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CC6C6" w14:textId="7B4184BE" w:rsidR="00AC0AEE" w:rsidRPr="0090788C" w:rsidRDefault="00AC0AEE" w:rsidP="00CD50A4">
      <w:pPr>
        <w:spacing w:before="0" w:after="340"/>
        <w:jc w:val="center"/>
        <w:rPr>
          <w:rFonts w:cs="Arial"/>
          <w:b/>
          <w:bCs/>
          <w:sz w:val="17"/>
          <w:szCs w:val="17"/>
        </w:rPr>
      </w:pPr>
      <w:bookmarkStart w:id="0" w:name="_Toc386180539"/>
      <w:bookmarkStart w:id="1" w:name="_Toc386180708"/>
      <w:bookmarkStart w:id="2" w:name="_Toc386180725"/>
      <w:bookmarkStart w:id="3" w:name="_Toc532458218"/>
      <w:bookmarkStart w:id="4" w:name="_Toc178693436"/>
      <w:bookmarkStart w:id="5" w:name="_Toc180142939"/>
      <w:bookmarkStart w:id="6" w:name="_Toc180148815"/>
      <w:r>
        <w:rPr>
          <w:b/>
          <w:sz w:val="17"/>
        </w:rPr>
        <w:t>NORME ST.</w:t>
      </w:r>
      <w:bookmarkEnd w:id="0"/>
      <w:bookmarkEnd w:id="1"/>
      <w:bookmarkEnd w:id="2"/>
      <w:bookmarkEnd w:id="3"/>
      <w:r>
        <w:rPr>
          <w:b/>
          <w:sz w:val="17"/>
        </w:rPr>
        <w:t>92</w:t>
      </w:r>
      <w:bookmarkEnd w:id="4"/>
      <w:bookmarkEnd w:id="5"/>
      <w:bookmarkEnd w:id="6"/>
    </w:p>
    <w:p w14:paraId="3B6CA9A5" w14:textId="195B83F8" w:rsidR="000F2CF5" w:rsidRPr="002E36F3" w:rsidRDefault="00AC0AEE" w:rsidP="000F2CF5">
      <w:pPr>
        <w:autoSpaceDE w:val="0"/>
        <w:autoSpaceDN w:val="0"/>
        <w:adjustRightInd w:val="0"/>
        <w:spacing w:before="0" w:after="340"/>
        <w:ind w:left="1843" w:right="1843"/>
        <w:jc w:val="center"/>
        <w:rPr>
          <w:rFonts w:eastAsia="SimSun" w:cs="Arial"/>
          <w:caps/>
          <w:color w:val="000000"/>
          <w:kern w:val="0"/>
          <w:sz w:val="17"/>
          <w:szCs w:val="17"/>
          <w14:ligatures w14:val="none"/>
        </w:rPr>
      </w:pPr>
      <w:r>
        <w:rPr>
          <w:caps/>
          <w:color w:val="000000"/>
          <w:sz w:val="17"/>
        </w:rPr>
        <w:t>recommandations concernant le format des paquets de données pour l’échange électronique des documents de priorité</w:t>
      </w:r>
    </w:p>
    <w:p w14:paraId="52B4EA18" w14:textId="6B8D6DA1" w:rsidR="000F2CF5" w:rsidRPr="002E36F3" w:rsidRDefault="000F2CF5" w:rsidP="000F2CF5">
      <w:pPr>
        <w:widowControl w:val="0"/>
        <w:kinsoku w:val="0"/>
        <w:spacing w:before="0" w:after="0"/>
        <w:jc w:val="center"/>
        <w:rPr>
          <w:rFonts w:eastAsia="Times New Roman" w:cs="Arial"/>
          <w:i/>
          <w:kern w:val="0"/>
          <w:sz w:val="17"/>
          <w:szCs w:val="17"/>
          <w14:ligatures w14:val="none"/>
        </w:rPr>
      </w:pPr>
      <w:r>
        <w:rPr>
          <w:i/>
          <w:sz w:val="17"/>
        </w:rPr>
        <w:t xml:space="preserve">Version </w:t>
      </w:r>
      <w:del w:id="7" w:author="Author">
        <w:r>
          <w:rPr>
            <w:i/>
            <w:sz w:val="17"/>
          </w:rPr>
          <w:delText>1</w:delText>
        </w:r>
      </w:del>
      <w:ins w:id="8" w:author="Author">
        <w:r>
          <w:rPr>
            <w:i/>
            <w:sz w:val="17"/>
          </w:rPr>
          <w:t>2</w:t>
        </w:r>
      </w:ins>
      <w:r>
        <w:rPr>
          <w:i/>
          <w:sz w:val="17"/>
        </w:rPr>
        <w:t>.0</w:t>
      </w:r>
    </w:p>
    <w:p w14:paraId="01857BAE" w14:textId="77777777" w:rsidR="000F2CF5" w:rsidRPr="002E36F3" w:rsidRDefault="000F2CF5" w:rsidP="000F2CF5">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535A452D" w14:textId="77777777" w:rsidR="001F1621" w:rsidRPr="002E36F3" w:rsidRDefault="001F1621" w:rsidP="001F1621">
      <w:pPr>
        <w:widowControl w:val="0"/>
        <w:kinsoku w:val="0"/>
        <w:spacing w:before="0" w:after="0"/>
        <w:jc w:val="center"/>
        <w:rPr>
          <w:rFonts w:eastAsia="SimSun" w:cs="Arial"/>
          <w:i/>
          <w:kern w:val="0"/>
          <w:sz w:val="17"/>
          <w:szCs w:val="17"/>
          <w14:ligatures w14:val="none"/>
        </w:rPr>
      </w:pPr>
      <w:r>
        <w:rPr>
          <w:i/>
          <w:sz w:val="17"/>
        </w:rPr>
        <w:t>Proposition présentée au Comité des normes de l’OMPI (CWS) pour approbation à sa treizième session</w:t>
      </w:r>
    </w:p>
    <w:p w14:paraId="29F783D3" w14:textId="77777777" w:rsidR="001F1621" w:rsidRPr="002E36F3" w:rsidRDefault="001F1621" w:rsidP="00AC0AEE">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74E5128C" w14:textId="43478649" w:rsidR="00AC0AEE" w:rsidRPr="003A19B7" w:rsidRDefault="00AC0AEE" w:rsidP="00AC0AEE">
      <w:pPr>
        <w:widowControl w:val="0"/>
        <w:shd w:val="clear" w:color="auto" w:fill="FFFFFF"/>
        <w:kinsoku w:val="0"/>
        <w:spacing w:before="0" w:after="0"/>
        <w:jc w:val="center"/>
        <w:rPr>
          <w:del w:id="9" w:author="Author"/>
          <w:rFonts w:eastAsia="SimSun" w:cs="Arial"/>
          <w:i/>
          <w:color w:val="000000"/>
          <w:kern w:val="0"/>
          <w:sz w:val="17"/>
          <w:szCs w:val="17"/>
          <w14:ligatures w14:val="none"/>
        </w:rPr>
      </w:pPr>
      <w:del w:id="10" w:author="Author">
        <w:r w:rsidRPr="003A19B7">
          <w:rPr>
            <w:i/>
            <w:iCs/>
            <w:sz w:val="17"/>
            <w:szCs w:val="17"/>
          </w:rPr>
          <w:delText>Note éditoriale du Bureau International</w:delText>
        </w:r>
      </w:del>
    </w:p>
    <w:p w14:paraId="130569DE" w14:textId="77777777" w:rsidR="00D02E3F" w:rsidRPr="003A19B7" w:rsidRDefault="00AC0AEE" w:rsidP="00D02E3F">
      <w:pPr>
        <w:widowControl w:val="0"/>
        <w:shd w:val="clear" w:color="auto" w:fill="FFFFFF"/>
        <w:kinsoku w:val="0"/>
        <w:spacing w:before="0" w:after="0"/>
        <w:jc w:val="center"/>
        <w:rPr>
          <w:del w:id="11" w:author="Author"/>
          <w:rFonts w:eastAsia="SimSun" w:cs="Arial"/>
          <w:i/>
          <w:color w:val="000000"/>
          <w:kern w:val="0"/>
          <w:sz w:val="17"/>
          <w:szCs w:val="17"/>
          <w14:ligatures w14:val="none"/>
        </w:rPr>
      </w:pPr>
      <w:del w:id="12" w:author="Author">
        <w:r w:rsidRPr="003A19B7">
          <w:rPr>
            <w:i/>
            <w:iCs/>
            <w:sz w:val="17"/>
            <w:szCs w:val="17"/>
          </w:rPr>
          <w:delText>Les recommandations relatives à l’échange de documents de priorité concernant les marques et les dessins et modèles industriels feront l’objet d’une mise à jour future de la présente norme</w:delText>
        </w:r>
      </w:del>
    </w:p>
    <w:p w14:paraId="5ABC4BED" w14:textId="77777777" w:rsidR="00535AD3" w:rsidRPr="002E36F3" w:rsidRDefault="00535AD3" w:rsidP="00535AD3">
      <w:pPr>
        <w:spacing w:after="340"/>
        <w:jc w:val="center"/>
        <w:rPr>
          <w:rFonts w:eastAsia="Times New Roman" w:cs="Arial"/>
          <w:sz w:val="17"/>
          <w:szCs w:val="17"/>
        </w:rPr>
      </w:pPr>
    </w:p>
    <w:p w14:paraId="12282566" w14:textId="19DE002E" w:rsidR="00D02E3F" w:rsidRDefault="00F465C3" w:rsidP="00D02E3F">
      <w:pPr>
        <w:spacing w:before="0" w:after="340"/>
        <w:jc w:val="center"/>
        <w:rPr>
          <w:rFonts w:eastAsia="Batang" w:cs="Arial"/>
          <w:kern w:val="0"/>
          <w:sz w:val="17"/>
          <w:szCs w:val="17"/>
          <w14:ligatures w14:val="none"/>
        </w:rPr>
      </w:pPr>
      <w:r>
        <w:rPr>
          <w:sz w:val="17"/>
        </w:rPr>
        <w:t>TABLE DES MATIÈRES ANNEXES</w:t>
      </w:r>
    </w:p>
    <w:sdt>
      <w:sdtPr>
        <w:rPr>
          <w:rFonts w:cs="Arial"/>
          <w:sz w:val="22"/>
          <w:szCs w:val="17"/>
        </w:rPr>
        <w:id w:val="1230117841"/>
        <w:docPartObj>
          <w:docPartGallery w:val="Table of Contents"/>
          <w:docPartUnique/>
        </w:docPartObj>
      </w:sdtPr>
      <w:sdtEndPr>
        <w:rPr>
          <w:b/>
          <w:bCs/>
          <w:sz w:val="17"/>
        </w:rPr>
      </w:sdtEndPr>
      <w:sdtContent>
        <w:p w14:paraId="67C24D87" w14:textId="0B58999F" w:rsidR="003A19B7" w:rsidRPr="00BC6886" w:rsidRDefault="003A19B7">
          <w:pPr>
            <w:pStyle w:val="TOC1"/>
            <w:rPr>
              <w:rFonts w:asciiTheme="minorHAnsi" w:eastAsiaTheme="minorEastAsia" w:hAnsiTheme="minorHAnsi" w:cstheme="minorBidi"/>
              <w:noProof/>
              <w:sz w:val="24"/>
              <w:szCs w:val="24"/>
            </w:rPr>
          </w:pPr>
          <w:r>
            <w:rPr>
              <w:rFonts w:cs="Arial"/>
            </w:rPr>
            <w:fldChar w:fldCharType="begin"/>
          </w:r>
          <w:r>
            <w:rPr>
              <w:rFonts w:cs="Arial"/>
            </w:rPr>
            <w:instrText xml:space="preserve"> TOC \o "1-4" </w:instrText>
          </w:r>
          <w:r>
            <w:rPr>
              <w:rFonts w:cs="Arial"/>
            </w:rPr>
            <w:fldChar w:fldCharType="separate"/>
          </w:r>
          <w:r>
            <w:rPr>
              <w:noProof/>
            </w:rPr>
            <w:t>INTRODUCTION</w:t>
          </w:r>
          <w:r>
            <w:rPr>
              <w:noProof/>
            </w:rPr>
            <w:tab/>
          </w:r>
          <w:r>
            <w:rPr>
              <w:noProof/>
            </w:rPr>
            <w:fldChar w:fldCharType="begin"/>
          </w:r>
          <w:r>
            <w:rPr>
              <w:noProof/>
            </w:rPr>
            <w:instrText xml:space="preserve"> PAGEREF _Toc213232648 \h </w:instrText>
          </w:r>
          <w:r>
            <w:rPr>
              <w:noProof/>
            </w:rPr>
          </w:r>
          <w:r>
            <w:rPr>
              <w:noProof/>
            </w:rPr>
            <w:fldChar w:fldCharType="separate"/>
          </w:r>
          <w:r w:rsidR="006A4955">
            <w:rPr>
              <w:noProof/>
            </w:rPr>
            <w:t>2</w:t>
          </w:r>
          <w:r>
            <w:rPr>
              <w:noProof/>
            </w:rPr>
            <w:fldChar w:fldCharType="end"/>
          </w:r>
        </w:p>
        <w:p w14:paraId="242526E9" w14:textId="5BF5A150" w:rsidR="003A19B7" w:rsidRPr="00BC6886" w:rsidRDefault="003A19B7">
          <w:pPr>
            <w:pStyle w:val="TOC1"/>
            <w:rPr>
              <w:rFonts w:asciiTheme="minorHAnsi" w:eastAsiaTheme="minorEastAsia" w:hAnsiTheme="minorHAnsi" w:cstheme="minorBidi"/>
              <w:noProof/>
              <w:sz w:val="24"/>
              <w:szCs w:val="24"/>
            </w:rPr>
          </w:pPr>
          <w:r>
            <w:rPr>
              <w:noProof/>
            </w:rPr>
            <w:t>PORTÉE DE LA NORME</w:t>
          </w:r>
          <w:r>
            <w:rPr>
              <w:noProof/>
            </w:rPr>
            <w:tab/>
          </w:r>
          <w:r>
            <w:rPr>
              <w:noProof/>
            </w:rPr>
            <w:fldChar w:fldCharType="begin"/>
          </w:r>
          <w:r>
            <w:rPr>
              <w:noProof/>
            </w:rPr>
            <w:instrText xml:space="preserve"> PAGEREF _Toc213232649 \h </w:instrText>
          </w:r>
          <w:r>
            <w:rPr>
              <w:noProof/>
            </w:rPr>
          </w:r>
          <w:r>
            <w:rPr>
              <w:noProof/>
            </w:rPr>
            <w:fldChar w:fldCharType="separate"/>
          </w:r>
          <w:r w:rsidR="006A4955">
            <w:rPr>
              <w:noProof/>
            </w:rPr>
            <w:t>2</w:t>
          </w:r>
          <w:r>
            <w:rPr>
              <w:noProof/>
            </w:rPr>
            <w:fldChar w:fldCharType="end"/>
          </w:r>
        </w:p>
        <w:p w14:paraId="40527D94" w14:textId="50E7B19A" w:rsidR="003A19B7" w:rsidRPr="00BC6886" w:rsidRDefault="003A19B7">
          <w:pPr>
            <w:pStyle w:val="TOC1"/>
            <w:rPr>
              <w:rFonts w:asciiTheme="minorHAnsi" w:eastAsiaTheme="minorEastAsia" w:hAnsiTheme="minorHAnsi" w:cstheme="minorBidi"/>
              <w:noProof/>
              <w:sz w:val="24"/>
              <w:szCs w:val="24"/>
            </w:rPr>
          </w:pPr>
          <w:r>
            <w:rPr>
              <w:noProof/>
            </w:rPr>
            <w:t>DÉFINITIONS ET TERMINOLOGIE</w:t>
          </w:r>
          <w:r>
            <w:rPr>
              <w:noProof/>
            </w:rPr>
            <w:tab/>
          </w:r>
          <w:r>
            <w:rPr>
              <w:noProof/>
            </w:rPr>
            <w:fldChar w:fldCharType="begin"/>
          </w:r>
          <w:r>
            <w:rPr>
              <w:noProof/>
            </w:rPr>
            <w:instrText xml:space="preserve"> PAGEREF _Toc213232650 \h </w:instrText>
          </w:r>
          <w:r>
            <w:rPr>
              <w:noProof/>
            </w:rPr>
          </w:r>
          <w:r>
            <w:rPr>
              <w:noProof/>
            </w:rPr>
            <w:fldChar w:fldCharType="separate"/>
          </w:r>
          <w:r w:rsidR="006A4955">
            <w:rPr>
              <w:noProof/>
            </w:rPr>
            <w:t>2</w:t>
          </w:r>
          <w:r>
            <w:rPr>
              <w:noProof/>
            </w:rPr>
            <w:fldChar w:fldCharType="end"/>
          </w:r>
        </w:p>
        <w:p w14:paraId="37A874CD" w14:textId="7083F11A" w:rsidR="003A19B7" w:rsidRPr="00BC6886" w:rsidRDefault="003A19B7">
          <w:pPr>
            <w:pStyle w:val="TOC1"/>
            <w:rPr>
              <w:rFonts w:asciiTheme="minorHAnsi" w:eastAsiaTheme="minorEastAsia" w:hAnsiTheme="minorHAnsi" w:cstheme="minorBidi"/>
              <w:noProof/>
              <w:sz w:val="24"/>
              <w:szCs w:val="24"/>
            </w:rPr>
          </w:pPr>
          <w:r>
            <w:rPr>
              <w:noProof/>
            </w:rPr>
            <w:t>RÉFÉRENCES</w:t>
          </w:r>
          <w:r>
            <w:rPr>
              <w:noProof/>
            </w:rPr>
            <w:tab/>
          </w:r>
          <w:r>
            <w:rPr>
              <w:noProof/>
            </w:rPr>
            <w:fldChar w:fldCharType="begin"/>
          </w:r>
          <w:r>
            <w:rPr>
              <w:noProof/>
            </w:rPr>
            <w:instrText xml:space="preserve"> PAGEREF _Toc213232651 \h </w:instrText>
          </w:r>
          <w:r>
            <w:rPr>
              <w:noProof/>
            </w:rPr>
          </w:r>
          <w:r>
            <w:rPr>
              <w:noProof/>
            </w:rPr>
            <w:fldChar w:fldCharType="separate"/>
          </w:r>
          <w:r w:rsidR="006A4955">
            <w:rPr>
              <w:noProof/>
            </w:rPr>
            <w:t>3</w:t>
          </w:r>
          <w:r>
            <w:rPr>
              <w:noProof/>
            </w:rPr>
            <w:fldChar w:fldCharType="end"/>
          </w:r>
        </w:p>
        <w:p w14:paraId="5495B4BD" w14:textId="7E3A052C" w:rsidR="003A19B7" w:rsidRPr="00BC6886" w:rsidRDefault="003A19B7">
          <w:pPr>
            <w:pStyle w:val="TOC1"/>
            <w:rPr>
              <w:rFonts w:asciiTheme="minorHAnsi" w:eastAsiaTheme="minorEastAsia" w:hAnsiTheme="minorHAnsi" w:cstheme="minorBidi"/>
              <w:noProof/>
              <w:sz w:val="24"/>
              <w:szCs w:val="24"/>
            </w:rPr>
          </w:pPr>
          <w:r>
            <w:rPr>
              <w:noProof/>
            </w:rPr>
            <w:t>EXIGENCES APPLICABLES AU PAQUET DE DONNÉES D’UN DOCUMENT DE PRIORITÉ</w:t>
          </w:r>
          <w:r>
            <w:rPr>
              <w:noProof/>
            </w:rPr>
            <w:tab/>
          </w:r>
          <w:r>
            <w:rPr>
              <w:noProof/>
            </w:rPr>
            <w:fldChar w:fldCharType="begin"/>
          </w:r>
          <w:r>
            <w:rPr>
              <w:noProof/>
            </w:rPr>
            <w:instrText xml:space="preserve"> PAGEREF _Toc213232652 \h </w:instrText>
          </w:r>
          <w:r>
            <w:rPr>
              <w:noProof/>
            </w:rPr>
          </w:r>
          <w:r>
            <w:rPr>
              <w:noProof/>
            </w:rPr>
            <w:fldChar w:fldCharType="separate"/>
          </w:r>
          <w:r w:rsidR="006A4955">
            <w:rPr>
              <w:noProof/>
            </w:rPr>
            <w:t>4</w:t>
          </w:r>
          <w:r>
            <w:rPr>
              <w:noProof/>
            </w:rPr>
            <w:fldChar w:fldCharType="end"/>
          </w:r>
        </w:p>
        <w:p w14:paraId="0E438F74" w14:textId="07E6F242" w:rsidR="003A19B7" w:rsidRPr="00BC6886" w:rsidRDefault="003A19B7">
          <w:pPr>
            <w:pStyle w:val="TOC2"/>
            <w:tabs>
              <w:tab w:val="right" w:leader="dot" w:pos="9347"/>
            </w:tabs>
            <w:rPr>
              <w:rFonts w:asciiTheme="minorHAnsi" w:eastAsiaTheme="minorEastAsia" w:hAnsiTheme="minorHAnsi" w:cstheme="minorBidi"/>
              <w:noProof/>
              <w:sz w:val="17"/>
              <w:szCs w:val="17"/>
            </w:rPr>
          </w:pPr>
          <w:r w:rsidRPr="003A19B7">
            <w:rPr>
              <w:i/>
              <w:iCs/>
              <w:noProof/>
              <w:sz w:val="17"/>
              <w:szCs w:val="17"/>
            </w:rPr>
            <w:t>Structure du paquet de données</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_Toc213232653 \h </w:instrText>
          </w:r>
          <w:r w:rsidRPr="003A19B7">
            <w:rPr>
              <w:noProof/>
              <w:sz w:val="17"/>
              <w:szCs w:val="17"/>
            </w:rPr>
          </w:r>
          <w:r w:rsidRPr="003A19B7">
            <w:rPr>
              <w:noProof/>
              <w:sz w:val="17"/>
              <w:szCs w:val="17"/>
            </w:rPr>
            <w:fldChar w:fldCharType="separate"/>
          </w:r>
          <w:r w:rsidR="006A4955">
            <w:rPr>
              <w:noProof/>
              <w:sz w:val="17"/>
              <w:szCs w:val="17"/>
            </w:rPr>
            <w:t>4</w:t>
          </w:r>
          <w:r w:rsidRPr="003A19B7">
            <w:rPr>
              <w:noProof/>
              <w:sz w:val="17"/>
              <w:szCs w:val="17"/>
            </w:rPr>
            <w:fldChar w:fldCharType="end"/>
          </w:r>
        </w:p>
        <w:p w14:paraId="50E311FB" w14:textId="0EC6BBCF" w:rsidR="003A19B7" w:rsidRPr="00BC6886" w:rsidRDefault="003A19B7">
          <w:pPr>
            <w:pStyle w:val="TOC3"/>
            <w:tabs>
              <w:tab w:val="right" w:leader="dot" w:pos="9347"/>
            </w:tabs>
            <w:rPr>
              <w:rFonts w:asciiTheme="minorHAnsi" w:eastAsiaTheme="minorEastAsia" w:hAnsiTheme="minorHAnsi" w:cstheme="minorBidi"/>
              <w:noProof/>
              <w:sz w:val="17"/>
              <w:szCs w:val="17"/>
            </w:rPr>
          </w:pPr>
          <w:r w:rsidRPr="003A19B7">
            <w:rPr>
              <w:noProof/>
              <w:sz w:val="17"/>
              <w:szCs w:val="17"/>
            </w:rPr>
            <w:t>Index du PDDP</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_Toc213232654 \h </w:instrText>
          </w:r>
          <w:r w:rsidRPr="003A19B7">
            <w:rPr>
              <w:noProof/>
              <w:sz w:val="17"/>
              <w:szCs w:val="17"/>
            </w:rPr>
          </w:r>
          <w:r w:rsidRPr="003A19B7">
            <w:rPr>
              <w:noProof/>
              <w:sz w:val="17"/>
              <w:szCs w:val="17"/>
            </w:rPr>
            <w:fldChar w:fldCharType="separate"/>
          </w:r>
          <w:r w:rsidR="006A4955">
            <w:rPr>
              <w:noProof/>
              <w:sz w:val="17"/>
              <w:szCs w:val="17"/>
            </w:rPr>
            <w:t>4</w:t>
          </w:r>
          <w:r w:rsidRPr="003A19B7">
            <w:rPr>
              <w:noProof/>
              <w:sz w:val="17"/>
              <w:szCs w:val="17"/>
            </w:rPr>
            <w:fldChar w:fldCharType="end"/>
          </w:r>
        </w:p>
        <w:p w14:paraId="3235B6E8" w14:textId="4F1FC1A1" w:rsidR="003A19B7" w:rsidRPr="00BC6886" w:rsidRDefault="003A19B7">
          <w:pPr>
            <w:pStyle w:val="TOC3"/>
            <w:tabs>
              <w:tab w:val="right" w:leader="dot" w:pos="9347"/>
            </w:tabs>
            <w:rPr>
              <w:rFonts w:asciiTheme="minorHAnsi" w:eastAsiaTheme="minorEastAsia" w:hAnsiTheme="minorHAnsi" w:cstheme="minorBidi"/>
              <w:noProof/>
              <w:sz w:val="17"/>
              <w:szCs w:val="17"/>
            </w:rPr>
          </w:pPr>
          <w:r w:rsidRPr="003A19B7">
            <w:rPr>
              <w:noProof/>
              <w:sz w:val="17"/>
              <w:szCs w:val="17"/>
            </w:rPr>
            <w:t>Dossier MandatoryArtifacts</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_Toc213232655 \h </w:instrText>
          </w:r>
          <w:r w:rsidRPr="003A19B7">
            <w:rPr>
              <w:noProof/>
              <w:sz w:val="17"/>
              <w:szCs w:val="17"/>
            </w:rPr>
          </w:r>
          <w:r w:rsidRPr="003A19B7">
            <w:rPr>
              <w:noProof/>
              <w:sz w:val="17"/>
              <w:szCs w:val="17"/>
            </w:rPr>
            <w:fldChar w:fldCharType="separate"/>
          </w:r>
          <w:r w:rsidR="006A4955">
            <w:rPr>
              <w:noProof/>
              <w:sz w:val="17"/>
              <w:szCs w:val="17"/>
            </w:rPr>
            <w:t>4</w:t>
          </w:r>
          <w:r w:rsidRPr="003A19B7">
            <w:rPr>
              <w:noProof/>
              <w:sz w:val="17"/>
              <w:szCs w:val="17"/>
            </w:rPr>
            <w:fldChar w:fldCharType="end"/>
          </w:r>
        </w:p>
        <w:p w14:paraId="51B6AB43" w14:textId="0793A639"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 de priorité pour un brevet</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_Toc213232656 \h </w:instrText>
          </w:r>
          <w:r w:rsidRPr="003A19B7">
            <w:rPr>
              <w:noProof/>
              <w:sz w:val="17"/>
              <w:szCs w:val="17"/>
            </w:rPr>
          </w:r>
          <w:r w:rsidRPr="003A19B7">
            <w:rPr>
              <w:noProof/>
              <w:sz w:val="17"/>
              <w:szCs w:val="17"/>
            </w:rPr>
            <w:fldChar w:fldCharType="separate"/>
          </w:r>
          <w:r w:rsidR="006A4955">
            <w:rPr>
              <w:noProof/>
              <w:sz w:val="17"/>
              <w:szCs w:val="17"/>
            </w:rPr>
            <w:t>5</w:t>
          </w:r>
          <w:r w:rsidRPr="003A19B7">
            <w:rPr>
              <w:noProof/>
              <w:sz w:val="17"/>
              <w:szCs w:val="17"/>
            </w:rPr>
            <w:fldChar w:fldCharType="end"/>
          </w:r>
        </w:p>
        <w:p w14:paraId="67D50008" w14:textId="670D7DA9"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 de priorité pour un dessin ou modèle industriel</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_Toc213232657 \h </w:instrText>
          </w:r>
          <w:r w:rsidRPr="003A19B7">
            <w:rPr>
              <w:noProof/>
              <w:sz w:val="17"/>
              <w:szCs w:val="17"/>
            </w:rPr>
          </w:r>
          <w:r w:rsidRPr="003A19B7">
            <w:rPr>
              <w:noProof/>
              <w:sz w:val="17"/>
              <w:szCs w:val="17"/>
            </w:rPr>
            <w:fldChar w:fldCharType="separate"/>
          </w:r>
          <w:r w:rsidR="006A4955">
            <w:rPr>
              <w:noProof/>
              <w:sz w:val="17"/>
              <w:szCs w:val="17"/>
            </w:rPr>
            <w:t>5</w:t>
          </w:r>
          <w:r w:rsidRPr="003A19B7">
            <w:rPr>
              <w:noProof/>
              <w:sz w:val="17"/>
              <w:szCs w:val="17"/>
            </w:rPr>
            <w:fldChar w:fldCharType="end"/>
          </w:r>
        </w:p>
        <w:p w14:paraId="716F12D0" w14:textId="44E9C8D0"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 de priorité pour une marque</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_Toc213232658 \h </w:instrText>
          </w:r>
          <w:r w:rsidRPr="003A19B7">
            <w:rPr>
              <w:noProof/>
              <w:sz w:val="17"/>
              <w:szCs w:val="17"/>
            </w:rPr>
          </w:r>
          <w:r w:rsidRPr="003A19B7">
            <w:rPr>
              <w:noProof/>
              <w:sz w:val="17"/>
              <w:szCs w:val="17"/>
            </w:rPr>
            <w:fldChar w:fldCharType="separate"/>
          </w:r>
          <w:r w:rsidR="006A4955">
            <w:rPr>
              <w:noProof/>
              <w:sz w:val="17"/>
              <w:szCs w:val="17"/>
            </w:rPr>
            <w:t>6</w:t>
          </w:r>
          <w:r w:rsidRPr="003A19B7">
            <w:rPr>
              <w:noProof/>
              <w:sz w:val="17"/>
              <w:szCs w:val="17"/>
            </w:rPr>
            <w:fldChar w:fldCharType="end"/>
          </w:r>
        </w:p>
        <w:p w14:paraId="4D31A295" w14:textId="6FC05212" w:rsidR="003A19B7" w:rsidRPr="00BC6886" w:rsidRDefault="003A19B7">
          <w:pPr>
            <w:pStyle w:val="TOC3"/>
            <w:tabs>
              <w:tab w:val="right" w:leader="dot" w:pos="9347"/>
            </w:tabs>
            <w:rPr>
              <w:rFonts w:asciiTheme="minorHAnsi" w:eastAsiaTheme="minorEastAsia" w:hAnsiTheme="minorHAnsi" w:cstheme="minorBidi"/>
              <w:noProof/>
              <w:sz w:val="17"/>
              <w:szCs w:val="17"/>
            </w:rPr>
          </w:pPr>
          <w:r w:rsidRPr="003A19B7">
            <w:rPr>
              <w:noProof/>
              <w:sz w:val="17"/>
              <w:szCs w:val="17"/>
            </w:rPr>
            <w:t>Dossier SupplementaryArtifacts</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_Toc213232659 \h </w:instrText>
          </w:r>
          <w:r w:rsidRPr="003A19B7">
            <w:rPr>
              <w:noProof/>
              <w:sz w:val="17"/>
              <w:szCs w:val="17"/>
            </w:rPr>
          </w:r>
          <w:r w:rsidRPr="003A19B7">
            <w:rPr>
              <w:noProof/>
              <w:sz w:val="17"/>
              <w:szCs w:val="17"/>
            </w:rPr>
            <w:fldChar w:fldCharType="separate"/>
          </w:r>
          <w:r w:rsidR="006A4955">
            <w:rPr>
              <w:noProof/>
              <w:sz w:val="17"/>
              <w:szCs w:val="17"/>
            </w:rPr>
            <w:t>7</w:t>
          </w:r>
          <w:r w:rsidRPr="003A19B7">
            <w:rPr>
              <w:noProof/>
              <w:sz w:val="17"/>
              <w:szCs w:val="17"/>
            </w:rPr>
            <w:fldChar w:fldCharType="end"/>
          </w:r>
        </w:p>
        <w:p w14:paraId="04371310" w14:textId="28F68343"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Documents de brevet :</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_Toc213232660 \h </w:instrText>
          </w:r>
          <w:r w:rsidRPr="003A19B7">
            <w:rPr>
              <w:noProof/>
              <w:sz w:val="17"/>
              <w:szCs w:val="17"/>
            </w:rPr>
          </w:r>
          <w:r w:rsidRPr="003A19B7">
            <w:rPr>
              <w:noProof/>
              <w:sz w:val="17"/>
              <w:szCs w:val="17"/>
            </w:rPr>
            <w:fldChar w:fldCharType="separate"/>
          </w:r>
          <w:r w:rsidR="006A4955">
            <w:rPr>
              <w:noProof/>
              <w:sz w:val="17"/>
              <w:szCs w:val="17"/>
            </w:rPr>
            <w:t>7</w:t>
          </w:r>
          <w:r w:rsidRPr="003A19B7">
            <w:rPr>
              <w:noProof/>
              <w:sz w:val="17"/>
              <w:szCs w:val="17"/>
            </w:rPr>
            <w:fldChar w:fldCharType="end"/>
          </w:r>
        </w:p>
        <w:p w14:paraId="4FE2F3A0" w14:textId="3875BF73"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Documents de dessin ou modèle industriel :</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_Toc213232661 \h </w:instrText>
          </w:r>
          <w:r w:rsidRPr="003A19B7">
            <w:rPr>
              <w:noProof/>
              <w:sz w:val="17"/>
              <w:szCs w:val="17"/>
            </w:rPr>
          </w:r>
          <w:r w:rsidRPr="003A19B7">
            <w:rPr>
              <w:noProof/>
              <w:sz w:val="17"/>
              <w:szCs w:val="17"/>
            </w:rPr>
            <w:fldChar w:fldCharType="separate"/>
          </w:r>
          <w:r w:rsidR="006A4955">
            <w:rPr>
              <w:noProof/>
              <w:sz w:val="17"/>
              <w:szCs w:val="17"/>
            </w:rPr>
            <w:t>7</w:t>
          </w:r>
          <w:r w:rsidRPr="003A19B7">
            <w:rPr>
              <w:noProof/>
              <w:sz w:val="17"/>
              <w:szCs w:val="17"/>
            </w:rPr>
            <w:fldChar w:fldCharType="end"/>
          </w:r>
        </w:p>
        <w:p w14:paraId="50A91E69" w14:textId="30EAE875" w:rsidR="003A19B7" w:rsidRPr="00BC6886" w:rsidRDefault="003A19B7">
          <w:pPr>
            <w:pStyle w:val="TOC4"/>
            <w:tabs>
              <w:tab w:val="right" w:leader="dot" w:pos="9347"/>
            </w:tabs>
            <w:rPr>
              <w:rFonts w:asciiTheme="minorHAnsi" w:eastAsiaTheme="minorEastAsia" w:hAnsiTheme="minorHAnsi" w:cstheme="minorBidi"/>
              <w:noProof/>
              <w:sz w:val="17"/>
              <w:szCs w:val="17"/>
            </w:rPr>
          </w:pPr>
          <w:r w:rsidRPr="003A19B7">
            <w:rPr>
              <w:noProof/>
              <w:sz w:val="17"/>
              <w:szCs w:val="17"/>
            </w:rPr>
            <w:t>Documents de marque :</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_Toc213232662 \h </w:instrText>
          </w:r>
          <w:r w:rsidRPr="003A19B7">
            <w:rPr>
              <w:noProof/>
              <w:sz w:val="17"/>
              <w:szCs w:val="17"/>
            </w:rPr>
          </w:r>
          <w:r w:rsidRPr="003A19B7">
            <w:rPr>
              <w:noProof/>
              <w:sz w:val="17"/>
              <w:szCs w:val="17"/>
            </w:rPr>
            <w:fldChar w:fldCharType="separate"/>
          </w:r>
          <w:r w:rsidR="006A4955">
            <w:rPr>
              <w:noProof/>
              <w:sz w:val="17"/>
              <w:szCs w:val="17"/>
            </w:rPr>
            <w:t>7</w:t>
          </w:r>
          <w:r w:rsidRPr="003A19B7">
            <w:rPr>
              <w:noProof/>
              <w:sz w:val="17"/>
              <w:szCs w:val="17"/>
            </w:rPr>
            <w:fldChar w:fldCharType="end"/>
          </w:r>
        </w:p>
        <w:p w14:paraId="03008175" w14:textId="648A6D99" w:rsidR="003A19B7" w:rsidRPr="00BC6886" w:rsidRDefault="003A19B7">
          <w:pPr>
            <w:pStyle w:val="TOC2"/>
            <w:tabs>
              <w:tab w:val="right" w:leader="dot" w:pos="9347"/>
            </w:tabs>
            <w:rPr>
              <w:rFonts w:asciiTheme="minorHAnsi" w:eastAsiaTheme="minorEastAsia" w:hAnsiTheme="minorHAnsi" w:cstheme="minorBidi"/>
              <w:noProof/>
              <w:sz w:val="17"/>
              <w:szCs w:val="17"/>
            </w:rPr>
          </w:pPr>
          <w:r w:rsidRPr="003A19B7">
            <w:rPr>
              <w:i/>
              <w:iCs/>
              <w:noProof/>
              <w:sz w:val="17"/>
              <w:szCs w:val="17"/>
            </w:rPr>
            <w:t>Conventions de nommage et identification des documents</w:t>
          </w:r>
          <w:r w:rsidRPr="003A19B7">
            <w:rPr>
              <w:noProof/>
              <w:sz w:val="17"/>
              <w:szCs w:val="17"/>
            </w:rPr>
            <w:tab/>
          </w:r>
          <w:r w:rsidRPr="003A19B7">
            <w:rPr>
              <w:noProof/>
              <w:sz w:val="17"/>
              <w:szCs w:val="17"/>
            </w:rPr>
            <w:fldChar w:fldCharType="begin"/>
          </w:r>
          <w:r w:rsidRPr="003A19B7">
            <w:rPr>
              <w:noProof/>
              <w:sz w:val="17"/>
              <w:szCs w:val="17"/>
            </w:rPr>
            <w:instrText xml:space="preserve"> PAGEREF _Toc213232663 \h </w:instrText>
          </w:r>
          <w:r w:rsidRPr="003A19B7">
            <w:rPr>
              <w:noProof/>
              <w:sz w:val="17"/>
              <w:szCs w:val="17"/>
            </w:rPr>
          </w:r>
          <w:r w:rsidRPr="003A19B7">
            <w:rPr>
              <w:noProof/>
              <w:sz w:val="17"/>
              <w:szCs w:val="17"/>
            </w:rPr>
            <w:fldChar w:fldCharType="separate"/>
          </w:r>
          <w:r w:rsidR="006A4955">
            <w:rPr>
              <w:noProof/>
              <w:sz w:val="17"/>
              <w:szCs w:val="17"/>
            </w:rPr>
            <w:t>8</w:t>
          </w:r>
          <w:r w:rsidRPr="003A19B7">
            <w:rPr>
              <w:noProof/>
              <w:sz w:val="17"/>
              <w:szCs w:val="17"/>
            </w:rPr>
            <w:fldChar w:fldCharType="end"/>
          </w:r>
        </w:p>
        <w:p w14:paraId="4E68D135" w14:textId="45731AC7" w:rsidR="00BB6F11" w:rsidRPr="00541AA7" w:rsidRDefault="003A19B7" w:rsidP="003A19B7">
          <w:pPr>
            <w:pStyle w:val="TOC1"/>
            <w:rPr>
              <w:rFonts w:cs="Arial"/>
            </w:rPr>
          </w:pPr>
          <w:r>
            <w:rPr>
              <w:rFonts w:cs="Arial"/>
            </w:rPr>
            <w:fldChar w:fldCharType="end"/>
          </w:r>
        </w:p>
      </w:sdtContent>
    </w:sdt>
    <w:p w14:paraId="74823640" w14:textId="77777777" w:rsidR="00331FB6" w:rsidRDefault="00331FB6" w:rsidP="009744E1">
      <w:pPr>
        <w:spacing w:before="0" w:after="0"/>
        <w:rPr>
          <w:rFonts w:eastAsia="SimSun" w:cs="Arial"/>
          <w:kern w:val="0"/>
          <w:sz w:val="17"/>
          <w:szCs w:val="17"/>
          <w:lang w:eastAsia="zh-CN"/>
          <w14:ligatures w14:val="none"/>
        </w:rPr>
      </w:pPr>
    </w:p>
    <w:p w14:paraId="5E254614" w14:textId="784ABC60" w:rsidR="00331FB6" w:rsidRPr="007222F1" w:rsidRDefault="007222F1" w:rsidP="00E165FD">
      <w:pPr>
        <w:spacing w:before="0"/>
        <w:rPr>
          <w:rFonts w:eastAsia="SimSun" w:cs="Arial"/>
          <w:b/>
          <w:bCs/>
          <w:kern w:val="0"/>
          <w:sz w:val="17"/>
          <w:szCs w:val="17"/>
          <w14:ligatures w14:val="none"/>
        </w:rPr>
      </w:pPr>
      <w:r>
        <w:rPr>
          <w:b/>
          <w:sz w:val="17"/>
        </w:rPr>
        <w:t xml:space="preserve">ANNEXES </w:t>
      </w:r>
    </w:p>
    <w:p w14:paraId="6AFDA9B4" w14:textId="3E4D2FB5" w:rsidR="00CA2149" w:rsidRPr="002E7437" w:rsidRDefault="001B3124" w:rsidP="00CC1FFF">
      <w:pPr>
        <w:pStyle w:val="TOC1"/>
        <w:spacing w:before="0" w:after="120"/>
        <w:rPr>
          <w:rFonts w:asciiTheme="minorHAnsi" w:eastAsiaTheme="minorEastAsia" w:hAnsiTheme="minorHAnsi" w:cstheme="minorBidi"/>
          <w:bCs/>
          <w:noProof/>
          <w:szCs w:val="17"/>
        </w:rPr>
      </w:pPr>
      <w:hyperlink w:anchor="_Toc211324027" w:history="1">
        <w:r>
          <w:rPr>
            <w:rStyle w:val="Hyperlink"/>
            <w:color w:val="0070C0"/>
          </w:rPr>
          <w:t>Annexe I</w:t>
        </w:r>
      </w:hyperlink>
      <w:r>
        <w:rPr>
          <w:color w:val="0070C0"/>
        </w:rPr>
        <w:t xml:space="preserve"> </w:t>
      </w:r>
      <w:r>
        <w:t>- Définition du schéma XML (XSD) pour l’index d’un document de priorité au format XML</w:t>
      </w:r>
    </w:p>
    <w:p w14:paraId="42FE5C74" w14:textId="5D3428AD" w:rsidR="00CA2149" w:rsidRPr="002E7437" w:rsidRDefault="005145AE"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29" w:history="1">
        <w:r>
          <w:rPr>
            <w:rStyle w:val="Hyperlink"/>
            <w:color w:val="0070C0"/>
          </w:rPr>
          <w:t>Appendice A de l’annexe I</w:t>
        </w:r>
      </w:hyperlink>
      <w:r>
        <w:rPr>
          <w:color w:val="0070C0"/>
        </w:rPr>
        <w:t xml:space="preserve"> </w:t>
      </w:r>
      <w:r>
        <w:t>- Exemple d’instance XML d’index d’un PDDP pour des brevets</w:t>
      </w:r>
    </w:p>
    <w:p w14:paraId="77A0D03A" w14:textId="438C4B8C" w:rsidR="00CA2149" w:rsidRPr="002E7437" w:rsidRDefault="005145AE"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31" w:history="1">
        <w:r>
          <w:rPr>
            <w:rStyle w:val="Hyperlink"/>
            <w:color w:val="0070C0"/>
          </w:rPr>
          <w:t>Appendice B de l’annexe I</w:t>
        </w:r>
      </w:hyperlink>
      <w:r>
        <w:t xml:space="preserve"> - Exemple d’instance XML d’index d’un PDDP pour des dessins et modèles industriels </w:t>
      </w:r>
    </w:p>
    <w:p w14:paraId="7E9C686C" w14:textId="0B95410B" w:rsidR="00CA2149" w:rsidRPr="002E7437" w:rsidRDefault="001B3124" w:rsidP="00CC1FFF">
      <w:pPr>
        <w:pStyle w:val="TOC1"/>
        <w:tabs>
          <w:tab w:val="clear" w:pos="9347"/>
        </w:tabs>
        <w:spacing w:before="0" w:after="120"/>
        <w:rPr>
          <w:rFonts w:asciiTheme="minorHAnsi" w:eastAsiaTheme="minorEastAsia" w:hAnsiTheme="minorHAnsi" w:cstheme="minorBidi"/>
          <w:bCs/>
          <w:noProof/>
          <w:szCs w:val="17"/>
        </w:rPr>
      </w:pPr>
      <w:r>
        <w:tab/>
      </w:r>
      <w:hyperlink w:anchor="_Toc211324033" w:history="1">
        <w:r>
          <w:rPr>
            <w:rStyle w:val="Hyperlink"/>
            <w:color w:val="0070C0"/>
          </w:rPr>
          <w:t>Appendice C de l’annexe I</w:t>
        </w:r>
      </w:hyperlink>
      <w:r>
        <w:t xml:space="preserve"> - Exemple d’instance XML d’index d’un PDDP pour des marques</w:t>
      </w:r>
    </w:p>
    <w:p w14:paraId="407E7582" w14:textId="5714A482" w:rsidR="00CA2149" w:rsidRPr="002E7437" w:rsidRDefault="0090788C" w:rsidP="00CC1FFF">
      <w:pPr>
        <w:pStyle w:val="TOC1"/>
        <w:spacing w:before="0" w:after="120"/>
        <w:rPr>
          <w:bCs/>
          <w:szCs w:val="17"/>
        </w:rPr>
      </w:pPr>
      <w:hyperlink w:anchor="_Toc211324035" w:history="1">
        <w:r>
          <w:rPr>
            <w:rStyle w:val="Hyperlink"/>
            <w:color w:val="0070C0"/>
          </w:rPr>
          <w:t>Annexe II</w:t>
        </w:r>
      </w:hyperlink>
      <w:r>
        <w:t xml:space="preserve"> - Exemples de structure d'un paquet de données de document de priorité</w:t>
      </w:r>
    </w:p>
    <w:p w14:paraId="01DCD247" w14:textId="3E91D65C" w:rsidR="00D133BF"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37" w:history="1">
        <w:r>
          <w:rPr>
            <w:rStyle w:val="Hyperlink"/>
            <w:color w:val="0070C0"/>
          </w:rPr>
          <w:t>Appendice A de l'annexe II</w:t>
        </w:r>
      </w:hyperlink>
      <w:r>
        <w:rPr>
          <w:color w:val="0070C0"/>
        </w:rPr>
        <w:t xml:space="preserve"> </w:t>
      </w:r>
      <w:r>
        <w:t>- Exemple de PDDP pour des brevets</w:t>
      </w:r>
    </w:p>
    <w:p w14:paraId="4D7ECBBE" w14:textId="5DA8D6AF" w:rsidR="00CA2149"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41" w:history="1">
        <w:r>
          <w:rPr>
            <w:rStyle w:val="Hyperlink"/>
            <w:color w:val="0070C0"/>
          </w:rPr>
          <w:t>Appendice B de l’annexe II</w:t>
        </w:r>
      </w:hyperlink>
      <w:r>
        <w:rPr>
          <w:color w:val="0070C0"/>
        </w:rPr>
        <w:t xml:space="preserve"> </w:t>
      </w:r>
      <w:r>
        <w:t>- Exemple de PDDP pour des dessins et modèles industriels</w:t>
      </w:r>
    </w:p>
    <w:p w14:paraId="7B551600" w14:textId="1EFF1D90" w:rsidR="00CA2149" w:rsidRPr="002E7437" w:rsidRDefault="0090788C" w:rsidP="00CC1FFF">
      <w:pPr>
        <w:pStyle w:val="TOC1"/>
        <w:spacing w:before="0" w:after="120"/>
        <w:ind w:left="720"/>
        <w:rPr>
          <w:rFonts w:asciiTheme="minorHAnsi" w:eastAsiaTheme="minorEastAsia" w:hAnsiTheme="minorHAnsi" w:cstheme="minorBidi"/>
          <w:bCs/>
          <w:noProof/>
          <w:szCs w:val="17"/>
        </w:rPr>
      </w:pPr>
      <w:hyperlink w:anchor="_Toc211324044" w:history="1">
        <w:r>
          <w:rPr>
            <w:rStyle w:val="Hyperlink"/>
            <w:color w:val="0070C0"/>
          </w:rPr>
          <w:t>Appendice C de l’annexe II</w:t>
        </w:r>
      </w:hyperlink>
      <w:r>
        <w:t xml:space="preserve"> - Exemple de PDDP pour des marques</w:t>
      </w:r>
    </w:p>
    <w:p w14:paraId="2B8FA2A0" w14:textId="5EC2E859" w:rsidR="00D133BF" w:rsidRPr="00AC0889" w:rsidRDefault="0090788C" w:rsidP="00FF1675">
      <w:pPr>
        <w:pStyle w:val="TOC1"/>
        <w:spacing w:before="0" w:after="120"/>
        <w:rPr>
          <w:rFonts w:eastAsia="SimSun" w:cs="Arial"/>
          <w:b/>
          <w:kern w:val="0"/>
          <w:szCs w:val="17"/>
          <w14:ligatures w14:val="none"/>
        </w:rPr>
      </w:pPr>
      <w:hyperlink w:anchor="_Toc211324047" w:history="1">
        <w:r>
          <w:rPr>
            <w:rStyle w:val="Hyperlink"/>
            <w:color w:val="0070C0"/>
          </w:rPr>
          <w:t>Annexe III</w:t>
        </w:r>
      </w:hyperlink>
      <w:r>
        <w:t xml:space="preserve"> - Exemple de hachage d’un paquet de données des documents de priorité envoyé directement aux déposants</w:t>
      </w:r>
    </w:p>
    <w:p w14:paraId="347E0E2E" w14:textId="77777777" w:rsidR="00D133BF" w:rsidRDefault="00D133BF" w:rsidP="00F465C3">
      <w:pPr>
        <w:widowControl w:val="0"/>
        <w:kinsoku w:val="0"/>
        <w:spacing w:before="0" w:after="340"/>
        <w:jc w:val="center"/>
        <w:outlineLvl w:val="0"/>
        <w:rPr>
          <w:rFonts w:eastAsia="SimSun" w:cs="Arial"/>
          <w:b/>
          <w:kern w:val="0"/>
          <w:sz w:val="17"/>
          <w:szCs w:val="17"/>
          <w14:ligatures w14:val="none"/>
        </w:rPr>
        <w:sectPr w:rsidR="00D133BF" w:rsidSect="007C222B">
          <w:headerReference w:type="default" r:id="rId8"/>
          <w:footerReference w:type="even" r:id="rId9"/>
          <w:footerReference w:type="default" r:id="rId10"/>
          <w:headerReference w:type="first" r:id="rId11"/>
          <w:footerReference w:type="first" r:id="rId12"/>
          <w:pgSz w:w="11909" w:h="16834" w:code="9"/>
          <w:pgMar w:top="567" w:right="1134" w:bottom="1418" w:left="1418" w:header="510" w:footer="1021" w:gutter="0"/>
          <w:cols w:space="720"/>
          <w:titlePg/>
          <w:docGrid w:linePitch="360"/>
        </w:sectPr>
      </w:pPr>
      <w:bookmarkStart w:id="13" w:name="_Toc178693437"/>
      <w:bookmarkStart w:id="14" w:name="_Toc180142940"/>
      <w:bookmarkStart w:id="15" w:name="_Toc180148816"/>
      <w:bookmarkStart w:id="16" w:name="_Toc198822783"/>
      <w:bookmarkStart w:id="17" w:name="_Toc203552031"/>
      <w:bookmarkStart w:id="18" w:name="_Toc211324016"/>
      <w:bookmarkStart w:id="19" w:name="_Toc99677711"/>
      <w:bookmarkStart w:id="20" w:name="_Toc371330382"/>
      <w:bookmarkStart w:id="21" w:name="_Toc383437131"/>
      <w:bookmarkStart w:id="22" w:name="_Toc383437608"/>
      <w:bookmarkStart w:id="23" w:name="_Toc383509991"/>
      <w:bookmarkStart w:id="24" w:name="_Toc463272176"/>
    </w:p>
    <w:p w14:paraId="7942E73A" w14:textId="5CAE7371" w:rsidR="002F2FE1" w:rsidRPr="002E36F3" w:rsidRDefault="002F2FE1" w:rsidP="00F465C3">
      <w:pPr>
        <w:widowControl w:val="0"/>
        <w:kinsoku w:val="0"/>
        <w:spacing w:before="0" w:after="340"/>
        <w:jc w:val="center"/>
        <w:outlineLvl w:val="0"/>
        <w:rPr>
          <w:rFonts w:eastAsia="SimSun" w:cs="Arial"/>
          <w:b/>
          <w:kern w:val="0"/>
          <w:sz w:val="17"/>
          <w:szCs w:val="17"/>
          <w14:ligatures w14:val="none"/>
        </w:rPr>
      </w:pPr>
      <w:bookmarkStart w:id="25" w:name="_Toc211443136"/>
      <w:bookmarkStart w:id="26" w:name="_Toc211443325"/>
      <w:r>
        <w:rPr>
          <w:b/>
          <w:sz w:val="17"/>
        </w:rPr>
        <w:lastRenderedPageBreak/>
        <w:t>NORME ST.92</w:t>
      </w:r>
      <w:bookmarkEnd w:id="13"/>
      <w:bookmarkEnd w:id="14"/>
      <w:bookmarkEnd w:id="15"/>
      <w:bookmarkEnd w:id="16"/>
      <w:bookmarkEnd w:id="17"/>
      <w:bookmarkEnd w:id="18"/>
      <w:bookmarkEnd w:id="25"/>
      <w:bookmarkEnd w:id="26"/>
    </w:p>
    <w:p w14:paraId="16ADA498" w14:textId="77777777" w:rsidR="002F2FE1" w:rsidRPr="002E36F3" w:rsidRDefault="002F2FE1" w:rsidP="002F2FE1">
      <w:pPr>
        <w:autoSpaceDE w:val="0"/>
        <w:autoSpaceDN w:val="0"/>
        <w:adjustRightInd w:val="0"/>
        <w:spacing w:before="0" w:after="340"/>
        <w:ind w:left="1843" w:right="1843"/>
        <w:jc w:val="center"/>
        <w:rPr>
          <w:rFonts w:eastAsia="SimSun" w:cs="Arial"/>
          <w:caps/>
          <w:color w:val="000000"/>
          <w:kern w:val="0"/>
          <w:sz w:val="17"/>
          <w:szCs w:val="17"/>
          <w14:ligatures w14:val="none"/>
        </w:rPr>
      </w:pPr>
      <w:r>
        <w:rPr>
          <w:caps/>
          <w:color w:val="000000"/>
          <w:sz w:val="17"/>
        </w:rPr>
        <w:t xml:space="preserve">recommandations concernant le format des paquets de données pour l’échange électronique des documents de priorité  </w:t>
      </w:r>
      <w:r>
        <w:rPr>
          <w:sz w:val="17"/>
        </w:rPr>
        <w:t xml:space="preserve"> </w:t>
      </w:r>
    </w:p>
    <w:p w14:paraId="1E900CE6" w14:textId="2201F89A" w:rsidR="002F2FE1" w:rsidRPr="002E36F3" w:rsidRDefault="002F2FE1" w:rsidP="002F2FE1">
      <w:pPr>
        <w:widowControl w:val="0"/>
        <w:kinsoku w:val="0"/>
        <w:spacing w:before="0" w:after="0"/>
        <w:jc w:val="center"/>
        <w:rPr>
          <w:rFonts w:eastAsia="Times New Roman" w:cs="Arial"/>
          <w:i/>
          <w:kern w:val="0"/>
          <w:sz w:val="17"/>
          <w:szCs w:val="17"/>
          <w14:ligatures w14:val="none"/>
        </w:rPr>
      </w:pPr>
      <w:r>
        <w:rPr>
          <w:i/>
          <w:sz w:val="17"/>
        </w:rPr>
        <w:t xml:space="preserve">Version </w:t>
      </w:r>
      <w:del w:id="27" w:author="Author">
        <w:r>
          <w:rPr>
            <w:i/>
            <w:sz w:val="17"/>
          </w:rPr>
          <w:delText>1</w:delText>
        </w:r>
      </w:del>
      <w:ins w:id="28" w:author="Author">
        <w:r>
          <w:rPr>
            <w:i/>
            <w:sz w:val="17"/>
          </w:rPr>
          <w:t>2</w:t>
        </w:r>
      </w:ins>
      <w:r>
        <w:rPr>
          <w:i/>
          <w:sz w:val="17"/>
        </w:rPr>
        <w:t>.0</w:t>
      </w:r>
    </w:p>
    <w:p w14:paraId="174B9771" w14:textId="77777777" w:rsidR="002F2FE1" w:rsidRPr="002E36F3" w:rsidRDefault="002F2FE1" w:rsidP="002F2FE1">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3A56AAD4" w14:textId="77777777" w:rsidR="001F1621" w:rsidRDefault="001F1621" w:rsidP="001F1621">
      <w:pPr>
        <w:widowControl w:val="0"/>
        <w:kinsoku w:val="0"/>
        <w:spacing w:before="0" w:after="0"/>
        <w:jc w:val="center"/>
        <w:rPr>
          <w:rFonts w:eastAsia="Times New Roman" w:cs="Arial"/>
          <w:i/>
          <w:kern w:val="0"/>
          <w:sz w:val="17"/>
          <w:szCs w:val="17"/>
          <w14:ligatures w14:val="none"/>
        </w:rPr>
      </w:pPr>
      <w:r>
        <w:rPr>
          <w:i/>
          <w:sz w:val="17"/>
        </w:rPr>
        <w:t>Proposition présentée au Comité des normes de l’OMPI (CWS) pour approbation à sa treizième session</w:t>
      </w:r>
    </w:p>
    <w:p w14:paraId="01DD7039" w14:textId="77777777" w:rsidR="00CD50A4" w:rsidRPr="002E36F3" w:rsidRDefault="00CD50A4" w:rsidP="003A19B7">
      <w:pPr>
        <w:widowControl w:val="0"/>
        <w:kinsoku w:val="0"/>
        <w:spacing w:before="0" w:after="720"/>
        <w:jc w:val="center"/>
        <w:rPr>
          <w:rFonts w:eastAsia="SimSun" w:cs="Arial"/>
          <w:i/>
          <w:kern w:val="0"/>
          <w:sz w:val="17"/>
          <w:szCs w:val="17"/>
          <w:lang w:eastAsia="zh-CN"/>
          <w14:ligatures w14:val="none"/>
        </w:rPr>
      </w:pPr>
    </w:p>
    <w:p w14:paraId="0758429F" w14:textId="2E6115E9" w:rsidR="00535AD3" w:rsidRPr="002E36F3" w:rsidRDefault="00535AD3" w:rsidP="003A19B7">
      <w:pPr>
        <w:pStyle w:val="Heading1"/>
        <w:rPr>
          <w:rFonts w:eastAsia="SimSun" w:cs="Arial"/>
          <w:kern w:val="0"/>
          <w:szCs w:val="17"/>
          <w14:ligatures w14:val="none"/>
        </w:rPr>
      </w:pPr>
      <w:bookmarkStart w:id="29" w:name="_Toc198822784"/>
      <w:bookmarkStart w:id="30" w:name="_Toc203552032"/>
      <w:bookmarkStart w:id="31" w:name="_Toc180148817"/>
      <w:bookmarkStart w:id="32" w:name="_Toc213232648"/>
      <w:r>
        <w:t>INTRODUCTION</w:t>
      </w:r>
      <w:bookmarkEnd w:id="19"/>
      <w:bookmarkEnd w:id="29"/>
      <w:bookmarkEnd w:id="30"/>
      <w:bookmarkEnd w:id="31"/>
      <w:bookmarkEnd w:id="32"/>
    </w:p>
    <w:bookmarkStart w:id="33" w:name="_Hlk149557449"/>
    <w:bookmarkEnd w:id="20"/>
    <w:bookmarkEnd w:id="21"/>
    <w:bookmarkEnd w:id="22"/>
    <w:bookmarkEnd w:id="23"/>
    <w:bookmarkEnd w:id="24"/>
    <w:p w14:paraId="600082BC" w14:textId="15C4D323" w:rsidR="00535AD3" w:rsidRPr="003A19B7" w:rsidRDefault="001F1621" w:rsidP="004853EE">
      <w:pPr>
        <w:keepLines/>
        <w:tabs>
          <w:tab w:val="left" w:pos="567"/>
        </w:tabs>
        <w:spacing w:before="0" w:after="170"/>
        <w:rPr>
          <w:rFonts w:eastAsia="Times New Roman" w:cs="Arial"/>
          <w:kern w:val="0"/>
          <w:sz w:val="17"/>
          <w:szCs w:val="17"/>
          <w14:ligatures w14:val="none"/>
        </w:rPr>
      </w:pPr>
      <w:r w:rsidRPr="003A19B7">
        <w:rPr>
          <w:rFonts w:eastAsia="Times New Roman" w:cs="Arial"/>
          <w:sz w:val="17"/>
          <w:szCs w:val="17"/>
        </w:rPr>
        <w:fldChar w:fldCharType="begin"/>
      </w:r>
      <w:r w:rsidRPr="003A19B7">
        <w:rPr>
          <w:rFonts w:eastAsia="Times New Roman" w:cs="Arial"/>
          <w:sz w:val="17"/>
          <w:szCs w:val="17"/>
        </w:rPr>
        <w:instrText xml:space="preserve"> AUTONUM  </w:instrText>
      </w:r>
      <w:r w:rsidRPr="003A19B7">
        <w:rPr>
          <w:rFonts w:eastAsia="Times New Roman" w:cs="Arial"/>
          <w:sz w:val="17"/>
          <w:szCs w:val="17"/>
        </w:rPr>
        <w:fldChar w:fldCharType="end"/>
      </w:r>
      <w:r w:rsidRPr="003A19B7">
        <w:rPr>
          <w:sz w:val="17"/>
          <w:szCs w:val="17"/>
        </w:rPr>
        <w:tab/>
        <w:t>La présente norme définit le format des paquets de données pour l’échange électronique des documents de priorité.  Il est recommandé aux offices de propriété intellectuelle de fournir les paquets de données des documents de priorité conformément à la présente norme, et d’accepter les documents de priorité fournis par un autre office de propriété intellectuelle en vertu de la présente norme.</w:t>
      </w:r>
      <w:bookmarkEnd w:id="33"/>
      <w:r w:rsidRPr="003A19B7">
        <w:rPr>
          <w:sz w:val="17"/>
          <w:szCs w:val="17"/>
        </w:rPr>
        <w:t xml:space="preserve">  Selon l’article 4D.3) de la Convention de Paris pour la protection de la propriété industrielle, les pays de l’Union peuvent exiger de celui qui fait une déclaration de priorité la production d’une copie de la demande de titre de propriété industrielle déposée antérieurement, certifiée conforme par l’administration qui aura reçu cette demande.  L’article 4D.3) indique en outre que les pays de l’Union de Paris peuvent exiger que la copie de la demande soit accompagnée d’un certificat de la date du dépôt émanant de cette administration.</w:t>
      </w:r>
    </w:p>
    <w:bookmarkStart w:id="34" w:name="_Hlk149557742"/>
    <w:p w14:paraId="0EA45040" w14:textId="53C7379F" w:rsidR="00535AD3" w:rsidRPr="003A19B7" w:rsidRDefault="001F1621" w:rsidP="004853EE">
      <w:pPr>
        <w:keepLines/>
        <w:tabs>
          <w:tab w:val="left" w:pos="567"/>
        </w:tabs>
        <w:spacing w:before="0" w:after="170"/>
        <w:rPr>
          <w:rFonts w:eastAsia="Times New Roman" w:cs="Arial"/>
          <w:kern w:val="0"/>
          <w:sz w:val="17"/>
          <w:szCs w:val="17"/>
          <w14:ligatures w14:val="none"/>
        </w:rPr>
      </w:pPr>
      <w:r w:rsidRPr="003A19B7">
        <w:rPr>
          <w:rFonts w:eastAsia="Times New Roman" w:cs="Arial"/>
          <w:sz w:val="17"/>
          <w:szCs w:val="17"/>
        </w:rPr>
        <w:fldChar w:fldCharType="begin"/>
      </w:r>
      <w:r w:rsidRPr="003A19B7">
        <w:rPr>
          <w:rFonts w:eastAsia="Times New Roman" w:cs="Arial"/>
          <w:sz w:val="17"/>
          <w:szCs w:val="17"/>
        </w:rPr>
        <w:instrText xml:space="preserve"> AUTONUM  </w:instrText>
      </w:r>
      <w:r w:rsidRPr="003A19B7">
        <w:rPr>
          <w:rFonts w:eastAsia="Times New Roman" w:cs="Arial"/>
          <w:sz w:val="17"/>
          <w:szCs w:val="17"/>
        </w:rPr>
        <w:fldChar w:fldCharType="end"/>
      </w:r>
      <w:r w:rsidRPr="003A19B7">
        <w:rPr>
          <w:sz w:val="17"/>
          <w:szCs w:val="17"/>
        </w:rPr>
        <w:tab/>
        <w:t>L'accord conclu par les assemblées de l’Union de Paris et de l’Union du Traité de coopération en matière de brevets (PCT) en 2004</w:t>
      </w:r>
      <w:r w:rsidR="00535AD3" w:rsidRPr="003A19B7">
        <w:rPr>
          <w:rFonts w:eastAsia="Times New Roman" w:cs="Arial"/>
          <w:kern w:val="0"/>
          <w:sz w:val="17"/>
          <w:szCs w:val="17"/>
          <w:vertAlign w:val="superscript"/>
        </w:rPr>
        <w:footnoteReference w:id="2"/>
      </w:r>
      <w:r w:rsidRPr="003A19B7">
        <w:rPr>
          <w:sz w:val="17"/>
          <w:szCs w:val="17"/>
        </w:rPr>
        <w:t xml:space="preserve"> indique notamment qu’il appartient à l’administration compétente qui fournit le document de priorité de déterminer ce qui constitue une certification d’un document de priorité et la date de dépôt, et comment elle procède à la certification de ce document</w:t>
      </w:r>
      <w:bookmarkEnd w:id="34"/>
      <w:r w:rsidRPr="003A19B7">
        <w:rPr>
          <w:sz w:val="17"/>
          <w:szCs w:val="17"/>
        </w:rPr>
        <w:t>.  Il est néanmoins nécessaire de veiller à ce qu’un office de propriété intellectuelle qui reçoit les documents de priorité par la voie électronique soit en mesure de lire et d’utiliser ces documents de manière efficace.</w:t>
      </w:r>
      <w:bookmarkStart w:id="35" w:name="_Hlk149301277"/>
    </w:p>
    <w:p w14:paraId="50A75495" w14:textId="4B99DDE7" w:rsidR="00535AD3" w:rsidRPr="002E36F3" w:rsidRDefault="001F1621" w:rsidP="004853EE">
      <w:pPr>
        <w:keepLines/>
        <w:tabs>
          <w:tab w:val="left" w:pos="567"/>
        </w:tabs>
        <w:spacing w:before="0" w:after="170"/>
        <w:rPr>
          <w:rFonts w:eastAsia="Times New Roman" w:cs="Arial"/>
          <w:kern w:val="0"/>
          <w:sz w:val="17"/>
          <w:szCs w:val="17"/>
          <w14:ligatures w14:val="none"/>
        </w:rPr>
      </w:pPr>
      <w:r w:rsidRPr="003A19B7">
        <w:rPr>
          <w:rFonts w:eastAsia="Times New Roman" w:cs="Arial"/>
          <w:sz w:val="17"/>
          <w:szCs w:val="17"/>
        </w:rPr>
        <w:fldChar w:fldCharType="begin"/>
      </w:r>
      <w:r w:rsidRPr="003A19B7">
        <w:rPr>
          <w:rFonts w:eastAsia="Times New Roman" w:cs="Arial"/>
          <w:sz w:val="17"/>
          <w:szCs w:val="17"/>
        </w:rPr>
        <w:instrText xml:space="preserve"> AUTONUM  </w:instrText>
      </w:r>
      <w:r w:rsidRPr="003A19B7">
        <w:rPr>
          <w:rFonts w:eastAsia="Times New Roman" w:cs="Arial"/>
          <w:sz w:val="17"/>
          <w:szCs w:val="17"/>
        </w:rPr>
        <w:fldChar w:fldCharType="end"/>
      </w:r>
      <w:r w:rsidRPr="003A19B7">
        <w:rPr>
          <w:sz w:val="17"/>
          <w:szCs w:val="17"/>
        </w:rPr>
        <w:tab/>
        <w:t>La présente norme a pour objet de permettre l’échange efficace et normalisé de documents de priorité et d’autres documents pertinents.  Elle vise à faciliter la communication de machine à machine de ces documents de priorité et à favoriser le traitement</w:t>
      </w:r>
      <w:r>
        <w:rPr>
          <w:sz w:val="17"/>
        </w:rPr>
        <w:t xml:space="preserve"> automatisé de ces documents.  Elle vise également à améliorer le traitement des documents en échangeant des formats texte structurés, notamment </w:t>
      </w:r>
      <w:ins w:id="36" w:author="Author">
        <w:r>
          <w:rPr>
            <w:sz w:val="17"/>
          </w:rPr>
          <w:t>le corps de la demande, les données bibliographiques et les autres contenus fondés sur les normes de l'OMPI</w:t>
        </w:r>
        <w:r w:rsidR="004853EE">
          <w:rPr>
            <w:sz w:val="17"/>
          </w:rPr>
          <w:t>.</w:t>
        </w:r>
        <w:r>
          <w:rPr>
            <w:sz w:val="17"/>
          </w:rPr>
          <w:t xml:space="preserve">  Par exemple, pour les brevets, </w:t>
        </w:r>
      </w:ins>
      <w:del w:id="37" w:author="Author">
        <w:r>
          <w:rPr>
            <w:sz w:val="17"/>
          </w:rPr>
          <w:delText>d</w:delText>
        </w:r>
      </w:del>
      <w:ins w:id="38" w:author="Author">
        <w:r>
          <w:rPr>
            <w:sz w:val="17"/>
          </w:rPr>
          <w:t>l</w:t>
        </w:r>
      </w:ins>
      <w:r>
        <w:rPr>
          <w:sz w:val="17"/>
        </w:rPr>
        <w:t>es listages de séquences au format XML prescrit par la norme ST.26 de l’OMPI</w:t>
      </w:r>
      <w:del w:id="39" w:author="Author">
        <w:r>
          <w:rPr>
            <w:sz w:val="17"/>
          </w:rPr>
          <w:delText>, ainsi que le corps de la demande et les données bibliographiques aux formats prescrits par les normes ST.36, ST.96</w:delText>
        </w:r>
      </w:del>
      <w:ins w:id="40" w:author="Author">
        <w:r>
          <w:rPr>
            <w:sz w:val="17"/>
          </w:rPr>
          <w:t xml:space="preserve"> peuvent être inclus, pour les dessins et modèles industriels, les fichiers 3D peuvent être inclus, pour les marques, les fichiers de marques sonores</w:t>
        </w:r>
      </w:ins>
      <w:r>
        <w:rPr>
          <w:sz w:val="17"/>
        </w:rPr>
        <w:t xml:space="preserve"> ou </w:t>
      </w:r>
      <w:del w:id="41" w:author="Author">
        <w:r>
          <w:rPr>
            <w:sz w:val="17"/>
          </w:rPr>
          <w:delText>ST.97 de l’OMPI.</w:delText>
        </w:r>
      </w:del>
      <w:ins w:id="42" w:author="Author">
        <w:r>
          <w:rPr>
            <w:sz w:val="17"/>
          </w:rPr>
          <w:t>les fichiers de marques multimédia peuvent être inclus.</w:t>
        </w:r>
      </w:ins>
      <w:r>
        <w:rPr>
          <w:sz w:val="17"/>
        </w:rPr>
        <w:t xml:space="preserve">  </w:t>
      </w:r>
      <w:bookmarkEnd w:id="35"/>
    </w:p>
    <w:p w14:paraId="3E64ADD9" w14:textId="77777777" w:rsidR="00535AD3" w:rsidRPr="003A19B7" w:rsidRDefault="00535AD3" w:rsidP="003A19B7">
      <w:pPr>
        <w:pStyle w:val="Heading1"/>
      </w:pPr>
      <w:bookmarkStart w:id="43" w:name="_Toc163221158"/>
      <w:bookmarkStart w:id="44" w:name="_Toc198822785"/>
      <w:bookmarkStart w:id="45" w:name="_Toc203552033"/>
      <w:bookmarkStart w:id="46" w:name="_Toc180148818"/>
      <w:bookmarkStart w:id="47" w:name="_Toc213232649"/>
      <w:r w:rsidRPr="003A19B7">
        <w:t>PORTÉE DE LA NORME</w:t>
      </w:r>
      <w:bookmarkEnd w:id="43"/>
      <w:bookmarkEnd w:id="44"/>
      <w:bookmarkEnd w:id="45"/>
      <w:bookmarkEnd w:id="46"/>
      <w:bookmarkEnd w:id="47"/>
    </w:p>
    <w:p w14:paraId="376E2FE1" w14:textId="35AD41AB" w:rsidR="00535AD3" w:rsidRPr="002E36F3" w:rsidRDefault="001F1621" w:rsidP="004853EE">
      <w:pPr>
        <w:keepLines/>
        <w:tabs>
          <w:tab w:val="left" w:pos="567"/>
        </w:tabs>
        <w:spacing w:before="0" w:after="170"/>
        <w:rPr>
          <w:rFonts w:eastAsia="Times New Roman" w:cs="Arial"/>
          <w:kern w:val="0"/>
          <w:sz w:val="17"/>
          <w:szCs w:val="17"/>
          <w14:ligatures w14:val="none"/>
        </w:rPr>
      </w:pPr>
      <w:r w:rsidRPr="002E36F3">
        <w:rPr>
          <w:rFonts w:eastAsia="Times New Roman" w:cs="Arial"/>
          <w:sz w:val="17"/>
        </w:rPr>
        <w:fldChar w:fldCharType="begin"/>
      </w:r>
      <w:r w:rsidRPr="002E36F3">
        <w:rPr>
          <w:rFonts w:eastAsia="Times New Roman" w:cs="Arial"/>
          <w:sz w:val="17"/>
        </w:rPr>
        <w:instrText xml:space="preserve"> AUTONUM  </w:instrText>
      </w:r>
      <w:r w:rsidRPr="002E36F3">
        <w:rPr>
          <w:rFonts w:eastAsia="Times New Roman" w:cs="Arial"/>
          <w:sz w:val="17"/>
        </w:rPr>
        <w:fldChar w:fldCharType="end"/>
      </w:r>
      <w:r>
        <w:rPr>
          <w:sz w:val="17"/>
        </w:rPr>
        <w:tab/>
        <w:t xml:space="preserve">La présente norme donne aux offices de propriété intellectuelle des orientations sur les paquets de données pour l’échange des documents de priorité </w:t>
      </w:r>
      <w:ins w:id="48" w:author="Author">
        <w:r>
          <w:rPr>
            <w:sz w:val="17"/>
          </w:rPr>
          <w:t>pour les brevets, les dessins et modèles industriels et les marques</w:t>
        </w:r>
      </w:ins>
      <w:del w:id="49" w:author="Author">
        <w:r>
          <w:rPr>
            <w:sz w:val="17"/>
          </w:rPr>
          <w:delText>dans le cadre d’une demande de brevet</w:delText>
        </w:r>
      </w:del>
      <w:r>
        <w:rPr>
          <w:sz w:val="17"/>
        </w:rPr>
        <w:t xml:space="preserve">, </w:t>
      </w:r>
      <w:del w:id="50" w:author="Author">
        <w:r>
          <w:rPr>
            <w:sz w:val="17"/>
          </w:rPr>
          <w:delText>de préférence</w:delText>
        </w:r>
      </w:del>
      <w:ins w:id="51" w:author="Author">
        <w:r>
          <w:rPr>
            <w:sz w:val="17"/>
          </w:rPr>
          <w:t>pour faciliter l</w:t>
        </w:r>
        <w:r w:rsidR="004853EE">
          <w:rPr>
            <w:sz w:val="17"/>
          </w:rPr>
          <w:t>’</w:t>
        </w:r>
        <w:r>
          <w:rPr>
            <w:sz w:val="17"/>
          </w:rPr>
          <w:t>échange</w:t>
        </w:r>
      </w:ins>
      <w:r>
        <w:rPr>
          <w:sz w:val="17"/>
        </w:rPr>
        <w:t xml:space="preserve"> au moyen d’une communication de machine à machine.  La norme est neutre pour ce qui est du mode de transmission utilisé pour l’échange.  En revanche, elle définit le type de données et les formats de fichiers à inclure dans le paquet, la structure de ce paquet et les conventions de nommage.  Il convient de noter que des fichiers supplémentaires peuvent être nécessaires pour accompagner la transmission du paquet de données du document de priorité, qui n’entrent pas dans le champ d’application de la présente norme. </w:t>
      </w:r>
    </w:p>
    <w:p w14:paraId="448391E9" w14:textId="77777777" w:rsidR="00DA4DE5" w:rsidRPr="002E36F3" w:rsidRDefault="00DA4DE5" w:rsidP="003A19B7">
      <w:pPr>
        <w:pStyle w:val="Heading1"/>
        <w:rPr>
          <w:rFonts w:eastAsia="SimSun" w:cs="Arial"/>
          <w:i/>
          <w:iCs/>
          <w:caps/>
          <w:kern w:val="0"/>
          <w:szCs w:val="17"/>
          <w14:ligatures w14:val="none"/>
        </w:rPr>
      </w:pPr>
      <w:bookmarkStart w:id="52" w:name="_Toc198822786"/>
      <w:bookmarkStart w:id="53" w:name="_Toc203552034"/>
      <w:bookmarkStart w:id="54" w:name="_Toc180148819"/>
      <w:bookmarkStart w:id="55" w:name="_Toc213232650"/>
      <w:r>
        <w:t>DÉFINITIONS ET TERMINOLOGIE</w:t>
      </w:r>
      <w:bookmarkEnd w:id="52"/>
      <w:bookmarkEnd w:id="53"/>
      <w:bookmarkEnd w:id="54"/>
      <w:bookmarkEnd w:id="55"/>
    </w:p>
    <w:p w14:paraId="0A8302C9" w14:textId="71E7BDC7" w:rsidR="006351B0" w:rsidRPr="002E36F3" w:rsidRDefault="001F1621" w:rsidP="004853EE">
      <w:pPr>
        <w:keepLines/>
        <w:tabs>
          <w:tab w:val="left" w:pos="567"/>
        </w:tabs>
        <w:spacing w:before="0" w:after="170"/>
        <w:rPr>
          <w:rFonts w:eastAsia="Times New Roman" w:cs="Arial"/>
          <w:kern w:val="0"/>
          <w:sz w:val="17"/>
          <w:szCs w:val="17"/>
          <w14:ligatures w14:val="none"/>
        </w:rPr>
      </w:pPr>
      <w:r w:rsidRPr="002E36F3">
        <w:rPr>
          <w:rFonts w:eastAsia="Times New Roman" w:cs="Arial"/>
          <w:sz w:val="17"/>
        </w:rPr>
        <w:fldChar w:fldCharType="begin"/>
      </w:r>
      <w:r w:rsidRPr="002E36F3">
        <w:rPr>
          <w:rFonts w:eastAsia="Times New Roman" w:cs="Arial"/>
          <w:sz w:val="17"/>
        </w:rPr>
        <w:instrText xml:space="preserve"> AUTONUM  </w:instrText>
      </w:r>
      <w:r w:rsidRPr="002E36F3">
        <w:rPr>
          <w:rFonts w:eastAsia="Times New Roman" w:cs="Arial"/>
          <w:sz w:val="17"/>
        </w:rPr>
        <w:fldChar w:fldCharType="end"/>
      </w:r>
      <w:r>
        <w:tab/>
      </w:r>
      <w:r>
        <w:rPr>
          <w:sz w:val="17"/>
        </w:rPr>
        <w:t>Aux fins de la présente norme, l’expression :</w:t>
      </w:r>
    </w:p>
    <w:p w14:paraId="28FC17F6" w14:textId="4EB14972"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“document de priorité” s’entend de la copie d’une demande de brevet</w:t>
      </w:r>
      <w:ins w:id="56" w:author="Author">
        <w:r>
          <w:rPr>
            <w:sz w:val="17"/>
          </w:rPr>
          <w:t>, d</w:t>
        </w:r>
        <w:r w:rsidR="004853EE">
          <w:rPr>
            <w:sz w:val="17"/>
          </w:rPr>
          <w:t>’</w:t>
        </w:r>
        <w:r>
          <w:rPr>
            <w:sz w:val="17"/>
          </w:rPr>
          <w:t>une demande d'enregistrement de dessin ou modèle industriel ou d</w:t>
        </w:r>
        <w:r w:rsidR="004853EE">
          <w:rPr>
            <w:sz w:val="17"/>
          </w:rPr>
          <w:t>’</w:t>
        </w:r>
        <w:r>
          <w:rPr>
            <w:sz w:val="17"/>
          </w:rPr>
          <w:t>une demande d'enregistrement de marque</w:t>
        </w:r>
      </w:ins>
      <w:r>
        <w:rPr>
          <w:sz w:val="17"/>
        </w:rPr>
        <w:t xml:space="preserve"> déposée antérieurement pour laquelle la priorité est revendiquée, certifiée conforme par l’administration auprès de laquelle elle a été déposée, et accompagnée d’un certificat indiquant la date du dépôt émanant de cette administration. La page de certification peut être fournie sous la forme d’un fichier PDF distinct;</w:t>
      </w:r>
    </w:p>
    <w:p w14:paraId="040596BF" w14:textId="77777777"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“page de certification” s’entend de la certification délivrée par l’administration et indique la date de dépôt;</w:t>
      </w:r>
    </w:p>
    <w:p w14:paraId="321992AA" w14:textId="77777777"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“brevet” s’entend des droits de propriété industrielle tels que les brevets d’invention, les brevets de plante, les brevets de dessin ou modèle, les certificats d’auteur d’invention, les certificats d’utilité, les modèles d’utilité, les brevets d’addition, les certificats d’auteur d’invention d’addition et les certificats d’utilité d’addition;</w:t>
      </w:r>
    </w:p>
    <w:p w14:paraId="4BCB3457" w14:textId="135E1F0C" w:rsidR="00D631F7" w:rsidRPr="002D0CE5" w:rsidRDefault="007A680F" w:rsidP="002D0CE5">
      <w:pPr>
        <w:pStyle w:val="ListParagraph"/>
        <w:keepLines/>
        <w:numPr>
          <w:ilvl w:val="0"/>
          <w:numId w:val="25"/>
        </w:numPr>
        <w:spacing w:before="0" w:after="170"/>
        <w:ind w:left="1134" w:hanging="567"/>
        <w:contextualSpacing w:val="0"/>
        <w:rPr>
          <w:ins w:id="57" w:author="Author"/>
          <w:rFonts w:eastAsia="SimSun" w:cs="Arial"/>
          <w:kern w:val="0"/>
          <w:sz w:val="17"/>
          <w:szCs w:val="17"/>
          <w14:ligatures w14:val="none"/>
        </w:rPr>
      </w:pPr>
      <w:bookmarkStart w:id="58" w:name="_Hlk200711549"/>
      <w:ins w:id="59" w:author="Author">
        <w:r w:rsidRPr="002D0CE5">
          <w:rPr>
            <w:sz w:val="17"/>
            <w:szCs w:val="17"/>
          </w:rPr>
          <w:lastRenderedPageBreak/>
          <w:t xml:space="preserve">“dessin ou modèle industriel” s’entend des caractéristiques bidimensionnelles ou tridimensionnelles de la forme ou de la surface des objets, qui correspondent respectivement aux notions de dessin et de modèle lorsqu’une distinction est faite entre l’un et l’autre; </w:t>
        </w:r>
        <w:r w:rsidR="004853EE">
          <w:rPr>
            <w:sz w:val="17"/>
            <w:szCs w:val="17"/>
          </w:rPr>
          <w:t xml:space="preserve"> </w:t>
        </w:r>
        <w:r w:rsidRPr="002D0CE5">
          <w:rPr>
            <w:sz w:val="17"/>
            <w:szCs w:val="17"/>
          </w:rPr>
          <w:t>le terme "dessins ou modèles industriels” n’englobe pas les brevets de dessin ou modèle;</w:t>
        </w:r>
      </w:ins>
    </w:p>
    <w:p w14:paraId="4792DBD6" w14:textId="3BB4760F" w:rsidR="003B3828" w:rsidRPr="002D0CE5" w:rsidRDefault="00D631F7" w:rsidP="002D0CE5">
      <w:pPr>
        <w:pStyle w:val="ListParagraph"/>
        <w:keepLines/>
        <w:numPr>
          <w:ilvl w:val="0"/>
          <w:numId w:val="25"/>
        </w:numPr>
        <w:spacing w:before="0" w:after="170"/>
        <w:ind w:left="1134" w:hanging="567"/>
        <w:contextualSpacing w:val="0"/>
        <w:rPr>
          <w:ins w:id="60" w:author="Author"/>
          <w:rFonts w:eastAsia="SimSun" w:cs="Arial"/>
          <w:kern w:val="0"/>
          <w:sz w:val="17"/>
          <w:szCs w:val="17"/>
          <w14:ligatures w14:val="none"/>
        </w:rPr>
      </w:pPr>
      <w:ins w:id="61" w:author="Author">
        <w:r w:rsidRPr="002D0CE5">
          <w:rPr>
            <w:sz w:val="17"/>
            <w:szCs w:val="17"/>
          </w:rPr>
          <w:t>“marque” s</w:t>
        </w:r>
        <w:r w:rsidR="004853EE">
          <w:rPr>
            <w:sz w:val="17"/>
            <w:szCs w:val="17"/>
          </w:rPr>
          <w:t>’</w:t>
        </w:r>
        <w:r w:rsidRPr="002D0CE5">
          <w:rPr>
            <w:sz w:val="17"/>
            <w:szCs w:val="17"/>
          </w:rPr>
          <w:t>entend d'une marque de produits ou de services ou d</w:t>
        </w:r>
        <w:r w:rsidR="004853EE">
          <w:rPr>
            <w:sz w:val="17"/>
            <w:szCs w:val="17"/>
          </w:rPr>
          <w:t>’</w:t>
        </w:r>
        <w:r w:rsidRPr="002D0CE5">
          <w:rPr>
            <w:sz w:val="17"/>
            <w:szCs w:val="17"/>
          </w:rPr>
          <w:t>un autre type de représentation distinctive répondant à la définition de la marque qui figure dans la législation applicable, englobant mais sans s’y limiter les marques collectives, les marques de certification ou les marques de garantie;</w:t>
        </w:r>
      </w:ins>
    </w:p>
    <w:bookmarkEnd w:id="58"/>
    <w:p w14:paraId="626973C3" w14:textId="77777777"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 xml:space="preserve">“office fournisseur” s’entend de l’administration qui a délivré le document de priorité;  </w:t>
      </w:r>
    </w:p>
    <w:p w14:paraId="37FD6694" w14:textId="77777777"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“office destinataire”, s’entend de l’office de deuxième dépôt ou de l’office de dépôt ultérieur;</w:t>
      </w:r>
    </w:p>
    <w:p w14:paraId="600D1BE8" w14:textId="5AD63DF7"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 xml:space="preserve">“schéma” s’entend de la définition du schéma XML (XSD) indiquée dans l’annexe I de la présente norme; </w:t>
      </w:r>
      <w:r w:rsidR="004853EE">
        <w:rPr>
          <w:sz w:val="17"/>
        </w:rPr>
        <w:t xml:space="preserve"> </w:t>
      </w:r>
      <w:r>
        <w:rPr>
          <w:sz w:val="17"/>
        </w:rPr>
        <w:t>et</w:t>
      </w:r>
    </w:p>
    <w:p w14:paraId="346BC651" w14:textId="043AD514" w:rsidR="006351B0" w:rsidRPr="002E36F3"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Pr>
          <w:sz w:val="17"/>
        </w:rPr>
        <w:t>“ZIP” s’entend d’un format de fichier archivé défini dans la norme ISO/IEC 213201:2015, un fichier ZIP pouvant contenir un ou plusieurs fichiers ou répertoires susceptibles d’être compressés.</w:t>
      </w:r>
    </w:p>
    <w:p w14:paraId="72EFBA80" w14:textId="71CB3634" w:rsidR="00DA4DE5" w:rsidRPr="002D0CE5" w:rsidRDefault="001F1621" w:rsidP="004853EE">
      <w:pPr>
        <w:keepLines/>
        <w:tabs>
          <w:tab w:val="left" w:pos="567"/>
        </w:tabs>
        <w:spacing w:before="0" w:after="170"/>
        <w:rPr>
          <w:rFonts w:eastAsia="Times New Roman" w:cs="Arial"/>
          <w:kern w:val="0"/>
          <w:sz w:val="17"/>
          <w:szCs w:val="17"/>
          <w14:ligatures w14:val="none"/>
        </w:rPr>
      </w:pPr>
      <w:r w:rsidRPr="002D0CE5">
        <w:rPr>
          <w:rFonts w:eastAsia="Times New Roman" w:cs="Arial"/>
          <w:sz w:val="17"/>
          <w:szCs w:val="17"/>
        </w:rPr>
        <w:fldChar w:fldCharType="begin"/>
      </w:r>
      <w:r w:rsidRPr="002D0CE5">
        <w:rPr>
          <w:rFonts w:eastAsia="Times New Roman" w:cs="Arial"/>
          <w:sz w:val="17"/>
          <w:szCs w:val="17"/>
        </w:rPr>
        <w:instrText xml:space="preserve"> AUTONUM  </w:instrText>
      </w:r>
      <w:r w:rsidRPr="002D0CE5">
        <w:rPr>
          <w:rFonts w:eastAsia="Times New Roman" w:cs="Arial"/>
          <w:sz w:val="17"/>
          <w:szCs w:val="17"/>
        </w:rPr>
        <w:fldChar w:fldCharType="end"/>
      </w:r>
      <w:r w:rsidRPr="002D0CE5">
        <w:rPr>
          <w:sz w:val="17"/>
          <w:szCs w:val="17"/>
        </w:rPr>
        <w:tab/>
        <w:t>Aux fins de la présente norme,</w:t>
      </w:r>
    </w:p>
    <w:p w14:paraId="12C3025D" w14:textId="737D12F4"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le terme “peut” indique qu’une démarche est facultative ou autorisée, mais pas obligatoire;</w:t>
      </w:r>
    </w:p>
    <w:p w14:paraId="02BE1DB5" w14:textId="77777777"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le terme “doit” indique qu’une démarche est obligatoire selon la présente norme et que le non-respect de celle-ci peut entraîner la non-conformité de la demande;</w:t>
      </w:r>
    </w:p>
    <w:p w14:paraId="30BF56B4" w14:textId="77777777"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l’expression “ne doit pas” indique une interdiction au sens de la présente norme;</w:t>
      </w:r>
    </w:p>
    <w:p w14:paraId="774FB132" w14:textId="68141840"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 xml:space="preserve">le terme “devrait” indique qu’une démarche est fortement conseillée, mais pas obligatoire; </w:t>
      </w:r>
      <w:r w:rsidR="004853EE">
        <w:rPr>
          <w:sz w:val="17"/>
          <w:szCs w:val="17"/>
        </w:rPr>
        <w:t xml:space="preserve"> </w:t>
      </w:r>
      <w:r w:rsidRPr="002D0CE5">
        <w:rPr>
          <w:sz w:val="17"/>
          <w:szCs w:val="17"/>
        </w:rPr>
        <w:t>et</w:t>
      </w:r>
    </w:p>
    <w:p w14:paraId="179D6C25" w14:textId="77777777"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l’expression “ne devrait pas” indique qu’une démarche est fortement déconseillée, mais pas interdite.</w:t>
      </w:r>
    </w:p>
    <w:p w14:paraId="19E01EFE" w14:textId="166B9B3D" w:rsidR="00DA4DE5" w:rsidRPr="002D0CE5" w:rsidRDefault="001F1621" w:rsidP="004853EE">
      <w:pPr>
        <w:keepLines/>
        <w:tabs>
          <w:tab w:val="left" w:pos="567"/>
        </w:tabs>
        <w:spacing w:before="0" w:after="170"/>
        <w:rPr>
          <w:rFonts w:eastAsia="Times New Roman" w:cs="Arial"/>
          <w:kern w:val="0"/>
          <w:sz w:val="17"/>
          <w:szCs w:val="17"/>
          <w14:ligatures w14:val="none"/>
        </w:rPr>
      </w:pPr>
      <w:r w:rsidRPr="002D0CE5">
        <w:rPr>
          <w:rFonts w:eastAsia="Times New Roman" w:cs="Arial"/>
          <w:sz w:val="17"/>
          <w:szCs w:val="17"/>
        </w:rPr>
        <w:fldChar w:fldCharType="begin"/>
      </w:r>
      <w:r w:rsidRPr="002D0CE5">
        <w:rPr>
          <w:rFonts w:eastAsia="Times New Roman" w:cs="Arial"/>
          <w:sz w:val="17"/>
          <w:szCs w:val="17"/>
        </w:rPr>
        <w:instrText xml:space="preserve"> AUTONUM  </w:instrText>
      </w:r>
      <w:r w:rsidRPr="002D0CE5">
        <w:rPr>
          <w:rFonts w:eastAsia="Times New Roman" w:cs="Arial"/>
          <w:sz w:val="17"/>
          <w:szCs w:val="17"/>
        </w:rPr>
        <w:fldChar w:fldCharType="end"/>
      </w:r>
      <w:r w:rsidR="002D0CE5">
        <w:rPr>
          <w:sz w:val="17"/>
          <w:szCs w:val="17"/>
        </w:rPr>
        <w:tab/>
      </w:r>
      <w:r w:rsidRPr="002D0CE5">
        <w:rPr>
          <w:sz w:val="17"/>
          <w:szCs w:val="17"/>
        </w:rPr>
        <w:t>Les notations ci-après sont utilisées tout au long du présent document :</w:t>
      </w:r>
    </w:p>
    <w:p w14:paraId="56A988AC" w14:textId="0E60E814"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&lt;&gt; : indique un terme utilisé pour décrire un espace qualifié qui, dans l’application, sera remplacé par une valeur d’instance spécifique;</w:t>
      </w:r>
    </w:p>
    <w:p w14:paraId="41E68DFE" w14:textId="36B40B87"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 ” : indique que le texte entre guillemets doit être utilisé in extenso dans l’application;</w:t>
      </w:r>
    </w:p>
    <w:p w14:paraId="60BEFF8C" w14:textId="342AFFBA" w:rsidR="006351B0"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sz w:val="17"/>
          <w:szCs w:val="17"/>
        </w:rPr>
        <w:t>{ } : indique que l’application est facultative;  et</w:t>
      </w:r>
    </w:p>
    <w:p w14:paraId="628A7C21" w14:textId="70A1598F" w:rsidR="00DA4DE5" w:rsidRPr="002D0CE5" w:rsidRDefault="00DA4DE5" w:rsidP="002D0CE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2D0CE5">
        <w:rPr>
          <w:rFonts w:ascii="Courier New" w:hAnsi="Courier New"/>
          <w:sz w:val="17"/>
          <w:szCs w:val="17"/>
        </w:rPr>
        <w:t xml:space="preserve">Caractères Courier </w:t>
      </w:r>
      <w:r w:rsidRPr="002D0CE5">
        <w:rPr>
          <w:sz w:val="17"/>
          <w:szCs w:val="17"/>
        </w:rPr>
        <w:t>: indique les noms de fichiers, les noms de dossiers, les mots clés XML, les noms de balise XML et les codes XML.</w:t>
      </w:r>
    </w:p>
    <w:p w14:paraId="75C8D6ED" w14:textId="325BBE8A" w:rsidR="00DA4DE5" w:rsidRPr="002D0CE5" w:rsidRDefault="00DA4DE5" w:rsidP="003A19B7">
      <w:pPr>
        <w:pStyle w:val="Heading1"/>
        <w:rPr>
          <w:rFonts w:eastAsia="SimSun" w:cs="Arial"/>
          <w:bCs/>
          <w:i/>
          <w:kern w:val="0"/>
          <w:szCs w:val="17"/>
          <w14:ligatures w14:val="none"/>
        </w:rPr>
      </w:pPr>
      <w:bookmarkStart w:id="62" w:name="_Toc198822787"/>
      <w:bookmarkStart w:id="63" w:name="_Toc203552035"/>
      <w:bookmarkStart w:id="64" w:name="_Toc180148820"/>
      <w:bookmarkStart w:id="65" w:name="_Toc213232651"/>
      <w:r w:rsidRPr="002D0CE5">
        <w:rPr>
          <w:szCs w:val="17"/>
        </w:rPr>
        <w:t>RÉFÉRENCES</w:t>
      </w:r>
      <w:bookmarkStart w:id="66" w:name="_Toc163221157"/>
      <w:bookmarkEnd w:id="62"/>
      <w:bookmarkEnd w:id="63"/>
      <w:bookmarkEnd w:id="64"/>
      <w:bookmarkEnd w:id="65"/>
    </w:p>
    <w:p w14:paraId="34EA333E" w14:textId="77CA86CE" w:rsidR="00DA4DE5" w:rsidRPr="002D0CE5" w:rsidRDefault="001F1621" w:rsidP="004853EE">
      <w:pPr>
        <w:keepLines/>
        <w:tabs>
          <w:tab w:val="left" w:pos="567"/>
        </w:tabs>
        <w:spacing w:before="0" w:after="100"/>
        <w:rPr>
          <w:rFonts w:eastAsia="Times New Roman" w:cs="Arial"/>
          <w:kern w:val="0"/>
          <w:sz w:val="17"/>
          <w:szCs w:val="17"/>
          <w14:ligatures w14:val="none"/>
        </w:rPr>
      </w:pPr>
      <w:r w:rsidRPr="002D0CE5">
        <w:rPr>
          <w:rFonts w:eastAsia="Times New Roman" w:cs="Arial"/>
          <w:sz w:val="17"/>
          <w:szCs w:val="17"/>
        </w:rPr>
        <w:fldChar w:fldCharType="begin"/>
      </w:r>
      <w:r w:rsidRPr="002D0CE5">
        <w:rPr>
          <w:rFonts w:eastAsia="Times New Roman" w:cs="Arial"/>
          <w:sz w:val="17"/>
          <w:szCs w:val="17"/>
        </w:rPr>
        <w:instrText xml:space="preserve"> AUTONUM  </w:instrText>
      </w:r>
      <w:r w:rsidRPr="002D0CE5">
        <w:rPr>
          <w:rFonts w:eastAsia="Times New Roman" w:cs="Arial"/>
          <w:sz w:val="17"/>
          <w:szCs w:val="17"/>
        </w:rPr>
        <w:fldChar w:fldCharType="end"/>
      </w:r>
      <w:r w:rsidR="002D0CE5">
        <w:rPr>
          <w:sz w:val="17"/>
          <w:szCs w:val="17"/>
        </w:rPr>
        <w:tab/>
      </w:r>
      <w:r w:rsidRPr="002D0CE5">
        <w:rPr>
          <w:sz w:val="17"/>
          <w:szCs w:val="17"/>
        </w:rPr>
        <w:t>Les renvois aux normes et ressources suivantes sont pertinents dans le cadre de la présente norme :</w:t>
      </w:r>
    </w:p>
    <w:p w14:paraId="17BC8FCB" w14:textId="3B62FD85" w:rsidR="00DA4DE5" w:rsidRPr="002D0CE5" w:rsidRDefault="00DA4DE5" w:rsidP="00F2269E">
      <w:pPr>
        <w:keepLines/>
        <w:tabs>
          <w:tab w:val="left" w:pos="1134"/>
        </w:tabs>
        <w:spacing w:before="0" w:after="0"/>
        <w:ind w:left="4122" w:hanging="3582"/>
        <w:rPr>
          <w:rFonts w:eastAsia="Times New Roman" w:cs="Arial"/>
          <w:kern w:val="0"/>
          <w:sz w:val="17"/>
          <w:szCs w:val="17"/>
          <w14:ligatures w14:val="none"/>
        </w:rPr>
      </w:pPr>
      <w:r w:rsidRPr="002D0CE5">
        <w:rPr>
          <w:sz w:val="17"/>
          <w:szCs w:val="17"/>
        </w:rPr>
        <w:t xml:space="preserve">Norme </w:t>
      </w:r>
      <w:hyperlink r:id="rId13">
        <w:r w:rsidRPr="002D0CE5">
          <w:rPr>
            <w:color w:val="0000FF"/>
            <w:sz w:val="17"/>
            <w:szCs w:val="17"/>
            <w:u w:val="single"/>
          </w:rPr>
          <w:t>ST.2</w:t>
        </w:r>
      </w:hyperlink>
      <w:r w:rsidRPr="002D0CE5">
        <w:rPr>
          <w:sz w:val="17"/>
          <w:szCs w:val="17"/>
        </w:rPr>
        <w:t xml:space="preserve"> de l’OMPI</w:t>
      </w:r>
      <w:r w:rsidRPr="002D0CE5">
        <w:rPr>
          <w:sz w:val="17"/>
          <w:szCs w:val="17"/>
        </w:rPr>
        <w:tab/>
        <w:t>Indication normalisée des dates à l’aide du calendrier grégorien;</w:t>
      </w:r>
    </w:p>
    <w:p w14:paraId="37E5100D" w14:textId="499DBAB0" w:rsidR="00DA4DE5" w:rsidRPr="004853EE" w:rsidRDefault="00DA4DE5" w:rsidP="00F2269E">
      <w:pPr>
        <w:keepLines/>
        <w:tabs>
          <w:tab w:val="left" w:pos="1134"/>
        </w:tabs>
        <w:spacing w:before="0" w:after="0"/>
        <w:ind w:left="4122" w:hanging="3582"/>
        <w:rPr>
          <w:rFonts w:eastAsia="Times New Roman" w:cs="Arial"/>
          <w:kern w:val="0"/>
          <w:sz w:val="17"/>
          <w:szCs w:val="17"/>
          <w14:ligatures w14:val="none"/>
        </w:rPr>
      </w:pPr>
      <w:r w:rsidRPr="002D0CE5">
        <w:rPr>
          <w:sz w:val="17"/>
          <w:szCs w:val="17"/>
        </w:rPr>
        <w:t xml:space="preserve">Norme </w:t>
      </w:r>
      <w:hyperlink r:id="rId14">
        <w:r w:rsidRPr="002D0CE5">
          <w:rPr>
            <w:color w:val="0000FF"/>
            <w:sz w:val="17"/>
            <w:szCs w:val="17"/>
            <w:u w:val="single"/>
          </w:rPr>
          <w:t>ST.3</w:t>
        </w:r>
      </w:hyperlink>
      <w:r w:rsidRPr="002D0CE5">
        <w:rPr>
          <w:sz w:val="17"/>
          <w:szCs w:val="17"/>
        </w:rPr>
        <w:t xml:space="preserve"> de l’OMPI</w:t>
      </w:r>
      <w:r w:rsidRPr="002D0CE5">
        <w:rPr>
          <w:sz w:val="17"/>
          <w:szCs w:val="17"/>
        </w:rPr>
        <w:tab/>
        <w:t xml:space="preserve">Codes à deux lettres pour la représentation des États, autres </w:t>
      </w:r>
      <w:r w:rsidRPr="004853EE">
        <w:rPr>
          <w:sz w:val="17"/>
          <w:szCs w:val="17"/>
        </w:rPr>
        <w:t>entités et organisations intergouvernementales;</w:t>
      </w:r>
    </w:p>
    <w:p w14:paraId="69A58A21" w14:textId="52CC8326" w:rsidR="00DA4DE5" w:rsidRPr="004853EE" w:rsidRDefault="00DA4DE5" w:rsidP="00F2269E">
      <w:pPr>
        <w:keepLines/>
        <w:tabs>
          <w:tab w:val="left" w:pos="1134"/>
        </w:tabs>
        <w:spacing w:before="0"/>
        <w:ind w:left="4122" w:hanging="3582"/>
        <w:rPr>
          <w:rFonts w:eastAsia="Times New Roman" w:cs="Arial"/>
          <w:kern w:val="0"/>
          <w:sz w:val="17"/>
          <w:szCs w:val="17"/>
          <w14:ligatures w14:val="none"/>
        </w:rPr>
      </w:pPr>
      <w:r w:rsidRPr="004853EE">
        <w:rPr>
          <w:sz w:val="17"/>
          <w:szCs w:val="17"/>
        </w:rPr>
        <w:t xml:space="preserve">Norme </w:t>
      </w:r>
      <w:hyperlink r:id="rId15" w:history="1">
        <w:r w:rsidRPr="004853EE">
          <w:rPr>
            <w:color w:val="0000FF"/>
            <w:sz w:val="17"/>
            <w:szCs w:val="17"/>
            <w:u w:val="single"/>
          </w:rPr>
          <w:t>ST.25</w:t>
        </w:r>
      </w:hyperlink>
      <w:r w:rsidRPr="004853EE">
        <w:rPr>
          <w:sz w:val="17"/>
          <w:szCs w:val="17"/>
        </w:rPr>
        <w:t xml:space="preserve"> de l’OMPI</w:t>
      </w:r>
      <w:r w:rsidRPr="004853EE">
        <w:rPr>
          <w:sz w:val="17"/>
          <w:szCs w:val="17"/>
        </w:rPr>
        <w:tab/>
        <w:t>Présentation des listages des séquences de nucléotides et d’acides aminés</w:t>
      </w:r>
      <w:r w:rsidRPr="004853EE">
        <w:rPr>
          <w:sz w:val="17"/>
          <w:szCs w:val="17"/>
          <w:bdr w:val="none" w:sz="0" w:space="0" w:color="auto" w:frame="1"/>
        </w:rPr>
        <w:t>;</w:t>
      </w:r>
    </w:p>
    <w:p w14:paraId="0EB0F1CD" w14:textId="7109C05D" w:rsidR="00DA4DE5" w:rsidRPr="004853EE" w:rsidRDefault="00DA4DE5" w:rsidP="00F2269E">
      <w:pPr>
        <w:keepLines/>
        <w:tabs>
          <w:tab w:val="left" w:pos="1134"/>
        </w:tabs>
        <w:spacing w:after="0"/>
        <w:ind w:left="4122" w:hanging="3582"/>
        <w:rPr>
          <w:rFonts w:eastAsia="Times New Roman" w:cs="Arial"/>
          <w:kern w:val="0"/>
          <w:sz w:val="17"/>
          <w:szCs w:val="17"/>
          <w14:ligatures w14:val="none"/>
        </w:rPr>
      </w:pPr>
      <w:r w:rsidRPr="004853EE">
        <w:rPr>
          <w:sz w:val="17"/>
          <w:szCs w:val="17"/>
        </w:rPr>
        <w:t xml:space="preserve">Norme </w:t>
      </w:r>
      <w:hyperlink r:id="rId16">
        <w:r w:rsidRPr="004853EE">
          <w:rPr>
            <w:color w:val="0000FF"/>
            <w:sz w:val="17"/>
            <w:szCs w:val="17"/>
            <w:u w:val="single"/>
          </w:rPr>
          <w:t>ST.26</w:t>
        </w:r>
      </w:hyperlink>
      <w:r w:rsidRPr="004853EE">
        <w:rPr>
          <w:sz w:val="17"/>
          <w:szCs w:val="17"/>
        </w:rPr>
        <w:t xml:space="preserve"> de l’OMPI</w:t>
      </w:r>
      <w:r w:rsidRPr="004853EE">
        <w:rPr>
          <w:sz w:val="17"/>
          <w:szCs w:val="17"/>
        </w:rPr>
        <w:tab/>
        <w:t>Présentation des listages des séquences de nucléotides et d’acides aminés en langage XML (eXtensible Markup Language);</w:t>
      </w:r>
    </w:p>
    <w:p w14:paraId="353908D6" w14:textId="27280B4C" w:rsidR="00DA4DE5" w:rsidRPr="004853EE" w:rsidRDefault="00DA4DE5" w:rsidP="00F2269E">
      <w:pPr>
        <w:keepLines/>
        <w:tabs>
          <w:tab w:val="left" w:pos="1134"/>
        </w:tabs>
        <w:spacing w:before="0" w:after="0"/>
        <w:ind w:left="4122" w:hanging="3582"/>
        <w:rPr>
          <w:rFonts w:eastAsia="Times New Roman" w:cs="Arial"/>
          <w:kern w:val="0"/>
          <w:sz w:val="17"/>
          <w:szCs w:val="17"/>
          <w14:ligatures w14:val="none"/>
        </w:rPr>
      </w:pPr>
      <w:r w:rsidRPr="004853EE">
        <w:rPr>
          <w:sz w:val="17"/>
          <w:szCs w:val="17"/>
        </w:rPr>
        <w:t xml:space="preserve">Norme </w:t>
      </w:r>
      <w:hyperlink r:id="rId17">
        <w:r w:rsidRPr="004853EE">
          <w:rPr>
            <w:color w:val="0000FF"/>
            <w:sz w:val="17"/>
            <w:szCs w:val="17"/>
            <w:u w:val="single"/>
          </w:rPr>
          <w:t>ST.36</w:t>
        </w:r>
      </w:hyperlink>
      <w:r w:rsidRPr="004853EE">
        <w:rPr>
          <w:sz w:val="17"/>
          <w:szCs w:val="17"/>
        </w:rPr>
        <w:t xml:space="preserve"> de l’OMPI</w:t>
      </w:r>
      <w:r w:rsidRPr="004853EE">
        <w:rPr>
          <w:sz w:val="17"/>
          <w:szCs w:val="17"/>
        </w:rPr>
        <w:tab/>
        <w:t>Traitement des documents de brevet utilisant une norme en XML (Extensible Markup Language);</w:t>
      </w:r>
    </w:p>
    <w:p w14:paraId="0736E929" w14:textId="0BF4E2B5" w:rsidR="0084232E" w:rsidRPr="004853EE" w:rsidRDefault="0084232E" w:rsidP="00BA69C2">
      <w:pPr>
        <w:keepLines/>
        <w:tabs>
          <w:tab w:val="left" w:pos="1134"/>
        </w:tabs>
        <w:spacing w:before="0" w:after="100"/>
        <w:ind w:left="4122" w:hanging="3582"/>
        <w:rPr>
          <w:ins w:id="67" w:author="Author"/>
          <w:rFonts w:eastAsia="Times New Roman" w:cs="Arial"/>
          <w:kern w:val="0"/>
          <w:sz w:val="17"/>
          <w:szCs w:val="17"/>
          <w14:ligatures w14:val="none"/>
        </w:rPr>
      </w:pPr>
      <w:ins w:id="68" w:author="Author">
        <w:r w:rsidRPr="004853EE">
          <w:rPr>
            <w:sz w:val="17"/>
            <w:szCs w:val="17"/>
          </w:rPr>
          <w:t xml:space="preserve">Norme </w:t>
        </w:r>
        <w:r w:rsidRPr="004853EE">
          <w:rPr>
            <w:rFonts w:cs="Arial"/>
            <w:sz w:val="17"/>
            <w:szCs w:val="17"/>
          </w:rPr>
          <w:fldChar w:fldCharType="begin"/>
        </w:r>
        <w:r w:rsidRPr="004853EE">
          <w:rPr>
            <w:rFonts w:cs="Arial"/>
            <w:sz w:val="17"/>
            <w:szCs w:val="17"/>
          </w:rPr>
          <w:instrText>HYPERLINK "https://www.wipo.int/documents/d/standards/docs-en-03-67-01.pdf"</w:instrText>
        </w:r>
      </w:ins>
      <w:r w:rsidR="006A4955" w:rsidRPr="004853EE">
        <w:rPr>
          <w:rFonts w:cs="Arial"/>
          <w:sz w:val="17"/>
          <w:szCs w:val="17"/>
        </w:rPr>
      </w:r>
      <w:ins w:id="69" w:author="Author">
        <w:r w:rsidRPr="004853EE">
          <w:rPr>
            <w:rFonts w:cs="Arial"/>
            <w:sz w:val="17"/>
            <w:szCs w:val="17"/>
          </w:rPr>
          <w:fldChar w:fldCharType="separate"/>
        </w:r>
        <w:r w:rsidRPr="004853EE">
          <w:rPr>
            <w:rStyle w:val="Hyperlink"/>
            <w:rFonts w:eastAsia="Times New Roman" w:cs="Arial"/>
            <w:sz w:val="17"/>
            <w:szCs w:val="17"/>
          </w:rPr>
          <w:t>ST.</w:t>
        </w:r>
        <w:r w:rsidR="00C645C1" w:rsidRPr="004853EE">
          <w:rPr>
            <w:rStyle w:val="Hyperlink"/>
            <w:rFonts w:eastAsia="Times New Roman" w:cs="Arial"/>
            <w:sz w:val="17"/>
            <w:szCs w:val="17"/>
          </w:rPr>
          <w:t>67</w:t>
        </w:r>
        <w:r w:rsidRPr="004853EE">
          <w:rPr>
            <w:rFonts w:cs="Arial"/>
            <w:sz w:val="17"/>
            <w:szCs w:val="17"/>
          </w:rPr>
          <w:fldChar w:fldCharType="end"/>
        </w:r>
        <w:r w:rsidRPr="004853EE">
          <w:rPr>
            <w:sz w:val="17"/>
            <w:szCs w:val="17"/>
          </w:rPr>
          <w:t xml:space="preserve"> de l’OMPI</w:t>
        </w:r>
        <w:r w:rsidR="004853EE">
          <w:rPr>
            <w:sz w:val="17"/>
            <w:szCs w:val="17"/>
          </w:rPr>
          <w:tab/>
        </w:r>
        <w:r w:rsidRPr="004853EE">
          <w:rPr>
            <w:sz w:val="17"/>
            <w:szCs w:val="17"/>
          </w:rPr>
          <w:t>Gestion électronique des éléments figuratifs des marques;</w:t>
        </w:r>
      </w:ins>
    </w:p>
    <w:p w14:paraId="10D6951D" w14:textId="2F77512A" w:rsidR="0084232E" w:rsidRPr="004853EE" w:rsidRDefault="0084232E" w:rsidP="00F2269E">
      <w:pPr>
        <w:keepLines/>
        <w:tabs>
          <w:tab w:val="left" w:pos="1134"/>
        </w:tabs>
        <w:spacing w:after="100"/>
        <w:ind w:left="4122" w:hanging="3582"/>
        <w:rPr>
          <w:ins w:id="70" w:author="Author"/>
          <w:rFonts w:eastAsia="Times New Roman" w:cs="Arial"/>
          <w:kern w:val="0"/>
          <w:sz w:val="17"/>
          <w:szCs w:val="17"/>
          <w14:ligatures w14:val="none"/>
        </w:rPr>
      </w:pPr>
      <w:ins w:id="71" w:author="Author">
        <w:r w:rsidRPr="004853EE">
          <w:rPr>
            <w:sz w:val="17"/>
            <w:szCs w:val="17"/>
          </w:rPr>
          <w:t>Norme </w:t>
        </w:r>
        <w:r w:rsidRPr="004853EE">
          <w:rPr>
            <w:rFonts w:cs="Arial"/>
            <w:sz w:val="17"/>
            <w:szCs w:val="17"/>
          </w:rPr>
          <w:fldChar w:fldCharType="begin"/>
        </w:r>
        <w:r w:rsidRPr="004853EE">
          <w:rPr>
            <w:rFonts w:cs="Arial"/>
            <w:sz w:val="17"/>
            <w:szCs w:val="17"/>
          </w:rPr>
          <w:instrText>HYPERLINK "https://www.wipo.int/documents/d/standards/docs-en-03-68-01.pdf"</w:instrText>
        </w:r>
      </w:ins>
      <w:r w:rsidR="006A4955" w:rsidRPr="004853EE">
        <w:rPr>
          <w:rFonts w:cs="Arial"/>
          <w:sz w:val="17"/>
          <w:szCs w:val="17"/>
        </w:rPr>
      </w:r>
      <w:ins w:id="72" w:author="Author">
        <w:r w:rsidRPr="004853EE">
          <w:rPr>
            <w:rFonts w:cs="Arial"/>
            <w:sz w:val="17"/>
            <w:szCs w:val="17"/>
          </w:rPr>
          <w:fldChar w:fldCharType="separate"/>
        </w:r>
        <w:r w:rsidRPr="004853EE">
          <w:rPr>
            <w:rStyle w:val="Hyperlink"/>
            <w:rFonts w:eastAsia="Times New Roman" w:cs="Arial"/>
            <w:sz w:val="17"/>
            <w:szCs w:val="17"/>
          </w:rPr>
          <w:t>ST.6</w:t>
        </w:r>
        <w:r w:rsidR="00C645C1" w:rsidRPr="004853EE">
          <w:rPr>
            <w:rStyle w:val="Hyperlink"/>
            <w:rFonts w:eastAsia="Times New Roman" w:cs="Arial"/>
            <w:sz w:val="17"/>
            <w:szCs w:val="17"/>
          </w:rPr>
          <w:t>8</w:t>
        </w:r>
        <w:r w:rsidRPr="004853EE">
          <w:rPr>
            <w:rFonts w:cs="Arial"/>
            <w:sz w:val="17"/>
            <w:szCs w:val="17"/>
          </w:rPr>
          <w:fldChar w:fldCharType="end"/>
        </w:r>
        <w:r w:rsidRPr="004853EE">
          <w:rPr>
            <w:sz w:val="17"/>
            <w:szCs w:val="17"/>
          </w:rPr>
          <w:t xml:space="preserve"> de l’OMPI</w:t>
        </w:r>
        <w:r w:rsidRPr="004853EE">
          <w:rPr>
            <w:sz w:val="17"/>
            <w:szCs w:val="17"/>
          </w:rPr>
          <w:tab/>
          <w:t>Gestion électronique des marques sonores;</w:t>
        </w:r>
      </w:ins>
    </w:p>
    <w:p w14:paraId="5B16A8A3" w14:textId="12830051" w:rsidR="00D73D49" w:rsidRPr="004853EE" w:rsidRDefault="0084232E" w:rsidP="00F2269E">
      <w:pPr>
        <w:keepLines/>
        <w:tabs>
          <w:tab w:val="left" w:pos="1134"/>
        </w:tabs>
        <w:spacing w:after="100"/>
        <w:ind w:left="4122" w:hanging="3582"/>
        <w:rPr>
          <w:ins w:id="73" w:author="Author"/>
          <w:rFonts w:eastAsia="Times New Roman" w:cs="Arial"/>
          <w:kern w:val="0"/>
          <w:sz w:val="17"/>
          <w:szCs w:val="17"/>
          <w14:ligatures w14:val="none"/>
        </w:rPr>
      </w:pPr>
      <w:ins w:id="74" w:author="Author">
        <w:r w:rsidRPr="004853EE">
          <w:rPr>
            <w:sz w:val="17"/>
            <w:szCs w:val="17"/>
          </w:rPr>
          <w:t>Norme </w:t>
        </w:r>
        <w:r w:rsidRPr="004853EE">
          <w:rPr>
            <w:rFonts w:cs="Arial"/>
            <w:sz w:val="17"/>
            <w:szCs w:val="17"/>
          </w:rPr>
          <w:fldChar w:fldCharType="begin"/>
        </w:r>
        <w:r w:rsidRPr="004853EE">
          <w:rPr>
            <w:rFonts w:cs="Arial"/>
            <w:sz w:val="17"/>
            <w:szCs w:val="17"/>
          </w:rPr>
          <w:instrText>HYPERLINK "https://www.wipo.int/documents/d/standards/docs-en-03-69-01.pdf"</w:instrText>
        </w:r>
      </w:ins>
      <w:r w:rsidR="006A4955" w:rsidRPr="004853EE">
        <w:rPr>
          <w:rFonts w:cs="Arial"/>
          <w:sz w:val="17"/>
          <w:szCs w:val="17"/>
        </w:rPr>
      </w:r>
      <w:ins w:id="75" w:author="Author">
        <w:r w:rsidRPr="004853EE">
          <w:rPr>
            <w:rFonts w:cs="Arial"/>
            <w:sz w:val="17"/>
            <w:szCs w:val="17"/>
          </w:rPr>
          <w:fldChar w:fldCharType="separate"/>
        </w:r>
        <w:r w:rsidRPr="004853EE">
          <w:rPr>
            <w:rStyle w:val="Hyperlink"/>
            <w:rFonts w:eastAsia="Times New Roman" w:cs="Arial"/>
            <w:sz w:val="17"/>
            <w:szCs w:val="17"/>
          </w:rPr>
          <w:t>ST.</w:t>
        </w:r>
        <w:r w:rsidR="00C645C1" w:rsidRPr="004853EE">
          <w:rPr>
            <w:rStyle w:val="Hyperlink"/>
            <w:rFonts w:eastAsia="Times New Roman" w:cs="Arial"/>
            <w:sz w:val="17"/>
            <w:szCs w:val="17"/>
          </w:rPr>
          <w:t>69</w:t>
        </w:r>
        <w:r w:rsidRPr="004853EE">
          <w:rPr>
            <w:rFonts w:cs="Arial"/>
            <w:sz w:val="17"/>
            <w:szCs w:val="17"/>
          </w:rPr>
          <w:fldChar w:fldCharType="end"/>
        </w:r>
        <w:r w:rsidRPr="004853EE">
          <w:rPr>
            <w:sz w:val="17"/>
            <w:szCs w:val="17"/>
          </w:rPr>
          <w:t xml:space="preserve"> de l’OMPI</w:t>
        </w:r>
        <w:r w:rsidRPr="004853EE">
          <w:rPr>
            <w:sz w:val="17"/>
            <w:szCs w:val="17"/>
          </w:rPr>
          <w:tab/>
          <w:t>Gestion électronique des marques de mouvement et des marques multimédias;</w:t>
        </w:r>
      </w:ins>
    </w:p>
    <w:p w14:paraId="652DD8E5" w14:textId="6652255E" w:rsidR="00D73D49" w:rsidRPr="004853EE" w:rsidRDefault="0084232E" w:rsidP="00F2269E">
      <w:pPr>
        <w:keepLines/>
        <w:tabs>
          <w:tab w:val="left" w:pos="1134"/>
        </w:tabs>
        <w:spacing w:after="100"/>
        <w:ind w:left="4122" w:hanging="3582"/>
        <w:rPr>
          <w:ins w:id="76" w:author="Author"/>
          <w:rFonts w:eastAsia="Times New Roman" w:cs="Arial"/>
          <w:kern w:val="0"/>
          <w:sz w:val="17"/>
          <w:szCs w:val="17"/>
          <w14:ligatures w14:val="none"/>
        </w:rPr>
      </w:pPr>
      <w:ins w:id="77" w:author="Author">
        <w:r w:rsidRPr="004853EE">
          <w:rPr>
            <w:sz w:val="17"/>
            <w:szCs w:val="17"/>
          </w:rPr>
          <w:t xml:space="preserve">Norme </w:t>
        </w:r>
        <w:r w:rsidRPr="004853EE">
          <w:rPr>
            <w:rFonts w:cs="Arial"/>
            <w:sz w:val="17"/>
            <w:szCs w:val="17"/>
          </w:rPr>
          <w:fldChar w:fldCharType="begin"/>
        </w:r>
        <w:r w:rsidRPr="004853EE">
          <w:rPr>
            <w:rFonts w:cs="Arial"/>
            <w:sz w:val="17"/>
            <w:szCs w:val="17"/>
          </w:rPr>
          <w:instrText>HYPERLINK "https://www.wipo.int/documents/d/standards/docs-en-03-88-01.pdf"</w:instrText>
        </w:r>
      </w:ins>
      <w:r w:rsidR="006A4955" w:rsidRPr="004853EE">
        <w:rPr>
          <w:rFonts w:cs="Arial"/>
          <w:sz w:val="17"/>
          <w:szCs w:val="17"/>
        </w:rPr>
      </w:r>
      <w:ins w:id="78" w:author="Author">
        <w:r w:rsidRPr="004853EE">
          <w:rPr>
            <w:rFonts w:cs="Arial"/>
            <w:sz w:val="17"/>
            <w:szCs w:val="17"/>
          </w:rPr>
          <w:fldChar w:fldCharType="separate"/>
        </w:r>
        <w:r w:rsidRPr="004853EE">
          <w:rPr>
            <w:rStyle w:val="Hyperlink"/>
            <w:rFonts w:eastAsia="Times New Roman" w:cs="Arial"/>
            <w:sz w:val="17"/>
            <w:szCs w:val="17"/>
          </w:rPr>
          <w:t>ST.</w:t>
        </w:r>
        <w:r w:rsidR="00C645C1" w:rsidRPr="004853EE">
          <w:rPr>
            <w:rStyle w:val="Hyperlink"/>
            <w:rFonts w:eastAsia="Times New Roman" w:cs="Arial"/>
            <w:sz w:val="17"/>
            <w:szCs w:val="17"/>
          </w:rPr>
          <w:t>88</w:t>
        </w:r>
        <w:r w:rsidRPr="004853EE">
          <w:rPr>
            <w:rFonts w:cs="Arial"/>
            <w:sz w:val="17"/>
            <w:szCs w:val="17"/>
          </w:rPr>
          <w:fldChar w:fldCharType="end"/>
        </w:r>
        <w:r w:rsidRPr="004853EE">
          <w:rPr>
            <w:sz w:val="17"/>
            <w:szCs w:val="17"/>
          </w:rPr>
          <w:t xml:space="preserve"> de l’OMPI</w:t>
        </w:r>
        <w:r w:rsidRPr="004853EE">
          <w:rPr>
            <w:sz w:val="17"/>
            <w:szCs w:val="17"/>
          </w:rPr>
          <w:tab/>
          <w:t>Représentations sous forme électronique des dessins et modèles industriels;</w:t>
        </w:r>
      </w:ins>
    </w:p>
    <w:p w14:paraId="72B75259" w14:textId="0D9B552D" w:rsidR="0084232E" w:rsidRPr="004853EE" w:rsidRDefault="0084232E" w:rsidP="00F2269E">
      <w:pPr>
        <w:keepLines/>
        <w:tabs>
          <w:tab w:val="left" w:pos="1134"/>
        </w:tabs>
        <w:spacing w:after="0"/>
        <w:ind w:left="4122" w:hanging="3582"/>
        <w:rPr>
          <w:ins w:id="79" w:author="Author"/>
          <w:rFonts w:eastAsia="Times New Roman" w:cs="Arial"/>
          <w:kern w:val="0"/>
          <w:sz w:val="17"/>
          <w:szCs w:val="17"/>
          <w14:ligatures w14:val="none"/>
        </w:rPr>
      </w:pPr>
      <w:ins w:id="80" w:author="Author">
        <w:r w:rsidRPr="004853EE">
          <w:rPr>
            <w:sz w:val="17"/>
            <w:szCs w:val="17"/>
          </w:rPr>
          <w:t xml:space="preserve">Norme </w:t>
        </w:r>
        <w:r w:rsidRPr="004853EE">
          <w:rPr>
            <w:rFonts w:cs="Arial"/>
            <w:sz w:val="17"/>
            <w:szCs w:val="17"/>
          </w:rPr>
          <w:fldChar w:fldCharType="begin"/>
        </w:r>
        <w:r w:rsidRPr="004853EE">
          <w:rPr>
            <w:rFonts w:cs="Arial"/>
            <w:sz w:val="17"/>
            <w:szCs w:val="17"/>
          </w:rPr>
          <w:instrText>HYPERLINK "https://www.wipo.int/documents/d/standards/docs-en-03-91-01.pdf"</w:instrText>
        </w:r>
      </w:ins>
      <w:r w:rsidR="006A4955" w:rsidRPr="004853EE">
        <w:rPr>
          <w:rFonts w:cs="Arial"/>
          <w:sz w:val="17"/>
          <w:szCs w:val="17"/>
        </w:rPr>
      </w:r>
      <w:ins w:id="81" w:author="Author">
        <w:r w:rsidRPr="004853EE">
          <w:rPr>
            <w:rFonts w:cs="Arial"/>
            <w:sz w:val="17"/>
            <w:szCs w:val="17"/>
          </w:rPr>
          <w:fldChar w:fldCharType="separate"/>
        </w:r>
        <w:r w:rsidRPr="004853EE">
          <w:rPr>
            <w:rStyle w:val="Hyperlink"/>
            <w:rFonts w:eastAsia="Times New Roman" w:cs="Arial"/>
            <w:sz w:val="17"/>
            <w:szCs w:val="17"/>
          </w:rPr>
          <w:t>ST.9</w:t>
        </w:r>
        <w:r w:rsidR="00C645C1" w:rsidRPr="004853EE">
          <w:rPr>
            <w:rStyle w:val="Hyperlink"/>
            <w:rFonts w:eastAsia="Times New Roman" w:cs="Arial"/>
            <w:sz w:val="17"/>
            <w:szCs w:val="17"/>
          </w:rPr>
          <w:t>1</w:t>
        </w:r>
        <w:r w:rsidRPr="004853EE">
          <w:rPr>
            <w:rFonts w:cs="Arial"/>
            <w:sz w:val="17"/>
            <w:szCs w:val="17"/>
          </w:rPr>
          <w:fldChar w:fldCharType="end"/>
        </w:r>
        <w:r w:rsidR="004853EE">
          <w:rPr>
            <w:rFonts w:cs="Arial"/>
            <w:sz w:val="17"/>
            <w:szCs w:val="17"/>
          </w:rPr>
          <w:t xml:space="preserve"> de l’OMPI</w:t>
        </w:r>
        <w:r w:rsidRPr="004853EE">
          <w:rPr>
            <w:sz w:val="17"/>
            <w:szCs w:val="17"/>
          </w:rPr>
          <w:tab/>
          <w:t>Recommandations relatives aux modèles et images tridimensionnels (3D) numériques;</w:t>
        </w:r>
      </w:ins>
    </w:p>
    <w:p w14:paraId="7D374894" w14:textId="1C37B4A3" w:rsidR="0031488C" w:rsidRPr="004853EE" w:rsidRDefault="00DA4DE5" w:rsidP="00F2269E">
      <w:pPr>
        <w:keepLines/>
        <w:tabs>
          <w:tab w:val="left" w:pos="1134"/>
        </w:tabs>
        <w:spacing w:before="0" w:after="0"/>
        <w:ind w:left="4122" w:hanging="3582"/>
        <w:rPr>
          <w:rFonts w:eastAsia="Times New Roman" w:cs="Arial"/>
          <w:kern w:val="0"/>
          <w:sz w:val="17"/>
          <w:szCs w:val="17"/>
          <w14:ligatures w14:val="none"/>
        </w:rPr>
      </w:pPr>
      <w:r w:rsidRPr="004853EE">
        <w:rPr>
          <w:sz w:val="17"/>
          <w:szCs w:val="17"/>
        </w:rPr>
        <w:t xml:space="preserve">Norme </w:t>
      </w:r>
      <w:hyperlink r:id="rId18">
        <w:r w:rsidRPr="004853EE">
          <w:rPr>
            <w:color w:val="0000FF"/>
            <w:sz w:val="17"/>
            <w:szCs w:val="17"/>
            <w:u w:val="single"/>
          </w:rPr>
          <w:t>ST.96</w:t>
        </w:r>
      </w:hyperlink>
      <w:r w:rsidRPr="004853EE">
        <w:rPr>
          <w:sz w:val="17"/>
          <w:szCs w:val="17"/>
        </w:rPr>
        <w:t xml:space="preserve"> de l’OMPI</w:t>
      </w:r>
      <w:r w:rsidRPr="004853EE">
        <w:rPr>
          <w:sz w:val="17"/>
          <w:szCs w:val="17"/>
        </w:rPr>
        <w:tab/>
        <w:t>Utilisation du XML (Extensible Markup Language) dans le traitement de l’information en matière de propriété intellectuelle;</w:t>
      </w:r>
    </w:p>
    <w:p w14:paraId="7DF81B7C" w14:textId="0F857AA5" w:rsidR="00DA4DE5" w:rsidRPr="004853EE" w:rsidRDefault="00DA4DE5" w:rsidP="00BA69C2">
      <w:pPr>
        <w:keepLines/>
        <w:tabs>
          <w:tab w:val="left" w:pos="1134"/>
        </w:tabs>
        <w:spacing w:before="0" w:after="100"/>
        <w:ind w:left="4122" w:hanging="3582"/>
        <w:rPr>
          <w:rFonts w:eastAsia="Times New Roman" w:cs="Arial"/>
          <w:kern w:val="0"/>
          <w:sz w:val="17"/>
          <w:szCs w:val="17"/>
          <w14:ligatures w14:val="none"/>
        </w:rPr>
      </w:pPr>
      <w:r w:rsidRPr="004853EE">
        <w:rPr>
          <w:sz w:val="17"/>
          <w:szCs w:val="17"/>
        </w:rPr>
        <w:t xml:space="preserve">Norme </w:t>
      </w:r>
      <w:hyperlink r:id="rId19" w:history="1">
        <w:r w:rsidRPr="004853EE">
          <w:rPr>
            <w:color w:val="0000FF"/>
            <w:sz w:val="17"/>
            <w:szCs w:val="17"/>
            <w:u w:val="single"/>
          </w:rPr>
          <w:t>ST.97</w:t>
        </w:r>
      </w:hyperlink>
      <w:r w:rsidRPr="004853EE">
        <w:rPr>
          <w:sz w:val="17"/>
          <w:szCs w:val="17"/>
        </w:rPr>
        <w:t xml:space="preserve"> de l’OMPI</w:t>
      </w:r>
      <w:r w:rsidRPr="004853EE">
        <w:rPr>
          <w:sz w:val="17"/>
          <w:szCs w:val="17"/>
        </w:rPr>
        <w:tab/>
        <w:t>Traitement des données de propriété intellectuelle au format JSON;</w:t>
      </w:r>
    </w:p>
    <w:p w14:paraId="32435B55" w14:textId="4A2C163A" w:rsidR="00DA4DE5" w:rsidRPr="004853EE" w:rsidRDefault="00DA4DE5" w:rsidP="00F2269E">
      <w:pPr>
        <w:keepLines/>
        <w:tabs>
          <w:tab w:val="left" w:pos="1134"/>
        </w:tabs>
        <w:spacing w:after="0"/>
        <w:ind w:left="4122" w:hanging="3582"/>
        <w:rPr>
          <w:rFonts w:eastAsia="Times New Roman" w:cs="Arial"/>
          <w:kern w:val="0"/>
          <w:sz w:val="17"/>
          <w:szCs w:val="17"/>
          <w14:ligatures w14:val="none"/>
        </w:rPr>
      </w:pPr>
      <w:r w:rsidRPr="004853EE">
        <w:rPr>
          <w:sz w:val="17"/>
          <w:szCs w:val="17"/>
        </w:rPr>
        <w:lastRenderedPageBreak/>
        <w:t xml:space="preserve">Norme ISO/EIC  </w:t>
      </w:r>
      <w:hyperlink r:id="rId20" w:history="1">
        <w:r w:rsidRPr="004853EE">
          <w:rPr>
            <w:color w:val="0000FF"/>
            <w:sz w:val="17"/>
            <w:szCs w:val="17"/>
            <w:u w:val="single"/>
          </w:rPr>
          <w:t>21320-1:2015</w:t>
        </w:r>
      </w:hyperlink>
      <w:r w:rsidRPr="004853EE">
        <w:rPr>
          <w:sz w:val="17"/>
          <w:szCs w:val="17"/>
        </w:rPr>
        <w:tab/>
        <w:t>Technologie de l’information - Fichier conteneur de document (réf.</w:t>
      </w:r>
      <w:r w:rsidR="008C5AA6">
        <w:rPr>
          <w:sz w:val="17"/>
          <w:szCs w:val="17"/>
        </w:rPr>
        <w:t> </w:t>
      </w:r>
      <w:r w:rsidRPr="004853EE">
        <w:rPr>
          <w:sz w:val="17"/>
          <w:szCs w:val="17"/>
        </w:rPr>
        <w:t>: zippage de fichiers);</w:t>
      </w:r>
      <w:r w:rsidR="008C5AA6">
        <w:rPr>
          <w:sz w:val="17"/>
          <w:szCs w:val="17"/>
        </w:rPr>
        <w:t xml:space="preserve"> </w:t>
      </w:r>
      <w:r w:rsidRPr="004853EE">
        <w:rPr>
          <w:sz w:val="17"/>
          <w:szCs w:val="17"/>
        </w:rPr>
        <w:t xml:space="preserve"> et</w:t>
      </w:r>
    </w:p>
    <w:p w14:paraId="2A2607AF" w14:textId="5942CE54" w:rsidR="00F80590" w:rsidRPr="004853EE" w:rsidRDefault="00DA4DE5" w:rsidP="00F2269E">
      <w:pPr>
        <w:keepLines/>
        <w:tabs>
          <w:tab w:val="left" w:pos="1134"/>
        </w:tabs>
        <w:spacing w:before="0" w:after="170"/>
        <w:ind w:left="4122" w:hanging="3582"/>
        <w:rPr>
          <w:ins w:id="82" w:author="Author"/>
          <w:rFonts w:eastAsia="Times New Roman" w:cs="Arial"/>
          <w:kern w:val="0"/>
          <w:sz w:val="17"/>
          <w:szCs w:val="17"/>
          <w14:ligatures w14:val="none"/>
        </w:rPr>
      </w:pPr>
      <w:r w:rsidRPr="004853EE">
        <w:rPr>
          <w:sz w:val="17"/>
          <w:szCs w:val="17"/>
        </w:rPr>
        <w:t xml:space="preserve">Norme ISO/EIC </w:t>
      </w:r>
      <w:hyperlink r:id="rId21" w:history="1">
        <w:r w:rsidRPr="004853EE">
          <w:rPr>
            <w:color w:val="0000FF"/>
            <w:sz w:val="17"/>
            <w:szCs w:val="17"/>
            <w:u w:val="single"/>
          </w:rPr>
          <w:t>10118-1:2016</w:t>
        </w:r>
      </w:hyperlink>
      <w:r w:rsidRPr="004853EE">
        <w:rPr>
          <w:sz w:val="17"/>
          <w:szCs w:val="17"/>
        </w:rPr>
        <w:tab/>
        <w:t>Fonctions de hachage (réf.</w:t>
      </w:r>
      <w:r w:rsidR="008C5AA6">
        <w:rPr>
          <w:sz w:val="17"/>
          <w:szCs w:val="17"/>
        </w:rPr>
        <w:t> </w:t>
      </w:r>
      <w:r w:rsidRPr="004853EE">
        <w:rPr>
          <w:sz w:val="17"/>
          <w:szCs w:val="17"/>
        </w:rPr>
        <w:t>: hachage de fichiers).</w:t>
      </w:r>
      <w:bookmarkStart w:id="83" w:name="_Toc163221159"/>
      <w:bookmarkStart w:id="84" w:name="_Ref371513458"/>
      <w:bookmarkEnd w:id="66"/>
    </w:p>
    <w:p w14:paraId="32DB1D3E" w14:textId="57AF329F" w:rsidR="00F80590" w:rsidRPr="004853EE" w:rsidRDefault="00EE3FBB" w:rsidP="00F2269E">
      <w:pPr>
        <w:keepLines/>
        <w:tabs>
          <w:tab w:val="left" w:pos="1134"/>
        </w:tabs>
        <w:spacing w:before="0" w:after="170"/>
        <w:ind w:left="4122" w:hanging="3582"/>
        <w:rPr>
          <w:ins w:id="85" w:author="Author"/>
          <w:rFonts w:eastAsia="Times New Roman" w:cs="Arial"/>
          <w:kern w:val="0"/>
          <w:sz w:val="17"/>
          <w:szCs w:val="17"/>
          <w14:ligatures w14:val="none"/>
        </w:rPr>
      </w:pPr>
      <w:ins w:id="86" w:author="Author">
        <w:r w:rsidRPr="004853EE">
          <w:rPr>
            <w:sz w:val="17"/>
            <w:szCs w:val="17"/>
          </w:rPr>
          <w:t xml:space="preserve">Norme ISO/EIC </w:t>
        </w:r>
        <w:r w:rsidR="00D05664" w:rsidRPr="004853EE">
          <w:rPr>
            <w:rFonts w:eastAsia="Times New Roman" w:cs="Arial"/>
            <w:sz w:val="17"/>
            <w:szCs w:val="17"/>
          </w:rPr>
          <w:fldChar w:fldCharType="begin"/>
        </w:r>
        <w:r w:rsidR="00D05664" w:rsidRPr="004853EE">
          <w:rPr>
            <w:rFonts w:eastAsia="Times New Roman" w:cs="Arial"/>
            <w:sz w:val="17"/>
            <w:szCs w:val="17"/>
          </w:rPr>
          <w:instrText>HYPERLINK "https://www.iso.org/standard/67116.html"</w:instrText>
        </w:r>
      </w:ins>
      <w:r w:rsidR="006A4955" w:rsidRPr="004853EE">
        <w:rPr>
          <w:rFonts w:eastAsia="Times New Roman" w:cs="Arial"/>
          <w:sz w:val="17"/>
          <w:szCs w:val="17"/>
        </w:rPr>
      </w:r>
      <w:ins w:id="87" w:author="Author">
        <w:r w:rsidR="00D05664" w:rsidRPr="004853EE">
          <w:rPr>
            <w:rFonts w:eastAsia="Times New Roman" w:cs="Arial"/>
            <w:sz w:val="17"/>
            <w:szCs w:val="17"/>
          </w:rPr>
          <w:fldChar w:fldCharType="separate"/>
        </w:r>
        <w:r w:rsidRPr="004853EE">
          <w:rPr>
            <w:rStyle w:val="Hyperlink"/>
            <w:rFonts w:eastAsia="Times New Roman" w:cs="Arial"/>
            <w:sz w:val="17"/>
            <w:szCs w:val="17"/>
          </w:rPr>
          <w:t>10118-3:2018</w:t>
        </w:r>
        <w:r w:rsidR="00D05664" w:rsidRPr="004853EE">
          <w:rPr>
            <w:rFonts w:eastAsia="Times New Roman" w:cs="Arial"/>
            <w:sz w:val="17"/>
            <w:szCs w:val="17"/>
          </w:rPr>
          <w:fldChar w:fldCharType="end"/>
        </w:r>
        <w:r w:rsidRPr="004853EE">
          <w:rPr>
            <w:sz w:val="17"/>
            <w:szCs w:val="17"/>
          </w:rPr>
          <w:tab/>
          <w:t>Techniques de sécurité - Fonctions de hachage</w:t>
        </w:r>
      </w:ins>
    </w:p>
    <w:p w14:paraId="447F1757" w14:textId="67CAFE8C" w:rsidR="00A62A2B" w:rsidRPr="004853EE" w:rsidRDefault="00C877FD" w:rsidP="000950F3">
      <w:pPr>
        <w:keepLines/>
        <w:tabs>
          <w:tab w:val="left" w:pos="1134"/>
        </w:tabs>
        <w:spacing w:before="0" w:after="170"/>
        <w:ind w:left="4122" w:hanging="3582"/>
        <w:rPr>
          <w:ins w:id="88" w:author="Author"/>
          <w:rFonts w:eastAsia="Times New Roman" w:cs="Arial"/>
          <w:kern w:val="0"/>
          <w:sz w:val="17"/>
          <w:szCs w:val="17"/>
          <w14:ligatures w14:val="none"/>
        </w:rPr>
      </w:pPr>
      <w:bookmarkStart w:id="89" w:name="_Hlk213235599"/>
      <w:ins w:id="90" w:author="Author">
        <w:r w:rsidRPr="004853EE">
          <w:rPr>
            <w:sz w:val="17"/>
            <w:szCs w:val="17"/>
          </w:rPr>
          <w:t xml:space="preserve">Norme ISO/EIC </w:t>
        </w:r>
        <w:r w:rsidR="0060008D" w:rsidRPr="004853EE">
          <w:rPr>
            <w:rFonts w:eastAsia="Times New Roman" w:cs="Arial"/>
            <w:sz w:val="17"/>
            <w:szCs w:val="17"/>
          </w:rPr>
          <w:fldChar w:fldCharType="begin"/>
        </w:r>
        <w:r w:rsidR="0060008D" w:rsidRPr="004853EE">
          <w:rPr>
            <w:rFonts w:eastAsia="Times New Roman" w:cs="Arial"/>
            <w:sz w:val="17"/>
            <w:szCs w:val="17"/>
          </w:rPr>
          <w:instrText>HYPERLINK "https://www.iso.org/standard/27001"</w:instrText>
        </w:r>
      </w:ins>
      <w:r w:rsidR="006A4955" w:rsidRPr="004853EE">
        <w:rPr>
          <w:rFonts w:eastAsia="Times New Roman" w:cs="Arial"/>
          <w:sz w:val="17"/>
          <w:szCs w:val="17"/>
        </w:rPr>
      </w:r>
      <w:ins w:id="91" w:author="Author">
        <w:r w:rsidR="0060008D" w:rsidRPr="004853EE">
          <w:rPr>
            <w:rFonts w:eastAsia="Times New Roman" w:cs="Arial"/>
            <w:sz w:val="17"/>
            <w:szCs w:val="17"/>
          </w:rPr>
          <w:fldChar w:fldCharType="separate"/>
        </w:r>
        <w:r w:rsidR="0060008D" w:rsidRPr="004853EE">
          <w:rPr>
            <w:rStyle w:val="Hyperlink"/>
            <w:rFonts w:eastAsia="Times New Roman" w:cs="Arial"/>
            <w:sz w:val="17"/>
            <w:szCs w:val="17"/>
          </w:rPr>
          <w:t>27001:2022</w:t>
        </w:r>
        <w:r w:rsidR="0060008D" w:rsidRPr="004853EE">
          <w:rPr>
            <w:rFonts w:eastAsia="Times New Roman" w:cs="Arial"/>
            <w:sz w:val="17"/>
            <w:szCs w:val="17"/>
          </w:rPr>
          <w:fldChar w:fldCharType="end"/>
        </w:r>
        <w:r w:rsidRPr="004853EE">
          <w:rPr>
            <w:sz w:val="17"/>
            <w:szCs w:val="17"/>
          </w:rPr>
          <w:tab/>
        </w:r>
        <w:r w:rsidR="00741EB6">
          <w:rPr>
            <w:sz w:val="17"/>
            <w:szCs w:val="17"/>
          </w:rPr>
          <w:t>Sécurité</w:t>
        </w:r>
        <w:r w:rsidRPr="004853EE">
          <w:rPr>
            <w:sz w:val="17"/>
            <w:szCs w:val="17"/>
          </w:rPr>
          <w:t xml:space="preserve"> de l</w:t>
        </w:r>
        <w:r w:rsidR="00741EB6">
          <w:rPr>
            <w:sz w:val="17"/>
            <w:szCs w:val="17"/>
          </w:rPr>
          <w:t>’</w:t>
        </w:r>
        <w:r w:rsidRPr="004853EE">
          <w:rPr>
            <w:sz w:val="17"/>
            <w:szCs w:val="17"/>
          </w:rPr>
          <w:t>information</w:t>
        </w:r>
        <w:r w:rsidR="00741EB6">
          <w:rPr>
            <w:sz w:val="17"/>
            <w:szCs w:val="17"/>
          </w:rPr>
          <w:t>, cybersécurité et protection de la vie privée</w:t>
        </w:r>
        <w:r w:rsidRPr="004853EE">
          <w:rPr>
            <w:sz w:val="17"/>
            <w:szCs w:val="17"/>
          </w:rPr>
          <w:t xml:space="preserve"> </w:t>
        </w:r>
        <w:r w:rsidR="00741EB6">
          <w:rPr>
            <w:sz w:val="17"/>
            <w:szCs w:val="17"/>
          </w:rPr>
          <w:t xml:space="preserve">– </w:t>
        </w:r>
        <w:r w:rsidRPr="004853EE">
          <w:rPr>
            <w:sz w:val="17"/>
            <w:szCs w:val="17"/>
          </w:rPr>
          <w:t>Systèmes de management de la sécurité de l</w:t>
        </w:r>
        <w:r w:rsidR="005F4547">
          <w:rPr>
            <w:sz w:val="17"/>
            <w:szCs w:val="17"/>
          </w:rPr>
          <w:t>’</w:t>
        </w:r>
        <w:r w:rsidRPr="004853EE">
          <w:rPr>
            <w:sz w:val="17"/>
            <w:szCs w:val="17"/>
          </w:rPr>
          <w:t xml:space="preserve">information </w:t>
        </w:r>
        <w:r w:rsidR="00741EB6">
          <w:rPr>
            <w:sz w:val="17"/>
            <w:szCs w:val="17"/>
          </w:rPr>
          <w:t>–</w:t>
        </w:r>
        <w:r w:rsidRPr="004853EE">
          <w:rPr>
            <w:sz w:val="17"/>
            <w:szCs w:val="17"/>
          </w:rPr>
          <w:t xml:space="preserve"> Exigences</w:t>
        </w:r>
      </w:ins>
    </w:p>
    <w:p w14:paraId="59EE1367" w14:textId="6CE8FDAA" w:rsidR="00B443AB" w:rsidRPr="004853EE" w:rsidRDefault="00F76057" w:rsidP="003A19B7">
      <w:pPr>
        <w:pStyle w:val="Heading1"/>
        <w:rPr>
          <w:rFonts w:eastAsia="SimSun" w:cs="Arial"/>
          <w:kern w:val="0"/>
          <w:szCs w:val="17"/>
          <w14:ligatures w14:val="none"/>
        </w:rPr>
      </w:pPr>
      <w:bookmarkStart w:id="92" w:name="_Toc198822788"/>
      <w:bookmarkStart w:id="93" w:name="_Toc203552036"/>
      <w:bookmarkStart w:id="94" w:name="_Toc180148821"/>
      <w:bookmarkStart w:id="95" w:name="_Toc213232652"/>
      <w:bookmarkEnd w:id="89"/>
      <w:r w:rsidRPr="004853EE">
        <w:rPr>
          <w:szCs w:val="17"/>
        </w:rPr>
        <w:t>EXIGENCES APPLICABLES AU PAQUET DE DONNÉES D’UN DOCUMENT DE PRIORITÉ</w:t>
      </w:r>
      <w:bookmarkEnd w:id="83"/>
      <w:bookmarkEnd w:id="92"/>
      <w:bookmarkEnd w:id="93"/>
      <w:bookmarkEnd w:id="94"/>
      <w:bookmarkEnd w:id="95"/>
    </w:p>
    <w:p w14:paraId="658E4CF1" w14:textId="6E956CCD" w:rsidR="009F7FF4" w:rsidRPr="004853EE" w:rsidRDefault="001F1621" w:rsidP="004853EE">
      <w:pPr>
        <w:keepLines/>
        <w:tabs>
          <w:tab w:val="left" w:pos="567"/>
        </w:tabs>
        <w:spacing w:before="0" w:after="170"/>
        <w:rPr>
          <w:rFonts w:eastAsia="Times New Roma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Le paquet de données d’un document de priorité (ci-après dénommé PDDP) doit être compressé sous la forme d’un fichier ZIP (ci-après dénommé PDDP).  Le fichier ZIP du PDDP doit pouvoir être décompressé au moyen d’un logiciel communément utilisé, par exemple WinZip®</w:t>
      </w:r>
      <w:r w:rsidR="009F7FF4" w:rsidRPr="004853EE">
        <w:rPr>
          <w:rFonts w:eastAsia="Times New Roman" w:cs="Arial"/>
          <w:kern w:val="0"/>
          <w:sz w:val="17"/>
          <w:szCs w:val="17"/>
          <w:vertAlign w:val="superscript"/>
        </w:rPr>
        <w:footnoteReference w:id="3"/>
      </w:r>
      <w:r w:rsidRPr="004853EE">
        <w:rPr>
          <w:sz w:val="17"/>
          <w:szCs w:val="17"/>
        </w:rPr>
        <w:t>, 7-Zip</w:t>
      </w:r>
      <w:r w:rsidR="009F7FF4" w:rsidRPr="004853EE">
        <w:rPr>
          <w:rFonts w:eastAsia="Times New Roman" w:cs="Arial"/>
          <w:kern w:val="0"/>
          <w:sz w:val="17"/>
          <w:szCs w:val="17"/>
          <w:vertAlign w:val="superscript"/>
        </w:rPr>
        <w:footnoteReference w:id="4"/>
      </w:r>
      <w:r w:rsidRPr="004853EE">
        <w:rPr>
          <w:sz w:val="17"/>
          <w:szCs w:val="17"/>
        </w:rPr>
        <w:t xml:space="preserve"> ou Unix/Linux Zip, par déflation avec l’option compression normale, et ne doit pas être protégé par un mot de passe ni crypté.  </w:t>
      </w:r>
    </w:p>
    <w:p w14:paraId="0903E4BC" w14:textId="573705C3" w:rsidR="009F7FF4" w:rsidRPr="004853EE" w:rsidRDefault="001F1621" w:rsidP="004853EE">
      <w:pPr>
        <w:keepLines/>
        <w:tabs>
          <w:tab w:val="left" w:pos="567"/>
        </w:tabs>
        <w:spacing w:before="0" w:after="170"/>
        <w:rPr>
          <w:rFonts w:eastAsia="Times New Roma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Tous les artefacts pour l’échange des documents de priorité doivent être inclus dans ce fichier ZIP. L’office fournisseur détermine le contenu à inclure dans le fichier ZIP du PDDP conformément aux lois internationales, régionales ou nationales.</w:t>
      </w:r>
    </w:p>
    <w:p w14:paraId="1629A466" w14:textId="127955E3" w:rsidR="00F76057" w:rsidRPr="004853EE" w:rsidRDefault="001F1621" w:rsidP="004853EE">
      <w:pPr>
        <w:keepLines/>
        <w:tabs>
          <w:tab w:val="left" w:pos="567"/>
        </w:tabs>
        <w:spacing w:before="0" w:after="170"/>
        <w:rPr>
          <w:rFonts w:eastAsia="Times New Roma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Le fichier ZIP du PDDP est constitué par :</w:t>
      </w:r>
    </w:p>
    <w:p w14:paraId="7C425D04" w14:textId="77777777" w:rsidR="00464BC5" w:rsidRPr="004853EE" w:rsidRDefault="00F76057" w:rsidP="00D3473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4853EE">
        <w:rPr>
          <w:sz w:val="17"/>
          <w:szCs w:val="17"/>
        </w:rPr>
        <w:t>l’index du PDDP au format XML, PriorityDocumentIndex.xml, qui décrit le contenu du paquet de données;</w:t>
      </w:r>
    </w:p>
    <w:p w14:paraId="072DE042" w14:textId="77777777" w:rsidR="00A550D0" w:rsidRPr="004853EE" w:rsidRDefault="00F76057" w:rsidP="00D3473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4853EE">
        <w:rPr>
          <w:sz w:val="17"/>
          <w:szCs w:val="17"/>
        </w:rPr>
        <w:t xml:space="preserve">le dossier </w:t>
      </w:r>
      <w:r w:rsidRPr="004853EE">
        <w:rPr>
          <w:rFonts w:ascii="Courier New" w:hAnsi="Courier New"/>
          <w:sz w:val="17"/>
          <w:szCs w:val="17"/>
        </w:rPr>
        <w:t>MandatoryArtifacts</w:t>
      </w:r>
      <w:r w:rsidRPr="004853EE">
        <w:rPr>
          <w:sz w:val="17"/>
          <w:szCs w:val="17"/>
        </w:rPr>
        <w:t>, qui contient le document de priorité au format PDF et d’autres documents obligatoires, définis dans la section “</w:t>
      </w:r>
      <w:r w:rsidRPr="004853EE">
        <w:rPr>
          <w:rFonts w:ascii="Courier New" w:hAnsi="Courier New"/>
          <w:sz w:val="17"/>
          <w:szCs w:val="17"/>
        </w:rPr>
        <w:t>MandatoryArtifacts</w:t>
      </w:r>
      <w:r w:rsidRPr="004853EE">
        <w:rPr>
          <w:sz w:val="17"/>
          <w:szCs w:val="17"/>
        </w:rPr>
        <w:t>”, y compris le fichier de listage des séquences, le cas échéant;  et</w:t>
      </w:r>
    </w:p>
    <w:p w14:paraId="7E6E369C" w14:textId="2C3BA4CC" w:rsidR="00F76057" w:rsidRPr="004853EE" w:rsidRDefault="00F76057" w:rsidP="00D34735">
      <w:pPr>
        <w:pStyle w:val="ListParagraph"/>
        <w:keepLines/>
        <w:numPr>
          <w:ilvl w:val="0"/>
          <w:numId w:val="25"/>
        </w:numPr>
        <w:spacing w:before="0" w:after="170"/>
        <w:ind w:left="1134" w:hanging="567"/>
        <w:contextualSpacing w:val="0"/>
        <w:rPr>
          <w:rFonts w:eastAsia="SimSun" w:cs="Arial"/>
          <w:kern w:val="0"/>
          <w:sz w:val="17"/>
          <w:szCs w:val="17"/>
          <w14:ligatures w14:val="none"/>
        </w:rPr>
      </w:pPr>
      <w:r w:rsidRPr="004853EE">
        <w:rPr>
          <w:sz w:val="17"/>
          <w:szCs w:val="17"/>
        </w:rPr>
        <w:t xml:space="preserve">le dossier </w:t>
      </w:r>
      <w:r w:rsidRPr="004853EE">
        <w:rPr>
          <w:rFonts w:ascii="Courier New" w:hAnsi="Courier New"/>
          <w:sz w:val="17"/>
          <w:szCs w:val="17"/>
        </w:rPr>
        <w:t>SupplementaryArtifacts</w:t>
      </w:r>
      <w:r w:rsidRPr="004853EE">
        <w:rPr>
          <w:sz w:val="17"/>
          <w:szCs w:val="17"/>
        </w:rPr>
        <w:t>, qui contient des fichiers facultatifs définis dans la section “</w:t>
      </w:r>
      <w:r w:rsidRPr="004853EE">
        <w:rPr>
          <w:rFonts w:ascii="Courier New" w:hAnsi="Courier New"/>
          <w:sz w:val="17"/>
          <w:szCs w:val="17"/>
        </w:rPr>
        <w:t>SupplementaryArtifacts</w:t>
      </w:r>
      <w:r w:rsidRPr="004853EE">
        <w:rPr>
          <w:sz w:val="17"/>
          <w:szCs w:val="17"/>
        </w:rPr>
        <w:t>”, et qui ne doit pas exister s’il est vide.</w:t>
      </w:r>
    </w:p>
    <w:p w14:paraId="6531F2BC" w14:textId="12CCAB13" w:rsidR="00F76057" w:rsidRPr="004853EE" w:rsidRDefault="001F1621" w:rsidP="004853EE">
      <w:pPr>
        <w:keepLines/>
        <w:tabs>
          <w:tab w:val="left" w:pos="567"/>
        </w:tabs>
        <w:spacing w:before="0" w:after="170"/>
        <w:rPr>
          <w:rFonts w:eastAsia="Times New Roma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Lorsque l’office fournisseur fournit le fichier ZIP du PDDP à un déposant, </w:t>
      </w:r>
      <w:bookmarkStart w:id="96" w:name="_Hlk168912657"/>
      <w:r w:rsidRPr="004853EE">
        <w:rPr>
          <w:sz w:val="17"/>
          <w:szCs w:val="17"/>
        </w:rPr>
        <w:t xml:space="preserve">afin d’assurer l’intégrité et la non-répudiation du fichier ZIP, un hachage cryptographique du fichier ZIP peut être utilisé.  </w:t>
      </w:r>
      <w:bookmarkEnd w:id="96"/>
      <w:r w:rsidRPr="004853EE">
        <w:rPr>
          <w:sz w:val="17"/>
          <w:szCs w:val="17"/>
        </w:rPr>
        <w:t>L’annexe III donne un exemple de hachage du fichier ZIP d’un PDDP.</w:t>
      </w:r>
    </w:p>
    <w:p w14:paraId="4839FE13" w14:textId="77777777" w:rsidR="00F76057" w:rsidRPr="004853EE" w:rsidRDefault="00F76057" w:rsidP="003A19B7">
      <w:pPr>
        <w:pStyle w:val="Heading2"/>
        <w:rPr>
          <w:szCs w:val="17"/>
        </w:rPr>
      </w:pPr>
      <w:bookmarkStart w:id="97" w:name="_Toc198822789"/>
      <w:bookmarkStart w:id="98" w:name="_Toc203552037"/>
      <w:bookmarkStart w:id="99" w:name="_Toc180148822"/>
      <w:bookmarkStart w:id="100" w:name="_Toc213232653"/>
      <w:bookmarkStart w:id="101" w:name="_Toc371330383"/>
      <w:bookmarkStart w:id="102" w:name="_Toc383437132"/>
      <w:bookmarkStart w:id="103" w:name="_Toc383437609"/>
      <w:bookmarkStart w:id="104" w:name="_Toc383509992"/>
      <w:bookmarkStart w:id="105" w:name="_Toc463272177"/>
      <w:bookmarkStart w:id="106" w:name="_Toc533069547"/>
      <w:bookmarkStart w:id="107" w:name="_Toc1158008324"/>
      <w:r w:rsidRPr="004853EE">
        <w:rPr>
          <w:szCs w:val="17"/>
        </w:rPr>
        <w:t>Structure du paquet de données</w:t>
      </w:r>
      <w:bookmarkEnd w:id="97"/>
      <w:bookmarkEnd w:id="98"/>
      <w:bookmarkEnd w:id="99"/>
      <w:bookmarkEnd w:id="100"/>
    </w:p>
    <w:p w14:paraId="73D4E854" w14:textId="77777777" w:rsidR="00F76057" w:rsidRPr="004853EE" w:rsidRDefault="00F76057" w:rsidP="003A19B7">
      <w:pPr>
        <w:pStyle w:val="Heading3"/>
        <w:spacing w:before="120"/>
        <w:rPr>
          <w:szCs w:val="17"/>
        </w:rPr>
      </w:pPr>
      <w:bookmarkStart w:id="108" w:name="_Toc198822790"/>
      <w:bookmarkStart w:id="109" w:name="_Toc203552038"/>
      <w:bookmarkStart w:id="110" w:name="_Toc180148823"/>
      <w:bookmarkStart w:id="111" w:name="_Toc213232654"/>
      <w:r w:rsidRPr="004853EE">
        <w:rPr>
          <w:szCs w:val="17"/>
        </w:rPr>
        <w:t>Index du PDDP</w:t>
      </w:r>
      <w:bookmarkEnd w:id="108"/>
      <w:bookmarkEnd w:id="109"/>
      <w:bookmarkEnd w:id="110"/>
      <w:bookmarkEnd w:id="111"/>
    </w:p>
    <w:bookmarkStart w:id="112" w:name="_Hlk213235375"/>
    <w:p w14:paraId="7735182E" w14:textId="00E51F63" w:rsidR="008C5AA6" w:rsidRPr="008C5AA6" w:rsidRDefault="001F1621" w:rsidP="008C5AA6">
      <w:pPr>
        <w:keepLines/>
        <w:tabs>
          <w:tab w:val="left" w:pos="567"/>
        </w:tabs>
        <w:spacing w:before="0" w:after="170"/>
        <w:rPr>
          <w:sz w:val="17"/>
          <w:szCs w:val="17"/>
        </w:rPr>
      </w:pP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00D34735">
        <w:rPr>
          <w:rFonts w:eastAsia="SimSun" w:cs="Arial"/>
          <w:sz w:val="17"/>
          <w:szCs w:val="17"/>
        </w:rPr>
        <w:tab/>
      </w:r>
      <w:r w:rsidRPr="004853EE">
        <w:rPr>
          <w:sz w:val="17"/>
          <w:szCs w:val="17"/>
        </w:rPr>
        <w:t xml:space="preserve">Le PDDP doit contenir un index au format XML, qui doit répertorier tous les documents inclus dans le PDDP, y compris tous les fichiers référencés en externe, afin que les offices destinataires puissent déterminer le contenu du paquet de données.  En d’autres termes, l’objectif de l’index est de recenser ce qui figure dans le PDDP. </w:t>
      </w:r>
      <w:ins w:id="113" w:author="Author">
        <w:r w:rsidRPr="004853EE">
          <w:rPr>
            <w:sz w:val="17"/>
            <w:szCs w:val="17"/>
          </w:rPr>
          <w:t xml:space="preserve"> </w:t>
        </w:r>
      </w:ins>
      <w:r w:rsidR="008C5AA6" w:rsidRPr="008C5AA6">
        <w:rPr>
          <w:sz w:val="17"/>
          <w:szCs w:val="17"/>
        </w:rPr>
        <w:t>L’index doit comprendre l’office fournisseur, le numéro de la demande, la date de dépôt de la demande, et le type de droit de propriété intellectuelle pour le document de priorité, par exemple “brevet” pour un brevet</w:t>
      </w:r>
      <w:ins w:id="114" w:author="Author">
        <w:r w:rsidR="008C5AA6" w:rsidRPr="008C5AA6">
          <w:rPr>
            <w:sz w:val="17"/>
            <w:szCs w:val="17"/>
          </w:rPr>
          <w:t>, “dessin ou modèle industriel” pour un dessin ou modèle industriel et “marque” pour une marque</w:t>
        </w:r>
      </w:ins>
      <w:r w:rsidR="008C5AA6" w:rsidRPr="008C5AA6">
        <w:rPr>
          <w:sz w:val="17"/>
          <w:szCs w:val="17"/>
        </w:rPr>
        <w:t>.</w:t>
      </w:r>
    </w:p>
    <w:bookmarkEnd w:id="112"/>
    <w:p w14:paraId="1508A740" w14:textId="0430DDC1" w:rsidR="00464BC5" w:rsidRPr="004853EE" w:rsidRDefault="001F1621" w:rsidP="004853EE">
      <w:pPr>
        <w:keepLines/>
        <w:tabs>
          <w:tab w:val="left" w:pos="567"/>
        </w:tabs>
        <w:spacing w:before="0" w:after="170"/>
        <w:rPr>
          <w:rFonts w:eastAsia="SimSu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L’index du PDDP doit être conforme au schéma XML (XSD) présenté dans l’annexe I de la présente norme.  </w:t>
      </w:r>
      <w:del w:id="115" w:author="Author">
        <w:r w:rsidRPr="004853EE">
          <w:rPr>
            <w:sz w:val="17"/>
            <w:szCs w:val="17"/>
          </w:rPr>
          <w:delText xml:space="preserve">Un </w:delText>
        </w:r>
      </w:del>
      <w:ins w:id="116" w:author="Author">
        <w:r w:rsidRPr="004853EE">
          <w:rPr>
            <w:sz w:val="17"/>
            <w:szCs w:val="17"/>
          </w:rPr>
          <w:t xml:space="preserve">Des </w:t>
        </w:r>
      </w:ins>
      <w:r w:rsidRPr="004853EE">
        <w:rPr>
          <w:sz w:val="17"/>
          <w:szCs w:val="17"/>
        </w:rPr>
        <w:t>exemple</w:t>
      </w:r>
      <w:ins w:id="117" w:author="Author">
        <w:r w:rsidRPr="004853EE">
          <w:rPr>
            <w:sz w:val="17"/>
            <w:szCs w:val="17"/>
          </w:rPr>
          <w:t>s</w:t>
        </w:r>
      </w:ins>
      <w:r w:rsidRPr="004853EE">
        <w:rPr>
          <w:sz w:val="17"/>
          <w:szCs w:val="17"/>
        </w:rPr>
        <w:t xml:space="preserve"> fictif</w:t>
      </w:r>
      <w:ins w:id="118" w:author="Author">
        <w:r w:rsidRPr="004853EE">
          <w:rPr>
            <w:sz w:val="17"/>
            <w:szCs w:val="17"/>
          </w:rPr>
          <w:t>s</w:t>
        </w:r>
      </w:ins>
      <w:r w:rsidRPr="004853EE">
        <w:rPr>
          <w:sz w:val="17"/>
          <w:szCs w:val="17"/>
        </w:rPr>
        <w:t xml:space="preserve"> d’index en format XML </w:t>
      </w:r>
      <w:ins w:id="119" w:author="Author">
        <w:r w:rsidRPr="004853EE">
          <w:rPr>
            <w:sz w:val="17"/>
            <w:szCs w:val="17"/>
          </w:rPr>
          <w:t>pour les brevets, les dessins et modèles industriels et les marques sont</w:t>
        </w:r>
      </w:ins>
      <w:del w:id="120" w:author="Author">
        <w:r w:rsidRPr="004853EE">
          <w:rPr>
            <w:sz w:val="17"/>
            <w:szCs w:val="17"/>
          </w:rPr>
          <w:delText>est</w:delText>
        </w:r>
      </w:del>
      <w:r w:rsidRPr="004853EE">
        <w:rPr>
          <w:sz w:val="17"/>
          <w:szCs w:val="17"/>
        </w:rPr>
        <w:t xml:space="preserve"> fourni</w:t>
      </w:r>
      <w:ins w:id="121" w:author="Author">
        <w:r w:rsidRPr="004853EE">
          <w:rPr>
            <w:sz w:val="17"/>
            <w:szCs w:val="17"/>
          </w:rPr>
          <w:t>s</w:t>
        </w:r>
      </w:ins>
      <w:r w:rsidRPr="004853EE">
        <w:rPr>
          <w:sz w:val="17"/>
          <w:szCs w:val="17"/>
        </w:rPr>
        <w:t xml:space="preserve"> dans l</w:t>
      </w:r>
      <w:ins w:id="122" w:author="Author">
        <w:r w:rsidRPr="004853EE">
          <w:rPr>
            <w:sz w:val="17"/>
            <w:szCs w:val="17"/>
          </w:rPr>
          <w:t>es</w:t>
        </w:r>
      </w:ins>
      <w:del w:id="123" w:author="Author">
        <w:r w:rsidRPr="004853EE">
          <w:rPr>
            <w:sz w:val="17"/>
            <w:szCs w:val="17"/>
          </w:rPr>
          <w:delText>’</w:delText>
        </w:r>
      </w:del>
      <w:ins w:id="124" w:author="Author">
        <w:r w:rsidRPr="004853EE">
          <w:rPr>
            <w:sz w:val="17"/>
            <w:szCs w:val="17"/>
          </w:rPr>
          <w:t xml:space="preserve"> </w:t>
        </w:r>
      </w:ins>
      <w:r w:rsidRPr="004853EE">
        <w:rPr>
          <w:sz w:val="17"/>
          <w:szCs w:val="17"/>
        </w:rPr>
        <w:t>appendice</w:t>
      </w:r>
      <w:ins w:id="125" w:author="Author">
        <w:r w:rsidRPr="004853EE">
          <w:rPr>
            <w:sz w:val="17"/>
            <w:szCs w:val="17"/>
          </w:rPr>
          <w:t>s</w:t>
        </w:r>
      </w:ins>
      <w:r w:rsidRPr="004853EE">
        <w:rPr>
          <w:sz w:val="17"/>
          <w:szCs w:val="17"/>
        </w:rPr>
        <w:t xml:space="preserve"> </w:t>
      </w:r>
      <w:ins w:id="126" w:author="Author">
        <w:r w:rsidRPr="004853EE">
          <w:rPr>
            <w:sz w:val="17"/>
            <w:szCs w:val="17"/>
          </w:rPr>
          <w:t xml:space="preserve">A, B et C </w:t>
        </w:r>
      </w:ins>
      <w:r w:rsidRPr="004853EE">
        <w:rPr>
          <w:sz w:val="17"/>
          <w:szCs w:val="17"/>
        </w:rPr>
        <w:t>de l’annexe I</w:t>
      </w:r>
      <w:ins w:id="127" w:author="Author">
        <w:r w:rsidRPr="004853EE">
          <w:rPr>
            <w:sz w:val="17"/>
            <w:szCs w:val="17"/>
          </w:rPr>
          <w:t>, respectivement</w:t>
        </w:r>
      </w:ins>
      <w:r w:rsidRPr="004853EE">
        <w:rPr>
          <w:sz w:val="17"/>
          <w:szCs w:val="17"/>
        </w:rPr>
        <w:t>. Les exemples présentés dans la présente norme sont fictifs et sont donnés uniquement à titre indicatif.</w:t>
      </w:r>
    </w:p>
    <w:p w14:paraId="15FECAC7" w14:textId="76728530" w:rsidR="00F76057" w:rsidRPr="004853EE" w:rsidRDefault="001F1621" w:rsidP="004853EE">
      <w:pPr>
        <w:keepLines/>
        <w:tabs>
          <w:tab w:val="left" w:pos="567"/>
        </w:tabs>
        <w:spacing w:before="0" w:after="170"/>
        <w:rPr>
          <w:rFonts w:eastAsia="SimSu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schéma XML de l’index comporte un élément central </w:t>
      </w:r>
      <w:bookmarkStart w:id="128" w:name="_Hlk169443000"/>
      <w:r w:rsidRPr="004853EE">
        <w:rPr>
          <w:rFonts w:ascii="Courier New" w:hAnsi="Courier New"/>
          <w:sz w:val="17"/>
          <w:szCs w:val="17"/>
        </w:rPr>
        <w:t>PriorityDocumentIndex</w:t>
      </w:r>
      <w:bookmarkEnd w:id="128"/>
      <w:r w:rsidRPr="004853EE">
        <w:rPr>
          <w:sz w:val="17"/>
          <w:szCs w:val="17"/>
        </w:rPr>
        <w:t>. L’élément</w:t>
      </w:r>
      <w:r w:rsidRPr="004853EE">
        <w:rPr>
          <w:sz w:val="17"/>
          <w:szCs w:val="17"/>
          <w:u w:val="single"/>
        </w:rPr>
        <w:t xml:space="preserve"> </w:t>
      </w:r>
      <w:r w:rsidRPr="004853EE">
        <w:rPr>
          <w:rFonts w:ascii="Courier New" w:hAnsi="Courier New"/>
          <w:sz w:val="17"/>
          <w:szCs w:val="17"/>
          <w:u w:val="single"/>
        </w:rPr>
        <w:t>PriorityDocumentBag</w:t>
      </w:r>
      <w:r w:rsidRPr="004853EE">
        <w:rPr>
          <w:sz w:val="17"/>
          <w:szCs w:val="17"/>
          <w:u w:val="single"/>
        </w:rPr>
        <w:t xml:space="preserve"> </w:t>
      </w:r>
      <w:r w:rsidRPr="004853EE">
        <w:rPr>
          <w:sz w:val="17"/>
          <w:szCs w:val="17"/>
        </w:rPr>
        <w:t xml:space="preserve">renvoie au document de priorité au format PDF et aux autres documents placés dans le dossier </w:t>
      </w:r>
      <w:r w:rsidRPr="004853EE">
        <w:rPr>
          <w:rFonts w:ascii="Courier New" w:hAnsi="Courier New"/>
          <w:sz w:val="17"/>
          <w:szCs w:val="17"/>
        </w:rPr>
        <w:t>MandatoryArtifacts</w:t>
      </w:r>
      <w:r w:rsidRPr="004853EE">
        <w:rPr>
          <w:sz w:val="17"/>
          <w:szCs w:val="17"/>
        </w:rPr>
        <w:t xml:space="preserve">.  L’élément </w:t>
      </w:r>
      <w:r w:rsidRPr="004853EE">
        <w:rPr>
          <w:rFonts w:ascii="Courier New" w:hAnsi="Courier New"/>
          <w:sz w:val="17"/>
          <w:szCs w:val="17"/>
        </w:rPr>
        <w:t>SupplementaryDocumentBag</w:t>
      </w:r>
      <w:r w:rsidRPr="004853EE">
        <w:rPr>
          <w:sz w:val="17"/>
          <w:szCs w:val="17"/>
        </w:rPr>
        <w:t xml:space="preserve"> renvoie aux autres documents pertinents placés dans le dossier </w:t>
      </w:r>
      <w:r w:rsidRPr="004853EE">
        <w:rPr>
          <w:rFonts w:ascii="Courier New" w:hAnsi="Courier New"/>
          <w:sz w:val="17"/>
          <w:szCs w:val="17"/>
        </w:rPr>
        <w:t>SupplementaryArtifacts</w:t>
      </w:r>
      <w:r w:rsidRPr="004853EE">
        <w:rPr>
          <w:sz w:val="17"/>
          <w:szCs w:val="17"/>
        </w:rPr>
        <w:t xml:space="preserve">, s’ils sont fournis.  L’élément </w:t>
      </w:r>
      <w:r w:rsidRPr="004853EE">
        <w:rPr>
          <w:rFonts w:ascii="Courier New" w:hAnsi="Courier New"/>
          <w:sz w:val="17"/>
          <w:szCs w:val="17"/>
        </w:rPr>
        <w:t>DocumentDate</w:t>
      </w:r>
      <w:r w:rsidRPr="004853EE">
        <w:rPr>
          <w:sz w:val="17"/>
          <w:szCs w:val="17"/>
        </w:rPr>
        <w:t xml:space="preserve"> pour l’élément </w:t>
      </w:r>
      <w:r w:rsidRPr="004853EE">
        <w:rPr>
          <w:rFonts w:ascii="Courier New" w:hAnsi="Courier New"/>
          <w:sz w:val="17"/>
          <w:szCs w:val="17"/>
        </w:rPr>
        <w:t>PriorityDocument</w:t>
      </w:r>
      <w:r w:rsidRPr="004853EE">
        <w:rPr>
          <w:sz w:val="17"/>
          <w:szCs w:val="17"/>
        </w:rPr>
        <w:t xml:space="preserve"> représente la date de création du document de priorité au format PDF. </w:t>
      </w:r>
    </w:p>
    <w:p w14:paraId="6AB6000B" w14:textId="77777777" w:rsidR="00F76057" w:rsidRPr="004853EE" w:rsidRDefault="00F76057" w:rsidP="003A19B7">
      <w:pPr>
        <w:pStyle w:val="Heading3"/>
        <w:rPr>
          <w:rFonts w:eastAsia="SimSun" w:cs="Arial"/>
          <w:bCs/>
          <w:kern w:val="0"/>
          <w:szCs w:val="17"/>
          <w14:ligatures w14:val="none"/>
        </w:rPr>
      </w:pPr>
      <w:bookmarkStart w:id="129" w:name="_Toc198822791"/>
      <w:bookmarkStart w:id="130" w:name="_Toc203552039"/>
      <w:bookmarkStart w:id="131" w:name="_Toc180148824"/>
      <w:bookmarkStart w:id="132" w:name="_Toc213232655"/>
      <w:r w:rsidRPr="004853EE">
        <w:rPr>
          <w:szCs w:val="17"/>
        </w:rPr>
        <w:t>Dossier MandatoryArtifacts</w:t>
      </w:r>
      <w:bookmarkEnd w:id="129"/>
      <w:bookmarkEnd w:id="130"/>
      <w:bookmarkEnd w:id="131"/>
      <w:bookmarkEnd w:id="132"/>
    </w:p>
    <w:bookmarkStart w:id="133" w:name="_Hlk149340907"/>
    <w:p w14:paraId="0E51B370" w14:textId="16F8776D" w:rsidR="00464BC5" w:rsidRPr="004853EE" w:rsidRDefault="001F1621" w:rsidP="004853EE">
      <w:pPr>
        <w:keepLines/>
        <w:tabs>
          <w:tab w:val="left" w:pos="567"/>
        </w:tabs>
        <w:spacing w:before="0" w:after="170"/>
        <w:rPr>
          <w:rFonts w:eastAsia="SimSun" w:cs="Arial"/>
          <w:kern w:val="0"/>
          <w:sz w:val="17"/>
          <w:szCs w:val="17"/>
          <w14:ligatures w14:val="none"/>
        </w:rPr>
      </w:pP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dossier </w:t>
      </w:r>
      <w:r w:rsidRPr="004853EE">
        <w:rPr>
          <w:rFonts w:ascii="Courier New" w:hAnsi="Courier New"/>
          <w:sz w:val="17"/>
          <w:szCs w:val="17"/>
        </w:rPr>
        <w:t xml:space="preserve">MandatoryArtifacts </w:t>
      </w:r>
      <w:r w:rsidRPr="004853EE">
        <w:rPr>
          <w:sz w:val="17"/>
          <w:szCs w:val="17"/>
        </w:rPr>
        <w:t xml:space="preserve">contient le document de priorité au format PDF, dont le contenu relève de la responsabilité de l’office fournisseur.  Si toutes les polices de caractères nécessaires ne peuvent être intégrées dans un PDF au format texte, le fichier PDF sera un fichier image.  Le dossier ne doit pas être signé numériquement aux fins de l’échange entre les offices mais, s’il est signé, il doit être conforme à une norme sectorielle reconnue.  Le dossier </w:t>
      </w:r>
      <w:r w:rsidRPr="004853EE">
        <w:rPr>
          <w:rFonts w:ascii="Courier New" w:hAnsi="Courier New"/>
          <w:sz w:val="17"/>
          <w:szCs w:val="17"/>
        </w:rPr>
        <w:t>MandatoryArtifacts</w:t>
      </w:r>
      <w:r w:rsidRPr="004853EE">
        <w:rPr>
          <w:sz w:val="17"/>
          <w:szCs w:val="17"/>
        </w:rPr>
        <w:t xml:space="preserve"> doit également contenir les autres éléments obligatoires, le cas échéant.</w:t>
      </w:r>
    </w:p>
    <w:p w14:paraId="004149FB" w14:textId="2E4D0B08" w:rsidR="00F020E9" w:rsidRPr="004853EE" w:rsidRDefault="001F1621" w:rsidP="008C5AA6">
      <w:pPr>
        <w:tabs>
          <w:tab w:val="left" w:pos="567"/>
        </w:tabs>
        <w:spacing w:before="0" w:after="170"/>
        <w:rPr>
          <w:ins w:id="134" w:author="Author"/>
          <w:rFonts w:eastAsia="Times New Roman" w:cs="Arial"/>
          <w:kern w:val="0"/>
          <w:sz w:val="17"/>
          <w:szCs w:val="17"/>
          <w14:ligatures w14:val="none"/>
        </w:rPr>
      </w:pPr>
      <w:r w:rsidRPr="004853EE">
        <w:rPr>
          <w:rFonts w:eastAsia="Times New Roman" w:cs="Arial"/>
          <w:sz w:val="17"/>
          <w:szCs w:val="17"/>
        </w:rPr>
        <w:lastRenderedPageBreak/>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dossier </w:t>
      </w:r>
      <w:r w:rsidRPr="004853EE">
        <w:rPr>
          <w:rFonts w:ascii="Courier New" w:hAnsi="Courier New"/>
          <w:sz w:val="17"/>
          <w:szCs w:val="17"/>
        </w:rPr>
        <w:t>MandatoryArtifacts</w:t>
      </w:r>
      <w:r w:rsidRPr="004853EE">
        <w:rPr>
          <w:sz w:val="17"/>
          <w:szCs w:val="17"/>
        </w:rPr>
        <w:t xml:space="preserve"> doit inclure la page de certification. Elle peut être incluse dans le document de priorité au format PDF ou dans un document PDF distinct. </w:t>
      </w:r>
      <w:del w:id="135" w:author="Author">
        <w:r w:rsidRPr="004853EE">
          <w:rPr>
            <w:sz w:val="17"/>
            <w:szCs w:val="17"/>
          </w:rPr>
          <w:delText>En outre, un document de priorité au format PDF pour une</w:delText>
        </w:r>
      </w:del>
    </w:p>
    <w:p w14:paraId="6B81AA80" w14:textId="77777777" w:rsidR="00D34735" w:rsidRPr="004853EE" w:rsidRDefault="00D34735" w:rsidP="00D34735">
      <w:pPr>
        <w:pStyle w:val="Heading4"/>
        <w:rPr>
          <w:ins w:id="136" w:author="Author"/>
        </w:rPr>
      </w:pPr>
      <w:ins w:id="137" w:author="Author">
        <w:r w:rsidRPr="004853EE">
          <w:tab/>
        </w:r>
        <w:bookmarkStart w:id="138" w:name="_Toc213232656"/>
        <w:r w:rsidRPr="004853EE">
          <w:t>Document de priorité pour un brevet</w:t>
        </w:r>
        <w:bookmarkEnd w:id="138"/>
      </w:ins>
    </w:p>
    <w:p w14:paraId="78C12C24" w14:textId="58DBE38F" w:rsidR="00F76057" w:rsidRPr="004853EE" w:rsidRDefault="001F1621" w:rsidP="004853EE">
      <w:pPr>
        <w:keepLines/>
        <w:tabs>
          <w:tab w:val="left" w:pos="567"/>
        </w:tabs>
        <w:spacing w:before="0" w:after="170"/>
        <w:rPr>
          <w:rFonts w:eastAsia="Times New Roman" w:cs="Arial"/>
          <w:kern w:val="0"/>
          <w:sz w:val="17"/>
          <w:szCs w:val="17"/>
          <w14:ligatures w14:val="none"/>
        </w:rPr>
      </w:pPr>
      <w:ins w:id="139" w:author="Autho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w:t>
        </w:r>
      </w:ins>
      <w:r w:rsidRPr="004853EE">
        <w:rPr>
          <w:sz w:val="17"/>
          <w:szCs w:val="17"/>
        </w:rPr>
        <w:t xml:space="preserve">document de priorité </w:t>
      </w:r>
      <w:del w:id="140" w:author="Author">
        <w:r w:rsidRPr="004853EE">
          <w:rPr>
            <w:sz w:val="17"/>
            <w:szCs w:val="17"/>
          </w:rPr>
          <w:delText xml:space="preserve">au format PDF </w:delText>
        </w:r>
      </w:del>
      <w:r w:rsidRPr="004853EE">
        <w:rPr>
          <w:sz w:val="17"/>
          <w:szCs w:val="17"/>
        </w:rPr>
        <w:t>pour un</w:t>
      </w:r>
      <w:del w:id="141" w:author="Author">
        <w:r w:rsidRPr="004853EE">
          <w:rPr>
            <w:sz w:val="17"/>
            <w:szCs w:val="17"/>
          </w:rPr>
          <w:delText>e demande de</w:delText>
        </w:r>
      </w:del>
      <w:r w:rsidRPr="004853EE">
        <w:rPr>
          <w:sz w:val="17"/>
          <w:szCs w:val="17"/>
        </w:rPr>
        <w:t xml:space="preserve"> brevet se compose généralement de la description, des revendications, de l’abrégé et des dessins figurant dans la demande. Si un listage des séquences a été fourni dans la demande, le dossier </w:t>
      </w:r>
      <w:r w:rsidRPr="004853EE">
        <w:rPr>
          <w:rFonts w:ascii="Courier New" w:hAnsi="Courier New"/>
          <w:sz w:val="17"/>
          <w:szCs w:val="17"/>
        </w:rPr>
        <w:t>MandatoryArtifacts</w:t>
      </w:r>
      <w:r w:rsidRPr="004853EE">
        <w:rPr>
          <w:sz w:val="17"/>
          <w:szCs w:val="17"/>
        </w:rPr>
        <w:t xml:space="preserve"> doit également contenir ce fichier, qui doit être fourni dans un format conforme à la norme ST.26, ST.25 ou ST.23 de l’OMPI</w:t>
      </w:r>
      <w:r w:rsidR="00F76057" w:rsidRPr="004853EE">
        <w:rPr>
          <w:rFonts w:eastAsia="Times New Roman" w:cs="Arial"/>
          <w:kern w:val="0"/>
          <w:sz w:val="17"/>
          <w:szCs w:val="17"/>
          <w:vertAlign w:val="superscript"/>
        </w:rPr>
        <w:footnoteReference w:id="5"/>
      </w:r>
      <w:r w:rsidRPr="004853EE">
        <w:rPr>
          <w:sz w:val="17"/>
          <w:szCs w:val="17"/>
        </w:rPr>
        <w:t xml:space="preserve"> tel qu’il a été initialement soumis par le déposant.  Le contenu du listage des séquences ne doit pas être rendu en format PDF.  S’il est rendu, il doit être inclus dans le document de priorité au format PDF et la version originale doit également être fournie dans le dossier </w:t>
      </w:r>
      <w:r w:rsidRPr="004853EE">
        <w:rPr>
          <w:rFonts w:ascii="Courier New" w:hAnsi="Courier New"/>
          <w:sz w:val="17"/>
          <w:szCs w:val="17"/>
        </w:rPr>
        <w:t>MandatoryArtifacts</w:t>
      </w:r>
      <w:r w:rsidRPr="004853EE">
        <w:rPr>
          <w:sz w:val="17"/>
          <w:szCs w:val="17"/>
        </w:rPr>
        <w:t xml:space="preserve">.  Le listage des séquences peut se présenter sous la forme d’un fichier ZIP. </w:t>
      </w:r>
    </w:p>
    <w:p w14:paraId="25C75D16" w14:textId="06CD1872" w:rsidR="00F76057" w:rsidRPr="004853EE" w:rsidRDefault="00F76057" w:rsidP="00F76057">
      <w:pPr>
        <w:spacing w:before="0" w:after="0"/>
        <w:rP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F76057" w:rsidRPr="004853EE" w14:paraId="2832E2F1" w14:textId="77777777" w:rsidTr="00EE0370">
        <w:tc>
          <w:tcPr>
            <w:tcW w:w="9450" w:type="dxa"/>
          </w:tcPr>
          <w:p w14:paraId="0F85CC67" w14:textId="77777777" w:rsidR="00F76057" w:rsidRPr="004853EE" w:rsidRDefault="00F76057" w:rsidP="00F76057">
            <w:pPr>
              <w:keepLines/>
              <w:spacing w:after="170"/>
              <w:rPr>
                <w:rFonts w:eastAsia="Times New Roman" w:cs="Arial"/>
                <w:sz w:val="17"/>
                <w:szCs w:val="17"/>
              </w:rPr>
            </w:pPr>
            <w:r w:rsidRPr="004853EE">
              <w:rPr>
                <w:sz w:val="17"/>
                <w:szCs w:val="17"/>
              </w:rPr>
              <w:t xml:space="preserve">Par exemple, le contenu d’un dossier </w:t>
            </w:r>
            <w:r w:rsidRPr="004853EE">
              <w:rPr>
                <w:rFonts w:ascii="Courier New" w:hAnsi="Courier New"/>
                <w:sz w:val="17"/>
                <w:szCs w:val="17"/>
              </w:rPr>
              <w:t>MandatoryArtifacts</w:t>
            </w:r>
            <w:r w:rsidRPr="004853EE">
              <w:rPr>
                <w:sz w:val="17"/>
                <w:szCs w:val="17"/>
              </w:rPr>
              <w:t>, contenant un document de priorité et un listage des séquences, se présente comme suit :</w:t>
            </w:r>
          </w:p>
          <w:p w14:paraId="1AFF40B2" w14:textId="2A030CD3"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US_59111111_20220719_PriorityDocument_000497.pdf</w:t>
            </w:r>
            <w:r w:rsidRPr="004853EE">
              <w:rPr>
                <w:sz w:val="17"/>
                <w:szCs w:val="17"/>
              </w:rPr>
              <w:t xml:space="preserve"> (Le document de priorité du brevet se compose de la page de certification, de la description, des revendications, de l’abrégé et des dessins figurant dans la demande);</w:t>
            </w:r>
          </w:p>
          <w:p w14:paraId="4D61A5C2" w14:textId="64BB2249"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US_59111111_20220719_SequenceListing_ST26.xml</w:t>
            </w:r>
            <w:r w:rsidRPr="004853EE">
              <w:rPr>
                <w:sz w:val="17"/>
                <w:szCs w:val="17"/>
              </w:rPr>
              <w:t xml:space="preserve">; </w:t>
            </w:r>
            <w:r w:rsidR="008C5AA6">
              <w:rPr>
                <w:sz w:val="17"/>
                <w:szCs w:val="17"/>
              </w:rPr>
              <w:t xml:space="preserve"> </w:t>
            </w:r>
            <w:r w:rsidRPr="004853EE">
              <w:rPr>
                <w:sz w:val="17"/>
                <w:szCs w:val="17"/>
              </w:rPr>
              <w:t xml:space="preserve">ou  </w:t>
            </w:r>
          </w:p>
          <w:p w14:paraId="3620ED0D" w14:textId="77777777"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US_59111111_20220719_SequenceListing_ST26.zip</w:t>
            </w:r>
            <w:r w:rsidRPr="004853EE">
              <w:rPr>
                <w:sz w:val="17"/>
                <w:szCs w:val="17"/>
              </w:rPr>
              <w:t>.</w:t>
            </w:r>
          </w:p>
        </w:tc>
      </w:tr>
    </w:tbl>
    <w:p w14:paraId="4338FB83" w14:textId="77777777" w:rsidR="00F76057" w:rsidRPr="004853EE" w:rsidRDefault="00F76057" w:rsidP="00F76057">
      <w:pPr>
        <w:keepLines/>
        <w:spacing w:before="0" w:after="0"/>
        <w:rP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F76057" w:rsidRPr="004853EE" w14:paraId="731C1E1C" w14:textId="77777777" w:rsidTr="00EE0370">
        <w:tc>
          <w:tcPr>
            <w:tcW w:w="9442" w:type="dxa"/>
          </w:tcPr>
          <w:p w14:paraId="7C15A0C3" w14:textId="77777777" w:rsidR="00F76057" w:rsidRPr="004853EE" w:rsidRDefault="00F76057" w:rsidP="00F76057">
            <w:pPr>
              <w:keepLines/>
              <w:spacing w:after="170"/>
              <w:rPr>
                <w:rFonts w:eastAsia="Times New Roman" w:cs="Arial"/>
                <w:sz w:val="17"/>
                <w:szCs w:val="17"/>
              </w:rPr>
            </w:pPr>
            <w:r w:rsidRPr="004853EE">
              <w:rPr>
                <w:sz w:val="17"/>
                <w:szCs w:val="17"/>
              </w:rPr>
              <w:t>Par opposition, cet exemple montre le dossier de MandatoryArtifacts, avec la page de certification fournie séparément au format PDF, comme suit :</w:t>
            </w:r>
          </w:p>
          <w:p w14:paraId="64C54050" w14:textId="77777777"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US_59111111_20220719_CertificationPage_000497.pdf</w:t>
            </w:r>
            <w:r w:rsidRPr="004853EE">
              <w:rPr>
                <w:sz w:val="17"/>
                <w:szCs w:val="17"/>
              </w:rPr>
              <w:t xml:space="preserve">; </w:t>
            </w:r>
          </w:p>
          <w:p w14:paraId="7E41376B" w14:textId="58320F64"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US_59111111_20220719_PriorityDocument_000497.pdf</w:t>
            </w:r>
            <w:r w:rsidRPr="004853EE">
              <w:rPr>
                <w:sz w:val="17"/>
                <w:szCs w:val="17"/>
              </w:rPr>
              <w:t xml:space="preserve"> (Le document de priorité du brevet se compose généralement de la description, des revendications, de l’abrégé et des dessins figurant dans la demande);</w:t>
            </w:r>
          </w:p>
          <w:p w14:paraId="26F7F577" w14:textId="77777777"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US_59111111_20220719_SequenceListing_ST26.xml</w:t>
            </w:r>
            <w:r w:rsidRPr="004853EE">
              <w:rPr>
                <w:sz w:val="17"/>
                <w:szCs w:val="17"/>
              </w:rPr>
              <w:t xml:space="preserve">;  ou </w:t>
            </w:r>
          </w:p>
          <w:p w14:paraId="119097CC" w14:textId="77777777" w:rsidR="00F76057" w:rsidRPr="004853EE" w:rsidRDefault="00F76057" w:rsidP="00F76057">
            <w:pPr>
              <w:keepLines/>
              <w:widowControl w:val="0"/>
              <w:numPr>
                <w:ilvl w:val="0"/>
                <w:numId w:val="21"/>
              </w:numPr>
              <w:kinsoku w:val="0"/>
              <w:spacing w:after="170"/>
              <w:ind w:left="630"/>
              <w:rPr>
                <w:rFonts w:eastAsia="Times New Roman" w:cs="Arial"/>
                <w:sz w:val="17"/>
                <w:szCs w:val="17"/>
              </w:rPr>
            </w:pPr>
            <w:r w:rsidRPr="004853EE">
              <w:rPr>
                <w:rFonts w:ascii="Courier New" w:hAnsi="Courier New"/>
                <w:sz w:val="17"/>
                <w:szCs w:val="17"/>
              </w:rPr>
              <w:t>US_59111111_20220719_SequenceListing_ST26.zip</w:t>
            </w:r>
            <w:r w:rsidRPr="004853EE">
              <w:rPr>
                <w:sz w:val="17"/>
                <w:szCs w:val="17"/>
              </w:rPr>
              <w:t>.</w:t>
            </w:r>
          </w:p>
        </w:tc>
      </w:tr>
    </w:tbl>
    <w:p w14:paraId="42DAF2F4" w14:textId="77777777" w:rsidR="002B2397" w:rsidRPr="004853EE" w:rsidRDefault="002B2397" w:rsidP="00600F65">
      <w:pPr>
        <w:keepLines/>
        <w:tabs>
          <w:tab w:val="left" w:pos="567"/>
        </w:tabs>
        <w:spacing w:before="0" w:after="170"/>
        <w:rPr>
          <w:rFonts w:eastAsia="SimSun" w:cs="Arial"/>
          <w:bCs/>
          <w:kern w:val="0"/>
          <w:sz w:val="17"/>
          <w:szCs w:val="17"/>
          <w:u w:val="single"/>
          <w:lang w:eastAsia="zh-CN"/>
          <w14:ligatures w14:val="none"/>
        </w:rPr>
      </w:pPr>
    </w:p>
    <w:p w14:paraId="65D29E3E" w14:textId="77777777" w:rsidR="00D34735" w:rsidRPr="004853EE" w:rsidRDefault="00D34735" w:rsidP="00D34735">
      <w:pPr>
        <w:pStyle w:val="Heading4"/>
        <w:rPr>
          <w:ins w:id="142" w:author="Author"/>
          <w:bCs/>
        </w:rPr>
      </w:pPr>
      <w:ins w:id="143" w:author="Author">
        <w:r w:rsidRPr="004853EE">
          <w:tab/>
        </w:r>
        <w:bookmarkStart w:id="144" w:name="_Toc213232657"/>
        <w:r w:rsidRPr="004853EE">
          <w:t>Document de priorité pour un dessin ou modèle industriel</w:t>
        </w:r>
        <w:bookmarkEnd w:id="144"/>
      </w:ins>
    </w:p>
    <w:p w14:paraId="46A032A8" w14:textId="5651F62D" w:rsidR="00022036" w:rsidRPr="004853EE" w:rsidRDefault="009B0A91" w:rsidP="004853EE">
      <w:pPr>
        <w:keepLines/>
        <w:tabs>
          <w:tab w:val="left" w:pos="567"/>
        </w:tabs>
        <w:spacing w:after="170"/>
        <w:rPr>
          <w:ins w:id="145" w:author="Author"/>
          <w:rFonts w:eastAsia="Times New Roman" w:cs="Arial"/>
          <w:kern w:val="0"/>
          <w:sz w:val="17"/>
          <w:szCs w:val="17"/>
          <w14:ligatures w14:val="none"/>
        </w:rPr>
      </w:pPr>
      <w:ins w:id="146" w:author="Autho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document de priorité pour un dessin ou modèle industriel se compose généralement des données bibliographiques, des dessins et modèles, des reproductions, des indications concernant le produit et des descriptions.  Le document de priorité peut inclure un, plusieurs ou la totalité des dessins et modèles contenus dans une demande.  Si un fichier de représentation a été fourni dans la demande, le dossier </w:t>
        </w:r>
        <w:r w:rsidRPr="004853EE">
          <w:rPr>
            <w:rFonts w:ascii="Courier New" w:hAnsi="Courier New"/>
            <w:sz w:val="17"/>
            <w:szCs w:val="17"/>
          </w:rPr>
          <w:t>MandatoryArtifacts</w:t>
        </w:r>
        <w:r w:rsidRPr="004853EE">
          <w:rPr>
            <w:sz w:val="17"/>
            <w:szCs w:val="17"/>
          </w:rPr>
          <w:t xml:space="preserve"> doit également contenir ce fichier, qui doit être fourni dans un format conforme à la norme ST.88 ou ST.91 de l'OMPI tel qu'il a été initialement soumis par le déposant. </w:t>
        </w:r>
      </w:ins>
      <w:r w:rsidRPr="004853EE">
        <w:rPr>
          <w:sz w:val="17"/>
          <w:szCs w:val="17"/>
        </w:rPr>
        <w:t xml:space="preserve"> </w:t>
      </w:r>
      <w:ins w:id="147" w:author="Author">
        <w:r w:rsidRPr="004853EE">
          <w:rPr>
            <w:sz w:val="17"/>
            <w:szCs w:val="17"/>
          </w:rPr>
          <w:t xml:space="preserve">Le contenu du fichier de représentation doit être rendu dans le document de priorité au format PDF si possible et la version originale doit également être fournie dans le dossier </w:t>
        </w:r>
        <w:r w:rsidRPr="004853EE">
          <w:rPr>
            <w:rFonts w:ascii="Courier New" w:hAnsi="Courier New"/>
            <w:sz w:val="17"/>
            <w:szCs w:val="17"/>
          </w:rPr>
          <w:t>MandatoryArtifacts</w:t>
        </w:r>
        <w:r w:rsidRPr="004853EE">
          <w:rPr>
            <w:sz w:val="17"/>
            <w:szCs w:val="17"/>
          </w:rPr>
          <w:t>.  Le fichier de représentation peut se présenter sous la forme d’un fichier ZIP. </w:t>
        </w:r>
      </w:ins>
    </w:p>
    <w:tbl>
      <w:tblPr>
        <w:tblStyle w:val="TableGrid"/>
        <w:tblW w:w="9450" w:type="dxa"/>
        <w:tblInd w:w="-5" w:type="dxa"/>
        <w:tblLook w:val="04A0" w:firstRow="1" w:lastRow="0" w:firstColumn="1" w:lastColumn="0" w:noHBand="0" w:noVBand="1"/>
      </w:tblPr>
      <w:tblGrid>
        <w:gridCol w:w="9450"/>
      </w:tblGrid>
      <w:tr w:rsidR="006148F4" w:rsidRPr="004853EE" w14:paraId="4306DBA5" w14:textId="77777777" w:rsidTr="001D3682">
        <w:trPr>
          <w:ins w:id="148" w:author="Author"/>
        </w:trPr>
        <w:tc>
          <w:tcPr>
            <w:tcW w:w="9450" w:type="dxa"/>
          </w:tcPr>
          <w:p w14:paraId="0CDA2D04" w14:textId="5675576E" w:rsidR="00134BC2" w:rsidRPr="004853EE" w:rsidRDefault="001D270B" w:rsidP="00FF3E3D">
            <w:pPr>
              <w:keepLines/>
              <w:spacing w:after="170"/>
              <w:rPr>
                <w:ins w:id="149" w:author="Author"/>
                <w:rFonts w:eastAsia="Times New Roman" w:cs="Arial"/>
                <w:sz w:val="17"/>
                <w:szCs w:val="17"/>
              </w:rPr>
            </w:pPr>
            <w:ins w:id="150" w:author="Author">
              <w:r w:rsidRPr="004853EE">
                <w:rPr>
                  <w:sz w:val="17"/>
                  <w:szCs w:val="17"/>
                </w:rPr>
                <w:t>Exemple avec plusieurs ou la totalité des dessins et modèles dans la demande</w:t>
              </w:r>
            </w:ins>
          </w:p>
          <w:p w14:paraId="24A0DB1D" w14:textId="2CFF4AD1" w:rsidR="00600F65" w:rsidRPr="004853EE" w:rsidRDefault="00600F65" w:rsidP="005D22FF">
            <w:pPr>
              <w:keepLines/>
              <w:spacing w:after="170"/>
              <w:rPr>
                <w:ins w:id="151" w:author="Author"/>
                <w:rFonts w:eastAsia="Times New Roman" w:cs="Arial"/>
                <w:sz w:val="17"/>
                <w:szCs w:val="17"/>
              </w:rPr>
            </w:pPr>
            <w:ins w:id="152" w:author="Author">
              <w:r w:rsidRPr="004853EE">
                <w:rPr>
                  <w:sz w:val="17"/>
                  <w:szCs w:val="17"/>
                </w:rPr>
                <w:t xml:space="preserve">Par exemple, le contenu d’un dossier </w:t>
              </w:r>
              <w:r w:rsidRPr="004853EE">
                <w:rPr>
                  <w:rFonts w:ascii="Courier New" w:hAnsi="Courier New"/>
                  <w:sz w:val="17"/>
                  <w:szCs w:val="17"/>
                </w:rPr>
                <w:t>MandatoryArtifacts</w:t>
              </w:r>
              <w:r w:rsidRPr="004853EE">
                <w:rPr>
                  <w:sz w:val="17"/>
                  <w:szCs w:val="17"/>
                </w:rPr>
                <w:t>, contenant un document de priorité, se présente comme suit</w:t>
              </w:r>
              <w:r w:rsidR="00D34735">
                <w:rPr>
                  <w:sz w:val="17"/>
                  <w:szCs w:val="17"/>
                </w:rPr>
                <w:t> </w:t>
              </w:r>
              <w:r w:rsidRPr="004853EE">
                <w:rPr>
                  <w:sz w:val="17"/>
                  <w:szCs w:val="17"/>
                </w:rPr>
                <w:t>:</w:t>
              </w:r>
            </w:ins>
          </w:p>
          <w:p w14:paraId="4A029D42" w14:textId="5A9721AA" w:rsidR="00600F65" w:rsidRPr="004853EE" w:rsidRDefault="00635850" w:rsidP="0050290A">
            <w:pPr>
              <w:keepLines/>
              <w:widowControl w:val="0"/>
              <w:numPr>
                <w:ilvl w:val="0"/>
                <w:numId w:val="21"/>
              </w:numPr>
              <w:kinsoku w:val="0"/>
              <w:spacing w:after="170"/>
              <w:ind w:left="604" w:hanging="283"/>
              <w:rPr>
                <w:ins w:id="153" w:author="Author"/>
                <w:rFonts w:eastAsia="Times New Roman" w:cs="Arial"/>
                <w:sz w:val="17"/>
                <w:szCs w:val="17"/>
              </w:rPr>
            </w:pPr>
            <w:ins w:id="154" w:author="Author">
              <w:r w:rsidRPr="004853EE">
                <w:rPr>
                  <w:rFonts w:ascii="Courier New" w:hAnsi="Courier New"/>
                  <w:sz w:val="17"/>
                  <w:szCs w:val="17"/>
                </w:rPr>
                <w:t>EM_015065203_20250101_PriorityDocument.pdf</w:t>
              </w:r>
              <w:r w:rsidRPr="004853EE">
                <w:rPr>
                  <w:sz w:val="17"/>
                  <w:szCs w:val="17"/>
                </w:rPr>
                <w:t xml:space="preserve"> (Le document de priorité pour un dessin ou modèle industriel se compose généralement des données bibliographiques, des dessins et modèles, des reproductions, des indications concernant le produit et des descriptions)</w:t>
              </w:r>
            </w:ins>
          </w:p>
        </w:tc>
      </w:tr>
    </w:tbl>
    <w:p w14:paraId="2DAD1E3B" w14:textId="77777777" w:rsidR="003E2584" w:rsidRPr="004853EE" w:rsidRDefault="003E2584" w:rsidP="00600F65">
      <w:pPr>
        <w:keepLines/>
        <w:spacing w:before="0" w:after="0"/>
        <w:rPr>
          <w:rFonts w:eastAsia="Times New Roman" w:cs="Arial"/>
          <w:kern w:val="0"/>
          <w:sz w:val="17"/>
          <w:szCs w:val="17"/>
          <w14:ligatures w14:val="none"/>
        </w:rPr>
      </w:pPr>
    </w:p>
    <w:p w14:paraId="3DF0B1C3" w14:textId="77777777" w:rsidR="00D877A3" w:rsidRPr="004853EE" w:rsidRDefault="00D877A3" w:rsidP="00600F65">
      <w:pPr>
        <w:keepLines/>
        <w:spacing w:before="0" w:after="0"/>
        <w:rPr>
          <w:ins w:id="155"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600F65" w:rsidRPr="004853EE" w14:paraId="5EBD5C52" w14:textId="77777777" w:rsidTr="005D22FF">
        <w:trPr>
          <w:ins w:id="156" w:author="Author"/>
        </w:trPr>
        <w:tc>
          <w:tcPr>
            <w:tcW w:w="9442" w:type="dxa"/>
          </w:tcPr>
          <w:p w14:paraId="4D4E039A" w14:textId="044C2E63" w:rsidR="00B76BAF" w:rsidRPr="004853EE" w:rsidRDefault="001D270B" w:rsidP="00D34735">
            <w:pPr>
              <w:keepNext/>
              <w:keepLines/>
              <w:spacing w:after="170"/>
              <w:rPr>
                <w:ins w:id="157" w:author="Author"/>
                <w:rFonts w:eastAsia="Times New Roman" w:cs="Arial"/>
                <w:sz w:val="17"/>
                <w:szCs w:val="17"/>
              </w:rPr>
            </w:pPr>
            <w:ins w:id="158" w:author="Author">
              <w:r w:rsidRPr="004853EE">
                <w:rPr>
                  <w:sz w:val="17"/>
                  <w:szCs w:val="17"/>
                </w:rPr>
                <w:lastRenderedPageBreak/>
                <w:t>Exemple avec plusieurs ou la totalité des dessins et modèles dans la demande avec une page de certification distincte</w:t>
              </w:r>
            </w:ins>
          </w:p>
          <w:p w14:paraId="1BBF00BF" w14:textId="27B45C84" w:rsidR="00600F65" w:rsidRPr="004853EE" w:rsidRDefault="00600F65" w:rsidP="005D22FF">
            <w:pPr>
              <w:keepLines/>
              <w:spacing w:after="170"/>
              <w:rPr>
                <w:ins w:id="159" w:author="Author"/>
                <w:rFonts w:eastAsia="Times New Roman" w:cs="Arial"/>
                <w:sz w:val="17"/>
                <w:szCs w:val="17"/>
              </w:rPr>
            </w:pPr>
            <w:ins w:id="160" w:author="Author">
              <w:r w:rsidRPr="004853EE">
                <w:rPr>
                  <w:sz w:val="17"/>
                  <w:szCs w:val="17"/>
                </w:rPr>
                <w:t xml:space="preserve">Par opposition, cet exemple montre le dossier </w:t>
              </w:r>
              <w:r w:rsidRPr="004853EE">
                <w:rPr>
                  <w:rFonts w:ascii="Courier New" w:hAnsi="Courier New"/>
                  <w:sz w:val="17"/>
                  <w:szCs w:val="17"/>
                </w:rPr>
                <w:t>MandatoryArtifacts</w:t>
              </w:r>
              <w:r w:rsidRPr="004853EE">
                <w:rPr>
                  <w:sz w:val="17"/>
                  <w:szCs w:val="17"/>
                </w:rPr>
                <w:t>, avec la page de certification fournie séparément au format PDF, comme suit :</w:t>
              </w:r>
            </w:ins>
          </w:p>
          <w:p w14:paraId="098C4E39" w14:textId="50911CFF" w:rsidR="00600F65" w:rsidRPr="004853EE" w:rsidRDefault="00635850" w:rsidP="0050290A">
            <w:pPr>
              <w:keepLines/>
              <w:widowControl w:val="0"/>
              <w:numPr>
                <w:ilvl w:val="0"/>
                <w:numId w:val="21"/>
              </w:numPr>
              <w:kinsoku w:val="0"/>
              <w:spacing w:after="170"/>
              <w:ind w:left="604" w:hanging="283"/>
              <w:rPr>
                <w:ins w:id="161" w:author="Author"/>
                <w:rFonts w:eastAsia="Times New Roman" w:cs="Arial"/>
                <w:sz w:val="17"/>
                <w:szCs w:val="17"/>
              </w:rPr>
            </w:pPr>
            <w:ins w:id="162" w:author="Author">
              <w:r w:rsidRPr="004853EE">
                <w:rPr>
                  <w:rFonts w:ascii="Courier New" w:hAnsi="Courier New"/>
                  <w:sz w:val="17"/>
                  <w:szCs w:val="17"/>
                </w:rPr>
                <w:t>EM_015065203_20250101_CertificationPage.pdf</w:t>
              </w:r>
              <w:r w:rsidRPr="004853EE">
                <w:rPr>
                  <w:sz w:val="17"/>
                  <w:szCs w:val="17"/>
                </w:rPr>
                <w:t xml:space="preserve">; </w:t>
              </w:r>
            </w:ins>
          </w:p>
          <w:p w14:paraId="66A18D7A" w14:textId="72F36054" w:rsidR="00600F65" w:rsidRPr="004853EE" w:rsidRDefault="00635850" w:rsidP="0050290A">
            <w:pPr>
              <w:keepLines/>
              <w:widowControl w:val="0"/>
              <w:numPr>
                <w:ilvl w:val="0"/>
                <w:numId w:val="21"/>
              </w:numPr>
              <w:kinsoku w:val="0"/>
              <w:spacing w:after="170"/>
              <w:ind w:left="604" w:hanging="283"/>
              <w:rPr>
                <w:ins w:id="163" w:author="Author"/>
                <w:rFonts w:eastAsia="Times New Roman" w:cs="Arial"/>
                <w:sz w:val="17"/>
                <w:szCs w:val="17"/>
              </w:rPr>
            </w:pPr>
            <w:ins w:id="164" w:author="Author">
              <w:r w:rsidRPr="004853EE">
                <w:rPr>
                  <w:rFonts w:ascii="Courier New" w:hAnsi="Courier New"/>
                  <w:sz w:val="17"/>
                  <w:szCs w:val="17"/>
                </w:rPr>
                <w:t>EM_015065203_20250101_PriorityDocument.pdf</w:t>
              </w:r>
              <w:r w:rsidRPr="004853EE">
                <w:rPr>
                  <w:sz w:val="17"/>
                  <w:szCs w:val="17"/>
                </w:rPr>
                <w:t xml:space="preserve"> (Le document de priorité pour un dessin ou modèle industriel se compose généralement des données bibliographiques, des dessins et modèles, des reproductions, des indications concernant le produit et des descriptions)</w:t>
              </w:r>
            </w:ins>
          </w:p>
        </w:tc>
      </w:tr>
    </w:tbl>
    <w:p w14:paraId="1530ECEB" w14:textId="2D0A2F04" w:rsidR="00635850" w:rsidRPr="004853EE" w:rsidRDefault="00635850" w:rsidP="00D34735">
      <w:pPr>
        <w:keepLines/>
        <w:tabs>
          <w:tab w:val="left" w:pos="567"/>
        </w:tabs>
        <w:spacing w:before="0" w:after="0"/>
        <w:rPr>
          <w:rFonts w:eastAsia="Times New Roman" w:cs="Arial"/>
          <w:kern w:val="0"/>
          <w:sz w:val="17"/>
          <w:szCs w:val="17"/>
          <w14:ligatures w14:val="none"/>
        </w:rPr>
      </w:pPr>
    </w:p>
    <w:p w14:paraId="270ECF85" w14:textId="77777777" w:rsidR="00D877A3" w:rsidRPr="004853EE" w:rsidRDefault="00D877A3" w:rsidP="00D34735">
      <w:pPr>
        <w:keepLines/>
        <w:tabs>
          <w:tab w:val="left" w:pos="567"/>
        </w:tabs>
        <w:spacing w:before="0" w:after="0"/>
        <w:rP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635850" w:rsidRPr="004853EE" w14:paraId="1BA97FD9" w14:textId="77777777" w:rsidTr="005D22FF">
        <w:trPr>
          <w:ins w:id="165" w:author="Author"/>
        </w:trPr>
        <w:tc>
          <w:tcPr>
            <w:tcW w:w="9450" w:type="dxa"/>
          </w:tcPr>
          <w:p w14:paraId="611E7E9A" w14:textId="616E86D8" w:rsidR="00897FAB" w:rsidRPr="004853EE" w:rsidRDefault="001D270B" w:rsidP="00FF3E3D">
            <w:pPr>
              <w:keepLines/>
              <w:spacing w:after="170"/>
              <w:rPr>
                <w:ins w:id="166" w:author="Author"/>
                <w:rFonts w:eastAsia="Times New Roman" w:cs="Arial"/>
                <w:sz w:val="17"/>
                <w:szCs w:val="17"/>
              </w:rPr>
            </w:pPr>
            <w:ins w:id="167" w:author="Author">
              <w:r w:rsidRPr="004853EE">
                <w:rPr>
                  <w:sz w:val="17"/>
                  <w:szCs w:val="17"/>
                </w:rPr>
                <w:t>Exemple avec un, mais pas la totalité des dessins et modèles dans la demande et un indicateur de dessin ou modèle</w:t>
              </w:r>
            </w:ins>
          </w:p>
          <w:p w14:paraId="10FDBFCD" w14:textId="6E986AB7" w:rsidR="00635850" w:rsidRPr="004853EE" w:rsidRDefault="00635850" w:rsidP="005D22FF">
            <w:pPr>
              <w:keepLines/>
              <w:spacing w:after="170"/>
              <w:rPr>
                <w:ins w:id="168" w:author="Author"/>
                <w:rFonts w:eastAsia="Times New Roman" w:cs="Arial"/>
                <w:sz w:val="17"/>
                <w:szCs w:val="17"/>
              </w:rPr>
            </w:pPr>
            <w:ins w:id="169" w:author="Author">
              <w:r w:rsidRPr="004853EE">
                <w:rPr>
                  <w:sz w:val="17"/>
                  <w:szCs w:val="17"/>
                </w:rPr>
                <w:t xml:space="preserve">Par exemple, le contenu d’un dossier </w:t>
              </w:r>
              <w:r w:rsidRPr="004853EE">
                <w:rPr>
                  <w:rFonts w:ascii="Courier New" w:hAnsi="Courier New"/>
                  <w:sz w:val="17"/>
                  <w:szCs w:val="17"/>
                </w:rPr>
                <w:t>MandatoryArtifacts</w:t>
              </w:r>
              <w:r w:rsidRPr="004853EE">
                <w:rPr>
                  <w:sz w:val="17"/>
                  <w:szCs w:val="17"/>
                </w:rPr>
                <w:t>, contenant un document de priorité, se présente comme suit :</w:t>
              </w:r>
            </w:ins>
          </w:p>
          <w:p w14:paraId="71B3D970" w14:textId="6A6F209A" w:rsidR="00635850" w:rsidRPr="004853EE" w:rsidRDefault="00635850" w:rsidP="0050290A">
            <w:pPr>
              <w:keepLines/>
              <w:widowControl w:val="0"/>
              <w:numPr>
                <w:ilvl w:val="0"/>
                <w:numId w:val="21"/>
              </w:numPr>
              <w:kinsoku w:val="0"/>
              <w:spacing w:after="170"/>
              <w:ind w:left="604" w:hanging="283"/>
              <w:rPr>
                <w:ins w:id="170" w:author="Author"/>
                <w:rFonts w:eastAsia="Times New Roman" w:cs="Arial"/>
                <w:sz w:val="17"/>
                <w:szCs w:val="17"/>
              </w:rPr>
            </w:pPr>
            <w:ins w:id="171" w:author="Author">
              <w:r w:rsidRPr="004853EE">
                <w:rPr>
                  <w:rFonts w:ascii="Courier New" w:hAnsi="Courier New"/>
                  <w:sz w:val="17"/>
                  <w:szCs w:val="17"/>
                </w:rPr>
                <w:t>EM_015065203-0001_20250101_PriorityDocument.pdf</w:t>
              </w:r>
              <w:r w:rsidRPr="004853EE">
                <w:rPr>
                  <w:sz w:val="17"/>
                  <w:szCs w:val="17"/>
                </w:rPr>
                <w:t xml:space="preserve"> (Le document de priorité pour un dessin ou modèle industriel se compose généralement des données bibliographiques, des dessins et modèles, des reproductions, des indications concernant le produit et des descriptions)</w:t>
              </w:r>
            </w:ins>
          </w:p>
        </w:tc>
      </w:tr>
    </w:tbl>
    <w:p w14:paraId="509A5982" w14:textId="77777777" w:rsidR="00635850" w:rsidRPr="004853EE" w:rsidRDefault="00635850" w:rsidP="00635850">
      <w:pPr>
        <w:keepLines/>
        <w:spacing w:before="0" w:after="0"/>
        <w:rPr>
          <w:ins w:id="172" w:author="Author"/>
          <w:rFonts w:eastAsia="Times New Roman" w:cs="Arial"/>
          <w:kern w:val="0"/>
          <w:sz w:val="17"/>
          <w:szCs w:val="17"/>
          <w14:ligatures w14:val="none"/>
        </w:rPr>
      </w:pPr>
    </w:p>
    <w:p w14:paraId="6FEC3190" w14:textId="77777777" w:rsidR="004A31BC" w:rsidRPr="004853EE" w:rsidRDefault="004A31BC" w:rsidP="00635850">
      <w:pPr>
        <w:keepLines/>
        <w:spacing w:before="0" w:after="0"/>
        <w:rPr>
          <w:ins w:id="173"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635850" w:rsidRPr="004853EE" w14:paraId="63617256" w14:textId="77777777" w:rsidTr="005D22FF">
        <w:trPr>
          <w:ins w:id="174" w:author="Author"/>
        </w:trPr>
        <w:tc>
          <w:tcPr>
            <w:tcW w:w="9442" w:type="dxa"/>
          </w:tcPr>
          <w:p w14:paraId="514E5967" w14:textId="31625B3E" w:rsidR="00EC2386" w:rsidRPr="004853EE" w:rsidRDefault="00F52A35" w:rsidP="000B5067">
            <w:pPr>
              <w:keepLines/>
              <w:rPr>
                <w:ins w:id="175" w:author="Author"/>
                <w:rFonts w:eastAsia="Times New Roman" w:cs="Arial"/>
                <w:sz w:val="17"/>
                <w:szCs w:val="17"/>
              </w:rPr>
            </w:pPr>
            <w:ins w:id="176" w:author="Author">
              <w:r w:rsidRPr="004853EE">
                <w:rPr>
                  <w:sz w:val="17"/>
                  <w:szCs w:val="17"/>
                </w:rPr>
                <w:t>Exemple avec un, mais pas la totalité des dessins et modèles dans la demande avec une page de certification distincte et un indicateur de dessin ou modèle</w:t>
              </w:r>
            </w:ins>
          </w:p>
          <w:p w14:paraId="06F25770" w14:textId="77777777" w:rsidR="00EC2386" w:rsidRPr="004853EE" w:rsidRDefault="00EC2386" w:rsidP="0095067B">
            <w:pPr>
              <w:keepLines/>
              <w:rPr>
                <w:ins w:id="177" w:author="Author"/>
                <w:rFonts w:eastAsia="Times New Roman" w:cs="Arial"/>
                <w:sz w:val="17"/>
                <w:szCs w:val="17"/>
              </w:rPr>
            </w:pPr>
          </w:p>
          <w:p w14:paraId="4C68BA79" w14:textId="5BC936F6" w:rsidR="00635850" w:rsidRPr="004853EE" w:rsidRDefault="00635850" w:rsidP="005D22FF">
            <w:pPr>
              <w:keepLines/>
              <w:spacing w:after="170"/>
              <w:rPr>
                <w:ins w:id="178" w:author="Author"/>
                <w:rFonts w:eastAsia="Times New Roman" w:cs="Arial"/>
                <w:sz w:val="17"/>
                <w:szCs w:val="17"/>
              </w:rPr>
            </w:pPr>
            <w:ins w:id="179" w:author="Author">
              <w:r w:rsidRPr="004853EE">
                <w:rPr>
                  <w:sz w:val="17"/>
                  <w:szCs w:val="17"/>
                </w:rPr>
                <w:t xml:space="preserve">Par opposition, cet exemple montre le dossier </w:t>
              </w:r>
              <w:r w:rsidRPr="004853EE">
                <w:rPr>
                  <w:rFonts w:ascii="Courier New" w:hAnsi="Courier New"/>
                  <w:sz w:val="17"/>
                  <w:szCs w:val="17"/>
                </w:rPr>
                <w:t>MandatoryArtifacts</w:t>
              </w:r>
              <w:r w:rsidRPr="004853EE">
                <w:rPr>
                  <w:sz w:val="17"/>
                  <w:szCs w:val="17"/>
                </w:rPr>
                <w:t>, avec la page de certification fournie séparément au format PDF, comme suit :</w:t>
              </w:r>
            </w:ins>
          </w:p>
          <w:p w14:paraId="68C6A386" w14:textId="2FC18EF4" w:rsidR="00635850" w:rsidRPr="004853EE" w:rsidRDefault="00635850" w:rsidP="00CC1BE8">
            <w:pPr>
              <w:keepLines/>
              <w:widowControl w:val="0"/>
              <w:numPr>
                <w:ilvl w:val="0"/>
                <w:numId w:val="21"/>
              </w:numPr>
              <w:kinsoku w:val="0"/>
              <w:spacing w:after="170"/>
              <w:ind w:left="604" w:hanging="283"/>
              <w:rPr>
                <w:ins w:id="180" w:author="Author"/>
                <w:rFonts w:eastAsia="Times New Roman" w:cs="Arial"/>
                <w:sz w:val="17"/>
                <w:szCs w:val="17"/>
              </w:rPr>
            </w:pPr>
            <w:ins w:id="181" w:author="Author">
              <w:r w:rsidRPr="004853EE">
                <w:rPr>
                  <w:rFonts w:ascii="Courier New" w:hAnsi="Courier New"/>
                  <w:sz w:val="17"/>
                  <w:szCs w:val="17"/>
                </w:rPr>
                <w:t>EM_015065203-0001_20250101_CertificationPage.pdf</w:t>
              </w:r>
              <w:r w:rsidRPr="004853EE">
                <w:rPr>
                  <w:sz w:val="17"/>
                  <w:szCs w:val="17"/>
                </w:rPr>
                <w:t xml:space="preserve">; </w:t>
              </w:r>
            </w:ins>
          </w:p>
          <w:p w14:paraId="277C3747" w14:textId="4D6AAE76" w:rsidR="00635850" w:rsidRPr="004853EE" w:rsidRDefault="00635850" w:rsidP="00CC1BE8">
            <w:pPr>
              <w:keepLines/>
              <w:widowControl w:val="0"/>
              <w:numPr>
                <w:ilvl w:val="0"/>
                <w:numId w:val="21"/>
              </w:numPr>
              <w:kinsoku w:val="0"/>
              <w:spacing w:after="170"/>
              <w:ind w:left="604" w:hanging="283"/>
              <w:rPr>
                <w:ins w:id="182" w:author="Author"/>
                <w:rFonts w:eastAsia="Times New Roman" w:cs="Arial"/>
                <w:sz w:val="17"/>
                <w:szCs w:val="17"/>
              </w:rPr>
            </w:pPr>
            <w:ins w:id="183" w:author="Author">
              <w:r w:rsidRPr="004853EE">
                <w:rPr>
                  <w:rFonts w:ascii="Courier New" w:hAnsi="Courier New"/>
                  <w:sz w:val="17"/>
                  <w:szCs w:val="17"/>
                </w:rPr>
                <w:t>EM_015065203-0001_20250101_PriorityDocument.pdf</w:t>
              </w:r>
              <w:r w:rsidRPr="004853EE">
                <w:rPr>
                  <w:sz w:val="17"/>
                  <w:szCs w:val="17"/>
                </w:rPr>
                <w:t xml:space="preserve"> (Le document de priorité pour un dessin ou modèle industriel se compose généralement des données bibliographiques, des dessins et modèles, des reproductions, des indications concernant le produit et des descriptions)</w:t>
              </w:r>
            </w:ins>
          </w:p>
        </w:tc>
      </w:tr>
    </w:tbl>
    <w:p w14:paraId="2C6C3B63" w14:textId="77777777" w:rsidR="00635850" w:rsidRPr="004853EE" w:rsidRDefault="00635850" w:rsidP="00635850">
      <w:pPr>
        <w:keepLines/>
        <w:spacing w:before="0" w:after="0"/>
        <w:rPr>
          <w:ins w:id="184" w:author="Author"/>
          <w:rFonts w:eastAsia="Times New Roman" w:cs="Arial"/>
          <w:kern w:val="0"/>
          <w:sz w:val="17"/>
          <w:szCs w:val="17"/>
          <w14:ligatures w14:val="none"/>
        </w:rPr>
      </w:pPr>
    </w:p>
    <w:p w14:paraId="0122DB00" w14:textId="77777777" w:rsidR="00D34735" w:rsidRPr="004853EE" w:rsidRDefault="00D34735" w:rsidP="00D34735">
      <w:pPr>
        <w:pStyle w:val="Heading4"/>
        <w:rPr>
          <w:ins w:id="185" w:author="Author"/>
        </w:rPr>
      </w:pPr>
      <w:ins w:id="186" w:author="Author">
        <w:r w:rsidRPr="004853EE">
          <w:tab/>
        </w:r>
        <w:bookmarkStart w:id="187" w:name="_Toc213232658"/>
        <w:r w:rsidRPr="004853EE">
          <w:t>Document de priorité pour une marque</w:t>
        </w:r>
        <w:bookmarkEnd w:id="187"/>
        <w:r w:rsidRPr="004853EE">
          <w:t xml:space="preserve"> </w:t>
        </w:r>
      </w:ins>
    </w:p>
    <w:p w14:paraId="3FC1B5CC" w14:textId="2E56D13C" w:rsidR="00EB6577" w:rsidRPr="004853EE" w:rsidRDefault="009B0A91" w:rsidP="004853EE">
      <w:pPr>
        <w:keepLines/>
        <w:tabs>
          <w:tab w:val="left" w:pos="567"/>
        </w:tabs>
        <w:spacing w:before="0" w:after="170"/>
        <w:rPr>
          <w:ins w:id="188" w:author="Author"/>
          <w:rFonts w:eastAsia="Times New Roman" w:cs="Arial"/>
          <w:kern w:val="0"/>
          <w:sz w:val="17"/>
          <w:szCs w:val="17"/>
          <w14:ligatures w14:val="none"/>
        </w:rPr>
      </w:pPr>
      <w:ins w:id="189" w:author="Author">
        <w:r w:rsidRPr="004853EE">
          <w:rPr>
            <w:rFonts w:eastAsia="Times New Roman" w:cs="Arial"/>
            <w:sz w:val="17"/>
            <w:szCs w:val="17"/>
          </w:rPr>
          <w:fldChar w:fldCharType="begin"/>
        </w:r>
        <w:r w:rsidRPr="004853EE">
          <w:rPr>
            <w:rFonts w:eastAsia="Times New Roman" w:cs="Arial"/>
            <w:sz w:val="17"/>
            <w:szCs w:val="17"/>
          </w:rPr>
          <w:instrText xml:space="preserve"> AUTONUM  </w:instrText>
        </w:r>
        <w:r w:rsidRPr="004853EE">
          <w:rPr>
            <w:rFonts w:eastAsia="Times New Roman" w:cs="Arial"/>
            <w:sz w:val="17"/>
            <w:szCs w:val="17"/>
          </w:rPr>
          <w:fldChar w:fldCharType="end"/>
        </w:r>
        <w:r w:rsidRPr="004853EE">
          <w:rPr>
            <w:sz w:val="17"/>
            <w:szCs w:val="17"/>
          </w:rPr>
          <w:tab/>
          <w:t xml:space="preserve">Le document de priorité pour une marque se compose généralement des données bibliographiques et des représentations de la marque.  Si un fichier de représentation a été fourni dans la demande, le dossier </w:t>
        </w:r>
        <w:r w:rsidRPr="004853EE">
          <w:rPr>
            <w:rFonts w:ascii="Courier New" w:hAnsi="Courier New"/>
            <w:sz w:val="17"/>
            <w:szCs w:val="17"/>
          </w:rPr>
          <w:t>MandatoryArtifacts</w:t>
        </w:r>
        <w:r w:rsidRPr="004853EE">
          <w:rPr>
            <w:sz w:val="17"/>
            <w:szCs w:val="17"/>
          </w:rPr>
          <w:t xml:space="preserve"> doit également contenir ce fichier, qui doit être fourni dans un format conforme à la norme ST.67, ST.68, ST.69 ou ST.91 de l</w:t>
        </w:r>
        <w:r w:rsidR="00D34735">
          <w:rPr>
            <w:sz w:val="17"/>
            <w:szCs w:val="17"/>
          </w:rPr>
          <w:t>’</w:t>
        </w:r>
        <w:r w:rsidRPr="004853EE">
          <w:rPr>
            <w:sz w:val="17"/>
            <w:szCs w:val="17"/>
          </w:rPr>
          <w:t>OMPI tel qu</w:t>
        </w:r>
        <w:r w:rsidR="00D34735">
          <w:rPr>
            <w:sz w:val="17"/>
            <w:szCs w:val="17"/>
          </w:rPr>
          <w:t>’</w:t>
        </w:r>
        <w:r w:rsidRPr="004853EE">
          <w:rPr>
            <w:sz w:val="17"/>
            <w:szCs w:val="17"/>
          </w:rPr>
          <w:t xml:space="preserve">il a été initialement soumis par le déposant.  Le contenu du fichier de représentation doit être rendu dans le document de priorité au format PDF si possible et la version originale doit également être fournie dans le dossier </w:t>
        </w:r>
        <w:r w:rsidRPr="004853EE">
          <w:rPr>
            <w:rFonts w:ascii="Courier New" w:hAnsi="Courier New"/>
            <w:sz w:val="17"/>
            <w:szCs w:val="17"/>
          </w:rPr>
          <w:t>MandatoryArtifacts</w:t>
        </w:r>
        <w:r w:rsidRPr="004853EE">
          <w:rPr>
            <w:sz w:val="17"/>
            <w:szCs w:val="17"/>
          </w:rPr>
          <w:t>.  Le fichier de représentation peut se présenter sous la forme d’un fichier ZIP. </w:t>
        </w:r>
      </w:ins>
    </w:p>
    <w:p w14:paraId="186E9A4A" w14:textId="77777777" w:rsidR="002130FD" w:rsidRPr="004853EE" w:rsidRDefault="002130FD" w:rsidP="002130FD">
      <w:pPr>
        <w:spacing w:before="0" w:after="0"/>
        <w:rPr>
          <w:ins w:id="190" w:author="Author"/>
          <w:rFonts w:eastAsia="Times New Roman" w:cs="Arial"/>
          <w:kern w:val="0"/>
          <w:sz w:val="17"/>
          <w:szCs w:val="17"/>
          <w14:ligatures w14:val="none"/>
        </w:rPr>
      </w:pPr>
    </w:p>
    <w:tbl>
      <w:tblPr>
        <w:tblStyle w:val="TableGrid"/>
        <w:tblW w:w="9450" w:type="dxa"/>
        <w:tblInd w:w="-5" w:type="dxa"/>
        <w:tblLook w:val="04A0" w:firstRow="1" w:lastRow="0" w:firstColumn="1" w:lastColumn="0" w:noHBand="0" w:noVBand="1"/>
      </w:tblPr>
      <w:tblGrid>
        <w:gridCol w:w="9450"/>
      </w:tblGrid>
      <w:tr w:rsidR="002130FD" w:rsidRPr="004853EE" w14:paraId="60A4C007" w14:textId="77777777" w:rsidTr="005D22FF">
        <w:trPr>
          <w:ins w:id="191" w:author="Author"/>
        </w:trPr>
        <w:tc>
          <w:tcPr>
            <w:tcW w:w="9450" w:type="dxa"/>
          </w:tcPr>
          <w:p w14:paraId="6621B8FC" w14:textId="30E20C3E" w:rsidR="002130FD" w:rsidRPr="004853EE" w:rsidRDefault="002130FD" w:rsidP="005D22FF">
            <w:pPr>
              <w:keepLines/>
              <w:spacing w:after="170"/>
              <w:rPr>
                <w:ins w:id="192" w:author="Author"/>
                <w:rFonts w:eastAsia="Times New Roman" w:cs="Arial"/>
                <w:sz w:val="17"/>
                <w:szCs w:val="17"/>
              </w:rPr>
            </w:pPr>
            <w:ins w:id="193" w:author="Author">
              <w:r w:rsidRPr="004853EE">
                <w:rPr>
                  <w:sz w:val="17"/>
                  <w:szCs w:val="17"/>
                </w:rPr>
                <w:t xml:space="preserve">Par exemple, le contenu d’un dossier </w:t>
              </w:r>
              <w:r w:rsidRPr="004853EE">
                <w:rPr>
                  <w:rFonts w:ascii="Courier New" w:hAnsi="Courier New"/>
                  <w:sz w:val="17"/>
                  <w:szCs w:val="17"/>
                </w:rPr>
                <w:t>MandatoryArtifacts</w:t>
              </w:r>
              <w:r w:rsidRPr="004853EE">
                <w:rPr>
                  <w:sz w:val="17"/>
                  <w:szCs w:val="17"/>
                </w:rPr>
                <w:t>, contenant un document de priorité, se présente comme suit</w:t>
              </w:r>
              <w:r w:rsidR="00D34735">
                <w:rPr>
                  <w:sz w:val="17"/>
                  <w:szCs w:val="17"/>
                </w:rPr>
                <w:t> </w:t>
              </w:r>
              <w:r w:rsidRPr="004853EE">
                <w:rPr>
                  <w:sz w:val="17"/>
                  <w:szCs w:val="17"/>
                </w:rPr>
                <w:t>:</w:t>
              </w:r>
            </w:ins>
          </w:p>
          <w:p w14:paraId="3CFF6DE6" w14:textId="7EA73425" w:rsidR="002130FD" w:rsidRPr="004853EE" w:rsidRDefault="002130FD" w:rsidP="00CC1BE8">
            <w:pPr>
              <w:keepLines/>
              <w:widowControl w:val="0"/>
              <w:numPr>
                <w:ilvl w:val="0"/>
                <w:numId w:val="21"/>
              </w:numPr>
              <w:kinsoku w:val="0"/>
              <w:spacing w:after="170"/>
              <w:ind w:left="604" w:hanging="283"/>
              <w:rPr>
                <w:ins w:id="194" w:author="Author"/>
                <w:rFonts w:eastAsia="Times New Roman" w:cs="Arial"/>
                <w:sz w:val="17"/>
                <w:szCs w:val="17"/>
              </w:rPr>
            </w:pPr>
            <w:ins w:id="195" w:author="Author">
              <w:r w:rsidRPr="004853EE">
                <w:rPr>
                  <w:rFonts w:ascii="Courier New" w:hAnsi="Courier New"/>
                  <w:sz w:val="17"/>
                  <w:szCs w:val="17"/>
                </w:rPr>
                <w:t>EM_018975509_20221201_PriorityDocument.pdf</w:t>
              </w:r>
              <w:r w:rsidRPr="004853EE">
                <w:rPr>
                  <w:sz w:val="17"/>
                  <w:szCs w:val="17"/>
                </w:rPr>
                <w:t xml:space="preserve"> (Le document de priorité de marque comprend généralement la page de certification, les données bibliographiques, les représentations de la marque en format bidimensionnel (2D) et les liens vers les fichiers multimédias qui ne peuvent pas être représentés dans le PDF (par exemple, les fichiers 3D, les fichiers MP3/MP4)</w:t>
              </w:r>
              <w:r w:rsidR="00D34735">
                <w:rPr>
                  <w:sz w:val="17"/>
                  <w:szCs w:val="17"/>
                </w:rPr>
                <w:t>)</w:t>
              </w:r>
              <w:r w:rsidRPr="004853EE">
                <w:rPr>
                  <w:sz w:val="17"/>
                  <w:szCs w:val="17"/>
                </w:rPr>
                <w:t xml:space="preserve"> </w:t>
              </w:r>
            </w:ins>
          </w:p>
          <w:p w14:paraId="36C28CEA" w14:textId="1E7F1A3F" w:rsidR="00F53743" w:rsidRPr="004853EE" w:rsidRDefault="00F53743" w:rsidP="00A6591C">
            <w:pPr>
              <w:keepLines/>
              <w:widowControl w:val="0"/>
              <w:kinsoku w:val="0"/>
              <w:spacing w:after="170"/>
              <w:rPr>
                <w:ins w:id="196" w:author="Author"/>
                <w:rFonts w:eastAsia="Times New Roman" w:cs="Arial"/>
                <w:sz w:val="17"/>
                <w:szCs w:val="17"/>
              </w:rPr>
            </w:pPr>
          </w:p>
        </w:tc>
      </w:tr>
    </w:tbl>
    <w:p w14:paraId="2B67B046" w14:textId="77777777" w:rsidR="002130FD" w:rsidRPr="004853EE" w:rsidRDefault="002130FD" w:rsidP="002130FD">
      <w:pPr>
        <w:keepLines/>
        <w:spacing w:before="0" w:after="0"/>
        <w:rPr>
          <w:rFonts w:eastAsia="Times New Roman" w:cs="Arial"/>
          <w:kern w:val="0"/>
          <w:sz w:val="17"/>
          <w:szCs w:val="17"/>
          <w14:ligatures w14:val="none"/>
        </w:rPr>
      </w:pPr>
    </w:p>
    <w:p w14:paraId="699E423A" w14:textId="77777777" w:rsidR="00567B28" w:rsidRPr="004853EE" w:rsidRDefault="00567B28" w:rsidP="002130FD">
      <w:pPr>
        <w:keepLines/>
        <w:spacing w:before="0" w:after="0"/>
        <w:rPr>
          <w:ins w:id="197" w:author="Author"/>
          <w:rFonts w:eastAsia="Times New Roman" w:cs="Arial"/>
          <w:kern w:val="0"/>
          <w:sz w:val="17"/>
          <w:szCs w:val="17"/>
          <w14:ligatures w14:val="none"/>
        </w:rPr>
      </w:pPr>
    </w:p>
    <w:tbl>
      <w:tblPr>
        <w:tblStyle w:val="TableGrid"/>
        <w:tblW w:w="9442" w:type="dxa"/>
        <w:tblInd w:w="-5" w:type="dxa"/>
        <w:tblLook w:val="04A0" w:firstRow="1" w:lastRow="0" w:firstColumn="1" w:lastColumn="0" w:noHBand="0" w:noVBand="1"/>
      </w:tblPr>
      <w:tblGrid>
        <w:gridCol w:w="9442"/>
      </w:tblGrid>
      <w:tr w:rsidR="002130FD" w:rsidRPr="004853EE" w14:paraId="5C139F69" w14:textId="77777777" w:rsidTr="005D22FF">
        <w:trPr>
          <w:ins w:id="198" w:author="Author"/>
        </w:trPr>
        <w:tc>
          <w:tcPr>
            <w:tcW w:w="9442" w:type="dxa"/>
          </w:tcPr>
          <w:p w14:paraId="43E23E34" w14:textId="067ACBDD" w:rsidR="002130FD" w:rsidRPr="004853EE" w:rsidRDefault="002130FD" w:rsidP="005D22FF">
            <w:pPr>
              <w:keepLines/>
              <w:spacing w:after="170"/>
              <w:rPr>
                <w:ins w:id="199" w:author="Author"/>
                <w:rFonts w:eastAsia="Times New Roman" w:cs="Arial"/>
                <w:sz w:val="17"/>
                <w:szCs w:val="17"/>
              </w:rPr>
            </w:pPr>
            <w:ins w:id="200" w:author="Author">
              <w:r w:rsidRPr="004853EE">
                <w:rPr>
                  <w:sz w:val="17"/>
                  <w:szCs w:val="17"/>
                </w:rPr>
                <w:t>Par opposition, cet exemple montre le dossier MandatoryArtifacts, avec la page de certification fournie séparément, comme suit</w:t>
              </w:r>
              <w:r w:rsidR="00D34735">
                <w:rPr>
                  <w:sz w:val="17"/>
                  <w:szCs w:val="17"/>
                </w:rPr>
                <w:t> </w:t>
              </w:r>
              <w:r w:rsidRPr="004853EE">
                <w:rPr>
                  <w:sz w:val="17"/>
                  <w:szCs w:val="17"/>
                </w:rPr>
                <w:t>:</w:t>
              </w:r>
            </w:ins>
          </w:p>
          <w:p w14:paraId="59792363" w14:textId="171F8B82" w:rsidR="002130FD" w:rsidRPr="004853EE" w:rsidRDefault="002130FD" w:rsidP="00CC1BE8">
            <w:pPr>
              <w:keepLines/>
              <w:widowControl w:val="0"/>
              <w:numPr>
                <w:ilvl w:val="0"/>
                <w:numId w:val="21"/>
              </w:numPr>
              <w:kinsoku w:val="0"/>
              <w:spacing w:after="170"/>
              <w:ind w:left="604" w:hanging="283"/>
              <w:rPr>
                <w:ins w:id="201" w:author="Author"/>
                <w:rFonts w:ascii="Courier New" w:eastAsia="Times New Roman" w:hAnsi="Courier New" w:cs="Courier New"/>
                <w:sz w:val="17"/>
                <w:szCs w:val="17"/>
              </w:rPr>
            </w:pPr>
            <w:ins w:id="202" w:author="Author">
              <w:r w:rsidRPr="004853EE">
                <w:rPr>
                  <w:rFonts w:ascii="Courier New" w:hAnsi="Courier New"/>
                  <w:sz w:val="17"/>
                  <w:szCs w:val="17"/>
                </w:rPr>
                <w:t xml:space="preserve">EM_018975509_20221201_CertificationPage.pdf; </w:t>
              </w:r>
            </w:ins>
          </w:p>
          <w:p w14:paraId="174F6648" w14:textId="7256006F" w:rsidR="002130FD" w:rsidRPr="004853EE" w:rsidRDefault="002130FD" w:rsidP="00CC1BE8">
            <w:pPr>
              <w:keepLines/>
              <w:widowControl w:val="0"/>
              <w:numPr>
                <w:ilvl w:val="0"/>
                <w:numId w:val="21"/>
              </w:numPr>
              <w:kinsoku w:val="0"/>
              <w:spacing w:after="170"/>
              <w:ind w:left="604" w:hanging="283"/>
              <w:rPr>
                <w:ins w:id="203" w:author="Author"/>
                <w:rFonts w:eastAsia="Times New Roman" w:cs="Arial"/>
                <w:sz w:val="17"/>
                <w:szCs w:val="17"/>
              </w:rPr>
            </w:pPr>
            <w:ins w:id="204" w:author="Author">
              <w:r w:rsidRPr="004853EE">
                <w:rPr>
                  <w:rFonts w:ascii="Courier New" w:hAnsi="Courier New"/>
                  <w:sz w:val="17"/>
                  <w:szCs w:val="17"/>
                </w:rPr>
                <w:t>EM_018975509_20221201_PriorityDocument.pdf</w:t>
              </w:r>
              <w:r w:rsidRPr="004853EE">
                <w:rPr>
                  <w:sz w:val="17"/>
                  <w:szCs w:val="17"/>
                </w:rPr>
                <w:t xml:space="preserve"> (Le document de priorité de marque comprend généralement, les données bibliographiques, les représentations de la marque en 2D et les liens vers les fichiers multimédias qui ne peuvent pas être représentés dans le PDF (par exemple, les fichiers 3D, les fichiers MP3/MP4)</w:t>
              </w:r>
              <w:r w:rsidR="00D34735">
                <w:rPr>
                  <w:sz w:val="17"/>
                  <w:szCs w:val="17"/>
                </w:rPr>
                <w:t>)</w:t>
              </w:r>
            </w:ins>
          </w:p>
        </w:tc>
      </w:tr>
    </w:tbl>
    <w:p w14:paraId="008FEAA7" w14:textId="77777777" w:rsidR="002130FD" w:rsidRPr="004853EE" w:rsidRDefault="002130FD" w:rsidP="00635850">
      <w:pPr>
        <w:keepLines/>
        <w:spacing w:before="0" w:after="0"/>
        <w:rPr>
          <w:ins w:id="205" w:author="Author"/>
          <w:rFonts w:eastAsia="Times New Roman" w:cs="Arial"/>
          <w:kern w:val="0"/>
          <w:sz w:val="17"/>
          <w:szCs w:val="17"/>
          <w14:ligatures w14:val="none"/>
        </w:rPr>
      </w:pPr>
    </w:p>
    <w:p w14:paraId="01CF3A56" w14:textId="77777777" w:rsidR="00F76057" w:rsidRPr="004853EE" w:rsidRDefault="00F76057" w:rsidP="003A19B7">
      <w:pPr>
        <w:pStyle w:val="Heading3"/>
        <w:rPr>
          <w:szCs w:val="17"/>
        </w:rPr>
      </w:pPr>
      <w:bookmarkStart w:id="206" w:name="_Hlk168915163"/>
      <w:bookmarkStart w:id="207" w:name="_Toc198822792"/>
      <w:bookmarkStart w:id="208" w:name="_Toc203552040"/>
      <w:bookmarkStart w:id="209" w:name="_Toc180148825"/>
      <w:bookmarkStart w:id="210" w:name="_Toc213232659"/>
      <w:bookmarkEnd w:id="133"/>
      <w:r w:rsidRPr="004853EE">
        <w:rPr>
          <w:szCs w:val="17"/>
        </w:rPr>
        <w:lastRenderedPageBreak/>
        <w:t>Dossier SupplementaryArtifacts</w:t>
      </w:r>
      <w:bookmarkEnd w:id="206"/>
      <w:bookmarkEnd w:id="207"/>
      <w:bookmarkEnd w:id="208"/>
      <w:bookmarkEnd w:id="209"/>
      <w:bookmarkEnd w:id="210"/>
    </w:p>
    <w:p w14:paraId="73963966" w14:textId="5731D43D" w:rsidR="00A550D0" w:rsidRPr="004853EE" w:rsidRDefault="00C87150" w:rsidP="004853EE">
      <w:pPr>
        <w:keepLines/>
        <w:tabs>
          <w:tab w:val="left" w:pos="567"/>
        </w:tabs>
        <w:spacing w:before="0" w:after="170"/>
        <w:rPr>
          <w:rFonts w:cs="Arial"/>
          <w:sz w:val="17"/>
          <w:szCs w:val="17"/>
        </w:rPr>
      </w:pPr>
      <w:ins w:id="211"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r w:rsidRPr="004853EE">
        <w:rPr>
          <w:sz w:val="17"/>
          <w:szCs w:val="17"/>
        </w:rPr>
        <w:t>Le dossier</w:t>
      </w:r>
      <w:r w:rsidRPr="004853EE">
        <w:rPr>
          <w:rFonts w:ascii="Courier New" w:hAnsi="Courier New"/>
          <w:sz w:val="17"/>
          <w:szCs w:val="17"/>
        </w:rPr>
        <w:t xml:space="preserve"> SupplementaryArtifacts</w:t>
      </w:r>
      <w:r w:rsidRPr="004853EE">
        <w:rPr>
          <w:i/>
          <w:sz w:val="17"/>
          <w:szCs w:val="17"/>
        </w:rPr>
        <w:t xml:space="preserve"> </w:t>
      </w:r>
      <w:r w:rsidRPr="004853EE">
        <w:rPr>
          <w:sz w:val="17"/>
          <w:szCs w:val="17"/>
        </w:rPr>
        <w:t xml:space="preserve">permet à l’office fournisseur </w:t>
      </w:r>
      <w:del w:id="212" w:author="Author">
        <w:r w:rsidRPr="004853EE">
          <w:rPr>
            <w:sz w:val="17"/>
            <w:szCs w:val="17"/>
          </w:rPr>
          <w:delText>de fournir</w:delText>
        </w:r>
      </w:del>
      <w:ins w:id="213" w:author="Author">
        <w:r w:rsidRPr="004853EE">
          <w:rPr>
            <w:sz w:val="17"/>
            <w:szCs w:val="17"/>
          </w:rPr>
          <w:t>d</w:t>
        </w:r>
        <w:r w:rsidR="00D34735">
          <w:rPr>
            <w:sz w:val="17"/>
            <w:szCs w:val="17"/>
          </w:rPr>
          <w:t>’</w:t>
        </w:r>
        <w:r w:rsidRPr="004853EE">
          <w:rPr>
            <w:sz w:val="17"/>
            <w:szCs w:val="17"/>
          </w:rPr>
          <w:t>inclure</w:t>
        </w:r>
      </w:ins>
      <w:r w:rsidRPr="004853EE">
        <w:rPr>
          <w:sz w:val="17"/>
          <w:szCs w:val="17"/>
        </w:rPr>
        <w:t xml:space="preserve"> d’autres documents facultatifs, qui peuvent être utiles à l’office destinataire.  </w:t>
      </w:r>
      <w:del w:id="214" w:author="Author">
        <w:r w:rsidRPr="004853EE">
          <w:rPr>
            <w:sz w:val="17"/>
            <w:szCs w:val="17"/>
          </w:rPr>
          <w:delText xml:space="preserve">Pour les </w:delText>
        </w:r>
      </w:del>
      <w:ins w:id="215" w:author="Author">
        <w:r w:rsidRPr="004853EE">
          <w:rPr>
            <w:sz w:val="17"/>
            <w:szCs w:val="17"/>
          </w:rPr>
          <w:t xml:space="preserve">Les </w:t>
        </w:r>
      </w:ins>
      <w:r w:rsidRPr="004853EE">
        <w:rPr>
          <w:sz w:val="17"/>
          <w:szCs w:val="17"/>
        </w:rPr>
        <w:t xml:space="preserve">documents </w:t>
      </w:r>
      <w:del w:id="216" w:author="Author">
        <w:r w:rsidRPr="004853EE">
          <w:rPr>
            <w:sz w:val="17"/>
            <w:szCs w:val="17"/>
          </w:rPr>
          <w:delText>de priorité relatifs aux brevets</w:delText>
        </w:r>
      </w:del>
      <w:ins w:id="217" w:author="Author">
        <w:r w:rsidRPr="004853EE">
          <w:rPr>
            <w:sz w:val="17"/>
            <w:szCs w:val="17"/>
          </w:rPr>
          <w:t>facultatifs peuvent être des documents supplémentaires</w:t>
        </w:r>
      </w:ins>
      <w:del w:id="218" w:author="Author">
        <w:r w:rsidRPr="004853EE">
          <w:rPr>
            <w:sz w:val="17"/>
            <w:szCs w:val="17"/>
          </w:rPr>
          <w:delText>, il peut s’agir de versions des données bibliographiques ou de classement, ou du corps de la demande, en tout ou en partie,</w:delText>
        </w:r>
      </w:del>
      <w:r w:rsidRPr="004853EE">
        <w:rPr>
          <w:sz w:val="17"/>
          <w:szCs w:val="17"/>
        </w:rPr>
        <w:t xml:space="preserve"> dans </w:t>
      </w:r>
      <w:ins w:id="219" w:author="Author">
        <w:r w:rsidRPr="004853EE">
          <w:rPr>
            <w:sz w:val="17"/>
            <w:szCs w:val="17"/>
          </w:rPr>
          <w:t>d</w:t>
        </w:r>
        <w:r w:rsidR="00D34735">
          <w:rPr>
            <w:sz w:val="17"/>
            <w:szCs w:val="17"/>
          </w:rPr>
          <w:t>’</w:t>
        </w:r>
      </w:ins>
      <w:del w:id="220" w:author="Author">
        <w:r w:rsidRPr="004853EE">
          <w:rPr>
            <w:sz w:val="17"/>
            <w:szCs w:val="17"/>
          </w:rPr>
          <w:delText xml:space="preserve">un </w:delText>
        </w:r>
      </w:del>
      <w:r w:rsidRPr="004853EE">
        <w:rPr>
          <w:sz w:val="17"/>
          <w:szCs w:val="17"/>
        </w:rPr>
        <w:t>autre</w:t>
      </w:r>
      <w:ins w:id="221" w:author="Author">
        <w:r w:rsidRPr="004853EE">
          <w:rPr>
            <w:sz w:val="17"/>
            <w:szCs w:val="17"/>
          </w:rPr>
          <w:t>s</w:t>
        </w:r>
      </w:ins>
      <w:r w:rsidRPr="004853EE">
        <w:rPr>
          <w:sz w:val="17"/>
          <w:szCs w:val="17"/>
        </w:rPr>
        <w:t xml:space="preserve"> format</w:t>
      </w:r>
      <w:ins w:id="222" w:author="Author">
        <w:r w:rsidRPr="004853EE">
          <w:rPr>
            <w:sz w:val="17"/>
            <w:szCs w:val="17"/>
          </w:rPr>
          <w:t>s</w:t>
        </w:r>
      </w:ins>
      <w:r w:rsidRPr="004853EE">
        <w:rPr>
          <w:sz w:val="17"/>
          <w:szCs w:val="17"/>
        </w:rPr>
        <w:t xml:space="preserve"> que le format PDF fourni dans le dossier </w:t>
      </w:r>
      <w:r w:rsidRPr="004853EE">
        <w:rPr>
          <w:rFonts w:ascii="Courier New" w:hAnsi="Courier New"/>
          <w:sz w:val="17"/>
          <w:szCs w:val="17"/>
        </w:rPr>
        <w:t>MandatoryArtifacts</w:t>
      </w:r>
      <w:r w:rsidRPr="004853EE">
        <w:rPr>
          <w:sz w:val="17"/>
          <w:szCs w:val="17"/>
        </w:rPr>
        <w:t>.</w:t>
      </w:r>
      <w:del w:id="223" w:author="Author">
        <w:r w:rsidRPr="004853EE">
          <w:rPr>
            <w:sz w:val="17"/>
            <w:szCs w:val="17"/>
          </w:rPr>
          <w:delText xml:space="preserve">  Les autres formats peuvent correspondre aux documents tels</w:delText>
        </w:r>
        <w:r w:rsidR="00D34735" w:rsidDel="00D34735">
          <w:rPr>
            <w:sz w:val="17"/>
            <w:szCs w:val="17"/>
          </w:rPr>
          <w:delText xml:space="preserve"> </w:delText>
        </w:r>
        <w:r w:rsidRPr="004853EE">
          <w:rPr>
            <w:sz w:val="17"/>
            <w:szCs w:val="17"/>
          </w:rPr>
          <w:delText xml:space="preserve">qu’ils ont été déposés, ou au document en texte intégral établi sur le plan administratif par l’office fournisseur </w:delText>
        </w:r>
      </w:del>
      <w:r w:rsidRPr="004853EE">
        <w:rPr>
          <w:sz w:val="17"/>
          <w:szCs w:val="17"/>
        </w:rPr>
        <w:t xml:space="preserve"> L’office destinataire peut choisir de traiter ou d’archiver le contenu de ce dossier à sa discrétion. </w:t>
      </w:r>
    </w:p>
    <w:p w14:paraId="00660F29" w14:textId="0E20A4D1" w:rsidR="00F76057" w:rsidRPr="004853EE" w:rsidRDefault="00C87150" w:rsidP="004853EE">
      <w:pPr>
        <w:keepLines/>
        <w:tabs>
          <w:tab w:val="left" w:pos="567"/>
        </w:tabs>
        <w:spacing w:before="0" w:after="170"/>
        <w:rPr>
          <w:rFonts w:eastAsia="Times New Roman" w:cs="Arial"/>
          <w:kern w:val="0"/>
          <w:sz w:val="17"/>
          <w:szCs w:val="17"/>
          <w14:ligatures w14:val="none"/>
        </w:rPr>
      </w:pPr>
      <w:ins w:id="224"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25" w:author="Author">
        <w:r w:rsidRPr="004853EE">
          <w:rPr>
            <w:sz w:val="17"/>
            <w:szCs w:val="17"/>
          </w:rPr>
          <w:delText>19.</w:delText>
        </w:r>
        <w:r w:rsidRPr="004853EE">
          <w:rPr>
            <w:sz w:val="17"/>
            <w:szCs w:val="17"/>
          </w:rPr>
          <w:tab/>
        </w:r>
      </w:del>
      <w:r w:rsidRPr="004853EE">
        <w:rPr>
          <w:sz w:val="17"/>
          <w:szCs w:val="17"/>
        </w:rPr>
        <w:t>S’il n’existe aucune restriction concernant les formats de fichier autorisés pour les documents de ce dossier, les types de documents autorisés doivent être définis comme l’un des éléments suivants :</w:t>
      </w:r>
    </w:p>
    <w:p w14:paraId="23AD0145" w14:textId="04D4275D" w:rsidR="00D34735" w:rsidRPr="004853EE" w:rsidRDefault="00D34735" w:rsidP="00D34735">
      <w:pPr>
        <w:pStyle w:val="Heading4"/>
        <w:rPr>
          <w:ins w:id="226" w:author="Author"/>
          <w:bCs/>
        </w:rPr>
      </w:pPr>
      <w:ins w:id="227" w:author="Author">
        <w:r w:rsidRPr="004853EE">
          <w:tab/>
        </w:r>
        <w:bookmarkStart w:id="228" w:name="_Toc213232660"/>
        <w:r w:rsidRPr="004853EE">
          <w:t>Documents de brevet</w:t>
        </w:r>
        <w:r>
          <w:t> </w:t>
        </w:r>
        <w:r w:rsidRPr="004853EE">
          <w:t>:</w:t>
        </w:r>
        <w:bookmarkEnd w:id="228"/>
      </w:ins>
    </w:p>
    <w:p w14:paraId="049713F4" w14:textId="4AA736DF"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Données bibliographiques</w:t>
      </w:r>
      <w:r w:rsidRPr="004853EE">
        <w:rPr>
          <w:sz w:val="17"/>
          <w:szCs w:val="17"/>
        </w:rPr>
        <w:t xml:space="preserve"> : Données bibliographiques incluses sur la première page du document de brevet. Il s’agit notamment de l’identificateur du document, des données relatives au dépôt national, des données de priorité à l’étranger, des dates de mise à la disposition du public ou de la durée de la protection, d’informations techniques, ou d’informations relatives aux brevets ou aux demandes;</w:t>
      </w:r>
    </w:p>
    <w:p w14:paraId="7D875CC1" w14:textId="0BF0DE6F"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Données relatives au classement</w:t>
      </w:r>
      <w:r w:rsidRPr="004853EE">
        <w:rPr>
          <w:sz w:val="17"/>
          <w:szCs w:val="17"/>
        </w:rPr>
        <w:t xml:space="preserve"> : Ensemble de diverses données permettant de classer les demandes en fonction d’un domaine technologique;</w:t>
      </w:r>
    </w:p>
    <w:p w14:paraId="06D657A9" w14:textId="3291FE80"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Listage de séquences</w:t>
      </w:r>
      <w:r w:rsidRPr="004853EE">
        <w:rPr>
          <w:sz w:val="17"/>
          <w:szCs w:val="17"/>
        </w:rPr>
        <w:t xml:space="preserve"> : Partie de la description, dans la demande de brevet déposée ou dans un document déposé après la demande, qui comprend la ou les séquences de nucléotides et/ou d’acides aminés divulguées, ainsi que toute autre description complémentaire, au format prescrit par les normes ST.23, ST.25 ou ST.26 de l’OMPI;</w:t>
      </w:r>
    </w:p>
    <w:p w14:paraId="1686C566" w14:textId="25DD347E"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Abrégé</w:t>
      </w:r>
      <w:r w:rsidRPr="004853EE">
        <w:rPr>
          <w:sz w:val="17"/>
          <w:szCs w:val="17"/>
        </w:rPr>
        <w:t xml:space="preserve"> : Partie de la demande de brevet qui consiste en un bref résumé des informations techniques relatives à la divulgation contenue dans la description, les revendications et les dessins;</w:t>
      </w:r>
    </w:p>
    <w:p w14:paraId="5A120061" w14:textId="32337DE5"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Description</w:t>
      </w:r>
      <w:r w:rsidRPr="004853EE">
        <w:rPr>
          <w:sz w:val="17"/>
          <w:szCs w:val="17"/>
        </w:rPr>
        <w:t xml:space="preserve"> : Description de l’invention d’une manière suffisamment claire et complète pour qu’une personne du métier puisse l’exécuter;</w:t>
      </w:r>
    </w:p>
    <w:p w14:paraId="446E9E8B" w14:textId="7C7195E6"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Revendications</w:t>
      </w:r>
      <w:r w:rsidRPr="004853EE">
        <w:rPr>
          <w:sz w:val="17"/>
          <w:szCs w:val="17"/>
        </w:rPr>
        <w:t xml:space="preserve"> : Ensemble de revendications; </w:t>
      </w:r>
    </w:p>
    <w:p w14:paraId="69049CD3" w14:textId="2C90A559"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Dessins</w:t>
      </w:r>
      <w:r w:rsidRPr="004853EE">
        <w:rPr>
          <w:sz w:val="17"/>
          <w:szCs w:val="17"/>
        </w:rPr>
        <w:t xml:space="preserve"> : Le dessin est la partie d’une demande de brevet qui illustre l’invention, et il doit être fourni lorsqu’il est nécessaire à la compréhension de l’invention;</w:t>
      </w:r>
    </w:p>
    <w:p w14:paraId="0226C917" w14:textId="4424067F" w:rsidR="00A550D0"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 xml:space="preserve">Corps de la demande </w:t>
      </w:r>
      <w:r w:rsidRPr="004853EE">
        <w:rPr>
          <w:sz w:val="17"/>
          <w:szCs w:val="17"/>
        </w:rPr>
        <w:t>: Un document contenant l’abrégé, la description, les revendications et les dessins;</w:t>
      </w:r>
    </w:p>
    <w:p w14:paraId="32FFF991" w14:textId="351A14B2" w:rsidR="0058779A" w:rsidRPr="004853EE" w:rsidRDefault="007F2118" w:rsidP="00D34735">
      <w:pPr>
        <w:pStyle w:val="ListParagraph"/>
        <w:keepLines/>
        <w:numPr>
          <w:ilvl w:val="0"/>
          <w:numId w:val="25"/>
        </w:numPr>
        <w:tabs>
          <w:tab w:val="left" w:pos="1134"/>
        </w:tabs>
        <w:spacing w:before="0" w:after="170"/>
        <w:ind w:left="1134" w:hanging="567"/>
        <w:contextualSpacing w:val="0"/>
        <w:rPr>
          <w:rFonts w:eastAsia="SimSun" w:cs="Arial"/>
          <w:kern w:val="0"/>
          <w:sz w:val="17"/>
          <w:szCs w:val="17"/>
          <w14:ligatures w14:val="none"/>
        </w:rPr>
      </w:pPr>
      <w:r w:rsidRPr="004853EE">
        <w:rPr>
          <w:sz w:val="17"/>
          <w:szCs w:val="17"/>
          <w:u w:val="single"/>
        </w:rPr>
        <w:t>Document préalable à la conversion</w:t>
      </w:r>
      <w:r w:rsidRPr="004853EE">
        <w:rPr>
          <w:sz w:val="17"/>
          <w:szCs w:val="17"/>
        </w:rPr>
        <w:t xml:space="preserve"> : Un document fourni par le déposant dans certains systèmes, y compris le PCT, qui est normalement un document en format texte intégral à partir duquel le dépôt officiel a été créé.</w:t>
      </w:r>
    </w:p>
    <w:p w14:paraId="662BD2DF" w14:textId="77777777" w:rsidR="00D34735" w:rsidRPr="004853EE" w:rsidRDefault="00D34735" w:rsidP="00D34735">
      <w:pPr>
        <w:pStyle w:val="Heading4"/>
        <w:rPr>
          <w:ins w:id="229" w:author="Author"/>
          <w:bCs/>
        </w:rPr>
      </w:pPr>
      <w:ins w:id="230" w:author="Author">
        <w:r w:rsidRPr="004853EE">
          <w:tab/>
        </w:r>
        <w:bookmarkStart w:id="231" w:name="_Toc213232661"/>
        <w:r w:rsidRPr="004853EE">
          <w:t>Documents de dessin ou modèle industriel :</w:t>
        </w:r>
        <w:bookmarkEnd w:id="231"/>
      </w:ins>
    </w:p>
    <w:p w14:paraId="552FE5C2" w14:textId="20ACFFA5" w:rsidR="00975094" w:rsidRPr="004853EE" w:rsidRDefault="00975094" w:rsidP="00D34735">
      <w:pPr>
        <w:pStyle w:val="ListParagraph"/>
        <w:keepLines/>
        <w:numPr>
          <w:ilvl w:val="0"/>
          <w:numId w:val="25"/>
        </w:numPr>
        <w:tabs>
          <w:tab w:val="left" w:pos="1134"/>
        </w:tabs>
        <w:spacing w:before="0" w:after="170"/>
        <w:ind w:left="1134" w:hanging="567"/>
        <w:contextualSpacing w:val="0"/>
        <w:rPr>
          <w:ins w:id="232" w:author="Author"/>
          <w:rFonts w:eastAsia="SimSun" w:cs="Arial"/>
          <w:kern w:val="0"/>
          <w:sz w:val="17"/>
          <w:szCs w:val="17"/>
          <w14:ligatures w14:val="none"/>
        </w:rPr>
      </w:pPr>
      <w:ins w:id="233" w:author="Author">
        <w:r w:rsidRPr="004853EE">
          <w:rPr>
            <w:sz w:val="17"/>
            <w:szCs w:val="17"/>
          </w:rPr>
          <w:t>Données bibliographiques : Données bibliographiques du dessin ou modèle industriel;</w:t>
        </w:r>
      </w:ins>
    </w:p>
    <w:p w14:paraId="557BE8F4" w14:textId="11731B4A" w:rsidR="00552BA1" w:rsidRPr="004853EE" w:rsidRDefault="00E06E7B" w:rsidP="00D34735">
      <w:pPr>
        <w:pStyle w:val="ListParagraph"/>
        <w:keepLines/>
        <w:numPr>
          <w:ilvl w:val="0"/>
          <w:numId w:val="25"/>
        </w:numPr>
        <w:tabs>
          <w:tab w:val="left" w:pos="1134"/>
        </w:tabs>
        <w:spacing w:before="0" w:after="170"/>
        <w:ind w:left="1134" w:hanging="567"/>
        <w:contextualSpacing w:val="0"/>
        <w:rPr>
          <w:ins w:id="234" w:author="Author"/>
          <w:rFonts w:eastAsia="SimSun" w:cs="Arial"/>
          <w:kern w:val="0"/>
          <w:sz w:val="17"/>
          <w:szCs w:val="17"/>
          <w14:ligatures w14:val="none"/>
        </w:rPr>
      </w:pPr>
      <w:ins w:id="235" w:author="Author">
        <w:r w:rsidRPr="004853EE">
          <w:rPr>
            <w:sz w:val="17"/>
            <w:szCs w:val="17"/>
          </w:rPr>
          <w:t>Certificat d'enregistrement</w:t>
        </w:r>
        <w:r w:rsidRPr="004853EE">
          <w:rPr>
            <w:sz w:val="17"/>
            <w:szCs w:val="17"/>
            <w:u w:val="single"/>
          </w:rPr>
          <w:t xml:space="preserve"> </w:t>
        </w:r>
        <w:r w:rsidRPr="004853EE">
          <w:rPr>
            <w:sz w:val="17"/>
            <w:szCs w:val="17"/>
          </w:rPr>
          <w:t>: Copie du dessin ou modèle industriel enregistré ou certificat d</w:t>
        </w:r>
        <w:r w:rsidR="00D34735">
          <w:rPr>
            <w:sz w:val="17"/>
            <w:szCs w:val="17"/>
          </w:rPr>
          <w:t>’</w:t>
        </w:r>
        <w:r w:rsidRPr="004853EE">
          <w:rPr>
            <w:sz w:val="17"/>
            <w:szCs w:val="17"/>
          </w:rPr>
          <w:t>enregistrement;</w:t>
        </w:r>
      </w:ins>
    </w:p>
    <w:p w14:paraId="50B9FBAB" w14:textId="72D09A34" w:rsidR="00552BA1" w:rsidRPr="004853EE" w:rsidRDefault="009D4FC6" w:rsidP="00D34735">
      <w:pPr>
        <w:pStyle w:val="ListParagraph"/>
        <w:keepLines/>
        <w:numPr>
          <w:ilvl w:val="0"/>
          <w:numId w:val="25"/>
        </w:numPr>
        <w:tabs>
          <w:tab w:val="left" w:pos="1134"/>
        </w:tabs>
        <w:spacing w:before="0" w:after="170"/>
        <w:ind w:left="1134" w:hanging="567"/>
        <w:contextualSpacing w:val="0"/>
        <w:rPr>
          <w:ins w:id="236" w:author="Author"/>
          <w:rFonts w:eastAsia="Times New Roman" w:cs="Arial"/>
          <w:kern w:val="0"/>
          <w:sz w:val="17"/>
          <w:szCs w:val="17"/>
          <w:u w:val="single"/>
          <w14:ligatures w14:val="none"/>
        </w:rPr>
      </w:pPr>
      <w:ins w:id="237" w:author="Author">
        <w:r w:rsidRPr="004853EE">
          <w:rPr>
            <w:sz w:val="17"/>
            <w:szCs w:val="17"/>
          </w:rPr>
          <w:t>Représentation du</w:t>
        </w:r>
        <w:r w:rsidRPr="004853EE">
          <w:rPr>
            <w:sz w:val="17"/>
            <w:szCs w:val="17"/>
            <w:u w:val="single"/>
          </w:rPr>
          <w:t xml:space="preserve"> dessin ou modèle industriel</w:t>
        </w:r>
        <w:r w:rsidRPr="004853EE">
          <w:rPr>
            <w:sz w:val="17"/>
            <w:szCs w:val="17"/>
          </w:rPr>
          <w:t xml:space="preserve"> : Représentation du dessin ou modèle industriel, qui peut être produite à l</w:t>
        </w:r>
        <w:r w:rsidR="00D34735">
          <w:rPr>
            <w:sz w:val="17"/>
            <w:szCs w:val="17"/>
          </w:rPr>
          <w:t>’</w:t>
        </w:r>
        <w:r w:rsidRPr="004853EE">
          <w:rPr>
            <w:sz w:val="17"/>
            <w:szCs w:val="17"/>
          </w:rPr>
          <w:t>aide d</w:t>
        </w:r>
        <w:r w:rsidR="00D34735">
          <w:rPr>
            <w:sz w:val="17"/>
            <w:szCs w:val="17"/>
          </w:rPr>
          <w:t>’</w:t>
        </w:r>
        <w:r w:rsidRPr="004853EE">
          <w:rPr>
            <w:sz w:val="17"/>
            <w:szCs w:val="17"/>
          </w:rPr>
          <w:t>images bidimensionnelles, d</w:t>
        </w:r>
        <w:r w:rsidR="00D34735">
          <w:rPr>
            <w:sz w:val="17"/>
            <w:szCs w:val="17"/>
          </w:rPr>
          <w:t>’</w:t>
        </w:r>
        <w:r w:rsidRPr="004853EE">
          <w:rPr>
            <w:sz w:val="17"/>
            <w:szCs w:val="17"/>
          </w:rPr>
          <w:t>images tridimensionnelles ou de modèles tridimensionnels, sous forme de multimédias, ou dans d</w:t>
        </w:r>
        <w:r w:rsidR="00D34735">
          <w:rPr>
            <w:sz w:val="17"/>
            <w:szCs w:val="17"/>
          </w:rPr>
          <w:t>’</w:t>
        </w:r>
        <w:r w:rsidRPr="004853EE">
          <w:rPr>
            <w:sz w:val="17"/>
            <w:szCs w:val="17"/>
          </w:rPr>
          <w:t>autres formats acceptés par l</w:t>
        </w:r>
        <w:r w:rsidR="00D34735">
          <w:rPr>
            <w:sz w:val="17"/>
            <w:szCs w:val="17"/>
          </w:rPr>
          <w:t>’</w:t>
        </w:r>
        <w:r w:rsidRPr="004853EE">
          <w:rPr>
            <w:sz w:val="17"/>
            <w:szCs w:val="17"/>
          </w:rPr>
          <w:t xml:space="preserve">office. </w:t>
        </w:r>
        <w:r w:rsidR="00D34735">
          <w:rPr>
            <w:sz w:val="17"/>
            <w:szCs w:val="17"/>
          </w:rPr>
          <w:t xml:space="preserve"> </w:t>
        </w:r>
        <w:r w:rsidRPr="004853EE">
          <w:rPr>
            <w:sz w:val="17"/>
            <w:szCs w:val="17"/>
          </w:rPr>
          <w:t>Si ces fichiers ne font pas partie du fichier ZIP d’un paquet de données des documents de priorité (PDDP), des liens vers les fichiers publiés peuvent être fournis;</w:t>
        </w:r>
      </w:ins>
    </w:p>
    <w:p w14:paraId="2FEF32BE" w14:textId="1D316A64" w:rsidR="00FC4B06" w:rsidRPr="004853EE" w:rsidRDefault="00FC4B06" w:rsidP="00D34735">
      <w:pPr>
        <w:pStyle w:val="ListParagraph"/>
        <w:keepLines/>
        <w:numPr>
          <w:ilvl w:val="0"/>
          <w:numId w:val="25"/>
        </w:numPr>
        <w:tabs>
          <w:tab w:val="left" w:pos="1134"/>
        </w:tabs>
        <w:spacing w:before="0" w:after="170"/>
        <w:ind w:left="1134" w:hanging="567"/>
        <w:contextualSpacing w:val="0"/>
        <w:rPr>
          <w:ins w:id="238" w:author="Author"/>
          <w:rFonts w:eastAsia="Times New Roman" w:cs="Arial"/>
          <w:kern w:val="0"/>
          <w:sz w:val="17"/>
          <w:szCs w:val="17"/>
          <w:u w:val="single"/>
          <w14:ligatures w14:val="none"/>
        </w:rPr>
      </w:pPr>
      <w:ins w:id="239" w:author="Author">
        <w:r w:rsidRPr="004853EE">
          <w:rPr>
            <w:sz w:val="17"/>
            <w:szCs w:val="17"/>
            <w:u w:val="single"/>
          </w:rPr>
          <w:t>Documents intermédiaires</w:t>
        </w:r>
        <w:r w:rsidRPr="004853EE">
          <w:rPr>
            <w:sz w:val="17"/>
            <w:szCs w:val="17"/>
          </w:rPr>
          <w:t xml:space="preserve"> : Autres documents importants relatifs au document de priorité concernant le dessin ou modèle industriel, y compris les modifications ou les notifications de changement de nom du déposant; </w:t>
        </w:r>
        <w:r w:rsidR="00D34735">
          <w:rPr>
            <w:sz w:val="17"/>
            <w:szCs w:val="17"/>
          </w:rPr>
          <w:t xml:space="preserve"> </w:t>
        </w:r>
        <w:r w:rsidRPr="004853EE">
          <w:rPr>
            <w:sz w:val="17"/>
            <w:szCs w:val="17"/>
          </w:rPr>
          <w:t>et</w:t>
        </w:r>
      </w:ins>
    </w:p>
    <w:p w14:paraId="229143D3" w14:textId="41AF62EA" w:rsidR="001A1EFA" w:rsidRPr="004853EE" w:rsidRDefault="001A1EFA" w:rsidP="00D34735">
      <w:pPr>
        <w:pStyle w:val="ListParagraph"/>
        <w:keepLines/>
        <w:numPr>
          <w:ilvl w:val="0"/>
          <w:numId w:val="25"/>
        </w:numPr>
        <w:tabs>
          <w:tab w:val="left" w:pos="1134"/>
        </w:tabs>
        <w:spacing w:before="0" w:after="170"/>
        <w:ind w:left="1134" w:hanging="567"/>
        <w:contextualSpacing w:val="0"/>
        <w:rPr>
          <w:ins w:id="240" w:author="Author"/>
          <w:rFonts w:eastAsia="Times New Roman" w:cs="Arial"/>
          <w:kern w:val="0"/>
          <w:sz w:val="17"/>
          <w:szCs w:val="17"/>
          <w:u w:val="single"/>
          <w14:ligatures w14:val="none"/>
        </w:rPr>
      </w:pPr>
      <w:ins w:id="241" w:author="Author">
        <w:r w:rsidRPr="004853EE">
          <w:rPr>
            <w:sz w:val="17"/>
            <w:szCs w:val="17"/>
          </w:rPr>
          <w:t>Données relatives au classement : Données relatives aux classes la classification de Locarno dans lesquelles le dessin ou modèle a été enregistré.</w:t>
        </w:r>
      </w:ins>
    </w:p>
    <w:p w14:paraId="1516C9CD" w14:textId="38CD8B01" w:rsidR="00552BA1" w:rsidRPr="004853EE" w:rsidRDefault="00643324" w:rsidP="003A19B7">
      <w:pPr>
        <w:pStyle w:val="Heading4"/>
        <w:rPr>
          <w:ins w:id="242" w:author="Author"/>
          <w:bCs/>
        </w:rPr>
      </w:pPr>
      <w:r w:rsidRPr="004853EE">
        <w:tab/>
      </w:r>
      <w:bookmarkStart w:id="243" w:name="_Toc213232662"/>
      <w:ins w:id="244" w:author="Author">
        <w:r w:rsidRPr="004853EE">
          <w:t>Documents de marque :</w:t>
        </w:r>
        <w:bookmarkEnd w:id="243"/>
      </w:ins>
    </w:p>
    <w:p w14:paraId="242A7A20" w14:textId="04FC3013" w:rsidR="00975094" w:rsidRPr="004853EE" w:rsidRDefault="00975094" w:rsidP="00D34735">
      <w:pPr>
        <w:pStyle w:val="ListParagraph"/>
        <w:keepLines/>
        <w:numPr>
          <w:ilvl w:val="0"/>
          <w:numId w:val="25"/>
        </w:numPr>
        <w:tabs>
          <w:tab w:val="left" w:pos="1134"/>
        </w:tabs>
        <w:spacing w:before="0" w:after="170"/>
        <w:ind w:left="1134" w:hanging="567"/>
        <w:contextualSpacing w:val="0"/>
        <w:rPr>
          <w:ins w:id="245" w:author="Author"/>
          <w:rFonts w:eastAsia="SimSun" w:cs="Arial"/>
          <w:kern w:val="0"/>
          <w:sz w:val="17"/>
          <w:szCs w:val="17"/>
          <w14:ligatures w14:val="none"/>
        </w:rPr>
      </w:pPr>
      <w:ins w:id="246" w:author="Author">
        <w:r w:rsidRPr="004853EE">
          <w:rPr>
            <w:sz w:val="17"/>
            <w:szCs w:val="17"/>
          </w:rPr>
          <w:t>Données bibliographiques : Données bibliographiques, notamment le déposant ou le titulaire de la marque;</w:t>
        </w:r>
      </w:ins>
    </w:p>
    <w:p w14:paraId="4B5DB469" w14:textId="74B0EEB8" w:rsidR="00454A2A" w:rsidRPr="004853EE" w:rsidRDefault="00454A2A" w:rsidP="00D34735">
      <w:pPr>
        <w:pStyle w:val="ListParagraph"/>
        <w:keepLines/>
        <w:numPr>
          <w:ilvl w:val="0"/>
          <w:numId w:val="25"/>
        </w:numPr>
        <w:tabs>
          <w:tab w:val="left" w:pos="1134"/>
        </w:tabs>
        <w:spacing w:before="0" w:after="170"/>
        <w:ind w:left="1134" w:hanging="567"/>
        <w:contextualSpacing w:val="0"/>
        <w:rPr>
          <w:ins w:id="247" w:author="Author"/>
          <w:rFonts w:eastAsia="SimSun" w:cs="Arial"/>
          <w:kern w:val="0"/>
          <w:sz w:val="17"/>
          <w:szCs w:val="17"/>
          <w14:ligatures w14:val="none"/>
        </w:rPr>
      </w:pPr>
      <w:ins w:id="248" w:author="Author">
        <w:r w:rsidRPr="004853EE">
          <w:rPr>
            <w:sz w:val="17"/>
            <w:szCs w:val="17"/>
          </w:rPr>
          <w:t>Certificat d’enregistrement : Copie de la marque enregistrée ou certificat d</w:t>
        </w:r>
        <w:r w:rsidR="00D34735">
          <w:rPr>
            <w:sz w:val="17"/>
            <w:szCs w:val="17"/>
          </w:rPr>
          <w:t>’</w:t>
        </w:r>
        <w:r w:rsidRPr="004853EE">
          <w:rPr>
            <w:sz w:val="17"/>
            <w:szCs w:val="17"/>
          </w:rPr>
          <w:t>enregistrement;</w:t>
        </w:r>
      </w:ins>
    </w:p>
    <w:p w14:paraId="2B2375B7" w14:textId="4151DAFB" w:rsidR="00A0111C" w:rsidRPr="004853EE" w:rsidRDefault="00043AA4" w:rsidP="00D34735">
      <w:pPr>
        <w:pStyle w:val="ListParagraph"/>
        <w:keepLines/>
        <w:numPr>
          <w:ilvl w:val="0"/>
          <w:numId w:val="25"/>
        </w:numPr>
        <w:tabs>
          <w:tab w:val="left" w:pos="1134"/>
        </w:tabs>
        <w:spacing w:before="0" w:after="170"/>
        <w:ind w:left="1134" w:hanging="567"/>
        <w:contextualSpacing w:val="0"/>
        <w:rPr>
          <w:ins w:id="249" w:author="Author"/>
          <w:rFonts w:eastAsia="Times New Roman" w:cs="Arial"/>
          <w:kern w:val="0"/>
          <w:sz w:val="17"/>
          <w:szCs w:val="17"/>
          <w:u w:val="single"/>
          <w14:ligatures w14:val="none"/>
        </w:rPr>
      </w:pPr>
      <w:ins w:id="250" w:author="Author">
        <w:r w:rsidRPr="004853EE">
          <w:rPr>
            <w:sz w:val="17"/>
            <w:szCs w:val="17"/>
          </w:rPr>
          <w:t>Représentation de la marque : Représentation de la marque, qui peut être produite à l</w:t>
        </w:r>
        <w:r w:rsidR="00D34735">
          <w:rPr>
            <w:sz w:val="17"/>
            <w:szCs w:val="17"/>
          </w:rPr>
          <w:t>’</w:t>
        </w:r>
        <w:r w:rsidRPr="004853EE">
          <w:rPr>
            <w:sz w:val="17"/>
            <w:szCs w:val="17"/>
          </w:rPr>
          <w:t>aide d</w:t>
        </w:r>
        <w:r w:rsidR="00D34735">
          <w:rPr>
            <w:sz w:val="17"/>
            <w:szCs w:val="17"/>
          </w:rPr>
          <w:t>’</w:t>
        </w:r>
        <w:r w:rsidRPr="004853EE">
          <w:rPr>
            <w:sz w:val="17"/>
            <w:szCs w:val="17"/>
          </w:rPr>
          <w:t>images bidimensionnelles, d</w:t>
        </w:r>
        <w:r w:rsidR="00D34735">
          <w:rPr>
            <w:sz w:val="17"/>
            <w:szCs w:val="17"/>
          </w:rPr>
          <w:t>’</w:t>
        </w:r>
        <w:r w:rsidRPr="004853EE">
          <w:rPr>
            <w:sz w:val="17"/>
            <w:szCs w:val="17"/>
          </w:rPr>
          <w:t>images tridimensionnelles ou de modèles tridimensionnels, sous forme de multimédias, ou dans d</w:t>
        </w:r>
        <w:r w:rsidR="00D34735">
          <w:rPr>
            <w:sz w:val="17"/>
            <w:szCs w:val="17"/>
          </w:rPr>
          <w:t>’</w:t>
        </w:r>
        <w:r w:rsidRPr="004853EE">
          <w:rPr>
            <w:sz w:val="17"/>
            <w:szCs w:val="17"/>
          </w:rPr>
          <w:t>autres formats acceptés par l</w:t>
        </w:r>
        <w:r w:rsidR="00D34735">
          <w:rPr>
            <w:sz w:val="17"/>
            <w:szCs w:val="17"/>
          </w:rPr>
          <w:t>’</w:t>
        </w:r>
        <w:r w:rsidRPr="004853EE">
          <w:rPr>
            <w:sz w:val="17"/>
            <w:szCs w:val="17"/>
          </w:rPr>
          <w:t xml:space="preserve">office. </w:t>
        </w:r>
        <w:r w:rsidR="00D34735">
          <w:rPr>
            <w:sz w:val="17"/>
            <w:szCs w:val="17"/>
          </w:rPr>
          <w:t xml:space="preserve"> </w:t>
        </w:r>
        <w:r w:rsidRPr="004853EE">
          <w:rPr>
            <w:sz w:val="17"/>
            <w:szCs w:val="17"/>
          </w:rPr>
          <w:t>Si ces fichiers ne font pas partie du fichier ZIP d’un paquet de données des documents de priorité (PDDP), des liens vers les fichiers publiés peuvent être fournis;</w:t>
        </w:r>
      </w:ins>
    </w:p>
    <w:p w14:paraId="2115FE21" w14:textId="787309B7" w:rsidR="0058779A" w:rsidRPr="004853EE" w:rsidRDefault="002C2B1B" w:rsidP="00D34735">
      <w:pPr>
        <w:pStyle w:val="ListParagraph"/>
        <w:keepLines/>
        <w:numPr>
          <w:ilvl w:val="0"/>
          <w:numId w:val="25"/>
        </w:numPr>
        <w:tabs>
          <w:tab w:val="left" w:pos="1134"/>
        </w:tabs>
        <w:spacing w:before="0" w:after="170"/>
        <w:ind w:left="1134" w:hanging="567"/>
        <w:contextualSpacing w:val="0"/>
        <w:rPr>
          <w:ins w:id="251" w:author="Author"/>
          <w:rFonts w:eastAsia="SimSun" w:cs="Arial"/>
          <w:kern w:val="0"/>
          <w:sz w:val="17"/>
          <w:szCs w:val="17"/>
          <w14:ligatures w14:val="none"/>
        </w:rPr>
      </w:pPr>
      <w:ins w:id="252" w:author="Author">
        <w:r w:rsidRPr="004853EE">
          <w:rPr>
            <w:sz w:val="17"/>
            <w:szCs w:val="17"/>
            <w:u w:val="single"/>
          </w:rPr>
          <w:lastRenderedPageBreak/>
          <w:t>Documents intermédiaires</w:t>
        </w:r>
        <w:r w:rsidRPr="004853EE">
          <w:rPr>
            <w:sz w:val="17"/>
            <w:szCs w:val="17"/>
          </w:rPr>
          <w:t xml:space="preserve"> : Autres documents relatifs au document de priorité concernant la marque, y</w:t>
        </w:r>
        <w:r w:rsidR="00D34735">
          <w:rPr>
            <w:sz w:val="17"/>
            <w:szCs w:val="17"/>
          </w:rPr>
          <w:t> </w:t>
        </w:r>
        <w:r w:rsidRPr="004853EE">
          <w:rPr>
            <w:sz w:val="17"/>
            <w:szCs w:val="17"/>
          </w:rPr>
          <w:t xml:space="preserve">compris les modifications ou les notifications de changement de nom du déposant; </w:t>
        </w:r>
        <w:r w:rsidR="00D34735">
          <w:rPr>
            <w:sz w:val="17"/>
            <w:szCs w:val="17"/>
          </w:rPr>
          <w:t xml:space="preserve"> </w:t>
        </w:r>
        <w:r w:rsidRPr="004853EE">
          <w:rPr>
            <w:sz w:val="17"/>
            <w:szCs w:val="17"/>
          </w:rPr>
          <w:t>et</w:t>
        </w:r>
      </w:ins>
    </w:p>
    <w:p w14:paraId="72242193" w14:textId="337B9488" w:rsidR="00652C17" w:rsidRPr="004853EE" w:rsidRDefault="00652C17" w:rsidP="00D34735">
      <w:pPr>
        <w:pStyle w:val="ListParagraph"/>
        <w:keepLines/>
        <w:numPr>
          <w:ilvl w:val="0"/>
          <w:numId w:val="25"/>
        </w:numPr>
        <w:tabs>
          <w:tab w:val="left" w:pos="1134"/>
        </w:tabs>
        <w:spacing w:before="0" w:after="170"/>
        <w:ind w:left="1134" w:hanging="567"/>
        <w:contextualSpacing w:val="0"/>
        <w:rPr>
          <w:ins w:id="253" w:author="Author"/>
          <w:rFonts w:eastAsia="SimSun" w:cs="Arial"/>
          <w:kern w:val="0"/>
          <w:sz w:val="17"/>
          <w:szCs w:val="17"/>
          <w14:ligatures w14:val="none"/>
        </w:rPr>
      </w:pPr>
      <w:ins w:id="254" w:author="Author">
        <w:r w:rsidRPr="004853EE">
          <w:rPr>
            <w:sz w:val="17"/>
            <w:szCs w:val="17"/>
          </w:rPr>
          <w:t>Données relatives au classement : Données de classement de la marque.</w:t>
        </w:r>
      </w:ins>
    </w:p>
    <w:bookmarkStart w:id="255" w:name="_Hlk213235497"/>
    <w:p w14:paraId="7E67C141" w14:textId="77777777" w:rsidR="008C5AA6" w:rsidRPr="008C5AA6" w:rsidRDefault="007A0AE1" w:rsidP="008C5AA6">
      <w:pPr>
        <w:keepLines/>
        <w:tabs>
          <w:tab w:val="left" w:pos="567"/>
        </w:tabs>
        <w:spacing w:before="0" w:after="170"/>
        <w:rPr>
          <w:sz w:val="17"/>
          <w:szCs w:val="17"/>
        </w:rPr>
      </w:pPr>
      <w:ins w:id="256"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57" w:author="Author">
        <w:r w:rsidRPr="004853EE">
          <w:rPr>
            <w:sz w:val="17"/>
            <w:szCs w:val="17"/>
          </w:rPr>
          <w:delText>20.</w:delText>
        </w:r>
        <w:r w:rsidRPr="004853EE">
          <w:rPr>
            <w:sz w:val="17"/>
            <w:szCs w:val="17"/>
          </w:rPr>
          <w:tab/>
        </w:r>
      </w:del>
      <w:r w:rsidRPr="004853EE">
        <w:rPr>
          <w:sz w:val="17"/>
          <w:szCs w:val="17"/>
        </w:rPr>
        <w:t xml:space="preserve">Des sous-dossiers ou fichiers zip peuvent être ajoutés pour stocker le document et les fichiers référencés, afin d’éviter les conflits de nommage des fichiers. </w:t>
      </w:r>
      <w:r w:rsidR="005F4547">
        <w:rPr>
          <w:sz w:val="17"/>
          <w:szCs w:val="17"/>
        </w:rPr>
        <w:t xml:space="preserve"> </w:t>
      </w:r>
      <w:r w:rsidR="008C5AA6" w:rsidRPr="008C5AA6">
        <w:rPr>
          <w:sz w:val="17"/>
          <w:szCs w:val="17"/>
        </w:rPr>
        <w:t>Si des sous-dossiers sont utilisés, le nom du document doit être utilisé pour le nom du dossier.</w:t>
      </w:r>
    </w:p>
    <w:tbl>
      <w:tblPr>
        <w:tblStyle w:val="TableGrid"/>
        <w:tblW w:w="9360" w:type="dxa"/>
        <w:tblInd w:w="-5" w:type="dxa"/>
        <w:tblLook w:val="04A0" w:firstRow="1" w:lastRow="0" w:firstColumn="1" w:lastColumn="0" w:noHBand="0" w:noVBand="1"/>
      </w:tblPr>
      <w:tblGrid>
        <w:gridCol w:w="9360"/>
      </w:tblGrid>
      <w:tr w:rsidR="00644D87" w:rsidRPr="004853EE" w14:paraId="06F82DA7" w14:textId="77777777" w:rsidTr="005F58BA">
        <w:tc>
          <w:tcPr>
            <w:tcW w:w="9360" w:type="dxa"/>
          </w:tcPr>
          <w:bookmarkEnd w:id="255"/>
          <w:p w14:paraId="19F31B43" w14:textId="77777777" w:rsidR="00644D87" w:rsidRPr="004853EE" w:rsidRDefault="00644D87" w:rsidP="005D22FF">
            <w:pPr>
              <w:keepLines/>
              <w:rPr>
                <w:rFonts w:eastAsia="Times New Roman" w:cs="Arial"/>
                <w:sz w:val="17"/>
                <w:szCs w:val="17"/>
              </w:rPr>
            </w:pPr>
            <w:r w:rsidRPr="004853EE">
              <w:rPr>
                <w:sz w:val="17"/>
                <w:szCs w:val="17"/>
              </w:rPr>
              <w:t xml:space="preserve">Par exemple, le nom du sous-dossier ci-dessous est </w:t>
            </w:r>
            <w:r w:rsidRPr="004853EE">
              <w:rPr>
                <w:rFonts w:ascii="Courier New" w:hAnsi="Courier New"/>
                <w:sz w:val="17"/>
                <w:szCs w:val="17"/>
              </w:rPr>
              <w:t>US_59111111_20220719_Description</w:t>
            </w:r>
            <w:r w:rsidRPr="004853EE">
              <w:rPr>
                <w:sz w:val="17"/>
                <w:szCs w:val="17"/>
              </w:rPr>
              <w:t xml:space="preserve"> et le nom du document principal est </w:t>
            </w:r>
            <w:r w:rsidRPr="004853EE">
              <w:rPr>
                <w:rFonts w:ascii="Courier New" w:hAnsi="Courier New"/>
                <w:sz w:val="17"/>
                <w:szCs w:val="17"/>
              </w:rPr>
              <w:t>US_59111111_20220719_Description.xml</w:t>
            </w:r>
            <w:r w:rsidRPr="004853EE">
              <w:rPr>
                <w:sz w:val="17"/>
                <w:szCs w:val="17"/>
              </w:rPr>
              <w:t xml:space="preserve">:  </w:t>
            </w:r>
          </w:p>
          <w:p w14:paraId="1E69A4B8" w14:textId="77777777" w:rsidR="00644D87" w:rsidRPr="004853EE" w:rsidRDefault="00644D87" w:rsidP="005D22FF">
            <w:pPr>
              <w:keepLines/>
              <w:rPr>
                <w:rFonts w:eastAsia="Times New Roman" w:cs="Arial"/>
                <w:sz w:val="17"/>
                <w:szCs w:val="17"/>
              </w:rPr>
            </w:pPr>
          </w:p>
          <w:p w14:paraId="55E0F657" w14:textId="77777777" w:rsidR="00644D87" w:rsidRPr="004853EE" w:rsidRDefault="00644D87" w:rsidP="005D22FF">
            <w:pPr>
              <w:keepLines/>
              <w:rPr>
                <w:rFonts w:ascii="Courier New" w:eastAsia="Times New Roman" w:hAnsi="Courier New" w:cs="Courier New"/>
                <w:sz w:val="17"/>
                <w:szCs w:val="17"/>
              </w:rPr>
            </w:pPr>
            <w:r w:rsidRPr="004853EE">
              <w:rPr>
                <w:rFonts w:ascii="Courier New" w:hAnsi="Courier New"/>
                <w:sz w:val="17"/>
                <w:szCs w:val="17"/>
              </w:rPr>
              <w:t>/US_59111111_20220719_Description</w:t>
            </w:r>
          </w:p>
          <w:p w14:paraId="32575D18" w14:textId="77777777" w:rsidR="00644D87" w:rsidRPr="004853EE" w:rsidRDefault="00644D87" w:rsidP="005D22FF">
            <w:pPr>
              <w:keepLines/>
              <w:ind w:left="720"/>
              <w:rPr>
                <w:rFonts w:ascii="Courier New" w:eastAsia="Times New Roman" w:hAnsi="Courier New" w:cs="Courier New"/>
                <w:sz w:val="17"/>
                <w:szCs w:val="17"/>
              </w:rPr>
            </w:pPr>
            <w:r w:rsidRPr="004853EE">
              <w:rPr>
                <w:rFonts w:ascii="Courier New" w:hAnsi="Courier New"/>
                <w:sz w:val="17"/>
                <w:szCs w:val="17"/>
              </w:rPr>
              <w:t>US_59111111_20220719_Description.xml</w:t>
            </w:r>
          </w:p>
          <w:p w14:paraId="5C9B345D" w14:textId="77777777" w:rsidR="00644D87" w:rsidRPr="004853EE" w:rsidRDefault="00644D87" w:rsidP="005D22FF">
            <w:pPr>
              <w:keepLines/>
              <w:ind w:left="720"/>
              <w:rPr>
                <w:rFonts w:ascii="Courier New" w:eastAsia="Times New Roman" w:hAnsi="Courier New" w:cs="Courier New"/>
                <w:sz w:val="17"/>
                <w:szCs w:val="17"/>
              </w:rPr>
            </w:pPr>
            <w:r w:rsidRPr="004853EE">
              <w:rPr>
                <w:rFonts w:ascii="Courier New" w:hAnsi="Courier New"/>
                <w:sz w:val="17"/>
                <w:szCs w:val="17"/>
              </w:rPr>
              <w:t>US_59111111_20220719_Description_0001.tif</w:t>
            </w:r>
          </w:p>
          <w:p w14:paraId="4934BB09" w14:textId="77777777" w:rsidR="00644D87" w:rsidRPr="004853EE" w:rsidRDefault="00644D87" w:rsidP="005D22FF">
            <w:pPr>
              <w:keepLines/>
              <w:ind w:left="720"/>
              <w:rPr>
                <w:rFonts w:eastAsia="Times New Roman" w:cs="Arial"/>
                <w:sz w:val="17"/>
                <w:szCs w:val="17"/>
              </w:rPr>
            </w:pPr>
            <w:r w:rsidRPr="004853EE">
              <w:rPr>
                <w:rFonts w:ascii="Courier New" w:hAnsi="Courier New"/>
                <w:sz w:val="17"/>
                <w:szCs w:val="17"/>
              </w:rPr>
              <w:t>US_59111111_20220719_Description_0002.tif</w:t>
            </w:r>
          </w:p>
        </w:tc>
      </w:tr>
    </w:tbl>
    <w:p w14:paraId="19CB15DF" w14:textId="77777777" w:rsidR="00F76057" w:rsidRPr="004853EE" w:rsidRDefault="00F76057" w:rsidP="003A19B7">
      <w:pPr>
        <w:pStyle w:val="Heading2"/>
        <w:rPr>
          <w:rFonts w:eastAsia="SimSun" w:cs="Arial"/>
          <w:bCs/>
          <w:iCs/>
          <w:kern w:val="0"/>
          <w:szCs w:val="17"/>
          <w14:ligatures w14:val="none"/>
        </w:rPr>
      </w:pPr>
      <w:bookmarkStart w:id="258" w:name="_Toc198822793"/>
      <w:bookmarkStart w:id="259" w:name="_Toc203552041"/>
      <w:bookmarkStart w:id="260" w:name="_Toc180148826"/>
      <w:bookmarkStart w:id="261" w:name="_Toc213232663"/>
      <w:bookmarkEnd w:id="84"/>
      <w:bookmarkEnd w:id="101"/>
      <w:bookmarkEnd w:id="102"/>
      <w:bookmarkEnd w:id="103"/>
      <w:bookmarkEnd w:id="104"/>
      <w:bookmarkEnd w:id="105"/>
      <w:bookmarkEnd w:id="106"/>
      <w:bookmarkEnd w:id="107"/>
      <w:r w:rsidRPr="004853EE">
        <w:rPr>
          <w:szCs w:val="17"/>
        </w:rPr>
        <w:t>Conventions de nommage et identification des documents</w:t>
      </w:r>
      <w:bookmarkEnd w:id="258"/>
      <w:bookmarkEnd w:id="259"/>
      <w:bookmarkEnd w:id="260"/>
      <w:bookmarkEnd w:id="261"/>
    </w:p>
    <w:p w14:paraId="04DEB4BF" w14:textId="65925EE5" w:rsidR="00A550D0" w:rsidRPr="004853EE" w:rsidRDefault="007A0AE1" w:rsidP="004853EE">
      <w:pPr>
        <w:keepLines/>
        <w:tabs>
          <w:tab w:val="left" w:pos="567"/>
        </w:tabs>
        <w:spacing w:before="0" w:after="170"/>
        <w:rPr>
          <w:rFonts w:eastAsia="SimSun" w:cs="Arial"/>
          <w:kern w:val="0"/>
          <w:sz w:val="17"/>
          <w:szCs w:val="17"/>
          <w14:ligatures w14:val="none"/>
        </w:rPr>
      </w:pPr>
      <w:ins w:id="262"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63" w:author="Author">
        <w:r w:rsidRPr="004853EE">
          <w:rPr>
            <w:sz w:val="17"/>
            <w:szCs w:val="17"/>
          </w:rPr>
          <w:delText>21.</w:delText>
        </w:r>
        <w:r w:rsidRPr="004853EE">
          <w:rPr>
            <w:sz w:val="17"/>
            <w:szCs w:val="17"/>
          </w:rPr>
          <w:tab/>
        </w:r>
      </w:del>
      <w:r w:rsidRPr="004853EE">
        <w:rPr>
          <w:sz w:val="17"/>
          <w:szCs w:val="17"/>
        </w:rPr>
        <w:t xml:space="preserve">Pour que les PDDP puissent être traités efficacement par les offices de propriété intellectuelle, quel que soit le degré d’automatisation de leur traitement, le nom des fichiers figurant dans le dossier </w:t>
      </w:r>
      <w:r w:rsidRPr="004853EE">
        <w:rPr>
          <w:rFonts w:ascii="Courier New" w:hAnsi="Courier New"/>
          <w:sz w:val="17"/>
          <w:szCs w:val="17"/>
        </w:rPr>
        <w:t>MandatoryArtifacts</w:t>
      </w:r>
      <w:r w:rsidRPr="004853EE">
        <w:rPr>
          <w:sz w:val="17"/>
          <w:szCs w:val="17"/>
        </w:rPr>
        <w:t xml:space="preserve"> doit suivre une convention de nommage homogène et être correctement décrit dans l’index du PDDP.</w:t>
      </w:r>
      <w:del w:id="264" w:author="Author">
        <w:r w:rsidRPr="004853EE">
          <w:rPr>
            <w:sz w:val="17"/>
            <w:szCs w:val="17"/>
          </w:rPr>
          <w:delText xml:space="preserve">  Ces fichiers comprennent le fichier ZIP à proprement parler, le document de priorité au format PDF, l’index et le fichier de listage de séquences, le cas échéant.</w:delText>
        </w:r>
      </w:del>
      <w:r w:rsidRPr="004853EE">
        <w:rPr>
          <w:sz w:val="17"/>
          <w:szCs w:val="17"/>
        </w:rPr>
        <w:t xml:space="preserve">  Les fichiers externes référencés par des documents XML (par exemple, les fichiers image, les fichiers Mathematica®</w:t>
      </w:r>
      <w:r w:rsidR="00F76057" w:rsidRPr="004853EE">
        <w:rPr>
          <w:rFonts w:eastAsia="Times New Roman" w:cs="Arial"/>
          <w:kern w:val="0"/>
          <w:sz w:val="17"/>
          <w:szCs w:val="17"/>
          <w:vertAlign w:val="superscript"/>
        </w:rPr>
        <w:footnoteReference w:id="6"/>
      </w:r>
      <w:ins w:id="265" w:author="Author">
        <w:r w:rsidRPr="004853EE">
          <w:rPr>
            <w:sz w:val="17"/>
            <w:szCs w:val="17"/>
          </w:rPr>
          <w:t>,</w:t>
        </w:r>
      </w:ins>
      <w:del w:id="266" w:author="Author">
        <w:r w:rsidRPr="004853EE">
          <w:rPr>
            <w:sz w:val="17"/>
            <w:szCs w:val="17"/>
          </w:rPr>
          <w:delText xml:space="preserve"> et</w:delText>
        </w:r>
      </w:del>
      <w:r w:rsidRPr="004853EE">
        <w:rPr>
          <w:sz w:val="17"/>
          <w:szCs w:val="17"/>
        </w:rPr>
        <w:t xml:space="preserve"> les fichiers des structures chimiques</w:t>
      </w:r>
      <w:ins w:id="267" w:author="Author">
        <w:r w:rsidRPr="004853EE">
          <w:rPr>
            <w:sz w:val="17"/>
            <w:szCs w:val="17"/>
          </w:rPr>
          <w:t xml:space="preserve"> et les fichiers multimédia</w:t>
        </w:r>
      </w:ins>
      <w:r w:rsidRPr="004853EE">
        <w:rPr>
          <w:sz w:val="17"/>
          <w:szCs w:val="17"/>
        </w:rPr>
        <w:t xml:space="preserve">, entre autres) ne doivent pas suivre ces conventions de nommage et n’entrent pas dans le champ d’application de la présente norme.  </w:t>
      </w:r>
    </w:p>
    <w:p w14:paraId="6E0167D7" w14:textId="0765364C" w:rsidR="00A550D0" w:rsidRPr="004853EE" w:rsidRDefault="007A0AE1" w:rsidP="004853EE">
      <w:pPr>
        <w:keepLines/>
        <w:tabs>
          <w:tab w:val="left" w:pos="567"/>
        </w:tabs>
        <w:spacing w:before="0" w:after="170"/>
        <w:rPr>
          <w:rFonts w:eastAsia="SimSun" w:cs="Arial"/>
          <w:kern w:val="0"/>
          <w:sz w:val="17"/>
          <w:szCs w:val="17"/>
          <w14:ligatures w14:val="none"/>
        </w:rPr>
      </w:pPr>
      <w:ins w:id="268"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69" w:author="Author">
        <w:r w:rsidRPr="004853EE">
          <w:rPr>
            <w:sz w:val="17"/>
            <w:szCs w:val="17"/>
          </w:rPr>
          <w:delText>22.</w:delText>
        </w:r>
        <w:r w:rsidRPr="004853EE">
          <w:rPr>
            <w:sz w:val="17"/>
            <w:szCs w:val="17"/>
          </w:rPr>
          <w:tab/>
        </w:r>
      </w:del>
      <w:r w:rsidRPr="004853EE">
        <w:rPr>
          <w:sz w:val="17"/>
          <w:szCs w:val="17"/>
        </w:rPr>
        <w:t>Les caractères utilisés dans les noms de fichier et de dossier doivent appartenir à la série suivante : “a-z, A-Z, 0-9", caractère de soulignement “_” et point “.”, le caractère de soulignement ne devant être utilisé que comme séparateur de termes et la virgule que comme séparateur des extensions de fichiers.</w:t>
      </w:r>
    </w:p>
    <w:p w14:paraId="37D6E980" w14:textId="005C7D22" w:rsidR="00A550D0" w:rsidRPr="004853EE" w:rsidRDefault="007A0AE1" w:rsidP="004853EE">
      <w:pPr>
        <w:keepLines/>
        <w:tabs>
          <w:tab w:val="left" w:pos="567"/>
        </w:tabs>
        <w:spacing w:before="0" w:after="170"/>
        <w:rPr>
          <w:rFonts w:eastAsia="SimSun" w:cs="Arial"/>
          <w:kern w:val="0"/>
          <w:sz w:val="17"/>
          <w:szCs w:val="17"/>
          <w14:ligatures w14:val="none"/>
        </w:rPr>
      </w:pPr>
      <w:ins w:id="270"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71" w:author="Author">
        <w:r w:rsidRPr="004853EE">
          <w:rPr>
            <w:sz w:val="17"/>
            <w:szCs w:val="17"/>
          </w:rPr>
          <w:delText>23.</w:delText>
        </w:r>
        <w:r w:rsidRPr="004853EE">
          <w:rPr>
            <w:sz w:val="17"/>
            <w:szCs w:val="17"/>
          </w:rPr>
          <w:tab/>
        </w:r>
      </w:del>
      <w:r w:rsidRPr="004853EE">
        <w:rPr>
          <w:sz w:val="17"/>
          <w:szCs w:val="17"/>
        </w:rPr>
        <w:t>Le nom de l’index doit toujours être : “</w:t>
      </w:r>
      <w:r w:rsidRPr="004853EE">
        <w:rPr>
          <w:rFonts w:ascii="Courier New" w:hAnsi="Courier New"/>
          <w:sz w:val="17"/>
          <w:szCs w:val="17"/>
        </w:rPr>
        <w:t>PriorityDocumentIndex.xml</w:t>
      </w:r>
      <w:r w:rsidRPr="004853EE">
        <w:rPr>
          <w:sz w:val="17"/>
          <w:szCs w:val="17"/>
        </w:rPr>
        <w:t>”.</w:t>
      </w:r>
    </w:p>
    <w:p w14:paraId="61C57E5D" w14:textId="6716C95E" w:rsidR="00F76057" w:rsidRPr="004853EE" w:rsidRDefault="00DA4E61" w:rsidP="004853EE">
      <w:pPr>
        <w:keepLines/>
        <w:tabs>
          <w:tab w:val="left" w:pos="567"/>
        </w:tabs>
        <w:spacing w:before="0" w:after="170"/>
        <w:rPr>
          <w:rFonts w:eastAsia="SimSun" w:cs="Arial"/>
          <w:kern w:val="0"/>
          <w:sz w:val="17"/>
          <w:szCs w:val="17"/>
          <w14:ligatures w14:val="none"/>
        </w:rPr>
      </w:pPr>
      <w:ins w:id="272"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73" w:author="Author">
        <w:r w:rsidRPr="004853EE">
          <w:rPr>
            <w:sz w:val="17"/>
            <w:szCs w:val="17"/>
          </w:rPr>
          <w:delText>24.</w:delText>
        </w:r>
        <w:r w:rsidRPr="004853EE">
          <w:rPr>
            <w:sz w:val="17"/>
            <w:szCs w:val="17"/>
          </w:rPr>
          <w:tab/>
        </w:r>
      </w:del>
      <w:r w:rsidRPr="004853EE">
        <w:rPr>
          <w:sz w:val="17"/>
          <w:szCs w:val="17"/>
        </w:rPr>
        <w:t>Le nom du fichier ZIP correspondant au paquet de données du document de priorité doit être au format suivant :</w:t>
      </w:r>
    </w:p>
    <w:p w14:paraId="708DB05D" w14:textId="18A4A2B6" w:rsidR="00F76057" w:rsidRPr="00BC6886" w:rsidRDefault="00F76057" w:rsidP="005C3D63">
      <w:pPr>
        <w:widowControl w:val="0"/>
        <w:kinsoku w:val="0"/>
        <w:spacing w:before="0" w:after="170"/>
        <w:rPr>
          <w:rFonts w:eastAsia="Segoe UI" w:cs="Arial"/>
          <w:kern w:val="0"/>
          <w:sz w:val="17"/>
          <w:szCs w:val="17"/>
          <w:lang w:val="en-US"/>
          <w14:ligatures w14:val="none"/>
        </w:rPr>
      </w:pPr>
      <w:r w:rsidRPr="00BC6886">
        <w:rPr>
          <w:rFonts w:ascii="Courier New" w:hAnsi="Courier New"/>
          <w:sz w:val="17"/>
          <w:szCs w:val="17"/>
          <w:lang w:val="en-US"/>
        </w:rPr>
        <w:t>&lt;IP right type&gt;”_”&lt;providing Office ST.3 code&gt;“_”&lt;application number</w:t>
      </w:r>
      <w:del w:id="274" w:author="Author">
        <w:r w:rsidRPr="00BC6886">
          <w:rPr>
            <w:rFonts w:ascii="Courier New" w:hAnsi="Courier New"/>
            <w:sz w:val="17"/>
            <w:szCs w:val="17"/>
            <w:lang w:val="en-US"/>
          </w:rPr>
          <w:delText>&gt;“-”&lt;</w:delText>
        </w:r>
      </w:del>
      <w:ins w:id="275" w:author="Author">
        <w:r w:rsidRPr="00BC6886">
          <w:rPr>
            <w:rFonts w:ascii="Courier New" w:hAnsi="Courier New"/>
            <w:sz w:val="17"/>
            <w:szCs w:val="17"/>
            <w:lang w:val="en-US"/>
          </w:rPr>
          <w:t>&gt;{“-”&lt;optional design identifier&gt;}”_”&lt;</w:t>
        </w:r>
      </w:ins>
      <w:r w:rsidRPr="00BC6886">
        <w:rPr>
          <w:rFonts w:ascii="Courier New" w:hAnsi="Courier New"/>
          <w:sz w:val="17"/>
          <w:szCs w:val="17"/>
          <w:lang w:val="en-US"/>
        </w:rPr>
        <w:t>the filing date</w:t>
      </w:r>
      <w:bookmarkStart w:id="276" w:name="_Ref169603376"/>
      <w:r w:rsidRPr="004853EE">
        <w:rPr>
          <w:rFonts w:ascii="Courier New" w:eastAsia="Segoe UI" w:hAnsi="Courier New" w:cs="Courier New"/>
          <w:kern w:val="0"/>
          <w:sz w:val="17"/>
          <w:szCs w:val="17"/>
          <w:vertAlign w:val="superscript"/>
          <w:lang w:val="en-GB" w:eastAsia="zh-CN"/>
        </w:rPr>
        <w:footnoteReference w:id="7"/>
      </w:r>
      <w:bookmarkEnd w:id="276"/>
      <w:r w:rsidRPr="00BC6886">
        <w:rPr>
          <w:rFonts w:ascii="Courier New" w:hAnsi="Courier New"/>
          <w:sz w:val="17"/>
          <w:szCs w:val="17"/>
          <w:lang w:val="en-US"/>
        </w:rPr>
        <w:t>&gt;”.zip”</w:t>
      </w:r>
      <w:r w:rsidRPr="00BC6886">
        <w:rPr>
          <w:sz w:val="17"/>
          <w:szCs w:val="17"/>
          <w:lang w:val="en-US"/>
        </w:rPr>
        <w:t>.</w:t>
      </w:r>
    </w:p>
    <w:tbl>
      <w:tblPr>
        <w:tblStyle w:val="TableGrid"/>
        <w:tblW w:w="0" w:type="auto"/>
        <w:tblInd w:w="-5" w:type="dxa"/>
        <w:tblLook w:val="04A0" w:firstRow="1" w:lastRow="0" w:firstColumn="1" w:lastColumn="0" w:noHBand="0" w:noVBand="1"/>
      </w:tblPr>
      <w:tblGrid>
        <w:gridCol w:w="9352"/>
      </w:tblGrid>
      <w:tr w:rsidR="00F76057" w:rsidRPr="004853EE" w14:paraId="3E9633CB" w14:textId="77777777" w:rsidTr="005F58BA">
        <w:trPr>
          <w:trHeight w:val="724"/>
        </w:trPr>
        <w:tc>
          <w:tcPr>
            <w:tcW w:w="9352" w:type="dxa"/>
          </w:tcPr>
          <w:p w14:paraId="06B3E649" w14:textId="15393981" w:rsidR="00F76057" w:rsidRPr="004853EE" w:rsidRDefault="00F76057" w:rsidP="00F76057">
            <w:pPr>
              <w:widowControl w:val="0"/>
              <w:kinsoku w:val="0"/>
              <w:rPr>
                <w:rFonts w:eastAsia="Segoe UI" w:cs="Arial"/>
                <w:sz w:val="17"/>
                <w:szCs w:val="17"/>
              </w:rPr>
            </w:pPr>
            <w:del w:id="277" w:author="Author">
              <w:r w:rsidRPr="004853EE">
                <w:rPr>
                  <w:sz w:val="17"/>
                  <w:szCs w:val="17"/>
                </w:rPr>
                <w:delText>Par e</w:delText>
              </w:r>
            </w:del>
            <w:ins w:id="278" w:author="Author">
              <w:r w:rsidRPr="004853EE">
                <w:rPr>
                  <w:sz w:val="17"/>
                  <w:szCs w:val="17"/>
                </w:rPr>
                <w:t>E</w:t>
              </w:r>
            </w:ins>
            <w:r w:rsidRPr="004853EE">
              <w:rPr>
                <w:sz w:val="17"/>
                <w:szCs w:val="17"/>
              </w:rPr>
              <w:t>xemple</w:t>
            </w:r>
            <w:ins w:id="279" w:author="Author">
              <w:r w:rsidRPr="004853EE">
                <w:rPr>
                  <w:sz w:val="17"/>
                  <w:szCs w:val="17"/>
                </w:rPr>
                <w:t xml:space="preserve"> de brevet</w:t>
              </w:r>
            </w:ins>
            <w:r w:rsidRPr="004853EE">
              <w:rPr>
                <w:sz w:val="17"/>
                <w:szCs w:val="17"/>
              </w:rPr>
              <w:t xml:space="preserve"> : </w:t>
            </w:r>
            <w:r w:rsidRPr="004853EE">
              <w:rPr>
                <w:rFonts w:ascii="Courier New" w:hAnsi="Courier New"/>
                <w:sz w:val="17"/>
                <w:szCs w:val="17"/>
              </w:rPr>
              <w:t xml:space="preserve">Patent_US_59111111_20220719.zip </w:t>
            </w:r>
            <w:r w:rsidRPr="004853EE">
              <w:rPr>
                <w:sz w:val="17"/>
                <w:szCs w:val="17"/>
              </w:rPr>
              <w:t>serait le nom de fichier correspondant au document de priorité de brevet fourni par l’Office des brevets et des marques des États-Unis d’Amérique</w:t>
            </w:r>
            <w:del w:id="280" w:author="Author">
              <w:r w:rsidRPr="004853EE">
                <w:rPr>
                  <w:sz w:val="17"/>
                  <w:szCs w:val="17"/>
                </w:rPr>
                <w:delText xml:space="preserve"> (USPTO)</w:delText>
              </w:r>
            </w:del>
            <w:r w:rsidRPr="004853EE">
              <w:rPr>
                <w:sz w:val="17"/>
                <w:szCs w:val="17"/>
              </w:rPr>
              <w:t xml:space="preserve"> pour la demande de brevet déposée le 19 juillet 2022 sous le numéro 59111111. </w:t>
            </w:r>
          </w:p>
        </w:tc>
      </w:tr>
      <w:tr w:rsidR="00F76057" w:rsidRPr="004853EE" w14:paraId="5E7FF272" w14:textId="77777777" w:rsidTr="005F58BA">
        <w:trPr>
          <w:trHeight w:val="769"/>
          <w:ins w:id="281" w:author="Author"/>
        </w:trPr>
        <w:tc>
          <w:tcPr>
            <w:tcW w:w="9352" w:type="dxa"/>
          </w:tcPr>
          <w:p w14:paraId="7B85FE76" w14:textId="2D433C9C" w:rsidR="00F76057" w:rsidRPr="004853EE" w:rsidRDefault="00BC3904" w:rsidP="00F76057">
            <w:pPr>
              <w:widowControl w:val="0"/>
              <w:kinsoku w:val="0"/>
              <w:rPr>
                <w:ins w:id="282" w:author="Author"/>
                <w:rFonts w:eastAsia="Segoe UI" w:cs="Arial"/>
                <w:sz w:val="17"/>
                <w:szCs w:val="17"/>
              </w:rPr>
            </w:pPr>
            <w:del w:id="283" w:author="Author">
              <w:r w:rsidRPr="004853EE">
                <w:rPr>
                  <w:sz w:val="17"/>
                  <w:szCs w:val="17"/>
                </w:rPr>
                <w:delText>Par e</w:delText>
              </w:r>
            </w:del>
            <w:ins w:id="284" w:author="Author">
              <w:r w:rsidRPr="004853EE">
                <w:rPr>
                  <w:sz w:val="17"/>
                  <w:szCs w:val="17"/>
                </w:rPr>
                <w:t>E</w:t>
              </w:r>
            </w:ins>
            <w:r w:rsidRPr="004853EE">
              <w:rPr>
                <w:sz w:val="17"/>
                <w:szCs w:val="17"/>
              </w:rPr>
              <w:t>xemple</w:t>
            </w:r>
            <w:ins w:id="285" w:author="Author">
              <w:r w:rsidRPr="004853EE">
                <w:rPr>
                  <w:sz w:val="17"/>
                  <w:szCs w:val="17"/>
                </w:rPr>
                <w:t xml:space="preserve"> de brevet PCT</w:t>
              </w:r>
            </w:ins>
            <w:r w:rsidRPr="004853EE">
              <w:rPr>
                <w:sz w:val="17"/>
                <w:szCs w:val="17"/>
              </w:rPr>
              <w:t xml:space="preserve"> : Patent_GB_PCTGB2023000123_20230114.zip serait le nom de fichier correspondant au document de priorité de brevet fourni par l’Office de la propriété intellectuelle du Royaume-Uni pour la demande de brevet déposée le 14 janvier 2023 sous le numéro PCT/GB2023/000123.</w:t>
            </w:r>
          </w:p>
        </w:tc>
      </w:tr>
    </w:tbl>
    <w:p w14:paraId="6D84E9BC" w14:textId="77777777" w:rsidR="00F76057" w:rsidRPr="004853EE" w:rsidRDefault="00F76057" w:rsidP="00BA69C2">
      <w:pPr>
        <w:widowControl w:val="0"/>
        <w:kinsoku w:val="0"/>
        <w:spacing w:before="0" w:after="0"/>
        <w:contextualSpacing/>
        <w:rP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F810F5" w:rsidRPr="004853EE" w14:paraId="780A0F19" w14:textId="77777777" w:rsidTr="001D3682">
        <w:trPr>
          <w:trHeight w:val="769"/>
        </w:trPr>
        <w:tc>
          <w:tcPr>
            <w:tcW w:w="9352" w:type="dxa"/>
          </w:tcPr>
          <w:p w14:paraId="3373A87D" w14:textId="608E14F8" w:rsidR="009C5499" w:rsidRPr="004853EE" w:rsidRDefault="009C5499" w:rsidP="009C5499">
            <w:pPr>
              <w:widowControl w:val="0"/>
              <w:kinsoku w:val="0"/>
              <w:rPr>
                <w:ins w:id="286" w:author="Author"/>
                <w:rFonts w:eastAsia="Segoe UI" w:cs="Arial"/>
                <w:sz w:val="17"/>
                <w:szCs w:val="17"/>
              </w:rPr>
            </w:pPr>
            <w:ins w:id="287" w:author="Author">
              <w:r w:rsidRPr="004853EE">
                <w:rPr>
                  <w:sz w:val="17"/>
                  <w:szCs w:val="17"/>
                </w:rPr>
                <w:t xml:space="preserve">Exemple de dessin ou modèle industriel avec plusieurs ou la totalité des dessins et modèles : </w:t>
              </w:r>
              <w:r w:rsidRPr="004853EE">
                <w:rPr>
                  <w:rFonts w:ascii="Courier New" w:hAnsi="Courier New"/>
                  <w:sz w:val="17"/>
                  <w:szCs w:val="17"/>
                </w:rPr>
                <w:t>Design_EM_015065203_20250101.zip</w:t>
              </w:r>
              <w:r w:rsidRPr="004853EE">
                <w:rPr>
                  <w:sz w:val="17"/>
                  <w:szCs w:val="17"/>
                </w:rPr>
                <w:t xml:space="preserve"> serait le nom de fichier correspondant au document de priorité fourni par l’Office de l</w:t>
              </w:r>
              <w:r w:rsidR="00230B9C">
                <w:rPr>
                  <w:sz w:val="17"/>
                  <w:szCs w:val="17"/>
                </w:rPr>
                <w:t>’</w:t>
              </w:r>
              <w:r w:rsidRPr="004853EE">
                <w:rPr>
                  <w:sz w:val="17"/>
                  <w:szCs w:val="17"/>
                </w:rPr>
                <w:t>Union européenne pour la propriété intellectuelle pour la demande déposée sous le numéro 015065203.</w:t>
              </w:r>
            </w:ins>
          </w:p>
          <w:p w14:paraId="1F1C874A" w14:textId="77777777" w:rsidR="00C3126C" w:rsidRPr="004853EE" w:rsidRDefault="00C3126C" w:rsidP="005D22FF">
            <w:pPr>
              <w:widowControl w:val="0"/>
              <w:kinsoku w:val="0"/>
              <w:rPr>
                <w:ins w:id="288" w:author="Author"/>
                <w:rFonts w:eastAsia="Segoe UI" w:cs="Arial"/>
                <w:sz w:val="17"/>
                <w:szCs w:val="17"/>
                <w:lang w:eastAsia="zh-CN"/>
              </w:rPr>
            </w:pPr>
          </w:p>
          <w:p w14:paraId="0E00D7BE" w14:textId="3DE8C7EE" w:rsidR="00C3126C" w:rsidRPr="004853EE" w:rsidRDefault="00C3126C" w:rsidP="00C3126C">
            <w:pPr>
              <w:widowControl w:val="0"/>
              <w:kinsoku w:val="0"/>
              <w:rPr>
                <w:ins w:id="289" w:author="Author"/>
                <w:rFonts w:eastAsia="Segoe UI" w:cs="Arial"/>
                <w:sz w:val="17"/>
                <w:szCs w:val="17"/>
              </w:rPr>
            </w:pPr>
            <w:ins w:id="290" w:author="Author">
              <w:r w:rsidRPr="004853EE">
                <w:rPr>
                  <w:sz w:val="17"/>
                  <w:szCs w:val="17"/>
                </w:rPr>
                <w:t xml:space="preserve">Exemple de dessin ou modèle industriel avec un seul dessin ou modèle : </w:t>
              </w:r>
              <w:r w:rsidRPr="004853EE">
                <w:rPr>
                  <w:rFonts w:ascii="Courier New" w:hAnsi="Courier New"/>
                  <w:sz w:val="17"/>
                  <w:szCs w:val="17"/>
                </w:rPr>
                <w:t>Design_EM_015065203-0001_20250101.zip</w:t>
              </w:r>
              <w:r w:rsidRPr="004853EE">
                <w:rPr>
                  <w:sz w:val="17"/>
                  <w:szCs w:val="17"/>
                </w:rPr>
                <w:t xml:space="preserve"> serait le nom de fichier correspondant au document de priorité fourni par l’Office de l</w:t>
              </w:r>
              <w:r w:rsidR="00230B9C">
                <w:rPr>
                  <w:sz w:val="17"/>
                  <w:szCs w:val="17"/>
                </w:rPr>
                <w:t>’</w:t>
              </w:r>
              <w:r w:rsidRPr="004853EE">
                <w:rPr>
                  <w:sz w:val="17"/>
                  <w:szCs w:val="17"/>
                </w:rPr>
                <w:t>Union européenne pour la propriété intellectuelle pour la demande déposée sous le numéro 015065203 identificateur de dessin ou modèle 0001.</w:t>
              </w:r>
            </w:ins>
          </w:p>
          <w:p w14:paraId="1B4D1ACE" w14:textId="18AB7D00" w:rsidR="00F810F5" w:rsidRPr="004853EE" w:rsidRDefault="00F810F5" w:rsidP="005D22FF">
            <w:pPr>
              <w:widowControl w:val="0"/>
              <w:kinsoku w:val="0"/>
              <w:rPr>
                <w:rFonts w:eastAsia="Segoe UI" w:cs="Arial"/>
                <w:sz w:val="17"/>
                <w:szCs w:val="17"/>
                <w:lang w:eastAsia="zh-CN"/>
              </w:rPr>
            </w:pPr>
          </w:p>
        </w:tc>
      </w:tr>
    </w:tbl>
    <w:p w14:paraId="552C562A" w14:textId="77777777" w:rsidR="00F810F5" w:rsidRPr="004853EE" w:rsidRDefault="00F810F5" w:rsidP="00F76057">
      <w:pPr>
        <w:widowControl w:val="0"/>
        <w:kinsoku w:val="0"/>
        <w:spacing w:before="0" w:after="0"/>
        <w:contextualSpacing/>
        <w:rPr>
          <w:ins w:id="291" w:author="Author"/>
          <w:rFonts w:eastAsia="SimSun" w:cs="Arial"/>
          <w:kern w:val="0"/>
          <w:sz w:val="17"/>
          <w:szCs w:val="17"/>
          <w:lang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58403B" w:rsidRPr="004853EE" w14:paraId="12E86BF8" w14:textId="77777777" w:rsidTr="0058403B">
        <w:trPr>
          <w:trHeight w:val="769"/>
          <w:ins w:id="292" w:author="Author"/>
        </w:trPr>
        <w:tc>
          <w:tcPr>
            <w:tcW w:w="9352" w:type="dxa"/>
          </w:tcPr>
          <w:p w14:paraId="5C3FB3FA" w14:textId="031B42A4" w:rsidR="0058403B" w:rsidRPr="004853EE" w:rsidRDefault="008263BA" w:rsidP="0058403B">
            <w:pPr>
              <w:widowControl w:val="0"/>
              <w:kinsoku w:val="0"/>
              <w:rPr>
                <w:ins w:id="293" w:author="Author"/>
                <w:rFonts w:eastAsia="Segoe UI" w:cs="Arial"/>
                <w:sz w:val="17"/>
                <w:szCs w:val="17"/>
              </w:rPr>
            </w:pPr>
            <w:ins w:id="294" w:author="Author">
              <w:r w:rsidRPr="004853EE">
                <w:rPr>
                  <w:sz w:val="17"/>
                  <w:szCs w:val="17"/>
                </w:rPr>
                <w:t>Exemple de marque</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Trademark_EM_018975509_20221201.zip</w:t>
              </w:r>
              <w:r w:rsidRPr="004853EE">
                <w:rPr>
                  <w:sz w:val="17"/>
                  <w:szCs w:val="17"/>
                </w:rPr>
                <w:t xml:space="preserve"> serait le nom de fichier correspondant au document de priorité fourni par l’Office de l</w:t>
              </w:r>
              <w:r w:rsidR="00230B9C">
                <w:rPr>
                  <w:sz w:val="17"/>
                  <w:szCs w:val="17"/>
                </w:rPr>
                <w:t>’</w:t>
              </w:r>
              <w:r w:rsidRPr="004853EE">
                <w:rPr>
                  <w:sz w:val="17"/>
                  <w:szCs w:val="17"/>
                </w:rPr>
                <w:t>Union européenne pour la propriété intellectuelle pour la demande internationale déposée sous le numéro 018975509.</w:t>
              </w:r>
            </w:ins>
          </w:p>
        </w:tc>
      </w:tr>
    </w:tbl>
    <w:p w14:paraId="0CEB2E93" w14:textId="77777777" w:rsidR="0058403B" w:rsidRPr="004853EE" w:rsidRDefault="0058403B" w:rsidP="00F76057">
      <w:pPr>
        <w:widowControl w:val="0"/>
        <w:kinsoku w:val="0"/>
        <w:spacing w:before="0" w:after="0"/>
        <w:contextualSpacing/>
        <w:rPr>
          <w:rFonts w:eastAsia="SimSun" w:cs="Arial"/>
          <w:kern w:val="0"/>
          <w:sz w:val="17"/>
          <w:szCs w:val="17"/>
          <w:lang w:eastAsia="zh-CN"/>
          <w14:ligatures w14:val="none"/>
        </w:rPr>
      </w:pPr>
    </w:p>
    <w:p w14:paraId="1F07C7D6" w14:textId="27EBE907" w:rsidR="00F76057" w:rsidRPr="004853EE" w:rsidRDefault="00DA4E61" w:rsidP="004853EE">
      <w:pPr>
        <w:keepLines/>
        <w:tabs>
          <w:tab w:val="left" w:pos="567"/>
        </w:tabs>
        <w:spacing w:before="0" w:after="0"/>
        <w:rPr>
          <w:rFonts w:eastAsia="SimSun" w:cs="Arial"/>
          <w:kern w:val="0"/>
          <w:sz w:val="17"/>
          <w:szCs w:val="17"/>
          <w14:ligatures w14:val="none"/>
        </w:rPr>
      </w:pPr>
      <w:ins w:id="295"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296" w:author="Author">
        <w:r w:rsidRPr="004853EE">
          <w:rPr>
            <w:sz w:val="17"/>
            <w:szCs w:val="17"/>
          </w:rPr>
          <w:delText>25.</w:delText>
        </w:r>
        <w:r w:rsidRPr="004853EE">
          <w:rPr>
            <w:sz w:val="17"/>
            <w:szCs w:val="17"/>
          </w:rPr>
          <w:tab/>
        </w:r>
      </w:del>
      <w:r w:rsidRPr="004853EE">
        <w:rPr>
          <w:sz w:val="17"/>
          <w:szCs w:val="17"/>
        </w:rPr>
        <w:t xml:space="preserve">Le nom de fichier du document de priorité au format PDF doit être au format suivant : </w:t>
      </w:r>
    </w:p>
    <w:p w14:paraId="088A1E02" w14:textId="5B638498" w:rsidR="00F76057" w:rsidRPr="00BC6886" w:rsidRDefault="00F76057" w:rsidP="00A550D0">
      <w:pPr>
        <w:widowControl w:val="0"/>
        <w:kinsoku w:val="0"/>
        <w:spacing w:before="0" w:after="0"/>
        <w:rPr>
          <w:rFonts w:ascii="Courier New" w:eastAsia="Segoe UI" w:hAnsi="Courier New" w:cs="Courier New"/>
          <w:kern w:val="0"/>
          <w:sz w:val="17"/>
          <w:szCs w:val="17"/>
          <w:lang w:val="en-US"/>
          <w14:ligatures w14:val="none"/>
        </w:rPr>
      </w:pPr>
      <w:r w:rsidRPr="00BC6886">
        <w:rPr>
          <w:rFonts w:ascii="Courier New" w:hAnsi="Courier New"/>
          <w:sz w:val="17"/>
          <w:szCs w:val="17"/>
          <w:lang w:val="en-US"/>
        </w:rPr>
        <w:t>&lt;providing Office ST.3 Code&gt;“_”&lt;application number&gt;</w:t>
      </w:r>
      <w:del w:id="297" w:author="Author">
        <w:r w:rsidRPr="00BC6886">
          <w:rPr>
            <w:rFonts w:ascii="Courier New" w:hAnsi="Courier New"/>
            <w:sz w:val="17"/>
            <w:szCs w:val="17"/>
            <w:lang w:val="en-US"/>
          </w:rPr>
          <w:delText>“-”&lt;</w:delText>
        </w:r>
      </w:del>
      <w:ins w:id="298" w:author="Author">
        <w:r w:rsidRPr="00BC6886">
          <w:rPr>
            <w:rFonts w:ascii="Courier New" w:hAnsi="Courier New"/>
            <w:sz w:val="17"/>
            <w:szCs w:val="17"/>
            <w:lang w:val="en-US"/>
          </w:rPr>
          <w:t>{“-”&lt;optional design identifier&gt;}”_</w:t>
        </w:r>
      </w:ins>
      <w:r w:rsidRPr="00BC6886">
        <w:rPr>
          <w:rFonts w:ascii="Courier New" w:hAnsi="Courier New"/>
          <w:sz w:val="17"/>
          <w:szCs w:val="17"/>
          <w:lang w:val="en-US"/>
        </w:rPr>
        <w:t>”&lt;filing date</w:t>
      </w:r>
      <w:r w:rsidRPr="004853EE">
        <w:rPr>
          <w:rFonts w:ascii="Courier New" w:eastAsia="Segoe UI" w:hAnsi="Courier New" w:cs="Courier New"/>
          <w:sz w:val="17"/>
          <w:szCs w:val="17"/>
          <w:vertAlign w:val="superscript"/>
        </w:rPr>
        <w:fldChar w:fldCharType="begin"/>
      </w:r>
      <w:r w:rsidRPr="00BC6886">
        <w:rPr>
          <w:rFonts w:ascii="Courier New" w:eastAsia="Segoe UI" w:hAnsi="Courier New" w:cs="Courier New"/>
          <w:sz w:val="17"/>
          <w:szCs w:val="17"/>
          <w:vertAlign w:val="superscript"/>
          <w:lang w:val="en-US"/>
        </w:rPr>
        <w:instrText xml:space="preserve"> NOTEREF _Ref169603376 \h  \* MERGEFORMAT </w:instrText>
      </w:r>
      <w:r w:rsidRPr="004853EE">
        <w:rPr>
          <w:rFonts w:ascii="Courier New" w:eastAsia="Segoe UI" w:hAnsi="Courier New" w:cs="Courier New"/>
          <w:sz w:val="17"/>
          <w:szCs w:val="17"/>
          <w:vertAlign w:val="superscript"/>
        </w:rPr>
      </w:r>
      <w:r w:rsidRPr="004853EE">
        <w:rPr>
          <w:rFonts w:ascii="Courier New" w:eastAsia="Segoe UI" w:hAnsi="Courier New" w:cs="Courier New"/>
          <w:sz w:val="17"/>
          <w:szCs w:val="17"/>
          <w:vertAlign w:val="superscript"/>
        </w:rPr>
        <w:fldChar w:fldCharType="separate"/>
      </w:r>
      <w:r w:rsidR="006A4955">
        <w:rPr>
          <w:rFonts w:ascii="Courier New" w:eastAsia="Segoe UI" w:hAnsi="Courier New" w:cs="Courier New"/>
          <w:sz w:val="17"/>
          <w:szCs w:val="17"/>
          <w:vertAlign w:val="superscript"/>
          <w:lang w:val="en-US"/>
        </w:rPr>
        <w:t>6</w:t>
      </w:r>
      <w:r w:rsidRPr="004853EE">
        <w:rPr>
          <w:rFonts w:ascii="Courier New" w:eastAsia="Segoe UI" w:hAnsi="Courier New" w:cs="Courier New"/>
          <w:sz w:val="17"/>
          <w:szCs w:val="17"/>
          <w:vertAlign w:val="superscript"/>
        </w:rPr>
        <w:fldChar w:fldCharType="end"/>
      </w:r>
      <w:r w:rsidRPr="00BC6886">
        <w:rPr>
          <w:rFonts w:ascii="Courier New" w:hAnsi="Courier New"/>
          <w:sz w:val="17"/>
          <w:szCs w:val="17"/>
          <w:lang w:val="en-US"/>
        </w:rPr>
        <w:t>&gt;“_”PriorityDocument”{“_”&lt;an optional unique identifier for a patent</w:t>
      </w:r>
      <w:ins w:id="299" w:author="Author">
        <w:r w:rsidRPr="00BC6886">
          <w:rPr>
            <w:rFonts w:ascii="Courier New" w:hAnsi="Courier New"/>
            <w:sz w:val="17"/>
            <w:szCs w:val="17"/>
            <w:lang w:val="en-US"/>
          </w:rPr>
          <w:t>, an industrial design, or a trademark</w:t>
        </w:r>
      </w:ins>
      <w:r w:rsidRPr="00BC6886">
        <w:rPr>
          <w:rFonts w:ascii="Courier New" w:hAnsi="Courier New"/>
          <w:sz w:val="17"/>
          <w:szCs w:val="17"/>
          <w:lang w:val="en-US"/>
        </w:rPr>
        <w:t xml:space="preserve"> application&gt;}.pdf.  </w:t>
      </w:r>
    </w:p>
    <w:p w14:paraId="2E9D3DFB" w14:textId="37FBDCDD" w:rsidR="00A550D0" w:rsidRPr="00BC6886" w:rsidRDefault="00A550D0" w:rsidP="00A550D0">
      <w:pPr>
        <w:widowControl w:val="0"/>
        <w:kinsoku w:val="0"/>
        <w:spacing w:before="0" w:after="0"/>
        <w:rPr>
          <w:rFonts w:eastAsia="Segoe UI" w:cs="Arial"/>
          <w:kern w:val="0"/>
          <w:sz w:val="17"/>
          <w:szCs w:val="17"/>
          <w:lang w:val="en-US" w:eastAsia="zh-CN"/>
          <w14:ligatures w14:val="none"/>
        </w:rPr>
      </w:pPr>
    </w:p>
    <w:tbl>
      <w:tblPr>
        <w:tblStyle w:val="TableGrid"/>
        <w:tblW w:w="0" w:type="auto"/>
        <w:tblInd w:w="-5" w:type="dxa"/>
        <w:tblLook w:val="04A0" w:firstRow="1" w:lastRow="0" w:firstColumn="1" w:lastColumn="0" w:noHBand="0" w:noVBand="1"/>
      </w:tblPr>
      <w:tblGrid>
        <w:gridCol w:w="9352"/>
      </w:tblGrid>
      <w:tr w:rsidR="00967D62" w:rsidRPr="004853EE" w14:paraId="0B4DE0A1" w14:textId="77777777" w:rsidTr="00BA69C2">
        <w:trPr>
          <w:trHeight w:val="769"/>
        </w:trPr>
        <w:tc>
          <w:tcPr>
            <w:tcW w:w="9352" w:type="dxa"/>
          </w:tcPr>
          <w:p w14:paraId="682C6C91" w14:textId="1F0747CB" w:rsidR="00967D62" w:rsidRPr="004853EE" w:rsidRDefault="00F76057" w:rsidP="00BA69C2">
            <w:pPr>
              <w:widowControl w:val="0"/>
              <w:kinsoku w:val="0"/>
              <w:rPr>
                <w:rFonts w:eastAsia="Segoe UI" w:cs="Arial"/>
                <w:sz w:val="17"/>
                <w:szCs w:val="17"/>
              </w:rPr>
            </w:pPr>
            <w:del w:id="300" w:author="Author">
              <w:r w:rsidRPr="004853EE">
                <w:rPr>
                  <w:sz w:val="17"/>
                  <w:szCs w:val="17"/>
                </w:rPr>
                <w:delText>Par e</w:delText>
              </w:r>
            </w:del>
            <w:ins w:id="301" w:author="Author">
              <w:r w:rsidRPr="004853EE">
                <w:rPr>
                  <w:sz w:val="17"/>
                  <w:szCs w:val="17"/>
                </w:rPr>
                <w:t>E</w:t>
              </w:r>
            </w:ins>
            <w:r w:rsidRPr="004853EE">
              <w:rPr>
                <w:sz w:val="17"/>
                <w:szCs w:val="17"/>
              </w:rPr>
              <w:t>xemple</w:t>
            </w:r>
            <w:ins w:id="302" w:author="Author">
              <w:r w:rsidRPr="004853EE">
                <w:rPr>
                  <w:sz w:val="17"/>
                  <w:szCs w:val="17"/>
                </w:rPr>
                <w:t xml:space="preserve"> de brevet</w:t>
              </w:r>
            </w:ins>
            <w:r w:rsidRPr="004853EE">
              <w:rPr>
                <w:sz w:val="17"/>
                <w:szCs w:val="17"/>
              </w:rPr>
              <w:t xml:space="preserve"> : </w:t>
            </w:r>
            <w:r w:rsidRPr="004853EE">
              <w:rPr>
                <w:rFonts w:ascii="Courier New" w:hAnsi="Courier New"/>
                <w:sz w:val="17"/>
                <w:szCs w:val="17"/>
              </w:rPr>
              <w:t>US_59111111_20220719_PriorityDocument_000497.pdf</w:t>
            </w:r>
            <w:r w:rsidRPr="004853EE">
              <w:rPr>
                <w:sz w:val="17"/>
                <w:szCs w:val="17"/>
              </w:rPr>
              <w:t xml:space="preserve"> pour un document de priorité fourni par </w:t>
            </w:r>
            <w:del w:id="303" w:author="Author">
              <w:r w:rsidRPr="004853EE">
                <w:rPr>
                  <w:sz w:val="17"/>
                  <w:szCs w:val="17"/>
                </w:rPr>
                <w:delText>l’USPTO</w:delText>
              </w:r>
            </w:del>
            <w:ins w:id="304" w:author="Author">
              <w:r w:rsidRPr="004853EE">
                <w:rPr>
                  <w:sz w:val="17"/>
                  <w:szCs w:val="17"/>
                </w:rPr>
                <w:t>l’Office des brevets et des marques des États-Unis d’Amérique</w:t>
              </w:r>
            </w:ins>
            <w:r w:rsidRPr="004853EE">
              <w:rPr>
                <w:sz w:val="17"/>
                <w:szCs w:val="17"/>
              </w:rPr>
              <w:t xml:space="preserve"> en tant qu’office fournisseur, dont le numéro de demande est 59111111, la demande ayant été déposée le 19 juillet 2022.</w:t>
            </w:r>
            <w:del w:id="305" w:author="Author">
              <w:r w:rsidRPr="004853EE">
                <w:rPr>
                  <w:sz w:val="17"/>
                  <w:szCs w:val="17"/>
                </w:rPr>
                <w:delText xml:space="preserve">  </w:delText>
              </w:r>
            </w:del>
          </w:p>
        </w:tc>
      </w:tr>
    </w:tbl>
    <w:p w14:paraId="7F4587DD" w14:textId="77777777" w:rsidR="00DA4E61" w:rsidRPr="004853EE" w:rsidRDefault="00DA4E61" w:rsidP="00A550D0">
      <w:pPr>
        <w:keepLines/>
        <w:tabs>
          <w:tab w:val="left" w:pos="567"/>
        </w:tabs>
        <w:spacing w:before="0" w:after="170"/>
        <w:rPr>
          <w:ins w:id="306" w:author="Author"/>
          <w:rFonts w:eastAsia="Segoe UI"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5F6AB7" w:rsidRPr="004853EE" w14:paraId="2B7CC9C6" w14:textId="77777777" w:rsidTr="00AB53B3">
        <w:trPr>
          <w:trHeight w:val="769"/>
          <w:ins w:id="307" w:author="Author"/>
        </w:trPr>
        <w:tc>
          <w:tcPr>
            <w:tcW w:w="9352" w:type="dxa"/>
          </w:tcPr>
          <w:p w14:paraId="04835110" w14:textId="5C5A576C" w:rsidR="005F6AB7" w:rsidRPr="004853EE" w:rsidRDefault="008263BA" w:rsidP="005D22FF">
            <w:pPr>
              <w:widowControl w:val="0"/>
              <w:kinsoku w:val="0"/>
              <w:rPr>
                <w:ins w:id="308" w:author="Author"/>
                <w:rFonts w:eastAsia="Segoe UI" w:cs="Arial"/>
                <w:sz w:val="17"/>
                <w:szCs w:val="17"/>
              </w:rPr>
            </w:pPr>
            <w:ins w:id="309" w:author="Author">
              <w:r w:rsidRPr="004853EE">
                <w:rPr>
                  <w:sz w:val="17"/>
                  <w:szCs w:val="17"/>
                </w:rPr>
                <w:t xml:space="preserve">Exemple de dessin ou modèle industriel avec plusieurs ou la totalité ou moins de la totalité des dessins et modèles : </w:t>
              </w:r>
              <w:r w:rsidRPr="004853EE">
                <w:rPr>
                  <w:rFonts w:ascii="Courier New" w:hAnsi="Courier New"/>
                  <w:sz w:val="17"/>
                  <w:szCs w:val="17"/>
                </w:rPr>
                <w:t>EM_015065203_20250101_PriorityDocument.pdf</w:t>
              </w:r>
              <w:r w:rsidRPr="004853EE">
                <w:rPr>
                  <w:sz w:val="17"/>
                  <w:szCs w:val="17"/>
                </w:rPr>
                <w:t xml:space="preserve"> pour un document de priorité fourni par l’Office de l</w:t>
              </w:r>
              <w:r w:rsidR="00230B9C">
                <w:rPr>
                  <w:sz w:val="17"/>
                  <w:szCs w:val="17"/>
                </w:rPr>
                <w:t>’</w:t>
              </w:r>
              <w:r w:rsidRPr="004853EE">
                <w:rPr>
                  <w:sz w:val="17"/>
                  <w:szCs w:val="17"/>
                </w:rPr>
                <w:t>Union européenne pour la propriété intellectuelle, dont le numéro de demande est 015065203, la demande ayant été déposée le 1</w:t>
              </w:r>
              <w:r w:rsidRPr="004853EE">
                <w:rPr>
                  <w:sz w:val="17"/>
                  <w:szCs w:val="17"/>
                  <w:vertAlign w:val="superscript"/>
                </w:rPr>
                <w:t>er</w:t>
              </w:r>
              <w:r w:rsidRPr="004853EE">
                <w:rPr>
                  <w:sz w:val="17"/>
                  <w:szCs w:val="17"/>
                </w:rPr>
                <w:t xml:space="preserve"> janvier 2025.</w:t>
              </w:r>
            </w:ins>
          </w:p>
          <w:p w14:paraId="6F8B1B73" w14:textId="77777777" w:rsidR="00FC7696" w:rsidRPr="004853EE" w:rsidRDefault="00FC7696" w:rsidP="005D22FF">
            <w:pPr>
              <w:widowControl w:val="0"/>
              <w:kinsoku w:val="0"/>
              <w:rPr>
                <w:ins w:id="310" w:author="Author"/>
                <w:rFonts w:eastAsia="Segoe UI" w:cs="Arial"/>
                <w:sz w:val="17"/>
                <w:szCs w:val="17"/>
                <w:lang w:eastAsia="zh-CN"/>
              </w:rPr>
            </w:pPr>
          </w:p>
          <w:p w14:paraId="3C9F8EB8" w14:textId="014945D7" w:rsidR="00FC7696" w:rsidRPr="004853EE" w:rsidRDefault="00FC7696" w:rsidP="005D22FF">
            <w:pPr>
              <w:widowControl w:val="0"/>
              <w:kinsoku w:val="0"/>
              <w:rPr>
                <w:ins w:id="311" w:author="Author"/>
                <w:rFonts w:eastAsia="Segoe UI" w:cs="Arial"/>
                <w:sz w:val="17"/>
                <w:szCs w:val="17"/>
              </w:rPr>
            </w:pPr>
            <w:ins w:id="312" w:author="Author">
              <w:r w:rsidRPr="004853EE">
                <w:rPr>
                  <w:sz w:val="17"/>
                  <w:szCs w:val="17"/>
                </w:rPr>
                <w:t xml:space="preserve">Exemple de dessin ou modèle industriel avec un seul dessin ou modèle : </w:t>
              </w:r>
              <w:r w:rsidRPr="004853EE">
                <w:rPr>
                  <w:rFonts w:ascii="Courier New" w:hAnsi="Courier New"/>
                  <w:sz w:val="17"/>
                  <w:szCs w:val="17"/>
                </w:rPr>
                <w:t>EM_015065203-0001_20250101_PriorityDocument.pdf</w:t>
              </w:r>
              <w:r w:rsidRPr="004853EE">
                <w:rPr>
                  <w:sz w:val="17"/>
                  <w:szCs w:val="17"/>
                </w:rPr>
                <w:t xml:space="preserve"> pour un document de priorité fourni par l’Office de l</w:t>
              </w:r>
              <w:r w:rsidR="00230B9C">
                <w:rPr>
                  <w:sz w:val="17"/>
                  <w:szCs w:val="17"/>
                </w:rPr>
                <w:t>’</w:t>
              </w:r>
              <w:r w:rsidRPr="004853EE">
                <w:rPr>
                  <w:sz w:val="17"/>
                  <w:szCs w:val="17"/>
                </w:rPr>
                <w:t>Union européenne pour la propriété intellectuelle, dont le numéro de demande est 015065203, la demande ayant été déposée le 1</w:t>
              </w:r>
              <w:r w:rsidRPr="004853EE">
                <w:rPr>
                  <w:sz w:val="17"/>
                  <w:szCs w:val="17"/>
                  <w:vertAlign w:val="superscript"/>
                </w:rPr>
                <w:t>er</w:t>
              </w:r>
              <w:r w:rsidRPr="004853EE">
                <w:rPr>
                  <w:sz w:val="17"/>
                  <w:szCs w:val="17"/>
                </w:rPr>
                <w:t xml:space="preserve"> janvier 2025.</w:t>
              </w:r>
            </w:ins>
          </w:p>
          <w:p w14:paraId="6C7DA701" w14:textId="0971CC69" w:rsidR="005F6AB7" w:rsidRPr="004853EE" w:rsidRDefault="005F6AB7" w:rsidP="005D22FF">
            <w:pPr>
              <w:widowControl w:val="0"/>
              <w:kinsoku w:val="0"/>
              <w:rPr>
                <w:ins w:id="313" w:author="Author"/>
                <w:rFonts w:eastAsia="Segoe UI" w:cs="Arial"/>
                <w:sz w:val="17"/>
                <w:szCs w:val="17"/>
                <w:lang w:eastAsia="zh-CN"/>
              </w:rPr>
            </w:pPr>
          </w:p>
        </w:tc>
      </w:tr>
    </w:tbl>
    <w:p w14:paraId="6D5586DF" w14:textId="77777777" w:rsidR="00967D62" w:rsidRPr="004853EE" w:rsidRDefault="00967D62" w:rsidP="00967D62">
      <w:pPr>
        <w:widowControl w:val="0"/>
        <w:kinsoku w:val="0"/>
        <w:spacing w:before="0" w:after="0"/>
        <w:contextualSpacing/>
        <w:rPr>
          <w:ins w:id="314" w:author="Author"/>
          <w:rFonts w:eastAsia="SimSun" w:cs="Arial"/>
          <w:kern w:val="0"/>
          <w:sz w:val="17"/>
          <w:szCs w:val="17"/>
          <w:lang w:eastAsia="zh-CN"/>
          <w14:ligatures w14:val="none"/>
        </w:rPr>
      </w:pPr>
    </w:p>
    <w:tbl>
      <w:tblPr>
        <w:tblStyle w:val="TableGrid"/>
        <w:tblpPr w:leftFromText="180" w:rightFromText="180" w:vertAnchor="text" w:horzAnchor="margin" w:tblpY="55"/>
        <w:tblW w:w="9352" w:type="dxa"/>
        <w:tblLook w:val="04A0" w:firstRow="1" w:lastRow="0" w:firstColumn="1" w:lastColumn="0" w:noHBand="0" w:noVBand="1"/>
      </w:tblPr>
      <w:tblGrid>
        <w:gridCol w:w="9352"/>
      </w:tblGrid>
      <w:tr w:rsidR="00967D62" w:rsidRPr="004853EE" w14:paraId="511F7062" w14:textId="77777777" w:rsidTr="005D22FF">
        <w:trPr>
          <w:trHeight w:val="769"/>
          <w:ins w:id="315" w:author="Author"/>
        </w:trPr>
        <w:tc>
          <w:tcPr>
            <w:tcW w:w="9352" w:type="dxa"/>
          </w:tcPr>
          <w:p w14:paraId="0523FFF8" w14:textId="38066A1C" w:rsidR="00967D62" w:rsidRPr="004853EE" w:rsidRDefault="00967D62" w:rsidP="005D22FF">
            <w:pPr>
              <w:widowControl w:val="0"/>
              <w:kinsoku w:val="0"/>
              <w:rPr>
                <w:ins w:id="316" w:author="Author"/>
                <w:rFonts w:eastAsia="Segoe UI" w:cs="Arial"/>
                <w:sz w:val="17"/>
                <w:szCs w:val="17"/>
              </w:rPr>
            </w:pPr>
            <w:ins w:id="317" w:author="Author">
              <w:r w:rsidRPr="004853EE">
                <w:rPr>
                  <w:sz w:val="17"/>
                  <w:szCs w:val="17"/>
                </w:rPr>
                <w:t>Exemple de marque</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EM_018975509_20221201_PriorityDocument.pdf</w:t>
              </w:r>
              <w:r w:rsidRPr="004853EE">
                <w:rPr>
                  <w:sz w:val="17"/>
                  <w:szCs w:val="17"/>
                </w:rPr>
                <w:t xml:space="preserve"> pour un document de priorité fourni par l’Office de l</w:t>
              </w:r>
              <w:r w:rsidR="00230B9C">
                <w:rPr>
                  <w:sz w:val="17"/>
                  <w:szCs w:val="17"/>
                </w:rPr>
                <w:t>’</w:t>
              </w:r>
              <w:r w:rsidRPr="004853EE">
                <w:rPr>
                  <w:sz w:val="17"/>
                  <w:szCs w:val="17"/>
                </w:rPr>
                <w:t>Union européenne pour la propriété intellectuelle, dont le numéro de demande est 018975509, la demande ayant été déposée le 1</w:t>
              </w:r>
              <w:r w:rsidRPr="004853EE">
                <w:rPr>
                  <w:sz w:val="17"/>
                  <w:szCs w:val="17"/>
                  <w:vertAlign w:val="superscript"/>
                </w:rPr>
                <w:t>er</w:t>
              </w:r>
              <w:r w:rsidRPr="004853EE">
                <w:rPr>
                  <w:sz w:val="17"/>
                  <w:szCs w:val="17"/>
                </w:rPr>
                <w:t xml:space="preserve"> décembre 2022.</w:t>
              </w:r>
            </w:ins>
          </w:p>
        </w:tc>
      </w:tr>
    </w:tbl>
    <w:p w14:paraId="321BE34A" w14:textId="5ABCFBFD" w:rsidR="00A550D0" w:rsidRPr="004853EE" w:rsidRDefault="00DA4E61" w:rsidP="004853EE">
      <w:pPr>
        <w:keepLines/>
        <w:tabs>
          <w:tab w:val="left" w:pos="567"/>
        </w:tabs>
        <w:spacing w:after="0"/>
        <w:rPr>
          <w:rFonts w:eastAsia="Segoe UI" w:cs="Arial"/>
          <w:kern w:val="0"/>
          <w:sz w:val="17"/>
          <w:szCs w:val="17"/>
          <w14:ligatures w14:val="none"/>
        </w:rPr>
      </w:pPr>
      <w:ins w:id="318"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319" w:author="Author">
        <w:r w:rsidRPr="004853EE">
          <w:rPr>
            <w:sz w:val="17"/>
            <w:szCs w:val="17"/>
          </w:rPr>
          <w:delText>26.</w:delText>
        </w:r>
        <w:r w:rsidRPr="004853EE">
          <w:rPr>
            <w:sz w:val="17"/>
            <w:szCs w:val="17"/>
          </w:rPr>
          <w:tab/>
        </w:r>
      </w:del>
      <w:r w:rsidRPr="004853EE">
        <w:rPr>
          <w:sz w:val="17"/>
          <w:szCs w:val="17"/>
        </w:rPr>
        <w:t xml:space="preserve">Le nom de fichier de la page de certification au format PDF, si elle est fournie séparément, doit être au format suivant : </w:t>
      </w:r>
    </w:p>
    <w:p w14:paraId="72EB53CA" w14:textId="76383539" w:rsidR="00A550D0" w:rsidRPr="00BC6886" w:rsidRDefault="00A550D0" w:rsidP="0070341D">
      <w:pPr>
        <w:widowControl w:val="0"/>
        <w:kinsoku w:val="0"/>
        <w:spacing w:before="0" w:after="0"/>
        <w:rPr>
          <w:rFonts w:ascii="Courier New" w:eastAsia="Segoe UI" w:hAnsi="Courier New" w:cs="Courier New"/>
          <w:kern w:val="0"/>
          <w:sz w:val="17"/>
          <w:szCs w:val="17"/>
          <w:lang w:val="en-US"/>
          <w14:ligatures w14:val="none"/>
        </w:rPr>
      </w:pPr>
      <w:r w:rsidRPr="00BC6886">
        <w:rPr>
          <w:rFonts w:ascii="Courier New" w:hAnsi="Courier New"/>
          <w:sz w:val="17"/>
          <w:szCs w:val="17"/>
          <w:lang w:val="en-US"/>
        </w:rPr>
        <w:t>&lt;providing Office ST.3 Code&gt;“_”&lt;application number</w:t>
      </w:r>
      <w:del w:id="320" w:author="Author">
        <w:r w:rsidRPr="00BC6886">
          <w:rPr>
            <w:rFonts w:ascii="Courier New" w:hAnsi="Courier New"/>
            <w:sz w:val="17"/>
            <w:szCs w:val="17"/>
            <w:lang w:val="en-US"/>
          </w:rPr>
          <w:delText>&gt;“_”</w:delText>
        </w:r>
      </w:del>
      <w:ins w:id="321" w:author="Author">
        <w:r w:rsidRPr="00BC6886">
          <w:rPr>
            <w:rFonts w:ascii="Courier New" w:hAnsi="Courier New"/>
            <w:sz w:val="17"/>
            <w:szCs w:val="17"/>
            <w:lang w:val="en-US"/>
          </w:rPr>
          <w:t>&gt;{“-”&lt;optional design identifier&gt;}”_”&lt;</w:t>
        </w:r>
      </w:ins>
      <w:r w:rsidRPr="00BC6886">
        <w:rPr>
          <w:rFonts w:ascii="Courier New" w:hAnsi="Courier New"/>
          <w:sz w:val="17"/>
          <w:szCs w:val="17"/>
          <w:lang w:val="en-US"/>
        </w:rPr>
        <w:t>filing date</w:t>
      </w:r>
      <w:r w:rsidRPr="004853EE">
        <w:rPr>
          <w:rFonts w:ascii="Courier New" w:eastAsia="Segoe UI" w:hAnsi="Courier New" w:cs="Courier New"/>
          <w:sz w:val="17"/>
          <w:szCs w:val="17"/>
          <w:vertAlign w:val="superscript"/>
        </w:rPr>
        <w:fldChar w:fldCharType="begin"/>
      </w:r>
      <w:r w:rsidRPr="00BC6886">
        <w:rPr>
          <w:rFonts w:ascii="Courier New" w:eastAsia="Segoe UI" w:hAnsi="Courier New" w:cs="Courier New"/>
          <w:sz w:val="17"/>
          <w:szCs w:val="17"/>
          <w:vertAlign w:val="superscript"/>
          <w:lang w:val="en-US"/>
        </w:rPr>
        <w:instrText xml:space="preserve"> NOTEREF _Ref169603376 \h  \* MERGEFORMAT </w:instrText>
      </w:r>
      <w:r w:rsidRPr="004853EE">
        <w:rPr>
          <w:rFonts w:ascii="Courier New" w:eastAsia="Segoe UI" w:hAnsi="Courier New" w:cs="Courier New"/>
          <w:sz w:val="17"/>
          <w:szCs w:val="17"/>
          <w:vertAlign w:val="superscript"/>
        </w:rPr>
      </w:r>
      <w:r w:rsidRPr="004853EE">
        <w:rPr>
          <w:rFonts w:ascii="Courier New" w:eastAsia="Segoe UI" w:hAnsi="Courier New" w:cs="Courier New"/>
          <w:sz w:val="17"/>
          <w:szCs w:val="17"/>
          <w:vertAlign w:val="superscript"/>
        </w:rPr>
        <w:fldChar w:fldCharType="separate"/>
      </w:r>
      <w:r w:rsidR="006A4955">
        <w:rPr>
          <w:rFonts w:ascii="Courier New" w:eastAsia="Segoe UI" w:hAnsi="Courier New" w:cs="Courier New"/>
          <w:sz w:val="17"/>
          <w:szCs w:val="17"/>
          <w:vertAlign w:val="superscript"/>
          <w:lang w:val="en-US"/>
        </w:rPr>
        <w:t>6</w:t>
      </w:r>
      <w:r w:rsidRPr="004853EE">
        <w:rPr>
          <w:rFonts w:ascii="Courier New" w:eastAsia="Segoe UI" w:hAnsi="Courier New" w:cs="Courier New"/>
          <w:sz w:val="17"/>
          <w:szCs w:val="17"/>
          <w:vertAlign w:val="superscript"/>
        </w:rPr>
        <w:fldChar w:fldCharType="end"/>
      </w:r>
      <w:r w:rsidRPr="00BC6886">
        <w:rPr>
          <w:rFonts w:ascii="Courier New" w:hAnsi="Courier New"/>
          <w:sz w:val="17"/>
          <w:szCs w:val="17"/>
          <w:lang w:val="en-US"/>
        </w:rPr>
        <w:t>&gt;“_”CertificationPage”{ ”_”&lt;an optional unique identifier for a patent</w:t>
      </w:r>
      <w:ins w:id="322" w:author="Author">
        <w:r w:rsidRPr="00BC6886">
          <w:rPr>
            <w:rFonts w:ascii="Courier New" w:hAnsi="Courier New"/>
            <w:sz w:val="17"/>
            <w:szCs w:val="17"/>
            <w:lang w:val="en-US"/>
          </w:rPr>
          <w:t>, industrial design, or trademark</w:t>
        </w:r>
      </w:ins>
      <w:r w:rsidRPr="00BC6886">
        <w:rPr>
          <w:rFonts w:ascii="Courier New" w:hAnsi="Courier New"/>
          <w:sz w:val="17"/>
          <w:szCs w:val="17"/>
          <w:lang w:val="en-US"/>
        </w:rPr>
        <w:t xml:space="preserve"> application&gt;}.pdf.  </w:t>
      </w:r>
    </w:p>
    <w:p w14:paraId="6DFBE970" w14:textId="77777777" w:rsidR="0070341D" w:rsidRPr="00BC6886" w:rsidRDefault="0070341D" w:rsidP="0070341D">
      <w:pPr>
        <w:widowControl w:val="0"/>
        <w:kinsoku w:val="0"/>
        <w:spacing w:before="0" w:after="0"/>
        <w:rPr>
          <w:rFonts w:eastAsia="Times New Roman" w:cs="Arial"/>
          <w:kern w:val="0"/>
          <w:sz w:val="17"/>
          <w:szCs w:val="17"/>
          <w:lang w:val="en-US" w:eastAsia="en-GB"/>
          <w14:ligatures w14:val="none"/>
        </w:rPr>
      </w:pPr>
    </w:p>
    <w:tbl>
      <w:tblPr>
        <w:tblStyle w:val="TableGrid"/>
        <w:tblW w:w="0" w:type="auto"/>
        <w:tblInd w:w="-5" w:type="dxa"/>
        <w:tblLook w:val="04A0" w:firstRow="1" w:lastRow="0" w:firstColumn="1" w:lastColumn="0" w:noHBand="0" w:noVBand="1"/>
      </w:tblPr>
      <w:tblGrid>
        <w:gridCol w:w="9352"/>
      </w:tblGrid>
      <w:tr w:rsidR="00F76057" w:rsidRPr="004853EE" w14:paraId="5BD2E162" w14:textId="77777777" w:rsidTr="005F58BA">
        <w:trPr>
          <w:trHeight w:val="742"/>
        </w:trPr>
        <w:tc>
          <w:tcPr>
            <w:tcW w:w="9352" w:type="dxa"/>
          </w:tcPr>
          <w:p w14:paraId="38CE4251" w14:textId="0B08D462" w:rsidR="00F76057" w:rsidRPr="004853EE" w:rsidRDefault="00F76057" w:rsidP="0070341D">
            <w:pPr>
              <w:widowControl w:val="0"/>
              <w:kinsoku w:val="0"/>
              <w:spacing w:after="170"/>
              <w:rPr>
                <w:rFonts w:eastAsia="Times New Roman" w:cs="Arial"/>
                <w:sz w:val="17"/>
                <w:szCs w:val="17"/>
              </w:rPr>
            </w:pPr>
            <w:del w:id="323" w:author="Author">
              <w:r w:rsidRPr="004853EE">
                <w:rPr>
                  <w:sz w:val="17"/>
                  <w:szCs w:val="17"/>
                </w:rPr>
                <w:delText>Par e</w:delText>
              </w:r>
            </w:del>
            <w:ins w:id="324" w:author="Author">
              <w:r w:rsidRPr="004853EE">
                <w:rPr>
                  <w:sz w:val="17"/>
                  <w:szCs w:val="17"/>
                </w:rPr>
                <w:t>E</w:t>
              </w:r>
            </w:ins>
            <w:r w:rsidRPr="004853EE">
              <w:rPr>
                <w:sz w:val="17"/>
                <w:szCs w:val="17"/>
              </w:rPr>
              <w:t>xemple</w:t>
            </w:r>
            <w:ins w:id="325" w:author="Author">
              <w:r w:rsidRPr="004853EE">
                <w:rPr>
                  <w:sz w:val="17"/>
                  <w:szCs w:val="17"/>
                </w:rPr>
                <w:t xml:space="preserve"> de brevet</w:t>
              </w:r>
            </w:ins>
            <w:r w:rsidRPr="004853EE">
              <w:rPr>
                <w:sz w:val="17"/>
                <w:szCs w:val="17"/>
              </w:rPr>
              <w:t xml:space="preserve"> : </w:t>
            </w:r>
            <w:r w:rsidRPr="004853EE">
              <w:rPr>
                <w:rFonts w:ascii="Courier New" w:hAnsi="Courier New"/>
                <w:sz w:val="17"/>
                <w:szCs w:val="17"/>
              </w:rPr>
              <w:t>US_59111111_20220719_CertificationPage_000497.pdf</w:t>
            </w:r>
            <w:r w:rsidRPr="004853EE">
              <w:rPr>
                <w:sz w:val="17"/>
                <w:szCs w:val="17"/>
              </w:rPr>
              <w:t xml:space="preserve"> pour une page de certification fournie par </w:t>
            </w:r>
            <w:del w:id="326" w:author="Author">
              <w:r w:rsidRPr="004853EE">
                <w:rPr>
                  <w:sz w:val="17"/>
                  <w:szCs w:val="17"/>
                </w:rPr>
                <w:delText>l’USPTO</w:delText>
              </w:r>
            </w:del>
            <w:ins w:id="327" w:author="Author">
              <w:r w:rsidRPr="004853EE">
                <w:rPr>
                  <w:sz w:val="17"/>
                  <w:szCs w:val="17"/>
                </w:rPr>
                <w:t>l’Office des brevets et des marques des États-Unis d’Amérique</w:t>
              </w:r>
            </w:ins>
            <w:r w:rsidRPr="004853EE">
              <w:rPr>
                <w:sz w:val="17"/>
                <w:szCs w:val="17"/>
              </w:rPr>
              <w:t xml:space="preserve"> en tant qu’office fournisseur, dont le numéro de demande est 59111111, la demande ayant été déposée le 19 juillet 2022.  </w:t>
            </w:r>
          </w:p>
        </w:tc>
      </w:tr>
    </w:tbl>
    <w:p w14:paraId="2C884153" w14:textId="77777777" w:rsidR="00EE2ADB" w:rsidRPr="004853EE" w:rsidRDefault="00EE2ADB" w:rsidP="00EE2ADB">
      <w:pPr>
        <w:widowControl w:val="0"/>
        <w:kinsoku w:val="0"/>
        <w:spacing w:before="0" w:after="0"/>
        <w:contextualSpacing/>
        <w:rPr>
          <w:ins w:id="328"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EE2ADB" w:rsidRPr="004853EE" w14:paraId="419816CD" w14:textId="77777777" w:rsidTr="005D22FF">
        <w:trPr>
          <w:trHeight w:val="769"/>
          <w:ins w:id="329" w:author="Author"/>
        </w:trPr>
        <w:tc>
          <w:tcPr>
            <w:tcW w:w="9352" w:type="dxa"/>
          </w:tcPr>
          <w:p w14:paraId="023EE306" w14:textId="66791800" w:rsidR="00EE2ADB" w:rsidRPr="004853EE" w:rsidRDefault="00757AF7" w:rsidP="005D22FF">
            <w:pPr>
              <w:widowControl w:val="0"/>
              <w:kinsoku w:val="0"/>
              <w:rPr>
                <w:ins w:id="330" w:author="Author"/>
                <w:rFonts w:eastAsia="Segoe UI" w:cs="Arial"/>
                <w:sz w:val="17"/>
                <w:szCs w:val="17"/>
              </w:rPr>
            </w:pPr>
            <w:ins w:id="331" w:author="Author">
              <w:r w:rsidRPr="004853EE">
                <w:rPr>
                  <w:sz w:val="17"/>
                  <w:szCs w:val="17"/>
                </w:rPr>
                <w:t>Exemple de dessin ou modèle industriel</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EM_015065203_20250101_CertificationPage.pdf</w:t>
              </w:r>
              <w:r w:rsidRPr="004853EE">
                <w:rPr>
                  <w:sz w:val="17"/>
                  <w:szCs w:val="17"/>
                </w:rPr>
                <w:t xml:space="preserve"> pour une page de certification fournie par l’Office de l</w:t>
              </w:r>
              <w:r w:rsidR="00230B9C">
                <w:rPr>
                  <w:sz w:val="17"/>
                  <w:szCs w:val="17"/>
                </w:rPr>
                <w:t>’</w:t>
              </w:r>
              <w:r w:rsidRPr="004853EE">
                <w:rPr>
                  <w:sz w:val="17"/>
                  <w:szCs w:val="17"/>
                </w:rPr>
                <w:t>Union européenne pour la propriété intellectuelle, dont le numéro de demande est 015065203, la demande ayant été déposée le 1</w:t>
              </w:r>
              <w:r w:rsidRPr="004853EE">
                <w:rPr>
                  <w:sz w:val="17"/>
                  <w:szCs w:val="17"/>
                  <w:vertAlign w:val="superscript"/>
                </w:rPr>
                <w:t>er</w:t>
              </w:r>
              <w:r w:rsidRPr="004853EE">
                <w:rPr>
                  <w:sz w:val="17"/>
                  <w:szCs w:val="17"/>
                </w:rPr>
                <w:t xml:space="preserve"> janvier 2025.</w:t>
              </w:r>
            </w:ins>
          </w:p>
        </w:tc>
      </w:tr>
    </w:tbl>
    <w:p w14:paraId="02AF841B" w14:textId="77777777" w:rsidR="00EE2ADB" w:rsidRPr="004853EE" w:rsidRDefault="00EE2ADB" w:rsidP="00EE2ADB">
      <w:pPr>
        <w:widowControl w:val="0"/>
        <w:kinsoku w:val="0"/>
        <w:spacing w:before="0" w:after="0"/>
        <w:contextualSpacing/>
        <w:rPr>
          <w:ins w:id="332"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EE2ADB" w:rsidRPr="004853EE" w14:paraId="1784F7CF" w14:textId="77777777" w:rsidTr="005D22FF">
        <w:trPr>
          <w:trHeight w:val="769"/>
          <w:ins w:id="333" w:author="Author"/>
        </w:trPr>
        <w:tc>
          <w:tcPr>
            <w:tcW w:w="9352" w:type="dxa"/>
          </w:tcPr>
          <w:p w14:paraId="226BAAD2" w14:textId="56275685" w:rsidR="00EE2ADB" w:rsidRPr="004853EE" w:rsidRDefault="00757AF7" w:rsidP="005D22FF">
            <w:pPr>
              <w:widowControl w:val="0"/>
              <w:kinsoku w:val="0"/>
              <w:rPr>
                <w:ins w:id="334" w:author="Author"/>
                <w:rFonts w:eastAsia="Segoe UI" w:cs="Arial"/>
                <w:sz w:val="17"/>
                <w:szCs w:val="17"/>
              </w:rPr>
            </w:pPr>
            <w:ins w:id="335" w:author="Author">
              <w:r w:rsidRPr="004853EE">
                <w:rPr>
                  <w:sz w:val="17"/>
                  <w:szCs w:val="17"/>
                </w:rPr>
                <w:t>Exemple de marque</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EM_018975509_</w:t>
              </w:r>
              <w:r w:rsidRPr="004853EE">
                <w:rPr>
                  <w:rFonts w:ascii="Courier New" w:hAnsi="Courier New"/>
                  <w:color w:val="D13438"/>
                  <w:sz w:val="17"/>
                  <w:szCs w:val="17"/>
                  <w:bdr w:val="none" w:sz="0" w:space="0" w:color="auto" w:frame="1"/>
                </w:rPr>
                <w:t xml:space="preserve"> </w:t>
              </w:r>
              <w:r w:rsidRPr="004853EE">
                <w:rPr>
                  <w:rFonts w:ascii="Courier New" w:hAnsi="Courier New"/>
                  <w:sz w:val="17"/>
                  <w:szCs w:val="17"/>
                </w:rPr>
                <w:t>20221201_CertificationPage.pdf</w:t>
              </w:r>
              <w:r w:rsidRPr="004853EE">
                <w:rPr>
                  <w:sz w:val="17"/>
                  <w:szCs w:val="17"/>
                </w:rPr>
                <w:t xml:space="preserve"> pour une page de certification fournie par l’Office de l</w:t>
              </w:r>
              <w:r w:rsidR="00230B9C">
                <w:rPr>
                  <w:sz w:val="17"/>
                  <w:szCs w:val="17"/>
                </w:rPr>
                <w:t>’</w:t>
              </w:r>
              <w:r w:rsidRPr="004853EE">
                <w:rPr>
                  <w:sz w:val="17"/>
                  <w:szCs w:val="17"/>
                </w:rPr>
                <w:t>Union européenne pour la propriété intellectuelle, dont le numéro de demande est 018975509, la demande ayant été déposée le 1</w:t>
              </w:r>
              <w:r w:rsidRPr="004853EE">
                <w:rPr>
                  <w:sz w:val="17"/>
                  <w:szCs w:val="17"/>
                  <w:vertAlign w:val="superscript"/>
                </w:rPr>
                <w:t>er</w:t>
              </w:r>
              <w:r w:rsidRPr="004853EE">
                <w:rPr>
                  <w:sz w:val="17"/>
                  <w:szCs w:val="17"/>
                </w:rPr>
                <w:t xml:space="preserve"> décembre 2022.</w:t>
              </w:r>
            </w:ins>
          </w:p>
        </w:tc>
      </w:tr>
    </w:tbl>
    <w:p w14:paraId="2C79B4B9" w14:textId="3A90D33A" w:rsidR="00F76057" w:rsidRPr="004853EE" w:rsidRDefault="00DA4E61" w:rsidP="004853EE">
      <w:pPr>
        <w:keepLines/>
        <w:tabs>
          <w:tab w:val="left" w:pos="567"/>
        </w:tabs>
        <w:spacing w:after="0"/>
        <w:rPr>
          <w:rFonts w:eastAsia="SimSun" w:cs="Arial"/>
          <w:kern w:val="0"/>
          <w:sz w:val="17"/>
          <w:szCs w:val="17"/>
          <w14:ligatures w14:val="none"/>
        </w:rPr>
      </w:pPr>
      <w:ins w:id="336"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337" w:author="Author">
        <w:r w:rsidRPr="004853EE">
          <w:rPr>
            <w:sz w:val="17"/>
            <w:szCs w:val="17"/>
          </w:rPr>
          <w:delText>27.</w:delText>
        </w:r>
        <w:r w:rsidRPr="004853EE">
          <w:rPr>
            <w:sz w:val="17"/>
            <w:szCs w:val="17"/>
          </w:rPr>
          <w:tab/>
        </w:r>
      </w:del>
      <w:r w:rsidRPr="004853EE">
        <w:rPr>
          <w:sz w:val="17"/>
          <w:szCs w:val="17"/>
        </w:rPr>
        <w:t xml:space="preserve">Pour les fichiers relatifs aux documents placés dans le dossier </w:t>
      </w:r>
      <w:r w:rsidRPr="004853EE">
        <w:rPr>
          <w:rFonts w:ascii="Courier New" w:hAnsi="Courier New"/>
          <w:sz w:val="17"/>
          <w:szCs w:val="17"/>
        </w:rPr>
        <w:t>SupplementaryArtifacts</w:t>
      </w:r>
      <w:r w:rsidRPr="004853EE">
        <w:rPr>
          <w:sz w:val="17"/>
          <w:szCs w:val="17"/>
        </w:rPr>
        <w:t xml:space="preserve"> , la convention de nommage des fichiers proposée ci-après est recommandée, à la discrétion de l’office fournisseur :</w:t>
      </w:r>
    </w:p>
    <w:p w14:paraId="5416E177" w14:textId="7E435819" w:rsidR="00F76057" w:rsidRPr="00BC6886" w:rsidRDefault="00F76057" w:rsidP="0070341D">
      <w:pPr>
        <w:widowControl w:val="0"/>
        <w:kinsoku w:val="0"/>
        <w:spacing w:before="0" w:after="0"/>
        <w:rPr>
          <w:rFonts w:ascii="Courier New" w:eastAsia="Segoe UI" w:hAnsi="Courier New" w:cs="Courier New"/>
          <w:kern w:val="0"/>
          <w:sz w:val="17"/>
          <w:szCs w:val="17"/>
          <w:lang w:val="en-US"/>
          <w14:ligatures w14:val="none"/>
        </w:rPr>
      </w:pPr>
      <w:r w:rsidRPr="00BC6886">
        <w:rPr>
          <w:rFonts w:ascii="Courier New" w:hAnsi="Courier New"/>
          <w:sz w:val="17"/>
          <w:szCs w:val="17"/>
          <w:lang w:val="en-US"/>
        </w:rPr>
        <w:t>&lt;providing Office ST.3 Code&gt;”_”&lt;application number</w:t>
      </w:r>
      <w:del w:id="338" w:author="Author">
        <w:r w:rsidRPr="00BC6886">
          <w:rPr>
            <w:rFonts w:ascii="Courier New" w:hAnsi="Courier New"/>
            <w:sz w:val="17"/>
            <w:szCs w:val="17"/>
            <w:lang w:val="en-US"/>
          </w:rPr>
          <w:delText>&gt;”_”&lt;</w:delText>
        </w:r>
      </w:del>
      <w:ins w:id="339" w:author="Author">
        <w:r w:rsidRPr="00BC6886">
          <w:rPr>
            <w:rFonts w:ascii="Courier New" w:hAnsi="Courier New"/>
            <w:sz w:val="17"/>
            <w:szCs w:val="17"/>
            <w:lang w:val="en-US"/>
          </w:rPr>
          <w:t>&gt;{“-”&lt;optional design identifier&gt;}”_”&lt;</w:t>
        </w:r>
      </w:ins>
      <w:r w:rsidRPr="00BC6886">
        <w:rPr>
          <w:rFonts w:ascii="Courier New" w:hAnsi="Courier New"/>
          <w:sz w:val="17"/>
          <w:szCs w:val="17"/>
          <w:lang w:val="en-US"/>
        </w:rPr>
        <w:t>filing date</w:t>
      </w:r>
      <w:r w:rsidRPr="004853EE">
        <w:rPr>
          <w:rFonts w:ascii="Courier New" w:eastAsia="Segoe UI" w:hAnsi="Courier New" w:cs="Courier New"/>
          <w:sz w:val="17"/>
          <w:szCs w:val="17"/>
          <w:vertAlign w:val="superscript"/>
        </w:rPr>
        <w:fldChar w:fldCharType="begin"/>
      </w:r>
      <w:r w:rsidRPr="00BC6886">
        <w:rPr>
          <w:rFonts w:ascii="Courier New" w:eastAsia="Segoe UI" w:hAnsi="Courier New" w:cs="Courier New"/>
          <w:sz w:val="17"/>
          <w:szCs w:val="17"/>
          <w:vertAlign w:val="superscript"/>
          <w:lang w:val="en-US"/>
        </w:rPr>
        <w:instrText xml:space="preserve"> NOTEREF _Ref169603376 \h  \* MERGEFORMAT </w:instrText>
      </w:r>
      <w:r w:rsidRPr="004853EE">
        <w:rPr>
          <w:rFonts w:ascii="Courier New" w:eastAsia="Segoe UI" w:hAnsi="Courier New" w:cs="Courier New"/>
          <w:sz w:val="17"/>
          <w:szCs w:val="17"/>
          <w:vertAlign w:val="superscript"/>
        </w:rPr>
      </w:r>
      <w:r w:rsidRPr="004853EE">
        <w:rPr>
          <w:rFonts w:ascii="Courier New" w:eastAsia="Segoe UI" w:hAnsi="Courier New" w:cs="Courier New"/>
          <w:sz w:val="17"/>
          <w:szCs w:val="17"/>
          <w:vertAlign w:val="superscript"/>
        </w:rPr>
        <w:fldChar w:fldCharType="separate"/>
      </w:r>
      <w:r w:rsidR="006A4955">
        <w:rPr>
          <w:rFonts w:ascii="Courier New" w:eastAsia="Segoe UI" w:hAnsi="Courier New" w:cs="Courier New"/>
          <w:sz w:val="17"/>
          <w:szCs w:val="17"/>
          <w:vertAlign w:val="superscript"/>
          <w:lang w:val="en-US"/>
        </w:rPr>
        <w:t>6</w:t>
      </w:r>
      <w:r w:rsidRPr="004853EE">
        <w:rPr>
          <w:rFonts w:ascii="Courier New" w:eastAsia="Segoe UI" w:hAnsi="Courier New" w:cs="Courier New"/>
          <w:sz w:val="17"/>
          <w:szCs w:val="17"/>
          <w:vertAlign w:val="superscript"/>
        </w:rPr>
        <w:fldChar w:fldCharType="end"/>
      </w:r>
      <w:r w:rsidRPr="00BC6886">
        <w:rPr>
          <w:rFonts w:ascii="Courier New" w:hAnsi="Courier New"/>
          <w:sz w:val="17"/>
          <w:szCs w:val="17"/>
          <w:lang w:val="en-US"/>
        </w:rPr>
        <w:t xml:space="preserve">&gt;”_”&lt;category of document&gt;{“_”&lt;unique identifier – optional unless there are several documents of the same category&gt;}.&lt;file extension&gt; </w:t>
      </w:r>
    </w:p>
    <w:p w14:paraId="1FA11C7B" w14:textId="77777777" w:rsidR="0070341D" w:rsidRPr="004853EE" w:rsidRDefault="0070341D" w:rsidP="0070341D">
      <w:pPr>
        <w:widowControl w:val="0"/>
        <w:kinsoku w:val="0"/>
        <w:spacing w:before="0" w:after="0"/>
        <w:rPr>
          <w:rFonts w:ascii="Courier New" w:eastAsia="Segoe UI" w:hAnsi="Courier New" w:cs="Courier New"/>
          <w:kern w:val="0"/>
          <w:sz w:val="17"/>
          <w:szCs w:val="17"/>
          <w:lang w:val="en-GB" w:eastAsia="zh-CN"/>
          <w14:ligatures w14:val="none"/>
        </w:rPr>
      </w:pPr>
    </w:p>
    <w:p w14:paraId="1C3575F6" w14:textId="033577A7" w:rsidR="005409F9" w:rsidRPr="004853EE" w:rsidRDefault="00F76057" w:rsidP="0070341D">
      <w:pPr>
        <w:widowControl w:val="0"/>
        <w:kinsoku w:val="0"/>
        <w:spacing w:before="0" w:after="170"/>
        <w:rPr>
          <w:ins w:id="340" w:author="Author"/>
          <w:rFonts w:eastAsia="Segoe UI" w:cs="Arial"/>
          <w:kern w:val="0"/>
          <w:sz w:val="17"/>
          <w:szCs w:val="17"/>
          <w14:ligatures w14:val="none"/>
        </w:rPr>
      </w:pPr>
      <w:r w:rsidRPr="004853EE">
        <w:rPr>
          <w:sz w:val="17"/>
          <w:szCs w:val="17"/>
        </w:rPr>
        <w:t xml:space="preserve">La “catégorie de document” indique le type d’artefact qui fait partie de la demande ou des données en rapport avec la demande et doit être en caractères majuscules de type “camel” selon la convention de nommage des types de document rédigés en anglais figurant dans la section </w:t>
      </w:r>
      <w:r w:rsidRPr="004853EE">
        <w:rPr>
          <w:rFonts w:ascii="Courier New" w:hAnsi="Courier New"/>
          <w:sz w:val="17"/>
          <w:szCs w:val="17"/>
        </w:rPr>
        <w:t>SupplementaryArtifacts</w:t>
      </w:r>
      <w:r w:rsidRPr="004853EE">
        <w:rPr>
          <w:sz w:val="17"/>
          <w:szCs w:val="17"/>
        </w:rPr>
        <w:t>.  Pour une demande de brevet, cet artefact peut être “</w:t>
      </w:r>
      <w:r w:rsidRPr="004853EE">
        <w:rPr>
          <w:rFonts w:ascii="Courier New" w:hAnsi="Courier New"/>
          <w:sz w:val="17"/>
          <w:szCs w:val="17"/>
        </w:rPr>
        <w:t>ApplicationBody</w:t>
      </w:r>
      <w:r w:rsidRPr="004853EE">
        <w:rPr>
          <w:sz w:val="17"/>
          <w:szCs w:val="17"/>
        </w:rPr>
        <w:t>”, “</w:t>
      </w:r>
      <w:r w:rsidRPr="004853EE">
        <w:rPr>
          <w:rFonts w:ascii="Courier New" w:hAnsi="Courier New"/>
          <w:sz w:val="17"/>
          <w:szCs w:val="17"/>
        </w:rPr>
        <w:t>ClassificationData</w:t>
      </w:r>
      <w:r w:rsidRPr="004853EE">
        <w:rPr>
          <w:sz w:val="17"/>
          <w:szCs w:val="17"/>
        </w:rPr>
        <w:t>” ou “</w:t>
      </w:r>
      <w:r w:rsidRPr="004853EE">
        <w:rPr>
          <w:rFonts w:ascii="Courier New" w:hAnsi="Courier New"/>
          <w:sz w:val="17"/>
          <w:szCs w:val="17"/>
        </w:rPr>
        <w:t>BibliographicData</w:t>
      </w:r>
      <w:r w:rsidRPr="004853EE">
        <w:rPr>
          <w:sz w:val="17"/>
          <w:szCs w:val="17"/>
        </w:rPr>
        <w:t>”.</w:t>
      </w:r>
    </w:p>
    <w:p w14:paraId="4EFD40C9" w14:textId="46A49DFF" w:rsidR="00F76057" w:rsidRPr="004853EE" w:rsidDel="005409F9" w:rsidRDefault="007628DE" w:rsidP="0070341D">
      <w:pPr>
        <w:widowControl w:val="0"/>
        <w:kinsoku w:val="0"/>
        <w:spacing w:before="0" w:after="170"/>
        <w:rPr>
          <w:rFonts w:eastAsia="Segoe UI" w:cs="Arial"/>
          <w:kern w:val="0"/>
          <w:sz w:val="17"/>
          <w:szCs w:val="17"/>
          <w14:ligatures w14:val="none"/>
        </w:rPr>
      </w:pPr>
      <w:r w:rsidRPr="004853EE">
        <w:rPr>
          <w:sz w:val="17"/>
          <w:szCs w:val="17"/>
        </w:rPr>
        <w:t xml:space="preserve">Il n’est pas obligatoire de renommer les documents du dossier </w:t>
      </w:r>
      <w:r w:rsidRPr="004853EE">
        <w:rPr>
          <w:rFonts w:ascii="Courier New" w:hAnsi="Courier New"/>
          <w:sz w:val="17"/>
          <w:szCs w:val="17"/>
        </w:rPr>
        <w:t>SupplementaryArtifacts</w:t>
      </w:r>
      <w:r w:rsidRPr="004853EE">
        <w:rPr>
          <w:sz w:val="17"/>
          <w:szCs w:val="17"/>
        </w:rPr>
        <w:t xml:space="preserve"> pour se conformer aux conventions de nommage.</w:t>
      </w:r>
    </w:p>
    <w:tbl>
      <w:tblPr>
        <w:tblStyle w:val="TableGrid"/>
        <w:tblW w:w="0" w:type="auto"/>
        <w:tblInd w:w="-5" w:type="dxa"/>
        <w:tblLook w:val="04A0" w:firstRow="1" w:lastRow="0" w:firstColumn="1" w:lastColumn="0" w:noHBand="0" w:noVBand="1"/>
      </w:tblPr>
      <w:tblGrid>
        <w:gridCol w:w="9352"/>
      </w:tblGrid>
      <w:tr w:rsidR="00F76057" w:rsidRPr="004853EE" w14:paraId="566C9B89" w14:textId="77777777" w:rsidTr="005F58BA">
        <w:trPr>
          <w:trHeight w:val="724"/>
        </w:trPr>
        <w:tc>
          <w:tcPr>
            <w:tcW w:w="9352" w:type="dxa"/>
          </w:tcPr>
          <w:p w14:paraId="7CAEBBEE" w14:textId="0D584DBE" w:rsidR="00F76057" w:rsidRPr="004853EE" w:rsidRDefault="00F76057" w:rsidP="00F76057">
            <w:pPr>
              <w:widowControl w:val="0"/>
              <w:kinsoku w:val="0"/>
              <w:rPr>
                <w:rFonts w:eastAsia="Segoe UI" w:cs="Arial"/>
                <w:sz w:val="17"/>
                <w:szCs w:val="17"/>
              </w:rPr>
            </w:pPr>
            <w:del w:id="341" w:author="Author">
              <w:r w:rsidRPr="004853EE">
                <w:rPr>
                  <w:sz w:val="17"/>
                  <w:szCs w:val="17"/>
                </w:rPr>
                <w:delText>Par e</w:delText>
              </w:r>
            </w:del>
            <w:ins w:id="342" w:author="Author">
              <w:r w:rsidRPr="004853EE">
                <w:rPr>
                  <w:sz w:val="17"/>
                  <w:szCs w:val="17"/>
                </w:rPr>
                <w:t>E</w:t>
              </w:r>
            </w:ins>
            <w:r w:rsidRPr="004853EE">
              <w:rPr>
                <w:sz w:val="17"/>
                <w:szCs w:val="17"/>
              </w:rPr>
              <w:t>xemple</w:t>
            </w:r>
            <w:ins w:id="343" w:author="Author">
              <w:r w:rsidRPr="004853EE">
                <w:rPr>
                  <w:sz w:val="17"/>
                  <w:szCs w:val="17"/>
                </w:rPr>
                <w:t xml:space="preserve"> de brevet</w:t>
              </w:r>
            </w:ins>
            <w:r w:rsidRPr="004853EE">
              <w:rPr>
                <w:sz w:val="17"/>
                <w:szCs w:val="17"/>
              </w:rPr>
              <w:t xml:space="preserve"> : </w:t>
            </w:r>
            <w:r w:rsidRPr="004853EE">
              <w:rPr>
                <w:rFonts w:ascii="Courier New" w:hAnsi="Courier New"/>
                <w:smallCaps/>
                <w:sz w:val="17"/>
                <w:szCs w:val="17"/>
              </w:rPr>
              <w:t>US</w:t>
            </w:r>
            <w:r w:rsidRPr="004853EE">
              <w:rPr>
                <w:rFonts w:ascii="Courier New" w:hAnsi="Courier New"/>
                <w:sz w:val="17"/>
                <w:szCs w:val="17"/>
              </w:rPr>
              <w:t>_59111111_20220719_BibliographicData.xml</w:t>
            </w:r>
            <w:r w:rsidRPr="004853EE">
              <w:rPr>
                <w:sz w:val="17"/>
                <w:szCs w:val="17"/>
              </w:rPr>
              <w:t xml:space="preserve"> pour les données bibliographiques au format XML concernant la demande </w:t>
            </w:r>
            <w:ins w:id="344" w:author="Author">
              <w:r w:rsidRPr="004853EE">
                <w:rPr>
                  <w:sz w:val="17"/>
                  <w:szCs w:val="17"/>
                </w:rPr>
                <w:t xml:space="preserve">numéro </w:t>
              </w:r>
            </w:ins>
            <w:r w:rsidRPr="004853EE">
              <w:rPr>
                <w:sz w:val="17"/>
                <w:szCs w:val="17"/>
              </w:rPr>
              <w:t>59111111 déposée le 19 juillet 2022 par l’USPTO.</w:t>
            </w:r>
          </w:p>
        </w:tc>
      </w:tr>
    </w:tbl>
    <w:p w14:paraId="056A0F23" w14:textId="77777777" w:rsidR="00F12C93" w:rsidRPr="004853EE" w:rsidRDefault="00F12C93" w:rsidP="00F12C93">
      <w:pPr>
        <w:widowControl w:val="0"/>
        <w:kinsoku w:val="0"/>
        <w:spacing w:before="0" w:after="0"/>
        <w:contextualSpacing/>
        <w:rPr>
          <w:ins w:id="345" w:author="Author"/>
          <w:rFonts w:eastAsia="SimSun" w:cs="Arial"/>
          <w:kern w:val="0"/>
          <w:sz w:val="17"/>
          <w:szCs w:val="17"/>
          <w:lang w:eastAsia="zh-CN"/>
          <w14:ligatures w14:val="none"/>
        </w:rPr>
      </w:pPr>
    </w:p>
    <w:p w14:paraId="3B87D835" w14:textId="2800804B" w:rsidR="005409F9" w:rsidRPr="004853EE" w:rsidRDefault="005409F9" w:rsidP="00F12C93">
      <w:pPr>
        <w:widowControl w:val="0"/>
        <w:kinsoku w:val="0"/>
        <w:spacing w:before="0" w:after="0"/>
        <w:contextualSpacing/>
        <w:rPr>
          <w:ins w:id="346" w:author="Author"/>
          <w:rFonts w:eastAsia="Segoe UI" w:cs="Arial"/>
          <w:kern w:val="0"/>
          <w:sz w:val="17"/>
          <w:szCs w:val="17"/>
          <w14:ligatures w14:val="none"/>
        </w:rPr>
      </w:pPr>
      <w:ins w:id="347" w:author="Author">
        <w:r w:rsidRPr="004853EE">
          <w:rPr>
            <w:sz w:val="17"/>
            <w:szCs w:val="17"/>
          </w:rPr>
          <w:t>Par exemple, pour une demande d'enregistrement de dessin ou modèle industriel, cet artefact peut être “</w:t>
        </w:r>
        <w:r w:rsidRPr="004853EE">
          <w:rPr>
            <w:rFonts w:ascii="Courier New" w:hAnsi="Courier New"/>
            <w:sz w:val="17"/>
            <w:szCs w:val="17"/>
          </w:rPr>
          <w:t>RegistrationCertificate</w:t>
        </w:r>
        <w:r w:rsidRPr="004853EE">
          <w:rPr>
            <w:sz w:val="17"/>
            <w:szCs w:val="17"/>
          </w:rPr>
          <w:t>”.</w:t>
        </w:r>
      </w:ins>
    </w:p>
    <w:p w14:paraId="7A301DCB" w14:textId="77777777" w:rsidR="007628DE" w:rsidRPr="004853EE" w:rsidRDefault="007628DE" w:rsidP="00F12C93">
      <w:pPr>
        <w:widowControl w:val="0"/>
        <w:kinsoku w:val="0"/>
        <w:spacing w:before="0" w:after="0"/>
        <w:contextualSpacing/>
        <w:rPr>
          <w:ins w:id="348" w:author="Author"/>
          <w:rFonts w:eastAsia="SimSun" w:cs="Arial"/>
          <w:kern w:val="0"/>
          <w:sz w:val="17"/>
          <w:szCs w:val="17"/>
          <w:lang w:eastAsia="zh-CN"/>
          <w14:ligatures w14:val="none"/>
        </w:rPr>
      </w:pPr>
    </w:p>
    <w:tbl>
      <w:tblPr>
        <w:tblStyle w:val="TableGrid"/>
        <w:tblW w:w="0" w:type="auto"/>
        <w:tblInd w:w="-5" w:type="dxa"/>
        <w:tblLook w:val="04A0" w:firstRow="1" w:lastRow="0" w:firstColumn="1" w:lastColumn="0" w:noHBand="0" w:noVBand="1"/>
      </w:tblPr>
      <w:tblGrid>
        <w:gridCol w:w="9352"/>
      </w:tblGrid>
      <w:tr w:rsidR="00F12C93" w:rsidRPr="004853EE" w14:paraId="25567257" w14:textId="77777777" w:rsidTr="00B77ADE">
        <w:trPr>
          <w:trHeight w:val="539"/>
          <w:ins w:id="349" w:author="Author"/>
        </w:trPr>
        <w:tc>
          <w:tcPr>
            <w:tcW w:w="9352" w:type="dxa"/>
          </w:tcPr>
          <w:p w14:paraId="1527723E" w14:textId="39ABD421" w:rsidR="00F12C93" w:rsidRPr="004853EE" w:rsidRDefault="00757AF7" w:rsidP="005D22FF">
            <w:pPr>
              <w:widowControl w:val="0"/>
              <w:kinsoku w:val="0"/>
              <w:rPr>
                <w:ins w:id="350" w:author="Author"/>
                <w:rFonts w:eastAsia="Segoe UI" w:cs="Arial"/>
                <w:sz w:val="17"/>
                <w:szCs w:val="17"/>
              </w:rPr>
            </w:pPr>
            <w:ins w:id="351" w:author="Author">
              <w:r w:rsidRPr="004853EE">
                <w:rPr>
                  <w:sz w:val="17"/>
                  <w:szCs w:val="17"/>
                </w:rPr>
                <w:t>Exemple de dessin ou modèle industriel</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EM_015065203_</w:t>
              </w:r>
              <w:r w:rsidRPr="004853EE">
                <w:rPr>
                  <w:rFonts w:ascii="Courier New" w:hAnsi="Courier New"/>
                  <w:color w:val="D13438"/>
                  <w:sz w:val="17"/>
                  <w:szCs w:val="17"/>
                  <w:bdr w:val="none" w:sz="0" w:space="0" w:color="auto" w:frame="1"/>
                </w:rPr>
                <w:t xml:space="preserve"> </w:t>
              </w:r>
              <w:r w:rsidRPr="004853EE">
                <w:rPr>
                  <w:rFonts w:ascii="Courier New" w:hAnsi="Courier New"/>
                  <w:sz w:val="17"/>
                  <w:szCs w:val="17"/>
                </w:rPr>
                <w:t>20250101_RegistrationCertificate.pdf</w:t>
              </w:r>
              <w:r w:rsidRPr="004853EE">
                <w:rPr>
                  <w:sz w:val="17"/>
                  <w:szCs w:val="17"/>
                </w:rPr>
                <w:t xml:space="preserve"> pour un dessin ou modèle enregistré concernant la demande numéro 015065203 déposée le 1</w:t>
              </w:r>
              <w:r w:rsidRPr="004853EE">
                <w:rPr>
                  <w:sz w:val="17"/>
                  <w:szCs w:val="17"/>
                  <w:vertAlign w:val="superscript"/>
                </w:rPr>
                <w:t>er</w:t>
              </w:r>
              <w:r w:rsidRPr="004853EE">
                <w:rPr>
                  <w:sz w:val="17"/>
                  <w:szCs w:val="17"/>
                </w:rPr>
                <w:t xml:space="preserve"> janvier 2025.</w:t>
              </w:r>
            </w:ins>
          </w:p>
        </w:tc>
      </w:tr>
    </w:tbl>
    <w:p w14:paraId="0B0F1A82" w14:textId="7C871BB5" w:rsidR="00B77ADE" w:rsidRPr="004853EE" w:rsidRDefault="00B77ADE" w:rsidP="00F12C93">
      <w:pPr>
        <w:widowControl w:val="0"/>
        <w:kinsoku w:val="0"/>
        <w:spacing w:before="0" w:after="0"/>
        <w:rPr>
          <w:rFonts w:eastAsia="Segoe UI" w:cs="Arial"/>
          <w:kern w:val="0"/>
          <w:sz w:val="17"/>
          <w:szCs w:val="17"/>
          <w:lang w:eastAsia="zh-CN"/>
          <w14:ligatures w14:val="none"/>
        </w:rPr>
      </w:pPr>
    </w:p>
    <w:p w14:paraId="288DE393" w14:textId="28E3648E" w:rsidR="00B3187E" w:rsidRPr="004853EE" w:rsidRDefault="00B3187E" w:rsidP="00230B9C">
      <w:pPr>
        <w:keepNext/>
        <w:widowControl w:val="0"/>
        <w:kinsoku w:val="0"/>
        <w:spacing w:before="0" w:after="0"/>
        <w:rPr>
          <w:ins w:id="352" w:author="Author"/>
          <w:rFonts w:eastAsia="Times New Roman" w:cs="Arial"/>
          <w:kern w:val="0"/>
          <w:sz w:val="17"/>
          <w:szCs w:val="17"/>
          <w14:ligatures w14:val="none"/>
        </w:rPr>
      </w:pPr>
      <w:ins w:id="353" w:author="Author">
        <w:r w:rsidRPr="004853EE">
          <w:rPr>
            <w:sz w:val="17"/>
            <w:szCs w:val="17"/>
          </w:rPr>
          <w:lastRenderedPageBreak/>
          <w:t>Par exemple, pour une demande d</w:t>
        </w:r>
        <w:r w:rsidR="00230B9C">
          <w:rPr>
            <w:sz w:val="17"/>
            <w:szCs w:val="17"/>
          </w:rPr>
          <w:t>’</w:t>
        </w:r>
        <w:r w:rsidRPr="004853EE">
          <w:rPr>
            <w:sz w:val="17"/>
            <w:szCs w:val="17"/>
          </w:rPr>
          <w:t>enregistrement de marque, cet artefact peut être “TrademarkRepresentation”.</w:t>
        </w:r>
      </w:ins>
    </w:p>
    <w:tbl>
      <w:tblPr>
        <w:tblStyle w:val="TableGrid"/>
        <w:tblpPr w:leftFromText="180" w:rightFromText="180" w:vertAnchor="text" w:horzAnchor="margin" w:tblpY="101"/>
        <w:tblW w:w="9352" w:type="dxa"/>
        <w:tblLook w:val="04A0" w:firstRow="1" w:lastRow="0" w:firstColumn="1" w:lastColumn="0" w:noHBand="0" w:noVBand="1"/>
      </w:tblPr>
      <w:tblGrid>
        <w:gridCol w:w="9352"/>
      </w:tblGrid>
      <w:tr w:rsidR="005409F9" w:rsidRPr="004853EE" w14:paraId="4CAE9BF9" w14:textId="77777777" w:rsidTr="00B77ADE">
        <w:trPr>
          <w:trHeight w:val="619"/>
          <w:ins w:id="354" w:author="Author"/>
        </w:trPr>
        <w:tc>
          <w:tcPr>
            <w:tcW w:w="9352" w:type="dxa"/>
          </w:tcPr>
          <w:p w14:paraId="07EDE674" w14:textId="2B6B1950" w:rsidR="005409F9" w:rsidRPr="004853EE" w:rsidRDefault="00757AF7" w:rsidP="005409F9">
            <w:pPr>
              <w:widowControl w:val="0"/>
              <w:kinsoku w:val="0"/>
              <w:rPr>
                <w:ins w:id="355" w:author="Author"/>
                <w:rFonts w:eastAsia="Segoe UI" w:cs="Arial"/>
                <w:sz w:val="17"/>
                <w:szCs w:val="17"/>
              </w:rPr>
            </w:pPr>
            <w:ins w:id="356" w:author="Author">
              <w:r w:rsidRPr="004853EE">
                <w:rPr>
                  <w:sz w:val="17"/>
                  <w:szCs w:val="17"/>
                </w:rPr>
                <w:t>Exemple de marque</w:t>
              </w:r>
              <w:r w:rsidRPr="004853EE">
                <w:rPr>
                  <w:sz w:val="17"/>
                  <w:szCs w:val="17"/>
                  <w:u w:val="single"/>
                </w:rPr>
                <w:t xml:space="preserve"> :</w:t>
              </w:r>
              <w:r w:rsidRPr="004853EE">
                <w:rPr>
                  <w:sz w:val="17"/>
                  <w:szCs w:val="17"/>
                </w:rPr>
                <w:t xml:space="preserve"> </w:t>
              </w:r>
              <w:r w:rsidRPr="004853EE">
                <w:rPr>
                  <w:rFonts w:ascii="Courier New" w:hAnsi="Courier New"/>
                  <w:sz w:val="17"/>
                  <w:szCs w:val="17"/>
                </w:rPr>
                <w:t>EM_018975509_20221201_TrademarkRepresentation.jpg</w:t>
              </w:r>
              <w:r w:rsidRPr="004853EE">
                <w:rPr>
                  <w:sz w:val="17"/>
                  <w:szCs w:val="17"/>
                </w:rPr>
                <w:t xml:space="preserve"> pour une représentation de marque au format JPG concernant la demande numéro 018975509 déposée le 1</w:t>
              </w:r>
              <w:r w:rsidRPr="004853EE">
                <w:rPr>
                  <w:sz w:val="17"/>
                  <w:szCs w:val="17"/>
                  <w:vertAlign w:val="superscript"/>
                </w:rPr>
                <w:t>er</w:t>
              </w:r>
              <w:r w:rsidRPr="004853EE">
                <w:rPr>
                  <w:sz w:val="17"/>
                  <w:szCs w:val="17"/>
                </w:rPr>
                <w:t xml:space="preserve"> décembre 2022.</w:t>
              </w:r>
            </w:ins>
          </w:p>
        </w:tc>
      </w:tr>
    </w:tbl>
    <w:p w14:paraId="2BEBF53B" w14:textId="77777777" w:rsidR="004574B8" w:rsidRPr="00BC6886" w:rsidRDefault="004574B8" w:rsidP="004574B8">
      <w:pPr>
        <w:keepLines/>
        <w:tabs>
          <w:tab w:val="left" w:pos="567"/>
        </w:tabs>
        <w:spacing w:before="0" w:afterLines="850" w:after="2040"/>
        <w:contextualSpacing/>
        <w:rPr>
          <w:rFonts w:eastAsia="SimSun" w:cs="Arial"/>
          <w:kern w:val="0"/>
          <w:sz w:val="17"/>
          <w:szCs w:val="17"/>
          <w:lang w:eastAsia="zh-CN"/>
          <w14:ligatures w14:val="none"/>
        </w:rPr>
      </w:pPr>
    </w:p>
    <w:p w14:paraId="1B420C9F" w14:textId="660917E2" w:rsidR="00F76057" w:rsidRPr="004853EE" w:rsidRDefault="00B86638" w:rsidP="004853EE">
      <w:pPr>
        <w:keepLines/>
        <w:tabs>
          <w:tab w:val="left" w:pos="567"/>
        </w:tabs>
        <w:spacing w:before="0" w:after="0"/>
        <w:rPr>
          <w:rFonts w:eastAsia="SimSun" w:cs="Arial"/>
          <w:kern w:val="0"/>
          <w:sz w:val="17"/>
          <w:szCs w:val="17"/>
          <w14:ligatures w14:val="none"/>
        </w:rPr>
      </w:pPr>
      <w:ins w:id="357" w:author="Author">
        <w:r w:rsidRPr="004853EE">
          <w:rPr>
            <w:rFonts w:eastAsia="SimSun" w:cs="Arial"/>
            <w:sz w:val="17"/>
            <w:szCs w:val="17"/>
          </w:rPr>
          <w:fldChar w:fldCharType="begin"/>
        </w:r>
        <w:r w:rsidRPr="004853EE">
          <w:rPr>
            <w:rFonts w:eastAsia="SimSun" w:cs="Arial"/>
            <w:sz w:val="17"/>
            <w:szCs w:val="17"/>
          </w:rPr>
          <w:instrText xml:space="preserve"> AUTONUM  </w:instrText>
        </w:r>
        <w:r w:rsidRPr="004853EE">
          <w:rPr>
            <w:rFonts w:eastAsia="SimSun" w:cs="Arial"/>
            <w:sz w:val="17"/>
            <w:szCs w:val="17"/>
          </w:rPr>
          <w:fldChar w:fldCharType="end"/>
        </w:r>
        <w:r w:rsidRPr="004853EE">
          <w:rPr>
            <w:sz w:val="17"/>
            <w:szCs w:val="17"/>
          </w:rPr>
          <w:tab/>
        </w:r>
      </w:ins>
      <w:del w:id="358" w:author="Author">
        <w:r w:rsidRPr="004853EE">
          <w:rPr>
            <w:sz w:val="17"/>
            <w:szCs w:val="17"/>
          </w:rPr>
          <w:delText>28.</w:delText>
        </w:r>
        <w:r w:rsidRPr="004853EE">
          <w:rPr>
            <w:sz w:val="17"/>
            <w:szCs w:val="17"/>
          </w:rPr>
          <w:tab/>
        </w:r>
      </w:del>
      <w:r w:rsidRPr="004853EE">
        <w:rPr>
          <w:sz w:val="17"/>
          <w:szCs w:val="17"/>
        </w:rPr>
        <w:t xml:space="preserve">Lorsqu’un document de priorité </w:t>
      </w:r>
      <w:del w:id="359" w:author="Author">
        <w:r w:rsidRPr="004853EE">
          <w:rPr>
            <w:sz w:val="17"/>
            <w:szCs w:val="17"/>
          </w:rPr>
          <w:delText xml:space="preserve">de brevet </w:delText>
        </w:r>
      </w:del>
      <w:r w:rsidRPr="004853EE">
        <w:rPr>
          <w:sz w:val="17"/>
          <w:szCs w:val="17"/>
        </w:rPr>
        <w:t xml:space="preserve">dans le dossier </w:t>
      </w:r>
      <w:r w:rsidRPr="004853EE">
        <w:rPr>
          <w:rFonts w:ascii="Courier New" w:hAnsi="Courier New"/>
          <w:sz w:val="17"/>
          <w:szCs w:val="17"/>
        </w:rPr>
        <w:t>MandatoryArtifacts</w:t>
      </w:r>
      <w:r w:rsidRPr="004853EE">
        <w:rPr>
          <w:sz w:val="17"/>
          <w:szCs w:val="17"/>
        </w:rPr>
        <w:t xml:space="preserve"> ou </w:t>
      </w:r>
      <w:r w:rsidRPr="004853EE">
        <w:rPr>
          <w:rFonts w:ascii="Courier New" w:hAnsi="Courier New"/>
          <w:sz w:val="17"/>
          <w:szCs w:val="17"/>
        </w:rPr>
        <w:t>SupplementaryArtifacts</w:t>
      </w:r>
      <w:r w:rsidRPr="004853EE">
        <w:rPr>
          <w:sz w:val="17"/>
          <w:szCs w:val="17"/>
        </w:rPr>
        <w:t xml:space="preserve"> est constitué du fichier ou des fichiers soumis par le déposant au moment du dépôt</w:t>
      </w:r>
      <w:del w:id="360" w:author="Author">
        <w:r w:rsidRPr="004853EE">
          <w:rPr>
            <w:sz w:val="17"/>
            <w:szCs w:val="17"/>
          </w:rPr>
          <w:delText xml:space="preserve"> concernant le corps de la demande, la description, les revendications, les dessins, l’abrégé ou le listage de séquences</w:delText>
        </w:r>
      </w:del>
      <w:r w:rsidRPr="004853EE">
        <w:rPr>
          <w:sz w:val="17"/>
          <w:szCs w:val="17"/>
        </w:rPr>
        <w:t xml:space="preserve">, l’élément </w:t>
      </w:r>
      <w:r w:rsidRPr="004853EE">
        <w:rPr>
          <w:rFonts w:ascii="Courier New" w:hAnsi="Courier New"/>
          <w:color w:val="000000"/>
          <w:sz w:val="17"/>
          <w:szCs w:val="17"/>
          <w:highlight w:val="white"/>
        </w:rPr>
        <w:t>DocumentAsFiledIndicator</w:t>
      </w:r>
      <w:r w:rsidRPr="004853EE">
        <w:rPr>
          <w:sz w:val="17"/>
          <w:szCs w:val="17"/>
        </w:rPr>
        <w:t xml:space="preserve"> doit avoir la valeur true dans l’index.  La valeur de cet élément ne doit pas être modifiée du fait que le document a été compressé ou décompressé, ou que son nom de fichier a été modifié par l’office fournisseur par rapport au nom initial.  L’élément ne doit pas être défini avec la valeur true pour les autres fichiers, tels que les versions numérisées de demandes déposées au format papier ou PDF avec un contenu modifié, même si cela n’a pas changé la représentation visuelle du document</w:t>
      </w:r>
      <w:del w:id="361" w:author="Author">
        <w:r w:rsidRPr="004853EE">
          <w:rPr>
            <w:sz w:val="17"/>
            <w:szCs w:val="17"/>
          </w:rPr>
          <w:delText>, par exemple en supprimant les métadonnées</w:delText>
        </w:r>
      </w:del>
      <w:r w:rsidRPr="004853EE">
        <w:rPr>
          <w:sz w:val="17"/>
          <w:szCs w:val="17"/>
        </w:rPr>
        <w:t>.</w:t>
      </w:r>
    </w:p>
    <w:p w14:paraId="00C630B7" w14:textId="3BD106D2" w:rsidR="00F76057" w:rsidRPr="00230B9C" w:rsidRDefault="00F76057" w:rsidP="00230B9C">
      <w:pPr>
        <w:spacing w:before="720" w:after="0"/>
        <w:ind w:left="5533"/>
      </w:pPr>
      <w:r>
        <w:t>[L’annexe</w:t>
      </w:r>
      <w:r w:rsidR="002B562A">
        <w:t> </w:t>
      </w:r>
      <w:r>
        <w:t>I de la norme ST.92 suit]</w:t>
      </w:r>
    </w:p>
    <w:p w14:paraId="77312EB6" w14:textId="77777777" w:rsidR="00DD7F5A" w:rsidRPr="00BF79F5" w:rsidRDefault="00DD7F5A" w:rsidP="00F76057">
      <w:pPr>
        <w:spacing w:before="0" w:after="0"/>
        <w:jc w:val="right"/>
        <w:rPr>
          <w:rFonts w:eastAsia="SimSun" w:cs="Arial"/>
          <w:kern w:val="0"/>
          <w14:ligatures w14:val="none"/>
        </w:rPr>
      </w:pPr>
    </w:p>
    <w:p w14:paraId="2341E618" w14:textId="77777777" w:rsidR="00F76057" w:rsidRPr="00BF79F5" w:rsidRDefault="00F76057" w:rsidP="00F76057">
      <w:pPr>
        <w:spacing w:before="0" w:after="0"/>
        <w:rPr>
          <w:rFonts w:eastAsia="SimSun" w:cs="Arial"/>
          <w:kern w:val="0"/>
          <w14:ligatures w14:val="none"/>
        </w:rPr>
        <w:sectPr w:rsidR="00F76057" w:rsidRPr="00BF79F5" w:rsidSect="003C5FC5">
          <w:pgSz w:w="11909" w:h="16834" w:code="9"/>
          <w:pgMar w:top="567" w:right="1134" w:bottom="1418" w:left="1418" w:header="510" w:footer="1021" w:gutter="0"/>
          <w:cols w:space="720"/>
          <w:docGrid w:linePitch="360"/>
        </w:sectPr>
      </w:pPr>
      <w:bookmarkStart w:id="362" w:name="_Toc198822794"/>
      <w:bookmarkStart w:id="363" w:name="_Toc203552042"/>
      <w:r>
        <w:br w:type="page"/>
      </w:r>
    </w:p>
    <w:p w14:paraId="0C0C61A6" w14:textId="6ADC7175" w:rsidR="00625F19" w:rsidRPr="00230B9C" w:rsidRDefault="00625F19" w:rsidP="00625F19">
      <w:pPr>
        <w:autoSpaceDE w:val="0"/>
        <w:autoSpaceDN w:val="0"/>
        <w:adjustRightInd w:val="0"/>
        <w:spacing w:before="0" w:after="0" w:line="360" w:lineRule="auto"/>
        <w:jc w:val="center"/>
        <w:outlineLvl w:val="0"/>
        <w:rPr>
          <w:rFonts w:cs="Arial"/>
          <w:sz w:val="17"/>
          <w:szCs w:val="17"/>
        </w:rPr>
      </w:pPr>
      <w:bookmarkStart w:id="364" w:name="_Toc530474319"/>
      <w:bookmarkStart w:id="365" w:name="_Toc53737731"/>
      <w:bookmarkStart w:id="366" w:name="_Toc90370580"/>
      <w:bookmarkStart w:id="367" w:name="Annex1"/>
      <w:bookmarkStart w:id="368" w:name="_Toc180142951"/>
      <w:bookmarkStart w:id="369" w:name="_Toc180148827"/>
      <w:bookmarkStart w:id="370" w:name="_Toc211324027"/>
      <w:bookmarkStart w:id="371" w:name="_Toc211443147"/>
      <w:bookmarkStart w:id="372" w:name="_Toc211443342"/>
      <w:r w:rsidRPr="00230B9C">
        <w:rPr>
          <w:b/>
          <w:color w:val="000000" w:themeColor="text1"/>
          <w:sz w:val="17"/>
          <w:szCs w:val="17"/>
        </w:rPr>
        <w:lastRenderedPageBreak/>
        <w:t>ANNEXE </w:t>
      </w:r>
      <w:bookmarkEnd w:id="364"/>
      <w:bookmarkEnd w:id="365"/>
      <w:bookmarkEnd w:id="366"/>
      <w:bookmarkEnd w:id="367"/>
      <w:r w:rsidRPr="00230B9C">
        <w:rPr>
          <w:b/>
          <w:color w:val="000000" w:themeColor="text1"/>
          <w:sz w:val="17"/>
          <w:szCs w:val="17"/>
        </w:rPr>
        <w:t>I</w:t>
      </w:r>
      <w:bookmarkEnd w:id="362"/>
      <w:bookmarkEnd w:id="363"/>
      <w:bookmarkEnd w:id="368"/>
      <w:bookmarkEnd w:id="369"/>
      <w:bookmarkEnd w:id="370"/>
      <w:bookmarkEnd w:id="371"/>
      <w:bookmarkEnd w:id="372"/>
    </w:p>
    <w:p w14:paraId="3224E3C9" w14:textId="77777777" w:rsidR="007E7C77" w:rsidRPr="00230B9C" w:rsidRDefault="007E7C77" w:rsidP="00F76057">
      <w:pPr>
        <w:autoSpaceDE w:val="0"/>
        <w:autoSpaceDN w:val="0"/>
        <w:adjustRightInd w:val="0"/>
        <w:spacing w:before="0" w:after="0" w:line="360" w:lineRule="auto"/>
        <w:jc w:val="center"/>
        <w:outlineLvl w:val="0"/>
        <w:rPr>
          <w:del w:id="373" w:author="Author"/>
          <w:rFonts w:eastAsia="SimSun" w:cs="Arial"/>
          <w:color w:val="000000"/>
          <w:kern w:val="0"/>
          <w:sz w:val="17"/>
          <w:szCs w:val="17"/>
          <w14:ligatures w14:val="none"/>
        </w:rPr>
      </w:pPr>
    </w:p>
    <w:p w14:paraId="520ADEDE" w14:textId="60FF8953" w:rsidR="00625F19" w:rsidRPr="00230B9C" w:rsidRDefault="00625F19" w:rsidP="00625F19">
      <w:pPr>
        <w:autoSpaceDE w:val="0"/>
        <w:autoSpaceDN w:val="0"/>
        <w:adjustRightInd w:val="0"/>
        <w:spacing w:before="0" w:after="0" w:line="360" w:lineRule="auto"/>
        <w:jc w:val="center"/>
        <w:outlineLvl w:val="0"/>
        <w:rPr>
          <w:rFonts w:eastAsia="SimSun" w:cs="Arial"/>
          <w:color w:val="000000"/>
          <w:kern w:val="0"/>
          <w:sz w:val="17"/>
          <w:szCs w:val="17"/>
          <w14:ligatures w14:val="none"/>
        </w:rPr>
      </w:pPr>
      <w:bookmarkStart w:id="374" w:name="_Toc198822795"/>
      <w:bookmarkStart w:id="375" w:name="_Toc203552043"/>
      <w:bookmarkStart w:id="376" w:name="_Toc180148828"/>
      <w:bookmarkStart w:id="377" w:name="_Toc211324028"/>
      <w:bookmarkStart w:id="378" w:name="_Toc211443148"/>
      <w:bookmarkStart w:id="379" w:name="_Toc211443343"/>
      <w:r w:rsidRPr="00230B9C">
        <w:rPr>
          <w:color w:val="000000" w:themeColor="text1"/>
          <w:sz w:val="17"/>
          <w:szCs w:val="17"/>
        </w:rPr>
        <w:t>DÉFINITION DU SCHÉMA XML (XSD) POUR L’INDEX D’UN DOCUMENT DE PRIORITÉ AU FORMAT XML</w:t>
      </w:r>
      <w:bookmarkStart w:id="380" w:name="_Toc759394753"/>
      <w:bookmarkEnd w:id="374"/>
      <w:bookmarkEnd w:id="375"/>
      <w:bookmarkEnd w:id="376"/>
      <w:bookmarkEnd w:id="377"/>
      <w:bookmarkEnd w:id="378"/>
      <w:bookmarkEnd w:id="379"/>
    </w:p>
    <w:bookmarkEnd w:id="380"/>
    <w:p w14:paraId="0614C205" w14:textId="77777777" w:rsidR="00625F19" w:rsidRPr="00230B9C" w:rsidRDefault="00625F19" w:rsidP="00625F19">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6563E559" w14:textId="42C9EA4C" w:rsidR="00625F19" w:rsidRPr="00230B9C" w:rsidRDefault="00625F19" w:rsidP="00625F19">
      <w:pPr>
        <w:widowControl w:val="0"/>
        <w:kinsoku w:val="0"/>
        <w:spacing w:before="0" w:after="0"/>
        <w:jc w:val="center"/>
        <w:rPr>
          <w:rFonts w:eastAsia="Times New Roman" w:cs="Arial"/>
          <w:i/>
          <w:kern w:val="0"/>
          <w:sz w:val="17"/>
          <w:szCs w:val="17"/>
          <w14:ligatures w14:val="none"/>
        </w:rPr>
      </w:pPr>
      <w:r w:rsidRPr="00230B9C">
        <w:rPr>
          <w:i/>
          <w:sz w:val="17"/>
          <w:szCs w:val="17"/>
        </w:rPr>
        <w:t xml:space="preserve">Version </w:t>
      </w:r>
      <w:del w:id="381" w:author="Author">
        <w:r w:rsidR="00230B9C" w:rsidRPr="00230B9C" w:rsidDel="00230B9C">
          <w:rPr>
            <w:i/>
            <w:sz w:val="17"/>
            <w:szCs w:val="17"/>
          </w:rPr>
          <w:delText>1</w:delText>
        </w:r>
      </w:del>
      <w:ins w:id="382" w:author="Author">
        <w:r w:rsidR="00230B9C" w:rsidRPr="00230B9C">
          <w:rPr>
            <w:i/>
            <w:sz w:val="17"/>
            <w:szCs w:val="17"/>
          </w:rPr>
          <w:t>2</w:t>
        </w:r>
      </w:ins>
      <w:r w:rsidRPr="00230B9C">
        <w:rPr>
          <w:i/>
          <w:sz w:val="17"/>
          <w:szCs w:val="17"/>
        </w:rPr>
        <w:t>.0</w:t>
      </w:r>
    </w:p>
    <w:p w14:paraId="446275A0" w14:textId="77777777" w:rsidR="00625F19" w:rsidRPr="00230B9C" w:rsidRDefault="00625F19" w:rsidP="00625F19">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21CD573D" w14:textId="77777777" w:rsidR="001F1621" w:rsidRPr="00230B9C" w:rsidRDefault="001F1621" w:rsidP="001F1621">
      <w:pPr>
        <w:widowControl w:val="0"/>
        <w:kinsoku w:val="0"/>
        <w:spacing w:before="0" w:after="0"/>
        <w:jc w:val="center"/>
        <w:rPr>
          <w:rFonts w:eastAsia="SimSun" w:cs="Arial"/>
          <w:i/>
          <w:kern w:val="0"/>
          <w:sz w:val="17"/>
          <w:szCs w:val="17"/>
          <w14:ligatures w14:val="none"/>
        </w:rPr>
      </w:pPr>
      <w:r w:rsidRPr="00230B9C">
        <w:rPr>
          <w:i/>
          <w:sz w:val="17"/>
          <w:szCs w:val="17"/>
        </w:rPr>
        <w:t>Proposition présentée au Comité des normes de l’OMPI (CWS) pour approbation à sa treizième session</w:t>
      </w:r>
    </w:p>
    <w:p w14:paraId="1DBB4093" w14:textId="77777777" w:rsidR="00625F19" w:rsidRPr="00230B9C" w:rsidRDefault="00625F19" w:rsidP="00625F19">
      <w:pPr>
        <w:widowControl w:val="0"/>
        <w:kinsoku w:val="0"/>
        <w:spacing w:before="0" w:after="0"/>
        <w:rPr>
          <w:rFonts w:eastAsia="SimSun" w:cs="Arial"/>
          <w:i/>
          <w:kern w:val="0"/>
          <w:sz w:val="17"/>
          <w:szCs w:val="17"/>
          <w:lang w:eastAsia="zh-CN"/>
          <w14:ligatures w14:val="none"/>
        </w:rPr>
      </w:pPr>
    </w:p>
    <w:p w14:paraId="742681ED" w14:textId="62C9D84E" w:rsidR="00103BFB" w:rsidRPr="00230B9C" w:rsidRDefault="00625F19" w:rsidP="006A59AA">
      <w:pPr>
        <w:spacing w:before="0" w:after="0"/>
        <w:rPr>
          <w:ins w:id="383" w:author="Author"/>
          <w:rFonts w:eastAsia="SimSun" w:cs="Arial"/>
          <w:kern w:val="0"/>
          <w:sz w:val="17"/>
          <w:szCs w:val="17"/>
          <w:highlight w:val="yellow"/>
          <w14:ligatures w14:val="none"/>
        </w:rPr>
      </w:pPr>
      <w:r w:rsidRPr="00230B9C">
        <w:rPr>
          <w:sz w:val="17"/>
          <w:szCs w:val="17"/>
        </w:rPr>
        <w:t>L’annexe I est l’ensemble des éléments de schéma XML qui représente les éléments de données minimaux et étendus d’un fichier d’un index PDDP fourni par un office de propriété intellectuelle.  L’annexe</w:t>
      </w:r>
      <w:r w:rsidR="002B562A">
        <w:rPr>
          <w:sz w:val="17"/>
          <w:szCs w:val="17"/>
        </w:rPr>
        <w:t> </w:t>
      </w:r>
      <w:r w:rsidRPr="00230B9C">
        <w:rPr>
          <w:sz w:val="17"/>
          <w:szCs w:val="17"/>
        </w:rPr>
        <w:t xml:space="preserve">I est fondée sur la version </w:t>
      </w:r>
      <w:del w:id="384" w:author="Author">
        <w:r w:rsidRPr="00230B9C">
          <w:rPr>
            <w:sz w:val="17"/>
            <w:szCs w:val="17"/>
          </w:rPr>
          <w:delText>7.1</w:delText>
        </w:r>
      </w:del>
      <w:ins w:id="385" w:author="Author">
        <w:r w:rsidRPr="00230B9C">
          <w:rPr>
            <w:sz w:val="17"/>
            <w:szCs w:val="17"/>
          </w:rPr>
          <w:t>9.0</w:t>
        </w:r>
      </w:ins>
      <w:r w:rsidRPr="00230B9C">
        <w:rPr>
          <w:sz w:val="17"/>
          <w:szCs w:val="17"/>
        </w:rPr>
        <w:t xml:space="preserve"> de la norme ST.96 de l’OMPI, y compris en ce qui concerne les conventions de nommage utilisées pour les noms des éléments de données spécifiques à l’échange de documents de priorité.  Le schéma XML pour l’index du PDDP peut également être téléchargé </w:t>
      </w:r>
      <w:ins w:id="386" w:author="Author">
        <w:r w:rsidRPr="00230B9C">
          <w:rPr>
            <w:sz w:val="17"/>
            <w:szCs w:val="17"/>
          </w:rPr>
          <w:t>à l</w:t>
        </w:r>
        <w:r w:rsidR="002B562A">
          <w:rPr>
            <w:sz w:val="17"/>
            <w:szCs w:val="17"/>
          </w:rPr>
          <w:t>’</w:t>
        </w:r>
        <w:r w:rsidRPr="00230B9C">
          <w:rPr>
            <w:sz w:val="17"/>
            <w:szCs w:val="17"/>
          </w:rPr>
          <w:t>adresse suivante</w:t>
        </w:r>
        <w:r w:rsidR="002B562A">
          <w:rPr>
            <w:sz w:val="17"/>
            <w:szCs w:val="17"/>
          </w:rPr>
          <w:t> </w:t>
        </w:r>
        <w:r w:rsidRPr="00230B9C">
          <w:rPr>
            <w:sz w:val="17"/>
            <w:szCs w:val="17"/>
          </w:rPr>
          <w:t>:</w:t>
        </w:r>
      </w:ins>
      <w:del w:id="387" w:author="Author">
        <w:r w:rsidRPr="00230B9C">
          <w:rPr>
            <w:sz w:val="17"/>
            <w:szCs w:val="17"/>
          </w:rPr>
          <w:delText>ici : https://www.wipo.int/standards/en/xml_material/st92/ST92PDDPIndex_V1_0.xsd</w:delText>
        </w:r>
      </w:del>
      <w:r w:rsidRPr="00230B9C">
        <w:rPr>
          <w:sz w:val="17"/>
          <w:szCs w:val="17"/>
        </w:rPr>
        <w:t xml:space="preserve"> </w:t>
      </w:r>
    </w:p>
    <w:p w14:paraId="33A908D1" w14:textId="61635875" w:rsidR="00625F19" w:rsidRPr="00230B9C" w:rsidRDefault="00830036" w:rsidP="00625F19">
      <w:pPr>
        <w:spacing w:before="0" w:after="0"/>
        <w:rPr>
          <w:rFonts w:eastAsia="Calibri" w:cs="Arial"/>
          <w:i/>
          <w:kern w:val="0"/>
          <w:sz w:val="17"/>
          <w:szCs w:val="17"/>
          <w14:ligatures w14:val="none"/>
        </w:rPr>
      </w:pPr>
      <w:ins w:id="388" w:author="Author">
        <w:r w:rsidRPr="00230B9C">
          <w:rPr>
            <w:sz w:val="17"/>
            <w:szCs w:val="17"/>
          </w:rPr>
          <w:t xml:space="preserve">https://www.wipo.int/edocs/mdocs/cws/en/cws_13/cws_13_20_rev-annexiii.zip </w:t>
        </w:r>
      </w:ins>
    </w:p>
    <w:p w14:paraId="049CE3BE" w14:textId="26BA1D24" w:rsidR="00AA7329" w:rsidRPr="00230B9C" w:rsidRDefault="00AA7329" w:rsidP="00625F19">
      <w:pPr>
        <w:spacing w:before="0" w:after="0"/>
        <w:rPr>
          <w:rFonts w:eastAsia="Calibri" w:cs="Arial"/>
          <w:kern w:val="0"/>
          <w:sz w:val="17"/>
          <w:szCs w:val="17"/>
          <w14:ligatures w14:val="none"/>
        </w:rPr>
      </w:pPr>
      <w:ins w:id="389" w:author="Author">
        <w:r w:rsidRPr="00230B9C">
          <w:rPr>
            <w:sz w:val="17"/>
            <w:szCs w:val="17"/>
          </w:rPr>
          <w:t>(</w:t>
        </w:r>
        <w:r w:rsidRPr="00230B9C">
          <w:rPr>
            <w:i/>
            <w:iCs/>
            <w:sz w:val="17"/>
            <w:szCs w:val="17"/>
          </w:rPr>
          <w:t>Notes</w:t>
        </w:r>
        <w:r w:rsidR="002B562A">
          <w:rPr>
            <w:i/>
            <w:iCs/>
            <w:sz w:val="17"/>
            <w:szCs w:val="17"/>
          </w:rPr>
          <w:t> </w:t>
        </w:r>
        <w:r w:rsidRPr="00230B9C">
          <w:rPr>
            <w:i/>
            <w:iCs/>
            <w:sz w:val="17"/>
            <w:szCs w:val="17"/>
          </w:rPr>
          <w:t>: le lien vers la définition du schéma XML (XSD) sera actualisé lorsque la norme sera publiée.)</w:t>
        </w:r>
      </w:ins>
    </w:p>
    <w:p w14:paraId="76C4035A" w14:textId="49CDD1AE" w:rsidR="00625F19" w:rsidRPr="00230B9C" w:rsidRDefault="00625F19" w:rsidP="00625F19">
      <w:pPr>
        <w:spacing w:before="0" w:after="0"/>
        <w:rPr>
          <w:rFonts w:eastAsia="Calibri" w:cs="Arial"/>
          <w:kern w:val="0"/>
          <w:sz w:val="17"/>
          <w:szCs w:val="17"/>
          <w:lang w:eastAsia="zh-CN"/>
          <w14:ligatures w14:val="none"/>
        </w:rPr>
      </w:pPr>
    </w:p>
    <w:p w14:paraId="29D9F931" w14:textId="77777777" w:rsidR="00A46F4D" w:rsidRPr="00230B9C" w:rsidRDefault="00A46F4D" w:rsidP="00A46F4D">
      <w:pPr>
        <w:spacing w:before="0" w:after="0"/>
        <w:jc w:val="right"/>
        <w:rPr>
          <w:ins w:id="390" w:author="Author"/>
          <w:rFonts w:eastAsia="Calibri" w:cs="Arial"/>
          <w:kern w:val="0"/>
          <w:sz w:val="17"/>
          <w:szCs w:val="17"/>
          <w:lang w:eastAsia="zh-CN"/>
          <w14:ligatures w14:val="none"/>
        </w:rPr>
      </w:pPr>
    </w:p>
    <w:p w14:paraId="790F10E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&lt;?xml version="1.0” encoding=“UTF-8”?&gt;</w:t>
      </w:r>
    </w:p>
    <w:p w14:paraId="520998DC" w14:textId="1C2A5DB9"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 xml:space="preserve">&lt;xsd:schema xmlns:xsd="http://www.w3.org/2001/XMLSchema" xmlns:pde="http://www.wipo.int/standards/XMLSchema/PriorityDocumentExchange" xmlns:com="http://www.wipo.int/standards/XMLSchema/ST96/Common" </w:t>
      </w:r>
      <w:ins w:id="391" w:author="Author">
        <w:r w:rsidRPr="00BC6886">
          <w:rPr>
            <w:rFonts w:ascii="Courier New" w:hAnsi="Courier New" w:cs="Courier New"/>
            <w:sz w:val="17"/>
            <w:szCs w:val="17"/>
            <w:highlight w:val="white"/>
            <w:lang w:val="en-US"/>
          </w:rPr>
          <w:t>xmlns:dgn="http://www.wipo.int/standards/XMLSchema/ST96/Design" xmlns:tmk="http://www.wipo.int/standards/XMLSchema/ST96/Trademark"</w:t>
        </w:r>
      </w:ins>
      <w:r w:rsidRPr="00BC6886">
        <w:rPr>
          <w:rFonts w:ascii="Courier New" w:hAnsi="Courier New" w:cs="Courier New"/>
          <w:sz w:val="17"/>
          <w:szCs w:val="17"/>
          <w:highlight w:val="white"/>
          <w:lang w:val="en-US"/>
        </w:rPr>
        <w:t xml:space="preserve"> targetNamespace="http://www.wipo.int/standards/XMLSchema/PriorityDocumentExchange" elementFormDefault="qualified" attributeFormDefault="qualified" version="</w:t>
      </w:r>
      <w:del w:id="392" w:author="Author">
        <w:r w:rsidRPr="00BC6886">
          <w:rPr>
            <w:rFonts w:ascii="Courier New" w:hAnsi="Courier New" w:cs="Courier New"/>
            <w:sz w:val="17"/>
            <w:szCs w:val="17"/>
            <w:highlight w:val="white"/>
            <w:lang w:val="en-US"/>
          </w:rPr>
          <w:delText>V1</w:delText>
        </w:r>
      </w:del>
      <w:ins w:id="393" w:author="Author">
        <w:r w:rsidRPr="00BC6886">
          <w:rPr>
            <w:rFonts w:ascii="Courier New" w:hAnsi="Courier New" w:cs="Courier New"/>
            <w:sz w:val="17"/>
            <w:szCs w:val="17"/>
            <w:highlight w:val="white"/>
            <w:lang w:val="en-US"/>
          </w:rPr>
          <w:t>V2</w:t>
        </w:r>
      </w:ins>
      <w:r w:rsidRPr="00BC6886">
        <w:rPr>
          <w:rFonts w:ascii="Courier New" w:hAnsi="Courier New" w:cs="Courier New"/>
          <w:sz w:val="17"/>
          <w:szCs w:val="17"/>
          <w:highlight w:val="white"/>
          <w:lang w:val="en-US"/>
        </w:rPr>
        <w:t>_0"&gt;</w:t>
      </w:r>
    </w:p>
    <w:p w14:paraId="553A0976" w14:textId="46AFD4EE" w:rsidR="002904C5" w:rsidRPr="00BC6886" w:rsidRDefault="002904C5" w:rsidP="002904C5">
      <w:pPr>
        <w:spacing w:before="0" w:after="0"/>
        <w:rPr>
          <w:ins w:id="39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&lt;xsd:import namespace="http://www.wipo.int/standards/XMLSchema/ST96/Common" schemaLocation="</w:t>
      </w:r>
      <w:ins w:id="395" w:author="Author">
        <w:r w:rsidRPr="00BC6886">
          <w:rPr>
            <w:rFonts w:ascii="Courier New" w:hAnsi="Courier New" w:cs="Courier New"/>
            <w:sz w:val="17"/>
            <w:szCs w:val="17"/>
            <w:highlight w:val="white"/>
            <w:lang w:val="en-US"/>
          </w:rPr>
          <w:t>ST96_</w:t>
        </w:r>
      </w:ins>
      <w:r w:rsidRPr="00BC6886">
        <w:rPr>
          <w:rFonts w:ascii="Courier New" w:hAnsi="Courier New" w:cs="Courier New"/>
          <w:sz w:val="17"/>
          <w:szCs w:val="17"/>
          <w:highlight w:val="white"/>
          <w:lang w:val="en-US"/>
        </w:rPr>
        <w:t>Common_</w:t>
      </w:r>
      <w:del w:id="396" w:author="Author">
        <w:r w:rsidRPr="00BC6886">
          <w:rPr>
            <w:rFonts w:ascii="Courier New" w:hAnsi="Courier New" w:cs="Courier New"/>
            <w:sz w:val="17"/>
            <w:szCs w:val="17"/>
            <w:highlight w:val="white"/>
            <w:lang w:val="en-US"/>
          </w:rPr>
          <w:delText>V7_1</w:delText>
        </w:r>
      </w:del>
      <w:ins w:id="397" w:author="Author">
        <w:r w:rsidRPr="00BC6886">
          <w:rPr>
            <w:rFonts w:ascii="Courier New" w:hAnsi="Courier New" w:cs="Courier New"/>
            <w:sz w:val="17"/>
            <w:szCs w:val="17"/>
            <w:highlight w:val="white"/>
            <w:lang w:val="en-US"/>
          </w:rPr>
          <w:t>V9_0</w:t>
        </w:r>
      </w:ins>
      <w:r w:rsidRPr="00BC6886">
        <w:rPr>
          <w:rFonts w:ascii="Courier New" w:hAnsi="Courier New" w:cs="Courier New"/>
          <w:sz w:val="17"/>
          <w:szCs w:val="17"/>
          <w:highlight w:val="white"/>
          <w:lang w:val="en-US"/>
        </w:rPr>
        <w:t>.xsd"/&gt;</w:t>
      </w:r>
    </w:p>
    <w:p w14:paraId="59A5874B" w14:textId="77777777" w:rsidR="008676B7" w:rsidRPr="005F4547" w:rsidRDefault="00111BFE" w:rsidP="002904C5">
      <w:pPr>
        <w:spacing w:before="0" w:after="0"/>
        <w:rPr>
          <w:rFonts w:ascii="Courier New" w:hAnsi="Courier New" w:cs="Courier New"/>
          <w:sz w:val="17"/>
          <w:szCs w:val="17"/>
          <w:highlight w:val="white"/>
        </w:rPr>
      </w:pPr>
      <w:ins w:id="398" w:author="Author">
        <w:r w:rsidRPr="005F4547">
          <w:rPr>
            <w:rFonts w:ascii="Courier New" w:hAnsi="Courier New" w:cs="Courier New"/>
            <w:sz w:val="17"/>
            <w:szCs w:val="17"/>
            <w:highlight w:val="white"/>
          </w:rPr>
          <w:t xml:space="preserve">&lt;xsd:import namespace="http://www.wipo.int/standards/XMLSchema/ST96/Design" </w:t>
        </w:r>
      </w:ins>
    </w:p>
    <w:p w14:paraId="594F388D" w14:textId="04630AFC" w:rsidR="00111BFE" w:rsidRPr="00BC6886" w:rsidRDefault="00111BFE" w:rsidP="002904C5">
      <w:pPr>
        <w:spacing w:before="0" w:after="0"/>
        <w:rPr>
          <w:ins w:id="399" w:author="Author"/>
          <w:rFonts w:ascii="Courier New" w:hAnsi="Courier New" w:cs="Courier New"/>
          <w:sz w:val="17"/>
          <w:szCs w:val="17"/>
          <w:highlight w:val="white"/>
          <w:lang w:val="en-US"/>
        </w:rPr>
      </w:pPr>
      <w:ins w:id="400" w:author="Author">
        <w:r w:rsidRPr="00BC6886">
          <w:rPr>
            <w:rFonts w:ascii="Courier New" w:hAnsi="Courier New" w:cs="Courier New"/>
            <w:sz w:val="17"/>
            <w:szCs w:val="17"/>
            <w:highlight w:val="white"/>
            <w:lang w:val="en-US"/>
          </w:rPr>
          <w:t>schemaLocation="ST96_Design_V9_0.xsd"/&gt;</w:t>
        </w:r>
      </w:ins>
    </w:p>
    <w:p w14:paraId="38C65F6E" w14:textId="6BCE115B" w:rsidR="00591BFD" w:rsidRPr="00BC6886" w:rsidRDefault="00591BFD" w:rsidP="002904C5">
      <w:pPr>
        <w:spacing w:before="0" w:after="0"/>
        <w:rPr>
          <w:rFonts w:ascii="Courier New" w:hAnsi="Courier New" w:cs="Courier New"/>
          <w:sz w:val="17"/>
          <w:szCs w:val="17"/>
          <w:highlight w:val="white"/>
          <w:lang w:val="en-US"/>
        </w:rPr>
      </w:pPr>
      <w:ins w:id="401" w:author="Author">
        <w:r w:rsidRPr="00BC6886">
          <w:rPr>
            <w:rFonts w:ascii="Courier New" w:hAnsi="Courier New" w:cs="Courier New"/>
            <w:sz w:val="17"/>
            <w:szCs w:val="17"/>
            <w:highlight w:val="white"/>
            <w:lang w:val="en-US"/>
          </w:rPr>
          <w:t>&lt;xsd:import namespace="http://www.wipo.int/standards/XMLSchema/ST96/Trademark" schemaLocation="ST96_Trademark_V9_0.xsd"/&gt;</w:t>
        </w:r>
      </w:ins>
    </w:p>
    <w:p w14:paraId="2E89D00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name="PriorityDocumentIndex" type="pde:PriorityDocumentIndexType"&gt;</w:t>
      </w:r>
    </w:p>
    <w:p w14:paraId="77FE866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A778398" w14:textId="4C1531CA" w:rsidR="002904C5" w:rsidRPr="00BC6886" w:rsidDel="00F00EA2" w:rsidRDefault="002904C5" w:rsidP="002904C5">
      <w:pPr>
        <w:spacing w:before="0" w:after="0"/>
        <w:rPr>
          <w:del w:id="402" w:author="Author"/>
          <w:rFonts w:ascii="Courier New" w:hAnsi="Courier New" w:cs="Courier New"/>
          <w:sz w:val="17"/>
          <w:szCs w:val="17"/>
          <w:highlight w:val="white"/>
          <w:lang w:val="en-US"/>
        </w:rPr>
      </w:pPr>
      <w:del w:id="403" w:author="Author">
        <w:r w:rsidRPr="00BC6886">
          <w:rPr>
            <w:rFonts w:ascii="Courier New" w:hAnsi="Courier New" w:cs="Courier New"/>
            <w:sz w:val="17"/>
            <w:szCs w:val="17"/>
            <w:lang w:val="en-US"/>
          </w:rPr>
          <w:delText>&lt;xsd:documentation&gt;Index file for priority document</w:delText>
        </w:r>
        <w:r w:rsidRPr="00BC6886">
          <w:rPr>
            <w:rFonts w:ascii="Courier New" w:hAnsi="Courier New" w:cs="Courier New"/>
            <w:sz w:val="17"/>
            <w:szCs w:val="17"/>
            <w:lang w:val="en-US"/>
          </w:rPr>
          <w:cr/>
        </w:r>
        <w:r w:rsidRPr="00BC6886">
          <w:rPr>
            <w:rFonts w:ascii="Courier New" w:hAnsi="Courier New" w:cs="Courier New"/>
            <w:sz w:val="17"/>
            <w:szCs w:val="17"/>
            <w:lang w:val="en-US"/>
          </w:rPr>
          <w:br/>
          <w:delText>exchange&lt;/xsd:documentation&gt;</w:delText>
        </w:r>
      </w:del>
    </w:p>
    <w:p w14:paraId="56005E6C" w14:textId="2531DCCE"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&lt;xsd:appinfo&gt;</w:t>
      </w:r>
    </w:p>
    <w:p w14:paraId="673326FB" w14:textId="4014BE58"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&lt;com:SchemaLastModifiedDate&gt;</w:t>
      </w:r>
      <w:del w:id="404" w:author="Author">
        <w:r w:rsidRPr="00BC6886">
          <w:rPr>
            <w:rFonts w:ascii="Courier New" w:hAnsi="Courier New" w:cs="Courier New"/>
            <w:sz w:val="17"/>
            <w:szCs w:val="17"/>
            <w:highlight w:val="white"/>
            <w:lang w:val="en-US"/>
          </w:rPr>
          <w:delText>2024</w:delText>
        </w:r>
      </w:del>
      <w:ins w:id="405" w:author="Author">
        <w:r w:rsidRPr="00BC6886">
          <w:rPr>
            <w:rFonts w:ascii="Courier New" w:hAnsi="Courier New" w:cs="Courier New"/>
            <w:sz w:val="17"/>
            <w:szCs w:val="17"/>
            <w:highlight w:val="white"/>
            <w:lang w:val="en-US"/>
          </w:rPr>
          <w:t>2025</w:t>
        </w:r>
      </w:ins>
      <w:r w:rsidRPr="00BC6886">
        <w:rPr>
          <w:rFonts w:ascii="Courier New" w:hAnsi="Courier New" w:cs="Courier New"/>
          <w:sz w:val="17"/>
          <w:szCs w:val="17"/>
          <w:highlight w:val="white"/>
          <w:lang w:val="en-US"/>
        </w:rPr>
        <w:t>-</w:t>
      </w:r>
      <w:del w:id="406" w:author="Author">
        <w:r w:rsidRPr="00BC6886">
          <w:rPr>
            <w:rFonts w:ascii="Courier New" w:hAnsi="Courier New" w:cs="Courier New"/>
            <w:sz w:val="17"/>
            <w:szCs w:val="17"/>
            <w:highlight w:val="white"/>
            <w:lang w:val="en-US"/>
          </w:rPr>
          <w:delText>0</w:delText>
        </w:r>
      </w:del>
      <w:ins w:id="407" w:author="Author">
        <w:r w:rsidRPr="00BC6886">
          <w:rPr>
            <w:rFonts w:ascii="Courier New" w:hAnsi="Courier New" w:cs="Courier New"/>
            <w:sz w:val="17"/>
            <w:szCs w:val="17"/>
            <w:highlight w:val="white"/>
            <w:lang w:val="en-US"/>
          </w:rPr>
          <w:t>10</w:t>
        </w:r>
      </w:ins>
      <w:del w:id="408" w:author="Author">
        <w:r w:rsidRPr="00BC6886">
          <w:rPr>
            <w:rFonts w:ascii="Courier New" w:hAnsi="Courier New" w:cs="Courier New"/>
            <w:sz w:val="17"/>
            <w:szCs w:val="17"/>
            <w:highlight w:val="white"/>
            <w:lang w:val="en-US"/>
          </w:rPr>
          <w:delText>6</w:delText>
        </w:r>
      </w:del>
      <w:r w:rsidRPr="00BC6886">
        <w:rPr>
          <w:rFonts w:ascii="Courier New" w:hAnsi="Courier New" w:cs="Courier New"/>
          <w:sz w:val="17"/>
          <w:szCs w:val="17"/>
          <w:highlight w:val="white"/>
          <w:lang w:val="en-US"/>
        </w:rPr>
        <w:t>-</w:t>
      </w:r>
      <w:del w:id="409" w:author="Author">
        <w:r w:rsidRPr="00BC6886">
          <w:rPr>
            <w:rFonts w:ascii="Courier New" w:hAnsi="Courier New" w:cs="Courier New"/>
            <w:sz w:val="17"/>
            <w:szCs w:val="17"/>
            <w:highlight w:val="white"/>
            <w:lang w:val="en-US"/>
          </w:rPr>
          <w:delText>18</w:delText>
        </w:r>
      </w:del>
      <w:ins w:id="410" w:author="Author">
        <w:r w:rsidRPr="00BC6886">
          <w:rPr>
            <w:rFonts w:ascii="Courier New" w:hAnsi="Courier New" w:cs="Courier New"/>
            <w:sz w:val="17"/>
            <w:szCs w:val="17"/>
            <w:highlight w:val="white"/>
            <w:lang w:val="en-US"/>
          </w:rPr>
          <w:t>24</w:t>
        </w:r>
      </w:ins>
      <w:r w:rsidRPr="00BC6886">
        <w:rPr>
          <w:rFonts w:ascii="Courier New" w:hAnsi="Courier New" w:cs="Courier New"/>
          <w:sz w:val="17"/>
          <w:szCs w:val="17"/>
          <w:highlight w:val="white"/>
          <w:lang w:val="en-US"/>
        </w:rPr>
        <w:t>&lt;/com: SchemaLastModifiedDate&gt;</w:t>
      </w:r>
    </w:p>
    <w:p w14:paraId="306B4B8B" w14:textId="6F791C06" w:rsidR="002904C5" w:rsidRPr="00BC6886" w:rsidRDefault="002904C5" w:rsidP="00FD4BA2">
      <w:pPr>
        <w:spacing w:before="0" w:after="0"/>
        <w:ind w:left="1440" w:firstLine="720"/>
        <w:rPr>
          <w:ins w:id="41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&lt;com:SchemaContactPoint&gt;</w:t>
      </w:r>
      <w:ins w:id="412" w:author="Author">
        <w:r w:rsidR="00F00EA2" w:rsidRPr="005F4547">
          <w:rPr>
            <w:rFonts w:ascii="Courier New" w:hAnsi="Courier New" w:cs="Courier New"/>
            <w:sz w:val="17"/>
            <w:szCs w:val="17"/>
            <w:highlight w:val="white"/>
          </w:rPr>
          <w:fldChar w:fldCharType="begin"/>
        </w:r>
        <w:r w:rsidR="00F00EA2" w:rsidRPr="00BC6886">
          <w:rPr>
            <w:rFonts w:ascii="Courier New" w:hAnsi="Courier New" w:cs="Courier New"/>
            <w:sz w:val="17"/>
            <w:szCs w:val="17"/>
            <w:highlight w:val="white"/>
            <w:lang w:val="en-US"/>
          </w:rPr>
          <w:instrText>HYPERLINK "mailto:standards@wipo.int&lt;/com:SchemaContactPoint"</w:instrText>
        </w:r>
      </w:ins>
      <w:r w:rsidR="006A4955" w:rsidRPr="005F4547">
        <w:rPr>
          <w:rFonts w:ascii="Courier New" w:hAnsi="Courier New" w:cs="Courier New"/>
          <w:sz w:val="17"/>
          <w:szCs w:val="17"/>
          <w:highlight w:val="white"/>
        </w:rPr>
      </w:r>
      <w:ins w:id="413" w:author="Author">
        <w:r w:rsidR="00F00EA2" w:rsidRPr="005F4547">
          <w:rPr>
            <w:rFonts w:ascii="Courier New" w:hAnsi="Courier New" w:cs="Courier New"/>
            <w:sz w:val="17"/>
            <w:szCs w:val="17"/>
            <w:highlight w:val="white"/>
          </w:rPr>
          <w:fldChar w:fldCharType="separate"/>
        </w:r>
        <w:r w:rsidR="00F00EA2" w:rsidRPr="00BC6886">
          <w:rPr>
            <w:rStyle w:val="Hyperlink"/>
            <w:rFonts w:ascii="Courier New" w:hAnsi="Courier New" w:cs="Courier New"/>
            <w:sz w:val="17"/>
            <w:szCs w:val="17"/>
            <w:highlight w:val="white"/>
            <w:lang w:val="en-US"/>
          </w:rPr>
          <w:t>standards@wipo.int&lt;/com:SchemaContactPoint</w:t>
        </w:r>
        <w:r w:rsidR="00F00EA2" w:rsidRPr="005F4547">
          <w:rPr>
            <w:rFonts w:ascii="Courier New" w:hAnsi="Courier New" w:cs="Courier New"/>
            <w:sz w:val="17"/>
            <w:szCs w:val="17"/>
            <w:highlight w:val="white"/>
          </w:rPr>
          <w:fldChar w:fldCharType="end"/>
        </w:r>
      </w:ins>
      <w:r w:rsidRPr="00BC6886">
        <w:rPr>
          <w:rFonts w:ascii="Courier New" w:hAnsi="Courier New" w:cs="Courier New"/>
          <w:sz w:val="17"/>
          <w:szCs w:val="17"/>
          <w:highlight w:val="white"/>
          <w:lang w:val="en-US"/>
        </w:rPr>
        <w:t>&gt;</w:t>
      </w:r>
    </w:p>
    <w:p w14:paraId="482A89ED" w14:textId="77777777" w:rsidR="00453C52" w:rsidRPr="00BC6886" w:rsidRDefault="00B531D3" w:rsidP="00453C52">
      <w:pPr>
        <w:spacing w:before="0" w:after="0"/>
        <w:ind w:left="2160"/>
        <w:rPr>
          <w:ins w:id="414" w:author="Author"/>
          <w:rFonts w:ascii="Courier New" w:hAnsi="Courier New" w:cs="Courier New"/>
          <w:sz w:val="17"/>
          <w:szCs w:val="17"/>
          <w:highlight w:val="white"/>
          <w:lang w:val="en-US"/>
        </w:rPr>
      </w:pPr>
      <w:ins w:id="415" w:author="Author">
        <w:r w:rsidRPr="00BC6886">
          <w:rPr>
            <w:rFonts w:ascii="Courier New" w:hAnsi="Courier New" w:cs="Courier New"/>
            <w:sz w:val="17"/>
            <w:szCs w:val="17"/>
            <w:highlight w:val="white"/>
            <w:lang w:val="en-US"/>
          </w:rPr>
          <w:t>&lt;xsd:documentation&gt;This XSD is defined in Annex I of WIPO Standard ST.92 and provides the structure for the exchange of priority documents. The changes made since version 1.0 include:</w:t>
        </w:r>
      </w:ins>
    </w:p>
    <w:p w14:paraId="22FA1AFF" w14:textId="5A39A761" w:rsidR="0070157B" w:rsidRPr="00BC6886" w:rsidRDefault="0070157B" w:rsidP="0070157B">
      <w:pPr>
        <w:spacing w:before="0" w:after="0"/>
        <w:ind w:left="2160"/>
        <w:rPr>
          <w:ins w:id="416" w:author="Author"/>
          <w:rFonts w:ascii="Courier New" w:hAnsi="Courier New" w:cs="Courier New"/>
          <w:sz w:val="17"/>
          <w:szCs w:val="17"/>
          <w:highlight w:val="white"/>
          <w:lang w:val="en-US"/>
        </w:rPr>
      </w:pPr>
      <w:ins w:id="417" w:author="Author">
        <w:r w:rsidRPr="00BC6886">
          <w:rPr>
            <w:rFonts w:ascii="Courier New" w:hAnsi="Courier New" w:cs="Courier New"/>
            <w:sz w:val="17"/>
            <w:szCs w:val="17"/>
            <w:highlight w:val="white"/>
            <w:lang w:val="en-US"/>
          </w:rPr>
          <w:t>(a)Declared and imported the ST.96 flattened trademark and design schemas</w:t>
        </w:r>
      </w:ins>
    </w:p>
    <w:p w14:paraId="6FEA7091" w14:textId="408F4559" w:rsidR="0070157B" w:rsidRPr="00BC6886" w:rsidRDefault="0070157B" w:rsidP="0070157B">
      <w:pPr>
        <w:spacing w:before="0" w:after="0"/>
        <w:ind w:left="2160"/>
        <w:rPr>
          <w:ins w:id="418" w:author="Author"/>
          <w:rFonts w:ascii="Courier New" w:hAnsi="Courier New" w:cs="Courier New"/>
          <w:sz w:val="17"/>
          <w:szCs w:val="17"/>
          <w:highlight w:val="white"/>
          <w:lang w:val="en-US"/>
        </w:rPr>
      </w:pPr>
      <w:ins w:id="419" w:author="Author">
        <w:r w:rsidRPr="00BC6886">
          <w:rPr>
            <w:rFonts w:ascii="Courier New" w:hAnsi="Courier New" w:cs="Courier New"/>
            <w:sz w:val="17"/>
            <w:szCs w:val="17"/>
            <w:highlight w:val="white"/>
            <w:lang w:val="en-US"/>
          </w:rPr>
          <w:t>(b)Use of dgn:AllDesignsIndicator and dgn:DesignIdentifierBag elements from the ST.96 Design namespace</w:t>
        </w:r>
      </w:ins>
    </w:p>
    <w:p w14:paraId="0FED52E8" w14:textId="504055D1" w:rsidR="0070157B" w:rsidRPr="00BC6886" w:rsidRDefault="0070157B" w:rsidP="0070157B">
      <w:pPr>
        <w:spacing w:before="0" w:after="0"/>
        <w:ind w:left="2160"/>
        <w:rPr>
          <w:ins w:id="420" w:author="Author"/>
          <w:rFonts w:ascii="Courier New" w:hAnsi="Courier New" w:cs="Courier New"/>
          <w:sz w:val="17"/>
          <w:szCs w:val="17"/>
          <w:highlight w:val="white"/>
          <w:lang w:val="en-US"/>
        </w:rPr>
      </w:pPr>
      <w:ins w:id="421" w:author="Author">
        <w:r w:rsidRPr="00BC6886">
          <w:rPr>
            <w:rFonts w:ascii="Courier New" w:hAnsi="Courier New" w:cs="Courier New"/>
            <w:sz w:val="17"/>
            <w:szCs w:val="17"/>
            <w:highlight w:val="white"/>
            <w:lang w:val="en-US"/>
          </w:rPr>
          <w:t>(c)Renaming of IPTypeCategory to IPRightKindCategory and IPTypeCategoryType to IPRightKindCategoryType. This component is restricted to the values: Patent, Industrial design, and Trademark</w:t>
        </w:r>
      </w:ins>
    </w:p>
    <w:p w14:paraId="1E9234DF" w14:textId="220C6FF2" w:rsidR="0070157B" w:rsidRPr="00BC6886" w:rsidRDefault="0070157B" w:rsidP="0070157B">
      <w:pPr>
        <w:spacing w:before="0" w:after="0"/>
        <w:ind w:left="2160"/>
        <w:rPr>
          <w:ins w:id="422" w:author="Author"/>
          <w:rFonts w:ascii="Courier New" w:hAnsi="Courier New" w:cs="Courier New"/>
          <w:sz w:val="17"/>
          <w:szCs w:val="17"/>
          <w:highlight w:val="white"/>
          <w:lang w:val="en-US"/>
        </w:rPr>
      </w:pPr>
      <w:ins w:id="423" w:author="Author">
        <w:r w:rsidRPr="00BC6886">
          <w:rPr>
            <w:rFonts w:ascii="Courier New" w:hAnsi="Courier New" w:cs="Courier New"/>
            <w:sz w:val="17"/>
            <w:szCs w:val="17"/>
            <w:highlight w:val="white"/>
            <w:lang w:val="en-US"/>
          </w:rPr>
          <w:t>(d)Introducing of the new categories:DesignMandatoryDocumentCategory, TrademarkMandatoryDocumentCategory, DesignSupplementaryDocumentCategory and TrademarkSupplementaryDocumentCategory</w:t>
        </w:r>
      </w:ins>
    </w:p>
    <w:p w14:paraId="13A54301" w14:textId="4AA3F3F4" w:rsidR="00453C52" w:rsidRPr="00BC6886" w:rsidRDefault="00453C52" w:rsidP="00453C52">
      <w:pPr>
        <w:spacing w:before="0" w:after="0"/>
        <w:ind w:left="2160"/>
        <w:rPr>
          <w:ins w:id="424" w:author="Author"/>
          <w:rFonts w:ascii="Courier New" w:hAnsi="Courier New" w:cs="Courier New"/>
          <w:sz w:val="17"/>
          <w:szCs w:val="17"/>
          <w:highlight w:val="white"/>
          <w:lang w:val="en-US"/>
        </w:rPr>
      </w:pPr>
      <w:ins w:id="425" w:author="Author">
        <w:r w:rsidRPr="00BC6886">
          <w:rPr>
            <w:rFonts w:ascii="Courier New" w:hAnsi="Courier New" w:cs="Courier New"/>
            <w:sz w:val="17"/>
            <w:szCs w:val="17"/>
            <w:highlight w:val="white"/>
            <w:lang w:val="en-US"/>
          </w:rPr>
          <w:t>(e)Replacement of pde:ApplicationNumber with both com:IPOfficeCode and com:ApplicationNumber</w:t>
        </w:r>
      </w:ins>
    </w:p>
    <w:p w14:paraId="437A6871" w14:textId="5F5BA701" w:rsidR="00B52C86" w:rsidRPr="00BC6886" w:rsidRDefault="00B52C86" w:rsidP="00B52C86">
      <w:pPr>
        <w:spacing w:before="0" w:after="0"/>
        <w:ind w:left="2160"/>
        <w:rPr>
          <w:ins w:id="426" w:author="Author"/>
          <w:rFonts w:ascii="Courier New" w:hAnsi="Courier New" w:cs="Courier New"/>
          <w:sz w:val="17"/>
          <w:szCs w:val="17"/>
          <w:highlight w:val="white"/>
          <w:lang w:val="en-US"/>
        </w:rPr>
      </w:pPr>
      <w:ins w:id="427" w:author="Author">
        <w:r w:rsidRPr="00BC6886">
          <w:rPr>
            <w:rFonts w:ascii="Courier New" w:hAnsi="Courier New" w:cs="Courier New"/>
            <w:sz w:val="17"/>
            <w:szCs w:val="17"/>
            <w:highlight w:val="white"/>
            <w:lang w:val="en-US"/>
          </w:rPr>
          <w:t>(f)Replacement of the type pde:DocumentFormatCategoryType with the new type pde:DocumentFileFormatCategoryType, which is defined as a union of following types from WIPO Standard ST.96: com:DocumentFormatCategoryType, com:ThreeDModelFormatCategoryType, dgn:ViewFileFormatCategoryType,tmk:MarkMultimediaFileFormatCategoryType,tmk:SoundFileFormatCategoryType and pde:ArchiveFormatCategoryType to cover all possible file format</w:t>
        </w:r>
      </w:ins>
    </w:p>
    <w:p w14:paraId="1F3DDD9A" w14:textId="24547D0C" w:rsidR="002904C5" w:rsidRPr="00BC6886" w:rsidRDefault="00B52C86" w:rsidP="00814F91">
      <w:pPr>
        <w:spacing w:before="0" w:after="0"/>
        <w:ind w:left="2160"/>
        <w:rPr>
          <w:ins w:id="428" w:author="Author"/>
          <w:rFonts w:ascii="Courier New" w:hAnsi="Courier New" w:cs="Courier New"/>
          <w:sz w:val="17"/>
          <w:szCs w:val="17"/>
          <w:highlight w:val="white"/>
          <w:lang w:val="en-US"/>
        </w:rPr>
      </w:pPr>
      <w:ins w:id="429" w:author="Author">
        <w:r w:rsidRPr="00BC6886">
          <w:rPr>
            <w:rFonts w:ascii="Courier New" w:hAnsi="Courier New" w:cs="Courier New"/>
            <w:sz w:val="17"/>
            <w:szCs w:val="17"/>
            <w:highlight w:val="white"/>
            <w:lang w:val="en-US"/>
          </w:rPr>
          <w:t>(g) Addition of pde:ArchiveFormatCategoryType to cover 'ZIP' and 'TAR' formats that are not included in ST.96&lt;/xsd:documentation&gt;</w:t>
        </w:r>
      </w:ins>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lang w:val="en-US"/>
        </w:rPr>
        <w:br/>
      </w:r>
      <w:del w:id="430" w:author="Author">
        <w:r w:rsidRPr="00BC6886">
          <w:rPr>
            <w:rFonts w:ascii="Courier New" w:hAnsi="Courier New" w:cs="Courier New"/>
            <w:sz w:val="17"/>
            <w:szCs w:val="17"/>
            <w:lang w:val="en-US"/>
          </w:rPr>
          <w:delText>&lt;com:SchemaReleaseNoteURL&gt;http://www.wipo.int/standards/XMLSchema/PDDP/V1_0/ReleaseNotes.pdf&lt;/com:SchemaReleaseNoteURL&gt;</w:delText>
        </w:r>
      </w:del>
    </w:p>
    <w:p w14:paraId="4C3641AB" w14:textId="5541E5E2" w:rsidR="00CD261E" w:rsidRPr="00BC6886" w:rsidRDefault="00CD261E" w:rsidP="00CD261E">
      <w:pPr>
        <w:spacing w:before="0" w:after="0"/>
        <w:ind w:firstLine="720"/>
        <w:rPr>
          <w:del w:id="431" w:author="Author"/>
          <w:rFonts w:ascii="Courier New" w:hAnsi="Courier New" w:cs="Courier New"/>
          <w:sz w:val="17"/>
          <w:szCs w:val="17"/>
          <w:highlight w:val="white"/>
          <w:lang w:val="en-US"/>
        </w:rPr>
      </w:pPr>
    </w:p>
    <w:p w14:paraId="236B2913" w14:textId="4CDB64B9"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&lt;/xsd:appinfo&gt;</w:t>
      </w:r>
    </w:p>
    <w:p w14:paraId="6113865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451643B3"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ab/>
        <w:t>&lt;/xsd:element&gt;</w:t>
      </w:r>
    </w:p>
    <w:p w14:paraId="0230006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 name="PriorityDocumentIndexType"&gt;</w:t>
      </w:r>
    </w:p>
    <w:p w14:paraId="068CF34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685D7535" w14:textId="1A3FD3C8" w:rsidR="002904C5" w:rsidRPr="00BC6886" w:rsidRDefault="002904C5" w:rsidP="002904C5">
      <w:pPr>
        <w:spacing w:before="0" w:after="0"/>
        <w:rPr>
          <w:ins w:id="43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w:t>
      </w:r>
      <w:ins w:id="433" w:author="Author">
        <w:r w:rsidRPr="00BC6886">
          <w:rPr>
            <w:rFonts w:ascii="Courier New" w:hAnsi="Courier New" w:cs="Courier New"/>
            <w:sz w:val="17"/>
            <w:szCs w:val="17"/>
            <w:highlight w:val="white"/>
            <w:lang w:val="en-US"/>
          </w:rPr>
          <w:t>IPRightKindCategory</w:t>
        </w:r>
      </w:ins>
      <w:del w:id="434" w:author="Author">
        <w:r w:rsidRPr="00BC6886">
          <w:rPr>
            <w:rFonts w:ascii="Courier New" w:hAnsi="Courier New" w:cs="Courier New"/>
            <w:sz w:val="17"/>
            <w:szCs w:val="17"/>
            <w:highlight w:val="white"/>
            <w:lang w:val="en-US"/>
          </w:rPr>
          <w:delText>IPTypeCategory</w:delText>
        </w:r>
      </w:del>
      <w:r w:rsidRPr="00BC6886">
        <w:rPr>
          <w:rFonts w:ascii="Courier New" w:hAnsi="Courier New" w:cs="Courier New"/>
          <w:sz w:val="17"/>
          <w:szCs w:val="17"/>
          <w:highlight w:val="white"/>
          <w:lang w:val="en-US"/>
        </w:rPr>
        <w:t>"/&gt;</w:t>
      </w:r>
    </w:p>
    <w:p w14:paraId="3B83AA42" w14:textId="7CA04F90" w:rsidR="005F6E6B" w:rsidRPr="00BC6886" w:rsidRDefault="005F6E6B" w:rsidP="009B4CDA">
      <w:pPr>
        <w:spacing w:before="0" w:after="0"/>
        <w:ind w:left="1440" w:firstLine="720"/>
        <w:rPr>
          <w:rFonts w:ascii="Courier New" w:hAnsi="Courier New" w:cs="Courier New"/>
          <w:sz w:val="17"/>
          <w:szCs w:val="17"/>
          <w:highlight w:val="white"/>
          <w:lang w:val="en-US"/>
        </w:rPr>
      </w:pPr>
      <w:ins w:id="435" w:author="Author">
        <w:r w:rsidRPr="00BC6886">
          <w:rPr>
            <w:rFonts w:ascii="Courier New" w:hAnsi="Courier New" w:cs="Courier New"/>
            <w:sz w:val="17"/>
            <w:szCs w:val="17"/>
            <w:highlight w:val="white"/>
            <w:lang w:val="en-US"/>
          </w:rPr>
          <w:t>&lt;xsd:element ref="com:IPOfficeCode"/&gt;</w:t>
        </w:r>
      </w:ins>
    </w:p>
    <w:p w14:paraId="64666C9A" w14:textId="0D0D6AB3"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w:t>
      </w:r>
      <w:del w:id="436" w:author="Author">
        <w:r w:rsidRPr="00BC6886">
          <w:rPr>
            <w:rFonts w:ascii="Courier New" w:hAnsi="Courier New" w:cs="Courier New"/>
            <w:sz w:val="17"/>
            <w:szCs w:val="17"/>
            <w:highlight w:val="white"/>
            <w:lang w:val="en-US"/>
          </w:rPr>
          <w:delText>pde</w:delText>
        </w:r>
      </w:del>
      <w:ins w:id="437" w:author="Author">
        <w:r w:rsidRPr="00BC6886">
          <w:rPr>
            <w:rFonts w:ascii="Courier New" w:hAnsi="Courier New" w:cs="Courier New"/>
            <w:sz w:val="17"/>
            <w:szCs w:val="17"/>
            <w:highlight w:val="white"/>
            <w:lang w:val="en-US"/>
          </w:rPr>
          <w:t>com</w:t>
        </w:r>
      </w:ins>
      <w:r w:rsidRPr="00BC6886">
        <w:rPr>
          <w:rFonts w:ascii="Courier New" w:hAnsi="Courier New" w:cs="Courier New"/>
          <w:sz w:val="17"/>
          <w:szCs w:val="17"/>
          <w:highlight w:val="white"/>
          <w:lang w:val="en-US"/>
        </w:rPr>
        <w:t>:ApplicationNumber"/&gt;</w:t>
      </w:r>
    </w:p>
    <w:p w14:paraId="48613240" w14:textId="55191D45"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ref="pde:ApplicationFilingDate"/&gt;</w:t>
      </w:r>
    </w:p>
    <w:p w14:paraId="53D1A714" w14:textId="77777777" w:rsidR="002904C5" w:rsidRPr="00BC6886" w:rsidRDefault="002904C5" w:rsidP="002904C5">
      <w:pPr>
        <w:spacing w:before="0" w:after="0"/>
        <w:rPr>
          <w:ins w:id="43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39" w:author="Author">
        <w:r w:rsidRPr="00BC6886">
          <w:rPr>
            <w:rFonts w:ascii="Courier New" w:hAnsi="Courier New" w:cs="Courier New"/>
            <w:sz w:val="17"/>
            <w:szCs w:val="17"/>
            <w:highlight w:val="white"/>
            <w:lang w:val="en-US"/>
          </w:rPr>
          <w:t>&lt;xsd:choice minOccurs="0"&gt;</w:t>
        </w:r>
      </w:ins>
    </w:p>
    <w:p w14:paraId="67E380DC" w14:textId="77777777" w:rsidR="00C364CC" w:rsidRPr="00BC6886" w:rsidRDefault="002904C5" w:rsidP="00C364CC">
      <w:pPr>
        <w:spacing w:before="0" w:after="0"/>
        <w:rPr>
          <w:ins w:id="44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41" w:author="Author">
        <w:r w:rsidRPr="00BC6886">
          <w:rPr>
            <w:rFonts w:ascii="Courier New" w:hAnsi="Courier New" w:cs="Courier New"/>
            <w:sz w:val="17"/>
            <w:szCs w:val="17"/>
            <w:highlight w:val="white"/>
            <w:lang w:val="en-US"/>
          </w:rPr>
          <w:t>&lt;xsd:element ref="dgn:AllDesignsIndicator"/&gt;</w:t>
        </w:r>
      </w:ins>
    </w:p>
    <w:p w14:paraId="7A127B6F" w14:textId="1DD370DC" w:rsidR="002904C5" w:rsidRPr="00BC6886" w:rsidRDefault="00C364CC" w:rsidP="0DE03B15">
      <w:pPr>
        <w:spacing w:before="0" w:after="0"/>
        <w:rPr>
          <w:ins w:id="44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43" w:author="Author">
        <w:r w:rsidRPr="00BC6886">
          <w:rPr>
            <w:rFonts w:ascii="Courier New" w:hAnsi="Courier New" w:cs="Courier New"/>
            <w:sz w:val="17"/>
            <w:szCs w:val="17"/>
            <w:highlight w:val="white"/>
            <w:lang w:val="en-US"/>
          </w:rPr>
          <w:t xml:space="preserve">&lt;xsd:element ref="dgn:DesignIdentifierBag"/&gt; </w:t>
        </w:r>
      </w:ins>
    </w:p>
    <w:p w14:paraId="32165B7E" w14:textId="77777777" w:rsidR="002904C5" w:rsidRPr="00BC6886" w:rsidRDefault="002904C5" w:rsidP="002904C5">
      <w:pPr>
        <w:spacing w:before="0" w:after="0"/>
        <w:rPr>
          <w:ins w:id="44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45" w:author="Author">
        <w:r w:rsidRPr="00BC6886">
          <w:rPr>
            <w:rFonts w:ascii="Courier New" w:hAnsi="Courier New" w:cs="Courier New"/>
            <w:sz w:val="17"/>
            <w:szCs w:val="17"/>
            <w:highlight w:val="white"/>
            <w:lang w:val="en-US"/>
          </w:rPr>
          <w:t>&lt;/xsd:choice&gt;</w:t>
        </w:r>
      </w:ins>
    </w:p>
    <w:p w14:paraId="1EC0C88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ref="pde:PriorityDocumentBag"/&gt;</w:t>
      </w:r>
    </w:p>
    <w:p w14:paraId="64D93E5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ref="pde:SupplementaryDocumentBag" minOccurs="0"/&gt;</w:t>
      </w:r>
    </w:p>
    <w:p w14:paraId="7D38F63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0D4A12F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ref="com:id"/&gt;</w:t>
      </w:r>
    </w:p>
    <w:p w14:paraId="6DC7558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ref="com:languageCode" use="required"/&gt;</w:t>
      </w:r>
    </w:p>
    <w:p w14:paraId="132982F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ref="com:creationDate"/&gt;</w:t>
      </w:r>
    </w:p>
    <w:p w14:paraId="3A925D6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&lt;/xsd:complexType&gt;</w:t>
      </w:r>
    </w:p>
    <w:p w14:paraId="1D7B8F71" w14:textId="39748444" w:rsidR="002904C5" w:rsidRPr="00BC6886" w:rsidRDefault="002904C5" w:rsidP="00833FB3">
      <w:pPr>
        <w:spacing w:before="0" w:after="0"/>
        <w:rPr>
          <w:ins w:id="44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p>
    <w:p w14:paraId="283AA38A" w14:textId="5CE4ED89" w:rsidR="002904C5" w:rsidRPr="00BC6886" w:rsidDel="00861025" w:rsidRDefault="002904C5" w:rsidP="00861025">
      <w:pPr>
        <w:spacing w:before="0" w:after="0"/>
        <w:rPr>
          <w:del w:id="44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del w:id="448" w:author="Author">
        <w:r w:rsidRPr="00BC6886">
          <w:rPr>
            <w:rFonts w:ascii="Courier New" w:hAnsi="Courier New" w:cs="Courier New"/>
            <w:sz w:val="17"/>
            <w:szCs w:val="17"/>
            <w:highlight w:val="white"/>
            <w:lang w:val="en-US"/>
          </w:rPr>
          <w:delText>&lt;xsd:element name="ApplicationNumber" type="pde:ApplicationNumberType"&gt;</w:delText>
        </w:r>
      </w:del>
    </w:p>
    <w:p w14:paraId="6CA0B587" w14:textId="168575B8" w:rsidR="002904C5" w:rsidRPr="00BC6886" w:rsidDel="00861025" w:rsidRDefault="002904C5" w:rsidP="009244AF">
      <w:pPr>
        <w:spacing w:before="0" w:after="0"/>
        <w:ind w:firstLine="720"/>
        <w:rPr>
          <w:del w:id="449" w:author="Author"/>
          <w:rFonts w:ascii="Courier New" w:hAnsi="Courier New" w:cs="Courier New"/>
          <w:sz w:val="17"/>
          <w:szCs w:val="17"/>
          <w:highlight w:val="white"/>
          <w:lang w:val="en-US"/>
        </w:rPr>
      </w:pPr>
      <w:del w:id="450" w:author="Author">
        <w:r w:rsidRPr="00BC6886">
          <w:rPr>
            <w:rFonts w:ascii="Courier New" w:hAnsi="Courier New" w:cs="Courier New"/>
            <w:sz w:val="17"/>
            <w:szCs w:val="17"/>
            <w:lang w:val="en-US"/>
          </w:rPr>
          <w:delText>&lt;xsd:annotation&gt;</w:delText>
        </w:r>
      </w:del>
    </w:p>
    <w:p w14:paraId="6C60F86C" w14:textId="435CD1EF" w:rsidR="002904C5" w:rsidRPr="00BC6886" w:rsidDel="00861025" w:rsidRDefault="002904C5" w:rsidP="009244AF">
      <w:pPr>
        <w:spacing w:before="0" w:after="0"/>
        <w:ind w:left="720"/>
        <w:rPr>
          <w:del w:id="451" w:author="Author"/>
          <w:rFonts w:ascii="Courier New" w:hAnsi="Courier New" w:cs="Courier New"/>
          <w:sz w:val="17"/>
          <w:szCs w:val="17"/>
          <w:highlight w:val="white"/>
          <w:lang w:val="en-US"/>
        </w:rPr>
      </w:pPr>
      <w:del w:id="452" w:author="Author">
        <w:r w:rsidRPr="00BC6886">
          <w:rPr>
            <w:rFonts w:ascii="Courier New" w:hAnsi="Courier New" w:cs="Courier New"/>
            <w:sz w:val="17"/>
            <w:szCs w:val="17"/>
            <w:lang w:val="en-US"/>
          </w:rPr>
          <w:delText>&lt;xsd:documentation&gt;Numbers used by IPOs in order to identify each</w:delText>
        </w:r>
        <w:r w:rsidRPr="00BC6886">
          <w:rPr>
            <w:rFonts w:ascii="Courier New" w:hAnsi="Courier New" w:cs="Courier New"/>
            <w:sz w:val="17"/>
            <w:szCs w:val="17"/>
            <w:lang w:val="en-US"/>
          </w:rPr>
          <w:cr/>
        </w:r>
        <w:r w:rsidRPr="00BC6886">
          <w:rPr>
            <w:rFonts w:ascii="Courier New" w:hAnsi="Courier New" w:cs="Courier New"/>
            <w:sz w:val="17"/>
            <w:szCs w:val="17"/>
            <w:lang w:val="en-US"/>
          </w:rPr>
          <w:br/>
          <w:delText>application received, where IP Office code is mandatory&lt;/xsd:documentation&gt;</w:delText>
        </w:r>
      </w:del>
    </w:p>
    <w:p w14:paraId="5F273527" w14:textId="00D3200B" w:rsidR="002904C5" w:rsidRPr="00BC6886" w:rsidDel="00861025" w:rsidRDefault="002904C5" w:rsidP="009244AF">
      <w:pPr>
        <w:spacing w:before="0" w:after="0"/>
        <w:ind w:firstLine="720"/>
        <w:rPr>
          <w:del w:id="453" w:author="Author"/>
          <w:rFonts w:ascii="Courier New" w:hAnsi="Courier New" w:cs="Courier New"/>
          <w:sz w:val="17"/>
          <w:szCs w:val="17"/>
          <w:highlight w:val="white"/>
          <w:lang w:val="en-US"/>
        </w:rPr>
      </w:pPr>
      <w:del w:id="454" w:author="Author">
        <w:r w:rsidRPr="00BC6886">
          <w:rPr>
            <w:rFonts w:ascii="Courier New" w:hAnsi="Courier New" w:cs="Courier New"/>
            <w:sz w:val="17"/>
            <w:szCs w:val="17"/>
            <w:highlight w:val="white"/>
            <w:lang w:val="en-US"/>
          </w:rPr>
          <w:delText>&lt;/xsd:annotation&gt;</w:delText>
        </w:r>
      </w:del>
    </w:p>
    <w:p w14:paraId="7E2F04FC" w14:textId="2001DE54" w:rsidR="002904C5" w:rsidRPr="00BC6886" w:rsidDel="00861025" w:rsidRDefault="002904C5" w:rsidP="009244AF">
      <w:pPr>
        <w:spacing w:before="0" w:after="0"/>
        <w:ind w:firstLine="720"/>
        <w:rPr>
          <w:del w:id="455" w:author="Author"/>
          <w:rFonts w:ascii="Courier New" w:hAnsi="Courier New" w:cs="Courier New"/>
          <w:sz w:val="17"/>
          <w:szCs w:val="17"/>
          <w:highlight w:val="white"/>
          <w:lang w:val="en-US"/>
        </w:rPr>
      </w:pPr>
      <w:del w:id="456" w:author="Author">
        <w:r w:rsidRPr="00BC6886">
          <w:rPr>
            <w:rFonts w:ascii="Courier New" w:hAnsi="Courier New" w:cs="Courier New"/>
            <w:sz w:val="17"/>
            <w:szCs w:val="17"/>
            <w:highlight w:val="white"/>
            <w:lang w:val="en-US"/>
          </w:rPr>
          <w:delText>&lt;/xsd:element&gt;</w:delText>
        </w:r>
      </w:del>
    </w:p>
    <w:p w14:paraId="6CDF465C" w14:textId="0B4CF394" w:rsidR="002904C5" w:rsidRPr="00BC6886" w:rsidDel="00861025" w:rsidRDefault="002904C5" w:rsidP="009244AF">
      <w:pPr>
        <w:spacing w:before="0" w:after="0"/>
        <w:ind w:firstLine="720"/>
        <w:rPr>
          <w:del w:id="457" w:author="Author"/>
          <w:rFonts w:ascii="Courier New" w:hAnsi="Courier New" w:cs="Courier New"/>
          <w:sz w:val="17"/>
          <w:szCs w:val="17"/>
          <w:highlight w:val="white"/>
          <w:lang w:val="en-US"/>
        </w:rPr>
      </w:pPr>
      <w:del w:id="458" w:author="Author">
        <w:r w:rsidRPr="00BC6886">
          <w:rPr>
            <w:rFonts w:ascii="Courier New" w:hAnsi="Courier New" w:cs="Courier New"/>
            <w:sz w:val="17"/>
            <w:szCs w:val="17"/>
            <w:lang w:val="en-US"/>
          </w:rPr>
          <w:delText>&lt;xsd:complexType name="ApplicationNumberType"&gt;</w:delText>
        </w:r>
      </w:del>
    </w:p>
    <w:p w14:paraId="4C9B195A" w14:textId="7A6C66B8" w:rsidR="002904C5" w:rsidRPr="00BC6886" w:rsidDel="00861025" w:rsidRDefault="002904C5" w:rsidP="009244AF">
      <w:pPr>
        <w:spacing w:before="0" w:after="0"/>
        <w:ind w:left="720" w:firstLine="720"/>
        <w:rPr>
          <w:del w:id="459" w:author="Author"/>
          <w:rFonts w:ascii="Courier New" w:hAnsi="Courier New" w:cs="Courier New"/>
          <w:sz w:val="17"/>
          <w:szCs w:val="17"/>
          <w:highlight w:val="white"/>
          <w:lang w:val="en-US"/>
        </w:rPr>
      </w:pPr>
      <w:del w:id="460" w:author="Author">
        <w:r w:rsidRPr="00BC6886">
          <w:rPr>
            <w:rFonts w:ascii="Courier New" w:hAnsi="Courier New" w:cs="Courier New"/>
            <w:sz w:val="17"/>
            <w:szCs w:val="17"/>
            <w:highlight w:val="white"/>
            <w:lang w:val="en-US"/>
          </w:rPr>
          <w:delText>&lt;xsd:sequence&gt;</w:delText>
        </w:r>
      </w:del>
    </w:p>
    <w:p w14:paraId="75287B1E" w14:textId="445F2DD4" w:rsidR="002904C5" w:rsidRPr="00BC6886" w:rsidDel="00861025" w:rsidRDefault="002904C5" w:rsidP="009244AF">
      <w:pPr>
        <w:spacing w:before="0" w:after="0"/>
        <w:ind w:left="1440" w:firstLine="720"/>
        <w:rPr>
          <w:del w:id="461" w:author="Author"/>
          <w:rFonts w:ascii="Courier New" w:hAnsi="Courier New" w:cs="Courier New"/>
          <w:sz w:val="17"/>
          <w:szCs w:val="17"/>
          <w:highlight w:val="white"/>
          <w:lang w:val="en-US"/>
        </w:rPr>
      </w:pPr>
      <w:del w:id="462" w:author="Author">
        <w:r w:rsidRPr="00BC6886">
          <w:rPr>
            <w:rFonts w:ascii="Courier New" w:hAnsi="Courier New" w:cs="Courier New"/>
            <w:sz w:val="17"/>
            <w:szCs w:val="17"/>
            <w:highlight w:val="white"/>
            <w:lang w:val="en-US"/>
          </w:rPr>
          <w:delText>&lt;xsd:element ref="com:IPOfficeCode"/&gt;</w:delText>
        </w:r>
      </w:del>
    </w:p>
    <w:p w14:paraId="2D081D8B" w14:textId="4E5BD97B" w:rsidR="002904C5" w:rsidRPr="00BC6886" w:rsidDel="00861025" w:rsidRDefault="002904C5" w:rsidP="009244AF">
      <w:pPr>
        <w:spacing w:before="0" w:after="0"/>
        <w:ind w:left="1440" w:firstLine="720"/>
        <w:rPr>
          <w:del w:id="463" w:author="Author"/>
          <w:rFonts w:ascii="Courier New" w:hAnsi="Courier New" w:cs="Courier New"/>
          <w:sz w:val="17"/>
          <w:szCs w:val="17"/>
          <w:highlight w:val="white"/>
          <w:lang w:val="en-US"/>
        </w:rPr>
      </w:pPr>
      <w:del w:id="464" w:author="Author">
        <w:r w:rsidRPr="00BC6886">
          <w:rPr>
            <w:rFonts w:ascii="Courier New" w:hAnsi="Courier New" w:cs="Courier New"/>
            <w:sz w:val="17"/>
            <w:szCs w:val="17"/>
            <w:highlight w:val="white"/>
            <w:lang w:val="en-US"/>
          </w:rPr>
          <w:delText>&lt;xsd:choice&gt;</w:delText>
        </w:r>
      </w:del>
    </w:p>
    <w:p w14:paraId="2B6229D9" w14:textId="0F6B9053" w:rsidR="002904C5" w:rsidRPr="00BC6886" w:rsidDel="00861025" w:rsidRDefault="002904C5" w:rsidP="009244AF">
      <w:pPr>
        <w:spacing w:before="0" w:after="0"/>
        <w:ind w:left="2160" w:firstLine="720"/>
        <w:rPr>
          <w:del w:id="465" w:author="Author"/>
          <w:rFonts w:ascii="Courier New" w:hAnsi="Courier New" w:cs="Courier New"/>
          <w:sz w:val="17"/>
          <w:szCs w:val="17"/>
          <w:highlight w:val="white"/>
          <w:lang w:val="en-US"/>
        </w:rPr>
      </w:pPr>
      <w:del w:id="466" w:author="Author">
        <w:r w:rsidRPr="00BC6886">
          <w:rPr>
            <w:rFonts w:ascii="Courier New" w:hAnsi="Courier New" w:cs="Courier New"/>
            <w:sz w:val="17"/>
            <w:szCs w:val="17"/>
            <w:lang w:val="en-US"/>
          </w:rPr>
          <w:delText>&lt;xsd:element ref="com:ST13ApplicationNumber"/&gt;</w:delText>
        </w:r>
      </w:del>
    </w:p>
    <w:p w14:paraId="6FEC4731" w14:textId="21901C0E" w:rsidR="002904C5" w:rsidRPr="00BC6886" w:rsidDel="00861025" w:rsidRDefault="002904C5" w:rsidP="009244AF">
      <w:pPr>
        <w:spacing w:before="0" w:after="0"/>
        <w:ind w:left="2160" w:firstLine="720"/>
        <w:rPr>
          <w:del w:id="467" w:author="Author"/>
          <w:rFonts w:ascii="Courier New" w:hAnsi="Courier New" w:cs="Courier New"/>
          <w:sz w:val="17"/>
          <w:szCs w:val="17"/>
          <w:highlight w:val="white"/>
          <w:lang w:val="en-US"/>
        </w:rPr>
      </w:pPr>
      <w:del w:id="468" w:author="Author">
        <w:r w:rsidRPr="00BC6886">
          <w:rPr>
            <w:rFonts w:ascii="Courier New" w:hAnsi="Courier New" w:cs="Courier New"/>
            <w:sz w:val="17"/>
            <w:szCs w:val="17"/>
            <w:lang w:val="en-US"/>
          </w:rPr>
          <w:delText>&lt;xsd:element ref="com:ApplicationNumberText"/&gt;</w:delText>
        </w:r>
      </w:del>
    </w:p>
    <w:p w14:paraId="56740914" w14:textId="7A77EB27" w:rsidR="002904C5" w:rsidRPr="00BC6886" w:rsidDel="00861025" w:rsidRDefault="002904C5" w:rsidP="009244AF">
      <w:pPr>
        <w:spacing w:before="0" w:after="0"/>
        <w:ind w:left="1440" w:firstLine="720"/>
        <w:rPr>
          <w:del w:id="469" w:author="Author"/>
          <w:rFonts w:ascii="Courier New" w:hAnsi="Courier New" w:cs="Courier New"/>
          <w:sz w:val="17"/>
          <w:szCs w:val="17"/>
          <w:highlight w:val="white"/>
          <w:lang w:val="en-US"/>
        </w:rPr>
      </w:pPr>
      <w:del w:id="470" w:author="Author">
        <w:r w:rsidRPr="00BC6886">
          <w:rPr>
            <w:rFonts w:ascii="Courier New" w:hAnsi="Courier New" w:cs="Courier New"/>
            <w:sz w:val="17"/>
            <w:szCs w:val="17"/>
            <w:highlight w:val="white"/>
            <w:lang w:val="en-US"/>
          </w:rPr>
          <w:delText>&lt;/xsd:choice&gt;</w:delText>
        </w:r>
      </w:del>
    </w:p>
    <w:p w14:paraId="3C8D1BDB" w14:textId="5CA4710D" w:rsidR="002904C5" w:rsidRPr="00BC6886" w:rsidDel="00861025" w:rsidRDefault="002904C5" w:rsidP="009244AF">
      <w:pPr>
        <w:spacing w:before="0" w:after="0"/>
        <w:ind w:left="720" w:firstLine="720"/>
        <w:rPr>
          <w:del w:id="471" w:author="Author"/>
          <w:rFonts w:ascii="Courier New" w:hAnsi="Courier New" w:cs="Courier New"/>
          <w:sz w:val="17"/>
          <w:szCs w:val="17"/>
          <w:highlight w:val="white"/>
          <w:lang w:val="en-US"/>
        </w:rPr>
      </w:pPr>
      <w:del w:id="472" w:author="Author">
        <w:r w:rsidRPr="00BC6886">
          <w:rPr>
            <w:rFonts w:ascii="Courier New" w:hAnsi="Courier New" w:cs="Courier New"/>
            <w:sz w:val="17"/>
            <w:szCs w:val="17"/>
            <w:highlight w:val="white"/>
            <w:lang w:val="en-US"/>
          </w:rPr>
          <w:delText>&lt;/xsd:sequence&gt;</w:delText>
        </w:r>
      </w:del>
    </w:p>
    <w:p w14:paraId="0C72875D" w14:textId="0F5CB1EC" w:rsidR="002904C5" w:rsidRPr="00BC6886" w:rsidRDefault="002904C5" w:rsidP="009244AF">
      <w:pPr>
        <w:spacing w:before="0" w:after="0"/>
        <w:ind w:firstLine="720"/>
        <w:rPr>
          <w:ins w:id="473" w:author="Author"/>
          <w:rFonts w:ascii="Courier New" w:hAnsi="Courier New" w:cs="Courier New"/>
          <w:sz w:val="17"/>
          <w:szCs w:val="17"/>
          <w:highlight w:val="white"/>
          <w:lang w:val="en-US"/>
        </w:rPr>
      </w:pPr>
      <w:del w:id="474" w:author="Author">
        <w:r w:rsidRPr="00BC6886">
          <w:rPr>
            <w:rFonts w:ascii="Courier New" w:hAnsi="Courier New" w:cs="Courier New"/>
            <w:sz w:val="17"/>
            <w:szCs w:val="17"/>
            <w:highlight w:val="white"/>
            <w:lang w:val="en-US"/>
          </w:rPr>
          <w:delText>&lt;/xsd:complexType&gt;</w:delText>
        </w:r>
      </w:del>
    </w:p>
    <w:p w14:paraId="20BFB65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name="PriorityDocumentBag" type="pde:PriorityDocumentBagType"&gt;</w:t>
      </w:r>
    </w:p>
    <w:p w14:paraId="75C3840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68AD82A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&lt;xsd:documentation&gt;A collection of mandatory priority document artifacts&lt;/xsd:documentation&gt;</w:t>
      </w:r>
    </w:p>
    <w:p w14:paraId="637AD0E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9AC441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60BE20D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 name="PriorityDocumentBagType"&gt;</w:t>
      </w:r>
    </w:p>
    <w:p w14:paraId="78FDDDB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3E30D0D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ref="pde:PriorityDocument" maxOccurs="unbounded"/&gt;</w:t>
      </w:r>
    </w:p>
    <w:p w14:paraId="71C883A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347046D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ref="com:id"/&gt;</w:t>
      </w:r>
    </w:p>
    <w:p w14:paraId="525A423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&lt;/xsd:complexType&gt;</w:t>
      </w:r>
    </w:p>
    <w:p w14:paraId="6BAAA32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 name="SupplementaryDocumentBagType"&gt;</w:t>
      </w:r>
    </w:p>
    <w:p w14:paraId="0C41D5F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54BAA45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ref="pde:SupplementaryDocument" maxOccurs="unbounded"/&gt;</w:t>
      </w:r>
    </w:p>
    <w:p w14:paraId="173EC91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5EB52F0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ref="com:id"/&gt;</w:t>
      </w:r>
    </w:p>
    <w:p w14:paraId="67D9F7CE"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&lt;/xsd:complexType&gt;</w:t>
      </w:r>
    </w:p>
    <w:p w14:paraId="300498FE"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t>&lt;xsd:element name="SupplementaryDocumentBag" type="pde:SupplementaryDocumentBagType"&gt;</w:t>
      </w:r>
    </w:p>
    <w:p w14:paraId="3B6E051E"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&lt;xsd:annotation&gt;</w:t>
      </w:r>
    </w:p>
    <w:p w14:paraId="06C71643"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&lt;xsd:documentation&gt;Collection d’artefacts supplémentaires&lt;/xsd:documentation&gt;</w:t>
      </w:r>
    </w:p>
    <w:p w14:paraId="1EADAAF6"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07844FB3"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79F23F9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name="SupplementaryDocument" type="pde:SupplementaryDocumentType"&gt;</w:t>
      </w:r>
    </w:p>
    <w:p w14:paraId="5D7DB10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75" w:author="Author">
        <w:r w:rsidRPr="00BC6886">
          <w:rPr>
            <w:rFonts w:ascii="Courier New" w:hAnsi="Courier New" w:cs="Courier New"/>
            <w:sz w:val="17"/>
            <w:szCs w:val="17"/>
            <w:highlight w:val="white"/>
            <w:lang w:val="en-US"/>
          </w:rPr>
          <w:t>&lt;</w:t>
        </w:r>
      </w:ins>
      <w:r w:rsidRPr="00BC6886">
        <w:rPr>
          <w:rFonts w:ascii="Courier New" w:hAnsi="Courier New" w:cs="Courier New"/>
          <w:sz w:val="17"/>
          <w:szCs w:val="17"/>
          <w:highlight w:val="white"/>
          <w:lang w:val="en-US"/>
        </w:rPr>
        <w:t>xsd:annotation&gt;</w:t>
      </w:r>
    </w:p>
    <w:p w14:paraId="39FE7161" w14:textId="5DA2F525"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&lt;xsd:documentation&gt;S</w:t>
      </w:r>
      <w:del w:id="476" w:author="Author">
        <w:r w:rsidRPr="00BC6886">
          <w:rPr>
            <w:rFonts w:ascii="Courier New" w:hAnsi="Courier New" w:cs="Courier New"/>
            <w:sz w:val="17"/>
            <w:szCs w:val="17"/>
            <w:highlight w:val="white"/>
            <w:lang w:val="en-US"/>
          </w:rPr>
          <w:delText>upplementary artifact</w:delText>
        </w:r>
      </w:del>
      <w:ins w:id="477" w:author="Author">
        <w:r w:rsidRPr="00BC6886">
          <w:rPr>
            <w:rFonts w:ascii="Courier New" w:hAnsi="Courier New" w:cs="Courier New"/>
            <w:sz w:val="17"/>
            <w:szCs w:val="17"/>
            <w:highlight w:val="white"/>
            <w:lang w:val="en-US"/>
          </w:rPr>
          <w:t>A list</w:t>
        </w:r>
      </w:ins>
      <w:r w:rsidRPr="00BC6886">
        <w:rPr>
          <w:rFonts w:ascii="Courier New" w:hAnsi="Courier New" w:cs="Courier New"/>
          <w:sz w:val="17"/>
          <w:szCs w:val="17"/>
          <w:highlight w:val="white"/>
          <w:lang w:val="en-US"/>
        </w:rPr>
        <w:t xml:space="preserve"> of </w:t>
      </w:r>
      <w:del w:id="478" w:author="Author">
        <w:r w:rsidRPr="00BC6886">
          <w:rPr>
            <w:rFonts w:ascii="Courier New" w:hAnsi="Courier New" w:cs="Courier New"/>
            <w:sz w:val="17"/>
            <w:szCs w:val="17"/>
            <w:highlight w:val="white"/>
            <w:lang w:val="en-US"/>
          </w:rPr>
          <w:delText>priority document</w:delText>
        </w:r>
      </w:del>
      <w:ins w:id="479" w:author="Author">
        <w:r w:rsidRPr="00BC6886">
          <w:rPr>
            <w:rFonts w:ascii="Courier New" w:hAnsi="Courier New" w:cs="Courier New"/>
            <w:sz w:val="17"/>
            <w:szCs w:val="17"/>
            <w:highlight w:val="white"/>
            <w:lang w:val="en-US"/>
          </w:rPr>
          <w:t>files that an IP Office optionally includes within the PDDP ZIP file</w:t>
        </w:r>
      </w:ins>
      <w:r w:rsidRPr="00BC6886">
        <w:rPr>
          <w:rFonts w:ascii="Courier New" w:hAnsi="Courier New" w:cs="Courier New"/>
          <w:sz w:val="17"/>
          <w:szCs w:val="17"/>
          <w:highlight w:val="white"/>
          <w:lang w:val="en-US"/>
        </w:rPr>
        <w:t>&lt;/xsd:documentation&gt;</w:t>
      </w:r>
    </w:p>
    <w:p w14:paraId="7150636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3402B6C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672B692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name="PriorityDocument" type="pde:PriorityDocumentType"&gt;</w:t>
      </w:r>
    </w:p>
    <w:p w14:paraId="076CF99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AB0178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w:t>
      </w:r>
      <w:del w:id="480" w:author="Author">
        <w:r w:rsidRPr="00BC6886">
          <w:rPr>
            <w:rFonts w:ascii="Courier New" w:hAnsi="Courier New" w:cs="Courier New"/>
            <w:sz w:val="17"/>
            <w:szCs w:val="17"/>
            <w:lang w:val="en-US"/>
          </w:rPr>
          <w:delText>Priority</w:delText>
        </w:r>
      </w:del>
      <w:ins w:id="481" w:author="Author">
        <w:r w:rsidRPr="00BC6886">
          <w:rPr>
            <w:rFonts w:ascii="Courier New" w:hAnsi="Courier New" w:cs="Courier New"/>
            <w:sz w:val="17"/>
            <w:szCs w:val="17"/>
            <w:lang w:val="en-US"/>
          </w:rPr>
          <w:t>Mandatory priority</w:t>
        </w:r>
      </w:ins>
      <w:r w:rsidRPr="00BC6886">
        <w:rPr>
          <w:rFonts w:ascii="Courier New" w:hAnsi="Courier New" w:cs="Courier New"/>
          <w:sz w:val="17"/>
          <w:szCs w:val="17"/>
          <w:lang w:val="en-US"/>
        </w:rPr>
        <w:t xml:space="preserve"> document </w:t>
      </w:r>
      <w:del w:id="482" w:author="Author">
        <w:r w:rsidRPr="00BC6886">
          <w:rPr>
            <w:rFonts w:ascii="Courier New" w:hAnsi="Courier New" w:cs="Courier New"/>
            <w:sz w:val="17"/>
            <w:szCs w:val="17"/>
            <w:lang w:val="en-US"/>
          </w:rPr>
          <w:delText>for exchange</w:delText>
        </w:r>
      </w:del>
      <w:ins w:id="483" w:author="Author">
        <w:r w:rsidRPr="00BC6886">
          <w:rPr>
            <w:rFonts w:ascii="Courier New" w:hAnsi="Courier New" w:cs="Courier New"/>
            <w:sz w:val="17"/>
            <w:szCs w:val="17"/>
            <w:lang w:val="en-US"/>
          </w:rPr>
          <w:t>file indicated in WIPO Standard ST.92</w:t>
        </w:r>
      </w:ins>
      <w:r w:rsidRPr="00BC6886">
        <w:rPr>
          <w:rFonts w:ascii="Courier New" w:hAnsi="Courier New" w:cs="Courier New"/>
          <w:sz w:val="17"/>
          <w:szCs w:val="17"/>
          <w:highlight w:val="white"/>
          <w:lang w:val="en-US"/>
        </w:rPr>
        <w:t>&lt;/xsd:documentation&gt;</w:t>
      </w:r>
    </w:p>
    <w:p w14:paraId="50848C8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0810379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ab/>
        <w:t>&lt;/xsd:element&gt;</w:t>
      </w:r>
    </w:p>
    <w:p w14:paraId="713265B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 name="PriorityDocumentType"&gt;</w:t>
      </w:r>
    </w:p>
    <w:p w14:paraId="3574011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3E5B3F8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ref="com:DocumentName"/&gt;</w:t>
      </w:r>
    </w:p>
    <w:p w14:paraId="4D9FF16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ref="com:FileName"/&gt;</w:t>
      </w:r>
    </w:p>
    <w:p w14:paraId="0BFD0FC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ref="com:DocumentLocationURI"/&gt;</w:t>
      </w:r>
    </w:p>
    <w:p w14:paraId="0654105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ref="pde:DocumentAsFiledIndicator" minOccurs="0"/&gt;</w:t>
      </w:r>
    </w:p>
    <w:p w14:paraId="62032CB9" w14:textId="400B1761" w:rsidR="002904C5" w:rsidRPr="00BC6886" w:rsidRDefault="002904C5" w:rsidP="0083567B">
      <w:pPr>
        <w:spacing w:before="0" w:after="0"/>
        <w:ind w:left="1440" w:firstLine="72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&lt;xsd:element ref="pde:Document</w:t>
      </w:r>
      <w:ins w:id="484"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 minOccurs="0"/&gt;</w:t>
      </w:r>
    </w:p>
    <w:p w14:paraId="2ED7969D" w14:textId="45C40066" w:rsidR="002904C5" w:rsidRPr="00BC6886" w:rsidRDefault="002904C5" w:rsidP="0083567B">
      <w:pPr>
        <w:spacing w:before="0" w:after="0"/>
        <w:ind w:left="1440" w:firstLine="720"/>
        <w:rPr>
          <w:ins w:id="485" w:author="Author"/>
          <w:rFonts w:ascii="Courier New" w:hAnsi="Courier New" w:cs="Courier New"/>
          <w:sz w:val="17"/>
          <w:szCs w:val="17"/>
          <w:highlight w:val="white"/>
          <w:lang w:val="en-US"/>
        </w:rPr>
      </w:pPr>
      <w:ins w:id="486" w:author="Author">
        <w:r w:rsidRPr="00BC6886">
          <w:rPr>
            <w:rFonts w:ascii="Courier New" w:hAnsi="Courier New" w:cs="Courier New"/>
            <w:sz w:val="17"/>
            <w:szCs w:val="17"/>
            <w:highlight w:val="white"/>
            <w:lang w:val="en-US"/>
          </w:rPr>
          <w:t>&lt;xsd:choice&gt;</w:t>
        </w:r>
      </w:ins>
    </w:p>
    <w:p w14:paraId="1FB9E3F9" w14:textId="55B45365"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87" w:author="Author">
        <w:r w:rsidRPr="00BC6886">
          <w:rPr>
            <w:rFonts w:ascii="Courier New" w:hAnsi="Courier New" w:cs="Courier New"/>
            <w:sz w:val="17"/>
            <w:szCs w:val="17"/>
            <w:highlight w:val="white"/>
            <w:lang w:val="en-US"/>
          </w:rPr>
          <w:tab/>
        </w:r>
      </w:ins>
      <w:r w:rsidRPr="00BC6886">
        <w:rPr>
          <w:rFonts w:ascii="Courier New" w:hAnsi="Courier New" w:cs="Courier New"/>
          <w:sz w:val="17"/>
          <w:szCs w:val="17"/>
          <w:highlight w:val="white"/>
          <w:lang w:val="en-US"/>
        </w:rPr>
        <w:t>&lt;xsd:element ref="pde:PatentMandatoryDocumentCategory"/&gt;</w:t>
      </w:r>
    </w:p>
    <w:p w14:paraId="396B8041" w14:textId="58921D0B" w:rsidR="002904C5" w:rsidRPr="00BC6886" w:rsidRDefault="002904C5" w:rsidP="002904C5">
      <w:pPr>
        <w:spacing w:before="0" w:after="0"/>
        <w:rPr>
          <w:ins w:id="48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89" w:author="Author">
        <w:r w:rsidRPr="00BC6886">
          <w:rPr>
            <w:rFonts w:ascii="Courier New" w:hAnsi="Courier New" w:cs="Courier New"/>
            <w:sz w:val="17"/>
            <w:szCs w:val="17"/>
            <w:highlight w:val="white"/>
            <w:lang w:val="en-US"/>
          </w:rPr>
          <w:t>&lt;xsd:element ref="pde:DesignMandatoryDocumentCategory"/&gt;</w:t>
        </w:r>
      </w:ins>
    </w:p>
    <w:p w14:paraId="6C240B50" w14:textId="77777777" w:rsidR="002904C5" w:rsidRPr="00BC6886" w:rsidRDefault="002904C5" w:rsidP="002904C5">
      <w:pPr>
        <w:spacing w:before="0" w:after="0"/>
        <w:rPr>
          <w:ins w:id="49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91" w:author="Author">
        <w:r w:rsidRPr="00BC6886">
          <w:rPr>
            <w:rFonts w:ascii="Courier New" w:hAnsi="Courier New" w:cs="Courier New"/>
            <w:sz w:val="17"/>
            <w:szCs w:val="17"/>
            <w:highlight w:val="white"/>
            <w:lang w:val="en-US"/>
          </w:rPr>
          <w:t>&lt;xsd:element ref="pde:TrademarkMandatoryDocumentCategory"/&gt;</w:t>
        </w:r>
      </w:ins>
    </w:p>
    <w:p w14:paraId="3DD2E3C4" w14:textId="77777777" w:rsidR="002904C5" w:rsidRPr="00BC6886" w:rsidRDefault="002904C5" w:rsidP="002904C5">
      <w:pPr>
        <w:spacing w:before="0" w:after="0"/>
        <w:rPr>
          <w:ins w:id="49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93" w:author="Author">
        <w:r w:rsidRPr="00BC6886">
          <w:rPr>
            <w:rFonts w:ascii="Courier New" w:hAnsi="Courier New" w:cs="Courier New"/>
            <w:sz w:val="17"/>
            <w:szCs w:val="17"/>
            <w:highlight w:val="white"/>
            <w:lang w:val="en-US"/>
          </w:rPr>
          <w:t>&lt;/xsd:choice&gt;</w:t>
        </w:r>
      </w:ins>
    </w:p>
    <w:p w14:paraId="31EDEC1F"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&lt;xsd:element ref="com:DocumentDate" minOccurs="0"/&gt;</w:t>
      </w:r>
    </w:p>
    <w:p w14:paraId="53859004"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ref="com:DocumentVersion" minOccurs="0"/&gt;</w:t>
      </w:r>
    </w:p>
    <w:p w14:paraId="45F2D6A0"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ref="com:DocumentSizeQuantity" minOccurs="0"/&gt;</w:t>
      </w:r>
    </w:p>
    <w:p w14:paraId="1020848E"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ref="com:PageTotalQuantity" minOccurs="0"/&gt;</w:t>
      </w:r>
    </w:p>
    <w:p w14:paraId="4A89F98D"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ref="com:CommentText" minOccurs="0"/&gt;</w:t>
      </w:r>
    </w:p>
    <w:p w14:paraId="2A377861"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&lt;/xsd:sequence&gt;</w:t>
      </w:r>
    </w:p>
    <w:p w14:paraId="2D11F921"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&lt;xsd:attribute ref="com:id"/&gt;</w:t>
      </w:r>
    </w:p>
    <w:p w14:paraId="258F434D"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ref="com:sequenceNumber"/&gt;</w:t>
      </w:r>
    </w:p>
    <w:p w14:paraId="0415B26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ref="com:languageCode"/&gt;</w:t>
      </w:r>
    </w:p>
    <w:p w14:paraId="4F6A9DB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&lt;/xsd:complexType&gt;</w:t>
      </w:r>
    </w:p>
    <w:p w14:paraId="0EDE4518" w14:textId="77777777" w:rsidR="00BD71F7" w:rsidRPr="00BC6886" w:rsidRDefault="00BD71F7" w:rsidP="00BD71F7">
      <w:pPr>
        <w:spacing w:before="0" w:after="0"/>
        <w:ind w:firstLine="72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&lt;xsd:element name="DocumentAsFiledIndicator" type="xsd:boolean"&gt;</w:t>
      </w:r>
    </w:p>
    <w:p w14:paraId="000D5FEF" w14:textId="77777777" w:rsidR="00BD71F7" w:rsidRPr="00BC6886" w:rsidRDefault="00BD71F7" w:rsidP="00BD71F7">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1C26041E" w14:textId="32AC3E53" w:rsidR="00BD71F7" w:rsidRPr="00BC6886" w:rsidRDefault="00BD71F7" w:rsidP="00BD71F7">
      <w:pPr>
        <w:spacing w:before="0" w:after="0"/>
        <w:ind w:left="144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&lt;xsd:documentation&gt;Indicates whether the document contains the files originally submitted electronically by an applicant&lt;/xsd:documentation&gt;</w:t>
      </w:r>
    </w:p>
    <w:p w14:paraId="7978BC24" w14:textId="77777777" w:rsidR="00BD71F7" w:rsidRPr="00BC6886" w:rsidRDefault="00BD71F7" w:rsidP="00BD71F7">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D0571CD" w14:textId="27D69A9E" w:rsidR="0060544A" w:rsidRPr="00BC6886" w:rsidRDefault="00BD71F7" w:rsidP="00BD71F7">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45830915"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 name="SupplementaryDocumentType"&gt;</w:t>
      </w:r>
    </w:p>
    <w:p w14:paraId="4F0037E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&lt;xsd:sequence&gt;</w:t>
      </w:r>
    </w:p>
    <w:p w14:paraId="566C96F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ref="com:DocumentName"/&gt;</w:t>
      </w:r>
    </w:p>
    <w:p w14:paraId="1EE9697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&lt;xsd:choice&gt;</w:t>
      </w:r>
    </w:p>
    <w:p w14:paraId="7B7FAFE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ref="com:FileName"/&gt;</w:t>
      </w:r>
    </w:p>
    <w:p w14:paraId="6C8B26A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ref="com:FileNameBag"/&gt;</w:t>
      </w:r>
    </w:p>
    <w:p w14:paraId="31578FE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&lt;/xsd:choice&gt;</w:t>
      </w:r>
    </w:p>
    <w:p w14:paraId="0737FDF7" w14:textId="77777777" w:rsidR="002904C5" w:rsidRPr="00BC6886" w:rsidRDefault="002904C5" w:rsidP="002904C5">
      <w:pPr>
        <w:autoSpaceDE w:val="0"/>
        <w:autoSpaceDN w:val="0"/>
        <w:adjustRightInd w:val="0"/>
        <w:spacing w:before="0" w:after="0"/>
        <w:rPr>
          <w:del w:id="494" w:author="Author"/>
          <w:rFonts w:ascii="Courier New" w:hAnsi="Courier New" w:cs="Courier New"/>
          <w:sz w:val="17"/>
          <w:szCs w:val="17"/>
          <w:highlight w:val="white"/>
          <w:lang w:val="en-US"/>
        </w:rPr>
      </w:pPr>
    </w:p>
    <w:p w14:paraId="0A16A1E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ref="com:DocumentLocationURI"/&gt;</w:t>
      </w:r>
    </w:p>
    <w:p w14:paraId="214EFFF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ref="pde:DocumentAsFiledIndicator" minOccurs="0"/&gt;</w:t>
      </w:r>
    </w:p>
    <w:p w14:paraId="6EBDFAF8" w14:textId="3C1DEABC"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ref="pde:Document</w:t>
      </w:r>
      <w:ins w:id="495"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 minOccurs="0"/&gt;</w:t>
      </w:r>
    </w:p>
    <w:p w14:paraId="0951F94D"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96" w:author="Author">
        <w:r w:rsidRPr="00BC6886">
          <w:rPr>
            <w:rFonts w:ascii="Courier New" w:hAnsi="Courier New" w:cs="Courier New"/>
            <w:sz w:val="17"/>
            <w:szCs w:val="17"/>
            <w:highlight w:val="white"/>
            <w:lang w:val="en-US"/>
          </w:rPr>
          <w:t>&lt;xsd:choice&gt;</w:t>
        </w:r>
      </w:ins>
    </w:p>
    <w:p w14:paraId="28D5C68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ref="pde:PatentSupplementaryDocumentCategory"/&gt;</w:t>
      </w:r>
    </w:p>
    <w:p w14:paraId="2C2E14CB" w14:textId="32D2243E" w:rsidR="002904C5" w:rsidRPr="00BC6886" w:rsidRDefault="002904C5" w:rsidP="002904C5">
      <w:pPr>
        <w:spacing w:before="0" w:after="0"/>
        <w:rPr>
          <w:ins w:id="49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498" w:author="Author">
        <w:r w:rsidRPr="00BC6886">
          <w:rPr>
            <w:rFonts w:ascii="Courier New" w:hAnsi="Courier New" w:cs="Courier New"/>
            <w:sz w:val="17"/>
            <w:szCs w:val="17"/>
            <w:highlight w:val="white"/>
            <w:lang w:val="en-US"/>
          </w:rPr>
          <w:t>&lt;xsd:element ref="pde:DesignSupplementaryDocumentCategory"/&gt;</w:t>
        </w:r>
      </w:ins>
    </w:p>
    <w:p w14:paraId="7EE06ADC" w14:textId="77777777" w:rsidR="002904C5" w:rsidRPr="00BC6886" w:rsidRDefault="002904C5" w:rsidP="002904C5">
      <w:pPr>
        <w:spacing w:before="0" w:after="0"/>
        <w:rPr>
          <w:ins w:id="49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00" w:author="Author">
        <w:r w:rsidRPr="00BC6886">
          <w:rPr>
            <w:rFonts w:ascii="Courier New" w:hAnsi="Courier New" w:cs="Courier New"/>
            <w:sz w:val="17"/>
            <w:szCs w:val="17"/>
            <w:highlight w:val="white"/>
            <w:lang w:val="en-US"/>
          </w:rPr>
          <w:t>&lt;xsd:element ref="pde:TrademarkSupplementaryDocumentCategory"/&gt;</w:t>
        </w:r>
      </w:ins>
    </w:p>
    <w:p w14:paraId="02708631" w14:textId="77777777" w:rsidR="002904C5" w:rsidRPr="00BC6886" w:rsidRDefault="002904C5" w:rsidP="002904C5">
      <w:pPr>
        <w:spacing w:before="0" w:after="0"/>
        <w:rPr>
          <w:ins w:id="50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02" w:author="Author">
        <w:r w:rsidRPr="00BC6886">
          <w:rPr>
            <w:rFonts w:ascii="Courier New" w:hAnsi="Courier New" w:cs="Courier New"/>
            <w:sz w:val="17"/>
            <w:szCs w:val="17"/>
            <w:highlight w:val="white"/>
            <w:lang w:val="en-US"/>
          </w:rPr>
          <w:t>&lt;/xsd:choice&gt;</w:t>
        </w:r>
      </w:ins>
    </w:p>
    <w:p w14:paraId="31D8BA7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&lt;xsd:element ref="com:DocumentDate" minOccurs="0"/&gt;</w:t>
      </w:r>
    </w:p>
    <w:p w14:paraId="1A0860BB"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&lt;xsd:element ref="com:DocumentVersion" minOccurs="0"/&gt;</w:t>
      </w:r>
    </w:p>
    <w:p w14:paraId="7D2725DF"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ref="com:DocumentSizeQuantity" minOccurs="0"/&gt;</w:t>
      </w:r>
    </w:p>
    <w:p w14:paraId="61E4CD87"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ref="com:PageTotalQuantity" minOccurs="0"/&gt;</w:t>
      </w:r>
    </w:p>
    <w:p w14:paraId="21AD9514" w14:textId="77777777" w:rsidR="002904C5" w:rsidRPr="005F4547" w:rsidRDefault="002904C5" w:rsidP="0DE03B1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&lt;xsd:element ref="com:CommentText" minOccurs="0"/&gt;</w:t>
      </w:r>
    </w:p>
    <w:p w14:paraId="1B3CDC5C" w14:textId="77777777" w:rsidR="002904C5" w:rsidRPr="005F4547" w:rsidRDefault="002904C5" w:rsidP="0DE03B1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&lt;/xsd:sequence&gt;</w:t>
      </w:r>
    </w:p>
    <w:p w14:paraId="08DE82D4"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&lt;xsd:attribute ref="com:id"/&gt;</w:t>
      </w:r>
    </w:p>
    <w:p w14:paraId="5B4DA47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ref="com:sequenceNumber"/&gt;</w:t>
      </w:r>
    </w:p>
    <w:p w14:paraId="4CABD5A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&lt;xsd:attribute ref="com:languageCode"/&gt;</w:t>
      </w:r>
    </w:p>
    <w:p w14:paraId="772F5E3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&lt;/xsd:complexType&gt;</w:t>
      </w:r>
    </w:p>
    <w:p w14:paraId="6F3F9224" w14:textId="7C4DF5A5" w:rsidR="002904C5" w:rsidRPr="00BC6886" w:rsidRDefault="002904C5" w:rsidP="007135CA">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&lt;xsd:element name="</w:t>
      </w:r>
      <w:del w:id="503" w:author="Author">
        <w:r w:rsidRPr="00BC6886">
          <w:rPr>
            <w:rFonts w:ascii="Courier New" w:hAnsi="Courier New" w:cs="Courier New"/>
            <w:sz w:val="17"/>
            <w:szCs w:val="17"/>
            <w:highlight w:val="white"/>
            <w:lang w:val="en-US"/>
          </w:rPr>
          <w:delText>IPTypeCategory</w:delText>
        </w:r>
      </w:del>
      <w:ins w:id="504" w:author="Author">
        <w:r w:rsidRPr="00BC6886">
          <w:rPr>
            <w:rFonts w:ascii="Courier New" w:hAnsi="Courier New" w:cs="Courier New"/>
            <w:sz w:val="17"/>
            <w:szCs w:val="17"/>
            <w:highlight w:val="white"/>
            <w:lang w:val="en-US"/>
          </w:rPr>
          <w:t>IPRightKindCategory</w:t>
        </w:r>
      </w:ins>
      <w:r w:rsidRPr="00BC6886">
        <w:rPr>
          <w:rFonts w:ascii="Courier New" w:hAnsi="Courier New" w:cs="Courier New"/>
          <w:sz w:val="17"/>
          <w:szCs w:val="17"/>
          <w:highlight w:val="white"/>
          <w:lang w:val="en-US"/>
        </w:rPr>
        <w:t>" type="pde:</w:t>
      </w:r>
      <w:del w:id="505" w:author="Author">
        <w:r w:rsidRPr="00BC6886">
          <w:rPr>
            <w:rFonts w:ascii="Courier New" w:hAnsi="Courier New" w:cs="Courier New"/>
            <w:sz w:val="17"/>
            <w:szCs w:val="17"/>
            <w:highlight w:val="white"/>
            <w:lang w:val="en-US"/>
          </w:rPr>
          <w:delText>IPTypeCategoryType</w:delText>
        </w:r>
      </w:del>
      <w:ins w:id="506" w:author="Author">
        <w:r w:rsidRPr="00BC6886">
          <w:rPr>
            <w:rFonts w:ascii="Courier New" w:hAnsi="Courier New" w:cs="Courier New"/>
            <w:sz w:val="17"/>
            <w:szCs w:val="17"/>
            <w:highlight w:val="white"/>
            <w:lang w:val="en-US"/>
          </w:rPr>
          <w:t>IPRightKindCategoryType</w:t>
        </w:r>
      </w:ins>
      <w:r w:rsidRPr="00BC6886">
        <w:rPr>
          <w:rFonts w:ascii="Courier New" w:hAnsi="Courier New" w:cs="Courier New"/>
          <w:sz w:val="17"/>
          <w:szCs w:val="17"/>
          <w:highlight w:val="white"/>
          <w:lang w:val="en-US"/>
        </w:rPr>
        <w:t>"&gt;</w:t>
      </w:r>
    </w:p>
    <w:p w14:paraId="74D667A3"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xsd:annotation&gt;</w:t>
      </w:r>
    </w:p>
    <w:p w14:paraId="6052BC18" w14:textId="591F1BDA" w:rsidR="002904C5" w:rsidRPr="00BC6886" w:rsidRDefault="002904C5" w:rsidP="005F11AA">
      <w:pPr>
        <w:spacing w:before="0" w:after="0"/>
        <w:ind w:left="144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&lt;xsd:documentation&gt;</w:t>
      </w:r>
      <w:del w:id="507" w:author="Author">
        <w:r w:rsidRPr="00BC6886">
          <w:rPr>
            <w:rFonts w:ascii="Courier New" w:hAnsi="Courier New" w:cs="Courier New"/>
            <w:sz w:val="17"/>
            <w:szCs w:val="17"/>
            <w:highlight w:val="white"/>
            <w:lang w:val="en-US"/>
          </w:rPr>
          <w:delText>Describes</w:delText>
        </w:r>
      </w:del>
      <w:ins w:id="508" w:author="Author">
        <w:r w:rsidRPr="00BC6886">
          <w:rPr>
            <w:rFonts w:ascii="Courier New" w:hAnsi="Courier New" w:cs="Courier New"/>
            <w:sz w:val="17"/>
            <w:szCs w:val="17"/>
            <w:highlight w:val="white"/>
            <w:lang w:val="en-US"/>
          </w:rPr>
          <w:t>The category which indicates</w:t>
        </w:r>
      </w:ins>
      <w:r w:rsidRPr="00BC6886">
        <w:rPr>
          <w:rFonts w:ascii="Courier New" w:hAnsi="Courier New" w:cs="Courier New"/>
          <w:sz w:val="17"/>
          <w:szCs w:val="17"/>
          <w:highlight w:val="white"/>
          <w:lang w:val="en-US"/>
        </w:rPr>
        <w:t xml:space="preserve"> the </w:t>
      </w:r>
      <w:del w:id="509" w:author="Author">
        <w:r w:rsidRPr="00BC6886">
          <w:rPr>
            <w:rFonts w:ascii="Courier New" w:hAnsi="Courier New" w:cs="Courier New"/>
            <w:sz w:val="17"/>
            <w:szCs w:val="17"/>
            <w:highlight w:val="white"/>
            <w:lang w:val="en-US"/>
          </w:rPr>
          <w:delText>filing type</w:delText>
        </w:r>
      </w:del>
      <w:ins w:id="510" w:author="Author">
        <w:r w:rsidRPr="00BC6886">
          <w:rPr>
            <w:rFonts w:ascii="Courier New" w:hAnsi="Courier New" w:cs="Courier New"/>
            <w:sz w:val="17"/>
            <w:szCs w:val="17"/>
            <w:highlight w:val="white"/>
            <w:lang w:val="en-US"/>
          </w:rPr>
          <w:t>specific industrial property right</w:t>
        </w:r>
      </w:ins>
      <w:r w:rsidRPr="00BC6886">
        <w:rPr>
          <w:rFonts w:ascii="Courier New" w:hAnsi="Courier New" w:cs="Courier New"/>
          <w:sz w:val="17"/>
          <w:szCs w:val="17"/>
          <w:highlight w:val="white"/>
          <w:lang w:val="en-US"/>
        </w:rPr>
        <w:t xml:space="preserve"> of application</w:t>
      </w:r>
      <w:ins w:id="511" w:author="Author">
        <w:r w:rsidRPr="00BC6886">
          <w:rPr>
            <w:rFonts w:ascii="Courier New" w:hAnsi="Courier New" w:cs="Courier New"/>
            <w:sz w:val="17"/>
            <w:szCs w:val="17"/>
            <w:highlight w:val="white"/>
            <w:lang w:val="en-US"/>
          </w:rPr>
          <w:t xml:space="preserve"> filed as one of three values: patent, trademark or industrial design</w:t>
        </w:r>
      </w:ins>
      <w:r w:rsidRPr="00BC6886">
        <w:rPr>
          <w:rFonts w:ascii="Courier New" w:hAnsi="Courier New" w:cs="Courier New"/>
          <w:sz w:val="17"/>
          <w:szCs w:val="17"/>
          <w:highlight w:val="white"/>
          <w:lang w:val="en-US"/>
        </w:rPr>
        <w:t>&lt;/xsd:documentation&gt;</w:t>
      </w:r>
    </w:p>
    <w:p w14:paraId="6106C38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5B86FD16" w14:textId="40091973"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&lt;/xsd:element&gt;</w:t>
      </w:r>
    </w:p>
    <w:p w14:paraId="64A80AEF" w14:textId="32310B31"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 name="</w:t>
      </w:r>
      <w:del w:id="512" w:author="Author">
        <w:r w:rsidRPr="00BC6886">
          <w:rPr>
            <w:rFonts w:ascii="Courier New" w:hAnsi="Courier New" w:cs="Courier New"/>
            <w:sz w:val="17"/>
            <w:szCs w:val="17"/>
            <w:highlight w:val="white"/>
            <w:lang w:val="en-US"/>
          </w:rPr>
          <w:delText>IPTypeCategoryType</w:delText>
        </w:r>
      </w:del>
      <w:ins w:id="513" w:author="Author">
        <w:r w:rsidRPr="00BC6886">
          <w:rPr>
            <w:rFonts w:ascii="Courier New" w:hAnsi="Courier New" w:cs="Courier New"/>
            <w:sz w:val="17"/>
            <w:szCs w:val="17"/>
            <w:highlight w:val="white"/>
            <w:lang w:val="en-US"/>
          </w:rPr>
          <w:t>IPRightKindCategoryType</w:t>
        </w:r>
      </w:ins>
      <w:r w:rsidRPr="00BC6886">
        <w:rPr>
          <w:rFonts w:ascii="Courier New" w:hAnsi="Courier New" w:cs="Courier New"/>
          <w:sz w:val="17"/>
          <w:szCs w:val="17"/>
          <w:highlight w:val="white"/>
          <w:lang w:val="en-US"/>
        </w:rPr>
        <w:t>"&gt;</w:t>
      </w:r>
    </w:p>
    <w:p w14:paraId="1DB859C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 base="xsd:token"&gt;</w:t>
      </w:r>
    </w:p>
    <w:p w14:paraId="4458F0C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value="Patent"&gt;</w:t>
      </w:r>
    </w:p>
    <w:p w14:paraId="231AA33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4FF45E67" w14:textId="7CF0548A" w:rsidR="002904C5" w:rsidRPr="005F4547" w:rsidRDefault="002904C5" w:rsidP="000E3461">
      <w:pPr>
        <w:spacing w:before="0" w:after="0"/>
        <w:ind w:left="2880"/>
        <w:rPr>
          <w:rFonts w:ascii="Courier New" w:hAnsi="Courier New" w:cs="Courier New"/>
          <w:sz w:val="17"/>
          <w:szCs w:val="17"/>
          <w:highlight w:val="white"/>
        </w:rPr>
      </w:pPr>
      <w:r w:rsidRPr="005F4547">
        <w:rPr>
          <w:rFonts w:ascii="Courier New" w:hAnsi="Courier New" w:cs="Courier New"/>
          <w:sz w:val="17"/>
          <w:szCs w:val="17"/>
          <w:highlight w:val="white"/>
        </w:rPr>
        <w:t xml:space="preserve">&lt;xsd:documentation&gt;“Brevet” s’entend des droits de propriété industrielle tels que les brevets d’invention, les brevets de plante, les brevets de dessin ou modèle, les certificats d’auteur d’invention, les certificats d’utilité, les modèles d’utilité, les brevets d’addition, les certificats d’auteur </w:t>
      </w:r>
      <w:r w:rsidRPr="005F4547">
        <w:rPr>
          <w:rFonts w:ascii="Courier New" w:hAnsi="Courier New" w:cs="Courier New"/>
          <w:sz w:val="17"/>
          <w:szCs w:val="17"/>
          <w:highlight w:val="white"/>
        </w:rPr>
        <w:lastRenderedPageBreak/>
        <w:t xml:space="preserve">d’invention d’addition et les certificats d’utilité d’addition.&lt;/xsd:documentation&gt;  </w:t>
      </w:r>
    </w:p>
    <w:p w14:paraId="6CD6850F"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7CBB8303" w14:textId="3E94E504" w:rsidR="002904C5" w:rsidRPr="00BC6886" w:rsidRDefault="007250C2"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409DFFF4" w14:textId="4141A2AF" w:rsidR="002904C5" w:rsidRPr="00BC6886" w:rsidRDefault="002904C5" w:rsidP="002904C5">
      <w:pPr>
        <w:spacing w:before="0" w:after="0"/>
        <w:rPr>
          <w:ins w:id="51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15" w:author="Author">
        <w:r w:rsidRPr="00BC6886">
          <w:rPr>
            <w:rFonts w:ascii="Courier New" w:hAnsi="Courier New" w:cs="Courier New"/>
            <w:sz w:val="17"/>
            <w:szCs w:val="17"/>
            <w:highlight w:val="white"/>
            <w:lang w:val="en-US"/>
          </w:rPr>
          <w:t>&lt;xsd:enumeration value="Industrial Design"&gt;</w:t>
        </w:r>
      </w:ins>
    </w:p>
    <w:p w14:paraId="030FA978" w14:textId="77777777" w:rsidR="00FD1D14" w:rsidRPr="00BC6886" w:rsidRDefault="002904C5" w:rsidP="00FD1D14">
      <w:pPr>
        <w:spacing w:before="0" w:after="0"/>
        <w:rPr>
          <w:ins w:id="51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17" w:author="Author">
        <w:r w:rsidRPr="00BC6886">
          <w:rPr>
            <w:rFonts w:ascii="Courier New" w:hAnsi="Courier New" w:cs="Courier New"/>
            <w:sz w:val="17"/>
            <w:szCs w:val="17"/>
            <w:highlight w:val="white"/>
            <w:lang w:val="en-US"/>
          </w:rPr>
          <w:t>&lt;xsd:annotation&gt;</w:t>
        </w:r>
      </w:ins>
    </w:p>
    <w:p w14:paraId="7286CBB8" w14:textId="41A5F3EF" w:rsidR="002904C5" w:rsidRPr="00BC6886" w:rsidRDefault="002904C5" w:rsidP="000E3461">
      <w:pPr>
        <w:spacing w:before="0" w:after="0"/>
        <w:ind w:left="2880"/>
        <w:rPr>
          <w:ins w:id="518" w:author="Author"/>
          <w:rFonts w:ascii="Courier New" w:hAnsi="Courier New" w:cs="Courier New"/>
          <w:sz w:val="17"/>
          <w:szCs w:val="17"/>
          <w:highlight w:val="white"/>
          <w:lang w:val="en-US"/>
        </w:rPr>
      </w:pPr>
      <w:ins w:id="519" w:author="Author">
        <w:r w:rsidRPr="00BC6886">
          <w:rPr>
            <w:rFonts w:ascii="Courier New" w:hAnsi="Courier New" w:cs="Courier New"/>
            <w:sz w:val="17"/>
            <w:szCs w:val="17"/>
            <w:highlight w:val="white"/>
            <w:lang w:val="en-US"/>
          </w:rPr>
          <w:t>&lt;xsd:documentation&gt;Industrial design includes two-dimensional and three-dimensional features of shape and surface of objects, and thus covers both concepts of "designs" and "models" where a distinction is made between the former and the latter; the term “industrial designs” does not include design patents&lt;/xsd:documentation&gt;</w:t>
        </w:r>
      </w:ins>
    </w:p>
    <w:p w14:paraId="384234FA" w14:textId="77777777" w:rsidR="002904C5" w:rsidRPr="00BC6886" w:rsidRDefault="002904C5" w:rsidP="002904C5">
      <w:pPr>
        <w:spacing w:before="0" w:after="0"/>
        <w:rPr>
          <w:ins w:id="52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21" w:author="Author">
        <w:r w:rsidRPr="00BC6886">
          <w:rPr>
            <w:rFonts w:ascii="Courier New" w:hAnsi="Courier New" w:cs="Courier New"/>
            <w:sz w:val="17"/>
            <w:szCs w:val="17"/>
            <w:highlight w:val="white"/>
            <w:lang w:val="en-US"/>
          </w:rPr>
          <w:t>&lt;/xsd:annotation&gt;</w:t>
        </w:r>
      </w:ins>
    </w:p>
    <w:p w14:paraId="5EF71A48" w14:textId="77777777" w:rsidR="002904C5" w:rsidRPr="00BC6886" w:rsidRDefault="002904C5" w:rsidP="002904C5">
      <w:pPr>
        <w:spacing w:before="0" w:after="0"/>
        <w:rPr>
          <w:ins w:id="52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23" w:author="Author">
        <w:r w:rsidRPr="00BC6886">
          <w:rPr>
            <w:rFonts w:ascii="Courier New" w:hAnsi="Courier New" w:cs="Courier New"/>
            <w:sz w:val="17"/>
            <w:szCs w:val="17"/>
            <w:highlight w:val="white"/>
            <w:lang w:val="en-US"/>
          </w:rPr>
          <w:t>&lt;/xsd:enumeration&gt;</w:t>
        </w:r>
      </w:ins>
    </w:p>
    <w:p w14:paraId="48B83697" w14:textId="77777777" w:rsidR="002904C5" w:rsidRPr="00BC6886" w:rsidRDefault="002904C5" w:rsidP="002904C5">
      <w:pPr>
        <w:spacing w:before="0" w:after="0"/>
        <w:rPr>
          <w:ins w:id="52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25" w:author="Author">
        <w:r w:rsidRPr="00BC6886">
          <w:rPr>
            <w:rFonts w:ascii="Courier New" w:hAnsi="Courier New" w:cs="Courier New"/>
            <w:sz w:val="17"/>
            <w:szCs w:val="17"/>
            <w:highlight w:val="white"/>
            <w:lang w:val="en-US"/>
          </w:rPr>
          <w:t>&lt;xsd:enumeration value="Trademark"&gt;</w:t>
        </w:r>
      </w:ins>
    </w:p>
    <w:p w14:paraId="5E13110D" w14:textId="77777777" w:rsidR="002904C5" w:rsidRPr="00BC6886" w:rsidRDefault="002904C5" w:rsidP="002904C5">
      <w:pPr>
        <w:spacing w:before="0" w:after="0"/>
        <w:rPr>
          <w:ins w:id="52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27" w:author="Author">
        <w:r w:rsidRPr="00BC6886">
          <w:rPr>
            <w:rFonts w:ascii="Courier New" w:hAnsi="Courier New" w:cs="Courier New"/>
            <w:sz w:val="17"/>
            <w:szCs w:val="17"/>
            <w:highlight w:val="white"/>
            <w:lang w:val="en-US"/>
          </w:rPr>
          <w:t>&lt;xsd:annotation&gt;</w:t>
        </w:r>
      </w:ins>
    </w:p>
    <w:p w14:paraId="1C820388" w14:textId="7118D23D" w:rsidR="002904C5" w:rsidRPr="00BC6886" w:rsidRDefault="002904C5" w:rsidP="000E3461">
      <w:pPr>
        <w:spacing w:before="0" w:after="0"/>
        <w:ind w:left="2880"/>
        <w:rPr>
          <w:ins w:id="528" w:author="Author"/>
          <w:rFonts w:ascii="Courier New" w:hAnsi="Courier New" w:cs="Courier New"/>
          <w:sz w:val="17"/>
          <w:szCs w:val="17"/>
          <w:highlight w:val="white"/>
          <w:lang w:val="en-US"/>
        </w:rPr>
      </w:pPr>
      <w:ins w:id="529" w:author="Author">
        <w:r w:rsidRPr="00BC6886">
          <w:rPr>
            <w:rFonts w:ascii="Courier New" w:hAnsi="Courier New" w:cs="Courier New"/>
            <w:sz w:val="17"/>
            <w:szCs w:val="17"/>
            <w:highlight w:val="white"/>
            <w:lang w:val="en-US"/>
          </w:rPr>
          <w:t>&lt;xsd:documentation&gt;Trademark includes trademark, service mark or another type of distinguishing representation of mark according to the definition of the mark in the legislation concerned, including but not limited to collective marks, certification marks or guarantee marks&lt;/xsd:documentation&gt;</w:t>
        </w:r>
      </w:ins>
    </w:p>
    <w:p w14:paraId="42CE29C9" w14:textId="77777777" w:rsidR="002904C5" w:rsidRPr="00BC6886" w:rsidRDefault="002904C5" w:rsidP="002904C5">
      <w:pPr>
        <w:spacing w:before="0" w:after="0"/>
        <w:rPr>
          <w:ins w:id="53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31" w:author="Author">
        <w:r w:rsidRPr="00BC6886">
          <w:rPr>
            <w:rFonts w:ascii="Courier New" w:hAnsi="Courier New" w:cs="Courier New"/>
            <w:sz w:val="17"/>
            <w:szCs w:val="17"/>
            <w:highlight w:val="white"/>
            <w:lang w:val="en-US"/>
          </w:rPr>
          <w:t>&lt;/xsd:annotation&gt;</w:t>
        </w:r>
      </w:ins>
    </w:p>
    <w:p w14:paraId="7A25D26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1805466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&lt;/xsd:restriction&gt;</w:t>
      </w:r>
    </w:p>
    <w:p w14:paraId="1D69E16A"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&lt;/xsd:simpleType&gt;</w:t>
      </w:r>
    </w:p>
    <w:p w14:paraId="01F961C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name="PatentMandatoryDocumentCategory" type="pde:PatentMandatoryDocumentCategoryType"&gt;</w:t>
      </w:r>
    </w:p>
    <w:p w14:paraId="5727A5B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270E3D33" w14:textId="2AE5A839" w:rsidR="002904C5" w:rsidRPr="00BC6886" w:rsidRDefault="002904C5" w:rsidP="00AA5CFA">
      <w:pPr>
        <w:spacing w:before="0" w:after="0"/>
        <w:ind w:left="2160"/>
        <w:rPr>
          <w:rFonts w:ascii="Courier New" w:hAnsi="Courier New" w:cs="Courier New"/>
          <w:sz w:val="17"/>
          <w:szCs w:val="17"/>
          <w:highlight w:val="white"/>
          <w:lang w:val="en-US"/>
        </w:rPr>
      </w:pPr>
      <w:r w:rsidRPr="00BC6886">
        <w:rPr>
          <w:rFonts w:ascii="Courier New" w:hAnsi="Courier New" w:cs="Courier New"/>
          <w:sz w:val="17"/>
          <w:szCs w:val="17"/>
          <w:lang w:val="en-US"/>
        </w:rPr>
        <w:t>&lt;xsd:documentation&gt;</w:t>
      </w:r>
      <w:del w:id="532" w:author="Author">
        <w:r w:rsidRPr="00BC6886">
          <w:rPr>
            <w:rFonts w:ascii="Courier New" w:hAnsi="Courier New" w:cs="Courier New"/>
            <w:sz w:val="17"/>
            <w:szCs w:val="17"/>
            <w:lang w:val="en-US"/>
          </w:rPr>
          <w:delText>A category of</w:delText>
        </w:r>
      </w:del>
      <w:ins w:id="533" w:author="Author">
        <w:r w:rsidRPr="00BC6886">
          <w:rPr>
            <w:rFonts w:ascii="Courier New" w:hAnsi="Courier New" w:cs="Courier New"/>
            <w:sz w:val="17"/>
            <w:szCs w:val="17"/>
            <w:lang w:val="en-US"/>
          </w:rPr>
          <w:t>Category which identifies</w:t>
        </w:r>
      </w:ins>
      <w:r w:rsidRPr="00BC6886">
        <w:rPr>
          <w:rFonts w:ascii="Courier New" w:hAnsi="Courier New" w:cs="Courier New"/>
          <w:sz w:val="17"/>
          <w:szCs w:val="17"/>
          <w:lang w:val="en-US"/>
        </w:rPr>
        <w:t xml:space="preserve"> the required patent priority document artifact&lt;/xsd:documentation&gt;</w:t>
      </w:r>
    </w:p>
    <w:p w14:paraId="684E897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27FCA66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2289514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 name="PatentMandatoryDocumentCategoryType"&gt;</w:t>
      </w:r>
    </w:p>
    <w:p w14:paraId="0900EF8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 base="xsd:token"&gt;</w:t>
      </w:r>
    </w:p>
    <w:p w14:paraId="03F2183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value="Certification page"&gt;</w:t>
      </w:r>
    </w:p>
    <w:p w14:paraId="7997A75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49FC42CC" w14:textId="2D2F6E52" w:rsidR="002904C5" w:rsidRPr="00BC6886" w:rsidRDefault="002904C5" w:rsidP="00C059E7">
      <w:pPr>
        <w:spacing w:before="0" w:after="0"/>
        <w:ind w:left="360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&lt;xsd:documentation&gt;The certification issued by the authority and shows the date of filing&lt;/xsd:documentation&gt;</w:t>
      </w:r>
    </w:p>
    <w:p w14:paraId="6D9B65F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DA2ECF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6E68FFD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value="Priority document PDF"&gt;</w:t>
      </w:r>
    </w:p>
    <w:p w14:paraId="4E73991C"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&lt;xsd:annotation&gt;</w:t>
      </w:r>
    </w:p>
    <w:p w14:paraId="7EA702CF"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&lt;xsd:documentation&gt;Priority document PDF&lt;/xsd:documentation&gt;</w:t>
      </w:r>
    </w:p>
    <w:p w14:paraId="6823B522"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3CE8D5F5"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4B64F47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value="Sequence listing"&gt;</w:t>
      </w:r>
    </w:p>
    <w:p w14:paraId="7B03589C" w14:textId="77777777" w:rsidR="002904C5" w:rsidRPr="005F4547" w:rsidRDefault="002904C5" w:rsidP="0DE03B1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&lt;xsd:annotation&gt;</w:t>
      </w:r>
    </w:p>
    <w:p w14:paraId="4A6B61A4"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&lt;xsd:documentation&gt;Sequence listing&lt;/xsd:documentation&gt;</w:t>
      </w:r>
    </w:p>
    <w:p w14:paraId="148DABEB"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1A0919F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6A359FB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&lt;/xsd:restriction&gt;</w:t>
      </w:r>
    </w:p>
    <w:p w14:paraId="263C6BBF"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&lt;/xsd:simpleType&gt;</w:t>
      </w:r>
    </w:p>
    <w:p w14:paraId="6FE542FB" w14:textId="7BC40833" w:rsidR="006D6B02" w:rsidRPr="00BC6886" w:rsidRDefault="002904C5" w:rsidP="00B32E48">
      <w:pPr>
        <w:spacing w:before="0" w:after="0"/>
        <w:ind w:firstLine="720"/>
        <w:rPr>
          <w:ins w:id="53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535" w:author="Author">
        <w:r w:rsidRPr="00BC6886">
          <w:rPr>
            <w:rFonts w:ascii="Courier New" w:hAnsi="Courier New" w:cs="Courier New"/>
            <w:sz w:val="17"/>
            <w:szCs w:val="17"/>
            <w:highlight w:val="white"/>
            <w:lang w:val="en-US"/>
          </w:rPr>
          <w:t>&lt;xsd:simpleType name="DesignMandatoryDocumentCategoryType"&gt;</w:t>
        </w:r>
      </w:ins>
    </w:p>
    <w:p w14:paraId="494778AA" w14:textId="77777777" w:rsidR="006D6B02" w:rsidRPr="00BC6886" w:rsidRDefault="006D6B02" w:rsidP="006D6B02">
      <w:pPr>
        <w:spacing w:before="0" w:after="0"/>
        <w:rPr>
          <w:ins w:id="53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37" w:author="Author">
        <w:r w:rsidRPr="00BC6886">
          <w:rPr>
            <w:rFonts w:ascii="Courier New" w:hAnsi="Courier New" w:cs="Courier New"/>
            <w:sz w:val="17"/>
            <w:szCs w:val="17"/>
            <w:highlight w:val="white"/>
            <w:lang w:val="en-US"/>
          </w:rPr>
          <w:t>&lt;xsd:restriction base="xsd:token"&gt;</w:t>
        </w:r>
      </w:ins>
    </w:p>
    <w:p w14:paraId="55ECF7BC" w14:textId="77777777" w:rsidR="006D6B02" w:rsidRPr="00BC6886" w:rsidRDefault="006D6B02" w:rsidP="006D6B02">
      <w:pPr>
        <w:spacing w:before="0" w:after="0"/>
        <w:rPr>
          <w:ins w:id="53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39" w:author="Author">
        <w:r w:rsidRPr="00BC6886">
          <w:rPr>
            <w:rFonts w:ascii="Courier New" w:hAnsi="Courier New" w:cs="Courier New"/>
            <w:sz w:val="17"/>
            <w:szCs w:val="17"/>
            <w:highlight w:val="white"/>
            <w:lang w:val="en-US"/>
          </w:rPr>
          <w:t>&lt;xsd:enumeration value="Certification page"&gt;</w:t>
        </w:r>
      </w:ins>
    </w:p>
    <w:p w14:paraId="7EE8C94D" w14:textId="77777777" w:rsidR="006D6B02" w:rsidRPr="00BC6886" w:rsidRDefault="006D6B02" w:rsidP="006D6B02">
      <w:pPr>
        <w:spacing w:before="0" w:after="0"/>
        <w:rPr>
          <w:ins w:id="54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41" w:author="Author">
        <w:r w:rsidRPr="00BC6886">
          <w:rPr>
            <w:rFonts w:ascii="Courier New" w:hAnsi="Courier New" w:cs="Courier New"/>
            <w:sz w:val="17"/>
            <w:szCs w:val="17"/>
            <w:highlight w:val="white"/>
            <w:lang w:val="en-US"/>
          </w:rPr>
          <w:t>&lt;xsd:annotation&gt;</w:t>
        </w:r>
      </w:ins>
    </w:p>
    <w:p w14:paraId="437F7F4A" w14:textId="5A1FA5BE" w:rsidR="006D6B02" w:rsidRPr="00BC6886" w:rsidRDefault="006D6B02" w:rsidP="00C059E7">
      <w:pPr>
        <w:spacing w:before="0" w:after="0"/>
        <w:ind w:left="3600"/>
        <w:rPr>
          <w:ins w:id="542" w:author="Author"/>
          <w:rFonts w:ascii="Courier New" w:hAnsi="Courier New" w:cs="Courier New"/>
          <w:sz w:val="17"/>
          <w:szCs w:val="17"/>
          <w:highlight w:val="white"/>
          <w:lang w:val="en-US"/>
        </w:rPr>
      </w:pPr>
      <w:ins w:id="543" w:author="Author">
        <w:r w:rsidRPr="00BC6886">
          <w:rPr>
            <w:rFonts w:ascii="Courier New" w:hAnsi="Courier New" w:cs="Courier New"/>
            <w:sz w:val="17"/>
            <w:szCs w:val="17"/>
            <w:highlight w:val="white"/>
            <w:lang w:val="en-US"/>
          </w:rPr>
          <w:t>&lt;xsd:documentation&gt;The certification issued by the authority and shows the date of filing&lt;/xsd:documentation&gt;</w:t>
        </w:r>
      </w:ins>
    </w:p>
    <w:p w14:paraId="0D431E84" w14:textId="77777777" w:rsidR="006D6B02" w:rsidRPr="00BC6886" w:rsidRDefault="006D6B02" w:rsidP="006D6B02">
      <w:pPr>
        <w:spacing w:before="0" w:after="0"/>
        <w:rPr>
          <w:ins w:id="54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45" w:author="Author">
        <w:r w:rsidRPr="00BC6886">
          <w:rPr>
            <w:rFonts w:ascii="Courier New" w:hAnsi="Courier New" w:cs="Courier New"/>
            <w:sz w:val="17"/>
            <w:szCs w:val="17"/>
            <w:highlight w:val="white"/>
            <w:lang w:val="en-US"/>
          </w:rPr>
          <w:t>&lt;/xsd:annotation&gt;</w:t>
        </w:r>
      </w:ins>
    </w:p>
    <w:p w14:paraId="62F65F41" w14:textId="77777777" w:rsidR="006D6B02" w:rsidRPr="00BC6886" w:rsidRDefault="006D6B02" w:rsidP="006D6B02">
      <w:pPr>
        <w:spacing w:before="0" w:after="0"/>
        <w:rPr>
          <w:ins w:id="54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47" w:author="Author">
        <w:r w:rsidRPr="00BC6886">
          <w:rPr>
            <w:rFonts w:ascii="Courier New" w:hAnsi="Courier New" w:cs="Courier New"/>
            <w:sz w:val="17"/>
            <w:szCs w:val="17"/>
            <w:highlight w:val="white"/>
            <w:lang w:val="en-US"/>
          </w:rPr>
          <w:t>&lt;/xsd:enumeration&gt;</w:t>
        </w:r>
      </w:ins>
    </w:p>
    <w:p w14:paraId="20B12E63" w14:textId="77777777" w:rsidR="006D6B02" w:rsidRPr="00BC6886" w:rsidRDefault="006D6B02" w:rsidP="006D6B02">
      <w:pPr>
        <w:spacing w:before="0" w:after="0"/>
        <w:rPr>
          <w:ins w:id="54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49" w:author="Author">
        <w:r w:rsidRPr="00BC6886">
          <w:rPr>
            <w:rFonts w:ascii="Courier New" w:hAnsi="Courier New" w:cs="Courier New"/>
            <w:sz w:val="17"/>
            <w:szCs w:val="17"/>
            <w:highlight w:val="white"/>
            <w:lang w:val="en-US"/>
          </w:rPr>
          <w:t>&lt;xsd:enumeration value="Priority document PDF"&gt;</w:t>
        </w:r>
      </w:ins>
    </w:p>
    <w:p w14:paraId="484D4369" w14:textId="77777777" w:rsidR="006D6B02" w:rsidRPr="00BC6886" w:rsidRDefault="006D6B02" w:rsidP="006D6B02">
      <w:pPr>
        <w:spacing w:before="0" w:after="0"/>
        <w:rPr>
          <w:ins w:id="55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51" w:author="Author">
        <w:r w:rsidRPr="00BC6886">
          <w:rPr>
            <w:rFonts w:ascii="Courier New" w:hAnsi="Courier New" w:cs="Courier New"/>
            <w:sz w:val="17"/>
            <w:szCs w:val="17"/>
            <w:highlight w:val="white"/>
            <w:lang w:val="en-US"/>
          </w:rPr>
          <w:t>&lt;xsd:annotation&gt;</w:t>
        </w:r>
      </w:ins>
    </w:p>
    <w:p w14:paraId="571FFCDE" w14:textId="478EB933" w:rsidR="006D6B02" w:rsidRPr="00BC6886" w:rsidRDefault="006D6B02" w:rsidP="00C059E7">
      <w:pPr>
        <w:spacing w:before="0" w:after="0"/>
        <w:ind w:left="3600"/>
        <w:rPr>
          <w:ins w:id="552" w:author="Author"/>
          <w:rFonts w:ascii="Courier New" w:hAnsi="Courier New" w:cs="Courier New"/>
          <w:sz w:val="17"/>
          <w:szCs w:val="17"/>
          <w:highlight w:val="white"/>
          <w:lang w:val="en-US"/>
        </w:rPr>
      </w:pPr>
      <w:ins w:id="553" w:author="Author">
        <w:r w:rsidRPr="00BC6886">
          <w:rPr>
            <w:rFonts w:ascii="Courier New" w:hAnsi="Courier New" w:cs="Courier New"/>
            <w:sz w:val="17"/>
            <w:szCs w:val="17"/>
            <w:highlight w:val="white"/>
            <w:lang w:val="en-US"/>
          </w:rPr>
          <w:t>&lt;xsd:documentation&gt;The PDF format file which contains the contents of the priority document&lt;/xsd:documentation&gt;</w:t>
        </w:r>
      </w:ins>
    </w:p>
    <w:p w14:paraId="0134B5CE" w14:textId="77777777" w:rsidR="006D6B02" w:rsidRPr="00BC6886" w:rsidRDefault="006D6B02" w:rsidP="006D6B02">
      <w:pPr>
        <w:spacing w:before="0" w:after="0"/>
        <w:rPr>
          <w:ins w:id="55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55" w:author="Author">
        <w:r w:rsidRPr="00BC6886">
          <w:rPr>
            <w:rFonts w:ascii="Courier New" w:hAnsi="Courier New" w:cs="Courier New"/>
            <w:sz w:val="17"/>
            <w:szCs w:val="17"/>
            <w:highlight w:val="white"/>
            <w:lang w:val="en-US"/>
          </w:rPr>
          <w:t>&lt;/xsd:annotation&gt;</w:t>
        </w:r>
      </w:ins>
    </w:p>
    <w:p w14:paraId="5E2F5B8D" w14:textId="77777777" w:rsidR="006D6B02" w:rsidRPr="00BC6886" w:rsidRDefault="006D6B02" w:rsidP="006D6B02">
      <w:pPr>
        <w:spacing w:before="0" w:after="0"/>
        <w:rPr>
          <w:ins w:id="55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57" w:author="Author">
        <w:r w:rsidRPr="00BC6886">
          <w:rPr>
            <w:rFonts w:ascii="Courier New" w:hAnsi="Courier New" w:cs="Courier New"/>
            <w:sz w:val="17"/>
            <w:szCs w:val="17"/>
            <w:highlight w:val="white"/>
            <w:lang w:val="en-US"/>
          </w:rPr>
          <w:t>&lt;/xsd:enumeration&gt;</w:t>
        </w:r>
      </w:ins>
    </w:p>
    <w:p w14:paraId="59D82782" w14:textId="77777777" w:rsidR="006D6B02" w:rsidRPr="00BC6886" w:rsidRDefault="006D6B02" w:rsidP="006D6B02">
      <w:pPr>
        <w:spacing w:before="0" w:after="0"/>
        <w:rPr>
          <w:ins w:id="55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59" w:author="Author">
        <w:r w:rsidRPr="00BC6886">
          <w:rPr>
            <w:rFonts w:ascii="Courier New" w:hAnsi="Courier New" w:cs="Courier New"/>
            <w:sz w:val="17"/>
            <w:szCs w:val="17"/>
            <w:highlight w:val="white"/>
            <w:lang w:val="en-US"/>
          </w:rPr>
          <w:t>&lt;xsd:enumeration value="Industrial design representation"&gt;</w:t>
        </w:r>
      </w:ins>
    </w:p>
    <w:p w14:paraId="5470921F" w14:textId="77777777" w:rsidR="006D6B02" w:rsidRPr="00BC6886" w:rsidRDefault="006D6B02" w:rsidP="006D6B02">
      <w:pPr>
        <w:spacing w:before="0" w:after="0"/>
        <w:rPr>
          <w:ins w:id="56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61" w:author="Author">
        <w:r w:rsidRPr="00BC6886">
          <w:rPr>
            <w:rFonts w:ascii="Courier New" w:hAnsi="Courier New" w:cs="Courier New"/>
            <w:sz w:val="17"/>
            <w:szCs w:val="17"/>
            <w:highlight w:val="white"/>
            <w:lang w:val="en-US"/>
          </w:rPr>
          <w:t>&lt;xsd:annotation&gt;</w:t>
        </w:r>
      </w:ins>
    </w:p>
    <w:p w14:paraId="7DA29EAD" w14:textId="55BE241A" w:rsidR="006D6B02" w:rsidRPr="00BC6886" w:rsidRDefault="006D6B02" w:rsidP="00C059E7">
      <w:pPr>
        <w:spacing w:before="0" w:after="0"/>
        <w:ind w:left="3600"/>
        <w:rPr>
          <w:ins w:id="562" w:author="Author"/>
          <w:rFonts w:ascii="Courier New" w:hAnsi="Courier New" w:cs="Courier New"/>
          <w:sz w:val="17"/>
          <w:szCs w:val="17"/>
          <w:highlight w:val="white"/>
          <w:lang w:val="en-US"/>
        </w:rPr>
      </w:pPr>
      <w:ins w:id="563" w:author="Author">
        <w:r w:rsidRPr="00BC6886">
          <w:rPr>
            <w:rFonts w:ascii="Courier New" w:hAnsi="Courier New" w:cs="Courier New"/>
            <w:sz w:val="17"/>
            <w:szCs w:val="17"/>
            <w:highlight w:val="white"/>
            <w:lang w:val="en-US"/>
          </w:rPr>
          <w:lastRenderedPageBreak/>
          <w:t>&lt;xsd:documentation&gt;Representation of industrial design, which can be produced in 2D images, 3D images or 3D models, multimedia, or other formats accepted by the Office. If these files are not part of the Priority Document Data Package (PDDP) ZIP file, links to the published files can be provided.&lt;/xsd:documentation&gt;</w:t>
        </w:r>
      </w:ins>
    </w:p>
    <w:p w14:paraId="62AE56DF" w14:textId="77777777" w:rsidR="006D6B02" w:rsidRPr="00BC6886" w:rsidRDefault="006D6B02" w:rsidP="006D6B02">
      <w:pPr>
        <w:spacing w:before="0" w:after="0"/>
        <w:rPr>
          <w:ins w:id="56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65" w:author="Author">
        <w:r w:rsidRPr="00BC6886">
          <w:rPr>
            <w:rFonts w:ascii="Courier New" w:hAnsi="Courier New" w:cs="Courier New"/>
            <w:sz w:val="17"/>
            <w:szCs w:val="17"/>
            <w:highlight w:val="white"/>
            <w:lang w:val="en-US"/>
          </w:rPr>
          <w:t>&lt;/xsd:annotation&gt;</w:t>
        </w:r>
      </w:ins>
    </w:p>
    <w:p w14:paraId="554784F3" w14:textId="77777777" w:rsidR="006D6B02" w:rsidRPr="00BC6886" w:rsidRDefault="006D6B02" w:rsidP="006D6B02">
      <w:pPr>
        <w:spacing w:before="0" w:after="0"/>
        <w:rPr>
          <w:ins w:id="56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67" w:author="Author">
        <w:r w:rsidRPr="00BC6886">
          <w:rPr>
            <w:rFonts w:ascii="Courier New" w:hAnsi="Courier New" w:cs="Courier New"/>
            <w:sz w:val="17"/>
            <w:szCs w:val="17"/>
            <w:highlight w:val="white"/>
            <w:lang w:val="en-US"/>
          </w:rPr>
          <w:t>&lt;/xsd:enumeration&gt;</w:t>
        </w:r>
      </w:ins>
    </w:p>
    <w:p w14:paraId="33C4333F" w14:textId="77777777" w:rsidR="006D6B02" w:rsidRPr="00BC6886" w:rsidRDefault="006D6B02" w:rsidP="006D6B02">
      <w:pPr>
        <w:spacing w:before="0" w:after="0"/>
        <w:rPr>
          <w:ins w:id="56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69" w:author="Author">
        <w:r w:rsidRPr="00BC6886">
          <w:rPr>
            <w:rFonts w:ascii="Courier New" w:hAnsi="Courier New" w:cs="Courier New"/>
            <w:sz w:val="17"/>
            <w:szCs w:val="17"/>
            <w:highlight w:val="white"/>
            <w:lang w:val="en-US"/>
          </w:rPr>
          <w:t>&lt;/xsd:restriction&gt;</w:t>
        </w:r>
      </w:ins>
    </w:p>
    <w:p w14:paraId="08EED0FB" w14:textId="77777777" w:rsidR="006D6B02" w:rsidRPr="00BC6886" w:rsidRDefault="006D6B02" w:rsidP="006D6B02">
      <w:pPr>
        <w:spacing w:before="0" w:after="0"/>
        <w:rPr>
          <w:ins w:id="57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571" w:author="Author">
        <w:r w:rsidRPr="00BC6886">
          <w:rPr>
            <w:rFonts w:ascii="Courier New" w:hAnsi="Courier New" w:cs="Courier New"/>
            <w:sz w:val="17"/>
            <w:szCs w:val="17"/>
            <w:highlight w:val="white"/>
            <w:lang w:val="en-US"/>
          </w:rPr>
          <w:t>&lt;/xsd:simpleType&gt;</w:t>
        </w:r>
      </w:ins>
    </w:p>
    <w:p w14:paraId="4CD3DF89" w14:textId="77777777" w:rsidR="006D6B02" w:rsidRPr="00BC6886" w:rsidRDefault="006D6B02" w:rsidP="006D6B02">
      <w:pPr>
        <w:spacing w:before="0" w:after="0"/>
        <w:rPr>
          <w:ins w:id="57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573" w:author="Author">
        <w:r w:rsidRPr="00BC6886">
          <w:rPr>
            <w:rFonts w:ascii="Courier New" w:hAnsi="Courier New" w:cs="Courier New"/>
            <w:sz w:val="17"/>
            <w:szCs w:val="17"/>
            <w:highlight w:val="white"/>
            <w:lang w:val="en-US"/>
          </w:rPr>
          <w:t>&lt;xsd:element name="TrademarkMandatoryDocumentCategory" type="pde:TrademarkMandatoryDocumentCategoryType"&gt;</w:t>
        </w:r>
      </w:ins>
    </w:p>
    <w:p w14:paraId="77336701" w14:textId="77777777" w:rsidR="006D6B02" w:rsidRPr="00BC6886" w:rsidRDefault="006D6B02" w:rsidP="006D6B02">
      <w:pPr>
        <w:spacing w:before="0" w:after="0"/>
        <w:rPr>
          <w:ins w:id="57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75" w:author="Author">
        <w:r w:rsidRPr="00BC6886">
          <w:rPr>
            <w:rFonts w:ascii="Courier New" w:hAnsi="Courier New" w:cs="Courier New"/>
            <w:sz w:val="17"/>
            <w:szCs w:val="17"/>
            <w:highlight w:val="white"/>
            <w:lang w:val="en-US"/>
          </w:rPr>
          <w:t>&lt;xsd:annotation&gt;</w:t>
        </w:r>
      </w:ins>
    </w:p>
    <w:p w14:paraId="0A038235" w14:textId="14654E41" w:rsidR="006D6B02" w:rsidRPr="00BC6886" w:rsidRDefault="006D6B02" w:rsidP="00C059E7">
      <w:pPr>
        <w:spacing w:before="0" w:after="0"/>
        <w:ind w:left="2160"/>
        <w:rPr>
          <w:ins w:id="576" w:author="Author"/>
          <w:rFonts w:ascii="Courier New" w:hAnsi="Courier New" w:cs="Courier New"/>
          <w:sz w:val="17"/>
          <w:szCs w:val="17"/>
          <w:highlight w:val="white"/>
          <w:lang w:val="en-US"/>
        </w:rPr>
      </w:pPr>
      <w:ins w:id="577" w:author="Author">
        <w:r w:rsidRPr="00BC6886">
          <w:rPr>
            <w:rFonts w:ascii="Courier New" w:hAnsi="Courier New" w:cs="Courier New"/>
            <w:sz w:val="17"/>
            <w:szCs w:val="17"/>
            <w:highlight w:val="white"/>
            <w:lang w:val="en-US"/>
          </w:rPr>
          <w:t>&lt;xsd:documentation&gt;Category which identifies the required trademark priority document artifact&lt;/xsd:documentation&gt;</w:t>
        </w:r>
      </w:ins>
    </w:p>
    <w:p w14:paraId="43A6F402" w14:textId="77777777" w:rsidR="006D6B02" w:rsidRPr="00BC6886" w:rsidRDefault="006D6B02" w:rsidP="006D6B02">
      <w:pPr>
        <w:spacing w:before="0" w:after="0"/>
        <w:rPr>
          <w:ins w:id="57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79" w:author="Author">
        <w:r w:rsidRPr="00BC6886">
          <w:rPr>
            <w:rFonts w:ascii="Courier New" w:hAnsi="Courier New" w:cs="Courier New"/>
            <w:sz w:val="17"/>
            <w:szCs w:val="17"/>
            <w:highlight w:val="white"/>
            <w:lang w:val="en-US"/>
          </w:rPr>
          <w:t>&lt;/xsd:annotation&gt;</w:t>
        </w:r>
      </w:ins>
    </w:p>
    <w:p w14:paraId="76EBD8E0" w14:textId="77777777" w:rsidR="006D6B02" w:rsidRPr="00BC6886" w:rsidRDefault="006D6B02" w:rsidP="006D6B02">
      <w:pPr>
        <w:spacing w:before="0" w:after="0"/>
        <w:rPr>
          <w:ins w:id="58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581" w:author="Author">
        <w:r w:rsidRPr="00BC6886">
          <w:rPr>
            <w:rFonts w:ascii="Courier New" w:hAnsi="Courier New" w:cs="Courier New"/>
            <w:sz w:val="17"/>
            <w:szCs w:val="17"/>
            <w:highlight w:val="white"/>
            <w:lang w:val="en-US"/>
          </w:rPr>
          <w:t>&lt;/xsd:element&gt;</w:t>
        </w:r>
      </w:ins>
    </w:p>
    <w:p w14:paraId="50EBF5A5" w14:textId="77777777" w:rsidR="006D6B02" w:rsidRPr="00BC6886" w:rsidRDefault="006D6B02" w:rsidP="006D6B02">
      <w:pPr>
        <w:spacing w:before="0" w:after="0"/>
        <w:rPr>
          <w:ins w:id="58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583" w:author="Author">
        <w:r w:rsidRPr="00BC6886">
          <w:rPr>
            <w:rFonts w:ascii="Courier New" w:hAnsi="Courier New" w:cs="Courier New"/>
            <w:sz w:val="17"/>
            <w:szCs w:val="17"/>
            <w:highlight w:val="white"/>
            <w:lang w:val="en-US"/>
          </w:rPr>
          <w:t>&lt;xsd:simpleType name="TrademarkMandatoryDocumentCategoryType"&gt;</w:t>
        </w:r>
      </w:ins>
    </w:p>
    <w:p w14:paraId="073BA6EB" w14:textId="77777777" w:rsidR="006D6B02" w:rsidRPr="00BC6886" w:rsidRDefault="006D6B02" w:rsidP="006D6B02">
      <w:pPr>
        <w:spacing w:before="0" w:after="0"/>
        <w:rPr>
          <w:ins w:id="58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85" w:author="Author">
        <w:r w:rsidRPr="00BC6886">
          <w:rPr>
            <w:rFonts w:ascii="Courier New" w:hAnsi="Courier New" w:cs="Courier New"/>
            <w:sz w:val="17"/>
            <w:szCs w:val="17"/>
            <w:highlight w:val="white"/>
            <w:lang w:val="en-US"/>
          </w:rPr>
          <w:t>&lt;xsd:restriction base="xsd:token"&gt;</w:t>
        </w:r>
      </w:ins>
    </w:p>
    <w:p w14:paraId="167F2F09" w14:textId="77777777" w:rsidR="006D6B02" w:rsidRPr="00BC6886" w:rsidRDefault="006D6B02" w:rsidP="006D6B02">
      <w:pPr>
        <w:spacing w:before="0" w:after="0"/>
        <w:rPr>
          <w:ins w:id="58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87" w:author="Author">
        <w:r w:rsidRPr="00BC6886">
          <w:rPr>
            <w:rFonts w:ascii="Courier New" w:hAnsi="Courier New" w:cs="Courier New"/>
            <w:sz w:val="17"/>
            <w:szCs w:val="17"/>
            <w:highlight w:val="white"/>
            <w:lang w:val="en-US"/>
          </w:rPr>
          <w:t>&lt;xsd:enumeration value="Certification page"&gt;</w:t>
        </w:r>
      </w:ins>
    </w:p>
    <w:p w14:paraId="283C1F73" w14:textId="77777777" w:rsidR="006D6B02" w:rsidRPr="00BC6886" w:rsidRDefault="006D6B02" w:rsidP="006D6B02">
      <w:pPr>
        <w:spacing w:before="0" w:after="0"/>
        <w:rPr>
          <w:ins w:id="58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89" w:author="Author">
        <w:r w:rsidRPr="00BC6886">
          <w:rPr>
            <w:rFonts w:ascii="Courier New" w:hAnsi="Courier New" w:cs="Courier New"/>
            <w:sz w:val="17"/>
            <w:szCs w:val="17"/>
            <w:highlight w:val="white"/>
            <w:lang w:val="en-US"/>
          </w:rPr>
          <w:t>&lt;xsd:annotation&gt;</w:t>
        </w:r>
      </w:ins>
    </w:p>
    <w:p w14:paraId="258F3494" w14:textId="75270EC8" w:rsidR="006D6B02" w:rsidRPr="00BC6886" w:rsidRDefault="006D6B02" w:rsidP="00C059E7">
      <w:pPr>
        <w:spacing w:before="0" w:after="0"/>
        <w:ind w:left="3600"/>
        <w:rPr>
          <w:ins w:id="590" w:author="Author"/>
          <w:rFonts w:ascii="Courier New" w:hAnsi="Courier New" w:cs="Courier New"/>
          <w:sz w:val="17"/>
          <w:szCs w:val="17"/>
          <w:highlight w:val="white"/>
          <w:lang w:val="en-US"/>
        </w:rPr>
      </w:pPr>
      <w:ins w:id="591" w:author="Author">
        <w:r w:rsidRPr="00BC6886">
          <w:rPr>
            <w:rFonts w:ascii="Courier New" w:hAnsi="Courier New" w:cs="Courier New"/>
            <w:sz w:val="17"/>
            <w:szCs w:val="17"/>
            <w:highlight w:val="white"/>
            <w:lang w:val="en-US"/>
          </w:rPr>
          <w:t>&lt;xsd:documentation&gt;The certification issued by the authority and shows the date of filing&lt;/xsd:documentation&gt;</w:t>
        </w:r>
      </w:ins>
    </w:p>
    <w:p w14:paraId="01E0D548" w14:textId="77777777" w:rsidR="006D6B02" w:rsidRPr="00BC6886" w:rsidRDefault="006D6B02" w:rsidP="006D6B02">
      <w:pPr>
        <w:spacing w:before="0" w:after="0"/>
        <w:rPr>
          <w:ins w:id="59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93" w:author="Author">
        <w:r w:rsidRPr="00BC6886">
          <w:rPr>
            <w:rFonts w:ascii="Courier New" w:hAnsi="Courier New" w:cs="Courier New"/>
            <w:sz w:val="17"/>
            <w:szCs w:val="17"/>
            <w:highlight w:val="white"/>
            <w:lang w:val="en-US"/>
          </w:rPr>
          <w:t>&lt;/xsd:annotation&gt;</w:t>
        </w:r>
      </w:ins>
    </w:p>
    <w:p w14:paraId="2962D185" w14:textId="77777777" w:rsidR="006D6B02" w:rsidRPr="00BC6886" w:rsidRDefault="006D6B02" w:rsidP="006D6B02">
      <w:pPr>
        <w:spacing w:before="0" w:after="0"/>
        <w:rPr>
          <w:ins w:id="59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95" w:author="Author">
        <w:r w:rsidRPr="00BC6886">
          <w:rPr>
            <w:rFonts w:ascii="Courier New" w:hAnsi="Courier New" w:cs="Courier New"/>
            <w:sz w:val="17"/>
            <w:szCs w:val="17"/>
            <w:highlight w:val="white"/>
            <w:lang w:val="en-US"/>
          </w:rPr>
          <w:t>&lt;/xsd:enumeration&gt;</w:t>
        </w:r>
      </w:ins>
    </w:p>
    <w:p w14:paraId="4F0CB528" w14:textId="77777777" w:rsidR="006D6B02" w:rsidRPr="00BC6886" w:rsidRDefault="006D6B02" w:rsidP="006D6B02">
      <w:pPr>
        <w:spacing w:before="0" w:after="0"/>
        <w:rPr>
          <w:ins w:id="59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97" w:author="Author">
        <w:r w:rsidRPr="00BC6886">
          <w:rPr>
            <w:rFonts w:ascii="Courier New" w:hAnsi="Courier New" w:cs="Courier New"/>
            <w:sz w:val="17"/>
            <w:szCs w:val="17"/>
            <w:highlight w:val="white"/>
            <w:lang w:val="en-US"/>
          </w:rPr>
          <w:t>&lt;xsd:enumeration value="Priority document PDF"&gt;</w:t>
        </w:r>
      </w:ins>
    </w:p>
    <w:p w14:paraId="358EA835" w14:textId="77777777" w:rsidR="006D6B02" w:rsidRPr="00BC6886" w:rsidRDefault="006D6B02" w:rsidP="006D6B02">
      <w:pPr>
        <w:spacing w:before="0" w:after="0"/>
        <w:rPr>
          <w:ins w:id="59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599" w:author="Author">
        <w:r w:rsidRPr="00BC6886">
          <w:rPr>
            <w:rFonts w:ascii="Courier New" w:hAnsi="Courier New" w:cs="Courier New"/>
            <w:sz w:val="17"/>
            <w:szCs w:val="17"/>
            <w:highlight w:val="white"/>
            <w:lang w:val="en-US"/>
          </w:rPr>
          <w:t>&lt;xsd:annotation&gt;</w:t>
        </w:r>
      </w:ins>
    </w:p>
    <w:p w14:paraId="3CD7C994" w14:textId="681944FA" w:rsidR="006D6B02" w:rsidRPr="00BC6886" w:rsidRDefault="006D6B02" w:rsidP="00C059E7">
      <w:pPr>
        <w:spacing w:before="0" w:after="0"/>
        <w:ind w:left="3600"/>
        <w:rPr>
          <w:ins w:id="600" w:author="Author"/>
          <w:rFonts w:ascii="Courier New" w:hAnsi="Courier New" w:cs="Courier New"/>
          <w:sz w:val="17"/>
          <w:szCs w:val="17"/>
          <w:highlight w:val="white"/>
          <w:lang w:val="en-US"/>
        </w:rPr>
      </w:pPr>
      <w:ins w:id="601" w:author="Author">
        <w:r w:rsidRPr="00BC6886">
          <w:rPr>
            <w:rFonts w:ascii="Courier New" w:hAnsi="Courier New" w:cs="Courier New"/>
            <w:sz w:val="17"/>
            <w:szCs w:val="17"/>
            <w:highlight w:val="white"/>
            <w:lang w:val="en-US"/>
          </w:rPr>
          <w:t>&lt;xsd:documentation&gt;The PDF format file which contains the contents of the priority document&lt;/xsd:documentation&gt;</w:t>
        </w:r>
      </w:ins>
    </w:p>
    <w:p w14:paraId="3D5D01D1" w14:textId="77777777" w:rsidR="006D6B02" w:rsidRPr="00BC6886" w:rsidRDefault="006D6B02" w:rsidP="006D6B02">
      <w:pPr>
        <w:spacing w:before="0" w:after="0"/>
        <w:rPr>
          <w:ins w:id="60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03" w:author="Author">
        <w:r w:rsidRPr="00BC6886">
          <w:rPr>
            <w:rFonts w:ascii="Courier New" w:hAnsi="Courier New" w:cs="Courier New"/>
            <w:sz w:val="17"/>
            <w:szCs w:val="17"/>
            <w:highlight w:val="white"/>
            <w:lang w:val="en-US"/>
          </w:rPr>
          <w:t>&lt;/xsd:annotation&gt;</w:t>
        </w:r>
      </w:ins>
    </w:p>
    <w:p w14:paraId="341B7A9B" w14:textId="77777777" w:rsidR="006D6B02" w:rsidRPr="00BC6886" w:rsidRDefault="006D6B02" w:rsidP="006D6B02">
      <w:pPr>
        <w:spacing w:before="0" w:after="0"/>
        <w:rPr>
          <w:ins w:id="60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05" w:author="Author">
        <w:r w:rsidRPr="00BC6886">
          <w:rPr>
            <w:rFonts w:ascii="Courier New" w:hAnsi="Courier New" w:cs="Courier New"/>
            <w:sz w:val="17"/>
            <w:szCs w:val="17"/>
            <w:highlight w:val="white"/>
            <w:lang w:val="en-US"/>
          </w:rPr>
          <w:t>&lt;/xsd:enumeration&gt;</w:t>
        </w:r>
      </w:ins>
    </w:p>
    <w:p w14:paraId="1D3B5152" w14:textId="77777777" w:rsidR="006D6B02" w:rsidRPr="00BC6886" w:rsidRDefault="006D6B02" w:rsidP="006D6B02">
      <w:pPr>
        <w:spacing w:before="0" w:after="0"/>
        <w:rPr>
          <w:ins w:id="60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07" w:author="Author">
        <w:r w:rsidRPr="00BC6886">
          <w:rPr>
            <w:rFonts w:ascii="Courier New" w:hAnsi="Courier New" w:cs="Courier New"/>
            <w:sz w:val="17"/>
            <w:szCs w:val="17"/>
            <w:highlight w:val="white"/>
            <w:lang w:val="en-US"/>
          </w:rPr>
          <w:t>&lt;xsd:enumeration value="Trademark representation"&gt;</w:t>
        </w:r>
      </w:ins>
    </w:p>
    <w:p w14:paraId="07AB756F" w14:textId="77777777" w:rsidR="006D6B02" w:rsidRPr="00BC6886" w:rsidRDefault="006D6B02" w:rsidP="006D6B02">
      <w:pPr>
        <w:spacing w:before="0" w:after="0"/>
        <w:rPr>
          <w:ins w:id="60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09" w:author="Author">
        <w:r w:rsidRPr="00BC6886">
          <w:rPr>
            <w:rFonts w:ascii="Courier New" w:hAnsi="Courier New" w:cs="Courier New"/>
            <w:sz w:val="17"/>
            <w:szCs w:val="17"/>
            <w:highlight w:val="white"/>
            <w:lang w:val="en-US"/>
          </w:rPr>
          <w:t>&lt;xsd:annotation&gt;</w:t>
        </w:r>
      </w:ins>
    </w:p>
    <w:p w14:paraId="57C4D11B" w14:textId="5FADECB5" w:rsidR="006D6B02" w:rsidRPr="00BC6886" w:rsidRDefault="006D6B02" w:rsidP="00C059E7">
      <w:pPr>
        <w:spacing w:before="0" w:after="0"/>
        <w:ind w:left="3600"/>
        <w:rPr>
          <w:ins w:id="610" w:author="Author"/>
          <w:rFonts w:ascii="Courier New" w:hAnsi="Courier New" w:cs="Courier New"/>
          <w:sz w:val="17"/>
          <w:szCs w:val="17"/>
          <w:highlight w:val="white"/>
          <w:lang w:val="en-US"/>
        </w:rPr>
      </w:pPr>
      <w:ins w:id="611" w:author="Author">
        <w:r w:rsidRPr="00BC6886">
          <w:rPr>
            <w:rFonts w:ascii="Courier New" w:hAnsi="Courier New" w:cs="Courier New"/>
            <w:sz w:val="17"/>
            <w:szCs w:val="17"/>
            <w:highlight w:val="white"/>
            <w:lang w:val="en-US"/>
          </w:rPr>
          <w:t>&lt;xsd:documentation&gt;Representation of trademark, which can be produced in 2D images, 3D images or 3D models, multimedia, or other formats accepted by the Office. If these files are not part of the Priority Document Data Package (PDDP) ZIP file, links to the published files can be provided.&lt;/xsd:documentation&gt;</w:t>
        </w:r>
      </w:ins>
    </w:p>
    <w:p w14:paraId="3496D1F9" w14:textId="77777777" w:rsidR="006D6B02" w:rsidRPr="00BC6886" w:rsidRDefault="006D6B02" w:rsidP="006D6B02">
      <w:pPr>
        <w:spacing w:before="0" w:after="0"/>
        <w:rPr>
          <w:ins w:id="61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13" w:author="Author">
        <w:r w:rsidRPr="00BC6886">
          <w:rPr>
            <w:rFonts w:ascii="Courier New" w:hAnsi="Courier New" w:cs="Courier New"/>
            <w:sz w:val="17"/>
            <w:szCs w:val="17"/>
            <w:highlight w:val="white"/>
            <w:lang w:val="en-US"/>
          </w:rPr>
          <w:t>&lt;/xsd:annotation&gt;</w:t>
        </w:r>
      </w:ins>
    </w:p>
    <w:p w14:paraId="19021D25" w14:textId="77777777" w:rsidR="006D6B02" w:rsidRPr="00BC6886" w:rsidRDefault="006D6B02" w:rsidP="006D6B02">
      <w:pPr>
        <w:spacing w:before="0" w:after="0"/>
        <w:rPr>
          <w:ins w:id="61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15" w:author="Author">
        <w:r w:rsidRPr="00BC6886">
          <w:rPr>
            <w:rFonts w:ascii="Courier New" w:hAnsi="Courier New" w:cs="Courier New"/>
            <w:sz w:val="17"/>
            <w:szCs w:val="17"/>
            <w:highlight w:val="white"/>
            <w:lang w:val="en-US"/>
          </w:rPr>
          <w:t>&lt;/xsd:enumeration&gt;</w:t>
        </w:r>
      </w:ins>
    </w:p>
    <w:p w14:paraId="0124C633" w14:textId="77777777" w:rsidR="006D6B02" w:rsidRPr="00BC6886" w:rsidRDefault="006D6B02" w:rsidP="006D6B02">
      <w:pPr>
        <w:spacing w:before="0" w:after="0"/>
        <w:rPr>
          <w:ins w:id="61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17" w:author="Author">
        <w:r w:rsidRPr="00BC6886">
          <w:rPr>
            <w:rFonts w:ascii="Courier New" w:hAnsi="Courier New" w:cs="Courier New"/>
            <w:sz w:val="17"/>
            <w:szCs w:val="17"/>
            <w:highlight w:val="white"/>
            <w:lang w:val="en-US"/>
          </w:rPr>
          <w:t>&lt;/xsd:restriction&gt;</w:t>
        </w:r>
      </w:ins>
    </w:p>
    <w:p w14:paraId="2BB8D182" w14:textId="7AD43704" w:rsidR="006D6B02" w:rsidRPr="00BC6886" w:rsidRDefault="006D6B02" w:rsidP="006D6B02">
      <w:pPr>
        <w:spacing w:before="0" w:after="0"/>
        <w:rPr>
          <w:ins w:id="61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19" w:author="Author">
        <w:r w:rsidRPr="00BC6886">
          <w:rPr>
            <w:rFonts w:ascii="Courier New" w:hAnsi="Courier New" w:cs="Courier New"/>
            <w:sz w:val="17"/>
            <w:szCs w:val="17"/>
            <w:highlight w:val="white"/>
            <w:lang w:val="en-US"/>
          </w:rPr>
          <w:t>&lt;/xsd:simpleType&gt;</w:t>
        </w:r>
      </w:ins>
    </w:p>
    <w:p w14:paraId="2FC6921C" w14:textId="6371A0BB" w:rsidR="002904C5" w:rsidRPr="00BC6886" w:rsidRDefault="002904C5" w:rsidP="002904C5">
      <w:pPr>
        <w:spacing w:before="0" w:after="0"/>
        <w:rPr>
          <w:ins w:id="620" w:author="Author"/>
          <w:rFonts w:ascii="Courier New" w:hAnsi="Courier New" w:cs="Courier New"/>
          <w:sz w:val="17"/>
          <w:szCs w:val="17"/>
          <w:highlight w:val="white"/>
          <w:lang w:val="en-US" w:eastAsia="en-GB"/>
        </w:rPr>
      </w:pPr>
    </w:p>
    <w:p w14:paraId="6FDFF856"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 name="PatentSupplementaryDocumentCategory" type="pde:PatentSupplementaryDocumentCategoryType"&gt;</w:t>
      </w:r>
    </w:p>
    <w:p w14:paraId="7E46F5F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03573FAE" w14:textId="5550CB47" w:rsidR="002904C5" w:rsidRPr="00BC6886" w:rsidRDefault="002904C5" w:rsidP="00C059E7">
      <w:pPr>
        <w:spacing w:before="0" w:after="0"/>
        <w:ind w:left="216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&lt;xsd:documentation&gt;</w:t>
      </w:r>
      <w:del w:id="621" w:author="Author">
        <w:r w:rsidRPr="00BC6886">
          <w:rPr>
            <w:rFonts w:ascii="Courier New" w:hAnsi="Courier New" w:cs="Courier New"/>
            <w:sz w:val="17"/>
            <w:szCs w:val="17"/>
            <w:highlight w:val="white"/>
            <w:lang w:val="en-US"/>
          </w:rPr>
          <w:delText>A Category of</w:delText>
        </w:r>
      </w:del>
      <w:ins w:id="622" w:author="Author">
        <w:r w:rsidRPr="00BC6886">
          <w:rPr>
            <w:rFonts w:ascii="Courier New" w:hAnsi="Courier New" w:cs="Courier New"/>
            <w:sz w:val="17"/>
            <w:szCs w:val="17"/>
            <w:highlight w:val="white"/>
            <w:lang w:val="en-US"/>
          </w:rPr>
          <w:t>Category which identifies</w:t>
        </w:r>
      </w:ins>
      <w:r w:rsidRPr="00BC6886">
        <w:rPr>
          <w:rFonts w:ascii="Courier New" w:hAnsi="Courier New" w:cs="Courier New"/>
          <w:sz w:val="17"/>
          <w:szCs w:val="17"/>
          <w:lang w:val="en-US"/>
        </w:rPr>
        <w:t xml:space="preserve"> the </w:t>
      </w:r>
      <w:del w:id="623" w:author="Author">
        <w:r w:rsidRPr="00BC6886">
          <w:rPr>
            <w:rFonts w:ascii="Courier New" w:hAnsi="Courier New" w:cs="Courier New"/>
            <w:sz w:val="17"/>
            <w:szCs w:val="17"/>
            <w:lang w:val="en-US"/>
          </w:rPr>
          <w:delText>additional</w:delText>
        </w:r>
      </w:del>
      <w:ins w:id="624" w:author="Author">
        <w:r w:rsidRPr="00BC6886">
          <w:rPr>
            <w:rFonts w:ascii="Courier New" w:hAnsi="Courier New" w:cs="Courier New"/>
            <w:sz w:val="17"/>
            <w:szCs w:val="17"/>
            <w:lang w:val="en-US"/>
          </w:rPr>
          <w:t>optional</w:t>
        </w:r>
      </w:ins>
      <w:r w:rsidRPr="00BC6886">
        <w:rPr>
          <w:rFonts w:ascii="Courier New" w:hAnsi="Courier New" w:cs="Courier New"/>
          <w:sz w:val="17"/>
          <w:szCs w:val="17"/>
          <w:lang w:val="en-US"/>
        </w:rPr>
        <w:t xml:space="preserve"> patent priority document artifact</w:t>
      </w:r>
      <w:del w:id="625" w:author="Author">
        <w:r w:rsidRPr="00BC6886">
          <w:rPr>
            <w:rFonts w:ascii="Courier New" w:hAnsi="Courier New" w:cs="Courier New"/>
            <w:sz w:val="17"/>
            <w:szCs w:val="17"/>
            <w:highlight w:val="white"/>
            <w:lang w:val="en-US"/>
          </w:rPr>
          <w:delText>, such as the application body of a patent application</w:delText>
        </w:r>
      </w:del>
      <w:r w:rsidRPr="00BC6886">
        <w:rPr>
          <w:rFonts w:ascii="Courier New" w:hAnsi="Courier New" w:cs="Courier New"/>
          <w:sz w:val="17"/>
          <w:szCs w:val="17"/>
          <w:highlight w:val="white"/>
          <w:lang w:val="en-US"/>
        </w:rPr>
        <w:t>&lt;/xsd:documentation&gt;</w:t>
      </w:r>
    </w:p>
    <w:p w14:paraId="4532B12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44C409AD"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&lt;/xsd:element&gt;</w:t>
      </w:r>
    </w:p>
    <w:p w14:paraId="2FB4152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 name="PatentSupplementaryDocumentCategoryType"&gt;</w:t>
      </w:r>
    </w:p>
    <w:p w14:paraId="2A9B6051" w14:textId="77777777" w:rsidR="002904C5" w:rsidRPr="00BC6886" w:rsidRDefault="002904C5" w:rsidP="002904C5">
      <w:pPr>
        <w:spacing w:before="0" w:after="0"/>
        <w:rPr>
          <w:ins w:id="626" w:author="Author"/>
          <w:rFonts w:ascii="Courier New" w:hAnsi="Courier New" w:cs="Courier New"/>
          <w:sz w:val="17"/>
          <w:szCs w:val="17"/>
          <w:lang w:val="en-US"/>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627" w:author="Author">
        <w:r w:rsidRPr="00BC6886">
          <w:rPr>
            <w:rFonts w:ascii="Courier New" w:hAnsi="Courier New" w:cs="Courier New"/>
            <w:sz w:val="17"/>
            <w:szCs w:val="17"/>
            <w:lang w:val="en-US"/>
          </w:rPr>
          <w:t>&lt;xsd:union memberTypes="xsd:token pde:PatentSupplementaryDocumentCategoryBaseType"/&gt;</w:t>
        </w:r>
      </w:ins>
    </w:p>
    <w:p w14:paraId="25CAC849" w14:textId="77777777" w:rsidR="002904C5" w:rsidRPr="00BC6886" w:rsidRDefault="002904C5" w:rsidP="002904C5">
      <w:pPr>
        <w:spacing w:before="0" w:after="0"/>
        <w:rPr>
          <w:ins w:id="628" w:author="Author"/>
          <w:rFonts w:ascii="Courier New" w:hAnsi="Courier New" w:cs="Courier New"/>
          <w:sz w:val="17"/>
          <w:szCs w:val="17"/>
          <w:lang w:val="en-US"/>
        </w:rPr>
      </w:pPr>
      <w:r w:rsidRPr="00BC6886">
        <w:rPr>
          <w:rFonts w:ascii="Courier New" w:hAnsi="Courier New" w:cs="Courier New"/>
          <w:sz w:val="17"/>
          <w:szCs w:val="17"/>
          <w:lang w:val="en-US"/>
        </w:rPr>
        <w:tab/>
      </w:r>
      <w:ins w:id="629" w:author="Author">
        <w:r w:rsidRPr="00BC6886">
          <w:rPr>
            <w:rFonts w:ascii="Courier New" w:hAnsi="Courier New" w:cs="Courier New"/>
            <w:sz w:val="17"/>
            <w:szCs w:val="17"/>
            <w:lang w:val="en-US"/>
          </w:rPr>
          <w:t>&lt;/xsd:simpleType&gt;</w:t>
        </w:r>
        <w:r w:rsidRPr="00BC6886">
          <w:rPr>
            <w:rFonts w:ascii="Courier New" w:hAnsi="Courier New" w:cs="Courier New"/>
            <w:sz w:val="17"/>
            <w:szCs w:val="17"/>
            <w:lang w:val="en-US"/>
          </w:rPr>
          <w:tab/>
        </w:r>
      </w:ins>
    </w:p>
    <w:p w14:paraId="6F726F95" w14:textId="77777777" w:rsidR="002904C5" w:rsidRPr="00BC6886" w:rsidRDefault="002904C5" w:rsidP="002904C5">
      <w:pPr>
        <w:spacing w:before="0" w:after="0"/>
        <w:rPr>
          <w:ins w:id="630" w:author="Author"/>
          <w:rFonts w:ascii="Courier New" w:hAnsi="Courier New" w:cs="Courier New"/>
          <w:sz w:val="17"/>
          <w:szCs w:val="17"/>
          <w:highlight w:val="white"/>
          <w:lang w:val="en-US"/>
        </w:rPr>
      </w:pPr>
      <w:r w:rsidRPr="00BC6886">
        <w:rPr>
          <w:rFonts w:ascii="Courier New" w:hAnsi="Courier New" w:cs="Courier New"/>
          <w:sz w:val="17"/>
          <w:szCs w:val="17"/>
          <w:lang w:val="en-US"/>
        </w:rPr>
        <w:tab/>
      </w:r>
      <w:ins w:id="631" w:author="Author">
        <w:r w:rsidRPr="00BC6886">
          <w:rPr>
            <w:rFonts w:ascii="Courier New" w:hAnsi="Courier New" w:cs="Courier New"/>
            <w:sz w:val="17"/>
            <w:szCs w:val="17"/>
            <w:lang w:val="en-US"/>
          </w:rPr>
          <w:t>&lt;xsd:simpleType name="PatentSupplementaryDocumentCategoryBaseType"&gt;</w:t>
        </w:r>
      </w:ins>
    </w:p>
    <w:p w14:paraId="142FA9E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 base="xsd:token"&gt;</w:t>
      </w:r>
    </w:p>
    <w:p w14:paraId="0394F53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value="Abstract"&gt;</w:t>
      </w:r>
    </w:p>
    <w:p w14:paraId="04909FC5"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&lt;xsd:annotation&gt;</w:t>
      </w:r>
    </w:p>
    <w:p w14:paraId="3B4DF90C"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&lt;xsd:documentation&gt;Abstract&lt;/xsd:documentation&gt;</w:t>
      </w:r>
    </w:p>
    <w:p w14:paraId="395808D7"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015804E3"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28C037B5"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value="Application body"&gt;</w:t>
      </w:r>
    </w:p>
    <w:p w14:paraId="7125D9EB"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5425F66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&lt;xsd:documentation&gt;Application body&lt;/xsd:documentation&gt;</w:t>
      </w:r>
    </w:p>
    <w:p w14:paraId="4F6BCB54"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7564288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1E73F38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value="Bibliographic data"&gt;</w:t>
      </w:r>
    </w:p>
    <w:p w14:paraId="6151465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06049DCD" w14:textId="43FDEC39"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&lt;xsd:documentation&gt;Bibliographic data&lt;/xsd:documentation&gt;</w:t>
      </w:r>
    </w:p>
    <w:p w14:paraId="7A26704D"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2FAF27F8"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6D9D2171"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value="Description"&gt;</w:t>
      </w:r>
    </w:p>
    <w:p w14:paraId="4018EFC6" w14:textId="05A9CF5D" w:rsidR="002904C5" w:rsidRPr="005F4547" w:rsidRDefault="002904C5" w:rsidP="004C55A3">
      <w:pPr>
        <w:spacing w:before="0" w:after="0"/>
        <w:ind w:left="720" w:firstLine="720"/>
        <w:rPr>
          <w:rFonts w:ascii="Courier New" w:hAnsi="Courier New" w:cs="Courier New"/>
          <w:sz w:val="17"/>
          <w:szCs w:val="17"/>
          <w:highlight w:val="white"/>
        </w:rPr>
      </w:pPr>
      <w:r w:rsidRPr="005F4547">
        <w:rPr>
          <w:rFonts w:ascii="Courier New" w:hAnsi="Courier New" w:cs="Courier New"/>
          <w:sz w:val="17"/>
          <w:szCs w:val="17"/>
          <w:highlight w:val="white"/>
        </w:rPr>
        <w:t>&lt;xsd:annotation&gt;</w:t>
      </w:r>
    </w:p>
    <w:p w14:paraId="17B3655C" w14:textId="56EB89A5"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&lt;xsd:documentation&gt;Description&lt;/xsd:documentation&gt;</w:t>
      </w:r>
    </w:p>
    <w:p w14:paraId="58443983"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4C5F2E2E"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7A7B818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value="Claims"&gt;</w:t>
      </w:r>
    </w:p>
    <w:p w14:paraId="6F246085"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6197B7BD"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&lt;xsd:documentation&gt;Claims&lt;/xsd:documentation&gt;</w:t>
      </w:r>
    </w:p>
    <w:p w14:paraId="1470BD6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441E056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4EC25872"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value="Drawings"&gt;</w:t>
      </w:r>
    </w:p>
    <w:p w14:paraId="10C7FC5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p>
    <w:p w14:paraId="632735F1"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&lt;xsd:documentation&gt;Drawings&lt;/xsd:documentation&gt;</w:t>
      </w:r>
    </w:p>
    <w:p w14:paraId="724D572F"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1C1690D9"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28BFA887"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value="Classification data"&gt;</w:t>
      </w:r>
    </w:p>
    <w:p w14:paraId="5BB118C2"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&lt;xsd:annotation&gt;</w:t>
      </w:r>
    </w:p>
    <w:p w14:paraId="340FC2E3"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&lt;xsd:documentation&gt;Classification data&lt;/xsd:documentation&gt;</w:t>
      </w:r>
    </w:p>
    <w:p w14:paraId="5BB45455"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&lt;/xsd:annotation&gt;</w:t>
      </w:r>
    </w:p>
    <w:p w14:paraId="301420DD"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&lt;/xsd:enumeration&gt;</w:t>
      </w:r>
    </w:p>
    <w:p w14:paraId="0F3D8BEA" w14:textId="77777777" w:rsidR="002904C5" w:rsidRPr="005F4547" w:rsidRDefault="002904C5" w:rsidP="0DE03B1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&lt;xsd:enumeration value="Preconversion document"&gt;</w:t>
      </w:r>
    </w:p>
    <w:p w14:paraId="472D4A60" w14:textId="77777777" w:rsidR="002904C5" w:rsidRPr="005F4547" w:rsidRDefault="002904C5" w:rsidP="0DE03B1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&lt;xsd:annotation&gt;</w:t>
      </w:r>
    </w:p>
    <w:p w14:paraId="2F8B31D2" w14:textId="77777777" w:rsidR="002904C5" w:rsidRPr="005F4547" w:rsidRDefault="002904C5" w:rsidP="0DE03B1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&lt;xsd:documentation&gt;Preconversion document&lt;/xsd:documentation&gt;</w:t>
      </w:r>
    </w:p>
    <w:p w14:paraId="0A03232E"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&lt;/xsd:annotation&gt;</w:t>
      </w:r>
    </w:p>
    <w:p w14:paraId="35693FAD"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&lt;/xsd:enumeration&gt;</w:t>
      </w:r>
    </w:p>
    <w:p w14:paraId="21BCB0E2"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&lt;xsd:enumeration value="Sequence listing"&gt;</w:t>
      </w:r>
    </w:p>
    <w:p w14:paraId="5EDA8A31" w14:textId="77777777" w:rsidR="002904C5" w:rsidRPr="005F4547" w:rsidRDefault="002904C5" w:rsidP="002904C5">
      <w:pPr>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5F4547">
        <w:rPr>
          <w:rFonts w:ascii="Courier New" w:hAnsi="Courier New" w:cs="Courier New"/>
          <w:sz w:val="17"/>
          <w:szCs w:val="17"/>
          <w:highlight w:val="white"/>
        </w:rPr>
        <w:t>&lt;xsd:annotation&gt;</w:t>
      </w:r>
    </w:p>
    <w:p w14:paraId="00F46D92" w14:textId="77777777" w:rsidR="002904C5" w:rsidRPr="005F4547" w:rsidRDefault="002904C5" w:rsidP="002904C5">
      <w:pPr>
        <w:spacing w:before="0" w:after="0"/>
        <w:rP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t>&lt;xsd:documentation&gt;Sequence listing&lt;/xsd:documentation&gt;</w:t>
      </w:r>
    </w:p>
    <w:p w14:paraId="3C1C1F81" w14:textId="77777777" w:rsidR="002904C5" w:rsidRPr="00BC6886" w:rsidRDefault="002904C5" w:rsidP="002904C5">
      <w:pPr>
        <w:spacing w:before="0" w:after="0"/>
        <w:rP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BC6886">
        <w:rPr>
          <w:rFonts w:ascii="Courier New" w:hAnsi="Courier New" w:cs="Courier New"/>
          <w:sz w:val="17"/>
          <w:szCs w:val="17"/>
          <w:highlight w:val="white"/>
          <w:lang w:val="en-US"/>
        </w:rPr>
        <w:t>&lt;/xsd:annotation&gt;</w:t>
      </w:r>
    </w:p>
    <w:p w14:paraId="1DF16AD0"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p>
    <w:p w14:paraId="519B6F6C" w14:textId="77777777"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&lt;/xsd:restriction&gt;</w:t>
      </w:r>
    </w:p>
    <w:p w14:paraId="530E7579" w14:textId="77777777" w:rsidR="002904C5" w:rsidRPr="00BC6886" w:rsidRDefault="002904C5" w:rsidP="002904C5">
      <w:pPr>
        <w:spacing w:before="0" w:after="0"/>
        <w:rPr>
          <w:ins w:id="63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&lt;/xsd:simpleType&gt;</w:t>
      </w:r>
    </w:p>
    <w:p w14:paraId="2B4E5594" w14:textId="77777777" w:rsidR="00D90392" w:rsidRPr="00BC6886" w:rsidRDefault="00D90392" w:rsidP="002904C5">
      <w:pPr>
        <w:spacing w:before="0" w:after="0"/>
        <w:rPr>
          <w:ins w:id="633" w:author="Author"/>
          <w:rFonts w:ascii="Courier New" w:hAnsi="Courier New" w:cs="Courier New"/>
          <w:sz w:val="17"/>
          <w:szCs w:val="17"/>
          <w:highlight w:val="white"/>
          <w:lang w:val="en-US" w:eastAsia="en-GB"/>
        </w:rPr>
      </w:pPr>
    </w:p>
    <w:p w14:paraId="6B977E25" w14:textId="77777777" w:rsidR="00832D88" w:rsidRPr="00BC6886" w:rsidRDefault="00D90392" w:rsidP="00832D88">
      <w:pPr>
        <w:spacing w:before="0" w:after="0"/>
        <w:rPr>
          <w:ins w:id="63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35" w:author="Author">
        <w:r w:rsidRPr="00BC6886">
          <w:rPr>
            <w:rFonts w:ascii="Courier New" w:hAnsi="Courier New" w:cs="Courier New"/>
            <w:sz w:val="17"/>
            <w:szCs w:val="17"/>
            <w:highlight w:val="white"/>
            <w:lang w:val="en-US"/>
          </w:rPr>
          <w:t>&lt;xsd:element name="DesignSupplementaryDocumentCategory" type="pde:DesignSupplementaryDocumentCategoryType"&gt;</w:t>
        </w:r>
      </w:ins>
    </w:p>
    <w:p w14:paraId="2DCF4B6D" w14:textId="77777777" w:rsidR="00832D88" w:rsidRPr="00BC6886" w:rsidRDefault="00832D88" w:rsidP="00832D88">
      <w:pPr>
        <w:spacing w:before="0" w:after="0"/>
        <w:rPr>
          <w:ins w:id="63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37" w:author="Author">
        <w:r w:rsidRPr="00BC6886">
          <w:rPr>
            <w:rFonts w:ascii="Courier New" w:hAnsi="Courier New" w:cs="Courier New"/>
            <w:sz w:val="17"/>
            <w:szCs w:val="17"/>
            <w:highlight w:val="white"/>
            <w:lang w:val="en-US"/>
          </w:rPr>
          <w:t>&lt;xsd:annotation&gt;</w:t>
        </w:r>
      </w:ins>
    </w:p>
    <w:p w14:paraId="048D635A" w14:textId="77777777" w:rsidR="00832D88" w:rsidRPr="00BC6886" w:rsidRDefault="00832D88" w:rsidP="00832D88">
      <w:pPr>
        <w:spacing w:before="0" w:after="0"/>
        <w:rPr>
          <w:ins w:id="63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39" w:author="Author">
        <w:r w:rsidRPr="00BC6886">
          <w:rPr>
            <w:rFonts w:ascii="Courier New" w:hAnsi="Courier New" w:cs="Courier New"/>
            <w:sz w:val="17"/>
            <w:szCs w:val="17"/>
            <w:highlight w:val="white"/>
            <w:lang w:val="en-US"/>
          </w:rPr>
          <w:t>&lt;xsd:documentation&gt;Category which identifies the optional industrial design document artifact&lt;/xsd:documentation&gt;</w:t>
        </w:r>
      </w:ins>
    </w:p>
    <w:p w14:paraId="3F292380" w14:textId="77777777" w:rsidR="00832D88" w:rsidRPr="00BC6886" w:rsidRDefault="00832D88" w:rsidP="00832D88">
      <w:pPr>
        <w:spacing w:before="0" w:after="0"/>
        <w:rPr>
          <w:ins w:id="64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41" w:author="Author">
        <w:r w:rsidRPr="00BC6886">
          <w:rPr>
            <w:rFonts w:ascii="Courier New" w:hAnsi="Courier New" w:cs="Courier New"/>
            <w:sz w:val="17"/>
            <w:szCs w:val="17"/>
            <w:highlight w:val="white"/>
            <w:lang w:val="en-US"/>
          </w:rPr>
          <w:t>&lt;/xsd:annotation&gt;</w:t>
        </w:r>
      </w:ins>
    </w:p>
    <w:p w14:paraId="2843BAFF" w14:textId="77777777" w:rsidR="00832D88" w:rsidRPr="00BC6886" w:rsidRDefault="00832D88" w:rsidP="00832D88">
      <w:pPr>
        <w:spacing w:before="0" w:after="0"/>
        <w:rPr>
          <w:ins w:id="64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43" w:author="Author">
        <w:r w:rsidRPr="00BC6886">
          <w:rPr>
            <w:rFonts w:ascii="Courier New" w:hAnsi="Courier New" w:cs="Courier New"/>
            <w:sz w:val="17"/>
            <w:szCs w:val="17"/>
            <w:highlight w:val="white"/>
            <w:lang w:val="en-US"/>
          </w:rPr>
          <w:t>&lt;/xsd:element&gt;</w:t>
        </w:r>
      </w:ins>
    </w:p>
    <w:p w14:paraId="496985C7" w14:textId="77777777" w:rsidR="00832D88" w:rsidRPr="00BC6886" w:rsidRDefault="00832D88" w:rsidP="00832D88">
      <w:pPr>
        <w:spacing w:before="0" w:after="0"/>
        <w:rPr>
          <w:ins w:id="64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45" w:author="Author">
        <w:r w:rsidRPr="00BC6886">
          <w:rPr>
            <w:rFonts w:ascii="Courier New" w:hAnsi="Courier New" w:cs="Courier New"/>
            <w:sz w:val="17"/>
            <w:szCs w:val="17"/>
            <w:highlight w:val="white"/>
            <w:lang w:val="en-US"/>
          </w:rPr>
          <w:t>&lt;xsd:simpleType name="DesignSupplementaryDocumentCategoryType"&gt;</w:t>
        </w:r>
      </w:ins>
    </w:p>
    <w:p w14:paraId="703E0585" w14:textId="77777777" w:rsidR="00832D88" w:rsidRPr="00BC6886" w:rsidRDefault="00832D88" w:rsidP="00832D88">
      <w:pPr>
        <w:spacing w:before="0" w:after="0"/>
        <w:rPr>
          <w:ins w:id="64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47" w:author="Author">
        <w:r w:rsidRPr="00BC6886">
          <w:rPr>
            <w:rFonts w:ascii="Courier New" w:hAnsi="Courier New" w:cs="Courier New"/>
            <w:sz w:val="17"/>
            <w:szCs w:val="17"/>
            <w:highlight w:val="white"/>
            <w:lang w:val="en-US"/>
          </w:rPr>
          <w:t>&lt;xsd:union memberTypes="xsd:token pde:DesignSupplementaryDocumentCategoryBaseType"/&gt;</w:t>
        </w:r>
      </w:ins>
    </w:p>
    <w:p w14:paraId="1666C48B" w14:textId="77777777" w:rsidR="00832D88" w:rsidRPr="00BC6886" w:rsidRDefault="00832D88" w:rsidP="00832D88">
      <w:pPr>
        <w:spacing w:before="0" w:after="0"/>
        <w:rPr>
          <w:ins w:id="64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49" w:author="Author">
        <w:r w:rsidRPr="00BC6886">
          <w:rPr>
            <w:rFonts w:ascii="Courier New" w:hAnsi="Courier New" w:cs="Courier New"/>
            <w:sz w:val="17"/>
            <w:szCs w:val="17"/>
            <w:highlight w:val="white"/>
            <w:lang w:val="en-US"/>
          </w:rPr>
          <w:t>&lt;/xsd:simpleType&gt;</w:t>
        </w:r>
      </w:ins>
    </w:p>
    <w:p w14:paraId="7F8EBA78" w14:textId="77777777" w:rsidR="00832D88" w:rsidRPr="00BC6886" w:rsidRDefault="00832D88" w:rsidP="00832D88">
      <w:pPr>
        <w:spacing w:before="0" w:after="0"/>
        <w:rPr>
          <w:ins w:id="65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651" w:author="Author">
        <w:r w:rsidRPr="00BC6886">
          <w:rPr>
            <w:rFonts w:ascii="Courier New" w:hAnsi="Courier New" w:cs="Courier New"/>
            <w:sz w:val="17"/>
            <w:szCs w:val="17"/>
            <w:highlight w:val="white"/>
            <w:lang w:val="en-US"/>
          </w:rPr>
          <w:t>&lt;xsd:simpleType name="DesignSupplementaryDocumentCategoryBaseType"&gt;</w:t>
        </w:r>
      </w:ins>
    </w:p>
    <w:p w14:paraId="219493B8" w14:textId="77777777" w:rsidR="00832D88" w:rsidRPr="00BC6886" w:rsidRDefault="00832D88" w:rsidP="00832D88">
      <w:pPr>
        <w:spacing w:before="0" w:after="0"/>
        <w:rPr>
          <w:ins w:id="65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53" w:author="Author">
        <w:r w:rsidRPr="00BC6886">
          <w:rPr>
            <w:rFonts w:ascii="Courier New" w:hAnsi="Courier New" w:cs="Courier New"/>
            <w:sz w:val="17"/>
            <w:szCs w:val="17"/>
            <w:highlight w:val="white"/>
            <w:lang w:val="en-US"/>
          </w:rPr>
          <w:t>&lt;xsd:restriction base="xsd:token"&gt;</w:t>
        </w:r>
      </w:ins>
    </w:p>
    <w:p w14:paraId="5BF3B2B7" w14:textId="77777777" w:rsidR="00832D88" w:rsidRPr="00BC6886" w:rsidRDefault="00832D88" w:rsidP="00832D88">
      <w:pPr>
        <w:spacing w:before="0" w:after="0"/>
        <w:rPr>
          <w:ins w:id="65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55" w:author="Author">
        <w:r w:rsidRPr="00BC6886">
          <w:rPr>
            <w:rFonts w:ascii="Courier New" w:hAnsi="Courier New" w:cs="Courier New"/>
            <w:sz w:val="17"/>
            <w:szCs w:val="17"/>
            <w:highlight w:val="white"/>
            <w:lang w:val="en-US"/>
          </w:rPr>
          <w:t>&lt;xsd:enumeration value="Bibliographic data"&gt;</w:t>
        </w:r>
      </w:ins>
    </w:p>
    <w:p w14:paraId="2F1BEB27" w14:textId="77777777" w:rsidR="00832D88" w:rsidRPr="005F4547" w:rsidRDefault="00832D88" w:rsidP="00832D88">
      <w:pPr>
        <w:spacing w:before="0" w:after="0"/>
        <w:rPr>
          <w:ins w:id="656" w:author="Autho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57" w:author="Author">
        <w:r w:rsidRPr="005F4547">
          <w:rPr>
            <w:rFonts w:ascii="Courier New" w:hAnsi="Courier New" w:cs="Courier New"/>
            <w:sz w:val="17"/>
            <w:szCs w:val="17"/>
            <w:highlight w:val="white"/>
          </w:rPr>
          <w:t>&lt;xsd:annotation&gt;</w:t>
        </w:r>
      </w:ins>
    </w:p>
    <w:p w14:paraId="5D18F462" w14:textId="77777777" w:rsidR="00832D88" w:rsidRPr="005F4547" w:rsidRDefault="00832D88" w:rsidP="00832D88">
      <w:pPr>
        <w:spacing w:before="0" w:after="0"/>
        <w:rPr>
          <w:ins w:id="658" w:author="Autho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ins w:id="659" w:author="Author">
        <w:r w:rsidRPr="005F4547">
          <w:rPr>
            <w:rFonts w:ascii="Courier New" w:hAnsi="Courier New" w:cs="Courier New"/>
            <w:sz w:val="17"/>
            <w:szCs w:val="17"/>
            <w:highlight w:val="white"/>
          </w:rPr>
          <w:t>&lt;xsd:documentation&gt;Bibliographic data&lt;/xsd:documentation&gt;</w:t>
        </w:r>
      </w:ins>
    </w:p>
    <w:p w14:paraId="21643CCE" w14:textId="77777777" w:rsidR="00832D88" w:rsidRPr="00BC6886" w:rsidRDefault="00832D88" w:rsidP="00832D88">
      <w:pPr>
        <w:spacing w:before="0" w:after="0"/>
        <w:rPr>
          <w:ins w:id="660" w:author="Autho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ins w:id="661" w:author="Author">
        <w:r w:rsidRPr="00BC6886">
          <w:rPr>
            <w:rFonts w:ascii="Courier New" w:hAnsi="Courier New" w:cs="Courier New"/>
            <w:sz w:val="17"/>
            <w:szCs w:val="17"/>
            <w:highlight w:val="white"/>
            <w:lang w:val="en-US"/>
          </w:rPr>
          <w:t>&lt;/xsd:annotation&gt;</w:t>
        </w:r>
      </w:ins>
    </w:p>
    <w:p w14:paraId="1D7D5F37" w14:textId="77777777" w:rsidR="00832D88" w:rsidRPr="00BC6886" w:rsidRDefault="00832D88" w:rsidP="00832D88">
      <w:pPr>
        <w:spacing w:before="0" w:after="0"/>
        <w:rPr>
          <w:ins w:id="66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63" w:author="Author">
        <w:r w:rsidRPr="00BC6886">
          <w:rPr>
            <w:rFonts w:ascii="Courier New" w:hAnsi="Courier New" w:cs="Courier New"/>
            <w:sz w:val="17"/>
            <w:szCs w:val="17"/>
            <w:highlight w:val="white"/>
            <w:lang w:val="en-US"/>
          </w:rPr>
          <w:t>&lt;/xsd:enumeration&gt;</w:t>
        </w:r>
      </w:ins>
    </w:p>
    <w:p w14:paraId="6DBA732E" w14:textId="77777777" w:rsidR="00832D88" w:rsidRPr="00BC6886" w:rsidRDefault="00832D88" w:rsidP="00832D88">
      <w:pPr>
        <w:spacing w:before="0" w:after="0"/>
        <w:rPr>
          <w:ins w:id="66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65" w:author="Author">
        <w:r w:rsidRPr="00BC6886">
          <w:rPr>
            <w:rFonts w:ascii="Courier New" w:hAnsi="Courier New" w:cs="Courier New"/>
            <w:sz w:val="17"/>
            <w:szCs w:val="17"/>
            <w:highlight w:val="white"/>
            <w:lang w:val="en-US"/>
          </w:rPr>
          <w:t>&lt;xsd:enumeration value="Registration certificate"&gt;</w:t>
        </w:r>
      </w:ins>
    </w:p>
    <w:p w14:paraId="24E1A060" w14:textId="77777777" w:rsidR="00832D88" w:rsidRPr="00BC6886" w:rsidRDefault="00832D88" w:rsidP="00832D88">
      <w:pPr>
        <w:spacing w:before="0" w:after="0"/>
        <w:rPr>
          <w:ins w:id="66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67" w:author="Author">
        <w:r w:rsidRPr="00BC6886">
          <w:rPr>
            <w:rFonts w:ascii="Courier New" w:hAnsi="Courier New" w:cs="Courier New"/>
            <w:sz w:val="17"/>
            <w:szCs w:val="17"/>
            <w:highlight w:val="white"/>
            <w:lang w:val="en-US"/>
          </w:rPr>
          <w:t>&lt;xsd:annotation&gt;</w:t>
        </w:r>
      </w:ins>
    </w:p>
    <w:p w14:paraId="7ED255AB" w14:textId="77777777" w:rsidR="00832D88" w:rsidRPr="00BC6886" w:rsidRDefault="00832D88" w:rsidP="00832D88">
      <w:pPr>
        <w:spacing w:before="0" w:after="0"/>
        <w:rPr>
          <w:ins w:id="66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69" w:author="Author">
        <w:r w:rsidRPr="00BC6886">
          <w:rPr>
            <w:rFonts w:ascii="Courier New" w:hAnsi="Courier New" w:cs="Courier New"/>
            <w:sz w:val="17"/>
            <w:szCs w:val="17"/>
            <w:highlight w:val="white"/>
            <w:lang w:val="en-US"/>
          </w:rPr>
          <w:t>&lt;xsd:documentation&gt;Copy of registered design or design registration certificate&lt;/xsd:documentation&gt;</w:t>
        </w:r>
      </w:ins>
    </w:p>
    <w:p w14:paraId="662D764F" w14:textId="77777777" w:rsidR="00832D88" w:rsidRPr="00BC6886" w:rsidRDefault="00832D88" w:rsidP="00832D88">
      <w:pPr>
        <w:spacing w:before="0" w:after="0"/>
        <w:rPr>
          <w:ins w:id="67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71" w:author="Author">
        <w:r w:rsidRPr="00BC6886">
          <w:rPr>
            <w:rFonts w:ascii="Courier New" w:hAnsi="Courier New" w:cs="Courier New"/>
            <w:sz w:val="17"/>
            <w:szCs w:val="17"/>
            <w:highlight w:val="white"/>
            <w:lang w:val="en-US"/>
          </w:rPr>
          <w:t>&lt;/xsd:annotation&gt;</w:t>
        </w:r>
      </w:ins>
    </w:p>
    <w:p w14:paraId="792091D5" w14:textId="77777777" w:rsidR="00832D88" w:rsidRPr="00BC6886" w:rsidRDefault="00832D88" w:rsidP="00832D88">
      <w:pPr>
        <w:spacing w:before="0" w:after="0"/>
        <w:rPr>
          <w:ins w:id="67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73" w:author="Author">
        <w:r w:rsidRPr="00BC6886">
          <w:rPr>
            <w:rFonts w:ascii="Courier New" w:hAnsi="Courier New" w:cs="Courier New"/>
            <w:sz w:val="17"/>
            <w:szCs w:val="17"/>
            <w:highlight w:val="white"/>
            <w:lang w:val="en-US"/>
          </w:rPr>
          <w:t>&lt;/xsd:enumeration&gt;</w:t>
        </w:r>
      </w:ins>
    </w:p>
    <w:p w14:paraId="7187901D" w14:textId="77777777" w:rsidR="00832D88" w:rsidRPr="00BC6886" w:rsidRDefault="00832D88" w:rsidP="00832D88">
      <w:pPr>
        <w:spacing w:before="0" w:after="0"/>
        <w:rPr>
          <w:ins w:id="67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75" w:author="Author">
        <w:r w:rsidRPr="00BC6886">
          <w:rPr>
            <w:rFonts w:ascii="Courier New" w:hAnsi="Courier New" w:cs="Courier New"/>
            <w:sz w:val="17"/>
            <w:szCs w:val="17"/>
            <w:highlight w:val="white"/>
            <w:lang w:val="en-US"/>
          </w:rPr>
          <w:t>&lt;xsd:enumeration value="Industrial design representation"&gt;</w:t>
        </w:r>
      </w:ins>
    </w:p>
    <w:p w14:paraId="78B08C90" w14:textId="77777777" w:rsidR="00832D88" w:rsidRPr="00BC6886" w:rsidRDefault="00832D88" w:rsidP="00832D88">
      <w:pPr>
        <w:spacing w:before="0" w:after="0"/>
        <w:rPr>
          <w:ins w:id="67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77" w:author="Author">
        <w:r w:rsidRPr="00BC6886">
          <w:rPr>
            <w:rFonts w:ascii="Courier New" w:hAnsi="Courier New" w:cs="Courier New"/>
            <w:sz w:val="17"/>
            <w:szCs w:val="17"/>
            <w:highlight w:val="white"/>
            <w:lang w:val="en-US"/>
          </w:rPr>
          <w:t>&lt;xsd:annotation&gt;</w:t>
        </w:r>
      </w:ins>
    </w:p>
    <w:p w14:paraId="280D5D09" w14:textId="77777777" w:rsidR="00832D88" w:rsidRPr="00BC6886" w:rsidRDefault="00832D88" w:rsidP="00832D88">
      <w:pPr>
        <w:spacing w:before="0" w:after="0"/>
        <w:rPr>
          <w:ins w:id="67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79" w:author="Author">
        <w:r w:rsidRPr="00BC6886">
          <w:rPr>
            <w:rFonts w:ascii="Courier New" w:hAnsi="Courier New" w:cs="Courier New"/>
            <w:sz w:val="17"/>
            <w:szCs w:val="17"/>
            <w:highlight w:val="white"/>
            <w:lang w:val="en-US"/>
          </w:rPr>
          <w:t>&lt;xsd:documentation&gt;Representation of industrial design, which can be produced in 2D images, 3D images or 3D models, multimedia, or other formats accepted by the Office. If these files are not part of the Priority Document Data Package (PDDP) ZIP file, links to the published files can be provided.&lt;/xsd:documentation&gt;</w:t>
        </w:r>
      </w:ins>
    </w:p>
    <w:p w14:paraId="23B6EB54" w14:textId="77777777" w:rsidR="00832D88" w:rsidRPr="00BC6886" w:rsidRDefault="00832D88" w:rsidP="00832D88">
      <w:pPr>
        <w:spacing w:before="0" w:after="0"/>
        <w:rPr>
          <w:ins w:id="68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81" w:author="Author">
        <w:r w:rsidRPr="00BC6886">
          <w:rPr>
            <w:rFonts w:ascii="Courier New" w:hAnsi="Courier New" w:cs="Courier New"/>
            <w:sz w:val="17"/>
            <w:szCs w:val="17"/>
            <w:highlight w:val="white"/>
            <w:lang w:val="en-US"/>
          </w:rPr>
          <w:t>&lt;/xsd:annotation&gt;</w:t>
        </w:r>
      </w:ins>
    </w:p>
    <w:p w14:paraId="3B6EACD0" w14:textId="77777777" w:rsidR="00832D88" w:rsidRPr="00BC6886" w:rsidRDefault="00832D88" w:rsidP="00832D88">
      <w:pPr>
        <w:spacing w:before="0" w:after="0"/>
        <w:rPr>
          <w:ins w:id="68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83" w:author="Author">
        <w:r w:rsidRPr="00BC6886">
          <w:rPr>
            <w:rFonts w:ascii="Courier New" w:hAnsi="Courier New" w:cs="Courier New"/>
            <w:sz w:val="17"/>
            <w:szCs w:val="17"/>
            <w:highlight w:val="white"/>
            <w:lang w:val="en-US"/>
          </w:rPr>
          <w:t>&lt;/xsd:enumeration&gt;</w:t>
        </w:r>
      </w:ins>
    </w:p>
    <w:p w14:paraId="1FE8835A" w14:textId="77777777" w:rsidR="00832D88" w:rsidRPr="00BC6886" w:rsidRDefault="00832D88" w:rsidP="00832D88">
      <w:pPr>
        <w:spacing w:before="0" w:after="0"/>
        <w:rPr>
          <w:ins w:id="68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85" w:author="Author">
        <w:r w:rsidRPr="00BC6886">
          <w:rPr>
            <w:rFonts w:ascii="Courier New" w:hAnsi="Courier New" w:cs="Courier New"/>
            <w:sz w:val="17"/>
            <w:szCs w:val="17"/>
            <w:highlight w:val="white"/>
            <w:lang w:val="en-US"/>
          </w:rPr>
          <w:t>&lt;xsd:enumeration value="Classification data"&gt;</w:t>
        </w:r>
      </w:ins>
    </w:p>
    <w:p w14:paraId="3603DABA" w14:textId="77777777" w:rsidR="00832D88" w:rsidRPr="00BC6886" w:rsidRDefault="00832D88" w:rsidP="00832D88">
      <w:pPr>
        <w:spacing w:before="0" w:after="0"/>
        <w:rPr>
          <w:ins w:id="68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87" w:author="Author">
        <w:r w:rsidRPr="00BC6886">
          <w:rPr>
            <w:rFonts w:ascii="Courier New" w:hAnsi="Courier New" w:cs="Courier New"/>
            <w:sz w:val="17"/>
            <w:szCs w:val="17"/>
            <w:highlight w:val="white"/>
            <w:lang w:val="en-US"/>
          </w:rPr>
          <w:t>&lt;xsd:annotation&gt;</w:t>
        </w:r>
      </w:ins>
    </w:p>
    <w:p w14:paraId="4CEAF2E7" w14:textId="77777777" w:rsidR="00832D88" w:rsidRPr="00BC6886" w:rsidRDefault="00832D88" w:rsidP="00832D88">
      <w:pPr>
        <w:spacing w:before="0" w:after="0"/>
        <w:rPr>
          <w:ins w:id="68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89" w:author="Author">
        <w:r w:rsidRPr="00BC6886">
          <w:rPr>
            <w:rFonts w:ascii="Courier New" w:hAnsi="Courier New" w:cs="Courier New"/>
            <w:sz w:val="17"/>
            <w:szCs w:val="17"/>
            <w:highlight w:val="white"/>
            <w:lang w:val="en-US"/>
          </w:rPr>
          <w:t>&lt;xsd:documentation&gt;Locarno classification data which the industrial design has been registered in&lt;/xsd:documentation&gt;</w:t>
        </w:r>
      </w:ins>
    </w:p>
    <w:p w14:paraId="6C755FE2" w14:textId="77777777" w:rsidR="00832D88" w:rsidRPr="00BC6886" w:rsidRDefault="00832D88" w:rsidP="00832D88">
      <w:pPr>
        <w:spacing w:before="0" w:after="0"/>
        <w:rPr>
          <w:ins w:id="69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91" w:author="Author">
        <w:r w:rsidRPr="00BC6886">
          <w:rPr>
            <w:rFonts w:ascii="Courier New" w:hAnsi="Courier New" w:cs="Courier New"/>
            <w:sz w:val="17"/>
            <w:szCs w:val="17"/>
            <w:highlight w:val="white"/>
            <w:lang w:val="en-US"/>
          </w:rPr>
          <w:t>&lt;/xsd:annotation&gt;</w:t>
        </w:r>
      </w:ins>
    </w:p>
    <w:p w14:paraId="6DEC4461" w14:textId="77777777" w:rsidR="00832D88" w:rsidRPr="00BC6886" w:rsidRDefault="00832D88" w:rsidP="00832D88">
      <w:pPr>
        <w:spacing w:before="0" w:after="0"/>
        <w:rPr>
          <w:ins w:id="69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93" w:author="Author">
        <w:r w:rsidRPr="00BC6886">
          <w:rPr>
            <w:rFonts w:ascii="Courier New" w:hAnsi="Courier New" w:cs="Courier New"/>
            <w:sz w:val="17"/>
            <w:szCs w:val="17"/>
            <w:highlight w:val="white"/>
            <w:lang w:val="en-US"/>
          </w:rPr>
          <w:t>&lt;/xsd:enumeration&gt;</w:t>
        </w:r>
      </w:ins>
    </w:p>
    <w:p w14:paraId="1C083101" w14:textId="77777777" w:rsidR="00832D88" w:rsidRPr="00BC6886" w:rsidRDefault="00832D88" w:rsidP="00832D88">
      <w:pPr>
        <w:spacing w:before="0" w:after="0"/>
        <w:rPr>
          <w:ins w:id="69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95" w:author="Author">
        <w:r w:rsidRPr="00BC6886">
          <w:rPr>
            <w:rFonts w:ascii="Courier New" w:hAnsi="Courier New" w:cs="Courier New"/>
            <w:sz w:val="17"/>
            <w:szCs w:val="17"/>
            <w:highlight w:val="white"/>
            <w:lang w:val="en-US"/>
          </w:rPr>
          <w:t>&lt;xsd:enumeration value="Intermediate documents"&gt;</w:t>
        </w:r>
      </w:ins>
    </w:p>
    <w:p w14:paraId="014CBF45" w14:textId="77777777" w:rsidR="00832D88" w:rsidRPr="00BC6886" w:rsidRDefault="00832D88" w:rsidP="00832D88">
      <w:pPr>
        <w:spacing w:before="0" w:after="0"/>
        <w:rPr>
          <w:ins w:id="69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97" w:author="Author">
        <w:r w:rsidRPr="00BC6886">
          <w:rPr>
            <w:rFonts w:ascii="Courier New" w:hAnsi="Courier New" w:cs="Courier New"/>
            <w:sz w:val="17"/>
            <w:szCs w:val="17"/>
            <w:highlight w:val="white"/>
            <w:lang w:val="en-US"/>
          </w:rPr>
          <w:t>&lt;xsd:annotation&gt;</w:t>
        </w:r>
      </w:ins>
    </w:p>
    <w:p w14:paraId="78526D9D" w14:textId="77777777" w:rsidR="00832D88" w:rsidRPr="00BC6886" w:rsidRDefault="00832D88" w:rsidP="00832D88">
      <w:pPr>
        <w:spacing w:before="0" w:after="0"/>
        <w:rPr>
          <w:ins w:id="69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699" w:author="Author">
        <w:r w:rsidRPr="00BC6886">
          <w:rPr>
            <w:rFonts w:ascii="Courier New" w:hAnsi="Courier New" w:cs="Courier New"/>
            <w:sz w:val="17"/>
            <w:szCs w:val="17"/>
            <w:highlight w:val="white"/>
            <w:lang w:val="en-US"/>
          </w:rPr>
          <w:t>&lt;xsd:documentation&gt;Other important documents relating to the industrial design priority document including amendments or notification of change of applicant name&lt;/xsd:documentation&gt;</w:t>
        </w:r>
      </w:ins>
    </w:p>
    <w:p w14:paraId="0D441F0B" w14:textId="77777777" w:rsidR="00832D88" w:rsidRPr="00BC6886" w:rsidRDefault="00832D88" w:rsidP="00832D88">
      <w:pPr>
        <w:spacing w:before="0" w:after="0"/>
        <w:rPr>
          <w:ins w:id="70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01" w:author="Author">
        <w:r w:rsidRPr="00BC6886">
          <w:rPr>
            <w:rFonts w:ascii="Courier New" w:hAnsi="Courier New" w:cs="Courier New"/>
            <w:sz w:val="17"/>
            <w:szCs w:val="17"/>
            <w:highlight w:val="white"/>
            <w:lang w:val="en-US"/>
          </w:rPr>
          <w:t>&lt;/xsd:annotation&gt;</w:t>
        </w:r>
      </w:ins>
    </w:p>
    <w:p w14:paraId="0967A385" w14:textId="77777777" w:rsidR="00832D88" w:rsidRPr="00BC6886" w:rsidRDefault="00832D88" w:rsidP="00832D88">
      <w:pPr>
        <w:spacing w:before="0" w:after="0"/>
        <w:rPr>
          <w:ins w:id="70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03" w:author="Author">
        <w:r w:rsidRPr="00BC6886">
          <w:rPr>
            <w:rFonts w:ascii="Courier New" w:hAnsi="Courier New" w:cs="Courier New"/>
            <w:sz w:val="17"/>
            <w:szCs w:val="17"/>
            <w:highlight w:val="white"/>
            <w:lang w:val="en-US"/>
          </w:rPr>
          <w:t>&lt;/xsd:enumeration&gt;</w:t>
        </w:r>
      </w:ins>
    </w:p>
    <w:p w14:paraId="67F8D378" w14:textId="77777777" w:rsidR="00832D88" w:rsidRPr="00BC6886" w:rsidRDefault="00832D88" w:rsidP="00832D88">
      <w:pPr>
        <w:spacing w:before="0" w:after="0"/>
        <w:rPr>
          <w:ins w:id="70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05" w:author="Author">
        <w:r w:rsidRPr="00BC6886">
          <w:rPr>
            <w:rFonts w:ascii="Courier New" w:hAnsi="Courier New" w:cs="Courier New"/>
            <w:sz w:val="17"/>
            <w:szCs w:val="17"/>
            <w:highlight w:val="white"/>
            <w:lang w:val="en-US"/>
          </w:rPr>
          <w:t>&lt;/xsd:restriction&gt;</w:t>
        </w:r>
      </w:ins>
    </w:p>
    <w:p w14:paraId="4FD59E99" w14:textId="77777777" w:rsidR="00832D88" w:rsidRPr="00BC6886" w:rsidRDefault="00832D88" w:rsidP="00832D88">
      <w:pPr>
        <w:spacing w:before="0" w:after="0"/>
        <w:rPr>
          <w:ins w:id="70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07" w:author="Author">
        <w:r w:rsidRPr="00BC6886">
          <w:rPr>
            <w:rFonts w:ascii="Courier New" w:hAnsi="Courier New" w:cs="Courier New"/>
            <w:sz w:val="17"/>
            <w:szCs w:val="17"/>
            <w:highlight w:val="white"/>
            <w:lang w:val="en-US"/>
          </w:rPr>
          <w:t>&lt;/xsd:simpleType&gt;</w:t>
        </w:r>
      </w:ins>
    </w:p>
    <w:p w14:paraId="51324506" w14:textId="77777777" w:rsidR="00832D88" w:rsidRPr="00BC6886" w:rsidRDefault="00832D88" w:rsidP="00832D88">
      <w:pPr>
        <w:spacing w:before="0" w:after="0"/>
        <w:rPr>
          <w:ins w:id="70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09" w:author="Author">
        <w:r w:rsidRPr="00BC6886">
          <w:rPr>
            <w:rFonts w:ascii="Courier New" w:hAnsi="Courier New" w:cs="Courier New"/>
            <w:sz w:val="17"/>
            <w:szCs w:val="17"/>
            <w:highlight w:val="white"/>
            <w:lang w:val="en-US"/>
          </w:rPr>
          <w:t>&lt;xsd:element name="TrademarkSupplementaryDocumentCategory" type="pde:TrademarkSupplementaryDocumentCategoryType"&gt;</w:t>
        </w:r>
      </w:ins>
    </w:p>
    <w:p w14:paraId="108ED12C" w14:textId="77777777" w:rsidR="00832D88" w:rsidRPr="00BC6886" w:rsidRDefault="00832D88" w:rsidP="00832D88">
      <w:pPr>
        <w:spacing w:before="0" w:after="0"/>
        <w:rPr>
          <w:ins w:id="71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11" w:author="Author">
        <w:r w:rsidRPr="00BC6886">
          <w:rPr>
            <w:rFonts w:ascii="Courier New" w:hAnsi="Courier New" w:cs="Courier New"/>
            <w:sz w:val="17"/>
            <w:szCs w:val="17"/>
            <w:highlight w:val="white"/>
            <w:lang w:val="en-US"/>
          </w:rPr>
          <w:t>&lt;xsd:annotation&gt;</w:t>
        </w:r>
      </w:ins>
    </w:p>
    <w:p w14:paraId="51FB3E3B" w14:textId="77777777" w:rsidR="00832D88" w:rsidRPr="00BC6886" w:rsidRDefault="00832D88" w:rsidP="00832D88">
      <w:pPr>
        <w:spacing w:before="0" w:after="0"/>
        <w:rPr>
          <w:ins w:id="712"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13" w:author="Author">
        <w:r w:rsidRPr="00BC6886">
          <w:rPr>
            <w:rFonts w:ascii="Courier New" w:hAnsi="Courier New" w:cs="Courier New"/>
            <w:sz w:val="17"/>
            <w:szCs w:val="17"/>
            <w:highlight w:val="white"/>
            <w:lang w:val="en-US"/>
          </w:rPr>
          <w:t>&lt;xsd:documentation&gt;Category which identifies the optional trademark document artifact&lt;/xsd:documentation&gt;</w:t>
        </w:r>
      </w:ins>
    </w:p>
    <w:p w14:paraId="2E8F2E95" w14:textId="77777777" w:rsidR="00832D88" w:rsidRPr="00BC6886" w:rsidRDefault="00832D88" w:rsidP="00832D88">
      <w:pPr>
        <w:spacing w:before="0" w:after="0"/>
        <w:rPr>
          <w:ins w:id="714"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15" w:author="Author">
        <w:r w:rsidRPr="00BC6886">
          <w:rPr>
            <w:rFonts w:ascii="Courier New" w:hAnsi="Courier New" w:cs="Courier New"/>
            <w:sz w:val="17"/>
            <w:szCs w:val="17"/>
            <w:highlight w:val="white"/>
            <w:lang w:val="en-US"/>
          </w:rPr>
          <w:t>&lt;/xsd:annotation&gt;</w:t>
        </w:r>
      </w:ins>
    </w:p>
    <w:p w14:paraId="45FAD91A" w14:textId="77777777" w:rsidR="00832D88" w:rsidRPr="00BC6886" w:rsidRDefault="00832D88" w:rsidP="00832D88">
      <w:pPr>
        <w:spacing w:before="0" w:after="0"/>
        <w:rPr>
          <w:ins w:id="716"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17" w:author="Author">
        <w:r w:rsidRPr="00BC6886">
          <w:rPr>
            <w:rFonts w:ascii="Courier New" w:hAnsi="Courier New" w:cs="Courier New"/>
            <w:sz w:val="17"/>
            <w:szCs w:val="17"/>
            <w:highlight w:val="white"/>
            <w:lang w:val="en-US"/>
          </w:rPr>
          <w:t>&lt;/xsd:element&gt;</w:t>
        </w:r>
      </w:ins>
    </w:p>
    <w:p w14:paraId="4367A585" w14:textId="77777777" w:rsidR="00832D88" w:rsidRPr="00BC6886" w:rsidRDefault="00832D88" w:rsidP="00832D88">
      <w:pPr>
        <w:spacing w:before="0" w:after="0"/>
        <w:rPr>
          <w:ins w:id="718"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19" w:author="Author">
        <w:r w:rsidRPr="00BC6886">
          <w:rPr>
            <w:rFonts w:ascii="Courier New" w:hAnsi="Courier New" w:cs="Courier New"/>
            <w:sz w:val="17"/>
            <w:szCs w:val="17"/>
            <w:highlight w:val="white"/>
            <w:lang w:val="en-US"/>
          </w:rPr>
          <w:t>&lt;xsd:simpleType name="TrademarkSupplementaryDocumentCategoryType"&gt;</w:t>
        </w:r>
      </w:ins>
    </w:p>
    <w:p w14:paraId="7A45A871" w14:textId="6167A0B5" w:rsidR="00832D88" w:rsidRPr="00BC6886" w:rsidRDefault="00832D88" w:rsidP="00832D88">
      <w:pPr>
        <w:spacing w:before="0" w:after="0"/>
        <w:rPr>
          <w:ins w:id="720" w:author="Author"/>
          <w:rFonts w:ascii="Courier New" w:hAnsi="Courier New" w:cs="Courier New"/>
          <w:sz w:val="17"/>
          <w:szCs w:val="17"/>
          <w:highlight w:val="white"/>
          <w:lang w:val="en-US"/>
        </w:rPr>
      </w:pPr>
      <w:del w:id="721"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del>
      <w:ins w:id="722" w:author="Author">
        <w:r w:rsidRPr="00BC6886">
          <w:rPr>
            <w:rFonts w:ascii="Courier New" w:hAnsi="Courier New" w:cs="Courier New"/>
            <w:sz w:val="17"/>
            <w:szCs w:val="17"/>
            <w:highlight w:val="white"/>
            <w:lang w:val="en-US"/>
          </w:rPr>
          <w:t>&lt;xsd:union memberTypes="xsd:token pde:TrademarkSupplementaryDocumentCategoryBaseType"/&gt;</w:t>
        </w:r>
      </w:ins>
    </w:p>
    <w:p w14:paraId="5D5C020B" w14:textId="77777777" w:rsidR="00832D88" w:rsidRPr="00BC6886" w:rsidRDefault="00832D88" w:rsidP="00832D88">
      <w:pPr>
        <w:spacing w:before="0" w:after="0"/>
        <w:rPr>
          <w:ins w:id="723"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24" w:author="Author">
        <w:r w:rsidRPr="00BC6886">
          <w:rPr>
            <w:rFonts w:ascii="Courier New" w:hAnsi="Courier New" w:cs="Courier New"/>
            <w:sz w:val="17"/>
            <w:szCs w:val="17"/>
            <w:highlight w:val="white"/>
            <w:lang w:val="en-US"/>
          </w:rPr>
          <w:t>&lt;/xsd:simpleType&gt;</w:t>
        </w:r>
      </w:ins>
    </w:p>
    <w:p w14:paraId="2DC737BD" w14:textId="77777777" w:rsidR="00832D88" w:rsidRPr="00BC6886" w:rsidRDefault="00832D88" w:rsidP="00832D88">
      <w:pPr>
        <w:spacing w:before="0" w:after="0"/>
        <w:rPr>
          <w:ins w:id="725"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26" w:author="Author">
        <w:r w:rsidRPr="00BC6886">
          <w:rPr>
            <w:rFonts w:ascii="Courier New" w:hAnsi="Courier New" w:cs="Courier New"/>
            <w:sz w:val="17"/>
            <w:szCs w:val="17"/>
            <w:highlight w:val="white"/>
            <w:lang w:val="en-US"/>
          </w:rPr>
          <w:t>&lt;xsd:simpleType name="TrademarkSupplementaryDocumentCategoryBaseType"&gt;</w:t>
        </w:r>
      </w:ins>
    </w:p>
    <w:p w14:paraId="4EB21C09" w14:textId="77777777" w:rsidR="00832D88" w:rsidRPr="00BC6886" w:rsidRDefault="00832D88" w:rsidP="00832D88">
      <w:pPr>
        <w:spacing w:before="0" w:after="0"/>
        <w:rPr>
          <w:ins w:id="72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28" w:author="Author">
        <w:r w:rsidRPr="00BC6886">
          <w:rPr>
            <w:rFonts w:ascii="Courier New" w:hAnsi="Courier New" w:cs="Courier New"/>
            <w:sz w:val="17"/>
            <w:szCs w:val="17"/>
            <w:highlight w:val="white"/>
            <w:lang w:val="en-US"/>
          </w:rPr>
          <w:t>&lt;xsd:restriction base="xsd:token"&gt;</w:t>
        </w:r>
      </w:ins>
    </w:p>
    <w:p w14:paraId="21005110" w14:textId="77777777" w:rsidR="00A56422" w:rsidRPr="00BC6886" w:rsidRDefault="00832D88" w:rsidP="00A56422">
      <w:pPr>
        <w:spacing w:before="0" w:after="0"/>
        <w:rPr>
          <w:ins w:id="72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30" w:author="Author">
        <w:r w:rsidRPr="00BC6886">
          <w:rPr>
            <w:rFonts w:ascii="Courier New" w:hAnsi="Courier New" w:cs="Courier New"/>
            <w:sz w:val="17"/>
            <w:szCs w:val="17"/>
            <w:highlight w:val="white"/>
            <w:lang w:val="en-US"/>
          </w:rPr>
          <w:t>&lt;xsd:enumeration value="Bibliographic data"&gt;</w:t>
        </w:r>
      </w:ins>
    </w:p>
    <w:p w14:paraId="2432A5E9" w14:textId="0384DFD2" w:rsidR="00A56422" w:rsidRPr="00BC6886" w:rsidRDefault="00A56422" w:rsidP="00A56422">
      <w:pPr>
        <w:spacing w:before="0" w:after="0"/>
        <w:ind w:left="720" w:firstLine="720"/>
        <w:rPr>
          <w:ins w:id="731" w:author="Author"/>
          <w:rFonts w:ascii="Courier New" w:hAnsi="Courier New" w:cs="Courier New"/>
          <w:sz w:val="17"/>
          <w:szCs w:val="17"/>
          <w:highlight w:val="white"/>
          <w:lang w:val="en-US"/>
        </w:rPr>
      </w:pPr>
      <w:ins w:id="732" w:author="Author">
        <w:r w:rsidRPr="00BC6886">
          <w:rPr>
            <w:rFonts w:ascii="Courier New" w:hAnsi="Courier New" w:cs="Courier New"/>
            <w:sz w:val="17"/>
            <w:szCs w:val="17"/>
            <w:highlight w:val="white"/>
            <w:lang w:val="en-US"/>
          </w:rPr>
          <w:t>&lt;xsd:annotation&gt;</w:t>
        </w:r>
      </w:ins>
    </w:p>
    <w:p w14:paraId="46139FFB" w14:textId="56D52FD8" w:rsidR="00A56422" w:rsidRPr="00BC6886" w:rsidRDefault="00A56422" w:rsidP="00A56422">
      <w:pPr>
        <w:spacing w:before="0" w:after="0"/>
        <w:rPr>
          <w:ins w:id="733"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34" w:author="Author">
        <w:r w:rsidRPr="00BC6886">
          <w:rPr>
            <w:rFonts w:ascii="Courier New" w:hAnsi="Courier New" w:cs="Courier New"/>
            <w:sz w:val="17"/>
            <w:szCs w:val="17"/>
            <w:highlight w:val="white"/>
            <w:lang w:val="en-US"/>
          </w:rPr>
          <w:t>&lt;xsd:documentation&gt;Bibliographic data including the applicant or owner of the trademark&lt;/xsd:documentation&gt;</w:t>
        </w:r>
      </w:ins>
    </w:p>
    <w:p w14:paraId="79ED2CD5" w14:textId="49D117C4" w:rsidR="00A56422" w:rsidRPr="00BC6886" w:rsidRDefault="00A56422" w:rsidP="00A56422">
      <w:pPr>
        <w:spacing w:before="0" w:after="0"/>
        <w:rPr>
          <w:ins w:id="735"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36" w:author="Author">
        <w:r w:rsidRPr="00BC6886">
          <w:rPr>
            <w:rFonts w:ascii="Courier New" w:hAnsi="Courier New" w:cs="Courier New"/>
            <w:sz w:val="17"/>
            <w:szCs w:val="17"/>
            <w:highlight w:val="white"/>
            <w:lang w:val="en-US"/>
          </w:rPr>
          <w:t>&lt;/xsd:annotation&gt;</w:t>
        </w:r>
      </w:ins>
    </w:p>
    <w:p w14:paraId="1ADDE09E" w14:textId="58FF1D6C" w:rsidR="00A56422" w:rsidRPr="00BC6886" w:rsidRDefault="00A56422" w:rsidP="00A56422">
      <w:pPr>
        <w:spacing w:before="0" w:after="0"/>
        <w:rPr>
          <w:ins w:id="73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38" w:author="Author">
        <w:r w:rsidRPr="00BC6886">
          <w:rPr>
            <w:rFonts w:ascii="Courier New" w:hAnsi="Courier New" w:cs="Courier New"/>
            <w:sz w:val="17"/>
            <w:szCs w:val="17"/>
            <w:highlight w:val="white"/>
            <w:lang w:val="en-US"/>
          </w:rPr>
          <w:t>&lt;/xsd:enumeration&gt;</w:t>
        </w:r>
      </w:ins>
    </w:p>
    <w:p w14:paraId="4CFEBCFA" w14:textId="6A7A4A6A" w:rsidR="00A56422" w:rsidRPr="00BC6886" w:rsidRDefault="00A56422" w:rsidP="00A56422">
      <w:pPr>
        <w:spacing w:before="0" w:after="0"/>
        <w:rPr>
          <w:ins w:id="73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40" w:author="Author">
        <w:r w:rsidRPr="00BC6886">
          <w:rPr>
            <w:rFonts w:ascii="Courier New" w:hAnsi="Courier New" w:cs="Courier New"/>
            <w:sz w:val="17"/>
            <w:szCs w:val="17"/>
            <w:highlight w:val="white"/>
            <w:lang w:val="en-US"/>
          </w:rPr>
          <w:t>&lt;xsd:enumeration value="Registration certificate"&gt;</w:t>
        </w:r>
      </w:ins>
    </w:p>
    <w:p w14:paraId="63A4A9C5" w14:textId="1F6F9C6E" w:rsidR="00A56422" w:rsidRPr="00BC6886" w:rsidRDefault="00A56422" w:rsidP="00A56422">
      <w:pPr>
        <w:spacing w:before="0" w:after="0"/>
        <w:rPr>
          <w:ins w:id="74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42" w:author="Author">
        <w:r w:rsidRPr="00BC6886">
          <w:rPr>
            <w:rFonts w:ascii="Courier New" w:hAnsi="Courier New" w:cs="Courier New"/>
            <w:sz w:val="17"/>
            <w:szCs w:val="17"/>
            <w:highlight w:val="white"/>
            <w:lang w:val="en-US"/>
          </w:rPr>
          <w:t>&lt;xsd:annotation&gt;</w:t>
        </w:r>
      </w:ins>
    </w:p>
    <w:p w14:paraId="3F11DA6F" w14:textId="5C003B02" w:rsidR="00A56422" w:rsidRPr="00BC6886" w:rsidRDefault="00A56422" w:rsidP="00A56422">
      <w:pPr>
        <w:spacing w:before="0" w:after="0"/>
        <w:rPr>
          <w:ins w:id="743"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44" w:author="Author">
        <w:r w:rsidRPr="00BC6886">
          <w:rPr>
            <w:rFonts w:ascii="Courier New" w:hAnsi="Courier New" w:cs="Courier New"/>
            <w:sz w:val="17"/>
            <w:szCs w:val="17"/>
            <w:highlight w:val="white"/>
            <w:lang w:val="en-US"/>
          </w:rPr>
          <w:t>&lt;xsd:documentation&gt;Copy of registered trademark or trademark registration certificate&lt;/xsd:documentation&gt;</w:t>
        </w:r>
      </w:ins>
    </w:p>
    <w:p w14:paraId="2AF5B56F" w14:textId="231E344D" w:rsidR="00A56422" w:rsidRPr="00BC6886" w:rsidRDefault="00A56422" w:rsidP="00A56422">
      <w:pPr>
        <w:spacing w:before="0" w:after="0"/>
        <w:rPr>
          <w:ins w:id="745"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46" w:author="Author">
        <w:r w:rsidRPr="00BC6886">
          <w:rPr>
            <w:rFonts w:ascii="Courier New" w:hAnsi="Courier New" w:cs="Courier New"/>
            <w:sz w:val="17"/>
            <w:szCs w:val="17"/>
            <w:highlight w:val="white"/>
            <w:lang w:val="en-US"/>
          </w:rPr>
          <w:t>&lt;/xsd:annotation&gt;</w:t>
        </w:r>
      </w:ins>
    </w:p>
    <w:p w14:paraId="2F3E2663" w14:textId="16C201B9" w:rsidR="00A56422" w:rsidRPr="00BC6886" w:rsidRDefault="00A56422" w:rsidP="00A56422">
      <w:pPr>
        <w:spacing w:before="0" w:after="0"/>
        <w:rPr>
          <w:ins w:id="74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48" w:author="Author">
        <w:r w:rsidRPr="00BC6886">
          <w:rPr>
            <w:rFonts w:ascii="Courier New" w:hAnsi="Courier New" w:cs="Courier New"/>
            <w:sz w:val="17"/>
            <w:szCs w:val="17"/>
            <w:highlight w:val="white"/>
            <w:lang w:val="en-US"/>
          </w:rPr>
          <w:t>&lt;/xsd:enumeration&gt;</w:t>
        </w:r>
      </w:ins>
    </w:p>
    <w:p w14:paraId="7E536D3E" w14:textId="57CCC3FD" w:rsidR="00A56422" w:rsidRPr="00BC6886" w:rsidRDefault="00A56422" w:rsidP="00A56422">
      <w:pPr>
        <w:spacing w:before="0" w:after="0"/>
        <w:rPr>
          <w:ins w:id="74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50" w:author="Author">
        <w:r w:rsidRPr="00BC6886">
          <w:rPr>
            <w:rFonts w:ascii="Courier New" w:hAnsi="Courier New" w:cs="Courier New"/>
            <w:sz w:val="17"/>
            <w:szCs w:val="17"/>
            <w:highlight w:val="white"/>
            <w:lang w:val="en-US"/>
          </w:rPr>
          <w:t>&lt;xsd:enumeration value="Mark representation"&gt;</w:t>
        </w:r>
      </w:ins>
    </w:p>
    <w:p w14:paraId="6192D616" w14:textId="116A399D" w:rsidR="00A56422" w:rsidRPr="00BC6886" w:rsidRDefault="00A56422" w:rsidP="00A56422">
      <w:pPr>
        <w:spacing w:before="0" w:after="0"/>
        <w:rPr>
          <w:ins w:id="75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52" w:author="Author">
        <w:r w:rsidRPr="00BC6886">
          <w:rPr>
            <w:rFonts w:ascii="Courier New" w:hAnsi="Courier New" w:cs="Courier New"/>
            <w:sz w:val="17"/>
            <w:szCs w:val="17"/>
            <w:highlight w:val="white"/>
            <w:lang w:val="en-US"/>
          </w:rPr>
          <w:t>&lt;xsd:annotation&gt;</w:t>
        </w:r>
      </w:ins>
    </w:p>
    <w:p w14:paraId="592BFFDA" w14:textId="248E3D77" w:rsidR="00A56422" w:rsidRPr="00BC6886" w:rsidRDefault="00A56422" w:rsidP="00A56422">
      <w:pPr>
        <w:spacing w:before="0" w:after="0"/>
        <w:rPr>
          <w:ins w:id="753"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54" w:author="Author">
        <w:r w:rsidRPr="00BC6886">
          <w:rPr>
            <w:rFonts w:ascii="Courier New" w:hAnsi="Courier New" w:cs="Courier New"/>
            <w:sz w:val="17"/>
            <w:szCs w:val="17"/>
            <w:highlight w:val="white"/>
            <w:lang w:val="en-US"/>
          </w:rPr>
          <w:t xml:space="preserve">&lt;xsd:documentation&gt;Representation of trademark, which can be produced in 2D images, 3D images or 3D models, multimedia, or other formats accepted by the Office. </w:t>
        </w:r>
      </w:ins>
    </w:p>
    <w:p w14:paraId="080343B0" w14:textId="0234C6E3" w:rsidR="00A56422" w:rsidRPr="00BC6886" w:rsidRDefault="00A56422" w:rsidP="00A56422">
      <w:pPr>
        <w:spacing w:before="0" w:after="0"/>
        <w:rPr>
          <w:ins w:id="755" w:author="Author"/>
          <w:rFonts w:ascii="Courier New" w:hAnsi="Courier New" w:cs="Courier New"/>
          <w:sz w:val="17"/>
          <w:szCs w:val="17"/>
          <w:highlight w:val="white"/>
          <w:lang w:val="en-US"/>
        </w:rPr>
      </w:pPr>
      <w:ins w:id="756" w:author="Author">
        <w:r w:rsidRPr="00BC6886">
          <w:rPr>
            <w:rFonts w:ascii="Courier New" w:hAnsi="Courier New" w:cs="Courier New"/>
            <w:sz w:val="17"/>
            <w:szCs w:val="17"/>
            <w:highlight w:val="white"/>
            <w:lang w:val="en-US"/>
          </w:rPr>
          <w:t>If these files are not part of the Priority Document Data Package (PDDP) ZIP file, links to the published files can be provided.&lt;/xsd:documentation&gt;</w:t>
        </w:r>
      </w:ins>
    </w:p>
    <w:p w14:paraId="00486339" w14:textId="12BC7DE3" w:rsidR="00A56422" w:rsidRPr="00BC6886" w:rsidRDefault="00A56422" w:rsidP="00A56422">
      <w:pPr>
        <w:spacing w:before="0" w:after="0"/>
        <w:rPr>
          <w:ins w:id="75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58" w:author="Author">
        <w:r w:rsidRPr="00BC6886">
          <w:rPr>
            <w:rFonts w:ascii="Courier New" w:hAnsi="Courier New" w:cs="Courier New"/>
            <w:sz w:val="17"/>
            <w:szCs w:val="17"/>
            <w:highlight w:val="white"/>
            <w:lang w:val="en-US"/>
          </w:rPr>
          <w:t>&lt;/xsd:annotation&gt;</w:t>
        </w:r>
      </w:ins>
    </w:p>
    <w:p w14:paraId="74134298" w14:textId="539B75AB" w:rsidR="00A56422" w:rsidRPr="00BC6886" w:rsidRDefault="00A56422" w:rsidP="00A56422">
      <w:pPr>
        <w:spacing w:before="0" w:after="0"/>
        <w:rPr>
          <w:ins w:id="75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60" w:author="Author">
        <w:r w:rsidRPr="00BC6886">
          <w:rPr>
            <w:rFonts w:ascii="Courier New" w:hAnsi="Courier New" w:cs="Courier New"/>
            <w:sz w:val="17"/>
            <w:szCs w:val="17"/>
            <w:highlight w:val="white"/>
            <w:lang w:val="en-US"/>
          </w:rPr>
          <w:t>&lt;/xsd:enumeration&gt;</w:t>
        </w:r>
      </w:ins>
    </w:p>
    <w:p w14:paraId="21EEA69A" w14:textId="6F359605" w:rsidR="00A56422" w:rsidRPr="00BC6886" w:rsidRDefault="00A56422" w:rsidP="00A56422">
      <w:pPr>
        <w:spacing w:before="0" w:after="0"/>
        <w:rPr>
          <w:ins w:id="76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62" w:author="Author">
        <w:r w:rsidRPr="00BC6886">
          <w:rPr>
            <w:rFonts w:ascii="Courier New" w:hAnsi="Courier New" w:cs="Courier New"/>
            <w:sz w:val="17"/>
            <w:szCs w:val="17"/>
            <w:highlight w:val="white"/>
            <w:lang w:val="en-US"/>
          </w:rPr>
          <w:t>&lt;xsd:enumeration value="Classification data"&gt;</w:t>
        </w:r>
      </w:ins>
    </w:p>
    <w:p w14:paraId="5B7A1AAA" w14:textId="2C648BA7" w:rsidR="00A56422" w:rsidRPr="005F4547" w:rsidRDefault="00A56422" w:rsidP="00A56422">
      <w:pPr>
        <w:spacing w:before="0" w:after="0"/>
        <w:rPr>
          <w:ins w:id="763" w:author="Autho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64" w:author="Author">
        <w:r w:rsidRPr="005F4547">
          <w:rPr>
            <w:rFonts w:ascii="Courier New" w:hAnsi="Courier New" w:cs="Courier New"/>
            <w:sz w:val="17"/>
            <w:szCs w:val="17"/>
            <w:highlight w:val="white"/>
          </w:rPr>
          <w:t>&lt;xsd:annotation&gt;</w:t>
        </w:r>
      </w:ins>
    </w:p>
    <w:p w14:paraId="765DD8DA" w14:textId="7CDC8011" w:rsidR="00A56422" w:rsidRPr="005F4547" w:rsidRDefault="00A56422" w:rsidP="00A56422">
      <w:pPr>
        <w:spacing w:before="0" w:after="0"/>
        <w:rPr>
          <w:ins w:id="765" w:author="Author"/>
          <w:rFonts w:ascii="Courier New" w:hAnsi="Courier New" w:cs="Courier New"/>
          <w:sz w:val="17"/>
          <w:szCs w:val="17"/>
          <w:highlight w:val="white"/>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ins w:id="766" w:author="Author">
        <w:r w:rsidRPr="005F4547">
          <w:rPr>
            <w:rFonts w:ascii="Courier New" w:hAnsi="Courier New" w:cs="Courier New"/>
            <w:sz w:val="17"/>
            <w:szCs w:val="17"/>
            <w:highlight w:val="white"/>
          </w:rPr>
          <w:t>&lt;xsd:documentation&gt;Classification data&lt;/xsd:documentation&gt;</w:t>
        </w:r>
      </w:ins>
    </w:p>
    <w:p w14:paraId="09550F05" w14:textId="7921C13E" w:rsidR="00A56422" w:rsidRPr="00BC6886" w:rsidRDefault="00A56422" w:rsidP="00A56422">
      <w:pPr>
        <w:spacing w:before="0" w:after="0"/>
        <w:rPr>
          <w:ins w:id="767" w:author="Author"/>
          <w:rFonts w:ascii="Courier New" w:hAnsi="Courier New" w:cs="Courier New"/>
          <w:sz w:val="17"/>
          <w:szCs w:val="17"/>
          <w:highlight w:val="white"/>
          <w:lang w:val="en-US"/>
        </w:rPr>
      </w:pPr>
      <w:r w:rsidRPr="005F4547">
        <w:rPr>
          <w:rFonts w:ascii="Courier New" w:hAnsi="Courier New" w:cs="Courier New"/>
          <w:sz w:val="17"/>
          <w:szCs w:val="17"/>
          <w:highlight w:val="white"/>
        </w:rPr>
        <w:tab/>
      </w:r>
      <w:r w:rsidRPr="005F4547">
        <w:rPr>
          <w:rFonts w:ascii="Courier New" w:hAnsi="Courier New" w:cs="Courier New"/>
          <w:sz w:val="17"/>
          <w:szCs w:val="17"/>
          <w:highlight w:val="white"/>
        </w:rPr>
        <w:tab/>
      </w:r>
      <w:ins w:id="768" w:author="Author">
        <w:r w:rsidRPr="00BC6886">
          <w:rPr>
            <w:rFonts w:ascii="Courier New" w:hAnsi="Courier New" w:cs="Courier New"/>
            <w:sz w:val="17"/>
            <w:szCs w:val="17"/>
            <w:highlight w:val="white"/>
            <w:lang w:val="en-US"/>
          </w:rPr>
          <w:t>&lt;/xsd:annotation&gt;</w:t>
        </w:r>
      </w:ins>
    </w:p>
    <w:p w14:paraId="1F2DF4FB" w14:textId="1642FFE7" w:rsidR="00A56422" w:rsidRPr="00BC6886" w:rsidRDefault="00A56422" w:rsidP="00A56422">
      <w:pPr>
        <w:spacing w:before="0" w:after="0"/>
        <w:rPr>
          <w:ins w:id="769"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70" w:author="Author">
        <w:r w:rsidRPr="00BC6886">
          <w:rPr>
            <w:rFonts w:ascii="Courier New" w:hAnsi="Courier New" w:cs="Courier New"/>
            <w:sz w:val="17"/>
            <w:szCs w:val="17"/>
            <w:highlight w:val="white"/>
            <w:lang w:val="en-US"/>
          </w:rPr>
          <w:t>&lt;/xsd:enumeration&gt;</w:t>
        </w:r>
      </w:ins>
    </w:p>
    <w:p w14:paraId="411C0392" w14:textId="6EFEFA86" w:rsidR="00A56422" w:rsidRPr="00BC6886" w:rsidRDefault="00A56422" w:rsidP="00A56422">
      <w:pPr>
        <w:spacing w:before="0" w:after="0"/>
        <w:rPr>
          <w:ins w:id="771"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72" w:author="Author">
        <w:r w:rsidRPr="00BC6886">
          <w:rPr>
            <w:rFonts w:ascii="Courier New" w:hAnsi="Courier New" w:cs="Courier New"/>
            <w:sz w:val="17"/>
            <w:szCs w:val="17"/>
            <w:highlight w:val="white"/>
            <w:lang w:val="en-US"/>
          </w:rPr>
          <w:t>&lt;xsd:enumeration value="Intermediate documents"&gt;</w:t>
        </w:r>
      </w:ins>
    </w:p>
    <w:p w14:paraId="6AC1CF54" w14:textId="457A364C" w:rsidR="00A56422" w:rsidRPr="00BC6886" w:rsidRDefault="00A56422" w:rsidP="00A56422">
      <w:pPr>
        <w:spacing w:before="0" w:after="0"/>
        <w:rPr>
          <w:ins w:id="773"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74" w:author="Author">
        <w:r w:rsidRPr="00BC6886">
          <w:rPr>
            <w:rFonts w:ascii="Courier New" w:hAnsi="Courier New" w:cs="Courier New"/>
            <w:sz w:val="17"/>
            <w:szCs w:val="17"/>
            <w:highlight w:val="white"/>
            <w:lang w:val="en-US"/>
          </w:rPr>
          <w:t>&lt;xsd:annotation&gt;</w:t>
        </w:r>
      </w:ins>
    </w:p>
    <w:p w14:paraId="283BBACF" w14:textId="324F1504" w:rsidR="00A56422" w:rsidRPr="00BC6886" w:rsidRDefault="00A56422" w:rsidP="00A56422">
      <w:pPr>
        <w:spacing w:before="0" w:after="0"/>
        <w:rPr>
          <w:ins w:id="775"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76" w:author="Author">
        <w:r w:rsidRPr="00BC6886">
          <w:rPr>
            <w:rFonts w:ascii="Courier New" w:hAnsi="Courier New" w:cs="Courier New"/>
            <w:sz w:val="17"/>
            <w:szCs w:val="17"/>
            <w:highlight w:val="white"/>
            <w:lang w:val="en-US"/>
          </w:rPr>
          <w:t>&lt;xsd:documentation&gt;Other documents relating to the trademark priority document including amendments or notification of change of applicant name&lt;/xsd:documentation&gt;</w:t>
        </w:r>
      </w:ins>
    </w:p>
    <w:p w14:paraId="167A6341" w14:textId="2B8E6DB5" w:rsidR="00A56422" w:rsidRPr="00BC6886" w:rsidRDefault="00A56422" w:rsidP="00A56422">
      <w:pPr>
        <w:spacing w:before="0" w:after="0"/>
        <w:rPr>
          <w:ins w:id="77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78" w:author="Author">
        <w:r w:rsidRPr="00BC6886">
          <w:rPr>
            <w:rFonts w:ascii="Courier New" w:hAnsi="Courier New" w:cs="Courier New"/>
            <w:sz w:val="17"/>
            <w:szCs w:val="17"/>
            <w:highlight w:val="white"/>
            <w:lang w:val="en-US"/>
          </w:rPr>
          <w:t>&lt;/xsd:annotation&gt;</w:t>
        </w:r>
      </w:ins>
    </w:p>
    <w:p w14:paraId="000710D4" w14:textId="1DED5F57" w:rsidR="00832D88" w:rsidRPr="00BC6886" w:rsidRDefault="00A56422" w:rsidP="00A56422">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79" w:author="Author">
        <w:r w:rsidRPr="00BC6886">
          <w:rPr>
            <w:rFonts w:ascii="Courier New" w:hAnsi="Courier New" w:cs="Courier New"/>
            <w:sz w:val="17"/>
            <w:szCs w:val="17"/>
            <w:highlight w:val="white"/>
            <w:lang w:val="en-US"/>
          </w:rPr>
          <w:t>&lt;/xsd:enumeration&gt;</w:t>
        </w:r>
      </w:ins>
    </w:p>
    <w:p w14:paraId="2A1D32FD" w14:textId="77777777" w:rsidR="00832D88" w:rsidRPr="00BC6886" w:rsidRDefault="00832D88" w:rsidP="00832D88">
      <w:pPr>
        <w:spacing w:before="0" w:after="0"/>
        <w:rPr>
          <w:ins w:id="780"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ins w:id="781" w:author="Author">
        <w:r w:rsidRPr="00BC6886">
          <w:rPr>
            <w:rFonts w:ascii="Courier New" w:hAnsi="Courier New" w:cs="Courier New"/>
            <w:sz w:val="17"/>
            <w:szCs w:val="17"/>
            <w:highlight w:val="white"/>
            <w:lang w:val="en-US"/>
          </w:rPr>
          <w:t>&lt;/xsd:restriction&gt;</w:t>
        </w:r>
      </w:ins>
    </w:p>
    <w:p w14:paraId="531E332D" w14:textId="3D39E090" w:rsidR="00D90392" w:rsidRPr="00BC6886" w:rsidRDefault="00832D88" w:rsidP="00832D88">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ins w:id="782" w:author="Author">
        <w:r w:rsidRPr="00BC6886">
          <w:rPr>
            <w:rFonts w:ascii="Courier New" w:hAnsi="Courier New" w:cs="Courier New"/>
            <w:sz w:val="17"/>
            <w:szCs w:val="17"/>
            <w:highlight w:val="white"/>
            <w:lang w:val="en-US"/>
          </w:rPr>
          <w:t>&lt;/xsd:simpleType&gt;</w:t>
        </w:r>
      </w:ins>
    </w:p>
    <w:p w14:paraId="261909C6" w14:textId="76CBB125" w:rsidR="00252B56" w:rsidRPr="00BC6886" w:rsidRDefault="00252B56" w:rsidP="00C059E7">
      <w:pPr>
        <w:spacing w:before="0" w:after="0"/>
        <w:ind w:left="720"/>
        <w:rPr>
          <w:rFonts w:ascii="Courier New" w:hAnsi="Courier New" w:cs="Courier New"/>
          <w:sz w:val="17"/>
          <w:szCs w:val="17"/>
          <w:lang w:val="en-US"/>
        </w:rPr>
      </w:pPr>
      <w:r w:rsidRPr="00BC6886">
        <w:rPr>
          <w:rFonts w:ascii="Courier New" w:hAnsi="Courier New" w:cs="Courier New"/>
          <w:sz w:val="17"/>
          <w:szCs w:val="17"/>
          <w:lang w:val="en-US"/>
        </w:rPr>
        <w:t xml:space="preserve">&lt;xsd:element name="ApplicationFilingDate" type="com:DateType"&gt;   </w:t>
      </w:r>
    </w:p>
    <w:p w14:paraId="475AECE3" w14:textId="11CD4B0A" w:rsidR="00252B56" w:rsidRPr="005F4547" w:rsidRDefault="00252B56" w:rsidP="00252B56">
      <w:pPr>
        <w:spacing w:before="0" w:after="0"/>
        <w:ind w:left="720" w:firstLine="720"/>
        <w:rPr>
          <w:rFonts w:ascii="Courier New" w:hAnsi="Courier New" w:cs="Courier New"/>
          <w:sz w:val="17"/>
          <w:szCs w:val="17"/>
        </w:rPr>
      </w:pPr>
      <w:r w:rsidRPr="005F4547">
        <w:rPr>
          <w:rFonts w:ascii="Courier New" w:hAnsi="Courier New" w:cs="Courier New"/>
          <w:sz w:val="17"/>
          <w:szCs w:val="17"/>
        </w:rPr>
        <w:t xml:space="preserve">&lt;xsd:annotation&gt;   </w:t>
      </w:r>
    </w:p>
    <w:p w14:paraId="71966490" w14:textId="0A4C0E7E" w:rsidR="004E3FF7" w:rsidRPr="005F4547" w:rsidRDefault="00252B56" w:rsidP="00252B56">
      <w:pPr>
        <w:spacing w:before="0" w:after="0"/>
        <w:ind w:left="1440" w:firstLine="720"/>
        <w:rPr>
          <w:rFonts w:ascii="Courier New" w:hAnsi="Courier New" w:cs="Courier New"/>
          <w:sz w:val="17"/>
          <w:szCs w:val="17"/>
        </w:rPr>
      </w:pPr>
      <w:r w:rsidRPr="005F4547">
        <w:rPr>
          <w:rFonts w:ascii="Courier New" w:hAnsi="Courier New" w:cs="Courier New"/>
          <w:sz w:val="17"/>
          <w:szCs w:val="17"/>
        </w:rPr>
        <w:t>&lt;xsd:documentation&gt;Date de dépôt de la demande&lt;/xsd:documentation&gt;</w:t>
      </w:r>
    </w:p>
    <w:p w14:paraId="32252A32" w14:textId="56BFC522" w:rsidR="00252B56" w:rsidRPr="00BC6886" w:rsidRDefault="00252B56" w:rsidP="00252B56">
      <w:pPr>
        <w:spacing w:before="0" w:after="0"/>
        <w:ind w:left="720" w:firstLine="720"/>
        <w:rPr>
          <w:rFonts w:ascii="Courier New" w:hAnsi="Courier New" w:cs="Courier New"/>
          <w:sz w:val="17"/>
          <w:szCs w:val="17"/>
          <w:lang w:val="en-US"/>
        </w:rPr>
      </w:pPr>
      <w:r w:rsidRPr="00BC6886">
        <w:rPr>
          <w:rFonts w:ascii="Courier New" w:hAnsi="Courier New" w:cs="Courier New"/>
          <w:sz w:val="17"/>
          <w:szCs w:val="17"/>
          <w:lang w:val="en-US"/>
        </w:rPr>
        <w:t xml:space="preserve">&lt;/xsd:annotation&gt;  </w:t>
      </w:r>
    </w:p>
    <w:p w14:paraId="6D33E5CC" w14:textId="470EDA65" w:rsidR="00252B56" w:rsidRPr="00BC6886" w:rsidRDefault="00252B56" w:rsidP="00252B56">
      <w:pPr>
        <w:spacing w:before="0" w:after="0"/>
        <w:rPr>
          <w:rFonts w:ascii="Courier New" w:hAnsi="Courier New" w:cs="Courier New"/>
          <w:sz w:val="17"/>
          <w:szCs w:val="17"/>
          <w:lang w:val="en-US"/>
        </w:rPr>
      </w:pPr>
      <w:r w:rsidRPr="00BC6886">
        <w:rPr>
          <w:rFonts w:ascii="Courier New" w:hAnsi="Courier New" w:cs="Courier New"/>
          <w:sz w:val="17"/>
          <w:szCs w:val="17"/>
          <w:lang w:val="en-US"/>
        </w:rPr>
        <w:t>&lt;/xsd:element&gt;</w:t>
      </w:r>
    </w:p>
    <w:p w14:paraId="39E5D097" w14:textId="06EFF962" w:rsidR="005D3984" w:rsidRPr="00BC6886" w:rsidRDefault="005D3984" w:rsidP="005D3984">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&lt;xsd:element name="Document</w:t>
      </w:r>
      <w:ins w:id="783"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 type="pde:Document</w:t>
      </w:r>
      <w:ins w:id="784"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FormatCategoryType"&gt;</w:t>
      </w:r>
    </w:p>
    <w:p w14:paraId="40800945" w14:textId="77777777" w:rsidR="005D3984" w:rsidRPr="00BC6886" w:rsidRDefault="005D3984" w:rsidP="005D3984">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xsd:annotation&gt;</w:t>
      </w:r>
    </w:p>
    <w:p w14:paraId="0AF082CC" w14:textId="10959358" w:rsidR="005D3984" w:rsidRPr="00BC6886" w:rsidRDefault="005D3984" w:rsidP="005D3984">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&lt;xsd:documentation&gt;</w:t>
      </w:r>
      <w:ins w:id="785" w:author="Author">
        <w:r w:rsidRPr="00BC6886">
          <w:rPr>
            <w:rFonts w:ascii="Courier New" w:hAnsi="Courier New" w:cs="Courier New"/>
            <w:sz w:val="17"/>
            <w:szCs w:val="17"/>
            <w:highlight w:val="white"/>
            <w:lang w:val="en-US"/>
          </w:rPr>
          <w:t>Category which identifies the file format of document or data element which is part of the document, e. g. HTML, PDF,JPEG, TIFF, MP4, WAV, OBJ, ZIP</w:t>
        </w:r>
      </w:ins>
      <w:del w:id="786" w:author="Author">
        <w:r w:rsidRPr="00BC6886">
          <w:rPr>
            <w:rFonts w:ascii="Courier New" w:hAnsi="Courier New" w:cs="Courier New"/>
            <w:sz w:val="17"/>
            <w:szCs w:val="17"/>
            <w:highlight w:val="white"/>
            <w:lang w:val="en-US"/>
          </w:rPr>
          <w:delText>Category of the document file format, e. g. HTML, PDF</w:delText>
        </w:r>
      </w:del>
      <w:r w:rsidRPr="00BC6886">
        <w:rPr>
          <w:rFonts w:ascii="Courier New" w:hAnsi="Courier New" w:cs="Courier New"/>
          <w:sz w:val="17"/>
          <w:szCs w:val="17"/>
          <w:highlight w:val="white"/>
          <w:lang w:val="en-US"/>
        </w:rPr>
        <w:t>&lt;/xsd:documentation&gt;</w:t>
      </w:r>
    </w:p>
    <w:p w14:paraId="47D680B5" w14:textId="77777777" w:rsidR="005D3984" w:rsidRPr="00BC6886" w:rsidRDefault="005D3984" w:rsidP="005D3984">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&lt;/xsd:annotation&gt;</w:t>
      </w:r>
    </w:p>
    <w:p w14:paraId="0B148D3A" w14:textId="77777777" w:rsidR="005D3984" w:rsidRPr="00BC6886" w:rsidRDefault="005D3984" w:rsidP="005D3984">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&lt;/xsd:element&gt;</w:t>
      </w:r>
    </w:p>
    <w:p w14:paraId="2E7AAC02" w14:textId="710901A3" w:rsidR="005D3984" w:rsidRPr="00BC6886" w:rsidRDefault="005D3984" w:rsidP="005D3984">
      <w:pPr>
        <w:spacing w:before="0" w:after="0"/>
        <w:rPr>
          <w:ins w:id="787" w:author="Autho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&lt;xsd:simpleType name="Document</w:t>
      </w:r>
      <w:ins w:id="788"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FormatCategoryType"&gt;</w:t>
      </w:r>
    </w:p>
    <w:p w14:paraId="3D6ADB7C" w14:textId="1CBD409E" w:rsidR="00412203" w:rsidRPr="00BC6886" w:rsidRDefault="00412203" w:rsidP="00481E13">
      <w:pPr>
        <w:spacing w:before="0" w:after="0"/>
        <w:ind w:left="720"/>
        <w:rPr>
          <w:ins w:id="789" w:author="Author"/>
          <w:rFonts w:ascii="Courier New" w:hAnsi="Courier New" w:cs="Courier New"/>
          <w:sz w:val="17"/>
          <w:szCs w:val="17"/>
          <w:highlight w:val="white"/>
          <w:lang w:val="en-US"/>
        </w:rPr>
      </w:pPr>
      <w:ins w:id="790" w:author="Author">
        <w:r w:rsidRPr="00BC6886">
          <w:rPr>
            <w:rFonts w:ascii="Courier New" w:hAnsi="Courier New" w:cs="Courier New"/>
            <w:sz w:val="17"/>
            <w:szCs w:val="17"/>
            <w:highlight w:val="white"/>
            <w:lang w:val="en-US"/>
          </w:rPr>
          <w:t>&lt;xsd:union memberTypes="com:DocumentFormatCategoryType com:ThreeDModelFormatCategoryType dgn:ViewFileFormatCategoryType tmk:MarkMultimediaFileFormatCategoryType tmk:SoundFileFormatCategoryType pde:ArchiveFormatCategoryType"/&gt;</w:t>
        </w:r>
      </w:ins>
    </w:p>
    <w:p w14:paraId="64849782" w14:textId="0AC464E7" w:rsidR="00412203" w:rsidRPr="00BC6886" w:rsidRDefault="00412203" w:rsidP="00412203">
      <w:pPr>
        <w:spacing w:before="0" w:after="0"/>
        <w:rPr>
          <w:ins w:id="791" w:author="Author"/>
          <w:rFonts w:ascii="Courier New" w:hAnsi="Courier New" w:cs="Courier New"/>
          <w:sz w:val="17"/>
          <w:szCs w:val="17"/>
          <w:highlight w:val="white"/>
          <w:lang w:val="en-US"/>
        </w:rPr>
      </w:pPr>
      <w:ins w:id="792" w:author="Author">
        <w:r w:rsidRPr="00BC6886">
          <w:rPr>
            <w:rFonts w:ascii="Courier New" w:hAnsi="Courier New" w:cs="Courier New"/>
            <w:sz w:val="17"/>
            <w:szCs w:val="17"/>
            <w:highlight w:val="white"/>
            <w:lang w:val="en-US"/>
          </w:rPr>
          <w:t>&lt;/xsd:simpleType&gt;</w:t>
        </w:r>
      </w:ins>
    </w:p>
    <w:p w14:paraId="77B32D24" w14:textId="77777777" w:rsidR="009B6B32" w:rsidRPr="00BC6886" w:rsidRDefault="009B6B32" w:rsidP="009B6B32">
      <w:pPr>
        <w:spacing w:before="0" w:after="0"/>
        <w:rPr>
          <w:ins w:id="793" w:author="Author"/>
          <w:rFonts w:ascii="Courier New" w:hAnsi="Courier New" w:cs="Courier New"/>
          <w:sz w:val="17"/>
          <w:szCs w:val="17"/>
          <w:highlight w:val="white"/>
          <w:lang w:val="en-US"/>
        </w:rPr>
      </w:pPr>
      <w:ins w:id="794" w:author="Author">
        <w:r w:rsidRPr="00BC6886">
          <w:rPr>
            <w:rFonts w:ascii="Courier New" w:hAnsi="Courier New" w:cs="Courier New"/>
            <w:sz w:val="17"/>
            <w:szCs w:val="17"/>
            <w:highlight w:val="white"/>
            <w:lang w:val="en-US"/>
          </w:rPr>
          <w:t>&lt;xsd:simpleType name="ArchiveFormatCategoryType"&gt;</w:t>
        </w:r>
      </w:ins>
    </w:p>
    <w:p w14:paraId="2FD7BA3C" w14:textId="77777777" w:rsidR="009B6B32" w:rsidRPr="00BC6886" w:rsidRDefault="009B6B32" w:rsidP="009B6B32">
      <w:pPr>
        <w:spacing w:before="0" w:after="0"/>
        <w:rPr>
          <w:ins w:id="795" w:author="Author"/>
          <w:rFonts w:ascii="Courier New" w:hAnsi="Courier New" w:cs="Courier New"/>
          <w:sz w:val="17"/>
          <w:szCs w:val="17"/>
          <w:highlight w:val="white"/>
          <w:lang w:val="en-US"/>
        </w:rPr>
      </w:pPr>
      <w:ins w:id="796"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 base="xsd:token"&gt;</w:t>
        </w:r>
      </w:ins>
    </w:p>
    <w:p w14:paraId="021068E4" w14:textId="77777777" w:rsidR="009B6B32" w:rsidRPr="00BC6886" w:rsidRDefault="009B6B32" w:rsidP="009B6B32">
      <w:pPr>
        <w:spacing w:before="0" w:after="0"/>
        <w:rPr>
          <w:ins w:id="797" w:author="Author"/>
          <w:rFonts w:ascii="Courier New" w:hAnsi="Courier New" w:cs="Courier New"/>
          <w:sz w:val="17"/>
          <w:szCs w:val="17"/>
          <w:highlight w:val="white"/>
          <w:lang w:val="en-US"/>
        </w:rPr>
      </w:pPr>
      <w:ins w:id="798"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value="ZIP"&gt;</w:t>
        </w:r>
      </w:ins>
    </w:p>
    <w:p w14:paraId="4A94A52E" w14:textId="77777777" w:rsidR="009B6B32" w:rsidRPr="00BC6886" w:rsidRDefault="009B6B32" w:rsidP="009B6B32">
      <w:pPr>
        <w:spacing w:before="0" w:after="0"/>
        <w:rPr>
          <w:ins w:id="799" w:author="Author"/>
          <w:rFonts w:ascii="Courier New" w:hAnsi="Courier New" w:cs="Courier New"/>
          <w:sz w:val="17"/>
          <w:szCs w:val="17"/>
          <w:highlight w:val="white"/>
          <w:lang w:val="en-US"/>
        </w:rPr>
      </w:pPr>
      <w:ins w:id="800"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ins>
    </w:p>
    <w:p w14:paraId="4391B1F3" w14:textId="7B98547A" w:rsidR="009B6B32" w:rsidRPr="00BC6886" w:rsidRDefault="009B6B32" w:rsidP="009B6B32">
      <w:pPr>
        <w:spacing w:before="0" w:after="0"/>
        <w:rPr>
          <w:ins w:id="801" w:author="Author"/>
          <w:rFonts w:ascii="Courier New" w:hAnsi="Courier New" w:cs="Courier New"/>
          <w:sz w:val="17"/>
          <w:szCs w:val="17"/>
          <w:highlight w:val="white"/>
          <w:lang w:val="en-US"/>
        </w:rPr>
      </w:pPr>
      <w:ins w:id="802"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&lt;xsd:documentation&gt;ZIP file format for compressing and bundling files (.zip)&lt;/xsd:documentation&gt;</w:t>
        </w:r>
      </w:ins>
    </w:p>
    <w:p w14:paraId="476498C2" w14:textId="34F7B592" w:rsidR="009B6B32" w:rsidRPr="00BC6886" w:rsidRDefault="009B6B32" w:rsidP="009B6B32">
      <w:pPr>
        <w:spacing w:before="0" w:after="0"/>
        <w:rPr>
          <w:ins w:id="803" w:author="Author"/>
          <w:rFonts w:ascii="Courier New" w:hAnsi="Courier New" w:cs="Courier New"/>
          <w:sz w:val="17"/>
          <w:szCs w:val="17"/>
          <w:highlight w:val="white"/>
          <w:lang w:val="en-US"/>
        </w:rPr>
      </w:pPr>
      <w:ins w:id="804"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ins>
    </w:p>
    <w:p w14:paraId="79453060" w14:textId="77777777" w:rsidR="009B6B32" w:rsidRPr="00BC6886" w:rsidRDefault="009B6B32" w:rsidP="009B6B32">
      <w:pPr>
        <w:spacing w:before="0" w:after="0"/>
        <w:rPr>
          <w:ins w:id="805" w:author="Author"/>
          <w:rFonts w:ascii="Courier New" w:hAnsi="Courier New" w:cs="Courier New"/>
          <w:sz w:val="17"/>
          <w:szCs w:val="17"/>
          <w:highlight w:val="white"/>
          <w:lang w:val="en-US"/>
        </w:rPr>
      </w:pPr>
      <w:ins w:id="806"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ins>
    </w:p>
    <w:p w14:paraId="6E5DD446" w14:textId="77777777" w:rsidR="009B6B32" w:rsidRPr="00BC6886" w:rsidRDefault="009B6B32" w:rsidP="009B6B32">
      <w:pPr>
        <w:spacing w:before="0" w:after="0"/>
        <w:rPr>
          <w:ins w:id="807" w:author="Author"/>
          <w:rFonts w:ascii="Courier New" w:hAnsi="Courier New" w:cs="Courier New"/>
          <w:sz w:val="17"/>
          <w:szCs w:val="17"/>
          <w:highlight w:val="white"/>
          <w:lang w:val="en-US"/>
        </w:rPr>
      </w:pPr>
      <w:ins w:id="808"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 value="TAR"&gt;</w:t>
        </w:r>
      </w:ins>
    </w:p>
    <w:p w14:paraId="20A575F2" w14:textId="77777777" w:rsidR="009B6B32" w:rsidRPr="00BC6886" w:rsidRDefault="009B6B32" w:rsidP="009B6B32">
      <w:pPr>
        <w:spacing w:before="0" w:after="0"/>
        <w:rPr>
          <w:ins w:id="809" w:author="Author"/>
          <w:rFonts w:ascii="Courier New" w:hAnsi="Courier New" w:cs="Courier New"/>
          <w:sz w:val="17"/>
          <w:szCs w:val="17"/>
          <w:highlight w:val="white"/>
          <w:lang w:val="en-US"/>
        </w:rPr>
      </w:pPr>
      <w:ins w:id="810"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ins>
    </w:p>
    <w:p w14:paraId="06AA89C7" w14:textId="5A505B8E" w:rsidR="009B6B32" w:rsidRPr="00BC6886" w:rsidRDefault="009B6B32" w:rsidP="00A15194">
      <w:pPr>
        <w:spacing w:before="0" w:after="0"/>
        <w:ind w:left="2880"/>
        <w:rPr>
          <w:ins w:id="811" w:author="Author"/>
          <w:rFonts w:ascii="Courier New" w:hAnsi="Courier New" w:cs="Courier New"/>
          <w:sz w:val="17"/>
          <w:szCs w:val="17"/>
          <w:highlight w:val="white"/>
          <w:lang w:val="en-US"/>
        </w:rPr>
      </w:pPr>
      <w:ins w:id="812" w:author="Author">
        <w:r w:rsidRPr="00BC6886">
          <w:rPr>
            <w:rFonts w:ascii="Courier New" w:hAnsi="Courier New" w:cs="Courier New"/>
            <w:sz w:val="17"/>
            <w:szCs w:val="17"/>
            <w:highlight w:val="white"/>
            <w:lang w:val="en-US"/>
          </w:rPr>
          <w:t>&lt;xsd:documentation&gt;Tape archive file format (.tar)&lt;/xsd:documentation&gt;</w:t>
        </w:r>
      </w:ins>
    </w:p>
    <w:p w14:paraId="577447FF" w14:textId="1024F348" w:rsidR="009B6B32" w:rsidRPr="00BC6886" w:rsidRDefault="009B6B32" w:rsidP="009B6B32">
      <w:pPr>
        <w:spacing w:before="0" w:after="0"/>
        <w:rPr>
          <w:ins w:id="813" w:author="Author"/>
          <w:rFonts w:ascii="Courier New" w:hAnsi="Courier New" w:cs="Courier New"/>
          <w:sz w:val="17"/>
          <w:szCs w:val="17"/>
          <w:highlight w:val="white"/>
          <w:lang w:val="en-US"/>
        </w:rPr>
      </w:pPr>
      <w:ins w:id="814"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&lt;/xsd:annotation&gt;</w:t>
        </w:r>
      </w:ins>
    </w:p>
    <w:p w14:paraId="22FADE07" w14:textId="0537D5D6" w:rsidR="009B6B32" w:rsidRPr="00BC6886" w:rsidRDefault="009B6B32" w:rsidP="009B6B32">
      <w:pPr>
        <w:spacing w:before="0" w:after="0"/>
        <w:rPr>
          <w:ins w:id="815" w:author="Author"/>
          <w:rFonts w:ascii="Courier New" w:hAnsi="Courier New" w:cs="Courier New"/>
          <w:sz w:val="17"/>
          <w:szCs w:val="17"/>
          <w:highlight w:val="white"/>
          <w:lang w:val="en-US"/>
        </w:rPr>
      </w:pPr>
      <w:ins w:id="816"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&lt;/xsd:enumeration&gt;</w:t>
        </w:r>
      </w:ins>
    </w:p>
    <w:p w14:paraId="0D246499" w14:textId="77777777" w:rsidR="009B6B32" w:rsidRPr="00BC6886" w:rsidRDefault="009B6B32" w:rsidP="009B6B32">
      <w:pPr>
        <w:spacing w:before="0" w:after="0"/>
        <w:rPr>
          <w:ins w:id="817" w:author="Author"/>
          <w:rFonts w:ascii="Courier New" w:hAnsi="Courier New" w:cs="Courier New"/>
          <w:sz w:val="17"/>
          <w:szCs w:val="17"/>
          <w:highlight w:val="white"/>
          <w:lang w:val="en-US"/>
        </w:rPr>
      </w:pPr>
      <w:ins w:id="818" w:author="Autho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&lt;/xsd:restriction&gt;</w:t>
        </w:r>
      </w:ins>
    </w:p>
    <w:p w14:paraId="2831CCAE" w14:textId="483401F2" w:rsidR="003F00A0" w:rsidRPr="00BC6886" w:rsidRDefault="009B6B32" w:rsidP="009B6B32">
      <w:pPr>
        <w:spacing w:before="0" w:after="0"/>
        <w:rPr>
          <w:rFonts w:ascii="Courier New" w:hAnsi="Courier New" w:cs="Courier New"/>
          <w:sz w:val="17"/>
          <w:szCs w:val="17"/>
          <w:highlight w:val="white"/>
          <w:lang w:val="en-US"/>
        </w:rPr>
      </w:pPr>
      <w:ins w:id="819" w:author="Author">
        <w:r w:rsidRPr="00BC6886">
          <w:rPr>
            <w:rFonts w:ascii="Courier New" w:hAnsi="Courier New" w:cs="Courier New"/>
            <w:sz w:val="17"/>
            <w:szCs w:val="17"/>
            <w:highlight w:val="white"/>
            <w:lang w:val="en-US"/>
          </w:rPr>
          <w:tab/>
          <w:t>&lt;/xsd:simpleType&gt;</w:t>
        </w:r>
      </w:ins>
    </w:p>
    <w:p w14:paraId="33259C93" w14:textId="1DEB54F3" w:rsidR="005D3984" w:rsidRPr="00BC6886" w:rsidDel="00340AEC" w:rsidRDefault="005D3984" w:rsidP="005D3984">
      <w:pPr>
        <w:spacing w:before="0" w:after="0"/>
        <w:rPr>
          <w:del w:id="820" w:author="Author"/>
          <w:rFonts w:ascii="Courier New" w:hAnsi="Courier New" w:cs="Courier New"/>
          <w:sz w:val="17"/>
          <w:szCs w:val="17"/>
          <w:highlight w:val="white"/>
          <w:lang w:val="en-US"/>
        </w:rPr>
      </w:pPr>
      <w:del w:id="821" w:author="Author">
        <w:r w:rsidRPr="00BC6886">
          <w:rPr>
            <w:rFonts w:ascii="Courier New" w:hAnsi="Courier New" w:cs="Courier New"/>
            <w:sz w:val="17"/>
            <w:szCs w:val="17"/>
            <w:highlight w:val="white"/>
            <w:lang w:val="en-US"/>
          </w:rPr>
          <w:delText>&lt;xsd:restriction base="xsd:token"&gt;</w:delText>
        </w:r>
      </w:del>
    </w:p>
    <w:p w14:paraId="44F470B2" w14:textId="39648F04" w:rsidR="005D3984" w:rsidRPr="00BC6886" w:rsidDel="005D3984" w:rsidRDefault="005D3984" w:rsidP="005D3984">
      <w:pPr>
        <w:spacing w:before="0" w:after="0"/>
        <w:rPr>
          <w:del w:id="822" w:author="Author"/>
          <w:rFonts w:ascii="Courier New" w:hAnsi="Courier New" w:cs="Courier New"/>
          <w:sz w:val="17"/>
          <w:szCs w:val="17"/>
          <w:highlight w:val="white"/>
          <w:lang w:val="en-US"/>
        </w:rPr>
      </w:pPr>
      <w:del w:id="823" w:author="Author">
        <w:r w:rsidRPr="00BC6886">
          <w:rPr>
            <w:rFonts w:ascii="Courier New" w:hAnsi="Courier New" w:cs="Courier New"/>
            <w:sz w:val="17"/>
            <w:szCs w:val="17"/>
            <w:highlight w:val="white"/>
            <w:lang w:val="en-US"/>
          </w:rPr>
          <w:delText>&lt;xsd:enumeration value="MS Word"&gt;</w:delText>
        </w:r>
      </w:del>
    </w:p>
    <w:p w14:paraId="70942677" w14:textId="69A18EE7" w:rsidR="005D3984" w:rsidRPr="00BC6886" w:rsidDel="005D3984" w:rsidRDefault="005D3984" w:rsidP="005D3984">
      <w:pPr>
        <w:spacing w:before="0" w:after="0"/>
        <w:rPr>
          <w:del w:id="824" w:author="Author"/>
          <w:rFonts w:ascii="Courier New" w:hAnsi="Courier New" w:cs="Courier New"/>
          <w:sz w:val="17"/>
          <w:szCs w:val="17"/>
          <w:highlight w:val="white"/>
          <w:lang w:val="en-US"/>
        </w:rPr>
      </w:pPr>
      <w:del w:id="825" w:author="Author">
        <w:r w:rsidRPr="00BC6886">
          <w:rPr>
            <w:rFonts w:ascii="Courier New" w:hAnsi="Courier New" w:cs="Courier New"/>
            <w:sz w:val="17"/>
            <w:szCs w:val="17"/>
            <w:lang w:val="en-US"/>
          </w:rPr>
          <w:delText>&lt;xsd:annotation&gt;</w:delText>
        </w:r>
      </w:del>
    </w:p>
    <w:p w14:paraId="7E94A035" w14:textId="11EB8D2F" w:rsidR="005D3984" w:rsidRPr="00BC6886" w:rsidDel="005D3984" w:rsidRDefault="005D3984" w:rsidP="005D3984">
      <w:pPr>
        <w:spacing w:before="0" w:after="0"/>
        <w:rPr>
          <w:del w:id="826" w:author="Author"/>
          <w:rFonts w:ascii="Courier New" w:hAnsi="Courier New" w:cs="Courier New"/>
          <w:sz w:val="17"/>
          <w:szCs w:val="17"/>
          <w:highlight w:val="white"/>
          <w:lang w:val="en-US"/>
        </w:rPr>
      </w:pPr>
      <w:del w:id="827" w:author="Author">
        <w:r w:rsidRPr="00BC6886">
          <w:rPr>
            <w:rFonts w:ascii="Courier New" w:hAnsi="Courier New" w:cs="Courier New"/>
            <w:sz w:val="17"/>
            <w:szCs w:val="17"/>
            <w:highlight w:val="white"/>
            <w:lang w:val="en-US"/>
          </w:rPr>
          <w:delText>&lt;xsd:documentation&gt;MS Word&lt;/xsd:documentation&gt;</w:delText>
        </w:r>
      </w:del>
    </w:p>
    <w:p w14:paraId="26D3108F" w14:textId="0EFC4653" w:rsidR="005D3984" w:rsidRPr="00BC6886" w:rsidDel="005D3984" w:rsidRDefault="005D3984" w:rsidP="005D3984">
      <w:pPr>
        <w:spacing w:before="0" w:after="0"/>
        <w:rPr>
          <w:del w:id="828" w:author="Author"/>
          <w:rFonts w:ascii="Courier New" w:hAnsi="Courier New" w:cs="Courier New"/>
          <w:sz w:val="17"/>
          <w:szCs w:val="17"/>
          <w:highlight w:val="white"/>
          <w:lang w:val="en-US"/>
        </w:rPr>
      </w:pPr>
      <w:del w:id="829" w:author="Author">
        <w:r w:rsidRPr="00BC6886">
          <w:rPr>
            <w:rFonts w:ascii="Courier New" w:hAnsi="Courier New" w:cs="Courier New"/>
            <w:sz w:val="17"/>
            <w:szCs w:val="17"/>
            <w:highlight w:val="white"/>
            <w:lang w:val="en-US"/>
          </w:rPr>
          <w:delText>&lt;/xsd:annotation&gt;</w:delText>
        </w:r>
      </w:del>
    </w:p>
    <w:p w14:paraId="0A2F08CE" w14:textId="6CE61766" w:rsidR="005D3984" w:rsidRPr="00BC6886" w:rsidDel="005D3984" w:rsidRDefault="005D3984" w:rsidP="005D3984">
      <w:pPr>
        <w:spacing w:before="0" w:after="0"/>
        <w:rPr>
          <w:del w:id="830" w:author="Author"/>
          <w:rFonts w:ascii="Courier New" w:hAnsi="Courier New" w:cs="Courier New"/>
          <w:sz w:val="17"/>
          <w:szCs w:val="17"/>
          <w:highlight w:val="white"/>
          <w:lang w:val="en-US"/>
        </w:rPr>
      </w:pPr>
      <w:del w:id="831" w:author="Author">
        <w:r w:rsidRPr="00BC6886">
          <w:rPr>
            <w:rFonts w:ascii="Courier New" w:hAnsi="Courier New" w:cs="Courier New"/>
            <w:sz w:val="17"/>
            <w:szCs w:val="17"/>
            <w:highlight w:val="white"/>
            <w:lang w:val="en-US"/>
          </w:rPr>
          <w:delText>&lt;/xsd:enumeration&gt;</w:delText>
        </w:r>
      </w:del>
    </w:p>
    <w:p w14:paraId="49718BEB" w14:textId="14DA0ED1" w:rsidR="005D3984" w:rsidRPr="00BC6886" w:rsidDel="005D3984" w:rsidRDefault="005D3984" w:rsidP="005D3984">
      <w:pPr>
        <w:spacing w:before="0" w:after="0"/>
        <w:rPr>
          <w:del w:id="832" w:author="Author"/>
          <w:rFonts w:ascii="Courier New" w:hAnsi="Courier New" w:cs="Courier New"/>
          <w:sz w:val="17"/>
          <w:szCs w:val="17"/>
          <w:highlight w:val="white"/>
          <w:lang w:val="en-US"/>
        </w:rPr>
      </w:pPr>
      <w:del w:id="833" w:author="Author">
        <w:r w:rsidRPr="00BC6886">
          <w:rPr>
            <w:rFonts w:ascii="Courier New" w:hAnsi="Courier New" w:cs="Courier New"/>
            <w:sz w:val="17"/>
            <w:szCs w:val="17"/>
            <w:highlight w:val="white"/>
            <w:lang w:val="en-US"/>
          </w:rPr>
          <w:delText>&lt;xsd:enumeration value="MS Excel"&gt;</w:delText>
        </w:r>
      </w:del>
    </w:p>
    <w:p w14:paraId="2411A258" w14:textId="53235067" w:rsidR="005D3984" w:rsidRPr="00BC6886" w:rsidDel="005D3984" w:rsidRDefault="005D3984" w:rsidP="005D3984">
      <w:pPr>
        <w:spacing w:before="0" w:after="0"/>
        <w:rPr>
          <w:del w:id="834" w:author="Author"/>
          <w:rFonts w:ascii="Courier New" w:hAnsi="Courier New" w:cs="Courier New"/>
          <w:sz w:val="17"/>
          <w:szCs w:val="17"/>
          <w:highlight w:val="white"/>
          <w:lang w:val="en-US"/>
        </w:rPr>
      </w:pPr>
      <w:del w:id="835" w:author="Author">
        <w:r w:rsidRPr="00BC6886">
          <w:rPr>
            <w:rFonts w:ascii="Courier New" w:hAnsi="Courier New" w:cs="Courier New"/>
            <w:sz w:val="17"/>
            <w:szCs w:val="17"/>
            <w:lang w:val="en-US"/>
          </w:rPr>
          <w:delText>&lt;xsd:annotation&gt;</w:delText>
        </w:r>
      </w:del>
    </w:p>
    <w:p w14:paraId="538DD9FE" w14:textId="709FFF6F" w:rsidR="005D3984" w:rsidRPr="00BC6886" w:rsidDel="005D3984" w:rsidRDefault="005D3984" w:rsidP="005D3984">
      <w:pPr>
        <w:spacing w:before="0" w:after="0"/>
        <w:rPr>
          <w:del w:id="836" w:author="Author"/>
          <w:rFonts w:ascii="Courier New" w:hAnsi="Courier New" w:cs="Courier New"/>
          <w:sz w:val="17"/>
          <w:szCs w:val="17"/>
          <w:highlight w:val="white"/>
          <w:lang w:val="en-US"/>
        </w:rPr>
      </w:pPr>
      <w:del w:id="837" w:author="Author">
        <w:r w:rsidRPr="00BC6886">
          <w:rPr>
            <w:rFonts w:ascii="Courier New" w:hAnsi="Courier New" w:cs="Courier New"/>
            <w:sz w:val="17"/>
            <w:szCs w:val="17"/>
            <w:highlight w:val="white"/>
            <w:lang w:val="en-US"/>
          </w:rPr>
          <w:delText>&lt;xsd:documentation&gt;MS Excel&lt;/xsd:documentation&gt;</w:delText>
        </w:r>
      </w:del>
    </w:p>
    <w:p w14:paraId="03F0BED1" w14:textId="29AAB42B" w:rsidR="005D3984" w:rsidRPr="00BC6886" w:rsidDel="005D3984" w:rsidRDefault="005D3984" w:rsidP="005D3984">
      <w:pPr>
        <w:spacing w:before="0" w:after="0"/>
        <w:rPr>
          <w:del w:id="838" w:author="Author"/>
          <w:rFonts w:ascii="Courier New" w:hAnsi="Courier New" w:cs="Courier New"/>
          <w:sz w:val="17"/>
          <w:szCs w:val="17"/>
          <w:highlight w:val="white"/>
          <w:lang w:val="en-US"/>
        </w:rPr>
      </w:pPr>
      <w:del w:id="839" w:author="Author">
        <w:r w:rsidRPr="00BC6886">
          <w:rPr>
            <w:rFonts w:ascii="Courier New" w:hAnsi="Courier New" w:cs="Courier New"/>
            <w:sz w:val="17"/>
            <w:szCs w:val="17"/>
            <w:highlight w:val="white"/>
            <w:lang w:val="en-US"/>
          </w:rPr>
          <w:delText>&lt;/xsd:annotation&gt;</w:delText>
        </w:r>
      </w:del>
    </w:p>
    <w:p w14:paraId="45D50DB9" w14:textId="5420623A" w:rsidR="005D3984" w:rsidRPr="00BC6886" w:rsidDel="005D3984" w:rsidRDefault="005D3984" w:rsidP="005D3984">
      <w:pPr>
        <w:spacing w:before="0" w:after="0"/>
        <w:rPr>
          <w:del w:id="840" w:author="Author"/>
          <w:rFonts w:ascii="Courier New" w:hAnsi="Courier New" w:cs="Courier New"/>
          <w:sz w:val="17"/>
          <w:szCs w:val="17"/>
          <w:highlight w:val="white"/>
          <w:lang w:val="en-US"/>
        </w:rPr>
      </w:pPr>
      <w:del w:id="841" w:author="Author">
        <w:r w:rsidRPr="00BC6886">
          <w:rPr>
            <w:rFonts w:ascii="Courier New" w:hAnsi="Courier New" w:cs="Courier New"/>
            <w:sz w:val="17"/>
            <w:szCs w:val="17"/>
            <w:highlight w:val="white"/>
            <w:lang w:val="en-US"/>
          </w:rPr>
          <w:delText>&lt;/xsd:enumeration&gt;</w:delText>
        </w:r>
      </w:del>
    </w:p>
    <w:p w14:paraId="197C5C15" w14:textId="2F3CFC94" w:rsidR="005D3984" w:rsidRPr="00BC6886" w:rsidDel="005D3984" w:rsidRDefault="005D3984" w:rsidP="005D3984">
      <w:pPr>
        <w:spacing w:before="0" w:after="0"/>
        <w:rPr>
          <w:del w:id="842" w:author="Author"/>
          <w:rFonts w:ascii="Courier New" w:hAnsi="Courier New" w:cs="Courier New"/>
          <w:sz w:val="17"/>
          <w:szCs w:val="17"/>
          <w:highlight w:val="white"/>
          <w:lang w:val="en-US"/>
        </w:rPr>
      </w:pPr>
      <w:del w:id="843" w:author="Author">
        <w:r w:rsidRPr="00BC6886">
          <w:rPr>
            <w:rFonts w:ascii="Courier New" w:hAnsi="Courier New" w:cs="Courier New"/>
            <w:sz w:val="17"/>
            <w:szCs w:val="17"/>
            <w:highlight w:val="white"/>
            <w:lang w:val="en-US"/>
          </w:rPr>
          <w:delText>&lt;xsd:enumeration value="XML"&gt;</w:delText>
        </w:r>
      </w:del>
    </w:p>
    <w:p w14:paraId="52E55E5B" w14:textId="481252CB" w:rsidR="005D3984" w:rsidRPr="00BC6886" w:rsidDel="005D3984" w:rsidRDefault="005D3984" w:rsidP="005D3984">
      <w:pPr>
        <w:spacing w:before="0" w:after="0"/>
        <w:rPr>
          <w:del w:id="844" w:author="Author"/>
          <w:rFonts w:ascii="Courier New" w:hAnsi="Courier New" w:cs="Courier New"/>
          <w:sz w:val="17"/>
          <w:szCs w:val="17"/>
          <w:highlight w:val="white"/>
          <w:lang w:val="en-US"/>
        </w:rPr>
      </w:pPr>
      <w:del w:id="845" w:author="Author">
        <w:r w:rsidRPr="00BC6886">
          <w:rPr>
            <w:rFonts w:ascii="Courier New" w:hAnsi="Courier New" w:cs="Courier New"/>
            <w:sz w:val="17"/>
            <w:szCs w:val="17"/>
            <w:lang w:val="en-US"/>
          </w:rPr>
          <w:delText>&lt;xsd:annotation&gt;</w:delText>
        </w:r>
      </w:del>
    </w:p>
    <w:p w14:paraId="4461A2E6" w14:textId="402A3B85" w:rsidR="005D3984" w:rsidRPr="00BC6886" w:rsidDel="005D3984" w:rsidRDefault="005D3984" w:rsidP="005D3984">
      <w:pPr>
        <w:spacing w:before="0" w:after="0"/>
        <w:rPr>
          <w:del w:id="846" w:author="Author"/>
          <w:rFonts w:ascii="Courier New" w:hAnsi="Courier New" w:cs="Courier New"/>
          <w:sz w:val="17"/>
          <w:szCs w:val="17"/>
          <w:highlight w:val="white"/>
          <w:lang w:val="en-US"/>
        </w:rPr>
      </w:pPr>
      <w:del w:id="847" w:author="Author">
        <w:r w:rsidRPr="00BC6886">
          <w:rPr>
            <w:rFonts w:ascii="Courier New" w:hAnsi="Courier New" w:cs="Courier New"/>
            <w:sz w:val="17"/>
            <w:szCs w:val="17"/>
            <w:highlight w:val="white"/>
            <w:lang w:val="en-US"/>
          </w:rPr>
          <w:delText>&lt;xsd:documentation&gt; XML&lt;/xsd:documentation&gt;</w:delText>
        </w:r>
      </w:del>
    </w:p>
    <w:p w14:paraId="70B32339" w14:textId="6703EF78" w:rsidR="005D3984" w:rsidRPr="00BC6886" w:rsidDel="005D3984" w:rsidRDefault="005D3984" w:rsidP="005D3984">
      <w:pPr>
        <w:spacing w:before="0" w:after="0"/>
        <w:rPr>
          <w:del w:id="848" w:author="Author"/>
          <w:rFonts w:ascii="Courier New" w:hAnsi="Courier New" w:cs="Courier New"/>
          <w:sz w:val="17"/>
          <w:szCs w:val="17"/>
          <w:highlight w:val="white"/>
          <w:lang w:val="en-US"/>
        </w:rPr>
      </w:pPr>
      <w:del w:id="849" w:author="Author">
        <w:r w:rsidRPr="00BC6886">
          <w:rPr>
            <w:rFonts w:ascii="Courier New" w:hAnsi="Courier New" w:cs="Courier New"/>
            <w:sz w:val="17"/>
            <w:szCs w:val="17"/>
            <w:highlight w:val="white"/>
            <w:lang w:val="en-US"/>
          </w:rPr>
          <w:delText>&lt;/xsd:annotation&gt;</w:delText>
        </w:r>
      </w:del>
    </w:p>
    <w:p w14:paraId="235B4176" w14:textId="268938B1" w:rsidR="005D3984" w:rsidRPr="00BC6886" w:rsidDel="005D3984" w:rsidRDefault="005D3984" w:rsidP="005D3984">
      <w:pPr>
        <w:spacing w:before="0" w:after="0"/>
        <w:rPr>
          <w:del w:id="850" w:author="Author"/>
          <w:rFonts w:ascii="Courier New" w:hAnsi="Courier New" w:cs="Courier New"/>
          <w:sz w:val="17"/>
          <w:szCs w:val="17"/>
          <w:highlight w:val="white"/>
          <w:lang w:val="en-US"/>
        </w:rPr>
      </w:pPr>
      <w:del w:id="851" w:author="Author">
        <w:r w:rsidRPr="00BC6886">
          <w:rPr>
            <w:rFonts w:ascii="Courier New" w:hAnsi="Courier New" w:cs="Courier New"/>
            <w:sz w:val="17"/>
            <w:szCs w:val="17"/>
            <w:highlight w:val="white"/>
            <w:lang w:val="en-US"/>
          </w:rPr>
          <w:delText>&lt;/xsd:enumeration&gt;</w:delText>
        </w:r>
      </w:del>
    </w:p>
    <w:p w14:paraId="7EEB1A2A" w14:textId="3D4AB866" w:rsidR="005D3984" w:rsidRPr="00BC6886" w:rsidDel="005D3984" w:rsidRDefault="005D3984" w:rsidP="005D3984">
      <w:pPr>
        <w:spacing w:before="0" w:after="0"/>
        <w:rPr>
          <w:del w:id="852" w:author="Author"/>
          <w:rFonts w:ascii="Courier New" w:hAnsi="Courier New" w:cs="Courier New"/>
          <w:sz w:val="17"/>
          <w:szCs w:val="17"/>
          <w:highlight w:val="white"/>
          <w:lang w:val="en-US"/>
        </w:rPr>
      </w:pPr>
      <w:del w:id="853" w:author="Author">
        <w:r w:rsidRPr="00BC6886">
          <w:rPr>
            <w:rFonts w:ascii="Courier New" w:hAnsi="Courier New" w:cs="Courier New"/>
            <w:sz w:val="17"/>
            <w:szCs w:val="17"/>
            <w:highlight w:val="white"/>
            <w:lang w:val="en-US"/>
          </w:rPr>
          <w:delText>&lt;xsd:enumeration value="Text"&gt;</w:delText>
        </w:r>
      </w:del>
    </w:p>
    <w:p w14:paraId="1C57B658" w14:textId="31F9003F" w:rsidR="005D3984" w:rsidRPr="00BC6886" w:rsidDel="005D3984" w:rsidRDefault="005D3984" w:rsidP="005D3984">
      <w:pPr>
        <w:spacing w:before="0" w:after="0"/>
        <w:rPr>
          <w:del w:id="854" w:author="Author"/>
          <w:rFonts w:ascii="Courier New" w:hAnsi="Courier New" w:cs="Courier New"/>
          <w:sz w:val="17"/>
          <w:szCs w:val="17"/>
          <w:highlight w:val="white"/>
          <w:lang w:val="en-US"/>
        </w:rPr>
      </w:pPr>
      <w:del w:id="855" w:author="Author">
        <w:r w:rsidRPr="00BC6886">
          <w:rPr>
            <w:rFonts w:ascii="Courier New" w:hAnsi="Courier New" w:cs="Courier New"/>
            <w:sz w:val="17"/>
            <w:szCs w:val="17"/>
            <w:lang w:val="en-US"/>
          </w:rPr>
          <w:delText>&lt;xsd:annotation&gt;</w:delText>
        </w:r>
      </w:del>
    </w:p>
    <w:p w14:paraId="6BFB15D3" w14:textId="69EC07A5" w:rsidR="005D3984" w:rsidRPr="00BC6886" w:rsidDel="005D3984" w:rsidRDefault="005D3984" w:rsidP="005D3984">
      <w:pPr>
        <w:spacing w:before="0" w:after="0"/>
        <w:rPr>
          <w:del w:id="856" w:author="Author"/>
          <w:rFonts w:ascii="Courier New" w:hAnsi="Courier New" w:cs="Courier New"/>
          <w:sz w:val="17"/>
          <w:szCs w:val="17"/>
          <w:highlight w:val="white"/>
          <w:lang w:val="en-US"/>
        </w:rPr>
      </w:pPr>
      <w:del w:id="857" w:author="Author">
        <w:r w:rsidRPr="00BC6886">
          <w:rPr>
            <w:rFonts w:ascii="Courier New" w:hAnsi="Courier New" w:cs="Courier New"/>
            <w:sz w:val="17"/>
            <w:szCs w:val="17"/>
            <w:highlight w:val="white"/>
            <w:lang w:val="en-US"/>
          </w:rPr>
          <w:delText>&lt;xsd:documentation&gt;Text&lt;/xsd:documentation&gt;</w:delText>
        </w:r>
      </w:del>
    </w:p>
    <w:p w14:paraId="1A8120E9" w14:textId="342A81C6" w:rsidR="005D3984" w:rsidRPr="00BC6886" w:rsidDel="005D3984" w:rsidRDefault="005D3984" w:rsidP="005D3984">
      <w:pPr>
        <w:spacing w:before="0" w:after="0"/>
        <w:rPr>
          <w:del w:id="858" w:author="Author"/>
          <w:rFonts w:ascii="Courier New" w:hAnsi="Courier New" w:cs="Courier New"/>
          <w:sz w:val="17"/>
          <w:szCs w:val="17"/>
          <w:highlight w:val="white"/>
          <w:lang w:val="en-US"/>
        </w:rPr>
      </w:pPr>
      <w:del w:id="859" w:author="Author">
        <w:r w:rsidRPr="00BC6886">
          <w:rPr>
            <w:rFonts w:ascii="Courier New" w:hAnsi="Courier New" w:cs="Courier New"/>
            <w:sz w:val="17"/>
            <w:szCs w:val="17"/>
            <w:highlight w:val="white"/>
            <w:lang w:val="en-US"/>
          </w:rPr>
          <w:delText>&lt;/xsd:annotation&gt;</w:delText>
        </w:r>
      </w:del>
    </w:p>
    <w:p w14:paraId="66D85BCA" w14:textId="5B08DE80" w:rsidR="005D3984" w:rsidRPr="00BC6886" w:rsidDel="005D3984" w:rsidRDefault="005D3984" w:rsidP="005D3984">
      <w:pPr>
        <w:spacing w:before="0" w:after="0"/>
        <w:rPr>
          <w:del w:id="860" w:author="Author"/>
          <w:rFonts w:ascii="Courier New" w:hAnsi="Courier New" w:cs="Courier New"/>
          <w:sz w:val="17"/>
          <w:szCs w:val="17"/>
          <w:highlight w:val="white"/>
          <w:lang w:val="en-US"/>
        </w:rPr>
      </w:pPr>
      <w:del w:id="861" w:author="Author">
        <w:r w:rsidRPr="00BC6886">
          <w:rPr>
            <w:rFonts w:ascii="Courier New" w:hAnsi="Courier New" w:cs="Courier New"/>
            <w:sz w:val="17"/>
            <w:szCs w:val="17"/>
            <w:highlight w:val="white"/>
            <w:lang w:val="en-US"/>
          </w:rPr>
          <w:delText>&lt;/xsd:enumeration&gt;</w:delText>
        </w:r>
      </w:del>
    </w:p>
    <w:p w14:paraId="154649B9" w14:textId="01B27E4A" w:rsidR="005D3984" w:rsidRPr="00BC6886" w:rsidDel="005D3984" w:rsidRDefault="005D3984" w:rsidP="005D3984">
      <w:pPr>
        <w:spacing w:before="0" w:after="0"/>
        <w:rPr>
          <w:del w:id="862" w:author="Author"/>
          <w:rFonts w:ascii="Courier New" w:hAnsi="Courier New" w:cs="Courier New"/>
          <w:sz w:val="17"/>
          <w:szCs w:val="17"/>
          <w:highlight w:val="white"/>
          <w:lang w:val="en-US"/>
        </w:rPr>
      </w:pPr>
      <w:del w:id="863" w:author="Author">
        <w:r w:rsidRPr="00BC6886">
          <w:rPr>
            <w:rFonts w:ascii="Courier New" w:hAnsi="Courier New" w:cs="Courier New"/>
            <w:sz w:val="17"/>
            <w:szCs w:val="17"/>
            <w:highlight w:val="white"/>
            <w:lang w:val="en-US"/>
          </w:rPr>
          <w:delText>&lt;xsd:enumeration value="EPS"&gt;</w:delText>
        </w:r>
      </w:del>
    </w:p>
    <w:p w14:paraId="448702EB" w14:textId="1AC8D55F" w:rsidR="005D3984" w:rsidRPr="00BC6886" w:rsidDel="005D3984" w:rsidRDefault="005D3984" w:rsidP="005D3984">
      <w:pPr>
        <w:spacing w:before="0" w:after="0"/>
        <w:rPr>
          <w:del w:id="864" w:author="Author"/>
          <w:rFonts w:ascii="Courier New" w:hAnsi="Courier New" w:cs="Courier New"/>
          <w:sz w:val="17"/>
          <w:szCs w:val="17"/>
          <w:highlight w:val="white"/>
          <w:lang w:val="en-US"/>
        </w:rPr>
      </w:pPr>
      <w:del w:id="865" w:author="Author">
        <w:r w:rsidRPr="00BC6886">
          <w:rPr>
            <w:rFonts w:ascii="Courier New" w:hAnsi="Courier New" w:cs="Courier New"/>
            <w:sz w:val="17"/>
            <w:szCs w:val="17"/>
            <w:lang w:val="en-US"/>
          </w:rPr>
          <w:delText>&lt;xsd:annotation&gt;</w:delText>
        </w:r>
      </w:del>
    </w:p>
    <w:p w14:paraId="0A87BA81" w14:textId="6FF440B5" w:rsidR="005D3984" w:rsidRPr="00BC6886" w:rsidDel="005D3984" w:rsidRDefault="005D3984" w:rsidP="005D3984">
      <w:pPr>
        <w:spacing w:before="0" w:after="0"/>
        <w:rPr>
          <w:del w:id="866" w:author="Author"/>
          <w:rFonts w:ascii="Courier New" w:hAnsi="Courier New" w:cs="Courier New"/>
          <w:sz w:val="17"/>
          <w:szCs w:val="17"/>
          <w:highlight w:val="white"/>
          <w:lang w:val="en-US"/>
        </w:rPr>
      </w:pPr>
      <w:del w:id="867" w:author="Author">
        <w:r w:rsidRPr="00BC6886">
          <w:rPr>
            <w:rFonts w:ascii="Courier New" w:hAnsi="Courier New" w:cs="Courier New"/>
            <w:sz w:val="17"/>
            <w:szCs w:val="17"/>
            <w:highlight w:val="white"/>
            <w:lang w:val="en-US"/>
          </w:rPr>
          <w:delText>&lt;xsd:documentation&gt; EPS&lt;/xsd:documentation&gt;</w:delText>
        </w:r>
      </w:del>
    </w:p>
    <w:p w14:paraId="140AA522" w14:textId="62D3204F" w:rsidR="005D3984" w:rsidRPr="00BC6886" w:rsidDel="005D3984" w:rsidRDefault="005D3984" w:rsidP="005D3984">
      <w:pPr>
        <w:spacing w:before="0" w:after="0"/>
        <w:rPr>
          <w:del w:id="868" w:author="Author"/>
          <w:rFonts w:ascii="Courier New" w:hAnsi="Courier New" w:cs="Courier New"/>
          <w:sz w:val="17"/>
          <w:szCs w:val="17"/>
          <w:highlight w:val="white"/>
          <w:lang w:val="en-US"/>
        </w:rPr>
      </w:pPr>
      <w:del w:id="869" w:author="Author">
        <w:r w:rsidRPr="00BC6886">
          <w:rPr>
            <w:rFonts w:ascii="Courier New" w:hAnsi="Courier New" w:cs="Courier New"/>
            <w:sz w:val="17"/>
            <w:szCs w:val="17"/>
            <w:highlight w:val="white"/>
            <w:lang w:val="en-US"/>
          </w:rPr>
          <w:delText>&lt;/xsd:annotation&gt;</w:delText>
        </w:r>
      </w:del>
    </w:p>
    <w:p w14:paraId="776DBAA7" w14:textId="5C7AD189" w:rsidR="005D3984" w:rsidRPr="00BC6886" w:rsidDel="005D3984" w:rsidRDefault="005D3984" w:rsidP="005D3984">
      <w:pPr>
        <w:spacing w:before="0" w:after="0"/>
        <w:rPr>
          <w:del w:id="870" w:author="Author"/>
          <w:rFonts w:ascii="Courier New" w:hAnsi="Courier New" w:cs="Courier New"/>
          <w:sz w:val="17"/>
          <w:szCs w:val="17"/>
          <w:highlight w:val="white"/>
          <w:lang w:val="en-US"/>
        </w:rPr>
      </w:pPr>
      <w:del w:id="871" w:author="Author">
        <w:r w:rsidRPr="00BC6886">
          <w:rPr>
            <w:rFonts w:ascii="Courier New" w:hAnsi="Courier New" w:cs="Courier New"/>
            <w:sz w:val="17"/>
            <w:szCs w:val="17"/>
            <w:highlight w:val="white"/>
            <w:lang w:val="en-US"/>
          </w:rPr>
          <w:delText>&lt;/xsd:enumeration&gt;</w:delText>
        </w:r>
      </w:del>
    </w:p>
    <w:p w14:paraId="479E8670" w14:textId="09C60C8F" w:rsidR="005D3984" w:rsidRPr="00BC6886" w:rsidDel="005D3984" w:rsidRDefault="005D3984" w:rsidP="005D3984">
      <w:pPr>
        <w:spacing w:before="0" w:after="0"/>
        <w:rPr>
          <w:del w:id="872" w:author="Author"/>
          <w:rFonts w:ascii="Courier New" w:hAnsi="Courier New" w:cs="Courier New"/>
          <w:sz w:val="17"/>
          <w:szCs w:val="17"/>
          <w:highlight w:val="white"/>
          <w:lang w:val="en-US"/>
        </w:rPr>
      </w:pPr>
      <w:del w:id="873" w:author="Author">
        <w:r w:rsidRPr="00BC6886">
          <w:rPr>
            <w:rFonts w:ascii="Courier New" w:hAnsi="Courier New" w:cs="Courier New"/>
            <w:sz w:val="17"/>
            <w:szCs w:val="17"/>
            <w:highlight w:val="white"/>
            <w:lang w:val="en-US"/>
          </w:rPr>
          <w:delText>&lt;xsd:enumeration value="PDF"&gt;</w:delText>
        </w:r>
      </w:del>
    </w:p>
    <w:p w14:paraId="27985493" w14:textId="5FB32589" w:rsidR="005D3984" w:rsidRPr="00BC6886" w:rsidDel="005D3984" w:rsidRDefault="005D3984" w:rsidP="005D3984">
      <w:pPr>
        <w:spacing w:before="0" w:after="0"/>
        <w:rPr>
          <w:del w:id="874" w:author="Author"/>
          <w:rFonts w:ascii="Courier New" w:hAnsi="Courier New" w:cs="Courier New"/>
          <w:sz w:val="17"/>
          <w:szCs w:val="17"/>
          <w:highlight w:val="white"/>
          <w:lang w:val="en-US"/>
        </w:rPr>
      </w:pPr>
      <w:del w:id="875" w:author="Author">
        <w:r w:rsidRPr="00BC6886">
          <w:rPr>
            <w:rFonts w:ascii="Courier New" w:hAnsi="Courier New" w:cs="Courier New"/>
            <w:sz w:val="17"/>
            <w:szCs w:val="17"/>
            <w:lang w:val="en-US"/>
          </w:rPr>
          <w:delText>&lt;xsd:annotation&gt;</w:delText>
        </w:r>
      </w:del>
    </w:p>
    <w:p w14:paraId="19F155BC" w14:textId="04D8B019" w:rsidR="005D3984" w:rsidRPr="00BC6886" w:rsidDel="005D3984" w:rsidRDefault="005D3984" w:rsidP="005D3984">
      <w:pPr>
        <w:spacing w:before="0" w:after="0"/>
        <w:rPr>
          <w:del w:id="876" w:author="Author"/>
          <w:rFonts w:ascii="Courier New" w:hAnsi="Courier New" w:cs="Courier New"/>
          <w:sz w:val="17"/>
          <w:szCs w:val="17"/>
          <w:highlight w:val="white"/>
          <w:lang w:val="en-US"/>
        </w:rPr>
      </w:pPr>
      <w:del w:id="877" w:author="Author">
        <w:r w:rsidRPr="00BC6886">
          <w:rPr>
            <w:rFonts w:ascii="Courier New" w:hAnsi="Courier New" w:cs="Courier New"/>
            <w:sz w:val="17"/>
            <w:szCs w:val="17"/>
            <w:highlight w:val="white"/>
            <w:lang w:val="en-US"/>
          </w:rPr>
          <w:delText>&lt;xsd:documentation&gt; PDF&lt;/xsd:documentation&gt;</w:delText>
        </w:r>
      </w:del>
    </w:p>
    <w:p w14:paraId="5A72C7F7" w14:textId="7AE2E50E" w:rsidR="005D3984" w:rsidRPr="00BC6886" w:rsidDel="005D3984" w:rsidRDefault="005D3984" w:rsidP="005D3984">
      <w:pPr>
        <w:spacing w:before="0" w:after="0"/>
        <w:rPr>
          <w:del w:id="878" w:author="Author"/>
          <w:rFonts w:ascii="Courier New" w:hAnsi="Courier New" w:cs="Courier New"/>
          <w:sz w:val="17"/>
          <w:szCs w:val="17"/>
          <w:highlight w:val="white"/>
          <w:lang w:val="en-US"/>
        </w:rPr>
      </w:pPr>
      <w:del w:id="879" w:author="Author">
        <w:r w:rsidRPr="00BC6886">
          <w:rPr>
            <w:rFonts w:ascii="Courier New" w:hAnsi="Courier New" w:cs="Courier New"/>
            <w:sz w:val="17"/>
            <w:szCs w:val="17"/>
            <w:highlight w:val="white"/>
            <w:lang w:val="en-US"/>
          </w:rPr>
          <w:delText>&lt;/xsd:annotation&gt;</w:delText>
        </w:r>
      </w:del>
    </w:p>
    <w:p w14:paraId="006E3131" w14:textId="06F9B0A3" w:rsidR="005D3984" w:rsidRPr="00BC6886" w:rsidDel="005D3984" w:rsidRDefault="005D3984" w:rsidP="005D3984">
      <w:pPr>
        <w:spacing w:before="0" w:after="0"/>
        <w:rPr>
          <w:del w:id="880" w:author="Author"/>
          <w:rFonts w:ascii="Courier New" w:hAnsi="Courier New" w:cs="Courier New"/>
          <w:sz w:val="17"/>
          <w:szCs w:val="17"/>
          <w:highlight w:val="white"/>
          <w:lang w:val="en-US"/>
        </w:rPr>
      </w:pPr>
      <w:del w:id="881" w:author="Author">
        <w:r w:rsidRPr="00BC6886">
          <w:rPr>
            <w:rFonts w:ascii="Courier New" w:hAnsi="Courier New" w:cs="Courier New"/>
            <w:sz w:val="17"/>
            <w:szCs w:val="17"/>
            <w:highlight w:val="white"/>
            <w:lang w:val="en-US"/>
          </w:rPr>
          <w:delText>&lt;/xsd:enumeration&gt;</w:delText>
        </w:r>
      </w:del>
    </w:p>
    <w:p w14:paraId="1E61CBD7" w14:textId="5753AD63" w:rsidR="005D3984" w:rsidRPr="00BC6886" w:rsidDel="005D3984" w:rsidRDefault="005D3984" w:rsidP="005D3984">
      <w:pPr>
        <w:spacing w:before="0" w:after="0"/>
        <w:rPr>
          <w:del w:id="882" w:author="Author"/>
          <w:rFonts w:ascii="Courier New" w:hAnsi="Courier New" w:cs="Courier New"/>
          <w:sz w:val="17"/>
          <w:szCs w:val="17"/>
          <w:highlight w:val="white"/>
          <w:lang w:val="en-US"/>
        </w:rPr>
      </w:pPr>
      <w:del w:id="883" w:author="Author">
        <w:r w:rsidRPr="00BC6886">
          <w:rPr>
            <w:rFonts w:ascii="Courier New" w:hAnsi="Courier New" w:cs="Courier New"/>
            <w:sz w:val="17"/>
            <w:szCs w:val="17"/>
            <w:highlight w:val="white"/>
            <w:lang w:val="en-US"/>
          </w:rPr>
          <w:delText>&lt;xsd:enumeration value="JPEG"&gt;</w:delText>
        </w:r>
      </w:del>
    </w:p>
    <w:p w14:paraId="28D5C2F0" w14:textId="7BA88C9B" w:rsidR="005D3984" w:rsidRPr="00BC6886" w:rsidDel="005D3984" w:rsidRDefault="005D3984" w:rsidP="005D3984">
      <w:pPr>
        <w:spacing w:before="0" w:after="0"/>
        <w:rPr>
          <w:del w:id="884" w:author="Author"/>
          <w:rFonts w:ascii="Courier New" w:hAnsi="Courier New" w:cs="Courier New"/>
          <w:sz w:val="17"/>
          <w:szCs w:val="17"/>
          <w:highlight w:val="white"/>
          <w:lang w:val="en-US"/>
        </w:rPr>
      </w:pPr>
      <w:del w:id="885" w:author="Author">
        <w:r w:rsidRPr="00BC6886">
          <w:rPr>
            <w:rFonts w:ascii="Courier New" w:hAnsi="Courier New" w:cs="Courier New"/>
            <w:sz w:val="17"/>
            <w:szCs w:val="17"/>
            <w:lang w:val="en-US"/>
          </w:rPr>
          <w:delText>&lt;xsd:annotation&gt;</w:delText>
        </w:r>
      </w:del>
    </w:p>
    <w:p w14:paraId="2BA42946" w14:textId="6EDF58FF" w:rsidR="005D3984" w:rsidRPr="00BC6886" w:rsidDel="005D3984" w:rsidRDefault="005D3984" w:rsidP="005D3984">
      <w:pPr>
        <w:spacing w:before="0" w:after="0"/>
        <w:rPr>
          <w:del w:id="886" w:author="Author"/>
          <w:rFonts w:ascii="Courier New" w:hAnsi="Courier New" w:cs="Courier New"/>
          <w:sz w:val="17"/>
          <w:szCs w:val="17"/>
          <w:highlight w:val="white"/>
          <w:lang w:val="en-US"/>
        </w:rPr>
      </w:pPr>
      <w:del w:id="887" w:author="Author">
        <w:r w:rsidRPr="00BC6886">
          <w:rPr>
            <w:rFonts w:ascii="Courier New" w:hAnsi="Courier New" w:cs="Courier New"/>
            <w:sz w:val="17"/>
            <w:szCs w:val="17"/>
            <w:highlight w:val="white"/>
            <w:lang w:val="en-US"/>
          </w:rPr>
          <w:delText>&lt;xsd:documentation&gt; JPEG&lt;/xsd:documentation&gt;</w:delText>
        </w:r>
      </w:del>
    </w:p>
    <w:p w14:paraId="53D0277A" w14:textId="72CA3606" w:rsidR="005D3984" w:rsidRPr="00BC6886" w:rsidDel="005D3984" w:rsidRDefault="005D3984" w:rsidP="005D3984">
      <w:pPr>
        <w:spacing w:before="0" w:after="0"/>
        <w:rPr>
          <w:del w:id="888" w:author="Author"/>
          <w:rFonts w:ascii="Courier New" w:hAnsi="Courier New" w:cs="Courier New"/>
          <w:sz w:val="17"/>
          <w:szCs w:val="17"/>
          <w:highlight w:val="white"/>
          <w:lang w:val="en-US"/>
        </w:rPr>
      </w:pPr>
      <w:del w:id="889" w:author="Author">
        <w:r w:rsidRPr="00BC6886">
          <w:rPr>
            <w:rFonts w:ascii="Courier New" w:hAnsi="Courier New" w:cs="Courier New"/>
            <w:sz w:val="17"/>
            <w:szCs w:val="17"/>
            <w:highlight w:val="white"/>
            <w:lang w:val="en-US"/>
          </w:rPr>
          <w:delText>&lt;/xsd:annotation&gt;</w:delText>
        </w:r>
      </w:del>
    </w:p>
    <w:p w14:paraId="738748A0" w14:textId="336A3B4C" w:rsidR="005D3984" w:rsidRPr="00BC6886" w:rsidDel="005D3984" w:rsidRDefault="005D3984" w:rsidP="005D3984">
      <w:pPr>
        <w:spacing w:before="0" w:after="0"/>
        <w:rPr>
          <w:del w:id="890" w:author="Author"/>
          <w:rFonts w:ascii="Courier New" w:hAnsi="Courier New" w:cs="Courier New"/>
          <w:sz w:val="17"/>
          <w:szCs w:val="17"/>
          <w:highlight w:val="white"/>
          <w:lang w:val="en-US"/>
        </w:rPr>
      </w:pPr>
      <w:del w:id="891" w:author="Author">
        <w:r w:rsidRPr="00BC6886">
          <w:rPr>
            <w:rFonts w:ascii="Courier New" w:hAnsi="Courier New" w:cs="Courier New"/>
            <w:sz w:val="17"/>
            <w:szCs w:val="17"/>
            <w:highlight w:val="white"/>
            <w:lang w:val="en-US"/>
          </w:rPr>
          <w:delText>&lt;/xsd:enumeration&gt;</w:delText>
        </w:r>
      </w:del>
    </w:p>
    <w:p w14:paraId="27FA076E" w14:textId="63785074" w:rsidR="005D3984" w:rsidRPr="00BC6886" w:rsidDel="005D3984" w:rsidRDefault="005D3984" w:rsidP="005D3984">
      <w:pPr>
        <w:spacing w:before="0" w:after="0"/>
        <w:rPr>
          <w:del w:id="892" w:author="Author"/>
          <w:rFonts w:ascii="Courier New" w:hAnsi="Courier New" w:cs="Courier New"/>
          <w:sz w:val="17"/>
          <w:szCs w:val="17"/>
          <w:highlight w:val="white"/>
          <w:lang w:val="en-US"/>
        </w:rPr>
      </w:pPr>
      <w:del w:id="893" w:author="Author">
        <w:r w:rsidRPr="00BC6886">
          <w:rPr>
            <w:rFonts w:ascii="Courier New" w:hAnsi="Courier New" w:cs="Courier New"/>
            <w:sz w:val="17"/>
            <w:szCs w:val="17"/>
            <w:highlight w:val="white"/>
            <w:lang w:val="en-US"/>
          </w:rPr>
          <w:delText>&lt;xsd:enumeration value="PNG"&gt;</w:delText>
        </w:r>
      </w:del>
    </w:p>
    <w:p w14:paraId="3DFBD09E" w14:textId="132837CD" w:rsidR="005D3984" w:rsidRPr="00BC6886" w:rsidDel="005D3984" w:rsidRDefault="005D3984" w:rsidP="005D3984">
      <w:pPr>
        <w:spacing w:before="0" w:after="0"/>
        <w:rPr>
          <w:del w:id="894" w:author="Author"/>
          <w:rFonts w:ascii="Courier New" w:hAnsi="Courier New" w:cs="Courier New"/>
          <w:sz w:val="17"/>
          <w:szCs w:val="17"/>
          <w:highlight w:val="white"/>
          <w:lang w:val="en-US"/>
        </w:rPr>
      </w:pPr>
      <w:del w:id="895" w:author="Author">
        <w:r w:rsidRPr="00BC6886">
          <w:rPr>
            <w:rFonts w:ascii="Courier New" w:hAnsi="Courier New" w:cs="Courier New"/>
            <w:sz w:val="17"/>
            <w:szCs w:val="17"/>
            <w:lang w:val="en-US"/>
          </w:rPr>
          <w:delText>&lt;xsd:annotation&gt;</w:delText>
        </w:r>
      </w:del>
    </w:p>
    <w:p w14:paraId="007F0615" w14:textId="6AB8DF44" w:rsidR="005D3984" w:rsidRPr="00BC6886" w:rsidDel="005D3984" w:rsidRDefault="005D3984" w:rsidP="005D3984">
      <w:pPr>
        <w:spacing w:before="0" w:after="0"/>
        <w:rPr>
          <w:del w:id="896" w:author="Author"/>
          <w:rFonts w:ascii="Courier New" w:hAnsi="Courier New" w:cs="Courier New"/>
          <w:sz w:val="17"/>
          <w:szCs w:val="17"/>
          <w:highlight w:val="white"/>
          <w:lang w:val="en-US"/>
        </w:rPr>
      </w:pPr>
      <w:del w:id="897" w:author="Author">
        <w:r w:rsidRPr="00BC6886">
          <w:rPr>
            <w:rFonts w:ascii="Courier New" w:hAnsi="Courier New" w:cs="Courier New"/>
            <w:sz w:val="17"/>
            <w:szCs w:val="17"/>
            <w:highlight w:val="white"/>
            <w:lang w:val="en-US"/>
          </w:rPr>
          <w:delText>&lt;xsd:documentation&gt; PNG&lt;/xsd:documentation&gt;</w:delText>
        </w:r>
      </w:del>
    </w:p>
    <w:p w14:paraId="24190E73" w14:textId="0A3037DB" w:rsidR="005D3984" w:rsidRPr="00BC6886" w:rsidDel="005D3984" w:rsidRDefault="005D3984" w:rsidP="005D3984">
      <w:pPr>
        <w:spacing w:before="0" w:after="0"/>
        <w:rPr>
          <w:del w:id="898" w:author="Author"/>
          <w:rFonts w:ascii="Courier New" w:hAnsi="Courier New" w:cs="Courier New"/>
          <w:sz w:val="17"/>
          <w:szCs w:val="17"/>
          <w:highlight w:val="white"/>
          <w:lang w:val="en-US"/>
        </w:rPr>
      </w:pPr>
      <w:del w:id="899" w:author="Author">
        <w:r w:rsidRPr="00BC6886">
          <w:rPr>
            <w:rFonts w:ascii="Courier New" w:hAnsi="Courier New" w:cs="Courier New"/>
            <w:sz w:val="17"/>
            <w:szCs w:val="17"/>
            <w:highlight w:val="white"/>
            <w:lang w:val="en-US"/>
          </w:rPr>
          <w:delText>&lt;/xsd:annotation&gt;</w:delText>
        </w:r>
      </w:del>
    </w:p>
    <w:p w14:paraId="704C1BCE" w14:textId="5FB454F4" w:rsidR="005D3984" w:rsidRPr="00BC6886" w:rsidDel="005D3984" w:rsidRDefault="005D3984" w:rsidP="005D3984">
      <w:pPr>
        <w:spacing w:before="0" w:after="0"/>
        <w:rPr>
          <w:del w:id="900" w:author="Author"/>
          <w:rFonts w:ascii="Courier New" w:hAnsi="Courier New" w:cs="Courier New"/>
          <w:sz w:val="17"/>
          <w:szCs w:val="17"/>
          <w:highlight w:val="white"/>
          <w:lang w:val="en-US"/>
        </w:rPr>
      </w:pPr>
      <w:del w:id="901" w:author="Author">
        <w:r w:rsidRPr="00BC6886">
          <w:rPr>
            <w:rFonts w:ascii="Courier New" w:hAnsi="Courier New" w:cs="Courier New"/>
            <w:sz w:val="17"/>
            <w:szCs w:val="17"/>
            <w:highlight w:val="white"/>
            <w:lang w:val="en-US"/>
          </w:rPr>
          <w:delText>&lt;/xsd:enumeration&gt;</w:delText>
        </w:r>
      </w:del>
    </w:p>
    <w:p w14:paraId="32D3A4DC" w14:textId="51B063C8" w:rsidR="005D3984" w:rsidRPr="00BC6886" w:rsidDel="005D3984" w:rsidRDefault="005D3984" w:rsidP="005D3984">
      <w:pPr>
        <w:spacing w:before="0" w:after="0"/>
        <w:rPr>
          <w:del w:id="902" w:author="Author"/>
          <w:rFonts w:ascii="Courier New" w:hAnsi="Courier New" w:cs="Courier New"/>
          <w:sz w:val="17"/>
          <w:szCs w:val="17"/>
          <w:highlight w:val="white"/>
          <w:lang w:val="en-US"/>
        </w:rPr>
      </w:pPr>
      <w:del w:id="903" w:author="Author">
        <w:r w:rsidRPr="00BC6886">
          <w:rPr>
            <w:rFonts w:ascii="Courier New" w:hAnsi="Courier New" w:cs="Courier New"/>
            <w:sz w:val="17"/>
            <w:szCs w:val="17"/>
            <w:highlight w:val="white"/>
            <w:lang w:val="en-US"/>
          </w:rPr>
          <w:delText>&lt;xsd:enumeration value="TIFF"&gt;</w:delText>
        </w:r>
      </w:del>
    </w:p>
    <w:p w14:paraId="7C686742" w14:textId="0DB9C6F6" w:rsidR="005D3984" w:rsidRPr="00BC6886" w:rsidDel="005D3984" w:rsidRDefault="005D3984" w:rsidP="005D3984">
      <w:pPr>
        <w:spacing w:before="0" w:after="0"/>
        <w:rPr>
          <w:del w:id="904" w:author="Author"/>
          <w:rFonts w:ascii="Courier New" w:hAnsi="Courier New" w:cs="Courier New"/>
          <w:sz w:val="17"/>
          <w:szCs w:val="17"/>
          <w:highlight w:val="white"/>
          <w:lang w:val="en-US"/>
        </w:rPr>
      </w:pPr>
      <w:del w:id="905" w:author="Author">
        <w:r w:rsidRPr="00BC6886">
          <w:rPr>
            <w:rFonts w:ascii="Courier New" w:hAnsi="Courier New" w:cs="Courier New"/>
            <w:sz w:val="17"/>
            <w:szCs w:val="17"/>
            <w:lang w:val="en-US"/>
          </w:rPr>
          <w:delText>&lt;xsd:annotation&gt;</w:delText>
        </w:r>
      </w:del>
    </w:p>
    <w:p w14:paraId="4C4E38ED" w14:textId="33B39CC0" w:rsidR="005D3984" w:rsidRPr="00BC6886" w:rsidDel="005D3984" w:rsidRDefault="005D3984" w:rsidP="005D3984">
      <w:pPr>
        <w:spacing w:before="0" w:after="0"/>
        <w:rPr>
          <w:del w:id="906" w:author="Author"/>
          <w:rFonts w:ascii="Courier New" w:hAnsi="Courier New" w:cs="Courier New"/>
          <w:sz w:val="17"/>
          <w:szCs w:val="17"/>
          <w:highlight w:val="white"/>
          <w:lang w:val="en-US"/>
        </w:rPr>
      </w:pPr>
      <w:del w:id="907" w:author="Author">
        <w:r w:rsidRPr="00BC6886">
          <w:rPr>
            <w:rFonts w:ascii="Courier New" w:hAnsi="Courier New" w:cs="Courier New"/>
            <w:sz w:val="17"/>
            <w:szCs w:val="17"/>
            <w:highlight w:val="white"/>
            <w:lang w:val="en-US"/>
          </w:rPr>
          <w:delText>&lt;xsd:documentation&gt; TIFF&lt;/xsd:documentation&gt;</w:delText>
        </w:r>
      </w:del>
    </w:p>
    <w:p w14:paraId="6FEAAFF1" w14:textId="3E300477" w:rsidR="005D3984" w:rsidRPr="00BC6886" w:rsidDel="005D3984" w:rsidRDefault="005D3984" w:rsidP="005D3984">
      <w:pPr>
        <w:spacing w:before="0" w:after="0"/>
        <w:rPr>
          <w:del w:id="908" w:author="Author"/>
          <w:rFonts w:ascii="Courier New" w:hAnsi="Courier New" w:cs="Courier New"/>
          <w:sz w:val="17"/>
          <w:szCs w:val="17"/>
          <w:highlight w:val="white"/>
          <w:lang w:val="en-US"/>
        </w:rPr>
      </w:pPr>
      <w:del w:id="909" w:author="Author">
        <w:r w:rsidRPr="00BC6886">
          <w:rPr>
            <w:rFonts w:ascii="Courier New" w:hAnsi="Courier New" w:cs="Courier New"/>
            <w:sz w:val="17"/>
            <w:szCs w:val="17"/>
            <w:highlight w:val="white"/>
            <w:lang w:val="en-US"/>
          </w:rPr>
          <w:delText>&lt;/xsd:annotation&gt;</w:delText>
        </w:r>
      </w:del>
    </w:p>
    <w:p w14:paraId="196C9435" w14:textId="46A25207" w:rsidR="005D3984" w:rsidRPr="00BC6886" w:rsidDel="005D3984" w:rsidRDefault="005D3984" w:rsidP="005D3984">
      <w:pPr>
        <w:spacing w:before="0" w:after="0"/>
        <w:rPr>
          <w:del w:id="910" w:author="Author"/>
          <w:rFonts w:ascii="Courier New" w:hAnsi="Courier New" w:cs="Courier New"/>
          <w:sz w:val="17"/>
          <w:szCs w:val="17"/>
          <w:highlight w:val="white"/>
          <w:lang w:val="en-US"/>
        </w:rPr>
      </w:pPr>
      <w:del w:id="911" w:author="Author">
        <w:r w:rsidRPr="00BC6886">
          <w:rPr>
            <w:rFonts w:ascii="Courier New" w:hAnsi="Courier New" w:cs="Courier New"/>
            <w:sz w:val="17"/>
            <w:szCs w:val="17"/>
            <w:highlight w:val="white"/>
            <w:lang w:val="en-US"/>
          </w:rPr>
          <w:delText>&lt;/xsd:enumeration&gt;</w:delText>
        </w:r>
      </w:del>
    </w:p>
    <w:p w14:paraId="757E7F35" w14:textId="6E0788F4" w:rsidR="005D3984" w:rsidRPr="00BC6886" w:rsidDel="005D3984" w:rsidRDefault="005D3984" w:rsidP="005D3984">
      <w:pPr>
        <w:spacing w:before="0" w:after="0"/>
        <w:rPr>
          <w:del w:id="912" w:author="Author"/>
          <w:rFonts w:ascii="Courier New" w:hAnsi="Courier New" w:cs="Courier New"/>
          <w:sz w:val="17"/>
          <w:szCs w:val="17"/>
          <w:highlight w:val="white"/>
          <w:lang w:val="en-US"/>
        </w:rPr>
      </w:pPr>
      <w:del w:id="913" w:author="Author">
        <w:r w:rsidRPr="00BC6886">
          <w:rPr>
            <w:rFonts w:ascii="Courier New" w:hAnsi="Courier New" w:cs="Courier New"/>
            <w:sz w:val="17"/>
            <w:szCs w:val="17"/>
            <w:highlight w:val="white"/>
            <w:lang w:val="en-US"/>
          </w:rPr>
          <w:delText>&lt;xsd:enumeration value="SVG"&gt;</w:delText>
        </w:r>
      </w:del>
    </w:p>
    <w:p w14:paraId="10E2F8D0" w14:textId="42D1E8F0" w:rsidR="005D3984" w:rsidRPr="00BC6886" w:rsidDel="005D3984" w:rsidRDefault="005D3984" w:rsidP="005D3984">
      <w:pPr>
        <w:spacing w:before="0" w:after="0"/>
        <w:rPr>
          <w:del w:id="914" w:author="Author"/>
          <w:rFonts w:ascii="Courier New" w:hAnsi="Courier New" w:cs="Courier New"/>
          <w:sz w:val="17"/>
          <w:szCs w:val="17"/>
          <w:highlight w:val="white"/>
          <w:lang w:val="en-US"/>
        </w:rPr>
      </w:pPr>
      <w:del w:id="915" w:author="Author">
        <w:r w:rsidRPr="00BC6886">
          <w:rPr>
            <w:rFonts w:ascii="Courier New" w:hAnsi="Courier New" w:cs="Courier New"/>
            <w:sz w:val="17"/>
            <w:szCs w:val="17"/>
            <w:lang w:val="en-US"/>
          </w:rPr>
          <w:delText>&lt;xsd:annotation&gt;</w:delText>
        </w:r>
      </w:del>
    </w:p>
    <w:p w14:paraId="6E6FEE0B" w14:textId="63EC552D" w:rsidR="005D3984" w:rsidRPr="00BC6886" w:rsidDel="005D3984" w:rsidRDefault="005D3984" w:rsidP="005D3984">
      <w:pPr>
        <w:spacing w:before="0" w:after="0"/>
        <w:rPr>
          <w:del w:id="916" w:author="Author"/>
          <w:rFonts w:ascii="Courier New" w:hAnsi="Courier New" w:cs="Courier New"/>
          <w:sz w:val="17"/>
          <w:szCs w:val="17"/>
          <w:highlight w:val="white"/>
          <w:lang w:val="en-US"/>
        </w:rPr>
      </w:pPr>
      <w:del w:id="917" w:author="Author">
        <w:r w:rsidRPr="00BC6886">
          <w:rPr>
            <w:rFonts w:ascii="Courier New" w:hAnsi="Courier New" w:cs="Courier New"/>
            <w:sz w:val="17"/>
            <w:szCs w:val="17"/>
            <w:lang w:val="en-US"/>
          </w:rPr>
          <w:lastRenderedPageBreak/>
          <w:delText>&lt;xsd:documentation&gt;Scalable vector graphics</w:delText>
        </w:r>
        <w:r w:rsidRPr="00BC6886">
          <w:rPr>
            <w:rFonts w:ascii="Courier New" w:hAnsi="Courier New" w:cs="Courier New"/>
            <w:sz w:val="17"/>
            <w:szCs w:val="17"/>
            <w:lang w:val="en-US"/>
          </w:rPr>
          <w:cr/>
        </w:r>
        <w:r w:rsidRPr="00BC6886">
          <w:rPr>
            <w:rFonts w:ascii="Courier New" w:hAnsi="Courier New" w:cs="Courier New"/>
            <w:sz w:val="17"/>
            <w:szCs w:val="17"/>
            <w:lang w:val="en-US"/>
          </w:rPr>
          <w:br/>
          <w:delText>image&lt;/xsd:documentation&gt;</w:delText>
        </w:r>
      </w:del>
    </w:p>
    <w:p w14:paraId="570C1BD3" w14:textId="390B5ED2" w:rsidR="005D3984" w:rsidRPr="00BC6886" w:rsidDel="005D3984" w:rsidRDefault="005D3984" w:rsidP="005D3984">
      <w:pPr>
        <w:spacing w:before="0" w:after="0"/>
        <w:rPr>
          <w:del w:id="918" w:author="Author"/>
          <w:rFonts w:ascii="Courier New" w:hAnsi="Courier New" w:cs="Courier New"/>
          <w:sz w:val="17"/>
          <w:szCs w:val="17"/>
          <w:highlight w:val="white"/>
          <w:lang w:val="en-US"/>
        </w:rPr>
      </w:pPr>
      <w:del w:id="919" w:author="Author">
        <w:r w:rsidRPr="00BC6886">
          <w:rPr>
            <w:rFonts w:ascii="Courier New" w:hAnsi="Courier New" w:cs="Courier New"/>
            <w:sz w:val="17"/>
            <w:szCs w:val="17"/>
            <w:highlight w:val="white"/>
            <w:lang w:val="en-US"/>
          </w:rPr>
          <w:delText>&lt;/xsd:annotation&gt;</w:delText>
        </w:r>
      </w:del>
    </w:p>
    <w:p w14:paraId="06944300" w14:textId="5B3AC33C" w:rsidR="005D3984" w:rsidRPr="00BC6886" w:rsidDel="005D3984" w:rsidRDefault="005D3984" w:rsidP="005D3984">
      <w:pPr>
        <w:spacing w:before="0" w:after="0"/>
        <w:rPr>
          <w:del w:id="920" w:author="Author"/>
          <w:rFonts w:ascii="Courier New" w:hAnsi="Courier New" w:cs="Courier New"/>
          <w:sz w:val="17"/>
          <w:szCs w:val="17"/>
          <w:highlight w:val="white"/>
          <w:lang w:val="en-US"/>
        </w:rPr>
      </w:pPr>
      <w:del w:id="921" w:author="Author">
        <w:r w:rsidRPr="00BC6886">
          <w:rPr>
            <w:rFonts w:ascii="Courier New" w:hAnsi="Courier New" w:cs="Courier New"/>
            <w:sz w:val="17"/>
            <w:szCs w:val="17"/>
            <w:highlight w:val="white"/>
            <w:lang w:val="en-US"/>
          </w:rPr>
          <w:delText>&lt;/xsd:enumeration&gt;</w:delText>
        </w:r>
      </w:del>
    </w:p>
    <w:p w14:paraId="00DB0636" w14:textId="70A6B120" w:rsidR="005D3984" w:rsidRPr="00BC6886" w:rsidDel="005D3984" w:rsidRDefault="005D3984" w:rsidP="005D3984">
      <w:pPr>
        <w:spacing w:before="0" w:after="0"/>
        <w:rPr>
          <w:del w:id="922" w:author="Author"/>
          <w:rFonts w:ascii="Courier New" w:hAnsi="Courier New" w:cs="Courier New"/>
          <w:sz w:val="17"/>
          <w:szCs w:val="17"/>
          <w:highlight w:val="white"/>
          <w:lang w:val="en-US"/>
        </w:rPr>
      </w:pPr>
      <w:del w:id="923" w:author="Author">
        <w:r w:rsidRPr="00BC6886">
          <w:rPr>
            <w:rFonts w:ascii="Courier New" w:hAnsi="Courier New" w:cs="Courier New"/>
            <w:sz w:val="17"/>
            <w:szCs w:val="17"/>
            <w:highlight w:val="white"/>
            <w:lang w:val="en-US"/>
          </w:rPr>
          <w:delText>&lt;xsd:enumeration value="HTML"&gt;</w:delText>
        </w:r>
      </w:del>
    </w:p>
    <w:p w14:paraId="6D89E35C" w14:textId="239339F6" w:rsidR="005D3984" w:rsidRPr="00BC6886" w:rsidDel="005D3984" w:rsidRDefault="005D3984" w:rsidP="005D3984">
      <w:pPr>
        <w:spacing w:before="0" w:after="0"/>
        <w:rPr>
          <w:del w:id="924" w:author="Author"/>
          <w:rFonts w:ascii="Courier New" w:hAnsi="Courier New" w:cs="Courier New"/>
          <w:sz w:val="17"/>
          <w:szCs w:val="17"/>
          <w:highlight w:val="white"/>
          <w:lang w:val="en-US"/>
        </w:rPr>
      </w:pPr>
      <w:del w:id="925" w:author="Author">
        <w:r w:rsidRPr="00BC6886">
          <w:rPr>
            <w:rFonts w:ascii="Courier New" w:hAnsi="Courier New" w:cs="Courier New"/>
            <w:sz w:val="17"/>
            <w:szCs w:val="17"/>
            <w:lang w:val="en-US"/>
          </w:rPr>
          <w:delText>&lt;xsd:annotation&gt;</w:delText>
        </w:r>
      </w:del>
    </w:p>
    <w:p w14:paraId="5DE444E5" w14:textId="7CF50401" w:rsidR="005D3984" w:rsidRPr="00BC6886" w:rsidDel="005D3984" w:rsidRDefault="005D3984" w:rsidP="005D3984">
      <w:pPr>
        <w:spacing w:before="0" w:after="0"/>
        <w:rPr>
          <w:del w:id="926" w:author="Author"/>
          <w:rFonts w:ascii="Courier New" w:hAnsi="Courier New" w:cs="Courier New"/>
          <w:sz w:val="17"/>
          <w:szCs w:val="17"/>
          <w:highlight w:val="white"/>
          <w:lang w:val="en-US"/>
        </w:rPr>
      </w:pPr>
      <w:del w:id="927" w:author="Author">
        <w:r w:rsidRPr="00BC6886">
          <w:rPr>
            <w:rFonts w:ascii="Courier New" w:hAnsi="Courier New" w:cs="Courier New"/>
            <w:sz w:val="17"/>
            <w:szCs w:val="17"/>
            <w:highlight w:val="white"/>
            <w:lang w:val="en-US"/>
          </w:rPr>
          <w:delText>&lt;xsd:documentation&gt; HTML&lt;/xsd:documentation&gt;</w:delText>
        </w:r>
      </w:del>
    </w:p>
    <w:p w14:paraId="1933EFF8" w14:textId="5EDBBEAE" w:rsidR="005D3984" w:rsidRPr="00BC6886" w:rsidDel="005D3984" w:rsidRDefault="005D3984" w:rsidP="005D3984">
      <w:pPr>
        <w:spacing w:before="0" w:after="0"/>
        <w:rPr>
          <w:del w:id="928" w:author="Author"/>
          <w:rFonts w:ascii="Courier New" w:hAnsi="Courier New" w:cs="Courier New"/>
          <w:sz w:val="17"/>
          <w:szCs w:val="17"/>
          <w:highlight w:val="white"/>
          <w:lang w:val="en-US"/>
        </w:rPr>
      </w:pPr>
      <w:del w:id="929" w:author="Author">
        <w:r w:rsidRPr="00BC6886">
          <w:rPr>
            <w:rFonts w:ascii="Courier New" w:hAnsi="Courier New" w:cs="Courier New"/>
            <w:sz w:val="17"/>
            <w:szCs w:val="17"/>
            <w:highlight w:val="white"/>
            <w:lang w:val="en-US"/>
          </w:rPr>
          <w:delText>&lt;/xsd:annotation&gt;</w:delText>
        </w:r>
      </w:del>
    </w:p>
    <w:p w14:paraId="7889AA59" w14:textId="396551EB" w:rsidR="005D3984" w:rsidRPr="00BC6886" w:rsidDel="005D3984" w:rsidRDefault="005D3984" w:rsidP="005D3984">
      <w:pPr>
        <w:spacing w:before="0" w:after="0"/>
        <w:rPr>
          <w:del w:id="930" w:author="Author"/>
          <w:rFonts w:ascii="Courier New" w:hAnsi="Courier New" w:cs="Courier New"/>
          <w:sz w:val="17"/>
          <w:szCs w:val="17"/>
          <w:highlight w:val="white"/>
          <w:lang w:val="en-US"/>
        </w:rPr>
      </w:pPr>
      <w:del w:id="931" w:author="Author">
        <w:r w:rsidRPr="00BC6886">
          <w:rPr>
            <w:rFonts w:ascii="Courier New" w:hAnsi="Courier New" w:cs="Courier New"/>
            <w:sz w:val="17"/>
            <w:szCs w:val="17"/>
            <w:highlight w:val="white"/>
            <w:lang w:val="en-US"/>
          </w:rPr>
          <w:delText>&lt;/xsd:enumeration&gt;</w:delText>
        </w:r>
      </w:del>
    </w:p>
    <w:p w14:paraId="54590D72" w14:textId="19345697" w:rsidR="005D3984" w:rsidRPr="00BC6886" w:rsidDel="005D3984" w:rsidRDefault="005D3984" w:rsidP="005D3984">
      <w:pPr>
        <w:spacing w:before="0" w:after="0"/>
        <w:rPr>
          <w:del w:id="932" w:author="Author"/>
          <w:rFonts w:ascii="Courier New" w:hAnsi="Courier New" w:cs="Courier New"/>
          <w:sz w:val="17"/>
          <w:szCs w:val="17"/>
          <w:highlight w:val="white"/>
          <w:lang w:val="en-US"/>
        </w:rPr>
      </w:pPr>
      <w:del w:id="933" w:author="Author">
        <w:r w:rsidRPr="00BC6886">
          <w:rPr>
            <w:rFonts w:ascii="Courier New" w:hAnsi="Courier New" w:cs="Courier New"/>
            <w:sz w:val="17"/>
            <w:szCs w:val="17"/>
            <w:highlight w:val="white"/>
            <w:lang w:val="en-US"/>
          </w:rPr>
          <w:delText>&lt;xsd:enumeration value="CDX"&gt;</w:delText>
        </w:r>
      </w:del>
    </w:p>
    <w:p w14:paraId="7765A4A7" w14:textId="4CB79BA7" w:rsidR="005D3984" w:rsidRPr="00BC6886" w:rsidDel="005D3984" w:rsidRDefault="005D3984" w:rsidP="005D3984">
      <w:pPr>
        <w:spacing w:before="0" w:after="0"/>
        <w:rPr>
          <w:del w:id="934" w:author="Author"/>
          <w:rFonts w:ascii="Courier New" w:hAnsi="Courier New" w:cs="Courier New"/>
          <w:sz w:val="17"/>
          <w:szCs w:val="17"/>
          <w:highlight w:val="white"/>
          <w:lang w:val="en-US"/>
        </w:rPr>
      </w:pPr>
      <w:del w:id="935" w:author="Author">
        <w:r w:rsidRPr="00BC6886">
          <w:rPr>
            <w:rFonts w:ascii="Courier New" w:hAnsi="Courier New" w:cs="Courier New"/>
            <w:sz w:val="17"/>
            <w:szCs w:val="17"/>
            <w:lang w:val="en-US"/>
          </w:rPr>
          <w:delText>&lt;xsd:annotation&gt;</w:delText>
        </w:r>
      </w:del>
    </w:p>
    <w:p w14:paraId="116A9D7F" w14:textId="362B93F1" w:rsidR="005D3984" w:rsidRPr="00BC6886" w:rsidDel="005D3984" w:rsidRDefault="005D3984" w:rsidP="005D3984">
      <w:pPr>
        <w:spacing w:before="0" w:after="0"/>
        <w:rPr>
          <w:del w:id="936" w:author="Author"/>
          <w:rFonts w:ascii="Courier New" w:hAnsi="Courier New" w:cs="Courier New"/>
          <w:sz w:val="17"/>
          <w:szCs w:val="17"/>
          <w:highlight w:val="white"/>
          <w:lang w:val="en-US"/>
        </w:rPr>
      </w:pPr>
      <w:del w:id="937" w:author="Author">
        <w:r w:rsidRPr="00BC6886">
          <w:rPr>
            <w:rFonts w:ascii="Courier New" w:hAnsi="Courier New" w:cs="Courier New"/>
            <w:sz w:val="17"/>
            <w:szCs w:val="17"/>
            <w:lang w:val="en-US"/>
          </w:rPr>
          <w:delText>&lt;xsd:documentation&gt;CambridgeSoft proprietary ChemDraw</w:delText>
        </w:r>
        <w:r w:rsidRPr="00BC6886">
          <w:rPr>
            <w:rFonts w:ascii="Courier New" w:hAnsi="Courier New" w:cs="Courier New"/>
            <w:sz w:val="17"/>
            <w:szCs w:val="17"/>
            <w:lang w:val="en-US"/>
          </w:rPr>
          <w:cr/>
        </w:r>
        <w:r w:rsidRPr="00BC6886">
          <w:rPr>
            <w:rFonts w:ascii="Courier New" w:hAnsi="Courier New" w:cs="Courier New"/>
            <w:sz w:val="17"/>
            <w:szCs w:val="17"/>
            <w:lang w:val="en-US"/>
          </w:rPr>
          <w:br/>
          <w:delText>file format&lt;/xsd:documentation&gt;</w:delText>
        </w:r>
      </w:del>
    </w:p>
    <w:p w14:paraId="4228CA4F" w14:textId="215E333A" w:rsidR="005D3984" w:rsidRPr="00BC6886" w:rsidDel="005D3984" w:rsidRDefault="005D3984" w:rsidP="005D3984">
      <w:pPr>
        <w:spacing w:before="0" w:after="0"/>
        <w:rPr>
          <w:del w:id="938" w:author="Author"/>
          <w:rFonts w:ascii="Courier New" w:hAnsi="Courier New" w:cs="Courier New"/>
          <w:sz w:val="17"/>
          <w:szCs w:val="17"/>
          <w:highlight w:val="white"/>
          <w:lang w:val="en-US"/>
        </w:rPr>
      </w:pPr>
      <w:del w:id="939" w:author="Author">
        <w:r w:rsidRPr="00BC6886">
          <w:rPr>
            <w:rFonts w:ascii="Courier New" w:hAnsi="Courier New" w:cs="Courier New"/>
            <w:sz w:val="17"/>
            <w:szCs w:val="17"/>
            <w:highlight w:val="white"/>
            <w:lang w:val="en-US"/>
          </w:rPr>
          <w:delText>&lt;/xsd:annotation&gt;</w:delText>
        </w:r>
      </w:del>
    </w:p>
    <w:p w14:paraId="31E602E1" w14:textId="3D67A68E" w:rsidR="005D3984" w:rsidRPr="00BC6886" w:rsidDel="005D3984" w:rsidRDefault="005D3984" w:rsidP="005D3984">
      <w:pPr>
        <w:spacing w:before="0" w:after="0"/>
        <w:rPr>
          <w:del w:id="940" w:author="Author"/>
          <w:rFonts w:ascii="Courier New" w:hAnsi="Courier New" w:cs="Courier New"/>
          <w:sz w:val="17"/>
          <w:szCs w:val="17"/>
          <w:highlight w:val="white"/>
          <w:lang w:val="en-US"/>
        </w:rPr>
      </w:pPr>
      <w:del w:id="941" w:author="Author">
        <w:r w:rsidRPr="00BC6886">
          <w:rPr>
            <w:rFonts w:ascii="Courier New" w:hAnsi="Courier New" w:cs="Courier New"/>
            <w:sz w:val="17"/>
            <w:szCs w:val="17"/>
            <w:highlight w:val="white"/>
            <w:lang w:val="en-US"/>
          </w:rPr>
          <w:delText>&lt;/xsd:enumeration&gt;</w:delText>
        </w:r>
      </w:del>
    </w:p>
    <w:p w14:paraId="600944D5" w14:textId="1DD41328" w:rsidR="005D3984" w:rsidRPr="00BC6886" w:rsidDel="005D3984" w:rsidRDefault="005D3984" w:rsidP="005D3984">
      <w:pPr>
        <w:spacing w:before="0" w:after="0"/>
        <w:rPr>
          <w:del w:id="942" w:author="Author"/>
          <w:rFonts w:ascii="Courier New" w:hAnsi="Courier New" w:cs="Courier New"/>
          <w:sz w:val="17"/>
          <w:szCs w:val="17"/>
          <w:highlight w:val="white"/>
          <w:lang w:val="en-US"/>
        </w:rPr>
      </w:pPr>
      <w:del w:id="943" w:author="Author">
        <w:r w:rsidRPr="00BC6886">
          <w:rPr>
            <w:rFonts w:ascii="Courier New" w:hAnsi="Courier New" w:cs="Courier New"/>
            <w:sz w:val="17"/>
            <w:szCs w:val="17"/>
            <w:highlight w:val="white"/>
            <w:lang w:val="en-US"/>
          </w:rPr>
          <w:delText>&lt;xsd:enumeration value="MOL"&gt;</w:delText>
        </w:r>
      </w:del>
    </w:p>
    <w:p w14:paraId="5EA28A13" w14:textId="62EA4698" w:rsidR="005D3984" w:rsidRPr="00BC6886" w:rsidDel="005D3984" w:rsidRDefault="005D3984" w:rsidP="005D3984">
      <w:pPr>
        <w:spacing w:before="0" w:after="0"/>
        <w:rPr>
          <w:del w:id="944" w:author="Author"/>
          <w:rFonts w:ascii="Courier New" w:hAnsi="Courier New" w:cs="Courier New"/>
          <w:sz w:val="17"/>
          <w:szCs w:val="17"/>
          <w:highlight w:val="white"/>
          <w:lang w:val="en-US"/>
        </w:rPr>
      </w:pPr>
      <w:del w:id="945" w:author="Author">
        <w:r w:rsidRPr="00BC6886">
          <w:rPr>
            <w:rFonts w:ascii="Courier New" w:hAnsi="Courier New" w:cs="Courier New"/>
            <w:sz w:val="17"/>
            <w:szCs w:val="17"/>
            <w:lang w:val="en-US"/>
          </w:rPr>
          <w:delText>&lt;xsd:annotation&gt;</w:delText>
        </w:r>
      </w:del>
    </w:p>
    <w:p w14:paraId="1C97EDEB" w14:textId="42BE43CC" w:rsidR="005D3984" w:rsidRPr="00BC6886" w:rsidDel="005D3984" w:rsidRDefault="005D3984" w:rsidP="005D3984">
      <w:pPr>
        <w:spacing w:before="0" w:after="0"/>
        <w:rPr>
          <w:del w:id="946" w:author="Author"/>
          <w:rFonts w:ascii="Courier New" w:hAnsi="Courier New" w:cs="Courier New"/>
          <w:sz w:val="17"/>
          <w:szCs w:val="17"/>
          <w:highlight w:val="white"/>
          <w:lang w:val="en-US"/>
        </w:rPr>
      </w:pPr>
      <w:del w:id="947" w:author="Author">
        <w:r w:rsidRPr="00BC6886">
          <w:rPr>
            <w:rFonts w:ascii="Courier New" w:hAnsi="Courier New" w:cs="Courier New"/>
            <w:sz w:val="17"/>
            <w:szCs w:val="17"/>
            <w:lang w:val="en-US"/>
          </w:rPr>
          <w:delText>&lt;xsd:documentation&gt;File format for holding information</w:delText>
        </w:r>
        <w:r w:rsidRPr="00BC6886">
          <w:rPr>
            <w:rFonts w:ascii="Courier New" w:hAnsi="Courier New" w:cs="Courier New"/>
            <w:sz w:val="17"/>
            <w:szCs w:val="17"/>
            <w:lang w:val="en-US"/>
          </w:rPr>
          <w:cr/>
        </w:r>
        <w:r w:rsidRPr="00BC6886">
          <w:rPr>
            <w:rFonts w:ascii="Courier New" w:hAnsi="Courier New" w:cs="Courier New"/>
            <w:sz w:val="17"/>
            <w:szCs w:val="17"/>
            <w:lang w:val="en-US"/>
          </w:rPr>
          <w:br/>
          <w:delText>about the atoms, bonds, connectivity and coordinates of a molecule&lt;/xsd:documentation&gt;</w:delText>
        </w:r>
      </w:del>
    </w:p>
    <w:p w14:paraId="0B8F233F" w14:textId="474B3A9B" w:rsidR="005D3984" w:rsidRPr="00BC6886" w:rsidDel="005D3984" w:rsidRDefault="005D3984" w:rsidP="005D3984">
      <w:pPr>
        <w:spacing w:before="0" w:after="0"/>
        <w:rPr>
          <w:del w:id="948" w:author="Author"/>
          <w:rFonts w:ascii="Courier New" w:hAnsi="Courier New" w:cs="Courier New"/>
          <w:sz w:val="17"/>
          <w:szCs w:val="17"/>
          <w:highlight w:val="white"/>
          <w:lang w:val="en-US"/>
        </w:rPr>
      </w:pPr>
      <w:del w:id="949" w:author="Author">
        <w:r w:rsidRPr="00BC6886">
          <w:rPr>
            <w:rFonts w:ascii="Courier New" w:hAnsi="Courier New" w:cs="Courier New"/>
            <w:sz w:val="17"/>
            <w:szCs w:val="17"/>
            <w:highlight w:val="white"/>
            <w:lang w:val="en-US"/>
          </w:rPr>
          <w:delText>&lt;/xsd:annotation&gt;</w:delText>
        </w:r>
      </w:del>
    </w:p>
    <w:p w14:paraId="0D47D752" w14:textId="1B339B0D" w:rsidR="005D3984" w:rsidRPr="00BC6886" w:rsidDel="005D3984" w:rsidRDefault="005D3984" w:rsidP="005D3984">
      <w:pPr>
        <w:spacing w:before="0" w:after="0"/>
        <w:rPr>
          <w:del w:id="950" w:author="Author"/>
          <w:rFonts w:ascii="Courier New" w:hAnsi="Courier New" w:cs="Courier New"/>
          <w:sz w:val="17"/>
          <w:szCs w:val="17"/>
          <w:highlight w:val="white"/>
          <w:lang w:val="en-US"/>
        </w:rPr>
      </w:pPr>
      <w:del w:id="951" w:author="Author">
        <w:r w:rsidRPr="00BC6886">
          <w:rPr>
            <w:rFonts w:ascii="Courier New" w:hAnsi="Courier New" w:cs="Courier New"/>
            <w:sz w:val="17"/>
            <w:szCs w:val="17"/>
            <w:highlight w:val="white"/>
            <w:lang w:val="en-US"/>
          </w:rPr>
          <w:delText>&lt;/xsd:enumeration&gt;</w:delText>
        </w:r>
      </w:del>
    </w:p>
    <w:p w14:paraId="181C1771" w14:textId="03346A0E" w:rsidR="005D3984" w:rsidRPr="00BC6886" w:rsidDel="005D3984" w:rsidRDefault="005D3984" w:rsidP="005D3984">
      <w:pPr>
        <w:spacing w:before="0" w:after="0"/>
        <w:rPr>
          <w:del w:id="952" w:author="Author"/>
          <w:rFonts w:ascii="Courier New" w:hAnsi="Courier New" w:cs="Courier New"/>
          <w:sz w:val="17"/>
          <w:szCs w:val="17"/>
          <w:highlight w:val="white"/>
          <w:lang w:val="en-US"/>
        </w:rPr>
      </w:pPr>
      <w:del w:id="953" w:author="Author">
        <w:r w:rsidRPr="00BC6886">
          <w:rPr>
            <w:rFonts w:ascii="Courier New" w:hAnsi="Courier New" w:cs="Courier New"/>
            <w:sz w:val="17"/>
            <w:szCs w:val="17"/>
            <w:highlight w:val="white"/>
            <w:lang w:val="en-US"/>
          </w:rPr>
          <w:delText>&lt;xsd:enumeration value="NB"&gt;</w:delText>
        </w:r>
      </w:del>
    </w:p>
    <w:p w14:paraId="08BC1BCD" w14:textId="6D36C75D" w:rsidR="005D3984" w:rsidRPr="00BC6886" w:rsidDel="005D3984" w:rsidRDefault="005D3984" w:rsidP="005D3984">
      <w:pPr>
        <w:spacing w:before="0" w:after="0"/>
        <w:rPr>
          <w:del w:id="954" w:author="Author"/>
          <w:rFonts w:ascii="Courier New" w:hAnsi="Courier New" w:cs="Courier New"/>
          <w:sz w:val="17"/>
          <w:szCs w:val="17"/>
          <w:highlight w:val="white"/>
          <w:lang w:val="en-US"/>
        </w:rPr>
      </w:pPr>
      <w:del w:id="955" w:author="Author">
        <w:r w:rsidRPr="00BC6886">
          <w:rPr>
            <w:rFonts w:ascii="Courier New" w:hAnsi="Courier New" w:cs="Courier New"/>
            <w:sz w:val="17"/>
            <w:szCs w:val="17"/>
            <w:lang w:val="en-US"/>
          </w:rPr>
          <w:delText>&lt;xsd:annotation&gt;</w:delText>
        </w:r>
      </w:del>
    </w:p>
    <w:p w14:paraId="33834178" w14:textId="4E8D80D9" w:rsidR="005D3984" w:rsidRPr="00BC6886" w:rsidDel="005D3984" w:rsidRDefault="005D3984" w:rsidP="005D3984">
      <w:pPr>
        <w:spacing w:before="0" w:after="0"/>
        <w:rPr>
          <w:del w:id="956" w:author="Author"/>
          <w:rFonts w:ascii="Courier New" w:hAnsi="Courier New" w:cs="Courier New"/>
          <w:sz w:val="17"/>
          <w:szCs w:val="17"/>
          <w:highlight w:val="white"/>
          <w:lang w:val="en-US"/>
        </w:rPr>
      </w:pPr>
      <w:del w:id="957" w:author="Author">
        <w:r w:rsidRPr="00BC6886">
          <w:rPr>
            <w:rFonts w:ascii="Courier New" w:hAnsi="Courier New" w:cs="Courier New"/>
            <w:sz w:val="17"/>
            <w:szCs w:val="17"/>
            <w:highlight w:val="white"/>
            <w:lang w:val="en-US"/>
          </w:rPr>
          <w:delText>&lt;xsd:documentation&gt;File format for mathematica notebooks&lt;/xsd:documentation&gt;</w:delText>
        </w:r>
      </w:del>
    </w:p>
    <w:p w14:paraId="4D7362B3" w14:textId="59A84FBE" w:rsidR="005D3984" w:rsidRPr="00BC6886" w:rsidDel="005D3984" w:rsidRDefault="005D3984" w:rsidP="005D3984">
      <w:pPr>
        <w:spacing w:before="0" w:after="0"/>
        <w:rPr>
          <w:del w:id="958" w:author="Author"/>
          <w:rFonts w:ascii="Courier New" w:hAnsi="Courier New" w:cs="Courier New"/>
          <w:sz w:val="17"/>
          <w:szCs w:val="17"/>
          <w:highlight w:val="white"/>
          <w:lang w:val="en-US"/>
        </w:rPr>
      </w:pPr>
      <w:del w:id="959" w:author="Author">
        <w:r w:rsidRPr="00BC6886">
          <w:rPr>
            <w:rFonts w:ascii="Courier New" w:hAnsi="Courier New" w:cs="Courier New"/>
            <w:sz w:val="17"/>
            <w:szCs w:val="17"/>
            <w:highlight w:val="white"/>
            <w:lang w:val="en-US"/>
          </w:rPr>
          <w:delText>&lt;/xsd:annotation&gt;</w:delText>
        </w:r>
      </w:del>
    </w:p>
    <w:p w14:paraId="5E9E3927" w14:textId="37455962" w:rsidR="005D3984" w:rsidRPr="00BC6886" w:rsidDel="005D3984" w:rsidRDefault="005D3984" w:rsidP="005D3984">
      <w:pPr>
        <w:spacing w:before="0" w:after="0"/>
        <w:rPr>
          <w:del w:id="960" w:author="Author"/>
          <w:rFonts w:ascii="Courier New" w:hAnsi="Courier New" w:cs="Courier New"/>
          <w:sz w:val="17"/>
          <w:szCs w:val="17"/>
          <w:highlight w:val="white"/>
          <w:lang w:val="en-US"/>
        </w:rPr>
      </w:pPr>
      <w:del w:id="961" w:author="Author">
        <w:r w:rsidRPr="00BC6886">
          <w:rPr>
            <w:rFonts w:ascii="Courier New" w:hAnsi="Courier New" w:cs="Courier New"/>
            <w:sz w:val="17"/>
            <w:szCs w:val="17"/>
            <w:highlight w:val="white"/>
            <w:lang w:val="en-US"/>
          </w:rPr>
          <w:delText>&lt;/xsd:enumeration&gt;</w:delText>
        </w:r>
      </w:del>
    </w:p>
    <w:p w14:paraId="77037BFC" w14:textId="434A58E0" w:rsidR="005D3984" w:rsidRPr="00BC6886" w:rsidDel="005D3984" w:rsidRDefault="005D3984" w:rsidP="005D3984">
      <w:pPr>
        <w:spacing w:before="0" w:after="0"/>
        <w:rPr>
          <w:del w:id="962" w:author="Author"/>
          <w:rFonts w:ascii="Courier New" w:hAnsi="Courier New" w:cs="Courier New"/>
          <w:sz w:val="17"/>
          <w:szCs w:val="17"/>
          <w:highlight w:val="white"/>
          <w:lang w:val="en-US"/>
        </w:rPr>
      </w:pPr>
      <w:del w:id="963" w:author="Author">
        <w:r w:rsidRPr="00BC6886">
          <w:rPr>
            <w:rFonts w:ascii="Courier New" w:hAnsi="Courier New" w:cs="Courier New"/>
            <w:sz w:val="17"/>
            <w:szCs w:val="17"/>
            <w:highlight w:val="white"/>
            <w:lang w:val="en-US"/>
          </w:rPr>
          <w:delText>&lt;xsd:enumeration value="ZIP"&gt;</w:delText>
        </w:r>
      </w:del>
    </w:p>
    <w:p w14:paraId="5BB86530" w14:textId="3E5C0FF7" w:rsidR="005D3984" w:rsidRPr="00BC6886" w:rsidDel="005D3984" w:rsidRDefault="005D3984" w:rsidP="005D3984">
      <w:pPr>
        <w:spacing w:before="0" w:after="0"/>
        <w:rPr>
          <w:del w:id="964" w:author="Author"/>
          <w:rFonts w:ascii="Courier New" w:hAnsi="Courier New" w:cs="Courier New"/>
          <w:sz w:val="17"/>
          <w:szCs w:val="17"/>
          <w:highlight w:val="white"/>
          <w:lang w:val="en-US"/>
        </w:rPr>
      </w:pPr>
      <w:del w:id="965" w:author="Author">
        <w:r w:rsidRPr="00BC6886">
          <w:rPr>
            <w:rFonts w:ascii="Courier New" w:hAnsi="Courier New" w:cs="Courier New"/>
            <w:sz w:val="17"/>
            <w:szCs w:val="17"/>
            <w:lang w:val="en-US"/>
          </w:rPr>
          <w:delText>&lt;xsd:annotation&gt;</w:delText>
        </w:r>
      </w:del>
    </w:p>
    <w:p w14:paraId="4C0EB8FB" w14:textId="497361BC" w:rsidR="005D3984" w:rsidRPr="00BC6886" w:rsidDel="005D3984" w:rsidRDefault="005D3984" w:rsidP="005D3984">
      <w:pPr>
        <w:spacing w:before="0" w:after="0"/>
        <w:rPr>
          <w:del w:id="966" w:author="Author"/>
          <w:rFonts w:ascii="Courier New" w:hAnsi="Courier New" w:cs="Courier New"/>
          <w:sz w:val="17"/>
          <w:szCs w:val="17"/>
          <w:highlight w:val="white"/>
          <w:lang w:val="en-US"/>
        </w:rPr>
      </w:pPr>
      <w:del w:id="967" w:author="Author">
        <w:r w:rsidRPr="00BC6886">
          <w:rPr>
            <w:rFonts w:ascii="Courier New" w:hAnsi="Courier New" w:cs="Courier New"/>
            <w:sz w:val="17"/>
            <w:szCs w:val="17"/>
            <w:highlight w:val="white"/>
            <w:lang w:val="en-US"/>
          </w:rPr>
          <w:delText>&lt;xsd:documentation&gt; ZIP&lt;/xsd:documentation&gt;</w:delText>
        </w:r>
      </w:del>
    </w:p>
    <w:p w14:paraId="6BDB4727" w14:textId="7ED0AAA9" w:rsidR="005D3984" w:rsidRPr="00BC6886" w:rsidDel="005D3984" w:rsidRDefault="005D3984" w:rsidP="005D3984">
      <w:pPr>
        <w:spacing w:before="0" w:after="0"/>
        <w:rPr>
          <w:del w:id="968" w:author="Author"/>
          <w:rFonts w:ascii="Courier New" w:hAnsi="Courier New" w:cs="Courier New"/>
          <w:sz w:val="17"/>
          <w:szCs w:val="17"/>
          <w:highlight w:val="white"/>
          <w:lang w:val="en-US"/>
        </w:rPr>
      </w:pPr>
      <w:del w:id="969" w:author="Author">
        <w:r w:rsidRPr="00BC6886">
          <w:rPr>
            <w:rFonts w:ascii="Courier New" w:hAnsi="Courier New" w:cs="Courier New"/>
            <w:sz w:val="17"/>
            <w:szCs w:val="17"/>
            <w:highlight w:val="white"/>
            <w:lang w:val="en-US"/>
          </w:rPr>
          <w:delText>&lt;/xsd:annotation&gt;</w:delText>
        </w:r>
      </w:del>
    </w:p>
    <w:p w14:paraId="5645986E" w14:textId="1D77433B" w:rsidR="005D3984" w:rsidRPr="00BC6886" w:rsidDel="005D3984" w:rsidRDefault="005D3984" w:rsidP="005D3984">
      <w:pPr>
        <w:spacing w:before="0" w:after="0"/>
        <w:rPr>
          <w:del w:id="970" w:author="Author"/>
          <w:rFonts w:ascii="Courier New" w:hAnsi="Courier New" w:cs="Courier New"/>
          <w:sz w:val="17"/>
          <w:szCs w:val="17"/>
          <w:highlight w:val="white"/>
          <w:lang w:val="en-US"/>
        </w:rPr>
      </w:pPr>
      <w:del w:id="971" w:author="Author">
        <w:r w:rsidRPr="00BC6886">
          <w:rPr>
            <w:rFonts w:ascii="Courier New" w:hAnsi="Courier New" w:cs="Courier New"/>
            <w:sz w:val="17"/>
            <w:szCs w:val="17"/>
            <w:highlight w:val="white"/>
            <w:lang w:val="en-US"/>
          </w:rPr>
          <w:delText>&lt;/xsd:enumeration&gt;</w:delText>
        </w:r>
      </w:del>
    </w:p>
    <w:p w14:paraId="46F59824" w14:textId="533CFAED" w:rsidR="005D3984" w:rsidRPr="00BC6886" w:rsidDel="005D3984" w:rsidRDefault="005D3984" w:rsidP="005D3984">
      <w:pPr>
        <w:spacing w:before="0" w:after="0"/>
        <w:rPr>
          <w:del w:id="972" w:author="Author"/>
          <w:rFonts w:ascii="Courier New" w:hAnsi="Courier New" w:cs="Courier New"/>
          <w:sz w:val="17"/>
          <w:szCs w:val="17"/>
          <w:highlight w:val="white"/>
          <w:lang w:val="en-US"/>
        </w:rPr>
      </w:pPr>
      <w:del w:id="973" w:author="Author">
        <w:r w:rsidRPr="00BC6886">
          <w:rPr>
            <w:rFonts w:ascii="Courier New" w:hAnsi="Courier New" w:cs="Courier New"/>
            <w:sz w:val="17"/>
            <w:szCs w:val="17"/>
            <w:highlight w:val="white"/>
            <w:lang w:val="en-US"/>
          </w:rPr>
          <w:delText>&lt;/xsd:restriction&gt;</w:delText>
        </w:r>
      </w:del>
    </w:p>
    <w:p w14:paraId="516E9CBB" w14:textId="77777777" w:rsidR="00481E13" w:rsidRPr="00BC6886" w:rsidRDefault="005D3984" w:rsidP="002904C5">
      <w:pPr>
        <w:spacing w:before="0" w:after="0"/>
        <w:rPr>
          <w:rFonts w:ascii="Courier New" w:hAnsi="Courier New" w:cs="Courier New"/>
          <w:sz w:val="17"/>
          <w:szCs w:val="17"/>
          <w:highlight w:val="white"/>
          <w:lang w:val="en-US"/>
        </w:rPr>
      </w:pPr>
      <w:del w:id="974" w:author="Author">
        <w:r w:rsidRPr="00BC6886">
          <w:rPr>
            <w:rFonts w:ascii="Courier New" w:hAnsi="Courier New" w:cs="Courier New"/>
            <w:sz w:val="17"/>
            <w:szCs w:val="17"/>
            <w:highlight w:val="white"/>
            <w:lang w:val="en-US"/>
          </w:rPr>
          <w:delText>&lt;/xsd:simpleType&gt;</w:delText>
        </w:r>
      </w:del>
    </w:p>
    <w:p w14:paraId="4B55B833" w14:textId="29E8576C" w:rsidR="002904C5" w:rsidRPr="00BC6886" w:rsidRDefault="002904C5" w:rsidP="002904C5">
      <w:pPr>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&lt;/xsd:schema&gt;</w:t>
      </w:r>
    </w:p>
    <w:p w14:paraId="32886C06" w14:textId="77777777" w:rsidR="002904C5" w:rsidRPr="002E36F3" w:rsidRDefault="002904C5" w:rsidP="002904C5">
      <w:pPr>
        <w:spacing w:before="0" w:after="0"/>
        <w:rPr>
          <w:del w:id="975" w:author="Author"/>
          <w:rFonts w:eastAsia="Calibri" w:cs="Arial"/>
          <w:kern w:val="0"/>
          <w:sz w:val="17"/>
          <w:szCs w:val="17"/>
          <w14:ligatures w14:val="none"/>
        </w:rPr>
      </w:pPr>
    </w:p>
    <w:p w14:paraId="36A4E072" w14:textId="77777777" w:rsidR="002904C5" w:rsidRPr="002E36F3" w:rsidRDefault="002904C5" w:rsidP="002904C5">
      <w:pPr>
        <w:spacing w:before="0" w:after="0"/>
        <w:jc w:val="right"/>
        <w:rPr>
          <w:del w:id="976" w:author="Author"/>
          <w:rFonts w:eastAsia="Calibri" w:cs="Arial"/>
          <w:kern w:val="0"/>
          <w:sz w:val="17"/>
          <w:szCs w:val="17"/>
          <w14:ligatures w14:val="none"/>
        </w:rPr>
      </w:pPr>
    </w:p>
    <w:p w14:paraId="6E434D14" w14:textId="77777777" w:rsidR="002904C5" w:rsidRPr="002E36F3" w:rsidRDefault="002904C5" w:rsidP="002904C5">
      <w:pPr>
        <w:spacing w:before="0" w:after="0"/>
        <w:jc w:val="right"/>
        <w:rPr>
          <w:del w:id="977" w:author="Author"/>
          <w:rFonts w:eastAsia="Calibri" w:cs="Arial"/>
          <w:kern w:val="0"/>
          <w:sz w:val="17"/>
          <w:szCs w:val="17"/>
          <w14:ligatures w14:val="none"/>
        </w:rPr>
      </w:pPr>
    </w:p>
    <w:p w14:paraId="67F79F8B" w14:textId="190FF50F" w:rsidR="002706E3" w:rsidRPr="00230B9C" w:rsidRDefault="002706E3" w:rsidP="00230B9C">
      <w:pPr>
        <w:spacing w:before="720" w:after="0"/>
        <w:ind w:left="5533"/>
      </w:pPr>
      <w:bookmarkStart w:id="978" w:name="_Toc136591630"/>
      <w:bookmarkStart w:id="979" w:name="_Toc530474500"/>
      <w:bookmarkStart w:id="980" w:name="_Toc53737912"/>
      <w:bookmarkStart w:id="981" w:name="_Toc90370762"/>
      <w:r>
        <w:t>[L’appendice A de l’annexe</w:t>
      </w:r>
      <w:r w:rsidR="005F4547">
        <w:t> </w:t>
      </w:r>
      <w:r>
        <w:t>I de la norme ST.92 suit]</w:t>
      </w:r>
      <w:bookmarkStart w:id="982" w:name="_ANNEX_II"/>
      <w:bookmarkEnd w:id="982"/>
    </w:p>
    <w:p w14:paraId="55B0AC21" w14:textId="77777777" w:rsidR="007042F7" w:rsidRPr="002E36F3" w:rsidRDefault="007042F7" w:rsidP="00F76057">
      <w:pPr>
        <w:spacing w:before="0" w:after="0"/>
        <w:jc w:val="right"/>
        <w:rPr>
          <w:ins w:id="983" w:author="Author"/>
          <w:rFonts w:eastAsia="Calibri" w:cs="Arial"/>
          <w:bCs/>
          <w:kern w:val="0"/>
          <w:sz w:val="17"/>
          <w:szCs w:val="17"/>
          <w:lang w:eastAsia="zh-CN"/>
          <w14:ligatures w14:val="none"/>
        </w:rPr>
        <w:sectPr w:rsidR="007042F7" w:rsidRPr="002E36F3" w:rsidSect="007C222B">
          <w:headerReference w:type="default" r:id="rId22"/>
          <w:footerReference w:type="default" r:id="rId23"/>
          <w:headerReference w:type="first" r:id="rId24"/>
          <w:pgSz w:w="11909" w:h="16834" w:code="9"/>
          <w:pgMar w:top="567" w:right="1134" w:bottom="1418" w:left="1418" w:header="510" w:footer="1021" w:gutter="0"/>
          <w:cols w:space="720"/>
          <w:titlePg/>
          <w:docGrid w:linePitch="360"/>
        </w:sectPr>
      </w:pPr>
    </w:p>
    <w:p w14:paraId="48A532E8" w14:textId="6F1CCFBD" w:rsidR="00741874" w:rsidRPr="00230B9C" w:rsidRDefault="00821E18" w:rsidP="006B33F5">
      <w:pPr>
        <w:autoSpaceDE w:val="0"/>
        <w:autoSpaceDN w:val="0"/>
        <w:adjustRightInd w:val="0"/>
        <w:spacing w:before="0" w:after="0" w:line="360" w:lineRule="auto"/>
        <w:jc w:val="center"/>
        <w:outlineLvl w:val="0"/>
        <w:rPr>
          <w:rFonts w:cs="Arial"/>
          <w:color w:val="000000"/>
          <w:kern w:val="0"/>
          <w:sz w:val="17"/>
          <w:szCs w:val="17"/>
          <w14:ligatures w14:val="none"/>
        </w:rPr>
      </w:pPr>
      <w:bookmarkStart w:id="984" w:name="_Toc180148829"/>
      <w:bookmarkStart w:id="985" w:name="_Toc198822796"/>
      <w:bookmarkStart w:id="986" w:name="_Toc203552044"/>
      <w:bookmarkStart w:id="987" w:name="_Toc211324029"/>
      <w:bookmarkStart w:id="988" w:name="_Toc211443149"/>
      <w:bookmarkStart w:id="989" w:name="_Toc211443344"/>
      <w:bookmarkEnd w:id="978"/>
      <w:bookmarkEnd w:id="979"/>
      <w:bookmarkEnd w:id="980"/>
      <w:bookmarkEnd w:id="981"/>
      <w:r w:rsidRPr="00230B9C">
        <w:rPr>
          <w:b/>
          <w:sz w:val="17"/>
          <w:szCs w:val="17"/>
        </w:rPr>
        <w:lastRenderedPageBreak/>
        <w:t xml:space="preserve">APPENDICE </w:t>
      </w:r>
      <w:ins w:id="990" w:author="Author">
        <w:r w:rsidRPr="00230B9C">
          <w:rPr>
            <w:b/>
            <w:sz w:val="17"/>
            <w:szCs w:val="17"/>
          </w:rPr>
          <w:t xml:space="preserve">A </w:t>
        </w:r>
      </w:ins>
      <w:r w:rsidRPr="00230B9C">
        <w:rPr>
          <w:b/>
          <w:sz w:val="17"/>
          <w:szCs w:val="17"/>
        </w:rPr>
        <w:t>DE L’ANNEXE</w:t>
      </w:r>
      <w:r w:rsidR="002B562A">
        <w:rPr>
          <w:b/>
          <w:sz w:val="17"/>
          <w:szCs w:val="17"/>
        </w:rPr>
        <w:t> </w:t>
      </w:r>
      <w:r w:rsidRPr="00230B9C">
        <w:rPr>
          <w:b/>
          <w:sz w:val="17"/>
          <w:szCs w:val="17"/>
        </w:rPr>
        <w:t>I</w:t>
      </w:r>
      <w:bookmarkStart w:id="991" w:name="_Toc1153351788"/>
      <w:bookmarkStart w:id="992" w:name="_Hlk144130776"/>
      <w:bookmarkEnd w:id="984"/>
      <w:bookmarkEnd w:id="985"/>
      <w:bookmarkEnd w:id="986"/>
      <w:bookmarkEnd w:id="987"/>
      <w:bookmarkEnd w:id="988"/>
      <w:bookmarkEnd w:id="989"/>
    </w:p>
    <w:p w14:paraId="2668FD9B" w14:textId="77777777" w:rsidR="00741874" w:rsidRPr="00230B9C" w:rsidRDefault="00741874" w:rsidP="00821E18">
      <w:pPr>
        <w:autoSpaceDE w:val="0"/>
        <w:autoSpaceDN w:val="0"/>
        <w:adjustRightInd w:val="0"/>
        <w:spacing w:before="0" w:after="0" w:line="360" w:lineRule="auto"/>
        <w:jc w:val="center"/>
        <w:outlineLvl w:val="0"/>
        <w:rPr>
          <w:del w:id="993" w:author="Author"/>
          <w:rFonts w:eastAsia="SimSun" w:cs="Arial"/>
          <w:color w:val="000000"/>
          <w:kern w:val="0"/>
          <w:sz w:val="17"/>
          <w:szCs w:val="17"/>
          <w14:ligatures w14:val="none"/>
        </w:rPr>
      </w:pPr>
    </w:p>
    <w:p w14:paraId="177DEE3D" w14:textId="4F30E116" w:rsidR="00821E18" w:rsidRPr="00230B9C" w:rsidRDefault="00821E18" w:rsidP="00821E18">
      <w:pPr>
        <w:autoSpaceDE w:val="0"/>
        <w:autoSpaceDN w:val="0"/>
        <w:adjustRightInd w:val="0"/>
        <w:spacing w:before="0" w:after="0" w:line="360" w:lineRule="auto"/>
        <w:jc w:val="center"/>
        <w:outlineLvl w:val="0"/>
        <w:rPr>
          <w:rFonts w:eastAsia="SimSun" w:cs="Arial"/>
          <w:color w:val="000000"/>
          <w:kern w:val="0"/>
          <w:sz w:val="17"/>
          <w:szCs w:val="17"/>
          <w14:ligatures w14:val="none"/>
        </w:rPr>
      </w:pPr>
      <w:bookmarkStart w:id="994" w:name="_Toc198822797"/>
      <w:bookmarkStart w:id="995" w:name="_Toc203552045"/>
      <w:bookmarkStart w:id="996" w:name="_Toc180148830"/>
      <w:bookmarkStart w:id="997" w:name="_Toc211324030"/>
      <w:bookmarkStart w:id="998" w:name="_Toc211443150"/>
      <w:bookmarkStart w:id="999" w:name="_Toc211443345"/>
      <w:r w:rsidRPr="00230B9C">
        <w:rPr>
          <w:sz w:val="17"/>
          <w:szCs w:val="17"/>
        </w:rPr>
        <w:t>EXEMPLE D’INSTANCE XML</w:t>
      </w:r>
      <w:bookmarkEnd w:id="991"/>
      <w:r w:rsidRPr="00230B9C">
        <w:rPr>
          <w:color w:val="000000"/>
          <w:sz w:val="17"/>
          <w:szCs w:val="17"/>
        </w:rPr>
        <w:t xml:space="preserve"> D’INDEX D’UN PDDP</w:t>
      </w:r>
      <w:ins w:id="1000" w:author="Author">
        <w:r w:rsidRPr="00230B9C">
          <w:rPr>
            <w:color w:val="000000"/>
            <w:sz w:val="17"/>
            <w:szCs w:val="17"/>
          </w:rPr>
          <w:t xml:space="preserve"> POUR DES BREVETS</w:t>
        </w:r>
      </w:ins>
      <w:bookmarkEnd w:id="994"/>
      <w:bookmarkEnd w:id="995"/>
      <w:bookmarkEnd w:id="996"/>
      <w:bookmarkEnd w:id="997"/>
      <w:bookmarkEnd w:id="998"/>
      <w:bookmarkEnd w:id="999"/>
    </w:p>
    <w:bookmarkEnd w:id="992"/>
    <w:p w14:paraId="55295C05" w14:textId="77777777" w:rsidR="00821E18" w:rsidRPr="00230B9C" w:rsidRDefault="00821E18" w:rsidP="00821E18">
      <w:pPr>
        <w:widowControl w:val="0"/>
        <w:kinsoku w:val="0"/>
        <w:spacing w:before="0" w:after="0"/>
        <w:jc w:val="center"/>
        <w:rPr>
          <w:rFonts w:eastAsia="SimSun" w:cs="Arial"/>
          <w:kern w:val="0"/>
          <w:sz w:val="17"/>
          <w:szCs w:val="17"/>
          <w:lang w:eastAsia="zh-CN"/>
          <w14:ligatures w14:val="none"/>
        </w:rPr>
      </w:pPr>
    </w:p>
    <w:p w14:paraId="2EBC1F0F" w14:textId="77777777" w:rsidR="00821E18" w:rsidRPr="00230B9C" w:rsidRDefault="00821E18" w:rsidP="00E228D9">
      <w:pPr>
        <w:spacing w:before="0" w:after="0"/>
        <w:jc w:val="center"/>
        <w:rPr>
          <w:rFonts w:eastAsia="Calibri" w:cs="Arial"/>
          <w:i/>
          <w:iCs/>
          <w:kern w:val="0"/>
          <w:sz w:val="17"/>
          <w:szCs w:val="17"/>
          <w:lang w:eastAsia="zh-CN"/>
          <w14:ligatures w14:val="none"/>
        </w:rPr>
      </w:pPr>
    </w:p>
    <w:p w14:paraId="6D82F9BA" w14:textId="37EF6828" w:rsidR="00F020D9" w:rsidRPr="00041B46" w:rsidRDefault="00C0544A" w:rsidP="005C3D63">
      <w:pPr>
        <w:spacing w:before="0" w:after="0"/>
        <w:rPr>
          <w:rFonts w:eastAsia="Calibri" w:cs="Arial"/>
          <w:sz w:val="17"/>
          <w:szCs w:val="17"/>
        </w:rPr>
      </w:pPr>
      <w:bookmarkStart w:id="1001" w:name="_Hlk195794581"/>
      <w:r w:rsidRPr="00230B9C">
        <w:rPr>
          <w:sz w:val="17"/>
          <w:szCs w:val="17"/>
        </w:rPr>
        <w:t xml:space="preserve">Le présent appendice est un exemple fictif d’instance XML d’index d’un paquet de données d’un document de priorité </w:t>
      </w:r>
      <w:r w:rsidRPr="00041B46">
        <w:rPr>
          <w:sz w:val="17"/>
          <w:szCs w:val="17"/>
        </w:rPr>
        <w:t>structuré selon le schéma XML de l’annexe</w:t>
      </w:r>
      <w:r w:rsidR="005F4547" w:rsidRPr="00041B46">
        <w:rPr>
          <w:sz w:val="17"/>
          <w:szCs w:val="17"/>
        </w:rPr>
        <w:t> </w:t>
      </w:r>
      <w:r w:rsidRPr="00041B46">
        <w:rPr>
          <w:sz w:val="17"/>
          <w:szCs w:val="17"/>
        </w:rPr>
        <w:t xml:space="preserve">I. </w:t>
      </w:r>
      <w:r w:rsidR="005F4547" w:rsidRPr="00041B46">
        <w:rPr>
          <w:sz w:val="17"/>
          <w:szCs w:val="17"/>
        </w:rPr>
        <w:t xml:space="preserve"> </w:t>
      </w:r>
      <w:r w:rsidRPr="00041B46">
        <w:rPr>
          <w:sz w:val="17"/>
          <w:szCs w:val="17"/>
        </w:rPr>
        <w:t xml:space="preserve">Il peut également être téléchargé </w:t>
      </w:r>
      <w:del w:id="1002" w:author="Author">
        <w:r w:rsidRPr="00041B46">
          <w:rPr>
            <w:sz w:val="17"/>
            <w:szCs w:val="17"/>
          </w:rPr>
          <w:delText xml:space="preserve">ici </w:delText>
        </w:r>
      </w:del>
      <w:ins w:id="1003" w:author="Author">
        <w:r w:rsidRPr="00041B46">
          <w:rPr>
            <w:sz w:val="17"/>
            <w:szCs w:val="17"/>
          </w:rPr>
          <w:t>à l</w:t>
        </w:r>
        <w:r w:rsidR="005F4547" w:rsidRPr="00041B46">
          <w:rPr>
            <w:sz w:val="17"/>
            <w:szCs w:val="17"/>
          </w:rPr>
          <w:t>’</w:t>
        </w:r>
        <w:r w:rsidRPr="00041B46">
          <w:rPr>
            <w:sz w:val="17"/>
            <w:szCs w:val="17"/>
          </w:rPr>
          <w:t>adresse suivante</w:t>
        </w:r>
        <w:r w:rsidR="005F4547" w:rsidRPr="00041B46">
          <w:rPr>
            <w:sz w:val="17"/>
            <w:szCs w:val="17"/>
          </w:rPr>
          <w:t> </w:t>
        </w:r>
      </w:ins>
      <w:r w:rsidRPr="00041B46">
        <w:rPr>
          <w:sz w:val="17"/>
          <w:szCs w:val="17"/>
        </w:rPr>
        <w:t xml:space="preserve">: </w:t>
      </w:r>
    </w:p>
    <w:bookmarkEnd w:id="1001"/>
    <w:p w14:paraId="24D5E506" w14:textId="533189CC" w:rsidR="0036647B" w:rsidRPr="00041B46" w:rsidRDefault="00107DD4" w:rsidP="005C3D63">
      <w:pPr>
        <w:spacing w:before="0" w:after="0"/>
        <w:rPr>
          <w:ins w:id="1004" w:author="Author"/>
          <w:rFonts w:cs="Arial"/>
          <w:sz w:val="17"/>
          <w:szCs w:val="17"/>
        </w:rPr>
      </w:pPr>
      <w:del w:id="1005" w:author="Author">
        <w:r w:rsidRPr="00041B46">
          <w:rPr>
            <w:sz w:val="17"/>
            <w:szCs w:val="17"/>
          </w:rPr>
          <w:delText>https://www.wipo.int/standards/en/xml_material/st92/st92-annex-i-appendix-v1-0.xml</w:delText>
        </w:r>
      </w:del>
      <w:hyperlink r:id="rId25" w:history="1">
        <w:r w:rsidR="00C35C3E" w:rsidRPr="00DC26B1">
          <w:rPr>
            <w:rStyle w:val="Hyperlink"/>
            <w:rFonts w:eastAsia="Times New Roman" w:cs="Arial"/>
            <w:kern w:val="0"/>
            <w:sz w:val="17"/>
            <w:szCs w:val="17"/>
            <w14:ligatures w14:val="none"/>
          </w:rPr>
          <w:br/>
          <w:t>https://www.wipo.int/edocs/mdocs/cws/</w:t>
        </w:r>
        <w:r w:rsidR="00C35C3E" w:rsidRPr="00041B46">
          <w:rPr>
            <w:rStyle w:val="Hyperlink"/>
            <w:rFonts w:eastAsia="Times New Roman" w:cs="Arial"/>
            <w:kern w:val="0"/>
            <w:sz w:val="17"/>
            <w:szCs w:val="17"/>
            <w14:ligatures w14:val="none"/>
          </w:rPr>
          <w:t>fr</w:t>
        </w:r>
        <w:r w:rsidR="00C35C3E" w:rsidRPr="00DC26B1">
          <w:rPr>
            <w:rStyle w:val="Hyperlink"/>
            <w:rFonts w:eastAsia="Times New Roman" w:cs="Arial"/>
            <w:kern w:val="0"/>
            <w:sz w:val="17"/>
            <w:szCs w:val="17"/>
            <w14:ligatures w14:val="none"/>
          </w:rPr>
          <w:t>/cws_13/cws_13_20_rev-annexiii.zip</w:t>
        </w:r>
      </w:hyperlink>
    </w:p>
    <w:p w14:paraId="39100E2E" w14:textId="1F69AF11" w:rsidR="00350B87" w:rsidRPr="00041B46" w:rsidRDefault="00350B87" w:rsidP="00350B87">
      <w:pPr>
        <w:widowControl w:val="0"/>
        <w:kinsoku w:val="0"/>
        <w:spacing w:before="0" w:after="0"/>
        <w:rPr>
          <w:ins w:id="1006" w:author="Author"/>
          <w:rFonts w:eastAsia="SimSun" w:cs="Arial"/>
          <w:kern w:val="0"/>
          <w:sz w:val="17"/>
          <w:szCs w:val="17"/>
          <w:highlight w:val="yellow"/>
          <w14:ligatures w14:val="none"/>
        </w:rPr>
      </w:pPr>
      <w:ins w:id="1007" w:author="Author">
        <w:r w:rsidRPr="00041B46">
          <w:rPr>
            <w:sz w:val="17"/>
            <w:szCs w:val="17"/>
          </w:rPr>
          <w:t>(</w:t>
        </w:r>
        <w:r w:rsidRPr="00041B46">
          <w:rPr>
            <w:i/>
            <w:iCs/>
            <w:sz w:val="17"/>
            <w:szCs w:val="17"/>
          </w:rPr>
          <w:t>Notes : le lien vers l</w:t>
        </w:r>
        <w:r w:rsidR="005F4547" w:rsidRPr="00041B46">
          <w:rPr>
            <w:i/>
            <w:iCs/>
            <w:sz w:val="17"/>
            <w:szCs w:val="17"/>
          </w:rPr>
          <w:t>’</w:t>
        </w:r>
        <w:r w:rsidRPr="00041B46">
          <w:rPr>
            <w:i/>
            <w:iCs/>
            <w:sz w:val="17"/>
            <w:szCs w:val="17"/>
          </w:rPr>
          <w:t>exemple d</w:t>
        </w:r>
        <w:r w:rsidR="005F4547" w:rsidRPr="00041B46">
          <w:rPr>
            <w:i/>
            <w:iCs/>
            <w:sz w:val="17"/>
            <w:szCs w:val="17"/>
          </w:rPr>
          <w:t>’</w:t>
        </w:r>
        <w:r w:rsidRPr="00041B46">
          <w:rPr>
            <w:i/>
            <w:iCs/>
            <w:sz w:val="17"/>
            <w:szCs w:val="17"/>
          </w:rPr>
          <w:t>instance XML pour un brevet sera actualisé lorsque la norme sera publiée.)</w:t>
        </w:r>
      </w:ins>
    </w:p>
    <w:p w14:paraId="7CDD6828" w14:textId="77777777" w:rsidR="00350B87" w:rsidRPr="00230B9C" w:rsidRDefault="00350B87" w:rsidP="005C3D63">
      <w:pPr>
        <w:spacing w:before="0" w:after="0"/>
        <w:rPr>
          <w:rFonts w:cs="Arial"/>
          <w:sz w:val="17"/>
          <w:szCs w:val="17"/>
        </w:rPr>
      </w:pPr>
    </w:p>
    <w:p w14:paraId="753EC648" w14:textId="17888150" w:rsidR="0008697E" w:rsidRPr="00230B9C" w:rsidRDefault="0008697E" w:rsidP="00821E18">
      <w:pPr>
        <w:spacing w:before="0" w:after="0"/>
        <w:rPr>
          <w:rFonts w:eastAsia="SimSun" w:cs="Arial"/>
          <w:kern w:val="0"/>
          <w:sz w:val="17"/>
          <w:szCs w:val="17"/>
          <w:lang w:eastAsia="zh-CN"/>
          <w14:ligatures w14:val="none"/>
        </w:rPr>
      </w:pPr>
    </w:p>
    <w:p w14:paraId="4BF1B804" w14:textId="2307817B" w:rsidR="00801E84" w:rsidRPr="002B562A" w:rsidRDefault="2F7AF71A" w:rsidP="12A5BFF3">
      <w:pPr>
        <w:autoSpaceDE w:val="0"/>
        <w:autoSpaceDN w:val="0"/>
        <w:adjustRightInd w:val="0"/>
        <w:spacing w:before="0" w:after="0"/>
        <w:rPr>
          <w:rFonts w:ascii="Courier New" w:hAnsi="Courier New" w:cs="Courier New"/>
          <w:sz w:val="17"/>
          <w:szCs w:val="17"/>
          <w:highlight w:val="white"/>
        </w:rPr>
      </w:pPr>
      <w:bookmarkStart w:id="1008" w:name="_Hlk197958032"/>
      <w:r w:rsidRPr="002B562A">
        <w:rPr>
          <w:rFonts w:ascii="Courier New" w:hAnsi="Courier New" w:cs="Courier New"/>
          <w:sz w:val="17"/>
          <w:szCs w:val="17"/>
        </w:rPr>
        <w:t>&lt;?xml version="1.0" encoding="UTF-8"?&gt;</w:t>
      </w:r>
    </w:p>
    <w:p w14:paraId="3FFD01B3" w14:textId="77777777" w:rsidR="003B5A50" w:rsidRPr="002B562A" w:rsidRDefault="0036647B" w:rsidP="00940F9C">
      <w:pPr>
        <w:autoSpaceDE w:val="0"/>
        <w:autoSpaceDN w:val="0"/>
        <w:adjustRightInd w:val="0"/>
        <w:spacing w:before="0" w:after="0"/>
        <w:rPr>
          <w:ins w:id="1009" w:author="Author"/>
          <w:rFonts w:ascii="Courier New" w:hAnsi="Courier New" w:cs="Courier New"/>
          <w:sz w:val="17"/>
          <w:szCs w:val="17"/>
          <w:highlight w:val="white"/>
        </w:rPr>
      </w:pPr>
      <w:r w:rsidRPr="002B562A">
        <w:rPr>
          <w:rFonts w:ascii="Courier New" w:hAnsi="Courier New" w:cs="Courier New"/>
          <w:sz w:val="17"/>
          <w:szCs w:val="17"/>
          <w:highlight w:val="white"/>
        </w:rPr>
        <w:t xml:space="preserve">&lt;pde:PriorityDocumentIndex xmlns:xsi="http://www.w3.org/2001/XMLSchema-instance" </w:t>
      </w:r>
      <w:bookmarkEnd w:id="1008"/>
      <w:r w:rsidRPr="002B562A">
        <w:rPr>
          <w:rFonts w:ascii="Courier New" w:hAnsi="Courier New" w:cs="Courier New"/>
          <w:sz w:val="17"/>
          <w:szCs w:val="17"/>
          <w:highlight w:val="white"/>
        </w:rPr>
        <w:t xml:space="preserve">xmlns:pde="http://www.wipo.int/standards/XMLSchema/PriorityDocumentExchange" </w:t>
      </w:r>
    </w:p>
    <w:p w14:paraId="53CFDBD5" w14:textId="2754212D" w:rsidR="0036647B" w:rsidRPr="002B562A" w:rsidRDefault="003B5A50" w:rsidP="00940F9C">
      <w:pPr>
        <w:autoSpaceDE w:val="0"/>
        <w:autoSpaceDN w:val="0"/>
        <w:adjustRightInd w:val="0"/>
        <w:spacing w:before="0" w:after="0"/>
        <w:rPr>
          <w:rFonts w:ascii="Courier New" w:hAnsi="Courier New" w:cs="Courier New"/>
          <w:sz w:val="17"/>
          <w:szCs w:val="17"/>
          <w:highlight w:val="white"/>
        </w:rPr>
      </w:pPr>
      <w:ins w:id="1010" w:author="Author">
        <w:r w:rsidRPr="002B562A">
          <w:rPr>
            <w:rFonts w:ascii="Courier New" w:hAnsi="Courier New" w:cs="Courier New"/>
            <w:sz w:val="17"/>
            <w:szCs w:val="17"/>
            <w:highlight w:val="white"/>
          </w:rPr>
          <w:t xml:space="preserve">xmlns:dgn="http://www.wipo.int/standards/XMLSchema/ST96/Design" xmlns:tmk="http://www.wipo.int/standards/XMLSchema/ST96/Trademark" </w:t>
        </w:r>
      </w:ins>
      <w:r w:rsidRPr="002B562A">
        <w:rPr>
          <w:rFonts w:ascii="Courier New" w:hAnsi="Courier New" w:cs="Courier New"/>
          <w:sz w:val="17"/>
          <w:szCs w:val="17"/>
          <w:highlight w:val="white"/>
        </w:rPr>
        <w:t>xmlns:com="http://www.wipo.int/standards/XMLSchema/ST96/Common" com:languageCode="en" xsi:schemaLocation="http://www.wipo.int/standards/XMLSchema/PriorityDocumentExchange PriorityDocumentIndex_</w:t>
      </w:r>
      <w:del w:id="1011" w:author="Author">
        <w:r w:rsidRPr="002B562A">
          <w:rPr>
            <w:rFonts w:ascii="Courier New" w:hAnsi="Courier New" w:cs="Courier New"/>
            <w:sz w:val="17"/>
            <w:szCs w:val="17"/>
            <w:highlight w:val="white"/>
          </w:rPr>
          <w:delText>V1</w:delText>
        </w:r>
      </w:del>
      <w:ins w:id="1012" w:author="Author">
        <w:r w:rsidRPr="002B562A">
          <w:rPr>
            <w:rFonts w:ascii="Courier New" w:hAnsi="Courier New" w:cs="Courier New"/>
            <w:sz w:val="17"/>
            <w:szCs w:val="17"/>
            <w:highlight w:val="white"/>
          </w:rPr>
          <w:t>V2</w:t>
        </w:r>
      </w:ins>
      <w:r w:rsidRPr="002B562A">
        <w:rPr>
          <w:rFonts w:ascii="Courier New" w:hAnsi="Courier New" w:cs="Courier New"/>
          <w:sz w:val="17"/>
          <w:szCs w:val="17"/>
          <w:highlight w:val="white"/>
        </w:rPr>
        <w:t>_0.xsd"&gt;</w:t>
      </w:r>
    </w:p>
    <w:p w14:paraId="68316440" w14:textId="0158F062"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&lt;pde:</w:t>
      </w:r>
      <w:del w:id="1013" w:author="Author">
        <w:r w:rsidRPr="00BC6886">
          <w:rPr>
            <w:rFonts w:ascii="Courier New" w:hAnsi="Courier New" w:cs="Courier New"/>
            <w:sz w:val="17"/>
            <w:szCs w:val="17"/>
            <w:highlight w:val="white"/>
            <w:lang w:val="en-US"/>
          </w:rPr>
          <w:delText>IPType</w:delText>
        </w:r>
      </w:del>
      <w:ins w:id="1014" w:author="Author">
        <w:r w:rsidRPr="00BC6886">
          <w:rPr>
            <w:rFonts w:ascii="Courier New" w:hAnsi="Courier New" w:cs="Courier New"/>
            <w:sz w:val="17"/>
            <w:szCs w:val="17"/>
            <w:highlight w:val="white"/>
            <w:lang w:val="en-US"/>
          </w:rPr>
          <w:t>RightKind</w:t>
        </w:r>
      </w:ins>
      <w:r w:rsidRPr="00BC6886">
        <w:rPr>
          <w:rFonts w:ascii="Courier New" w:hAnsi="Courier New" w:cs="Courier New"/>
          <w:sz w:val="17"/>
          <w:szCs w:val="17"/>
          <w:highlight w:val="white"/>
          <w:lang w:val="en-US"/>
        </w:rPr>
        <w:t>Category&gt;Patent&lt;/pde:</w:t>
      </w:r>
      <w:del w:id="1015" w:author="Author">
        <w:r w:rsidRPr="00BC6886">
          <w:rPr>
            <w:rFonts w:ascii="Courier New" w:hAnsi="Courier New" w:cs="Courier New"/>
            <w:sz w:val="17"/>
            <w:szCs w:val="17"/>
            <w:highlight w:val="white"/>
            <w:lang w:val="en-US"/>
          </w:rPr>
          <w:delText>IPType</w:delText>
        </w:r>
      </w:del>
      <w:ins w:id="1016" w:author="Author">
        <w:r w:rsidRPr="00BC6886">
          <w:rPr>
            <w:rFonts w:ascii="Courier New" w:hAnsi="Courier New" w:cs="Courier New"/>
            <w:sz w:val="17"/>
            <w:szCs w:val="17"/>
            <w:highlight w:val="white"/>
            <w:lang w:val="en-US"/>
          </w:rPr>
          <w:t>RightKind</w:t>
        </w:r>
      </w:ins>
      <w:r w:rsidRPr="00BC6886">
        <w:rPr>
          <w:rFonts w:ascii="Courier New" w:hAnsi="Courier New" w:cs="Courier New"/>
          <w:sz w:val="17"/>
          <w:szCs w:val="17"/>
          <w:highlight w:val="white"/>
          <w:lang w:val="en-US"/>
        </w:rPr>
        <w:t>Category&gt;</w:t>
      </w:r>
    </w:p>
    <w:p w14:paraId="49DFDE57" w14:textId="4E3CECFE"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w:t>
      </w:r>
      <w:del w:id="1017" w:author="Author">
        <w:r w:rsidRPr="00BC6886">
          <w:rPr>
            <w:rFonts w:ascii="Courier New" w:hAnsi="Courier New" w:cs="Courier New"/>
            <w:sz w:val="17"/>
            <w:szCs w:val="17"/>
            <w:highlight w:val="white"/>
            <w:lang w:val="en-US"/>
          </w:rPr>
          <w:delText>pde</w:delText>
        </w:r>
      </w:del>
      <w:ins w:id="1018" w:author="Author">
        <w:r w:rsidRPr="00BC6886">
          <w:rPr>
            <w:rFonts w:ascii="Courier New" w:hAnsi="Courier New" w:cs="Courier New"/>
            <w:sz w:val="17"/>
            <w:szCs w:val="17"/>
            <w:highlight w:val="white"/>
            <w:lang w:val="en-US"/>
          </w:rPr>
          <w:t>com</w:t>
        </w:r>
      </w:ins>
      <w:r w:rsidRPr="00BC6886">
        <w:rPr>
          <w:rFonts w:ascii="Courier New" w:hAnsi="Courier New" w:cs="Courier New"/>
          <w:sz w:val="17"/>
          <w:szCs w:val="17"/>
          <w:highlight w:val="white"/>
          <w:lang w:val="en-US"/>
        </w:rPr>
        <w:t>:ApplicationNumber&gt;</w:t>
      </w:r>
    </w:p>
    <w:p w14:paraId="2C618972"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&lt;com:IPOfficeCode&gt;US&lt;/com:IPOfficeCode&gt;</w:t>
      </w:r>
    </w:p>
    <w:p w14:paraId="34E2AC1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&lt;com:ApplicationNumberText&gt;59111111&lt;/com:ApplicationNumberText&gt;</w:t>
      </w:r>
    </w:p>
    <w:p w14:paraId="76F0A161" w14:textId="6FD987B3"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w:t>
      </w:r>
      <w:del w:id="1019" w:author="Author">
        <w:r w:rsidRPr="00BC6886">
          <w:rPr>
            <w:rFonts w:ascii="Courier New" w:hAnsi="Courier New" w:cs="Courier New"/>
            <w:sz w:val="17"/>
            <w:szCs w:val="17"/>
            <w:highlight w:val="white"/>
            <w:lang w:val="en-US"/>
          </w:rPr>
          <w:delText>pde</w:delText>
        </w:r>
      </w:del>
      <w:ins w:id="1020" w:author="Author">
        <w:r w:rsidRPr="00BC6886">
          <w:rPr>
            <w:rFonts w:ascii="Courier New" w:hAnsi="Courier New" w:cs="Courier New"/>
            <w:sz w:val="17"/>
            <w:szCs w:val="17"/>
            <w:highlight w:val="white"/>
            <w:lang w:val="en-US"/>
          </w:rPr>
          <w:t>com</w:t>
        </w:r>
      </w:ins>
      <w:r w:rsidRPr="00BC6886">
        <w:rPr>
          <w:rFonts w:ascii="Courier New" w:hAnsi="Courier New" w:cs="Courier New"/>
          <w:sz w:val="17"/>
          <w:szCs w:val="17"/>
          <w:highlight w:val="white"/>
          <w:lang w:val="en-US"/>
        </w:rPr>
        <w:t>:ApplicationNumber&gt;</w:t>
      </w:r>
    </w:p>
    <w:p w14:paraId="086BFAD5" w14:textId="3046F3C0"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&lt;pde:ApplicationFilingDate&gt;2022-07-19&lt;/pde:ApplicationFilingDate&gt;</w:t>
      </w:r>
    </w:p>
    <w:p w14:paraId="318262C5"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&lt;pde:PriorityDocumentBag&gt;</w:t>
      </w:r>
    </w:p>
    <w:p w14:paraId="7213EB8A"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&lt;pde:PriorityDocument&gt;</w:t>
      </w:r>
    </w:p>
    <w:p w14:paraId="01401462"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&lt;com:DocumentName&gt;Priority Document PDF&lt;/com:DocumentName&gt;</w:t>
      </w:r>
    </w:p>
    <w:p w14:paraId="125AA1D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&lt;com:FileName&gt;US_59111111_20220719_PriorityDocument_000497.pdf&lt;/com:FileName&gt;</w:t>
      </w:r>
    </w:p>
    <w:p w14:paraId="39FF44FE"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&lt;com:DocumentLocationURI&gt;MandatoryArtifacts/&lt;/com:DocumentLocationURI&gt;</w:t>
      </w:r>
    </w:p>
    <w:p w14:paraId="110696B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&lt;pde:DocumentAsFiledIndicator&gt;true&lt;/pde:DocumentAsFiledIndicator&gt;</w:t>
      </w:r>
    </w:p>
    <w:p w14:paraId="44D16CFC" w14:textId="004DA941"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21"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FormatCategory&gt;PDF&lt;/pde:Document</w:t>
      </w:r>
      <w:ins w:id="1022"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314ECC59" w14:textId="3BFDDBCD" w:rsidR="0036647B" w:rsidRPr="00BC6886" w:rsidRDefault="0036647B" w:rsidP="00353FBE">
      <w:pPr>
        <w:autoSpaceDE w:val="0"/>
        <w:autoSpaceDN w:val="0"/>
        <w:adjustRightInd w:val="0"/>
        <w:spacing w:before="0" w:after="0"/>
        <w:ind w:left="216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&lt;pde:PatentMandatoryDocumentCategory&gt;Priority document PDF&lt;/pde:PatentMandatoryDocumentCategory&gt;</w:t>
      </w:r>
    </w:p>
    <w:p w14:paraId="37025324"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&lt;com:DocumentDate&gt;2024-06-20&lt;/com:DocumentDate&gt;</w:t>
      </w:r>
    </w:p>
    <w:p w14:paraId="6F3C59A0"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&lt;com:PageTotalQuantity&gt;6&lt;/com:PageTotalQuantity&gt;</w:t>
      </w:r>
    </w:p>
    <w:p w14:paraId="79474F40"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&lt;/pde:PriorityDocument&gt;</w:t>
      </w:r>
    </w:p>
    <w:p w14:paraId="3FB83B78"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&lt;pde:PriorityDocument&gt;</w:t>
      </w:r>
    </w:p>
    <w:p w14:paraId="19CE2FC1"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&lt;com:DocumentName&gt;Sequence Listing&lt;/com:DocumentName&gt;</w:t>
      </w:r>
    </w:p>
    <w:p w14:paraId="160ACBB1"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&lt;com:FileName&gt;US_59111111_20220719_SequenceListing_ST26.xml&lt;/com:FileName&gt;</w:t>
      </w:r>
    </w:p>
    <w:p w14:paraId="37351134"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&lt;com:DocumentLocationURI&gt;MandatoryArtifacts/&lt;/com:DocumentLocationURI&gt;</w:t>
      </w:r>
    </w:p>
    <w:p w14:paraId="09E1D1CF"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&lt;pde:DocumentAsFiledIndicator&gt;true&lt;/pde:DocumentAsFiledIndicator&gt;</w:t>
      </w:r>
    </w:p>
    <w:p w14:paraId="373AA47A" w14:textId="29075991"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23"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24"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5FC4B196" w14:textId="5FBB8D1C" w:rsidR="0036647B" w:rsidRPr="00BC6886" w:rsidRDefault="0036647B" w:rsidP="00CA6E82">
      <w:pPr>
        <w:autoSpaceDE w:val="0"/>
        <w:autoSpaceDN w:val="0"/>
        <w:adjustRightInd w:val="0"/>
        <w:spacing w:before="0" w:after="0"/>
        <w:ind w:left="216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&lt;pde:PatentMandatoryDocumentCategory&gt;Sequence listing&lt;/pde:PatentMandatoryDocumentCategory&gt;</w:t>
      </w:r>
    </w:p>
    <w:p w14:paraId="17DDBC75"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&lt;com:DocumentDate&gt;2022-07-19&lt;/com:DocumentDate&gt;</w:t>
      </w:r>
    </w:p>
    <w:p w14:paraId="30939CB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&lt;/pde:PriorityDocument&gt;</w:t>
      </w:r>
    </w:p>
    <w:p w14:paraId="29F0B609"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&lt;/pde:PriorityDocumentBag&gt;</w:t>
      </w:r>
    </w:p>
    <w:p w14:paraId="128433AA"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&lt;pde:SupplementaryDocumentBag&gt;</w:t>
      </w:r>
    </w:p>
    <w:p w14:paraId="74BEC3AA"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556558D4"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&lt;com:DocumentName&gt;ApplicationBody&lt;/com:DocumentName&gt;</w:t>
      </w:r>
    </w:p>
    <w:p w14:paraId="2C0D917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&lt;com:FileName&gt;US_59111111_20220719_ApplicationBody.xml&lt;/com:FileName&gt;</w:t>
      </w:r>
    </w:p>
    <w:p w14:paraId="1F922A8B"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4576E5B2" w14:textId="31B5F7EB"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25"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26"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7D56B74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&lt;pde:PatentSupplementaryDocumentCategory&gt;Application body&lt;/pde:PatentSupplementaryDocumentCategory&gt;</w:t>
      </w:r>
    </w:p>
    <w:p w14:paraId="02C201ED"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67D0A08F"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49AC8862"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&lt;com:DocumentName&gt;Abstract&lt;/com:DocumentName&gt;</w:t>
      </w:r>
    </w:p>
    <w:p w14:paraId="7AF900C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&lt;com:FileName&gt;US_59111111_20220719_Abstract.xml&lt;/com:FileName&gt;</w:t>
      </w:r>
    </w:p>
    <w:p w14:paraId="3DA0933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543C5742" w14:textId="03D9B6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27"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28"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29EC543F"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&lt;pde:PatentSupplementaryDocumentCategory&gt;Abstract&lt;/pde:PatentSupplementaryDocumentCategory&gt;</w:t>
      </w:r>
    </w:p>
    <w:p w14:paraId="6A68C37C"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lastRenderedPageBreak/>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50205AA4"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04422351"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&lt;com:DocumentName&gt;Description&lt;/com:DocumentName&gt;</w:t>
      </w:r>
    </w:p>
    <w:p w14:paraId="785196D1"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&lt;com:FileNameBag&gt;</w:t>
      </w:r>
    </w:p>
    <w:p w14:paraId="6D13B933"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&lt;com:FileName&gt;US_59111111_20220719_Description.xml&lt;/com:FileName&gt;</w:t>
      </w:r>
    </w:p>
    <w:p w14:paraId="28B4BB4F"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&lt;com:FileName&gt;US_59111111_20220719_Description_00001.tif&lt;/com:FileName&gt;</w:t>
      </w:r>
    </w:p>
    <w:p w14:paraId="3882A130"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&lt;com:FileName&gt;US_59111111_20220719_Description_00002.tif&lt;/com:FileName&gt;</w:t>
      </w:r>
    </w:p>
    <w:p w14:paraId="066E7FF7"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&lt;/com:FileNameBag&gt;</w:t>
      </w:r>
    </w:p>
    <w:p w14:paraId="582FCBD2"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&lt;com:DocumentLocationURI&gt;SupplementaryArtifacts/US_59111111_20220719_Description/&lt;/com:DocumentLocationURI&gt;</w:t>
      </w:r>
    </w:p>
    <w:p w14:paraId="3CAB0DC2" w14:textId="12E13AD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29"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30"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3D54FF5F"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&lt;pde:PatentSupplementaryDocumentCategory&gt;Description&lt;/pde:PatentSupplementaryDocumentCategory&gt;</w:t>
      </w:r>
    </w:p>
    <w:p w14:paraId="4E08BFB4"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40AF401F"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1E3BB609"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&lt;com:DocumentName&gt;Drawings&lt;/com:DocumentName&gt;</w:t>
      </w:r>
    </w:p>
    <w:p w14:paraId="73C349C3"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&lt;com:FileNameBag&gt;</w:t>
      </w:r>
    </w:p>
    <w:p w14:paraId="25F1BD85"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&lt;com:FileName&gt;US_59111111_20220719_Drawings_00001.tif&lt;/com:FileName&gt;</w:t>
      </w:r>
    </w:p>
    <w:p w14:paraId="46005E93"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&lt;com:FileName&gt;US_59111111_20220719_Drawings_00002.tif&lt;/com:FileName&gt;</w:t>
      </w:r>
    </w:p>
    <w:p w14:paraId="1738FD47"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&lt;/com:FileNameBag&gt;</w:t>
      </w:r>
    </w:p>
    <w:p w14:paraId="00595866"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7EA0FF18" w14:textId="17A67F80"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31"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FormatCategory&gt;TIFF&lt;/pde:Document</w:t>
      </w:r>
      <w:ins w:id="1032"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43C5A355"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&lt;pde:PatentSupplementaryDocumentCategory&gt;Drawings&lt;/pde:PatentSupplementaryDocumentCategory&gt;</w:t>
      </w:r>
    </w:p>
    <w:p w14:paraId="6CFD54B3"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4DA735E3"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22CB2932"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&lt;com:DocumentName&gt;Claims&lt;/com:DocumentName&gt;</w:t>
      </w:r>
    </w:p>
    <w:p w14:paraId="66F833EF"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&lt;com:FileName&gt;US_59111111_20220719_Claims.xml&lt;/com:FileName&gt;</w:t>
      </w:r>
    </w:p>
    <w:p w14:paraId="5AED50AF"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5D3D22E3" w14:textId="729B9DFC"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33"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34"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0D704C17"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&lt;pde:PatentSupplementaryDocumentCategory&gt;Claims&lt;/pde:PatentSupplementaryDocumentCategory&gt;</w:t>
      </w:r>
    </w:p>
    <w:p w14:paraId="2823B7DE"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7D518B3F"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3C57FAA8"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&lt;com:DocumentName&gt;Bibliographic Data&lt;/com:DocumentName&gt;</w:t>
      </w:r>
    </w:p>
    <w:p w14:paraId="1637C1C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&lt;com:FileName&gt;US_59111111_20220719_BibliographicData.xml&lt;/com:FileName&gt;</w:t>
      </w:r>
    </w:p>
    <w:p w14:paraId="74125C83"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7F7410A3" w14:textId="3E2D2D61"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35"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36"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22AF3195"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&lt;pde:PatentSupplementaryDocumentCategory&gt;Bibliographic data&lt;/pde:PatentSupplementaryDocumentCategory&gt;</w:t>
      </w:r>
    </w:p>
    <w:p w14:paraId="360DD80D"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4C264A08"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73F2F08A"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&lt;com:DocumentName&gt;Classification Data&lt;/com:DocumentName&gt;</w:t>
      </w:r>
    </w:p>
    <w:p w14:paraId="4A02E3F4"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&lt;com:FileName&gt;US_59111111_20220719_ClassificationData.xml&lt;/com:FileName&gt;</w:t>
      </w:r>
    </w:p>
    <w:p w14:paraId="6BEFF15D"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6F0B61F0" w14:textId="45CC3785"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37"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FormatCategory&gt;XML&lt;/pde:Document</w:t>
      </w:r>
      <w:ins w:id="1038"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22B9166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&lt;pde:PatentSupplementaryDocumentCategory&gt;Classification data&lt;/pde:PatentSupplementaryDocumentCategory&gt;</w:t>
      </w:r>
    </w:p>
    <w:p w14:paraId="319DE5CE"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1185EEFF"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5A2E7A56"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&lt;com:DocumentName&gt;Claims&lt;/com:DocumentName&gt;</w:t>
      </w:r>
    </w:p>
    <w:p w14:paraId="44181CF1"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&lt;com:FileName&gt;US_59111111_20220719_Claims.docx&lt;/com:FileName&gt;</w:t>
      </w:r>
    </w:p>
    <w:p w14:paraId="6C1B3260"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6A686B22" w14:textId="5B974A3B"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39"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del w:id="1040" w:author="Author">
        <w:r w:rsidRPr="00BC6886">
          <w:rPr>
            <w:rFonts w:ascii="Courier New" w:hAnsi="Courier New" w:cs="Courier New"/>
            <w:sz w:val="17"/>
            <w:szCs w:val="17"/>
            <w:highlight w:val="white"/>
            <w:lang w:val="en-US"/>
          </w:rPr>
          <w:delText>MS Word</w:delText>
        </w:r>
      </w:del>
      <w:ins w:id="1041" w:author="Author">
        <w:r w:rsidRPr="00BC6886">
          <w:rPr>
            <w:rFonts w:ascii="Courier New" w:hAnsi="Courier New" w:cs="Courier New"/>
            <w:sz w:val="17"/>
            <w:szCs w:val="17"/>
            <w:highlight w:val="white"/>
            <w:lang w:val="en-US"/>
          </w:rPr>
          <w:t>DOCX</w:t>
        </w:r>
      </w:ins>
      <w:r w:rsidRPr="00BC6886">
        <w:rPr>
          <w:rFonts w:ascii="Courier New" w:hAnsi="Courier New" w:cs="Courier New"/>
          <w:sz w:val="17"/>
          <w:szCs w:val="17"/>
          <w:highlight w:val="white"/>
          <w:lang w:val="en-US"/>
        </w:rPr>
        <w:t>&lt;/pde:Document</w:t>
      </w:r>
      <w:ins w:id="1042"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42E2E4A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lastRenderedPageBreak/>
        <w:tab/>
      </w:r>
      <w:r w:rsidRPr="00BC6886">
        <w:rPr>
          <w:rFonts w:ascii="Courier New" w:hAnsi="Courier New" w:cs="Courier New"/>
          <w:sz w:val="17"/>
          <w:szCs w:val="17"/>
          <w:highlight w:val="white"/>
          <w:lang w:val="en-US"/>
        </w:rPr>
        <w:tab/>
        <w:t>&lt;pde:PatentSupplementaryDocumentCategory&gt;Claims&lt;/pde:PatentSupplementaryDocumentCategory&gt;</w:t>
      </w:r>
    </w:p>
    <w:p w14:paraId="156B74DA"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566E84EB"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&lt;pde:SupplementaryDocument&gt;</w:t>
      </w:r>
    </w:p>
    <w:p w14:paraId="68EE0E46"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t>&lt;com:DocumentName&gt;Description&lt;/com:DocumentName&gt;</w:t>
      </w:r>
    </w:p>
    <w:p w14:paraId="0FA68AA5"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2B562A">
        <w:rPr>
          <w:rFonts w:ascii="Courier New" w:hAnsi="Courier New" w:cs="Courier New"/>
          <w:sz w:val="17"/>
          <w:szCs w:val="17"/>
          <w:highlight w:val="white"/>
        </w:rPr>
        <w:tab/>
      </w:r>
      <w:r w:rsidRPr="00BC6886">
        <w:rPr>
          <w:rFonts w:ascii="Courier New" w:hAnsi="Courier New" w:cs="Courier New"/>
          <w:sz w:val="17"/>
          <w:szCs w:val="17"/>
          <w:highlight w:val="white"/>
          <w:lang w:val="en-US"/>
        </w:rPr>
        <w:t>&lt;com:FileName&gt;US_59111111_20220719_Description.docx&lt;/com:FileName&gt;</w:t>
      </w:r>
    </w:p>
    <w:p w14:paraId="03218F0C"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&lt;com:DocumentLocationURI&gt;SupplementaryArtifacts/&lt;/com:DocumentLocationURI&gt;</w:t>
      </w:r>
    </w:p>
    <w:p w14:paraId="39796E31" w14:textId="153028CB"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t>&lt;pde:Document</w:t>
      </w:r>
      <w:ins w:id="1043"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del w:id="1044" w:author="Author">
        <w:r w:rsidRPr="00BC6886">
          <w:rPr>
            <w:rFonts w:ascii="Courier New" w:hAnsi="Courier New" w:cs="Courier New"/>
            <w:sz w:val="17"/>
            <w:szCs w:val="17"/>
            <w:highlight w:val="white"/>
            <w:lang w:val="en-US"/>
          </w:rPr>
          <w:delText>MS Word</w:delText>
        </w:r>
      </w:del>
      <w:ins w:id="1045" w:author="Author">
        <w:r w:rsidRPr="00BC6886">
          <w:rPr>
            <w:rFonts w:ascii="Courier New" w:hAnsi="Courier New" w:cs="Courier New"/>
            <w:sz w:val="17"/>
            <w:szCs w:val="17"/>
            <w:highlight w:val="white"/>
            <w:lang w:val="en-US"/>
          </w:rPr>
          <w:t>DOCX</w:t>
        </w:r>
      </w:ins>
      <w:r w:rsidRPr="00BC6886">
        <w:rPr>
          <w:rFonts w:ascii="Courier New" w:hAnsi="Courier New" w:cs="Courier New"/>
          <w:sz w:val="17"/>
          <w:szCs w:val="17"/>
          <w:highlight w:val="white"/>
          <w:lang w:val="en-US"/>
        </w:rPr>
        <w:t>&lt;/pde:Document</w:t>
      </w:r>
      <w:ins w:id="1046" w:author="Author">
        <w:r w:rsidRPr="00BC6886">
          <w:rPr>
            <w:rFonts w:ascii="Courier New" w:hAnsi="Courier New" w:cs="Courier New"/>
            <w:sz w:val="17"/>
            <w:szCs w:val="17"/>
            <w:highlight w:val="white"/>
            <w:lang w:val="en-US"/>
          </w:rPr>
          <w:t>File</w:t>
        </w:r>
      </w:ins>
      <w:r w:rsidRPr="00BC6886">
        <w:rPr>
          <w:rFonts w:ascii="Courier New" w:hAnsi="Courier New" w:cs="Courier New"/>
          <w:sz w:val="17"/>
          <w:szCs w:val="17"/>
          <w:highlight w:val="white"/>
          <w:lang w:val="en-US"/>
        </w:rPr>
        <w:t>FormatCategory&gt;</w:t>
      </w:r>
    </w:p>
    <w:p w14:paraId="02851570" w14:textId="77777777" w:rsidR="0036647B" w:rsidRPr="00BC6886" w:rsidRDefault="0036647B" w:rsidP="00940F9C">
      <w:pPr>
        <w:autoSpaceDE w:val="0"/>
        <w:autoSpaceDN w:val="0"/>
        <w:adjustRightInd w:val="0"/>
        <w:spacing w:before="0" w:after="0"/>
        <w:rPr>
          <w:rFonts w:ascii="Courier New" w:hAnsi="Courier New" w:cs="Courier New"/>
          <w:sz w:val="17"/>
          <w:szCs w:val="17"/>
          <w:highlight w:val="white"/>
          <w:lang w:val="en-US"/>
        </w:rPr>
      </w:pPr>
      <w:r w:rsidRPr="00BC6886">
        <w:rPr>
          <w:rFonts w:ascii="Courier New" w:hAnsi="Courier New" w:cs="Courier New"/>
          <w:sz w:val="17"/>
          <w:szCs w:val="17"/>
          <w:highlight w:val="white"/>
          <w:lang w:val="en-US"/>
        </w:rPr>
        <w:tab/>
        <w:t>&lt;pde:PatentSupplementaryDocumentCategory&gt;Description&lt;/pde:PatentSupplementaryDocumentCategory&gt;</w:t>
      </w:r>
    </w:p>
    <w:p w14:paraId="469426AE"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BC6886">
        <w:rPr>
          <w:rFonts w:ascii="Courier New" w:hAnsi="Courier New" w:cs="Courier New"/>
          <w:sz w:val="17"/>
          <w:szCs w:val="17"/>
          <w:highlight w:val="white"/>
          <w:lang w:val="en-US"/>
        </w:rPr>
        <w:tab/>
      </w:r>
      <w:r w:rsidRPr="00BC6886">
        <w:rPr>
          <w:rFonts w:ascii="Courier New" w:hAnsi="Courier New" w:cs="Courier New"/>
          <w:sz w:val="17"/>
          <w:szCs w:val="17"/>
          <w:highlight w:val="white"/>
          <w:lang w:val="en-US"/>
        </w:rPr>
        <w:tab/>
      </w:r>
      <w:r w:rsidRPr="002B562A">
        <w:rPr>
          <w:rFonts w:ascii="Courier New" w:hAnsi="Courier New" w:cs="Courier New"/>
          <w:sz w:val="17"/>
          <w:szCs w:val="17"/>
          <w:highlight w:val="white"/>
        </w:rPr>
        <w:t>&lt;/pde:SupplementaryDocument&gt;</w:t>
      </w:r>
    </w:p>
    <w:p w14:paraId="3C9CB582" w14:textId="77777777" w:rsidR="0036647B" w:rsidRPr="002B562A" w:rsidRDefault="0036647B" w:rsidP="00940F9C">
      <w:pPr>
        <w:autoSpaceDE w:val="0"/>
        <w:autoSpaceDN w:val="0"/>
        <w:adjustRightInd w:val="0"/>
        <w:spacing w:before="0" w:after="0"/>
        <w:rPr>
          <w:rFonts w:ascii="Courier New" w:hAnsi="Courier New" w:cs="Courier New"/>
          <w:sz w:val="17"/>
          <w:szCs w:val="17"/>
          <w:highlight w:val="white"/>
        </w:rPr>
      </w:pPr>
      <w:r w:rsidRPr="002B562A">
        <w:rPr>
          <w:rFonts w:ascii="Courier New" w:hAnsi="Courier New" w:cs="Courier New"/>
          <w:sz w:val="17"/>
          <w:szCs w:val="17"/>
          <w:highlight w:val="white"/>
        </w:rPr>
        <w:tab/>
        <w:t>&lt;/pde:SupplementaryDocumentBag&gt;</w:t>
      </w:r>
    </w:p>
    <w:p w14:paraId="62EC13F7" w14:textId="77777777" w:rsidR="0036647B" w:rsidRPr="002B562A" w:rsidRDefault="0036647B" w:rsidP="00940F9C">
      <w:pPr>
        <w:autoSpaceDE w:val="0"/>
        <w:autoSpaceDN w:val="0"/>
        <w:adjustRightInd w:val="0"/>
        <w:spacing w:before="0" w:after="0"/>
        <w:rPr>
          <w:ins w:id="1047" w:author="Author"/>
          <w:rFonts w:ascii="Courier New" w:hAnsi="Courier New" w:cs="Courier New"/>
          <w:sz w:val="17"/>
          <w:szCs w:val="17"/>
          <w:highlight w:val="white"/>
        </w:rPr>
      </w:pPr>
      <w:r w:rsidRPr="002B562A">
        <w:rPr>
          <w:rFonts w:ascii="Courier New" w:hAnsi="Courier New" w:cs="Courier New"/>
          <w:sz w:val="17"/>
          <w:szCs w:val="17"/>
          <w:highlight w:val="white"/>
        </w:rPr>
        <w:t>&lt;/pde:PriorityDocumentIndex&gt;</w:t>
      </w:r>
    </w:p>
    <w:p w14:paraId="57E16970" w14:textId="77777777" w:rsidR="00CF3740" w:rsidRPr="00230B9C" w:rsidRDefault="00CF3740" w:rsidP="00940F9C">
      <w:pPr>
        <w:autoSpaceDE w:val="0"/>
        <w:autoSpaceDN w:val="0"/>
        <w:adjustRightInd w:val="0"/>
        <w:spacing w:before="0" w:after="0"/>
        <w:rPr>
          <w:ins w:id="1048" w:author="Author"/>
          <w:rFonts w:ascii="Courier New" w:hAnsi="Courier New" w:cs="Courier New"/>
          <w:sz w:val="17"/>
          <w:szCs w:val="17"/>
          <w:highlight w:val="white"/>
        </w:rPr>
      </w:pPr>
    </w:p>
    <w:p w14:paraId="6A539A90" w14:textId="77777777" w:rsidR="00CF3740" w:rsidRPr="00E41ED3" w:rsidRDefault="00CF3740" w:rsidP="00940F9C">
      <w:pPr>
        <w:autoSpaceDE w:val="0"/>
        <w:autoSpaceDN w:val="0"/>
        <w:adjustRightInd w:val="0"/>
        <w:spacing w:before="0" w:after="0"/>
        <w:rPr>
          <w:ins w:id="1049" w:author="Author"/>
          <w:rFonts w:ascii="Courier New" w:hAnsi="Courier New" w:cs="Courier New"/>
          <w:sz w:val="17"/>
          <w:szCs w:val="17"/>
          <w:highlight w:val="white"/>
        </w:rPr>
      </w:pPr>
    </w:p>
    <w:p w14:paraId="5B142F2B" w14:textId="3EBD08DD" w:rsidR="00CF3740" w:rsidRPr="00230B9C" w:rsidRDefault="00CF3740" w:rsidP="00230B9C">
      <w:pPr>
        <w:spacing w:before="720" w:after="0"/>
        <w:ind w:left="5533"/>
      </w:pPr>
      <w:r>
        <w:t>[L’appendice</w:t>
      </w:r>
      <w:r w:rsidR="002B562A">
        <w:t> </w:t>
      </w:r>
      <w:r>
        <w:t>B de l</w:t>
      </w:r>
      <w:r w:rsidR="002B562A">
        <w:t>’</w:t>
      </w:r>
      <w:r>
        <w:t>annexe</w:t>
      </w:r>
      <w:r w:rsidR="002B562A">
        <w:t> </w:t>
      </w:r>
      <w:r>
        <w:t>I de la norme ST.92 suit]</w:t>
      </w:r>
    </w:p>
    <w:p w14:paraId="550D8FA2" w14:textId="4829953B" w:rsidR="00800598" w:rsidRPr="002E36F3" w:rsidRDefault="00800598">
      <w:pPr>
        <w:rPr>
          <w:ins w:id="1050" w:author="Author"/>
          <w:rFonts w:eastAsia="SimSun" w:cs="Arial"/>
          <w:kern w:val="0"/>
          <w:sz w:val="17"/>
          <w:szCs w:val="17"/>
          <w14:ligatures w14:val="none"/>
        </w:rPr>
      </w:pPr>
      <w:ins w:id="1051" w:author="Author">
        <w:r>
          <w:br w:type="page"/>
        </w:r>
      </w:ins>
    </w:p>
    <w:p w14:paraId="177D5E6E" w14:textId="55158668" w:rsidR="002B562A" w:rsidRPr="00230B9C" w:rsidRDefault="002B562A" w:rsidP="002B562A">
      <w:pPr>
        <w:autoSpaceDE w:val="0"/>
        <w:autoSpaceDN w:val="0"/>
        <w:adjustRightInd w:val="0"/>
        <w:spacing w:before="0" w:after="0" w:line="360" w:lineRule="auto"/>
        <w:jc w:val="center"/>
        <w:outlineLvl w:val="0"/>
        <w:rPr>
          <w:ins w:id="1052" w:author="Author"/>
          <w:rFonts w:eastAsia="SimSun" w:cs="Arial"/>
          <w:b/>
          <w:bCs/>
          <w:color w:val="000000"/>
          <w:kern w:val="0"/>
          <w:sz w:val="17"/>
          <w:szCs w:val="17"/>
          <w14:ligatures w14:val="none"/>
        </w:rPr>
      </w:pPr>
      <w:ins w:id="1053" w:author="Author">
        <w:r w:rsidRPr="00230B9C">
          <w:rPr>
            <w:b/>
            <w:color w:val="000000"/>
            <w:sz w:val="17"/>
            <w:szCs w:val="17"/>
            <w:u w:val="single"/>
          </w:rPr>
          <w:lastRenderedPageBreak/>
          <w:t>APPENDICE</w:t>
        </w:r>
        <w:r>
          <w:rPr>
            <w:b/>
            <w:color w:val="000000"/>
            <w:sz w:val="17"/>
            <w:szCs w:val="17"/>
            <w:u w:val="single"/>
          </w:rPr>
          <w:t> </w:t>
        </w:r>
        <w:r w:rsidRPr="00230B9C">
          <w:rPr>
            <w:b/>
            <w:color w:val="000000"/>
            <w:sz w:val="17"/>
            <w:szCs w:val="17"/>
            <w:u w:val="single"/>
          </w:rPr>
          <w:t>B DE L’ANNEXE</w:t>
        </w:r>
        <w:r>
          <w:rPr>
            <w:b/>
            <w:color w:val="000000"/>
            <w:sz w:val="17"/>
            <w:szCs w:val="17"/>
            <w:u w:val="single"/>
          </w:rPr>
          <w:t> </w:t>
        </w:r>
        <w:r w:rsidRPr="00230B9C">
          <w:rPr>
            <w:b/>
            <w:color w:val="000000"/>
            <w:sz w:val="17"/>
            <w:szCs w:val="17"/>
            <w:u w:val="single"/>
          </w:rPr>
          <w:t>I</w:t>
        </w:r>
      </w:ins>
    </w:p>
    <w:p w14:paraId="3F9C60D3" w14:textId="77777777" w:rsidR="002B562A" w:rsidRPr="00230B9C" w:rsidRDefault="002B562A" w:rsidP="002B562A">
      <w:pPr>
        <w:autoSpaceDE w:val="0"/>
        <w:autoSpaceDN w:val="0"/>
        <w:adjustRightInd w:val="0"/>
        <w:spacing w:before="0" w:after="0" w:line="360" w:lineRule="auto"/>
        <w:jc w:val="center"/>
        <w:outlineLvl w:val="0"/>
        <w:rPr>
          <w:ins w:id="1054" w:author="Author"/>
          <w:rFonts w:eastAsia="SimSun" w:cs="Arial"/>
          <w:color w:val="000000"/>
          <w:kern w:val="0"/>
          <w:sz w:val="17"/>
          <w:szCs w:val="17"/>
          <w14:ligatures w14:val="none"/>
        </w:rPr>
      </w:pPr>
      <w:ins w:id="1055" w:author="Author">
        <w:r w:rsidRPr="00230B9C">
          <w:rPr>
            <w:sz w:val="17"/>
            <w:szCs w:val="17"/>
            <w:u w:val="single"/>
          </w:rPr>
          <w:t>EXEMPLE D’INSTANCE XML</w:t>
        </w:r>
        <w:r w:rsidRPr="00230B9C">
          <w:rPr>
            <w:color w:val="000000"/>
            <w:sz w:val="17"/>
            <w:szCs w:val="17"/>
            <w:u w:val="single"/>
          </w:rPr>
          <w:t xml:space="preserve"> D’INDEX D’UN PDDP POUR DES DESSINS ET MODÈLES INDUSTRIELS</w:t>
        </w:r>
      </w:ins>
    </w:p>
    <w:p w14:paraId="6B1361EA" w14:textId="77777777" w:rsidR="00CA5679" w:rsidRPr="00230B9C" w:rsidRDefault="00CA5679" w:rsidP="007906C5">
      <w:pPr>
        <w:widowControl w:val="0"/>
        <w:kinsoku w:val="0"/>
        <w:spacing w:before="0" w:after="0"/>
        <w:rPr>
          <w:ins w:id="1056" w:author="Author"/>
          <w:rFonts w:eastAsia="SimSun" w:cs="Arial"/>
          <w:kern w:val="0"/>
          <w:sz w:val="17"/>
          <w:szCs w:val="17"/>
          <w:lang w:eastAsia="zh-CN"/>
          <w14:ligatures w14:val="none"/>
        </w:rPr>
      </w:pPr>
    </w:p>
    <w:p w14:paraId="7E4ED963" w14:textId="063353D8" w:rsidR="00821E18" w:rsidRPr="00F708E5" w:rsidRDefault="007906C5" w:rsidP="00BC6886">
      <w:pPr>
        <w:spacing w:before="0" w:after="0"/>
        <w:rPr>
          <w:ins w:id="1057" w:author="Author"/>
          <w:rFonts w:eastAsia="Times New Roman" w:cs="Arial"/>
          <w:color w:val="343434"/>
          <w:kern w:val="0"/>
          <w:sz w:val="17"/>
          <w:szCs w:val="17"/>
          <w14:ligatures w14:val="none"/>
        </w:rPr>
      </w:pPr>
      <w:ins w:id="1058" w:author="Author">
        <w:r w:rsidRPr="00230B9C">
          <w:rPr>
            <w:sz w:val="17"/>
            <w:szCs w:val="17"/>
          </w:rPr>
          <w:t xml:space="preserve">Le </w:t>
        </w:r>
        <w:r w:rsidRPr="00F708E5">
          <w:rPr>
            <w:sz w:val="17"/>
            <w:szCs w:val="17"/>
          </w:rPr>
          <w:t xml:space="preserve">présent appendice est un exemple fictif d’instance XML d’index d’un paquet de données d’un document de priorité structuré selon le schéma XML de l’annexe I. </w:t>
        </w:r>
        <w:r w:rsidR="002B562A" w:rsidRPr="00F708E5">
          <w:rPr>
            <w:sz w:val="17"/>
            <w:szCs w:val="17"/>
          </w:rPr>
          <w:t xml:space="preserve"> </w:t>
        </w:r>
        <w:r w:rsidRPr="00F708E5">
          <w:rPr>
            <w:sz w:val="17"/>
            <w:szCs w:val="17"/>
          </w:rPr>
          <w:t>Il peut également être téléchargé à l</w:t>
        </w:r>
        <w:r w:rsidR="002B562A" w:rsidRPr="00F708E5">
          <w:rPr>
            <w:sz w:val="17"/>
            <w:szCs w:val="17"/>
          </w:rPr>
          <w:t>’</w:t>
        </w:r>
        <w:r w:rsidRPr="00F708E5">
          <w:rPr>
            <w:sz w:val="17"/>
            <w:szCs w:val="17"/>
          </w:rPr>
          <w:t>adresse suivante</w:t>
        </w:r>
        <w:r w:rsidR="002B562A" w:rsidRPr="00F708E5">
          <w:rPr>
            <w:sz w:val="17"/>
            <w:szCs w:val="17"/>
          </w:rPr>
          <w:t> </w:t>
        </w:r>
        <w:r w:rsidRPr="00F708E5">
          <w:rPr>
            <w:sz w:val="17"/>
            <w:szCs w:val="17"/>
          </w:rPr>
          <w:t xml:space="preserve">: </w:t>
        </w:r>
      </w:ins>
      <w:hyperlink r:id="rId26" w:history="1">
        <w:r w:rsidR="00BC6886" w:rsidRPr="00F708E5">
          <w:rPr>
            <w:rStyle w:val="Hyperlink"/>
            <w:rFonts w:eastAsia="Times New Roman" w:cs="Arial"/>
            <w:kern w:val="0"/>
            <w:sz w:val="17"/>
            <w:szCs w:val="17"/>
            <w14:ligatures w14:val="none"/>
          </w:rPr>
          <w:t>https://www.wipo.int/edocs/mdocs/cws/fr/cws_13/cws_13_20_rev-annexiv.zip</w:t>
        </w:r>
      </w:hyperlink>
    </w:p>
    <w:p w14:paraId="2C8243A8" w14:textId="275FC69C" w:rsidR="00AA7329" w:rsidRPr="00F708E5" w:rsidRDefault="00AA7329" w:rsidP="009744E1">
      <w:pPr>
        <w:widowControl w:val="0"/>
        <w:kinsoku w:val="0"/>
        <w:spacing w:before="0" w:after="0"/>
        <w:rPr>
          <w:rFonts w:eastAsia="SimSun" w:cs="Arial"/>
          <w:kern w:val="0"/>
          <w:sz w:val="17"/>
          <w:szCs w:val="17"/>
          <w:highlight w:val="yellow"/>
          <w14:ligatures w14:val="none"/>
        </w:rPr>
      </w:pPr>
      <w:ins w:id="1059" w:author="Author">
        <w:r w:rsidRPr="00F708E5">
          <w:rPr>
            <w:sz w:val="17"/>
            <w:szCs w:val="17"/>
          </w:rPr>
          <w:t>(</w:t>
        </w:r>
        <w:r w:rsidRPr="00F708E5">
          <w:rPr>
            <w:i/>
            <w:iCs/>
            <w:sz w:val="17"/>
            <w:szCs w:val="17"/>
          </w:rPr>
          <w:t>Notes</w:t>
        </w:r>
        <w:r w:rsidR="002B562A" w:rsidRPr="00F708E5">
          <w:rPr>
            <w:i/>
            <w:iCs/>
            <w:sz w:val="17"/>
            <w:szCs w:val="17"/>
          </w:rPr>
          <w:t> </w:t>
        </w:r>
        <w:r w:rsidRPr="00F708E5">
          <w:rPr>
            <w:i/>
            <w:iCs/>
            <w:sz w:val="17"/>
            <w:szCs w:val="17"/>
          </w:rPr>
          <w:t>: le lien vers l</w:t>
        </w:r>
        <w:r w:rsidR="002B562A" w:rsidRPr="00F708E5">
          <w:rPr>
            <w:i/>
            <w:iCs/>
            <w:sz w:val="17"/>
            <w:szCs w:val="17"/>
          </w:rPr>
          <w:t>’</w:t>
        </w:r>
        <w:r w:rsidRPr="00F708E5">
          <w:rPr>
            <w:i/>
            <w:iCs/>
            <w:sz w:val="17"/>
            <w:szCs w:val="17"/>
          </w:rPr>
          <w:t>exemple d</w:t>
        </w:r>
        <w:r w:rsidR="002B562A" w:rsidRPr="00F708E5">
          <w:rPr>
            <w:i/>
            <w:iCs/>
            <w:sz w:val="17"/>
            <w:szCs w:val="17"/>
          </w:rPr>
          <w:t>’</w:t>
        </w:r>
        <w:r w:rsidRPr="00F708E5">
          <w:rPr>
            <w:i/>
            <w:iCs/>
            <w:sz w:val="17"/>
            <w:szCs w:val="17"/>
          </w:rPr>
          <w:t>instance XML pour une marque sera actualisé lorsque la norme sera publiée.)</w:t>
        </w:r>
      </w:ins>
    </w:p>
    <w:p w14:paraId="2A675940" w14:textId="77777777" w:rsidR="000C56FB" w:rsidRPr="00230B9C" w:rsidRDefault="000C56FB" w:rsidP="00343817">
      <w:pPr>
        <w:widowControl w:val="0"/>
        <w:kinsoku w:val="0"/>
        <w:spacing w:before="0" w:after="0"/>
        <w:rPr>
          <w:ins w:id="1060" w:author="Author"/>
          <w:rFonts w:cs="Arial"/>
          <w:color w:val="0000FF"/>
          <w:sz w:val="17"/>
          <w:szCs w:val="17"/>
          <w:highlight w:val="white"/>
        </w:rPr>
      </w:pPr>
    </w:p>
    <w:p w14:paraId="54D3CA89" w14:textId="77777777" w:rsidR="002B562A" w:rsidRPr="002B562A" w:rsidRDefault="002B562A" w:rsidP="002B562A">
      <w:pPr>
        <w:autoSpaceDE w:val="0"/>
        <w:autoSpaceDN w:val="0"/>
        <w:adjustRightInd w:val="0"/>
        <w:spacing w:before="0" w:after="0"/>
        <w:rPr>
          <w:ins w:id="1061" w:author="Author"/>
          <w:rFonts w:ascii="Courier New" w:hAnsi="Courier New" w:cs="Courier New"/>
          <w:color w:val="000000"/>
          <w:sz w:val="17"/>
          <w:szCs w:val="17"/>
          <w:highlight w:val="white"/>
        </w:rPr>
      </w:pPr>
      <w:ins w:id="1062" w:author="Author">
        <w:r w:rsidRPr="002B562A">
          <w:rPr>
            <w:rFonts w:ascii="Courier New" w:hAnsi="Courier New" w:cs="Courier New"/>
            <w:color w:val="000000"/>
            <w:sz w:val="17"/>
            <w:szCs w:val="17"/>
            <w:highlight w:val="white"/>
          </w:rPr>
          <w:t>&lt;?xml version="1.0" encoding="UTF-8"?&gt;</w:t>
        </w:r>
      </w:ins>
    </w:p>
    <w:p w14:paraId="5C0DBA3E" w14:textId="77777777" w:rsidR="002B562A" w:rsidRPr="002B562A" w:rsidRDefault="002B562A" w:rsidP="002B562A">
      <w:pPr>
        <w:autoSpaceDE w:val="0"/>
        <w:autoSpaceDN w:val="0"/>
        <w:adjustRightInd w:val="0"/>
        <w:spacing w:before="0" w:after="0"/>
        <w:rPr>
          <w:ins w:id="1063" w:author="Author"/>
          <w:rFonts w:ascii="Courier New" w:hAnsi="Courier New" w:cs="Courier New"/>
          <w:color w:val="000000"/>
          <w:sz w:val="17"/>
          <w:szCs w:val="17"/>
          <w:highlight w:val="white"/>
        </w:rPr>
      </w:pPr>
      <w:ins w:id="1064" w:author="Author">
        <w:r w:rsidRPr="002B562A">
          <w:rPr>
            <w:rFonts w:ascii="Courier New" w:hAnsi="Courier New" w:cs="Courier New"/>
            <w:color w:val="000000"/>
            <w:sz w:val="17"/>
            <w:szCs w:val="17"/>
            <w:highlight w:val="white"/>
          </w:rPr>
          <w:t>&lt;pde:PriorityDocumentIndex xmlns:xsi="http://www.w3.org/2001/XMLSchema-instance" xmlns:pde="http://www.wipo.int/standards/XMLSchema/PriorityDocumentExchange" xmlns:dgn="http://www.wipo.int/standards/XMLSchema/ST96/Design" xmlns:tmk="http://www.wipo.int/standards/XMLSchema/ST96/Trademark" xmlns:com="http://www.wipo.int/standards/XMLSchema/ST96/Common" com:languageCode="en" xsi:schemaLocation="http://www.wipo.int/standards/XMLSchema/PriorityDocumentExchange PriorityDocumentIndex_V2_0.xsd"&gt;</w:t>
        </w:r>
      </w:ins>
    </w:p>
    <w:p w14:paraId="4D0D7B54" w14:textId="77777777" w:rsidR="00247B7A" w:rsidRPr="00BC6886" w:rsidRDefault="00247B7A" w:rsidP="00247B7A">
      <w:pPr>
        <w:autoSpaceDE w:val="0"/>
        <w:autoSpaceDN w:val="0"/>
        <w:adjustRightInd w:val="0"/>
        <w:spacing w:before="0" w:after="0"/>
        <w:rPr>
          <w:ins w:id="1065"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ins w:id="1066" w:author="Author">
        <w:r w:rsidRPr="00BC6886">
          <w:rPr>
            <w:rFonts w:ascii="Courier New" w:hAnsi="Courier New" w:cs="Courier New"/>
            <w:color w:val="000000"/>
            <w:sz w:val="17"/>
            <w:szCs w:val="17"/>
            <w:highlight w:val="white"/>
            <w:lang w:val="en-US"/>
          </w:rPr>
          <w:t>&lt;pde:IPRightKindCategory&gt;Industrial design&lt;/pde:IPRightKindCategory&gt;</w:t>
        </w:r>
      </w:ins>
    </w:p>
    <w:p w14:paraId="19412726" w14:textId="77777777" w:rsidR="00247B7A" w:rsidRPr="00BC6886" w:rsidRDefault="00247B7A" w:rsidP="00247B7A">
      <w:pPr>
        <w:autoSpaceDE w:val="0"/>
        <w:autoSpaceDN w:val="0"/>
        <w:adjustRightInd w:val="0"/>
        <w:spacing w:before="0" w:after="0"/>
        <w:rPr>
          <w:ins w:id="106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68" w:author="Author">
        <w:r w:rsidRPr="00BC6886">
          <w:rPr>
            <w:rFonts w:ascii="Courier New" w:hAnsi="Courier New" w:cs="Courier New"/>
            <w:color w:val="000000"/>
            <w:sz w:val="17"/>
            <w:szCs w:val="17"/>
            <w:highlight w:val="white"/>
            <w:lang w:val="en-US"/>
          </w:rPr>
          <w:t>&lt;com:IPOfficeCode&gt;EM&lt;/com:IPOfficeCode&gt;</w:t>
        </w:r>
      </w:ins>
    </w:p>
    <w:p w14:paraId="7387AA47" w14:textId="77777777" w:rsidR="00247B7A" w:rsidRPr="00BC6886" w:rsidRDefault="00247B7A" w:rsidP="00247B7A">
      <w:pPr>
        <w:autoSpaceDE w:val="0"/>
        <w:autoSpaceDN w:val="0"/>
        <w:adjustRightInd w:val="0"/>
        <w:spacing w:before="0" w:after="0"/>
        <w:rPr>
          <w:ins w:id="106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70" w:author="Author">
        <w:r w:rsidRPr="00BC6886">
          <w:rPr>
            <w:rFonts w:ascii="Courier New" w:hAnsi="Courier New" w:cs="Courier New"/>
            <w:color w:val="000000"/>
            <w:sz w:val="17"/>
            <w:szCs w:val="17"/>
            <w:highlight w:val="white"/>
            <w:lang w:val="en-US"/>
          </w:rPr>
          <w:t>&lt;com:ApplicationNumber&gt;</w:t>
        </w:r>
      </w:ins>
    </w:p>
    <w:p w14:paraId="369C5EF4" w14:textId="77777777" w:rsidR="00247B7A" w:rsidRPr="00BC6886" w:rsidRDefault="00247B7A" w:rsidP="00247B7A">
      <w:pPr>
        <w:autoSpaceDE w:val="0"/>
        <w:autoSpaceDN w:val="0"/>
        <w:adjustRightInd w:val="0"/>
        <w:spacing w:before="0" w:after="0"/>
        <w:rPr>
          <w:ins w:id="107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72" w:author="Author">
        <w:r w:rsidRPr="00BC6886">
          <w:rPr>
            <w:rFonts w:ascii="Courier New" w:hAnsi="Courier New" w:cs="Courier New"/>
            <w:color w:val="000000"/>
            <w:sz w:val="17"/>
            <w:szCs w:val="17"/>
            <w:highlight w:val="white"/>
            <w:lang w:val="en-US"/>
          </w:rPr>
          <w:t>&lt;com:ApplicationNumberText&gt;015198753&lt;/com:ApplicationNumberText&gt;</w:t>
        </w:r>
      </w:ins>
    </w:p>
    <w:p w14:paraId="27F3858B" w14:textId="77777777" w:rsidR="00247B7A" w:rsidRPr="00BC6886" w:rsidRDefault="00247B7A" w:rsidP="00247B7A">
      <w:pPr>
        <w:autoSpaceDE w:val="0"/>
        <w:autoSpaceDN w:val="0"/>
        <w:adjustRightInd w:val="0"/>
        <w:spacing w:before="0" w:after="0"/>
        <w:rPr>
          <w:ins w:id="107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74" w:author="Author">
        <w:r w:rsidRPr="00BC6886">
          <w:rPr>
            <w:rFonts w:ascii="Courier New" w:hAnsi="Courier New" w:cs="Courier New"/>
            <w:color w:val="000000"/>
            <w:sz w:val="17"/>
            <w:szCs w:val="17"/>
            <w:highlight w:val="white"/>
            <w:lang w:val="en-US"/>
          </w:rPr>
          <w:t>&lt;/com:ApplicationNumber&gt;</w:t>
        </w:r>
      </w:ins>
    </w:p>
    <w:p w14:paraId="4456E33D" w14:textId="77777777" w:rsidR="00247B7A" w:rsidRPr="00BC6886" w:rsidRDefault="00247B7A" w:rsidP="00247B7A">
      <w:pPr>
        <w:autoSpaceDE w:val="0"/>
        <w:autoSpaceDN w:val="0"/>
        <w:adjustRightInd w:val="0"/>
        <w:spacing w:before="0" w:after="0"/>
        <w:rPr>
          <w:ins w:id="107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76" w:author="Author">
        <w:r w:rsidRPr="00BC6886">
          <w:rPr>
            <w:rFonts w:ascii="Courier New" w:hAnsi="Courier New" w:cs="Courier New"/>
            <w:color w:val="000000"/>
            <w:sz w:val="17"/>
            <w:szCs w:val="17"/>
            <w:highlight w:val="white"/>
            <w:lang w:val="en-US"/>
          </w:rPr>
          <w:t>&lt;pde:ApplicationFilingDate&gt;2025-01-01&lt;/pde:ApplicationFilingDate&gt;</w:t>
        </w:r>
      </w:ins>
    </w:p>
    <w:p w14:paraId="54586869" w14:textId="77777777" w:rsidR="00247B7A" w:rsidRPr="00BC6886" w:rsidRDefault="00247B7A" w:rsidP="00247B7A">
      <w:pPr>
        <w:autoSpaceDE w:val="0"/>
        <w:autoSpaceDN w:val="0"/>
        <w:adjustRightInd w:val="0"/>
        <w:spacing w:before="0" w:after="0"/>
        <w:rPr>
          <w:ins w:id="107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78" w:author="Author">
        <w:r w:rsidRPr="00BC6886">
          <w:rPr>
            <w:rFonts w:ascii="Courier New" w:hAnsi="Courier New" w:cs="Courier New"/>
            <w:color w:val="000000"/>
            <w:sz w:val="17"/>
            <w:szCs w:val="17"/>
            <w:highlight w:val="white"/>
            <w:lang w:val="en-US"/>
          </w:rPr>
          <w:t>&lt;dgn:DesignIdentifierBag&gt;</w:t>
        </w:r>
      </w:ins>
    </w:p>
    <w:p w14:paraId="5EAA6866" w14:textId="77777777" w:rsidR="00247B7A" w:rsidRPr="00BC6886" w:rsidRDefault="00247B7A" w:rsidP="00247B7A">
      <w:pPr>
        <w:autoSpaceDE w:val="0"/>
        <w:autoSpaceDN w:val="0"/>
        <w:adjustRightInd w:val="0"/>
        <w:spacing w:before="0" w:after="0"/>
        <w:rPr>
          <w:ins w:id="107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80" w:author="Author">
        <w:r w:rsidRPr="00BC6886">
          <w:rPr>
            <w:rFonts w:ascii="Courier New" w:hAnsi="Courier New" w:cs="Courier New"/>
            <w:color w:val="000000"/>
            <w:sz w:val="17"/>
            <w:szCs w:val="17"/>
            <w:highlight w:val="white"/>
            <w:lang w:val="en-US"/>
          </w:rPr>
          <w:t>&lt;dgn:DesignIdentifier&gt;0001&lt;/dgn:DesignIdentifier&gt;</w:t>
        </w:r>
      </w:ins>
    </w:p>
    <w:p w14:paraId="4A73EC3E" w14:textId="77777777" w:rsidR="00247B7A" w:rsidRPr="00BC6886" w:rsidRDefault="00247B7A" w:rsidP="00247B7A">
      <w:pPr>
        <w:autoSpaceDE w:val="0"/>
        <w:autoSpaceDN w:val="0"/>
        <w:adjustRightInd w:val="0"/>
        <w:spacing w:before="0" w:after="0"/>
        <w:rPr>
          <w:ins w:id="108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82" w:author="Author">
        <w:r w:rsidRPr="00BC6886">
          <w:rPr>
            <w:rFonts w:ascii="Courier New" w:hAnsi="Courier New" w:cs="Courier New"/>
            <w:color w:val="000000"/>
            <w:sz w:val="17"/>
            <w:szCs w:val="17"/>
            <w:highlight w:val="white"/>
            <w:lang w:val="en-US"/>
          </w:rPr>
          <w:t>&lt;/dgn:DesignIdentifierBag&gt;</w:t>
        </w:r>
      </w:ins>
    </w:p>
    <w:p w14:paraId="5C3AE289" w14:textId="77777777" w:rsidR="00247B7A" w:rsidRPr="00BC6886" w:rsidRDefault="00247B7A" w:rsidP="00247B7A">
      <w:pPr>
        <w:autoSpaceDE w:val="0"/>
        <w:autoSpaceDN w:val="0"/>
        <w:adjustRightInd w:val="0"/>
        <w:spacing w:before="0" w:after="0"/>
        <w:rPr>
          <w:ins w:id="108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ins w:id="1084" w:author="Author">
        <w:r w:rsidRPr="00BC6886">
          <w:rPr>
            <w:rFonts w:ascii="Courier New" w:hAnsi="Courier New" w:cs="Courier New"/>
            <w:color w:val="000000"/>
            <w:sz w:val="17"/>
            <w:szCs w:val="17"/>
            <w:highlight w:val="white"/>
            <w:lang w:val="en-US"/>
          </w:rPr>
          <w:t>&lt;pde:PriorityDocumentBag&gt;</w:t>
        </w:r>
      </w:ins>
    </w:p>
    <w:p w14:paraId="5A117DB5" w14:textId="77777777" w:rsidR="00247B7A" w:rsidRPr="00BC6886" w:rsidRDefault="00247B7A" w:rsidP="00247B7A">
      <w:pPr>
        <w:autoSpaceDE w:val="0"/>
        <w:autoSpaceDN w:val="0"/>
        <w:adjustRightInd w:val="0"/>
        <w:spacing w:before="0" w:after="0"/>
        <w:rPr>
          <w:ins w:id="108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86" w:author="Author">
        <w:r w:rsidRPr="00BC6886">
          <w:rPr>
            <w:rFonts w:ascii="Courier New" w:hAnsi="Courier New" w:cs="Courier New"/>
            <w:color w:val="000000"/>
            <w:sz w:val="17"/>
            <w:szCs w:val="17"/>
            <w:highlight w:val="white"/>
            <w:lang w:val="en-US"/>
          </w:rPr>
          <w:t>&lt;pde:PriorityDocument&gt;</w:t>
        </w:r>
      </w:ins>
    </w:p>
    <w:p w14:paraId="6C105DB8" w14:textId="77777777" w:rsidR="00247B7A" w:rsidRPr="00BC6886" w:rsidRDefault="00247B7A" w:rsidP="00247B7A">
      <w:pPr>
        <w:autoSpaceDE w:val="0"/>
        <w:autoSpaceDN w:val="0"/>
        <w:adjustRightInd w:val="0"/>
        <w:spacing w:before="0" w:after="0"/>
        <w:rPr>
          <w:ins w:id="108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88" w:author="Author">
        <w:r w:rsidRPr="00BC6886">
          <w:rPr>
            <w:rFonts w:ascii="Courier New" w:hAnsi="Courier New" w:cs="Courier New"/>
            <w:color w:val="000000"/>
            <w:sz w:val="17"/>
            <w:szCs w:val="17"/>
            <w:highlight w:val="white"/>
            <w:lang w:val="en-US"/>
          </w:rPr>
          <w:t>&lt;com:DocumentName&gt;Priority Document PDF&lt;/com:DocumentName&gt;</w:t>
        </w:r>
      </w:ins>
    </w:p>
    <w:p w14:paraId="4AE85B4C" w14:textId="77777777" w:rsidR="00247B7A" w:rsidRPr="00BC6886" w:rsidRDefault="00247B7A" w:rsidP="00247B7A">
      <w:pPr>
        <w:autoSpaceDE w:val="0"/>
        <w:autoSpaceDN w:val="0"/>
        <w:adjustRightInd w:val="0"/>
        <w:spacing w:before="0" w:after="0"/>
        <w:rPr>
          <w:ins w:id="108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90" w:author="Author">
        <w:r w:rsidRPr="00BC6886">
          <w:rPr>
            <w:rFonts w:ascii="Courier New" w:hAnsi="Courier New" w:cs="Courier New"/>
            <w:color w:val="000000"/>
            <w:sz w:val="17"/>
            <w:szCs w:val="17"/>
            <w:highlight w:val="white"/>
            <w:lang w:val="en-US"/>
          </w:rPr>
          <w:t>&lt;com:FileName&gt;EM_015198753-0001_20250101_PriorityDocument.pdf&lt;/com:FileName&gt;</w:t>
        </w:r>
      </w:ins>
    </w:p>
    <w:p w14:paraId="4F034B66" w14:textId="77777777" w:rsidR="00247B7A" w:rsidRPr="00BC6886" w:rsidRDefault="00247B7A" w:rsidP="00247B7A">
      <w:pPr>
        <w:autoSpaceDE w:val="0"/>
        <w:autoSpaceDN w:val="0"/>
        <w:adjustRightInd w:val="0"/>
        <w:spacing w:before="0" w:after="0"/>
        <w:rPr>
          <w:ins w:id="109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92" w:author="Author">
        <w:r w:rsidRPr="00BC6886">
          <w:rPr>
            <w:rFonts w:ascii="Courier New" w:hAnsi="Courier New" w:cs="Courier New"/>
            <w:color w:val="000000"/>
            <w:sz w:val="17"/>
            <w:szCs w:val="17"/>
            <w:highlight w:val="white"/>
            <w:lang w:val="en-US"/>
          </w:rPr>
          <w:t>&lt;com:DocumentLocationURI&gt;MandatoryArtifacts/EM_015198753-0001_20250101_PriorityDocument.pdf&lt;/com:DocumentLocationURI&gt;</w:t>
        </w:r>
      </w:ins>
    </w:p>
    <w:p w14:paraId="4C706B42" w14:textId="77777777" w:rsidR="00247B7A" w:rsidRPr="00BC6886" w:rsidRDefault="00247B7A" w:rsidP="00247B7A">
      <w:pPr>
        <w:autoSpaceDE w:val="0"/>
        <w:autoSpaceDN w:val="0"/>
        <w:adjustRightInd w:val="0"/>
        <w:spacing w:before="0" w:after="0"/>
        <w:rPr>
          <w:ins w:id="109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94" w:author="Author">
        <w:r w:rsidRPr="00BC6886">
          <w:rPr>
            <w:rFonts w:ascii="Courier New" w:hAnsi="Courier New" w:cs="Courier New"/>
            <w:color w:val="000000"/>
            <w:sz w:val="17"/>
            <w:szCs w:val="17"/>
            <w:highlight w:val="white"/>
            <w:lang w:val="en-US"/>
          </w:rPr>
          <w:t>&lt;pde:DocumentAsFiledIndicator&gt;false&lt;/pde:DocumentAsFiledIndicator&gt;</w:t>
        </w:r>
      </w:ins>
    </w:p>
    <w:p w14:paraId="0FCFAFB3" w14:textId="77777777" w:rsidR="00247B7A" w:rsidRPr="00BC6886" w:rsidRDefault="00247B7A" w:rsidP="00247B7A">
      <w:pPr>
        <w:autoSpaceDE w:val="0"/>
        <w:autoSpaceDN w:val="0"/>
        <w:adjustRightInd w:val="0"/>
        <w:spacing w:before="0" w:after="0"/>
        <w:rPr>
          <w:ins w:id="109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96" w:author="Author">
        <w:r w:rsidRPr="00BC6886">
          <w:rPr>
            <w:rFonts w:ascii="Courier New" w:hAnsi="Courier New" w:cs="Courier New"/>
            <w:color w:val="000000"/>
            <w:sz w:val="17"/>
            <w:szCs w:val="17"/>
            <w:highlight w:val="white"/>
            <w:lang w:val="en-US"/>
          </w:rPr>
          <w:t>&lt;pde:DocumentFileFormatCategory&gt;PDF&lt;/pde:DocumentFileFormatCategory&gt;</w:t>
        </w:r>
      </w:ins>
    </w:p>
    <w:p w14:paraId="2D942F02" w14:textId="77777777" w:rsidR="00247B7A" w:rsidRPr="00BC6886" w:rsidRDefault="00247B7A" w:rsidP="00247B7A">
      <w:pPr>
        <w:autoSpaceDE w:val="0"/>
        <w:autoSpaceDN w:val="0"/>
        <w:adjustRightInd w:val="0"/>
        <w:spacing w:before="0" w:after="0"/>
        <w:rPr>
          <w:ins w:id="109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098" w:author="Author">
        <w:r w:rsidRPr="00BC6886">
          <w:rPr>
            <w:rFonts w:ascii="Courier New" w:hAnsi="Courier New" w:cs="Courier New"/>
            <w:color w:val="000000"/>
            <w:sz w:val="17"/>
            <w:szCs w:val="17"/>
            <w:highlight w:val="white"/>
            <w:lang w:val="en-US"/>
          </w:rPr>
          <w:t>&lt;pde:DesignMandatoryDocumentCategory&gt;Priority document PDF&lt;/pde:DesignMandatoryDocumentCategory&gt;</w:t>
        </w:r>
      </w:ins>
    </w:p>
    <w:p w14:paraId="28DC366C" w14:textId="77777777" w:rsidR="00247B7A" w:rsidRPr="002B562A" w:rsidRDefault="00247B7A" w:rsidP="00247B7A">
      <w:pPr>
        <w:autoSpaceDE w:val="0"/>
        <w:autoSpaceDN w:val="0"/>
        <w:adjustRightInd w:val="0"/>
        <w:spacing w:before="0" w:after="0"/>
        <w:rPr>
          <w:ins w:id="1099"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00" w:author="Author">
        <w:r w:rsidRPr="002B562A">
          <w:rPr>
            <w:rFonts w:ascii="Courier New" w:hAnsi="Courier New" w:cs="Courier New"/>
            <w:color w:val="000000"/>
            <w:sz w:val="17"/>
            <w:szCs w:val="17"/>
            <w:highlight w:val="white"/>
          </w:rPr>
          <w:t>&lt;com:DocumentDate&gt;2025-01-22&lt;/com:DocumentDate&gt;</w:t>
        </w:r>
      </w:ins>
    </w:p>
    <w:p w14:paraId="232086C8" w14:textId="77777777" w:rsidR="00247B7A" w:rsidRPr="002B562A" w:rsidRDefault="00247B7A" w:rsidP="00247B7A">
      <w:pPr>
        <w:autoSpaceDE w:val="0"/>
        <w:autoSpaceDN w:val="0"/>
        <w:adjustRightInd w:val="0"/>
        <w:spacing w:before="0" w:after="0"/>
        <w:rPr>
          <w:ins w:id="1101"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02" w:author="Author">
        <w:r w:rsidRPr="002B562A">
          <w:rPr>
            <w:rFonts w:ascii="Courier New" w:hAnsi="Courier New" w:cs="Courier New"/>
            <w:color w:val="000000"/>
            <w:sz w:val="17"/>
            <w:szCs w:val="17"/>
            <w:highlight w:val="white"/>
          </w:rPr>
          <w:t>&lt;com:PageTotalQuantity&gt;5&lt;/com:PageTotalQuantity&gt;</w:t>
        </w:r>
      </w:ins>
    </w:p>
    <w:p w14:paraId="31DF6D51" w14:textId="77777777" w:rsidR="00247B7A" w:rsidRPr="00BC6886" w:rsidRDefault="00247B7A" w:rsidP="00247B7A">
      <w:pPr>
        <w:autoSpaceDE w:val="0"/>
        <w:autoSpaceDN w:val="0"/>
        <w:adjustRightInd w:val="0"/>
        <w:spacing w:before="0" w:after="0"/>
        <w:rPr>
          <w:ins w:id="1103"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04" w:author="Author">
        <w:r w:rsidRPr="00BC6886">
          <w:rPr>
            <w:rFonts w:ascii="Courier New" w:hAnsi="Courier New" w:cs="Courier New"/>
            <w:color w:val="000000"/>
            <w:sz w:val="17"/>
            <w:szCs w:val="17"/>
            <w:highlight w:val="white"/>
            <w:lang w:val="en-US"/>
          </w:rPr>
          <w:t>&lt;com:CommentText com:languageCode="en"&gt;This priority document of the application form without certification page and without embedded 3D object &lt;/com:CommentText&gt;</w:t>
        </w:r>
      </w:ins>
    </w:p>
    <w:p w14:paraId="63717AEA" w14:textId="77777777" w:rsidR="00247B7A" w:rsidRPr="002B562A" w:rsidRDefault="00247B7A" w:rsidP="00247B7A">
      <w:pPr>
        <w:autoSpaceDE w:val="0"/>
        <w:autoSpaceDN w:val="0"/>
        <w:adjustRightInd w:val="0"/>
        <w:spacing w:before="0" w:after="0"/>
        <w:rPr>
          <w:ins w:id="1105"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06" w:author="Author">
        <w:r w:rsidRPr="002B562A">
          <w:rPr>
            <w:rFonts w:ascii="Courier New" w:hAnsi="Courier New" w:cs="Courier New"/>
            <w:color w:val="000000"/>
            <w:sz w:val="17"/>
            <w:szCs w:val="17"/>
            <w:highlight w:val="white"/>
          </w:rPr>
          <w:t>&lt;/pde:PriorityDocument&gt;</w:t>
        </w:r>
      </w:ins>
    </w:p>
    <w:p w14:paraId="13854F95" w14:textId="77777777" w:rsidR="00247B7A" w:rsidRPr="002B562A" w:rsidRDefault="00247B7A" w:rsidP="00247B7A">
      <w:pPr>
        <w:autoSpaceDE w:val="0"/>
        <w:autoSpaceDN w:val="0"/>
        <w:adjustRightInd w:val="0"/>
        <w:spacing w:before="0" w:after="0"/>
        <w:rPr>
          <w:ins w:id="1107"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08" w:author="Author">
        <w:r w:rsidRPr="002B562A">
          <w:rPr>
            <w:rFonts w:ascii="Courier New" w:hAnsi="Courier New" w:cs="Courier New"/>
            <w:color w:val="000000"/>
            <w:sz w:val="17"/>
            <w:szCs w:val="17"/>
            <w:highlight w:val="white"/>
          </w:rPr>
          <w:t>&lt;pde:PriorityDocument&gt;</w:t>
        </w:r>
      </w:ins>
    </w:p>
    <w:p w14:paraId="7C4AC22B" w14:textId="77777777" w:rsidR="00247B7A" w:rsidRPr="002B562A" w:rsidRDefault="00247B7A" w:rsidP="00247B7A">
      <w:pPr>
        <w:autoSpaceDE w:val="0"/>
        <w:autoSpaceDN w:val="0"/>
        <w:adjustRightInd w:val="0"/>
        <w:spacing w:before="0" w:after="0"/>
        <w:rPr>
          <w:ins w:id="1109"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10" w:author="Author">
        <w:r w:rsidRPr="002B562A">
          <w:rPr>
            <w:rFonts w:ascii="Courier New" w:hAnsi="Courier New" w:cs="Courier New"/>
            <w:color w:val="000000"/>
            <w:sz w:val="17"/>
            <w:szCs w:val="17"/>
            <w:highlight w:val="white"/>
          </w:rPr>
          <w:t>&lt;com:DocumentName&gt;Certification page&lt;/com:DocumentName&gt;</w:t>
        </w:r>
      </w:ins>
    </w:p>
    <w:p w14:paraId="5B07F0EB" w14:textId="77777777" w:rsidR="00247B7A" w:rsidRPr="00BC6886" w:rsidRDefault="00247B7A" w:rsidP="00247B7A">
      <w:pPr>
        <w:autoSpaceDE w:val="0"/>
        <w:autoSpaceDN w:val="0"/>
        <w:adjustRightInd w:val="0"/>
        <w:spacing w:before="0" w:after="0"/>
        <w:rPr>
          <w:ins w:id="1111"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12" w:author="Author">
        <w:r w:rsidRPr="00BC6886">
          <w:rPr>
            <w:rFonts w:ascii="Courier New" w:hAnsi="Courier New" w:cs="Courier New"/>
            <w:color w:val="000000"/>
            <w:sz w:val="17"/>
            <w:szCs w:val="17"/>
            <w:highlight w:val="white"/>
            <w:lang w:val="en-US"/>
          </w:rPr>
          <w:t>&lt;com:FileName&gt;EM_015065203-0001_20250101_CertificationPage.pdf&lt;/com:FileName&gt;</w:t>
        </w:r>
      </w:ins>
    </w:p>
    <w:p w14:paraId="5AB2469B" w14:textId="77777777" w:rsidR="00247B7A" w:rsidRPr="00BC6886" w:rsidRDefault="00247B7A" w:rsidP="00247B7A">
      <w:pPr>
        <w:autoSpaceDE w:val="0"/>
        <w:autoSpaceDN w:val="0"/>
        <w:adjustRightInd w:val="0"/>
        <w:spacing w:before="0" w:after="0"/>
        <w:rPr>
          <w:ins w:id="111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14" w:author="Author">
        <w:r w:rsidRPr="00BC6886">
          <w:rPr>
            <w:rFonts w:ascii="Courier New" w:hAnsi="Courier New" w:cs="Courier New"/>
            <w:color w:val="000000"/>
            <w:sz w:val="17"/>
            <w:szCs w:val="17"/>
            <w:highlight w:val="white"/>
            <w:lang w:val="en-US"/>
          </w:rPr>
          <w:t>&lt;com:DocumentLocationURI&gt;MandatoryArtifacts/EM_015198753-0001_20250101_CertificationPage.pdf&lt;/com:DocumentLocationURI&gt;</w:t>
        </w:r>
      </w:ins>
    </w:p>
    <w:p w14:paraId="044B7CFB" w14:textId="77777777" w:rsidR="00247B7A" w:rsidRPr="00BC6886" w:rsidRDefault="00247B7A" w:rsidP="00247B7A">
      <w:pPr>
        <w:autoSpaceDE w:val="0"/>
        <w:autoSpaceDN w:val="0"/>
        <w:adjustRightInd w:val="0"/>
        <w:spacing w:before="0" w:after="0"/>
        <w:rPr>
          <w:ins w:id="111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16" w:author="Author">
        <w:r w:rsidRPr="00BC6886">
          <w:rPr>
            <w:rFonts w:ascii="Courier New" w:hAnsi="Courier New" w:cs="Courier New"/>
            <w:color w:val="000000"/>
            <w:sz w:val="17"/>
            <w:szCs w:val="17"/>
            <w:highlight w:val="white"/>
            <w:lang w:val="en-US"/>
          </w:rPr>
          <w:t>&lt;pde:DocumentAsFiledIndicator&gt;true&lt;/pde:DocumentAsFiledIndicator&gt;</w:t>
        </w:r>
      </w:ins>
    </w:p>
    <w:p w14:paraId="5F066666" w14:textId="77777777" w:rsidR="00247B7A" w:rsidRPr="00BC6886" w:rsidRDefault="00247B7A" w:rsidP="00247B7A">
      <w:pPr>
        <w:autoSpaceDE w:val="0"/>
        <w:autoSpaceDN w:val="0"/>
        <w:adjustRightInd w:val="0"/>
        <w:spacing w:before="0" w:after="0"/>
        <w:rPr>
          <w:ins w:id="111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18" w:author="Author">
        <w:r w:rsidRPr="00BC6886">
          <w:rPr>
            <w:rFonts w:ascii="Courier New" w:hAnsi="Courier New" w:cs="Courier New"/>
            <w:color w:val="000000"/>
            <w:sz w:val="17"/>
            <w:szCs w:val="17"/>
            <w:highlight w:val="white"/>
            <w:lang w:val="en-US"/>
          </w:rPr>
          <w:t>&lt;pde:DocumentFileFormatCategory&gt;PDF&lt;/pde:DocumentFileFormatCategory&gt;</w:t>
        </w:r>
      </w:ins>
    </w:p>
    <w:p w14:paraId="13934042" w14:textId="77777777" w:rsidR="00247B7A" w:rsidRPr="00BC6886" w:rsidRDefault="00247B7A" w:rsidP="00247B7A">
      <w:pPr>
        <w:autoSpaceDE w:val="0"/>
        <w:autoSpaceDN w:val="0"/>
        <w:adjustRightInd w:val="0"/>
        <w:spacing w:before="0" w:after="0"/>
        <w:rPr>
          <w:ins w:id="111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20" w:author="Author">
        <w:r w:rsidRPr="00BC6886">
          <w:rPr>
            <w:rFonts w:ascii="Courier New" w:hAnsi="Courier New" w:cs="Courier New"/>
            <w:color w:val="000000"/>
            <w:sz w:val="17"/>
            <w:szCs w:val="17"/>
            <w:highlight w:val="white"/>
            <w:lang w:val="en-US"/>
          </w:rPr>
          <w:t>&lt;pde:DesignMandatoryDocumentCategory&gt;Certification page&lt;/pde:DesignMandatoryDocumentCategory&gt;</w:t>
        </w:r>
      </w:ins>
    </w:p>
    <w:p w14:paraId="1314D85B" w14:textId="77777777" w:rsidR="00247B7A" w:rsidRPr="00BC6886" w:rsidRDefault="00247B7A" w:rsidP="00247B7A">
      <w:pPr>
        <w:autoSpaceDE w:val="0"/>
        <w:autoSpaceDN w:val="0"/>
        <w:adjustRightInd w:val="0"/>
        <w:spacing w:before="0" w:after="0"/>
        <w:rPr>
          <w:ins w:id="112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22" w:author="Author">
        <w:r w:rsidRPr="00BC6886">
          <w:rPr>
            <w:rFonts w:ascii="Courier New" w:hAnsi="Courier New" w:cs="Courier New"/>
            <w:color w:val="000000"/>
            <w:sz w:val="17"/>
            <w:szCs w:val="17"/>
            <w:highlight w:val="white"/>
            <w:lang w:val="en-US"/>
          </w:rPr>
          <w:t>&lt;com:DocumentDate&gt;22025-01-22&lt;/com:DocumentDate&gt;</w:t>
        </w:r>
      </w:ins>
    </w:p>
    <w:p w14:paraId="21BCCD43" w14:textId="77777777" w:rsidR="00247B7A" w:rsidRPr="00BC6886" w:rsidRDefault="00247B7A" w:rsidP="00247B7A">
      <w:pPr>
        <w:autoSpaceDE w:val="0"/>
        <w:autoSpaceDN w:val="0"/>
        <w:adjustRightInd w:val="0"/>
        <w:spacing w:before="0" w:after="0"/>
        <w:rPr>
          <w:ins w:id="112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24" w:author="Author">
        <w:r w:rsidRPr="00BC6886">
          <w:rPr>
            <w:rFonts w:ascii="Courier New" w:hAnsi="Courier New" w:cs="Courier New"/>
            <w:color w:val="000000"/>
            <w:sz w:val="17"/>
            <w:szCs w:val="17"/>
            <w:highlight w:val="white"/>
            <w:lang w:val="en-US"/>
          </w:rPr>
          <w:t>&lt;com:PageTotalQuantity&gt;1&lt;/com:PageTotalQuantity&gt;</w:t>
        </w:r>
      </w:ins>
    </w:p>
    <w:p w14:paraId="631B51A3" w14:textId="77777777" w:rsidR="00247B7A" w:rsidRPr="00BC6886" w:rsidRDefault="00247B7A" w:rsidP="00247B7A">
      <w:pPr>
        <w:autoSpaceDE w:val="0"/>
        <w:autoSpaceDN w:val="0"/>
        <w:adjustRightInd w:val="0"/>
        <w:spacing w:before="0" w:after="0"/>
        <w:rPr>
          <w:ins w:id="112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26" w:author="Author">
        <w:r w:rsidRPr="00BC6886">
          <w:rPr>
            <w:rFonts w:ascii="Courier New" w:hAnsi="Courier New" w:cs="Courier New"/>
            <w:color w:val="000000"/>
            <w:sz w:val="17"/>
            <w:szCs w:val="17"/>
            <w:highlight w:val="white"/>
            <w:lang w:val="en-US"/>
          </w:rPr>
          <w:t>&lt;com:CommentText com:languageCode="en"&gt;This is the certification page&lt;/com:CommentText&gt;</w:t>
        </w:r>
      </w:ins>
    </w:p>
    <w:p w14:paraId="2A17D34D" w14:textId="77777777" w:rsidR="00247B7A" w:rsidRPr="00BC6886" w:rsidRDefault="00247B7A" w:rsidP="00247B7A">
      <w:pPr>
        <w:autoSpaceDE w:val="0"/>
        <w:autoSpaceDN w:val="0"/>
        <w:adjustRightInd w:val="0"/>
        <w:spacing w:before="0" w:after="0"/>
        <w:rPr>
          <w:ins w:id="112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28" w:author="Author">
        <w:r w:rsidRPr="00BC6886">
          <w:rPr>
            <w:rFonts w:ascii="Courier New" w:hAnsi="Courier New" w:cs="Courier New"/>
            <w:color w:val="000000"/>
            <w:sz w:val="17"/>
            <w:szCs w:val="17"/>
            <w:highlight w:val="white"/>
            <w:lang w:val="en-US"/>
          </w:rPr>
          <w:t>&lt;/pde:PriorityDocument&gt;</w:t>
        </w:r>
      </w:ins>
    </w:p>
    <w:p w14:paraId="6F11F8D4" w14:textId="77777777" w:rsidR="00247B7A" w:rsidRPr="00BC6886" w:rsidRDefault="00247B7A" w:rsidP="00247B7A">
      <w:pPr>
        <w:autoSpaceDE w:val="0"/>
        <w:autoSpaceDN w:val="0"/>
        <w:adjustRightInd w:val="0"/>
        <w:spacing w:before="0" w:after="0"/>
        <w:rPr>
          <w:ins w:id="112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30" w:author="Author">
        <w:r w:rsidRPr="00BC6886">
          <w:rPr>
            <w:rFonts w:ascii="Courier New" w:hAnsi="Courier New" w:cs="Courier New"/>
            <w:color w:val="000000"/>
            <w:sz w:val="17"/>
            <w:szCs w:val="17"/>
            <w:highlight w:val="white"/>
            <w:lang w:val="en-US"/>
          </w:rPr>
          <w:t>&lt;pde:PriorityDocument&gt;</w:t>
        </w:r>
      </w:ins>
    </w:p>
    <w:p w14:paraId="1F83BE46" w14:textId="77777777" w:rsidR="00247B7A" w:rsidRPr="00BC6886" w:rsidRDefault="00247B7A" w:rsidP="00247B7A">
      <w:pPr>
        <w:autoSpaceDE w:val="0"/>
        <w:autoSpaceDN w:val="0"/>
        <w:adjustRightInd w:val="0"/>
        <w:spacing w:before="0" w:after="0"/>
        <w:rPr>
          <w:ins w:id="113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32" w:author="Author">
        <w:r w:rsidRPr="00BC6886">
          <w:rPr>
            <w:rFonts w:ascii="Courier New" w:hAnsi="Courier New" w:cs="Courier New"/>
            <w:color w:val="000000"/>
            <w:sz w:val="17"/>
            <w:szCs w:val="17"/>
            <w:highlight w:val="white"/>
            <w:lang w:val="en-US"/>
          </w:rPr>
          <w:t>&lt;com:DocumentName&gt;Design representation&lt;/com:DocumentName&gt;</w:t>
        </w:r>
      </w:ins>
    </w:p>
    <w:p w14:paraId="1C275494" w14:textId="77777777" w:rsidR="00247B7A" w:rsidRPr="00BC6886" w:rsidRDefault="00247B7A" w:rsidP="00247B7A">
      <w:pPr>
        <w:autoSpaceDE w:val="0"/>
        <w:autoSpaceDN w:val="0"/>
        <w:adjustRightInd w:val="0"/>
        <w:spacing w:before="0" w:after="0"/>
        <w:rPr>
          <w:ins w:id="113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34" w:author="Author">
        <w:r w:rsidRPr="00BC6886">
          <w:rPr>
            <w:rFonts w:ascii="Courier New" w:hAnsi="Courier New" w:cs="Courier New"/>
            <w:color w:val="000000"/>
            <w:sz w:val="17"/>
            <w:szCs w:val="17"/>
            <w:highlight w:val="white"/>
            <w:lang w:val="en-US"/>
          </w:rPr>
          <w:t>&lt;com:FileName&gt;EM700000015198753-0001_20250101_DesignRepresentation.stl&lt;/com:FileName&gt;</w:t>
        </w:r>
      </w:ins>
    </w:p>
    <w:p w14:paraId="2BE480BE" w14:textId="77777777" w:rsidR="00247B7A" w:rsidRPr="00BC6886" w:rsidRDefault="00247B7A" w:rsidP="00247B7A">
      <w:pPr>
        <w:autoSpaceDE w:val="0"/>
        <w:autoSpaceDN w:val="0"/>
        <w:adjustRightInd w:val="0"/>
        <w:spacing w:before="0" w:after="0"/>
        <w:rPr>
          <w:ins w:id="113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36" w:author="Author">
        <w:r w:rsidRPr="00BC6886">
          <w:rPr>
            <w:rFonts w:ascii="Courier New" w:hAnsi="Courier New" w:cs="Courier New"/>
            <w:color w:val="000000"/>
            <w:sz w:val="17"/>
            <w:szCs w:val="17"/>
            <w:highlight w:val="white"/>
            <w:lang w:val="en-US"/>
          </w:rPr>
          <w:t>&lt;com:DocumentLocationURI&gt;https://euipo.europa.eu/design/3dmodel/EM700000015198753-0001_20250101_DesignRepresentation.stl&lt;/com:DocumentLocationURI&gt;</w:t>
        </w:r>
      </w:ins>
    </w:p>
    <w:p w14:paraId="782BBDBB" w14:textId="77777777" w:rsidR="00247B7A" w:rsidRPr="00BC6886" w:rsidRDefault="00247B7A" w:rsidP="00247B7A">
      <w:pPr>
        <w:autoSpaceDE w:val="0"/>
        <w:autoSpaceDN w:val="0"/>
        <w:adjustRightInd w:val="0"/>
        <w:spacing w:before="0" w:after="0"/>
        <w:rPr>
          <w:ins w:id="113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38" w:author="Author">
        <w:r w:rsidRPr="00BC6886">
          <w:rPr>
            <w:rFonts w:ascii="Courier New" w:hAnsi="Courier New" w:cs="Courier New"/>
            <w:color w:val="000000"/>
            <w:sz w:val="17"/>
            <w:szCs w:val="17"/>
            <w:highlight w:val="white"/>
            <w:lang w:val="en-US"/>
          </w:rPr>
          <w:t>&lt;pde:DocumentAsFiledIndicator&gt;true&lt;/pde:DocumentAsFiledIndicator&gt;</w:t>
        </w:r>
      </w:ins>
    </w:p>
    <w:p w14:paraId="411A9E6D" w14:textId="77777777" w:rsidR="00247B7A" w:rsidRPr="00BC6886" w:rsidRDefault="00247B7A" w:rsidP="00247B7A">
      <w:pPr>
        <w:autoSpaceDE w:val="0"/>
        <w:autoSpaceDN w:val="0"/>
        <w:adjustRightInd w:val="0"/>
        <w:spacing w:before="0" w:after="0"/>
        <w:rPr>
          <w:ins w:id="113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40" w:author="Author">
        <w:r w:rsidRPr="00BC6886">
          <w:rPr>
            <w:rFonts w:ascii="Courier New" w:hAnsi="Courier New" w:cs="Courier New"/>
            <w:color w:val="000000"/>
            <w:sz w:val="17"/>
            <w:szCs w:val="17"/>
            <w:highlight w:val="white"/>
            <w:lang w:val="en-US"/>
          </w:rPr>
          <w:t>&lt;pde:DocumentFileFormatCategory&gt;STL&lt;/pde:DocumentFileFormatCategory&gt;</w:t>
        </w:r>
      </w:ins>
    </w:p>
    <w:p w14:paraId="353CA03A" w14:textId="77777777" w:rsidR="00247B7A" w:rsidRPr="00BC6886" w:rsidRDefault="00247B7A" w:rsidP="00247B7A">
      <w:pPr>
        <w:autoSpaceDE w:val="0"/>
        <w:autoSpaceDN w:val="0"/>
        <w:adjustRightInd w:val="0"/>
        <w:spacing w:before="0" w:after="0"/>
        <w:rPr>
          <w:ins w:id="114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42" w:author="Author">
        <w:r w:rsidRPr="00BC6886">
          <w:rPr>
            <w:rFonts w:ascii="Courier New" w:hAnsi="Courier New" w:cs="Courier New"/>
            <w:color w:val="000000"/>
            <w:sz w:val="17"/>
            <w:szCs w:val="17"/>
            <w:highlight w:val="white"/>
            <w:lang w:val="en-US"/>
          </w:rPr>
          <w:t>&lt;pde:DesignMandatoryDocumentCategory&gt;Industrial design representation&lt;/pde:DesignMandatoryDocumentCategory&gt;</w:t>
        </w:r>
      </w:ins>
    </w:p>
    <w:p w14:paraId="71DBA8BC" w14:textId="77777777" w:rsidR="00247B7A" w:rsidRPr="00BC6886" w:rsidRDefault="00247B7A" w:rsidP="00247B7A">
      <w:pPr>
        <w:autoSpaceDE w:val="0"/>
        <w:autoSpaceDN w:val="0"/>
        <w:adjustRightInd w:val="0"/>
        <w:spacing w:before="0" w:after="0"/>
        <w:rPr>
          <w:ins w:id="114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44" w:author="Author">
        <w:r w:rsidRPr="00BC6886">
          <w:rPr>
            <w:rFonts w:ascii="Courier New" w:hAnsi="Courier New" w:cs="Courier New"/>
            <w:color w:val="000000"/>
            <w:sz w:val="17"/>
            <w:szCs w:val="17"/>
            <w:highlight w:val="white"/>
            <w:lang w:val="en-US"/>
          </w:rPr>
          <w:t>&lt;com:DocumentDate&gt;2025-01-22&lt;/com:DocumentDate&gt;</w:t>
        </w:r>
      </w:ins>
    </w:p>
    <w:p w14:paraId="12E52212" w14:textId="77777777" w:rsidR="00247B7A" w:rsidRPr="00BC6886" w:rsidRDefault="00247B7A" w:rsidP="00247B7A">
      <w:pPr>
        <w:autoSpaceDE w:val="0"/>
        <w:autoSpaceDN w:val="0"/>
        <w:adjustRightInd w:val="0"/>
        <w:spacing w:before="0" w:after="0"/>
        <w:rPr>
          <w:ins w:id="114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lastRenderedPageBreak/>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46" w:author="Author">
        <w:r w:rsidRPr="00BC6886">
          <w:rPr>
            <w:rFonts w:ascii="Courier New" w:hAnsi="Courier New" w:cs="Courier New"/>
            <w:color w:val="000000"/>
            <w:sz w:val="17"/>
            <w:szCs w:val="17"/>
            <w:highlight w:val="white"/>
            <w:lang w:val="en-US"/>
          </w:rPr>
          <w:t>&lt;com:CommentText com:languageCode="en"&gt;This is the URL to access the 3D representation of the design&lt;/com:CommentText&gt;</w:t>
        </w:r>
      </w:ins>
    </w:p>
    <w:p w14:paraId="7B58C40F" w14:textId="77777777" w:rsidR="00247B7A" w:rsidRPr="002B562A" w:rsidRDefault="00247B7A" w:rsidP="00247B7A">
      <w:pPr>
        <w:autoSpaceDE w:val="0"/>
        <w:autoSpaceDN w:val="0"/>
        <w:adjustRightInd w:val="0"/>
        <w:spacing w:before="0" w:after="0"/>
        <w:rPr>
          <w:ins w:id="1147"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48" w:author="Author">
        <w:r w:rsidRPr="002B562A">
          <w:rPr>
            <w:rFonts w:ascii="Courier New" w:hAnsi="Courier New" w:cs="Courier New"/>
            <w:color w:val="000000"/>
            <w:sz w:val="17"/>
            <w:szCs w:val="17"/>
            <w:highlight w:val="white"/>
          </w:rPr>
          <w:t>&lt;/pde:PriorityDocument&gt;</w:t>
        </w:r>
      </w:ins>
    </w:p>
    <w:p w14:paraId="17666425" w14:textId="77777777" w:rsidR="00247B7A" w:rsidRPr="002B562A" w:rsidRDefault="00247B7A" w:rsidP="00247B7A">
      <w:pPr>
        <w:autoSpaceDE w:val="0"/>
        <w:autoSpaceDN w:val="0"/>
        <w:adjustRightInd w:val="0"/>
        <w:spacing w:before="0" w:after="0"/>
        <w:rPr>
          <w:ins w:id="1149"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ins w:id="1150" w:author="Author">
        <w:r w:rsidRPr="002B562A">
          <w:rPr>
            <w:rFonts w:ascii="Courier New" w:hAnsi="Courier New" w:cs="Courier New"/>
            <w:color w:val="000000"/>
            <w:sz w:val="17"/>
            <w:szCs w:val="17"/>
            <w:highlight w:val="white"/>
          </w:rPr>
          <w:t>&lt;/pde:PriorityDocumentBag&gt;</w:t>
        </w:r>
      </w:ins>
    </w:p>
    <w:p w14:paraId="4E1C9A1C" w14:textId="77777777" w:rsidR="00247B7A" w:rsidRPr="002B562A" w:rsidRDefault="00247B7A" w:rsidP="00247B7A">
      <w:pPr>
        <w:autoSpaceDE w:val="0"/>
        <w:autoSpaceDN w:val="0"/>
        <w:adjustRightInd w:val="0"/>
        <w:spacing w:before="0" w:after="0"/>
        <w:rPr>
          <w:ins w:id="1151"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ins w:id="1152" w:author="Author">
        <w:r w:rsidRPr="002B562A">
          <w:rPr>
            <w:rFonts w:ascii="Courier New" w:hAnsi="Courier New" w:cs="Courier New"/>
            <w:color w:val="000000"/>
            <w:sz w:val="17"/>
            <w:szCs w:val="17"/>
            <w:highlight w:val="white"/>
          </w:rPr>
          <w:t>&lt;pde:SupplementaryDocumentBag&gt;</w:t>
        </w:r>
      </w:ins>
    </w:p>
    <w:p w14:paraId="3A5106A1" w14:textId="77777777" w:rsidR="00247B7A" w:rsidRPr="002B562A" w:rsidRDefault="00247B7A" w:rsidP="00247B7A">
      <w:pPr>
        <w:autoSpaceDE w:val="0"/>
        <w:autoSpaceDN w:val="0"/>
        <w:adjustRightInd w:val="0"/>
        <w:spacing w:before="0" w:after="0"/>
        <w:rPr>
          <w:ins w:id="1153"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54" w:author="Author">
        <w:r w:rsidRPr="002B562A">
          <w:rPr>
            <w:rFonts w:ascii="Courier New" w:hAnsi="Courier New" w:cs="Courier New"/>
            <w:color w:val="000000"/>
            <w:sz w:val="17"/>
            <w:szCs w:val="17"/>
            <w:highlight w:val="white"/>
          </w:rPr>
          <w:t>&lt;pde:SupplementaryDocument&gt;</w:t>
        </w:r>
      </w:ins>
    </w:p>
    <w:p w14:paraId="51781BE3" w14:textId="77777777" w:rsidR="00247B7A" w:rsidRPr="002B562A" w:rsidRDefault="00247B7A" w:rsidP="00247B7A">
      <w:pPr>
        <w:autoSpaceDE w:val="0"/>
        <w:autoSpaceDN w:val="0"/>
        <w:adjustRightInd w:val="0"/>
        <w:spacing w:before="0" w:after="0"/>
        <w:rPr>
          <w:ins w:id="1155"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56" w:author="Author">
        <w:r w:rsidRPr="002B562A">
          <w:rPr>
            <w:rFonts w:ascii="Courier New" w:hAnsi="Courier New" w:cs="Courier New"/>
            <w:color w:val="000000"/>
            <w:sz w:val="17"/>
            <w:szCs w:val="17"/>
            <w:highlight w:val="white"/>
          </w:rPr>
          <w:t>&lt;com:DocumentName&gt;Registration certificate&lt;/com:DocumentName&gt;</w:t>
        </w:r>
      </w:ins>
    </w:p>
    <w:p w14:paraId="07D2C5A9" w14:textId="77777777" w:rsidR="00247B7A" w:rsidRPr="00BC6886" w:rsidRDefault="00247B7A" w:rsidP="00247B7A">
      <w:pPr>
        <w:autoSpaceDE w:val="0"/>
        <w:autoSpaceDN w:val="0"/>
        <w:adjustRightInd w:val="0"/>
        <w:spacing w:before="0" w:after="0"/>
        <w:rPr>
          <w:ins w:id="1157"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158" w:author="Author">
        <w:r w:rsidRPr="00BC6886">
          <w:rPr>
            <w:rFonts w:ascii="Courier New" w:hAnsi="Courier New" w:cs="Courier New"/>
            <w:color w:val="000000"/>
            <w:sz w:val="17"/>
            <w:szCs w:val="17"/>
            <w:highlight w:val="white"/>
            <w:lang w:val="en-US"/>
          </w:rPr>
          <w:t>&lt;com:FileName&gt;EM_015065203-0001_20250101_RegistrationCertificate.pdf&lt;/com:FileName&gt;</w:t>
        </w:r>
      </w:ins>
    </w:p>
    <w:p w14:paraId="3BF590FA" w14:textId="77777777" w:rsidR="00247B7A" w:rsidRPr="00BC6886" w:rsidRDefault="00247B7A" w:rsidP="00247B7A">
      <w:pPr>
        <w:autoSpaceDE w:val="0"/>
        <w:autoSpaceDN w:val="0"/>
        <w:adjustRightInd w:val="0"/>
        <w:spacing w:before="0" w:after="0"/>
        <w:rPr>
          <w:ins w:id="115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60" w:author="Author">
        <w:r w:rsidRPr="00BC6886">
          <w:rPr>
            <w:rFonts w:ascii="Courier New" w:hAnsi="Courier New" w:cs="Courier New"/>
            <w:color w:val="000000"/>
            <w:sz w:val="17"/>
            <w:szCs w:val="17"/>
            <w:highlight w:val="white"/>
            <w:lang w:val="en-US"/>
          </w:rPr>
          <w:t>&lt;com:DocumentLocationURI&gt;SupplementaryArtifacts/EM_015065203-0001_20250101_RegistrationCertificate.pdf&lt;/com:DocumentLocationURI&gt;</w:t>
        </w:r>
      </w:ins>
    </w:p>
    <w:p w14:paraId="56C7A395" w14:textId="77777777" w:rsidR="00247B7A" w:rsidRPr="00BC6886" w:rsidRDefault="00247B7A" w:rsidP="00247B7A">
      <w:pPr>
        <w:autoSpaceDE w:val="0"/>
        <w:autoSpaceDN w:val="0"/>
        <w:adjustRightInd w:val="0"/>
        <w:spacing w:before="0" w:after="0"/>
        <w:rPr>
          <w:ins w:id="116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62" w:author="Author">
        <w:r w:rsidRPr="00BC6886">
          <w:rPr>
            <w:rFonts w:ascii="Courier New" w:hAnsi="Courier New" w:cs="Courier New"/>
            <w:color w:val="000000"/>
            <w:sz w:val="17"/>
            <w:szCs w:val="17"/>
            <w:highlight w:val="white"/>
            <w:lang w:val="en-US"/>
          </w:rPr>
          <w:t>&lt;pde:DocumentAsFiledIndicator&gt;false&lt;/pde:DocumentAsFiledIndicator&gt;</w:t>
        </w:r>
      </w:ins>
    </w:p>
    <w:p w14:paraId="43DB6006" w14:textId="77777777" w:rsidR="00247B7A" w:rsidRPr="00BC6886" w:rsidRDefault="00247B7A" w:rsidP="00247B7A">
      <w:pPr>
        <w:autoSpaceDE w:val="0"/>
        <w:autoSpaceDN w:val="0"/>
        <w:adjustRightInd w:val="0"/>
        <w:spacing w:before="0" w:after="0"/>
        <w:rPr>
          <w:ins w:id="116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64" w:author="Author">
        <w:r w:rsidRPr="00BC6886">
          <w:rPr>
            <w:rFonts w:ascii="Courier New" w:hAnsi="Courier New" w:cs="Courier New"/>
            <w:color w:val="000000"/>
            <w:sz w:val="17"/>
            <w:szCs w:val="17"/>
            <w:highlight w:val="white"/>
            <w:lang w:val="en-US"/>
          </w:rPr>
          <w:t>&lt;pde:DocumentFileFormatCategory&gt;PDF&lt;/pde:DocumentFileFormatCategory&gt;</w:t>
        </w:r>
      </w:ins>
    </w:p>
    <w:p w14:paraId="51FF984D" w14:textId="77777777" w:rsidR="00247B7A" w:rsidRPr="00BC6886" w:rsidRDefault="00247B7A" w:rsidP="00247B7A">
      <w:pPr>
        <w:autoSpaceDE w:val="0"/>
        <w:autoSpaceDN w:val="0"/>
        <w:adjustRightInd w:val="0"/>
        <w:spacing w:before="0" w:after="0"/>
        <w:rPr>
          <w:ins w:id="116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66" w:author="Author">
        <w:r w:rsidRPr="00BC6886">
          <w:rPr>
            <w:rFonts w:ascii="Courier New" w:hAnsi="Courier New" w:cs="Courier New"/>
            <w:color w:val="000000"/>
            <w:sz w:val="17"/>
            <w:szCs w:val="17"/>
            <w:highlight w:val="white"/>
            <w:lang w:val="en-US"/>
          </w:rPr>
          <w:t>&lt;pde:DesignSupplementaryDocumentCategory&gt;Registration certificate&lt;/pde:DesignSupplementaryDocumentCategory&gt;</w:t>
        </w:r>
      </w:ins>
    </w:p>
    <w:p w14:paraId="55829ECF" w14:textId="77777777" w:rsidR="00247B7A" w:rsidRPr="00BC6886" w:rsidRDefault="00247B7A" w:rsidP="00247B7A">
      <w:pPr>
        <w:autoSpaceDE w:val="0"/>
        <w:autoSpaceDN w:val="0"/>
        <w:adjustRightInd w:val="0"/>
        <w:spacing w:before="0" w:after="0"/>
        <w:rPr>
          <w:ins w:id="116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68" w:author="Author">
        <w:r w:rsidRPr="00BC6886">
          <w:rPr>
            <w:rFonts w:ascii="Courier New" w:hAnsi="Courier New" w:cs="Courier New"/>
            <w:color w:val="000000"/>
            <w:sz w:val="17"/>
            <w:szCs w:val="17"/>
            <w:highlight w:val="white"/>
            <w:lang w:val="en-US"/>
          </w:rPr>
          <w:t>&lt;com:DocumentDate&gt;2025-01-22&lt;/com:DocumentDate&gt;</w:t>
        </w:r>
      </w:ins>
    </w:p>
    <w:p w14:paraId="0F134711" w14:textId="77777777" w:rsidR="00247B7A" w:rsidRPr="00BC6886" w:rsidRDefault="00247B7A" w:rsidP="00247B7A">
      <w:pPr>
        <w:autoSpaceDE w:val="0"/>
        <w:autoSpaceDN w:val="0"/>
        <w:adjustRightInd w:val="0"/>
        <w:spacing w:before="0" w:after="0"/>
        <w:rPr>
          <w:ins w:id="116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70" w:author="Author">
        <w:r w:rsidRPr="00BC6886">
          <w:rPr>
            <w:rFonts w:ascii="Courier New" w:hAnsi="Courier New" w:cs="Courier New"/>
            <w:color w:val="000000"/>
            <w:sz w:val="17"/>
            <w:szCs w:val="17"/>
            <w:highlight w:val="white"/>
            <w:lang w:val="en-US"/>
          </w:rPr>
          <w:t>&lt;com:DocumentVersion&gt;v1.0&lt;/com:DocumentVersion&gt;</w:t>
        </w:r>
      </w:ins>
    </w:p>
    <w:p w14:paraId="7199FECF" w14:textId="77777777" w:rsidR="00247B7A" w:rsidRPr="00BC6886" w:rsidRDefault="00247B7A" w:rsidP="00247B7A">
      <w:pPr>
        <w:autoSpaceDE w:val="0"/>
        <w:autoSpaceDN w:val="0"/>
        <w:adjustRightInd w:val="0"/>
        <w:spacing w:before="0" w:after="0"/>
        <w:rPr>
          <w:ins w:id="117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72" w:author="Author">
        <w:r w:rsidRPr="00BC6886">
          <w:rPr>
            <w:rFonts w:ascii="Courier New" w:hAnsi="Courier New" w:cs="Courier New"/>
            <w:color w:val="000000"/>
            <w:sz w:val="17"/>
            <w:szCs w:val="17"/>
            <w:highlight w:val="white"/>
            <w:lang w:val="en-US"/>
          </w:rPr>
          <w:t>&lt;com:DocumentSizeQuantity com:unitCode="MB"&gt;2&lt;/com:DocumentSizeQuantity&gt;</w:t>
        </w:r>
      </w:ins>
    </w:p>
    <w:p w14:paraId="3BD14EC6" w14:textId="77777777" w:rsidR="00247B7A" w:rsidRPr="00BC6886" w:rsidRDefault="00247B7A" w:rsidP="00247B7A">
      <w:pPr>
        <w:autoSpaceDE w:val="0"/>
        <w:autoSpaceDN w:val="0"/>
        <w:adjustRightInd w:val="0"/>
        <w:spacing w:before="0" w:after="0"/>
        <w:rPr>
          <w:ins w:id="117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74" w:author="Author">
        <w:r w:rsidRPr="00BC6886">
          <w:rPr>
            <w:rFonts w:ascii="Courier New" w:hAnsi="Courier New" w:cs="Courier New"/>
            <w:color w:val="000000"/>
            <w:sz w:val="17"/>
            <w:szCs w:val="17"/>
            <w:highlight w:val="white"/>
            <w:lang w:val="en-US"/>
          </w:rPr>
          <w:t>&lt;com:PageTotalQuantity&gt;2&lt;/com:PageTotalQuantity&gt;</w:t>
        </w:r>
      </w:ins>
    </w:p>
    <w:p w14:paraId="67C7DA45" w14:textId="77777777" w:rsidR="00247B7A" w:rsidRPr="00BC6886" w:rsidRDefault="00247B7A" w:rsidP="00247B7A">
      <w:pPr>
        <w:autoSpaceDE w:val="0"/>
        <w:autoSpaceDN w:val="0"/>
        <w:adjustRightInd w:val="0"/>
        <w:spacing w:before="0" w:after="0"/>
        <w:rPr>
          <w:ins w:id="117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76" w:author="Author">
        <w:r w:rsidRPr="00BC6886">
          <w:rPr>
            <w:rFonts w:ascii="Courier New" w:hAnsi="Courier New" w:cs="Courier New"/>
            <w:color w:val="000000"/>
            <w:sz w:val="17"/>
            <w:szCs w:val="17"/>
            <w:highlight w:val="white"/>
            <w:lang w:val="en-US"/>
          </w:rPr>
          <w:t>&lt;com:CommentText com:languageCode="en"&gt;This is the certified copy of the registration certificate as supplementary file&lt;/com:CommentText&gt;</w:t>
        </w:r>
      </w:ins>
    </w:p>
    <w:p w14:paraId="790D68D2" w14:textId="77777777" w:rsidR="00247B7A" w:rsidRPr="00BC6886" w:rsidRDefault="00247B7A" w:rsidP="00247B7A">
      <w:pPr>
        <w:autoSpaceDE w:val="0"/>
        <w:autoSpaceDN w:val="0"/>
        <w:adjustRightInd w:val="0"/>
        <w:spacing w:before="0" w:after="0"/>
        <w:rPr>
          <w:ins w:id="117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78" w:author="Author">
        <w:r w:rsidRPr="00BC6886">
          <w:rPr>
            <w:rFonts w:ascii="Courier New" w:hAnsi="Courier New" w:cs="Courier New"/>
            <w:color w:val="000000"/>
            <w:sz w:val="17"/>
            <w:szCs w:val="17"/>
            <w:highlight w:val="white"/>
            <w:lang w:val="en-US"/>
          </w:rPr>
          <w:t>&lt;/pde:SupplementaryDocument&gt;</w:t>
        </w:r>
      </w:ins>
    </w:p>
    <w:p w14:paraId="127B45BD" w14:textId="77777777" w:rsidR="00247B7A" w:rsidRPr="00BC6886" w:rsidRDefault="00247B7A" w:rsidP="00247B7A">
      <w:pPr>
        <w:autoSpaceDE w:val="0"/>
        <w:autoSpaceDN w:val="0"/>
        <w:adjustRightInd w:val="0"/>
        <w:spacing w:before="0" w:after="0"/>
        <w:rPr>
          <w:ins w:id="117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80" w:author="Author">
        <w:r w:rsidRPr="00BC6886">
          <w:rPr>
            <w:rFonts w:ascii="Courier New" w:hAnsi="Courier New" w:cs="Courier New"/>
            <w:color w:val="000000"/>
            <w:sz w:val="17"/>
            <w:szCs w:val="17"/>
            <w:highlight w:val="white"/>
            <w:lang w:val="en-US"/>
          </w:rPr>
          <w:t>&lt;pde:SupplementaryDocument&gt;</w:t>
        </w:r>
      </w:ins>
    </w:p>
    <w:p w14:paraId="1E2F2A78" w14:textId="77777777" w:rsidR="00247B7A" w:rsidRPr="00BC6886" w:rsidRDefault="00247B7A" w:rsidP="00247B7A">
      <w:pPr>
        <w:autoSpaceDE w:val="0"/>
        <w:autoSpaceDN w:val="0"/>
        <w:adjustRightInd w:val="0"/>
        <w:spacing w:before="0" w:after="0"/>
        <w:rPr>
          <w:ins w:id="118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82" w:author="Author">
        <w:r w:rsidRPr="00BC6886">
          <w:rPr>
            <w:rFonts w:ascii="Courier New" w:hAnsi="Courier New" w:cs="Courier New"/>
            <w:color w:val="000000"/>
            <w:sz w:val="17"/>
            <w:szCs w:val="17"/>
            <w:highlight w:val="white"/>
            <w:lang w:val="en-US"/>
          </w:rPr>
          <w:t>&lt;com:DocumentName&gt;Industrial design representation (2D view)&lt;/com:DocumentName&gt;</w:t>
        </w:r>
      </w:ins>
    </w:p>
    <w:p w14:paraId="127D0A06" w14:textId="77777777" w:rsidR="00247B7A" w:rsidRPr="00BC6886" w:rsidRDefault="00247B7A" w:rsidP="00247B7A">
      <w:pPr>
        <w:autoSpaceDE w:val="0"/>
        <w:autoSpaceDN w:val="0"/>
        <w:adjustRightInd w:val="0"/>
        <w:spacing w:before="0" w:after="0"/>
        <w:rPr>
          <w:ins w:id="118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84" w:author="Author">
        <w:r w:rsidRPr="00BC6886">
          <w:rPr>
            <w:rFonts w:ascii="Courier New" w:hAnsi="Courier New" w:cs="Courier New"/>
            <w:color w:val="000000"/>
            <w:sz w:val="17"/>
            <w:szCs w:val="17"/>
            <w:highlight w:val="white"/>
            <w:lang w:val="en-US"/>
          </w:rPr>
          <w:t>&lt;com:FileName&gt;EM_015198753-0001_20250101-001.jpg&lt;/com:FileName&gt;</w:t>
        </w:r>
      </w:ins>
    </w:p>
    <w:p w14:paraId="61F64625" w14:textId="77777777" w:rsidR="00247B7A" w:rsidRPr="00BC6886" w:rsidRDefault="00247B7A" w:rsidP="00247B7A">
      <w:pPr>
        <w:autoSpaceDE w:val="0"/>
        <w:autoSpaceDN w:val="0"/>
        <w:adjustRightInd w:val="0"/>
        <w:spacing w:before="0" w:after="0"/>
        <w:rPr>
          <w:ins w:id="118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86" w:author="Author">
        <w:r w:rsidRPr="00BC6886">
          <w:rPr>
            <w:rFonts w:ascii="Courier New" w:hAnsi="Courier New" w:cs="Courier New"/>
            <w:color w:val="000000"/>
            <w:sz w:val="17"/>
            <w:szCs w:val="17"/>
            <w:highlight w:val="white"/>
            <w:lang w:val="en-US"/>
          </w:rPr>
          <w:t>&lt;com:DocumentLocationURI&gt;SupplementaryArtifacts/EM_015198753-0001_20250101-001.jpg&lt;/com:DocumentLocationURI&gt;</w:t>
        </w:r>
      </w:ins>
    </w:p>
    <w:p w14:paraId="3FEDDB99" w14:textId="77777777" w:rsidR="00247B7A" w:rsidRPr="00BC6886" w:rsidRDefault="00247B7A" w:rsidP="00247B7A">
      <w:pPr>
        <w:autoSpaceDE w:val="0"/>
        <w:autoSpaceDN w:val="0"/>
        <w:adjustRightInd w:val="0"/>
        <w:spacing w:before="0" w:after="0"/>
        <w:rPr>
          <w:ins w:id="118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88" w:author="Author">
        <w:r w:rsidRPr="00BC6886">
          <w:rPr>
            <w:rFonts w:ascii="Courier New" w:hAnsi="Courier New" w:cs="Courier New"/>
            <w:color w:val="000000"/>
            <w:sz w:val="17"/>
            <w:szCs w:val="17"/>
            <w:highlight w:val="white"/>
            <w:lang w:val="en-US"/>
          </w:rPr>
          <w:t>&lt;pde:DocumentAsFiledIndicator&gt;true&lt;/pde:DocumentAsFiledIndicator&gt;</w:t>
        </w:r>
      </w:ins>
    </w:p>
    <w:p w14:paraId="230E547A" w14:textId="77777777" w:rsidR="00247B7A" w:rsidRPr="00BC6886" w:rsidRDefault="00247B7A" w:rsidP="00247B7A">
      <w:pPr>
        <w:autoSpaceDE w:val="0"/>
        <w:autoSpaceDN w:val="0"/>
        <w:adjustRightInd w:val="0"/>
        <w:spacing w:before="0" w:after="0"/>
        <w:rPr>
          <w:ins w:id="118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90" w:author="Author">
        <w:r w:rsidRPr="00BC6886">
          <w:rPr>
            <w:rFonts w:ascii="Courier New" w:hAnsi="Courier New" w:cs="Courier New"/>
            <w:color w:val="000000"/>
            <w:sz w:val="17"/>
            <w:szCs w:val="17"/>
            <w:highlight w:val="white"/>
            <w:lang w:val="en-US"/>
          </w:rPr>
          <w:t>&lt;pde:DocumentFileFormatCategory&gt;JPEG&lt;/pde:DocumentFileFormatCategory&gt;</w:t>
        </w:r>
      </w:ins>
    </w:p>
    <w:p w14:paraId="77CB8244" w14:textId="77777777" w:rsidR="00247B7A" w:rsidRPr="00BC6886" w:rsidRDefault="00247B7A" w:rsidP="00247B7A">
      <w:pPr>
        <w:autoSpaceDE w:val="0"/>
        <w:autoSpaceDN w:val="0"/>
        <w:adjustRightInd w:val="0"/>
        <w:spacing w:before="0" w:after="0"/>
        <w:rPr>
          <w:ins w:id="119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92" w:author="Author">
        <w:r w:rsidRPr="00BC6886">
          <w:rPr>
            <w:rFonts w:ascii="Courier New" w:hAnsi="Courier New" w:cs="Courier New"/>
            <w:color w:val="000000"/>
            <w:sz w:val="17"/>
            <w:szCs w:val="17"/>
            <w:highlight w:val="white"/>
            <w:lang w:val="en-US"/>
          </w:rPr>
          <w:t>&lt;pde:DesignSupplementaryDocumentCategory&gt;Industrial design representation&lt;/pde:DesignSupplementaryDocumentCategory&gt;</w:t>
        </w:r>
      </w:ins>
    </w:p>
    <w:p w14:paraId="55516283" w14:textId="77777777" w:rsidR="00247B7A" w:rsidRPr="00BC6886" w:rsidRDefault="00247B7A" w:rsidP="00247B7A">
      <w:pPr>
        <w:autoSpaceDE w:val="0"/>
        <w:autoSpaceDN w:val="0"/>
        <w:adjustRightInd w:val="0"/>
        <w:spacing w:before="0" w:after="0"/>
        <w:rPr>
          <w:ins w:id="119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94" w:author="Author">
        <w:r w:rsidRPr="00BC6886">
          <w:rPr>
            <w:rFonts w:ascii="Courier New" w:hAnsi="Courier New" w:cs="Courier New"/>
            <w:color w:val="000000"/>
            <w:sz w:val="17"/>
            <w:szCs w:val="17"/>
            <w:highlight w:val="white"/>
            <w:lang w:val="en-US"/>
          </w:rPr>
          <w:t>&lt;com:DocumentDate&gt;2025-01-22&lt;/com:DocumentDate&gt;</w:t>
        </w:r>
      </w:ins>
    </w:p>
    <w:p w14:paraId="2E3D2684" w14:textId="77777777" w:rsidR="00247B7A" w:rsidRPr="00BC6886" w:rsidRDefault="00247B7A" w:rsidP="00247B7A">
      <w:pPr>
        <w:autoSpaceDE w:val="0"/>
        <w:autoSpaceDN w:val="0"/>
        <w:adjustRightInd w:val="0"/>
        <w:spacing w:before="0" w:after="0"/>
        <w:rPr>
          <w:ins w:id="119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96" w:author="Author">
        <w:r w:rsidRPr="00BC6886">
          <w:rPr>
            <w:rFonts w:ascii="Courier New" w:hAnsi="Courier New" w:cs="Courier New"/>
            <w:color w:val="000000"/>
            <w:sz w:val="17"/>
            <w:szCs w:val="17"/>
            <w:highlight w:val="white"/>
            <w:lang w:val="en-US"/>
          </w:rPr>
          <w:t>&lt;com:DocumentVersion&gt;v1.0&lt;/com:DocumentVersion&gt;</w:t>
        </w:r>
      </w:ins>
    </w:p>
    <w:p w14:paraId="7AFB5125" w14:textId="77777777" w:rsidR="00247B7A" w:rsidRPr="00BC6886" w:rsidRDefault="00247B7A" w:rsidP="00247B7A">
      <w:pPr>
        <w:autoSpaceDE w:val="0"/>
        <w:autoSpaceDN w:val="0"/>
        <w:adjustRightInd w:val="0"/>
        <w:spacing w:before="0" w:after="0"/>
        <w:rPr>
          <w:ins w:id="119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198" w:author="Author">
        <w:r w:rsidRPr="00BC6886">
          <w:rPr>
            <w:rFonts w:ascii="Courier New" w:hAnsi="Courier New" w:cs="Courier New"/>
            <w:color w:val="000000"/>
            <w:sz w:val="17"/>
            <w:szCs w:val="17"/>
            <w:highlight w:val="white"/>
            <w:lang w:val="en-US"/>
          </w:rPr>
          <w:t>&lt;com:DocumentSizeQuantity com:unitCode="MB"&gt;1&lt;/com:DocumentSizeQuantity&gt;</w:t>
        </w:r>
      </w:ins>
    </w:p>
    <w:p w14:paraId="1664E551" w14:textId="77777777" w:rsidR="00247B7A" w:rsidRPr="00BC6886" w:rsidRDefault="00247B7A" w:rsidP="00247B7A">
      <w:pPr>
        <w:autoSpaceDE w:val="0"/>
        <w:autoSpaceDN w:val="0"/>
        <w:adjustRightInd w:val="0"/>
        <w:spacing w:before="0" w:after="0"/>
        <w:rPr>
          <w:ins w:id="119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00" w:author="Author">
        <w:r w:rsidRPr="00BC6886">
          <w:rPr>
            <w:rFonts w:ascii="Courier New" w:hAnsi="Courier New" w:cs="Courier New"/>
            <w:color w:val="000000"/>
            <w:sz w:val="17"/>
            <w:szCs w:val="17"/>
            <w:highlight w:val="white"/>
            <w:lang w:val="en-US"/>
          </w:rPr>
          <w:t>&lt;com:PageTotalQuantity&gt;1&lt;/com:PageTotalQuantity&gt;</w:t>
        </w:r>
      </w:ins>
    </w:p>
    <w:p w14:paraId="37BE050E" w14:textId="77777777" w:rsidR="00247B7A" w:rsidRPr="00BC6886" w:rsidRDefault="00247B7A" w:rsidP="00247B7A">
      <w:pPr>
        <w:autoSpaceDE w:val="0"/>
        <w:autoSpaceDN w:val="0"/>
        <w:adjustRightInd w:val="0"/>
        <w:spacing w:before="0" w:after="0"/>
        <w:rPr>
          <w:ins w:id="120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02" w:author="Author">
        <w:r w:rsidRPr="00BC6886">
          <w:rPr>
            <w:rFonts w:ascii="Courier New" w:hAnsi="Courier New" w:cs="Courier New"/>
            <w:color w:val="000000"/>
            <w:sz w:val="17"/>
            <w:szCs w:val="17"/>
            <w:highlight w:val="white"/>
            <w:lang w:val="en-US"/>
          </w:rPr>
          <w:t>&lt;com:CommentText com:languageCode="en"&gt;This is the first 2D view of 3D model which was provided by the applicant as a supplementary binary file&lt;/com:CommentText&gt;</w:t>
        </w:r>
      </w:ins>
    </w:p>
    <w:p w14:paraId="0FD4BF82" w14:textId="77777777" w:rsidR="00247B7A" w:rsidRPr="00BC6886" w:rsidRDefault="00247B7A" w:rsidP="00247B7A">
      <w:pPr>
        <w:autoSpaceDE w:val="0"/>
        <w:autoSpaceDN w:val="0"/>
        <w:adjustRightInd w:val="0"/>
        <w:spacing w:before="0" w:after="0"/>
        <w:rPr>
          <w:ins w:id="120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04" w:author="Author">
        <w:r w:rsidRPr="00BC6886">
          <w:rPr>
            <w:rFonts w:ascii="Courier New" w:hAnsi="Courier New" w:cs="Courier New"/>
            <w:color w:val="000000"/>
            <w:sz w:val="17"/>
            <w:szCs w:val="17"/>
            <w:highlight w:val="white"/>
            <w:lang w:val="en-US"/>
          </w:rPr>
          <w:t>&lt;/pde:SupplementaryDocument&gt;</w:t>
        </w:r>
      </w:ins>
    </w:p>
    <w:p w14:paraId="6FC39466" w14:textId="77777777" w:rsidR="00247B7A" w:rsidRPr="00BC6886" w:rsidRDefault="00247B7A" w:rsidP="00247B7A">
      <w:pPr>
        <w:autoSpaceDE w:val="0"/>
        <w:autoSpaceDN w:val="0"/>
        <w:adjustRightInd w:val="0"/>
        <w:spacing w:before="0" w:after="0"/>
        <w:rPr>
          <w:ins w:id="120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06" w:author="Author">
        <w:r w:rsidRPr="00BC6886">
          <w:rPr>
            <w:rFonts w:ascii="Courier New" w:hAnsi="Courier New" w:cs="Courier New"/>
            <w:color w:val="000000"/>
            <w:sz w:val="17"/>
            <w:szCs w:val="17"/>
            <w:highlight w:val="white"/>
            <w:lang w:val="en-US"/>
          </w:rPr>
          <w:t>&lt;pde:SupplementaryDocument&gt;</w:t>
        </w:r>
      </w:ins>
    </w:p>
    <w:p w14:paraId="3D20F368" w14:textId="77777777" w:rsidR="00247B7A" w:rsidRPr="00BC6886" w:rsidRDefault="00247B7A" w:rsidP="00247B7A">
      <w:pPr>
        <w:autoSpaceDE w:val="0"/>
        <w:autoSpaceDN w:val="0"/>
        <w:adjustRightInd w:val="0"/>
        <w:spacing w:before="0" w:after="0"/>
        <w:rPr>
          <w:ins w:id="120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08" w:author="Author">
        <w:r w:rsidRPr="00BC6886">
          <w:rPr>
            <w:rFonts w:ascii="Courier New" w:hAnsi="Courier New" w:cs="Courier New"/>
            <w:color w:val="000000"/>
            <w:sz w:val="17"/>
            <w:szCs w:val="17"/>
            <w:highlight w:val="white"/>
            <w:lang w:val="en-US"/>
          </w:rPr>
          <w:t>&lt;com:DocumentName&gt;Industrial design representation (2D view)&lt;/com:DocumentName&gt;</w:t>
        </w:r>
      </w:ins>
    </w:p>
    <w:p w14:paraId="3426BB6B" w14:textId="77777777" w:rsidR="00247B7A" w:rsidRPr="00BC6886" w:rsidRDefault="00247B7A" w:rsidP="00247B7A">
      <w:pPr>
        <w:autoSpaceDE w:val="0"/>
        <w:autoSpaceDN w:val="0"/>
        <w:adjustRightInd w:val="0"/>
        <w:spacing w:before="0" w:after="0"/>
        <w:rPr>
          <w:ins w:id="120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10" w:author="Author">
        <w:r w:rsidRPr="00BC6886">
          <w:rPr>
            <w:rFonts w:ascii="Courier New" w:hAnsi="Courier New" w:cs="Courier New"/>
            <w:color w:val="000000"/>
            <w:sz w:val="17"/>
            <w:szCs w:val="17"/>
            <w:highlight w:val="white"/>
            <w:lang w:val="en-US"/>
          </w:rPr>
          <w:t>&lt;com:FileName&gt;EM_015198753-0001_20250101-002.jpg&lt;/com:FileName&gt;</w:t>
        </w:r>
      </w:ins>
    </w:p>
    <w:p w14:paraId="4CF0BB28" w14:textId="77777777" w:rsidR="00247B7A" w:rsidRPr="00BC6886" w:rsidRDefault="00247B7A" w:rsidP="00247B7A">
      <w:pPr>
        <w:autoSpaceDE w:val="0"/>
        <w:autoSpaceDN w:val="0"/>
        <w:adjustRightInd w:val="0"/>
        <w:spacing w:before="0" w:after="0"/>
        <w:rPr>
          <w:ins w:id="121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12" w:author="Author">
        <w:r w:rsidRPr="00BC6886">
          <w:rPr>
            <w:rFonts w:ascii="Courier New" w:hAnsi="Courier New" w:cs="Courier New"/>
            <w:color w:val="000000"/>
            <w:sz w:val="17"/>
            <w:szCs w:val="17"/>
            <w:highlight w:val="white"/>
            <w:lang w:val="en-US"/>
          </w:rPr>
          <w:t>&lt;com:DocumentLocationURI&gt;SupplementaryArtifacts/EM_015198753-0001_20250101-002.jpg&lt;/com:DocumentLocationURI&gt;</w:t>
        </w:r>
      </w:ins>
    </w:p>
    <w:p w14:paraId="4A48CBB7" w14:textId="77777777" w:rsidR="00247B7A" w:rsidRPr="00BC6886" w:rsidRDefault="00247B7A" w:rsidP="00247B7A">
      <w:pPr>
        <w:autoSpaceDE w:val="0"/>
        <w:autoSpaceDN w:val="0"/>
        <w:adjustRightInd w:val="0"/>
        <w:spacing w:before="0" w:after="0"/>
        <w:rPr>
          <w:ins w:id="121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14" w:author="Author">
        <w:r w:rsidRPr="00BC6886">
          <w:rPr>
            <w:rFonts w:ascii="Courier New" w:hAnsi="Courier New" w:cs="Courier New"/>
            <w:color w:val="000000"/>
            <w:sz w:val="17"/>
            <w:szCs w:val="17"/>
            <w:highlight w:val="white"/>
            <w:lang w:val="en-US"/>
          </w:rPr>
          <w:t>&lt;pde:DocumentAsFiledIndicator&gt;true&lt;/pde:DocumentAsFiledIndicator&gt;</w:t>
        </w:r>
      </w:ins>
    </w:p>
    <w:p w14:paraId="65BC11AE" w14:textId="77777777" w:rsidR="00247B7A" w:rsidRPr="00BC6886" w:rsidRDefault="00247B7A" w:rsidP="00247B7A">
      <w:pPr>
        <w:autoSpaceDE w:val="0"/>
        <w:autoSpaceDN w:val="0"/>
        <w:adjustRightInd w:val="0"/>
        <w:spacing w:before="0" w:after="0"/>
        <w:rPr>
          <w:ins w:id="121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16" w:author="Author">
        <w:r w:rsidRPr="00BC6886">
          <w:rPr>
            <w:rFonts w:ascii="Courier New" w:hAnsi="Courier New" w:cs="Courier New"/>
            <w:color w:val="000000"/>
            <w:sz w:val="17"/>
            <w:szCs w:val="17"/>
            <w:highlight w:val="white"/>
            <w:lang w:val="en-US"/>
          </w:rPr>
          <w:t>&lt;pde:DocumentFileFormatCategory&gt;JPEG&lt;/pde:DocumentFileFormatCategory&gt;</w:t>
        </w:r>
      </w:ins>
    </w:p>
    <w:p w14:paraId="7AFF371E" w14:textId="77777777" w:rsidR="00247B7A" w:rsidRPr="00BC6886" w:rsidRDefault="00247B7A" w:rsidP="00247B7A">
      <w:pPr>
        <w:autoSpaceDE w:val="0"/>
        <w:autoSpaceDN w:val="0"/>
        <w:adjustRightInd w:val="0"/>
        <w:spacing w:before="0" w:after="0"/>
        <w:rPr>
          <w:ins w:id="121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18" w:author="Author">
        <w:r w:rsidRPr="00BC6886">
          <w:rPr>
            <w:rFonts w:ascii="Courier New" w:hAnsi="Courier New" w:cs="Courier New"/>
            <w:color w:val="000000"/>
            <w:sz w:val="17"/>
            <w:szCs w:val="17"/>
            <w:highlight w:val="white"/>
            <w:lang w:val="en-US"/>
          </w:rPr>
          <w:t>&lt;pde:DesignSupplementaryDocumentCategory&gt;Industrial design representation&lt;/pde:DesignSupplementaryDocumentCategory&gt;</w:t>
        </w:r>
      </w:ins>
    </w:p>
    <w:p w14:paraId="2BF28438" w14:textId="77777777" w:rsidR="00247B7A" w:rsidRPr="00BC6886" w:rsidRDefault="00247B7A" w:rsidP="00247B7A">
      <w:pPr>
        <w:autoSpaceDE w:val="0"/>
        <w:autoSpaceDN w:val="0"/>
        <w:adjustRightInd w:val="0"/>
        <w:spacing w:before="0" w:after="0"/>
        <w:rPr>
          <w:ins w:id="121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20" w:author="Author">
        <w:r w:rsidRPr="00BC6886">
          <w:rPr>
            <w:rFonts w:ascii="Courier New" w:hAnsi="Courier New" w:cs="Courier New"/>
            <w:color w:val="000000"/>
            <w:sz w:val="17"/>
            <w:szCs w:val="17"/>
            <w:highlight w:val="white"/>
            <w:lang w:val="en-US"/>
          </w:rPr>
          <w:t>&lt;com:DocumentDate&gt;2025-01-22&lt;/com:DocumentDate&gt;</w:t>
        </w:r>
      </w:ins>
    </w:p>
    <w:p w14:paraId="11C717D0" w14:textId="77777777" w:rsidR="00247B7A" w:rsidRPr="00BC6886" w:rsidRDefault="00247B7A" w:rsidP="00247B7A">
      <w:pPr>
        <w:autoSpaceDE w:val="0"/>
        <w:autoSpaceDN w:val="0"/>
        <w:adjustRightInd w:val="0"/>
        <w:spacing w:before="0" w:after="0"/>
        <w:rPr>
          <w:ins w:id="122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22" w:author="Author">
        <w:r w:rsidRPr="00BC6886">
          <w:rPr>
            <w:rFonts w:ascii="Courier New" w:hAnsi="Courier New" w:cs="Courier New"/>
            <w:color w:val="000000"/>
            <w:sz w:val="17"/>
            <w:szCs w:val="17"/>
            <w:highlight w:val="white"/>
            <w:lang w:val="en-US"/>
          </w:rPr>
          <w:t>&lt;com:DocumentVersion&gt;v1.0&lt;/com:DocumentVersion&gt;</w:t>
        </w:r>
      </w:ins>
    </w:p>
    <w:p w14:paraId="1DE93445" w14:textId="77777777" w:rsidR="00247B7A" w:rsidRPr="00BC6886" w:rsidRDefault="00247B7A" w:rsidP="00247B7A">
      <w:pPr>
        <w:autoSpaceDE w:val="0"/>
        <w:autoSpaceDN w:val="0"/>
        <w:adjustRightInd w:val="0"/>
        <w:spacing w:before="0" w:after="0"/>
        <w:rPr>
          <w:ins w:id="122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24" w:author="Author">
        <w:r w:rsidRPr="00BC6886">
          <w:rPr>
            <w:rFonts w:ascii="Courier New" w:hAnsi="Courier New" w:cs="Courier New"/>
            <w:color w:val="000000"/>
            <w:sz w:val="17"/>
            <w:szCs w:val="17"/>
            <w:highlight w:val="white"/>
            <w:lang w:val="en-US"/>
          </w:rPr>
          <w:t>&lt;com:DocumentSizeQuantity com:unitCode="MB"&gt;1&lt;/com:DocumentSizeQuantity&gt;</w:t>
        </w:r>
      </w:ins>
    </w:p>
    <w:p w14:paraId="16870D44" w14:textId="77777777" w:rsidR="00247B7A" w:rsidRPr="00BC6886" w:rsidRDefault="00247B7A" w:rsidP="00247B7A">
      <w:pPr>
        <w:autoSpaceDE w:val="0"/>
        <w:autoSpaceDN w:val="0"/>
        <w:adjustRightInd w:val="0"/>
        <w:spacing w:before="0" w:after="0"/>
        <w:rPr>
          <w:ins w:id="122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26" w:author="Author">
        <w:r w:rsidRPr="00BC6886">
          <w:rPr>
            <w:rFonts w:ascii="Courier New" w:hAnsi="Courier New" w:cs="Courier New"/>
            <w:color w:val="000000"/>
            <w:sz w:val="17"/>
            <w:szCs w:val="17"/>
            <w:highlight w:val="white"/>
            <w:lang w:val="en-US"/>
          </w:rPr>
          <w:t>&lt;com:PageTotalQuantity&gt;1&lt;/com:PageTotalQuantity&gt;</w:t>
        </w:r>
      </w:ins>
    </w:p>
    <w:p w14:paraId="5614A725" w14:textId="77777777" w:rsidR="00247B7A" w:rsidRPr="00BC6886" w:rsidRDefault="00247B7A" w:rsidP="00247B7A">
      <w:pPr>
        <w:autoSpaceDE w:val="0"/>
        <w:autoSpaceDN w:val="0"/>
        <w:adjustRightInd w:val="0"/>
        <w:spacing w:before="0" w:after="0"/>
        <w:rPr>
          <w:ins w:id="122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28" w:author="Author">
        <w:r w:rsidRPr="00BC6886">
          <w:rPr>
            <w:rFonts w:ascii="Courier New" w:hAnsi="Courier New" w:cs="Courier New"/>
            <w:color w:val="000000"/>
            <w:sz w:val="17"/>
            <w:szCs w:val="17"/>
            <w:highlight w:val="white"/>
            <w:lang w:val="en-US"/>
          </w:rPr>
          <w:t>&lt;com:CommentText com:languageCode="en"&gt;This is the second 2D view of 3D model which was provided by the applicant as a supplementary binary file&lt;/com:CommentText&gt;</w:t>
        </w:r>
      </w:ins>
    </w:p>
    <w:p w14:paraId="715D0E2E" w14:textId="77777777" w:rsidR="00247B7A" w:rsidRPr="00BC6886" w:rsidRDefault="00247B7A" w:rsidP="00247B7A">
      <w:pPr>
        <w:autoSpaceDE w:val="0"/>
        <w:autoSpaceDN w:val="0"/>
        <w:adjustRightInd w:val="0"/>
        <w:spacing w:before="0" w:after="0"/>
        <w:rPr>
          <w:ins w:id="122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30" w:author="Author">
        <w:r w:rsidRPr="00BC6886">
          <w:rPr>
            <w:rFonts w:ascii="Courier New" w:hAnsi="Courier New" w:cs="Courier New"/>
            <w:color w:val="000000"/>
            <w:sz w:val="17"/>
            <w:szCs w:val="17"/>
            <w:highlight w:val="white"/>
            <w:lang w:val="en-US"/>
          </w:rPr>
          <w:t>&lt;/pde:SupplementaryDocument&gt;</w:t>
        </w:r>
      </w:ins>
    </w:p>
    <w:p w14:paraId="19F5EF74" w14:textId="77777777" w:rsidR="00247B7A" w:rsidRPr="00BC6886" w:rsidRDefault="00247B7A" w:rsidP="00247B7A">
      <w:pPr>
        <w:autoSpaceDE w:val="0"/>
        <w:autoSpaceDN w:val="0"/>
        <w:adjustRightInd w:val="0"/>
        <w:spacing w:before="0" w:after="0"/>
        <w:rPr>
          <w:ins w:id="123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32" w:author="Author">
        <w:r w:rsidRPr="00BC6886">
          <w:rPr>
            <w:rFonts w:ascii="Courier New" w:hAnsi="Courier New" w:cs="Courier New"/>
            <w:color w:val="000000"/>
            <w:sz w:val="17"/>
            <w:szCs w:val="17"/>
            <w:highlight w:val="white"/>
            <w:lang w:val="en-US"/>
          </w:rPr>
          <w:t>&lt;pde:SupplementaryDocument&gt;</w:t>
        </w:r>
      </w:ins>
    </w:p>
    <w:p w14:paraId="0AEFE89F" w14:textId="77777777" w:rsidR="00247B7A" w:rsidRPr="00BC6886" w:rsidRDefault="00247B7A" w:rsidP="00247B7A">
      <w:pPr>
        <w:autoSpaceDE w:val="0"/>
        <w:autoSpaceDN w:val="0"/>
        <w:adjustRightInd w:val="0"/>
        <w:spacing w:before="0" w:after="0"/>
        <w:rPr>
          <w:ins w:id="123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34" w:author="Author">
        <w:r w:rsidRPr="00BC6886">
          <w:rPr>
            <w:rFonts w:ascii="Courier New" w:hAnsi="Courier New" w:cs="Courier New"/>
            <w:color w:val="000000"/>
            <w:sz w:val="17"/>
            <w:szCs w:val="17"/>
            <w:highlight w:val="white"/>
            <w:lang w:val="en-US"/>
          </w:rPr>
          <w:t>&lt;com:DocumentName&gt;Industrial design representation (2D view)&lt;/com:DocumentName&gt;</w:t>
        </w:r>
      </w:ins>
    </w:p>
    <w:p w14:paraId="30BBC712" w14:textId="77777777" w:rsidR="00247B7A" w:rsidRPr="00BC6886" w:rsidRDefault="00247B7A" w:rsidP="00247B7A">
      <w:pPr>
        <w:autoSpaceDE w:val="0"/>
        <w:autoSpaceDN w:val="0"/>
        <w:adjustRightInd w:val="0"/>
        <w:spacing w:before="0" w:after="0"/>
        <w:rPr>
          <w:ins w:id="123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36" w:author="Author">
        <w:r w:rsidRPr="00BC6886">
          <w:rPr>
            <w:rFonts w:ascii="Courier New" w:hAnsi="Courier New" w:cs="Courier New"/>
            <w:color w:val="000000"/>
            <w:sz w:val="17"/>
            <w:szCs w:val="17"/>
            <w:highlight w:val="white"/>
            <w:lang w:val="en-US"/>
          </w:rPr>
          <w:t>&lt;com:FileName&gt;EM_015198753-0001_20250101-003.jpg&lt;/com:FileName&gt;</w:t>
        </w:r>
      </w:ins>
    </w:p>
    <w:p w14:paraId="2ED0D6EE" w14:textId="77777777" w:rsidR="00247B7A" w:rsidRPr="00BC6886" w:rsidRDefault="00247B7A" w:rsidP="00247B7A">
      <w:pPr>
        <w:autoSpaceDE w:val="0"/>
        <w:autoSpaceDN w:val="0"/>
        <w:adjustRightInd w:val="0"/>
        <w:spacing w:before="0" w:after="0"/>
        <w:rPr>
          <w:ins w:id="123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38" w:author="Author">
        <w:r w:rsidRPr="00BC6886">
          <w:rPr>
            <w:rFonts w:ascii="Courier New" w:hAnsi="Courier New" w:cs="Courier New"/>
            <w:color w:val="000000"/>
            <w:sz w:val="17"/>
            <w:szCs w:val="17"/>
            <w:highlight w:val="white"/>
            <w:lang w:val="en-US"/>
          </w:rPr>
          <w:t>&lt;com:DocumentLocationURI&gt;SupplementaryArtifacts/EM_015198753-0001_20250101-003.jpg&lt;/com:DocumentLocationURI&gt;</w:t>
        </w:r>
      </w:ins>
    </w:p>
    <w:p w14:paraId="1CD236B0" w14:textId="77777777" w:rsidR="00247B7A" w:rsidRPr="00BC6886" w:rsidRDefault="00247B7A" w:rsidP="00247B7A">
      <w:pPr>
        <w:autoSpaceDE w:val="0"/>
        <w:autoSpaceDN w:val="0"/>
        <w:adjustRightInd w:val="0"/>
        <w:spacing w:before="0" w:after="0"/>
        <w:rPr>
          <w:ins w:id="123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40" w:author="Author">
        <w:r w:rsidRPr="00BC6886">
          <w:rPr>
            <w:rFonts w:ascii="Courier New" w:hAnsi="Courier New" w:cs="Courier New"/>
            <w:color w:val="000000"/>
            <w:sz w:val="17"/>
            <w:szCs w:val="17"/>
            <w:highlight w:val="white"/>
            <w:lang w:val="en-US"/>
          </w:rPr>
          <w:t>&lt;pde:DocumentAsFiledIndicator&gt;true&lt;/pde:DocumentAsFiledIndicator&gt;</w:t>
        </w:r>
      </w:ins>
    </w:p>
    <w:p w14:paraId="4788C9B1" w14:textId="77777777" w:rsidR="00247B7A" w:rsidRPr="00BC6886" w:rsidRDefault="00247B7A" w:rsidP="00247B7A">
      <w:pPr>
        <w:autoSpaceDE w:val="0"/>
        <w:autoSpaceDN w:val="0"/>
        <w:adjustRightInd w:val="0"/>
        <w:spacing w:before="0" w:after="0"/>
        <w:rPr>
          <w:ins w:id="124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42" w:author="Author">
        <w:r w:rsidRPr="00BC6886">
          <w:rPr>
            <w:rFonts w:ascii="Courier New" w:hAnsi="Courier New" w:cs="Courier New"/>
            <w:color w:val="000000"/>
            <w:sz w:val="17"/>
            <w:szCs w:val="17"/>
            <w:highlight w:val="white"/>
            <w:lang w:val="en-US"/>
          </w:rPr>
          <w:t>&lt;pde:DocumentFileFormatCategory&gt;JPEG&lt;/pde:DocumentFileFormatCategory&gt;</w:t>
        </w:r>
      </w:ins>
    </w:p>
    <w:p w14:paraId="65AE5747" w14:textId="77777777" w:rsidR="00247B7A" w:rsidRPr="00BC6886" w:rsidRDefault="00247B7A" w:rsidP="00247B7A">
      <w:pPr>
        <w:autoSpaceDE w:val="0"/>
        <w:autoSpaceDN w:val="0"/>
        <w:adjustRightInd w:val="0"/>
        <w:spacing w:before="0" w:after="0"/>
        <w:rPr>
          <w:ins w:id="124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44" w:author="Author">
        <w:r w:rsidRPr="00BC6886">
          <w:rPr>
            <w:rFonts w:ascii="Courier New" w:hAnsi="Courier New" w:cs="Courier New"/>
            <w:color w:val="000000"/>
            <w:sz w:val="17"/>
            <w:szCs w:val="17"/>
            <w:highlight w:val="white"/>
            <w:lang w:val="en-US"/>
          </w:rPr>
          <w:t>&lt;pde:DesignSupplementaryDocumentCategory&gt;Industrial design representation&lt;/pde:DesignSupplementaryDocumentCategory&gt;</w:t>
        </w:r>
      </w:ins>
    </w:p>
    <w:p w14:paraId="6C571FAC" w14:textId="77777777" w:rsidR="00247B7A" w:rsidRPr="00BC6886" w:rsidRDefault="00247B7A" w:rsidP="00247B7A">
      <w:pPr>
        <w:autoSpaceDE w:val="0"/>
        <w:autoSpaceDN w:val="0"/>
        <w:adjustRightInd w:val="0"/>
        <w:spacing w:before="0" w:after="0"/>
        <w:rPr>
          <w:ins w:id="124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46" w:author="Author">
        <w:r w:rsidRPr="00BC6886">
          <w:rPr>
            <w:rFonts w:ascii="Courier New" w:hAnsi="Courier New" w:cs="Courier New"/>
            <w:color w:val="000000"/>
            <w:sz w:val="17"/>
            <w:szCs w:val="17"/>
            <w:highlight w:val="white"/>
            <w:lang w:val="en-US"/>
          </w:rPr>
          <w:t>&lt;com:DocumentDate&gt;2025-01-22&lt;/com:DocumentDate&gt;</w:t>
        </w:r>
      </w:ins>
    </w:p>
    <w:p w14:paraId="6567045D" w14:textId="77777777" w:rsidR="00247B7A" w:rsidRPr="00BC6886" w:rsidRDefault="00247B7A" w:rsidP="00247B7A">
      <w:pPr>
        <w:autoSpaceDE w:val="0"/>
        <w:autoSpaceDN w:val="0"/>
        <w:adjustRightInd w:val="0"/>
        <w:spacing w:before="0" w:after="0"/>
        <w:rPr>
          <w:ins w:id="124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48" w:author="Author">
        <w:r w:rsidRPr="00BC6886">
          <w:rPr>
            <w:rFonts w:ascii="Courier New" w:hAnsi="Courier New" w:cs="Courier New"/>
            <w:color w:val="000000"/>
            <w:sz w:val="17"/>
            <w:szCs w:val="17"/>
            <w:highlight w:val="white"/>
            <w:lang w:val="en-US"/>
          </w:rPr>
          <w:t>&lt;com:DocumentVersion&gt;v1.0&lt;/com:DocumentVersion&gt;</w:t>
        </w:r>
      </w:ins>
    </w:p>
    <w:p w14:paraId="3C1F5FCB" w14:textId="77777777" w:rsidR="00247B7A" w:rsidRPr="00BC6886" w:rsidRDefault="00247B7A" w:rsidP="00247B7A">
      <w:pPr>
        <w:autoSpaceDE w:val="0"/>
        <w:autoSpaceDN w:val="0"/>
        <w:adjustRightInd w:val="0"/>
        <w:spacing w:before="0" w:after="0"/>
        <w:rPr>
          <w:ins w:id="124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lastRenderedPageBreak/>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50" w:author="Author">
        <w:r w:rsidRPr="00BC6886">
          <w:rPr>
            <w:rFonts w:ascii="Courier New" w:hAnsi="Courier New" w:cs="Courier New"/>
            <w:color w:val="000000"/>
            <w:sz w:val="17"/>
            <w:szCs w:val="17"/>
            <w:highlight w:val="white"/>
            <w:lang w:val="en-US"/>
          </w:rPr>
          <w:t>&lt;com:DocumentSizeQuantity com:unitCode="MB"&gt;1&lt;/com:DocumentSizeQuantity&gt;</w:t>
        </w:r>
      </w:ins>
    </w:p>
    <w:p w14:paraId="1AAAB9D4" w14:textId="77777777" w:rsidR="00247B7A" w:rsidRPr="00BC6886" w:rsidRDefault="00247B7A" w:rsidP="00247B7A">
      <w:pPr>
        <w:autoSpaceDE w:val="0"/>
        <w:autoSpaceDN w:val="0"/>
        <w:adjustRightInd w:val="0"/>
        <w:spacing w:before="0" w:after="0"/>
        <w:rPr>
          <w:ins w:id="125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52" w:author="Author">
        <w:r w:rsidRPr="00BC6886">
          <w:rPr>
            <w:rFonts w:ascii="Courier New" w:hAnsi="Courier New" w:cs="Courier New"/>
            <w:color w:val="000000"/>
            <w:sz w:val="17"/>
            <w:szCs w:val="17"/>
            <w:highlight w:val="white"/>
            <w:lang w:val="en-US"/>
          </w:rPr>
          <w:t>&lt;com:PageTotalQuantity&gt;1&lt;/com:PageTotalQuantity&gt;</w:t>
        </w:r>
      </w:ins>
    </w:p>
    <w:p w14:paraId="22A7ADA5" w14:textId="77777777" w:rsidR="00247B7A" w:rsidRPr="00BC6886" w:rsidRDefault="00247B7A" w:rsidP="00247B7A">
      <w:pPr>
        <w:autoSpaceDE w:val="0"/>
        <w:autoSpaceDN w:val="0"/>
        <w:adjustRightInd w:val="0"/>
        <w:spacing w:before="0" w:after="0"/>
        <w:rPr>
          <w:ins w:id="125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54" w:author="Author">
        <w:r w:rsidRPr="00BC6886">
          <w:rPr>
            <w:rFonts w:ascii="Courier New" w:hAnsi="Courier New" w:cs="Courier New"/>
            <w:color w:val="000000"/>
            <w:sz w:val="17"/>
            <w:szCs w:val="17"/>
            <w:highlight w:val="white"/>
            <w:lang w:val="en-US"/>
          </w:rPr>
          <w:t>&lt;com:CommentText com:languageCode="en"&gt;This is the third 2D view of 3D model which was provided by the applicant as a supplementary binary file&lt;/com:CommentText&gt;</w:t>
        </w:r>
      </w:ins>
    </w:p>
    <w:p w14:paraId="15BD4C31" w14:textId="77777777" w:rsidR="00247B7A" w:rsidRPr="002B562A" w:rsidRDefault="00247B7A" w:rsidP="00247B7A">
      <w:pPr>
        <w:autoSpaceDE w:val="0"/>
        <w:autoSpaceDN w:val="0"/>
        <w:adjustRightInd w:val="0"/>
        <w:spacing w:before="0" w:after="0"/>
        <w:rPr>
          <w:ins w:id="1255"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56" w:author="Author">
        <w:r w:rsidRPr="002B562A">
          <w:rPr>
            <w:rFonts w:ascii="Courier New" w:hAnsi="Courier New" w:cs="Courier New"/>
            <w:color w:val="000000"/>
            <w:sz w:val="17"/>
            <w:szCs w:val="17"/>
            <w:highlight w:val="white"/>
          </w:rPr>
          <w:t>&lt;/pde:SupplementaryDocument&gt;</w:t>
        </w:r>
      </w:ins>
    </w:p>
    <w:p w14:paraId="1A209E96" w14:textId="77777777" w:rsidR="00247B7A" w:rsidRPr="002B562A" w:rsidRDefault="00247B7A" w:rsidP="00247B7A">
      <w:pPr>
        <w:autoSpaceDE w:val="0"/>
        <w:autoSpaceDN w:val="0"/>
        <w:adjustRightInd w:val="0"/>
        <w:spacing w:before="0" w:after="0"/>
        <w:rPr>
          <w:ins w:id="1257"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58" w:author="Author">
        <w:r w:rsidRPr="002B562A">
          <w:rPr>
            <w:rFonts w:ascii="Courier New" w:hAnsi="Courier New" w:cs="Courier New"/>
            <w:color w:val="000000"/>
            <w:sz w:val="17"/>
            <w:szCs w:val="17"/>
            <w:highlight w:val="white"/>
          </w:rPr>
          <w:t>&lt;pde:SupplementaryDocument&gt;</w:t>
        </w:r>
      </w:ins>
    </w:p>
    <w:p w14:paraId="7070AF77" w14:textId="77777777" w:rsidR="00247B7A" w:rsidRPr="002B562A" w:rsidRDefault="00247B7A" w:rsidP="00247B7A">
      <w:pPr>
        <w:autoSpaceDE w:val="0"/>
        <w:autoSpaceDN w:val="0"/>
        <w:adjustRightInd w:val="0"/>
        <w:spacing w:before="0" w:after="0"/>
        <w:rPr>
          <w:ins w:id="1259"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60" w:author="Author">
        <w:r w:rsidRPr="002B562A">
          <w:rPr>
            <w:rFonts w:ascii="Courier New" w:hAnsi="Courier New" w:cs="Courier New"/>
            <w:color w:val="000000"/>
            <w:sz w:val="17"/>
            <w:szCs w:val="17"/>
            <w:highlight w:val="white"/>
          </w:rPr>
          <w:t>&lt;com:DocumentName&gt;Bibliographic Data&lt;/com:DocumentName&gt;</w:t>
        </w:r>
      </w:ins>
    </w:p>
    <w:p w14:paraId="2E08534E" w14:textId="77777777" w:rsidR="00247B7A" w:rsidRPr="00BC6886" w:rsidRDefault="00247B7A" w:rsidP="00247B7A">
      <w:pPr>
        <w:autoSpaceDE w:val="0"/>
        <w:autoSpaceDN w:val="0"/>
        <w:adjustRightInd w:val="0"/>
        <w:spacing w:before="0" w:after="0"/>
        <w:rPr>
          <w:ins w:id="1261"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62" w:author="Author">
        <w:r w:rsidRPr="00BC6886">
          <w:rPr>
            <w:rFonts w:ascii="Courier New" w:hAnsi="Courier New" w:cs="Courier New"/>
            <w:color w:val="000000"/>
            <w:sz w:val="17"/>
            <w:szCs w:val="17"/>
            <w:highlight w:val="white"/>
            <w:lang w:val="en-US"/>
          </w:rPr>
          <w:t>&lt;com:FileName&gt;EM_015065203-0001_20250101_BibliographicData.xml&lt;/com:FileName&gt;</w:t>
        </w:r>
      </w:ins>
    </w:p>
    <w:p w14:paraId="1070A08B" w14:textId="77777777" w:rsidR="00247B7A" w:rsidRPr="00BC6886" w:rsidRDefault="00247B7A" w:rsidP="00247B7A">
      <w:pPr>
        <w:autoSpaceDE w:val="0"/>
        <w:autoSpaceDN w:val="0"/>
        <w:adjustRightInd w:val="0"/>
        <w:spacing w:before="0" w:after="0"/>
        <w:rPr>
          <w:ins w:id="126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64" w:author="Author">
        <w:r w:rsidRPr="00BC6886">
          <w:rPr>
            <w:rFonts w:ascii="Courier New" w:hAnsi="Courier New" w:cs="Courier New"/>
            <w:color w:val="000000"/>
            <w:sz w:val="17"/>
            <w:szCs w:val="17"/>
            <w:highlight w:val="white"/>
            <w:lang w:val="en-US"/>
          </w:rPr>
          <w:t>&lt;com:DocumentLocationURI&gt;SupplementaryArtifacts/EM_015065203-0001_20250101_BibliographicData.xml&lt;/com:DocumentLocationURI&gt;</w:t>
        </w:r>
      </w:ins>
    </w:p>
    <w:p w14:paraId="4BCBB9BB" w14:textId="77777777" w:rsidR="00247B7A" w:rsidRPr="00BC6886" w:rsidRDefault="00247B7A" w:rsidP="00247B7A">
      <w:pPr>
        <w:autoSpaceDE w:val="0"/>
        <w:autoSpaceDN w:val="0"/>
        <w:adjustRightInd w:val="0"/>
        <w:spacing w:before="0" w:after="0"/>
        <w:rPr>
          <w:ins w:id="126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66" w:author="Author">
        <w:r w:rsidRPr="00BC6886">
          <w:rPr>
            <w:rFonts w:ascii="Courier New" w:hAnsi="Courier New" w:cs="Courier New"/>
            <w:color w:val="000000"/>
            <w:sz w:val="17"/>
            <w:szCs w:val="17"/>
            <w:highlight w:val="white"/>
            <w:lang w:val="en-US"/>
          </w:rPr>
          <w:t>&lt;pde:DocumentFileFormatCategory&gt;XML&lt;/pde:DocumentFileFormatCategory&gt;</w:t>
        </w:r>
      </w:ins>
    </w:p>
    <w:p w14:paraId="61A10E7A" w14:textId="77777777" w:rsidR="00247B7A" w:rsidRPr="00BC6886" w:rsidRDefault="00247B7A" w:rsidP="00247B7A">
      <w:pPr>
        <w:autoSpaceDE w:val="0"/>
        <w:autoSpaceDN w:val="0"/>
        <w:adjustRightInd w:val="0"/>
        <w:spacing w:before="0" w:after="0"/>
        <w:rPr>
          <w:ins w:id="126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68" w:author="Author">
        <w:r w:rsidRPr="00BC6886">
          <w:rPr>
            <w:rFonts w:ascii="Courier New" w:hAnsi="Courier New" w:cs="Courier New"/>
            <w:color w:val="000000"/>
            <w:sz w:val="17"/>
            <w:szCs w:val="17"/>
            <w:highlight w:val="white"/>
            <w:lang w:val="en-US"/>
          </w:rPr>
          <w:t>&lt;pde:DesignSupplementaryDocumentCategory&gt;Bibliographic data&lt;/pde:DesignSupplementaryDocumentCategory&gt;</w:t>
        </w:r>
      </w:ins>
    </w:p>
    <w:p w14:paraId="7AB54C76" w14:textId="77777777" w:rsidR="00247B7A" w:rsidRPr="00BC6886" w:rsidRDefault="00247B7A" w:rsidP="00247B7A">
      <w:pPr>
        <w:autoSpaceDE w:val="0"/>
        <w:autoSpaceDN w:val="0"/>
        <w:adjustRightInd w:val="0"/>
        <w:spacing w:before="0" w:after="0"/>
        <w:rPr>
          <w:ins w:id="126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70" w:author="Author">
        <w:r w:rsidRPr="00BC6886">
          <w:rPr>
            <w:rFonts w:ascii="Courier New" w:hAnsi="Courier New" w:cs="Courier New"/>
            <w:color w:val="000000"/>
            <w:sz w:val="17"/>
            <w:szCs w:val="17"/>
            <w:highlight w:val="white"/>
            <w:lang w:val="en-US"/>
          </w:rPr>
          <w:t>&lt;com:DocumentDate&gt;2025-01-22&lt;/com:DocumentDate&gt;</w:t>
        </w:r>
      </w:ins>
    </w:p>
    <w:p w14:paraId="18434B86" w14:textId="77777777" w:rsidR="00247B7A" w:rsidRPr="00BC6886" w:rsidRDefault="00247B7A" w:rsidP="00247B7A">
      <w:pPr>
        <w:autoSpaceDE w:val="0"/>
        <w:autoSpaceDN w:val="0"/>
        <w:adjustRightInd w:val="0"/>
        <w:spacing w:before="0" w:after="0"/>
        <w:rPr>
          <w:ins w:id="127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72" w:author="Author">
        <w:r w:rsidRPr="00BC6886">
          <w:rPr>
            <w:rFonts w:ascii="Courier New" w:hAnsi="Courier New" w:cs="Courier New"/>
            <w:color w:val="000000"/>
            <w:sz w:val="17"/>
            <w:szCs w:val="17"/>
            <w:highlight w:val="white"/>
            <w:lang w:val="en-US"/>
          </w:rPr>
          <w:t>&lt;com:DocumentVersion&gt;v1.0&lt;/com:DocumentVersion&gt;</w:t>
        </w:r>
      </w:ins>
    </w:p>
    <w:p w14:paraId="68B50282" w14:textId="77777777" w:rsidR="00247B7A" w:rsidRPr="00BC6886" w:rsidRDefault="00247B7A" w:rsidP="00247B7A">
      <w:pPr>
        <w:autoSpaceDE w:val="0"/>
        <w:autoSpaceDN w:val="0"/>
        <w:adjustRightInd w:val="0"/>
        <w:spacing w:before="0" w:after="0"/>
        <w:rPr>
          <w:ins w:id="127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74" w:author="Author">
        <w:r w:rsidRPr="00BC6886">
          <w:rPr>
            <w:rFonts w:ascii="Courier New" w:hAnsi="Courier New" w:cs="Courier New"/>
            <w:color w:val="000000"/>
            <w:sz w:val="17"/>
            <w:szCs w:val="17"/>
            <w:highlight w:val="white"/>
            <w:lang w:val="en-US"/>
          </w:rPr>
          <w:t>&lt;com:DocumentSizeQuantity com:unitCode="MB"&gt;1&lt;/com:DocumentSizeQuantity&gt;</w:t>
        </w:r>
      </w:ins>
    </w:p>
    <w:p w14:paraId="032E233A" w14:textId="77777777" w:rsidR="00247B7A" w:rsidRPr="00BC6886" w:rsidRDefault="00247B7A" w:rsidP="00247B7A">
      <w:pPr>
        <w:autoSpaceDE w:val="0"/>
        <w:autoSpaceDN w:val="0"/>
        <w:adjustRightInd w:val="0"/>
        <w:spacing w:before="0" w:after="0"/>
        <w:rPr>
          <w:ins w:id="127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76" w:author="Author">
        <w:r w:rsidRPr="00BC6886">
          <w:rPr>
            <w:rFonts w:ascii="Courier New" w:hAnsi="Courier New" w:cs="Courier New"/>
            <w:color w:val="000000"/>
            <w:sz w:val="17"/>
            <w:szCs w:val="17"/>
            <w:highlight w:val="white"/>
            <w:lang w:val="en-US"/>
          </w:rPr>
          <w:t>&lt;com:PageTotalQuantity&gt;1&lt;/com:PageTotalQuantity&gt;</w:t>
        </w:r>
      </w:ins>
    </w:p>
    <w:p w14:paraId="1C0A0E10" w14:textId="77777777" w:rsidR="00247B7A" w:rsidRPr="00BC6886" w:rsidRDefault="00247B7A" w:rsidP="00247B7A">
      <w:pPr>
        <w:autoSpaceDE w:val="0"/>
        <w:autoSpaceDN w:val="0"/>
        <w:adjustRightInd w:val="0"/>
        <w:spacing w:before="0" w:after="0"/>
        <w:rPr>
          <w:ins w:id="1277"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78" w:author="Author">
        <w:r w:rsidRPr="00BC6886">
          <w:rPr>
            <w:rFonts w:ascii="Courier New" w:hAnsi="Courier New" w:cs="Courier New"/>
            <w:color w:val="000000"/>
            <w:sz w:val="17"/>
            <w:szCs w:val="17"/>
            <w:highlight w:val="white"/>
            <w:lang w:val="en-US"/>
          </w:rPr>
          <w:t>&lt;com:CommentText com:languageCode="en"&gt;This is the bibliographical data as supplementary file&lt;/com:CommentText&gt;</w:t>
        </w:r>
      </w:ins>
    </w:p>
    <w:p w14:paraId="48CA32D0" w14:textId="77777777" w:rsidR="00247B7A" w:rsidRPr="002B562A" w:rsidRDefault="00247B7A" w:rsidP="00247B7A">
      <w:pPr>
        <w:autoSpaceDE w:val="0"/>
        <w:autoSpaceDN w:val="0"/>
        <w:adjustRightInd w:val="0"/>
        <w:spacing w:before="0" w:after="0"/>
        <w:rPr>
          <w:ins w:id="1279"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80" w:author="Author">
        <w:r w:rsidRPr="002B562A">
          <w:rPr>
            <w:rFonts w:ascii="Courier New" w:hAnsi="Courier New" w:cs="Courier New"/>
            <w:color w:val="000000"/>
            <w:sz w:val="17"/>
            <w:szCs w:val="17"/>
            <w:highlight w:val="white"/>
          </w:rPr>
          <w:t>&lt;/pde:SupplementaryDocument&gt;</w:t>
        </w:r>
      </w:ins>
    </w:p>
    <w:p w14:paraId="100C2C7C" w14:textId="77777777" w:rsidR="00247B7A" w:rsidRPr="002B562A" w:rsidRDefault="00247B7A" w:rsidP="00247B7A">
      <w:pPr>
        <w:autoSpaceDE w:val="0"/>
        <w:autoSpaceDN w:val="0"/>
        <w:adjustRightInd w:val="0"/>
        <w:spacing w:before="0" w:after="0"/>
        <w:rPr>
          <w:ins w:id="1281"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82" w:author="Author">
        <w:r w:rsidRPr="002B562A">
          <w:rPr>
            <w:rFonts w:ascii="Courier New" w:hAnsi="Courier New" w:cs="Courier New"/>
            <w:color w:val="000000"/>
            <w:sz w:val="17"/>
            <w:szCs w:val="17"/>
            <w:highlight w:val="white"/>
          </w:rPr>
          <w:t>&lt;pde:SupplementaryDocument&gt;</w:t>
        </w:r>
      </w:ins>
    </w:p>
    <w:p w14:paraId="3E133922" w14:textId="77777777" w:rsidR="00247B7A" w:rsidRPr="002B562A" w:rsidRDefault="00247B7A" w:rsidP="00247B7A">
      <w:pPr>
        <w:autoSpaceDE w:val="0"/>
        <w:autoSpaceDN w:val="0"/>
        <w:adjustRightInd w:val="0"/>
        <w:spacing w:before="0" w:after="0"/>
        <w:rPr>
          <w:ins w:id="1283"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84" w:author="Author">
        <w:r w:rsidRPr="002B562A">
          <w:rPr>
            <w:rFonts w:ascii="Courier New" w:hAnsi="Courier New" w:cs="Courier New"/>
            <w:color w:val="000000"/>
            <w:sz w:val="17"/>
            <w:szCs w:val="17"/>
            <w:highlight w:val="white"/>
          </w:rPr>
          <w:t>&lt;com:DocumentName&gt;Classification Data&lt;/com:DocumentName&gt;</w:t>
        </w:r>
      </w:ins>
    </w:p>
    <w:p w14:paraId="0283AE03" w14:textId="77777777" w:rsidR="00247B7A" w:rsidRPr="00BC6886" w:rsidRDefault="00247B7A" w:rsidP="00247B7A">
      <w:pPr>
        <w:autoSpaceDE w:val="0"/>
        <w:autoSpaceDN w:val="0"/>
        <w:adjustRightInd w:val="0"/>
        <w:spacing w:before="0" w:after="0"/>
        <w:rPr>
          <w:ins w:id="1285"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86" w:author="Author">
        <w:r w:rsidRPr="00BC6886">
          <w:rPr>
            <w:rFonts w:ascii="Courier New" w:hAnsi="Courier New" w:cs="Courier New"/>
            <w:color w:val="000000"/>
            <w:sz w:val="17"/>
            <w:szCs w:val="17"/>
            <w:highlight w:val="white"/>
            <w:lang w:val="en-US"/>
          </w:rPr>
          <w:t>&lt;com:FileName&gt;EM_015065203-0001_20251013_ClassificationData.xml&lt;/com:FileName&gt;</w:t>
        </w:r>
      </w:ins>
    </w:p>
    <w:p w14:paraId="10B768B5" w14:textId="77777777" w:rsidR="00247B7A" w:rsidRPr="00BC6886" w:rsidRDefault="00247B7A" w:rsidP="00247B7A">
      <w:pPr>
        <w:autoSpaceDE w:val="0"/>
        <w:autoSpaceDN w:val="0"/>
        <w:adjustRightInd w:val="0"/>
        <w:spacing w:before="0" w:after="0"/>
        <w:rPr>
          <w:ins w:id="1287" w:author="Author"/>
          <w:rFonts w:ascii="Courier New" w:hAnsi="Courier New" w:cs="Courier New"/>
          <w:color w:val="000000"/>
          <w:sz w:val="17"/>
          <w:szCs w:val="17"/>
          <w:highlight w:val="white"/>
          <w:lang w:val="en-US"/>
        </w:rPr>
      </w:pPr>
      <w:ins w:id="1288" w:author="Autho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t>&lt;com:DocumentLocationURI&gt;SupplementaryArtifacts/EM_015065203-0001_20250101.xml&lt;/com:DocumentLocationURI&gt;</w:t>
        </w:r>
      </w:ins>
    </w:p>
    <w:p w14:paraId="6738A366" w14:textId="77777777" w:rsidR="00247B7A" w:rsidRPr="00BC6886" w:rsidRDefault="00247B7A" w:rsidP="00247B7A">
      <w:pPr>
        <w:autoSpaceDE w:val="0"/>
        <w:autoSpaceDN w:val="0"/>
        <w:adjustRightInd w:val="0"/>
        <w:spacing w:before="0" w:after="0"/>
        <w:rPr>
          <w:ins w:id="1289"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90" w:author="Author">
        <w:r w:rsidRPr="00BC6886">
          <w:rPr>
            <w:rFonts w:ascii="Courier New" w:hAnsi="Courier New" w:cs="Courier New"/>
            <w:color w:val="000000"/>
            <w:sz w:val="17"/>
            <w:szCs w:val="17"/>
            <w:highlight w:val="white"/>
            <w:lang w:val="en-US"/>
          </w:rPr>
          <w:t>&lt;pde:DocumentFileFormatCategory&gt;XML&lt;/pde:DocumentFileFormatCategory&gt;</w:t>
        </w:r>
      </w:ins>
    </w:p>
    <w:p w14:paraId="02E16104" w14:textId="77777777" w:rsidR="00247B7A" w:rsidRPr="00BC6886" w:rsidRDefault="00247B7A" w:rsidP="00247B7A">
      <w:pPr>
        <w:autoSpaceDE w:val="0"/>
        <w:autoSpaceDN w:val="0"/>
        <w:adjustRightInd w:val="0"/>
        <w:spacing w:before="0" w:after="0"/>
        <w:rPr>
          <w:ins w:id="129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92" w:author="Author">
        <w:r w:rsidRPr="00BC6886">
          <w:rPr>
            <w:rFonts w:ascii="Courier New" w:hAnsi="Courier New" w:cs="Courier New"/>
            <w:color w:val="000000"/>
            <w:sz w:val="17"/>
            <w:szCs w:val="17"/>
            <w:highlight w:val="white"/>
            <w:lang w:val="en-US"/>
          </w:rPr>
          <w:t>&lt;pde:DesignSupplementaryDocumentCategory&gt;Classification data&lt;/pde:DesignSupplementaryDocumentCategory&gt;</w:t>
        </w:r>
      </w:ins>
    </w:p>
    <w:p w14:paraId="1B538B94" w14:textId="77777777" w:rsidR="00247B7A" w:rsidRPr="002B562A" w:rsidRDefault="00247B7A" w:rsidP="00247B7A">
      <w:pPr>
        <w:autoSpaceDE w:val="0"/>
        <w:autoSpaceDN w:val="0"/>
        <w:adjustRightInd w:val="0"/>
        <w:spacing w:before="0" w:after="0"/>
        <w:rPr>
          <w:ins w:id="1293"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294" w:author="Author">
        <w:r w:rsidRPr="002B562A">
          <w:rPr>
            <w:rFonts w:ascii="Courier New" w:hAnsi="Courier New" w:cs="Courier New"/>
            <w:color w:val="000000"/>
            <w:sz w:val="17"/>
            <w:szCs w:val="17"/>
            <w:highlight w:val="white"/>
          </w:rPr>
          <w:t>&lt;com:DocumentDate&gt;2025-01-22&lt;/com:DocumentDate&gt;</w:t>
        </w:r>
      </w:ins>
    </w:p>
    <w:p w14:paraId="6F1E7E4A" w14:textId="77777777" w:rsidR="00247B7A" w:rsidRPr="002B562A" w:rsidRDefault="00247B7A" w:rsidP="00247B7A">
      <w:pPr>
        <w:autoSpaceDE w:val="0"/>
        <w:autoSpaceDN w:val="0"/>
        <w:adjustRightInd w:val="0"/>
        <w:spacing w:before="0" w:after="0"/>
        <w:rPr>
          <w:ins w:id="1295"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96" w:author="Author">
        <w:r w:rsidRPr="002B562A">
          <w:rPr>
            <w:rFonts w:ascii="Courier New" w:hAnsi="Courier New" w:cs="Courier New"/>
            <w:color w:val="000000"/>
            <w:sz w:val="17"/>
            <w:szCs w:val="17"/>
            <w:highlight w:val="white"/>
          </w:rPr>
          <w:t>&lt;com:DocumentVersion&gt;v1.0&lt;/com:DocumentVersion&gt;</w:t>
        </w:r>
      </w:ins>
    </w:p>
    <w:p w14:paraId="7FDFBF56" w14:textId="77777777" w:rsidR="00247B7A" w:rsidRPr="002B562A" w:rsidRDefault="00247B7A" w:rsidP="00247B7A">
      <w:pPr>
        <w:autoSpaceDE w:val="0"/>
        <w:autoSpaceDN w:val="0"/>
        <w:adjustRightInd w:val="0"/>
        <w:spacing w:before="0" w:after="0"/>
        <w:rPr>
          <w:ins w:id="1297"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298" w:author="Author">
        <w:r w:rsidRPr="002B562A">
          <w:rPr>
            <w:rFonts w:ascii="Courier New" w:hAnsi="Courier New" w:cs="Courier New"/>
            <w:color w:val="000000"/>
            <w:sz w:val="17"/>
            <w:szCs w:val="17"/>
            <w:highlight w:val="white"/>
          </w:rPr>
          <w:t>&lt;com:DocumentSizeQuantity com:unitCode="MB"&gt;1&lt;/com:DocumentSizeQuantity&gt;</w:t>
        </w:r>
      </w:ins>
    </w:p>
    <w:p w14:paraId="45BC3A28" w14:textId="77777777" w:rsidR="00247B7A" w:rsidRPr="00BC6886" w:rsidRDefault="00247B7A" w:rsidP="00247B7A">
      <w:pPr>
        <w:autoSpaceDE w:val="0"/>
        <w:autoSpaceDN w:val="0"/>
        <w:adjustRightInd w:val="0"/>
        <w:spacing w:before="0" w:after="0"/>
        <w:rPr>
          <w:ins w:id="1299"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00" w:author="Author">
        <w:r w:rsidRPr="00BC6886">
          <w:rPr>
            <w:rFonts w:ascii="Courier New" w:hAnsi="Courier New" w:cs="Courier New"/>
            <w:color w:val="000000"/>
            <w:sz w:val="17"/>
            <w:szCs w:val="17"/>
            <w:highlight w:val="white"/>
            <w:lang w:val="en-US"/>
          </w:rPr>
          <w:t>&lt;com:PageTotalQuantity&gt;1&lt;/com:PageTotalQuantity&gt;</w:t>
        </w:r>
      </w:ins>
    </w:p>
    <w:p w14:paraId="610FEA5E" w14:textId="77777777" w:rsidR="00247B7A" w:rsidRPr="00BC6886" w:rsidRDefault="00247B7A" w:rsidP="00247B7A">
      <w:pPr>
        <w:autoSpaceDE w:val="0"/>
        <w:autoSpaceDN w:val="0"/>
        <w:adjustRightInd w:val="0"/>
        <w:spacing w:before="0" w:after="0"/>
        <w:rPr>
          <w:ins w:id="130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02" w:author="Author">
        <w:r w:rsidRPr="00BC6886">
          <w:rPr>
            <w:rFonts w:ascii="Courier New" w:hAnsi="Courier New" w:cs="Courier New"/>
            <w:color w:val="000000"/>
            <w:sz w:val="17"/>
            <w:szCs w:val="17"/>
            <w:highlight w:val="white"/>
            <w:lang w:val="en-US"/>
          </w:rPr>
          <w:t>&lt;com:CommentText com:languageCode="en"&gt;This is the classification data as supplementary file&lt;/com:CommentText&gt;</w:t>
        </w:r>
      </w:ins>
    </w:p>
    <w:p w14:paraId="3A9F102F" w14:textId="77777777" w:rsidR="00247B7A" w:rsidRPr="002B562A" w:rsidRDefault="00247B7A" w:rsidP="00247B7A">
      <w:pPr>
        <w:autoSpaceDE w:val="0"/>
        <w:autoSpaceDN w:val="0"/>
        <w:adjustRightInd w:val="0"/>
        <w:spacing w:before="0" w:after="0"/>
        <w:rPr>
          <w:ins w:id="1303"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04" w:author="Author">
        <w:r w:rsidRPr="002B562A">
          <w:rPr>
            <w:rFonts w:ascii="Courier New" w:hAnsi="Courier New" w:cs="Courier New"/>
            <w:color w:val="000000"/>
            <w:sz w:val="17"/>
            <w:szCs w:val="17"/>
            <w:highlight w:val="white"/>
          </w:rPr>
          <w:t>&lt;/pde:SupplementaryDocument&gt;</w:t>
        </w:r>
      </w:ins>
    </w:p>
    <w:p w14:paraId="033CB478" w14:textId="77777777" w:rsidR="00247B7A" w:rsidRPr="002B562A" w:rsidRDefault="00247B7A" w:rsidP="00247B7A">
      <w:pPr>
        <w:autoSpaceDE w:val="0"/>
        <w:autoSpaceDN w:val="0"/>
        <w:adjustRightInd w:val="0"/>
        <w:spacing w:before="0" w:after="0"/>
        <w:rPr>
          <w:ins w:id="1305"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06" w:author="Author">
        <w:r w:rsidRPr="002B562A">
          <w:rPr>
            <w:rFonts w:ascii="Courier New" w:hAnsi="Courier New" w:cs="Courier New"/>
            <w:color w:val="000000"/>
            <w:sz w:val="17"/>
            <w:szCs w:val="17"/>
            <w:highlight w:val="white"/>
          </w:rPr>
          <w:t>&lt;pde:SupplementaryDocument&gt;</w:t>
        </w:r>
      </w:ins>
    </w:p>
    <w:p w14:paraId="4AE40775" w14:textId="77777777" w:rsidR="00247B7A" w:rsidRPr="002B562A" w:rsidRDefault="00247B7A" w:rsidP="00247B7A">
      <w:pPr>
        <w:autoSpaceDE w:val="0"/>
        <w:autoSpaceDN w:val="0"/>
        <w:adjustRightInd w:val="0"/>
        <w:spacing w:before="0" w:after="0"/>
        <w:rPr>
          <w:ins w:id="1307"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08" w:author="Author">
        <w:r w:rsidRPr="002B562A">
          <w:rPr>
            <w:rFonts w:ascii="Courier New" w:hAnsi="Courier New" w:cs="Courier New"/>
            <w:color w:val="000000"/>
            <w:sz w:val="17"/>
            <w:szCs w:val="17"/>
            <w:highlight w:val="white"/>
          </w:rPr>
          <w:t>&lt;com:DocumentName&gt;Intermediate documents&lt;/com:DocumentName&gt;</w:t>
        </w:r>
      </w:ins>
    </w:p>
    <w:p w14:paraId="28FEDF43" w14:textId="77777777" w:rsidR="00247B7A" w:rsidRPr="00BC6886" w:rsidRDefault="00247B7A" w:rsidP="00247B7A">
      <w:pPr>
        <w:autoSpaceDE w:val="0"/>
        <w:autoSpaceDN w:val="0"/>
        <w:adjustRightInd w:val="0"/>
        <w:spacing w:before="0" w:after="0"/>
        <w:rPr>
          <w:ins w:id="1309" w:author="Author"/>
          <w:rFonts w:ascii="Courier New" w:hAnsi="Courier New" w:cs="Courier New"/>
          <w:color w:val="000000"/>
          <w:sz w:val="17"/>
          <w:szCs w:val="17"/>
          <w:highlight w:val="white"/>
          <w:lang w:val="en-US"/>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10" w:author="Author">
        <w:r w:rsidRPr="00BC6886">
          <w:rPr>
            <w:rFonts w:ascii="Courier New" w:hAnsi="Courier New" w:cs="Courier New"/>
            <w:color w:val="000000"/>
            <w:sz w:val="17"/>
            <w:szCs w:val="17"/>
            <w:highlight w:val="white"/>
            <w:lang w:val="en-US"/>
          </w:rPr>
          <w:t>&lt;com:FileName&gt;EM_015065203-0001_20251013_IntermediateDocuments.pdf&lt;/com:FileName&gt;</w:t>
        </w:r>
      </w:ins>
    </w:p>
    <w:p w14:paraId="54C7C9F5" w14:textId="77777777" w:rsidR="00247B7A" w:rsidRPr="00BC6886" w:rsidRDefault="00247B7A" w:rsidP="00247B7A">
      <w:pPr>
        <w:autoSpaceDE w:val="0"/>
        <w:autoSpaceDN w:val="0"/>
        <w:adjustRightInd w:val="0"/>
        <w:spacing w:before="0" w:after="0"/>
        <w:rPr>
          <w:ins w:id="1311"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12" w:author="Author">
        <w:r w:rsidRPr="00BC6886">
          <w:rPr>
            <w:rFonts w:ascii="Courier New" w:hAnsi="Courier New" w:cs="Courier New"/>
            <w:color w:val="000000"/>
            <w:sz w:val="17"/>
            <w:szCs w:val="17"/>
            <w:highlight w:val="white"/>
            <w:lang w:val="en-US"/>
          </w:rPr>
          <w:t>&lt;com:DocumentLocationURI&gt;SupplementaryArtifacts/EM_015065203-0001_20250101_IntermediateDocuments.pdf&lt;/com:DocumentLocationURI&gt;</w:t>
        </w:r>
      </w:ins>
    </w:p>
    <w:p w14:paraId="0F9B93D3" w14:textId="77777777" w:rsidR="00247B7A" w:rsidRPr="00BC6886" w:rsidRDefault="00247B7A" w:rsidP="00247B7A">
      <w:pPr>
        <w:autoSpaceDE w:val="0"/>
        <w:autoSpaceDN w:val="0"/>
        <w:adjustRightInd w:val="0"/>
        <w:spacing w:before="0" w:after="0"/>
        <w:rPr>
          <w:ins w:id="1313"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14" w:author="Author">
        <w:r w:rsidRPr="00BC6886">
          <w:rPr>
            <w:rFonts w:ascii="Courier New" w:hAnsi="Courier New" w:cs="Courier New"/>
            <w:color w:val="000000"/>
            <w:sz w:val="17"/>
            <w:szCs w:val="17"/>
            <w:highlight w:val="white"/>
            <w:lang w:val="en-US"/>
          </w:rPr>
          <w:t>&lt;pde:DocumentFileFormatCategory&gt;PDF&lt;/pde:DocumentFileFormatCategory&gt;</w:t>
        </w:r>
      </w:ins>
    </w:p>
    <w:p w14:paraId="5E82B4A1" w14:textId="77777777" w:rsidR="00247B7A" w:rsidRPr="00BC6886" w:rsidRDefault="00247B7A" w:rsidP="00247B7A">
      <w:pPr>
        <w:autoSpaceDE w:val="0"/>
        <w:autoSpaceDN w:val="0"/>
        <w:adjustRightInd w:val="0"/>
        <w:spacing w:before="0" w:after="0"/>
        <w:rPr>
          <w:ins w:id="1315" w:author="Author"/>
          <w:rFonts w:ascii="Courier New" w:hAnsi="Courier New" w:cs="Courier New"/>
          <w:color w:val="000000"/>
          <w:sz w:val="17"/>
          <w:szCs w:val="17"/>
          <w:highlight w:val="white"/>
          <w:lang w:val="en-US"/>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16" w:author="Author">
        <w:r w:rsidRPr="00BC6886">
          <w:rPr>
            <w:rFonts w:ascii="Courier New" w:hAnsi="Courier New" w:cs="Courier New"/>
            <w:color w:val="000000"/>
            <w:sz w:val="17"/>
            <w:szCs w:val="17"/>
            <w:highlight w:val="white"/>
            <w:lang w:val="en-US"/>
          </w:rPr>
          <w:t>&lt;pde:DesignSupplementaryDocumentCategory&gt;Intermediate documents&lt;/pde:DesignSupplementaryDocumentCategory&gt;</w:t>
        </w:r>
      </w:ins>
    </w:p>
    <w:p w14:paraId="5758806B" w14:textId="77777777" w:rsidR="00247B7A" w:rsidRPr="002B562A" w:rsidRDefault="00247B7A" w:rsidP="00247B7A">
      <w:pPr>
        <w:autoSpaceDE w:val="0"/>
        <w:autoSpaceDN w:val="0"/>
        <w:adjustRightInd w:val="0"/>
        <w:spacing w:before="0" w:after="0"/>
        <w:rPr>
          <w:ins w:id="1317" w:author="Author"/>
          <w:rFonts w:ascii="Courier New" w:hAnsi="Courier New" w:cs="Courier New"/>
          <w:color w:val="000000"/>
          <w:sz w:val="17"/>
          <w:szCs w:val="17"/>
          <w:highlight w:val="white"/>
        </w:rPr>
      </w:pP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r w:rsidRPr="00BC6886">
        <w:rPr>
          <w:rFonts w:ascii="Courier New" w:hAnsi="Courier New" w:cs="Courier New"/>
          <w:color w:val="000000"/>
          <w:sz w:val="17"/>
          <w:szCs w:val="17"/>
          <w:highlight w:val="white"/>
          <w:lang w:val="en-US"/>
        </w:rPr>
        <w:tab/>
      </w:r>
      <w:ins w:id="1318" w:author="Author">
        <w:r w:rsidRPr="002B562A">
          <w:rPr>
            <w:rFonts w:ascii="Courier New" w:hAnsi="Courier New" w:cs="Courier New"/>
            <w:color w:val="000000"/>
            <w:sz w:val="17"/>
            <w:szCs w:val="17"/>
            <w:highlight w:val="white"/>
          </w:rPr>
          <w:t>&lt;com:DocumentDate&gt;2025-01-22&lt;/com:DocumentDate&gt;</w:t>
        </w:r>
      </w:ins>
    </w:p>
    <w:p w14:paraId="79437357" w14:textId="77777777" w:rsidR="00247B7A" w:rsidRPr="002B562A" w:rsidRDefault="00247B7A" w:rsidP="00247B7A">
      <w:pPr>
        <w:autoSpaceDE w:val="0"/>
        <w:autoSpaceDN w:val="0"/>
        <w:adjustRightInd w:val="0"/>
        <w:spacing w:before="0" w:after="0"/>
        <w:rPr>
          <w:ins w:id="1319"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20" w:author="Author">
        <w:r w:rsidRPr="002B562A">
          <w:rPr>
            <w:rFonts w:ascii="Courier New" w:hAnsi="Courier New" w:cs="Courier New"/>
            <w:color w:val="000000"/>
            <w:sz w:val="17"/>
            <w:szCs w:val="17"/>
            <w:highlight w:val="white"/>
          </w:rPr>
          <w:t>&lt;com:DocumentVersion&gt;v1.0&lt;/com:DocumentVersion&gt;</w:t>
        </w:r>
      </w:ins>
    </w:p>
    <w:p w14:paraId="2BACD515" w14:textId="77777777" w:rsidR="00247B7A" w:rsidRPr="002B562A" w:rsidRDefault="00247B7A" w:rsidP="00247B7A">
      <w:pPr>
        <w:autoSpaceDE w:val="0"/>
        <w:autoSpaceDN w:val="0"/>
        <w:adjustRightInd w:val="0"/>
        <w:spacing w:before="0" w:after="0"/>
        <w:rPr>
          <w:ins w:id="1321"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22" w:author="Author">
        <w:r w:rsidRPr="002B562A">
          <w:rPr>
            <w:rFonts w:ascii="Courier New" w:hAnsi="Courier New" w:cs="Courier New"/>
            <w:color w:val="000000"/>
            <w:sz w:val="17"/>
            <w:szCs w:val="17"/>
            <w:highlight w:val="white"/>
          </w:rPr>
          <w:t>&lt;com:DocumentSizeQuantity com:unitCode="MB"&gt;1&lt;/com:DocumentSizeQuantity&gt;</w:t>
        </w:r>
      </w:ins>
    </w:p>
    <w:p w14:paraId="20773F80" w14:textId="77777777" w:rsidR="00247B7A" w:rsidRPr="002B562A" w:rsidRDefault="00247B7A" w:rsidP="00247B7A">
      <w:pPr>
        <w:autoSpaceDE w:val="0"/>
        <w:autoSpaceDN w:val="0"/>
        <w:adjustRightInd w:val="0"/>
        <w:spacing w:before="0" w:after="0"/>
        <w:rPr>
          <w:ins w:id="1323"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24" w:author="Author">
        <w:r w:rsidRPr="002B562A">
          <w:rPr>
            <w:rFonts w:ascii="Courier New" w:hAnsi="Courier New" w:cs="Courier New"/>
            <w:color w:val="000000"/>
            <w:sz w:val="17"/>
            <w:szCs w:val="17"/>
            <w:highlight w:val="white"/>
          </w:rPr>
          <w:t>&lt;com:PageTotalQuantity&gt;1&lt;/com:PageTotalQuantity&gt;</w:t>
        </w:r>
      </w:ins>
    </w:p>
    <w:p w14:paraId="19CBE62C" w14:textId="77777777" w:rsidR="00247B7A" w:rsidRPr="002B562A" w:rsidRDefault="00247B7A" w:rsidP="00247B7A">
      <w:pPr>
        <w:autoSpaceDE w:val="0"/>
        <w:autoSpaceDN w:val="0"/>
        <w:adjustRightInd w:val="0"/>
        <w:spacing w:before="0" w:after="0"/>
        <w:rPr>
          <w:ins w:id="1325"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26" w:author="Author">
        <w:r w:rsidRPr="002B562A">
          <w:rPr>
            <w:rFonts w:ascii="Courier New" w:hAnsi="Courier New" w:cs="Courier New"/>
            <w:color w:val="000000"/>
            <w:sz w:val="17"/>
            <w:szCs w:val="17"/>
            <w:highlight w:val="white"/>
          </w:rPr>
          <w:t>&lt;com:CommentText com:languageCode="en"&gt;This is the Intermediate documents as supplementary file&lt;/com:CommentText&gt;</w:t>
        </w:r>
      </w:ins>
    </w:p>
    <w:p w14:paraId="3E49E334" w14:textId="77777777" w:rsidR="00247B7A" w:rsidRPr="002B562A" w:rsidRDefault="00247B7A" w:rsidP="00247B7A">
      <w:pPr>
        <w:autoSpaceDE w:val="0"/>
        <w:autoSpaceDN w:val="0"/>
        <w:adjustRightInd w:val="0"/>
        <w:spacing w:before="0" w:after="0"/>
        <w:rPr>
          <w:ins w:id="1327"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r w:rsidRPr="002B562A">
        <w:rPr>
          <w:rFonts w:ascii="Courier New" w:hAnsi="Courier New" w:cs="Courier New"/>
          <w:color w:val="000000"/>
          <w:sz w:val="17"/>
          <w:szCs w:val="17"/>
          <w:highlight w:val="white"/>
        </w:rPr>
        <w:tab/>
      </w:r>
      <w:ins w:id="1328" w:author="Author">
        <w:r w:rsidRPr="002B562A">
          <w:rPr>
            <w:rFonts w:ascii="Courier New" w:hAnsi="Courier New" w:cs="Courier New"/>
            <w:color w:val="000000"/>
            <w:sz w:val="17"/>
            <w:szCs w:val="17"/>
            <w:highlight w:val="white"/>
          </w:rPr>
          <w:t>&lt;/pde:SupplementaryDocument&gt;</w:t>
        </w:r>
      </w:ins>
    </w:p>
    <w:p w14:paraId="339E04BA" w14:textId="77777777" w:rsidR="00247B7A" w:rsidRPr="002B562A" w:rsidRDefault="00247B7A" w:rsidP="00247B7A">
      <w:pPr>
        <w:autoSpaceDE w:val="0"/>
        <w:autoSpaceDN w:val="0"/>
        <w:adjustRightInd w:val="0"/>
        <w:spacing w:before="0" w:after="0"/>
        <w:rPr>
          <w:ins w:id="1329" w:author="Author"/>
          <w:rFonts w:ascii="Courier New" w:hAnsi="Courier New" w:cs="Courier New"/>
          <w:color w:val="000000"/>
          <w:sz w:val="17"/>
          <w:szCs w:val="17"/>
          <w:highlight w:val="white"/>
        </w:rPr>
      </w:pPr>
      <w:r w:rsidRPr="002B562A">
        <w:rPr>
          <w:rFonts w:ascii="Courier New" w:hAnsi="Courier New" w:cs="Courier New"/>
          <w:color w:val="000000"/>
          <w:sz w:val="17"/>
          <w:szCs w:val="17"/>
          <w:highlight w:val="white"/>
        </w:rPr>
        <w:tab/>
      </w:r>
      <w:ins w:id="1330" w:author="Author">
        <w:r w:rsidRPr="002B562A">
          <w:rPr>
            <w:rFonts w:ascii="Courier New" w:hAnsi="Courier New" w:cs="Courier New"/>
            <w:color w:val="000000"/>
            <w:sz w:val="17"/>
            <w:szCs w:val="17"/>
            <w:highlight w:val="white"/>
          </w:rPr>
          <w:t>&lt;/pde:SupplementaryDocumentBag&gt;</w:t>
        </w:r>
      </w:ins>
    </w:p>
    <w:p w14:paraId="390F0348" w14:textId="50282E4F" w:rsidR="00E0324A" w:rsidRPr="002B562A" w:rsidRDefault="00247B7A" w:rsidP="00247B7A">
      <w:pPr>
        <w:autoSpaceDE w:val="0"/>
        <w:autoSpaceDN w:val="0"/>
        <w:adjustRightInd w:val="0"/>
        <w:spacing w:before="0" w:after="0"/>
        <w:rPr>
          <w:ins w:id="1331" w:author="Author"/>
          <w:rFonts w:ascii="Courier New" w:hAnsi="Courier New" w:cs="Courier New"/>
          <w:color w:val="000000"/>
          <w:sz w:val="17"/>
          <w:szCs w:val="17"/>
          <w:highlight w:val="white"/>
        </w:rPr>
      </w:pPr>
      <w:ins w:id="1332" w:author="Author">
        <w:r w:rsidRPr="002B562A">
          <w:rPr>
            <w:rFonts w:ascii="Courier New" w:hAnsi="Courier New" w:cs="Courier New"/>
            <w:color w:val="000000"/>
            <w:sz w:val="17"/>
            <w:szCs w:val="17"/>
            <w:highlight w:val="white"/>
          </w:rPr>
          <w:t>&lt;/pde:PriorityDocumentIndex&gt;</w:t>
        </w:r>
      </w:ins>
    </w:p>
    <w:p w14:paraId="0EB73993" w14:textId="53AF7385" w:rsidR="00CF3740" w:rsidRPr="00230B9C" w:rsidRDefault="00CF3740" w:rsidP="00230B9C">
      <w:pPr>
        <w:spacing w:before="720" w:after="0"/>
        <w:ind w:left="5533"/>
      </w:pPr>
      <w:r>
        <w:t>[L’appendice</w:t>
      </w:r>
      <w:r w:rsidR="002B562A">
        <w:t> </w:t>
      </w:r>
      <w:r>
        <w:t>C de l</w:t>
      </w:r>
      <w:r w:rsidR="002B562A">
        <w:t>’</w:t>
      </w:r>
      <w:r>
        <w:t>annexe</w:t>
      </w:r>
      <w:r w:rsidR="002B562A">
        <w:t> </w:t>
      </w:r>
      <w:r>
        <w:t>I de la norme ST.92 suit]</w:t>
      </w:r>
    </w:p>
    <w:p w14:paraId="5FBC6E2C" w14:textId="77777777" w:rsidR="00E0324A" w:rsidRPr="00671D6B" w:rsidRDefault="00E0324A">
      <w:pPr>
        <w:rPr>
          <w:ins w:id="1333" w:author="Author"/>
          <w:rFonts w:eastAsia="SimSun" w:cs="Arial"/>
          <w:b/>
          <w:color w:val="000000"/>
          <w:kern w:val="0"/>
          <w:sz w:val="17"/>
          <w:szCs w:val="17"/>
          <w14:ligatures w14:val="none"/>
        </w:rPr>
      </w:pPr>
      <w:bookmarkStart w:id="1334" w:name="_Toc180148831"/>
      <w:ins w:id="1335" w:author="Author">
        <w:r>
          <w:br w:type="page"/>
        </w:r>
      </w:ins>
    </w:p>
    <w:p w14:paraId="7F49B03C" w14:textId="77777777" w:rsidR="002B562A" w:rsidRPr="00230B9C" w:rsidRDefault="002B562A" w:rsidP="002B562A">
      <w:pPr>
        <w:autoSpaceDE w:val="0"/>
        <w:autoSpaceDN w:val="0"/>
        <w:adjustRightInd w:val="0"/>
        <w:spacing w:before="0" w:after="0" w:line="360" w:lineRule="auto"/>
        <w:jc w:val="center"/>
        <w:outlineLvl w:val="0"/>
        <w:rPr>
          <w:ins w:id="1336" w:author="Author"/>
          <w:rFonts w:eastAsia="SimSun" w:cs="Arial"/>
          <w:b/>
          <w:color w:val="000000"/>
          <w:kern w:val="0"/>
          <w:sz w:val="17"/>
          <w:szCs w:val="17"/>
          <w14:ligatures w14:val="none"/>
        </w:rPr>
      </w:pPr>
      <w:ins w:id="1337" w:author="Author">
        <w:r w:rsidRPr="00230B9C">
          <w:rPr>
            <w:b/>
            <w:color w:val="000000"/>
            <w:sz w:val="17"/>
            <w:szCs w:val="17"/>
          </w:rPr>
          <w:lastRenderedPageBreak/>
          <w:t>APPENDICE</w:t>
        </w:r>
        <w:r>
          <w:rPr>
            <w:b/>
            <w:color w:val="000000"/>
            <w:sz w:val="17"/>
            <w:szCs w:val="17"/>
          </w:rPr>
          <w:t> </w:t>
        </w:r>
        <w:r w:rsidRPr="00230B9C">
          <w:rPr>
            <w:b/>
            <w:color w:val="000000"/>
            <w:sz w:val="17"/>
            <w:szCs w:val="17"/>
          </w:rPr>
          <w:t>C DE L’ANNEXE</w:t>
        </w:r>
        <w:r>
          <w:rPr>
            <w:b/>
            <w:color w:val="000000"/>
            <w:sz w:val="17"/>
            <w:szCs w:val="17"/>
          </w:rPr>
          <w:t> </w:t>
        </w:r>
        <w:r w:rsidRPr="00230B9C">
          <w:rPr>
            <w:b/>
            <w:color w:val="000000"/>
            <w:sz w:val="17"/>
            <w:szCs w:val="17"/>
          </w:rPr>
          <w:t>I</w:t>
        </w:r>
      </w:ins>
    </w:p>
    <w:p w14:paraId="48FAE109" w14:textId="77777777" w:rsidR="002B562A" w:rsidRPr="00230B9C" w:rsidRDefault="002B562A" w:rsidP="002B562A">
      <w:pPr>
        <w:autoSpaceDE w:val="0"/>
        <w:autoSpaceDN w:val="0"/>
        <w:adjustRightInd w:val="0"/>
        <w:spacing w:before="0" w:after="0" w:line="360" w:lineRule="auto"/>
        <w:jc w:val="center"/>
        <w:outlineLvl w:val="0"/>
        <w:rPr>
          <w:ins w:id="1338" w:author="Author"/>
          <w:rFonts w:eastAsia="SimSun" w:cs="Arial"/>
          <w:color w:val="000000"/>
          <w:kern w:val="0"/>
          <w:sz w:val="17"/>
          <w:szCs w:val="17"/>
          <w14:ligatures w14:val="none"/>
        </w:rPr>
      </w:pPr>
      <w:ins w:id="1339" w:author="Author">
        <w:r w:rsidRPr="00230B9C">
          <w:rPr>
            <w:sz w:val="17"/>
            <w:szCs w:val="17"/>
            <w:u w:val="single"/>
          </w:rPr>
          <w:t xml:space="preserve">EXEMPLE D’INSTANCE XML </w:t>
        </w:r>
        <w:r w:rsidRPr="00230B9C">
          <w:rPr>
            <w:color w:val="000000"/>
            <w:sz w:val="17"/>
            <w:szCs w:val="17"/>
            <w:u w:val="single"/>
          </w:rPr>
          <w:t>D’INDEX D’UN PDDP POUR UNE MARQUE</w:t>
        </w:r>
      </w:ins>
    </w:p>
    <w:p w14:paraId="38DA4FB6" w14:textId="77777777" w:rsidR="00D920EE" w:rsidRPr="00230B9C" w:rsidRDefault="00D920EE" w:rsidP="007338CC">
      <w:pPr>
        <w:spacing w:before="0" w:after="0"/>
        <w:rPr>
          <w:ins w:id="1340" w:author="Author"/>
          <w:rFonts w:eastAsia="Calibri" w:cs="Arial"/>
          <w:kern w:val="0"/>
          <w:sz w:val="17"/>
          <w:szCs w:val="17"/>
          <w:lang w:eastAsia="zh-CN"/>
          <w14:ligatures w14:val="none"/>
        </w:rPr>
      </w:pPr>
    </w:p>
    <w:p w14:paraId="31A5C376" w14:textId="5805EBFA" w:rsidR="00AD1E44" w:rsidRPr="00F708E5" w:rsidRDefault="00E07BFA" w:rsidP="00950D41">
      <w:pPr>
        <w:spacing w:before="0" w:after="0"/>
        <w:rPr>
          <w:ins w:id="1341" w:author="Author"/>
          <w:rFonts w:eastAsia="Times New Roman" w:cs="Arial"/>
          <w:color w:val="343434"/>
          <w:kern w:val="0"/>
          <w:sz w:val="17"/>
          <w:szCs w:val="17"/>
          <w14:ligatures w14:val="none"/>
        </w:rPr>
      </w:pPr>
      <w:ins w:id="1342" w:author="Author">
        <w:r w:rsidRPr="00230B9C">
          <w:rPr>
            <w:sz w:val="17"/>
            <w:szCs w:val="17"/>
          </w:rPr>
          <w:t>Le présent appendice est un exemple fictif d’instance XML d’index d’un paquet de données d’un document de priorité stru</w:t>
        </w:r>
        <w:r w:rsidRPr="00F708E5">
          <w:rPr>
            <w:sz w:val="17"/>
            <w:szCs w:val="17"/>
          </w:rPr>
          <w:t>cturé selon le schéma XML de l’annexe</w:t>
        </w:r>
        <w:r w:rsidR="002B562A" w:rsidRPr="00F708E5">
          <w:rPr>
            <w:sz w:val="17"/>
            <w:szCs w:val="17"/>
          </w:rPr>
          <w:t> </w:t>
        </w:r>
        <w:r w:rsidRPr="00F708E5">
          <w:rPr>
            <w:sz w:val="17"/>
            <w:szCs w:val="17"/>
          </w:rPr>
          <w:t xml:space="preserve">I. </w:t>
        </w:r>
        <w:r w:rsidR="002B562A" w:rsidRPr="00F708E5">
          <w:rPr>
            <w:sz w:val="17"/>
            <w:szCs w:val="17"/>
          </w:rPr>
          <w:t xml:space="preserve"> </w:t>
        </w:r>
        <w:r w:rsidRPr="00F708E5">
          <w:rPr>
            <w:sz w:val="17"/>
            <w:szCs w:val="17"/>
          </w:rPr>
          <w:t>Il peut également être téléchargé à l</w:t>
        </w:r>
        <w:r w:rsidR="002B562A" w:rsidRPr="00F708E5">
          <w:rPr>
            <w:sz w:val="17"/>
            <w:szCs w:val="17"/>
          </w:rPr>
          <w:t>’</w:t>
        </w:r>
        <w:r w:rsidRPr="00F708E5">
          <w:rPr>
            <w:sz w:val="17"/>
            <w:szCs w:val="17"/>
          </w:rPr>
          <w:t>adresse suivante</w:t>
        </w:r>
        <w:r w:rsidR="002B562A" w:rsidRPr="00F708E5">
          <w:rPr>
            <w:sz w:val="17"/>
            <w:szCs w:val="17"/>
          </w:rPr>
          <w:t> </w:t>
        </w:r>
        <w:r w:rsidRPr="00F708E5">
          <w:rPr>
            <w:sz w:val="17"/>
            <w:szCs w:val="17"/>
          </w:rPr>
          <w:t xml:space="preserve">: </w:t>
        </w:r>
      </w:ins>
      <w:hyperlink r:id="rId27" w:history="1">
        <w:r w:rsidR="00BC6886" w:rsidRPr="00F708E5">
          <w:rPr>
            <w:rStyle w:val="Hyperlink"/>
            <w:rFonts w:eastAsia="Times New Roman" w:cs="Arial"/>
            <w:kern w:val="0"/>
            <w:sz w:val="17"/>
            <w:szCs w:val="17"/>
            <w14:ligatures w14:val="none"/>
          </w:rPr>
          <w:t>https://www.wipo.int/edocs/mdocs/cws/fr/cws_13/cws_13_20_rev-annexiv.zip</w:t>
        </w:r>
      </w:hyperlink>
    </w:p>
    <w:p w14:paraId="48923415" w14:textId="115AFBE4" w:rsidR="002264A6" w:rsidRPr="00F708E5" w:rsidRDefault="002264A6" w:rsidP="002264A6">
      <w:pPr>
        <w:widowControl w:val="0"/>
        <w:kinsoku w:val="0"/>
        <w:spacing w:before="0" w:after="0"/>
        <w:rPr>
          <w:ins w:id="1343" w:author="Author"/>
          <w:rFonts w:eastAsia="SimSun" w:cs="Arial"/>
          <w:kern w:val="0"/>
          <w:sz w:val="17"/>
          <w:szCs w:val="17"/>
          <w:highlight w:val="yellow"/>
          <w14:ligatures w14:val="none"/>
        </w:rPr>
      </w:pPr>
      <w:ins w:id="1344" w:author="Author">
        <w:r w:rsidRPr="00F708E5">
          <w:rPr>
            <w:sz w:val="17"/>
            <w:szCs w:val="17"/>
          </w:rPr>
          <w:t>(</w:t>
        </w:r>
        <w:r w:rsidRPr="00F708E5">
          <w:rPr>
            <w:i/>
            <w:iCs/>
            <w:sz w:val="17"/>
            <w:szCs w:val="17"/>
          </w:rPr>
          <w:t>Notes</w:t>
        </w:r>
        <w:r w:rsidR="002B562A" w:rsidRPr="00F708E5">
          <w:rPr>
            <w:i/>
            <w:iCs/>
            <w:sz w:val="17"/>
            <w:szCs w:val="17"/>
          </w:rPr>
          <w:t> </w:t>
        </w:r>
        <w:r w:rsidRPr="00F708E5">
          <w:rPr>
            <w:i/>
            <w:iCs/>
            <w:sz w:val="17"/>
            <w:szCs w:val="17"/>
          </w:rPr>
          <w:t>: le lien vers l</w:t>
        </w:r>
        <w:r w:rsidR="002B562A" w:rsidRPr="00F708E5">
          <w:rPr>
            <w:i/>
            <w:iCs/>
            <w:sz w:val="17"/>
            <w:szCs w:val="17"/>
          </w:rPr>
          <w:t>’</w:t>
        </w:r>
        <w:r w:rsidRPr="00F708E5">
          <w:rPr>
            <w:i/>
            <w:iCs/>
            <w:sz w:val="17"/>
            <w:szCs w:val="17"/>
          </w:rPr>
          <w:t>exemple d</w:t>
        </w:r>
        <w:r w:rsidR="002B562A" w:rsidRPr="00F708E5">
          <w:rPr>
            <w:i/>
            <w:iCs/>
            <w:sz w:val="17"/>
            <w:szCs w:val="17"/>
          </w:rPr>
          <w:t>’</w:t>
        </w:r>
        <w:r w:rsidRPr="00F708E5">
          <w:rPr>
            <w:i/>
            <w:iCs/>
            <w:sz w:val="17"/>
            <w:szCs w:val="17"/>
          </w:rPr>
          <w:t>instance XML pour un dessin ou modèle industriel sera actualisé lorsque la norme sera publiée.)</w:t>
        </w:r>
      </w:ins>
    </w:p>
    <w:p w14:paraId="741277FB" w14:textId="6B8E2E46" w:rsidR="00C318AE" w:rsidRPr="00230B9C" w:rsidRDefault="00950D41" w:rsidP="009744E1">
      <w:pPr>
        <w:spacing w:before="0" w:after="0"/>
        <w:rPr>
          <w:ins w:id="1345" w:author="Author"/>
          <w:rFonts w:eastAsia="SimSun" w:cs="Arial"/>
          <w:b/>
          <w:bCs/>
          <w:color w:val="000000"/>
          <w:kern w:val="0"/>
          <w:sz w:val="17"/>
          <w:szCs w:val="17"/>
          <w14:ligatures w14:val="none"/>
        </w:rPr>
      </w:pPr>
      <w:del w:id="1346" w:author="Author">
        <w:r w:rsidRPr="00230B9C" w:rsidDel="00E45F2B">
          <w:rPr>
            <w:sz w:val="17"/>
            <w:szCs w:val="17"/>
          </w:rPr>
          <w:fldChar w:fldCharType="begin"/>
        </w:r>
        <w:r w:rsidRPr="00230B9C" w:rsidDel="00E45F2B">
          <w:rPr>
            <w:sz w:val="17"/>
            <w:szCs w:val="17"/>
          </w:rPr>
          <w:delInstrText>HYPERLINK "https://wipoprod.sharepoint.com/:u:/r/sites/SPS-INT-BFP-ICSD-CWS/MeetingsV2/CWS%2013/CWS_13_20%20Revision%20ST.92/draft/cws_13_20_annexvi-draft.xml?csf=1&amp;web=1&amp;e=4CWRIB"</w:delInstrText>
        </w:r>
        <w:r w:rsidRPr="00230B9C" w:rsidDel="00E45F2B">
          <w:rPr>
            <w:sz w:val="17"/>
            <w:szCs w:val="17"/>
          </w:rPr>
        </w:r>
        <w:r w:rsidRPr="00230B9C" w:rsidDel="00E45F2B">
          <w:rPr>
            <w:sz w:val="17"/>
            <w:szCs w:val="17"/>
          </w:rPr>
          <w:fldChar w:fldCharType="separate"/>
        </w:r>
        <w:r w:rsidRPr="00230B9C" w:rsidDel="00E45F2B">
          <w:rPr>
            <w:sz w:val="17"/>
            <w:szCs w:val="17"/>
          </w:rPr>
          <w:fldChar w:fldCharType="end"/>
        </w:r>
      </w:del>
    </w:p>
    <w:p w14:paraId="26DD1B8A" w14:textId="77777777" w:rsidR="00F553A6" w:rsidRPr="00230B9C" w:rsidRDefault="00F553A6" w:rsidP="00F553A6">
      <w:pPr>
        <w:spacing w:before="0" w:after="0"/>
        <w:rPr>
          <w:ins w:id="1347" w:author="Author"/>
          <w:rFonts w:cs="Arial"/>
          <w:kern w:val="0"/>
          <w:sz w:val="17"/>
          <w:szCs w:val="17"/>
          <w14:ligatures w14:val="none"/>
        </w:rPr>
      </w:pPr>
    </w:p>
    <w:p w14:paraId="03C087DF" w14:textId="77777777" w:rsidR="00FB2475" w:rsidRPr="002B562A" w:rsidRDefault="00FB2475" w:rsidP="00FB2475">
      <w:pPr>
        <w:spacing w:before="0" w:after="0"/>
        <w:rPr>
          <w:ins w:id="1348" w:author="Author"/>
          <w:rFonts w:ascii="Courier New" w:hAnsi="Courier New" w:cs="Courier New"/>
          <w:kern w:val="0"/>
          <w:sz w:val="17"/>
          <w:szCs w:val="17"/>
          <w14:ligatures w14:val="none"/>
        </w:rPr>
      </w:pPr>
      <w:ins w:id="1349" w:author="Author">
        <w:r w:rsidRPr="002B562A">
          <w:rPr>
            <w:rFonts w:ascii="Courier New" w:hAnsi="Courier New" w:cs="Courier New"/>
            <w:sz w:val="17"/>
            <w:szCs w:val="17"/>
          </w:rPr>
          <w:t>&lt;?xml version="1.0" encoding="UTF-8"?&gt;</w:t>
        </w:r>
      </w:ins>
    </w:p>
    <w:p w14:paraId="0C2916C2" w14:textId="77777777" w:rsidR="00FB2475" w:rsidRPr="002B562A" w:rsidRDefault="00FB2475" w:rsidP="00FB2475">
      <w:pPr>
        <w:spacing w:before="0" w:after="0"/>
        <w:rPr>
          <w:ins w:id="1350" w:author="Author"/>
          <w:rFonts w:ascii="Courier New" w:hAnsi="Courier New" w:cs="Courier New"/>
          <w:kern w:val="0"/>
          <w:sz w:val="17"/>
          <w:szCs w:val="17"/>
          <w14:ligatures w14:val="none"/>
        </w:rPr>
      </w:pPr>
      <w:ins w:id="1351" w:author="Author">
        <w:r w:rsidRPr="002B562A">
          <w:rPr>
            <w:rFonts w:ascii="Courier New" w:hAnsi="Courier New" w:cs="Courier New"/>
            <w:sz w:val="17"/>
            <w:szCs w:val="17"/>
          </w:rPr>
          <w:t>&lt;pde:PriorityDocumentIndex xmlns:xsi="http://www.w3.org/2001/XMLSchema-instance" xmlns:pde="http://www.wipo.int/standards/XMLSchema/PriorityDocumentExchange" xmlns:dgn="http://www.wipo.int/standards/XMLSchema/ST96/Design" xmlns:tmk="http://www.wipo.int/standards/XMLSchema/ST96/Trademark" xmlns:com="http://www.wipo.int/standards/XMLSchema/ST96/Common" com:languageCode="en" xsi:schemaLocation="http://www.wipo.int/standards/XMLSchema/PriorityDocumentExchange PriorityDocumentIndex_V2_0.xsd"&gt;</w:t>
        </w:r>
      </w:ins>
    </w:p>
    <w:p w14:paraId="1F5AD26A" w14:textId="77777777" w:rsidR="00FB2475" w:rsidRPr="00BC6886" w:rsidRDefault="00FB2475" w:rsidP="00FB2475">
      <w:pPr>
        <w:spacing w:before="0" w:after="0"/>
        <w:rPr>
          <w:ins w:id="1352"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ins w:id="1353" w:author="Author">
        <w:r w:rsidRPr="00BC6886">
          <w:rPr>
            <w:rFonts w:ascii="Courier New" w:hAnsi="Courier New" w:cs="Courier New"/>
            <w:sz w:val="17"/>
            <w:szCs w:val="17"/>
            <w:lang w:val="en-US"/>
          </w:rPr>
          <w:t>&lt;pde:IPRightKindCategory&gt;Trademark&lt;/pde:IPRightKindCategory&gt;</w:t>
        </w:r>
      </w:ins>
    </w:p>
    <w:p w14:paraId="7A470059" w14:textId="77777777" w:rsidR="00FB2475" w:rsidRPr="00BC6886" w:rsidRDefault="00FB2475" w:rsidP="00FB2475">
      <w:pPr>
        <w:spacing w:before="0" w:after="0"/>
        <w:rPr>
          <w:ins w:id="135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ins w:id="1355" w:author="Author">
        <w:r w:rsidRPr="00BC6886">
          <w:rPr>
            <w:rFonts w:ascii="Courier New" w:hAnsi="Courier New" w:cs="Courier New"/>
            <w:sz w:val="17"/>
            <w:szCs w:val="17"/>
            <w:lang w:val="en-US"/>
          </w:rPr>
          <w:t>&lt;com:IPOfficeCode&gt;EM&lt;/com:IPOfficeCode&gt;</w:t>
        </w:r>
      </w:ins>
    </w:p>
    <w:p w14:paraId="10E5605A" w14:textId="77777777" w:rsidR="00FB2475" w:rsidRPr="00BC6886" w:rsidRDefault="00FB2475" w:rsidP="00FB2475">
      <w:pPr>
        <w:spacing w:before="0" w:after="0"/>
        <w:rPr>
          <w:ins w:id="135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ins w:id="1357" w:author="Author">
        <w:r w:rsidRPr="00BC6886">
          <w:rPr>
            <w:rFonts w:ascii="Courier New" w:hAnsi="Courier New" w:cs="Courier New"/>
            <w:sz w:val="17"/>
            <w:szCs w:val="17"/>
            <w:lang w:val="en-US"/>
          </w:rPr>
          <w:t>&lt;com:ApplicationNumber&gt;</w:t>
        </w:r>
      </w:ins>
    </w:p>
    <w:p w14:paraId="4AAE26A6" w14:textId="77777777" w:rsidR="00FB2475" w:rsidRPr="00BC6886" w:rsidRDefault="00FB2475" w:rsidP="00FB2475">
      <w:pPr>
        <w:spacing w:before="0" w:after="0"/>
        <w:rPr>
          <w:ins w:id="135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59" w:author="Author">
        <w:r w:rsidRPr="00BC6886">
          <w:rPr>
            <w:rFonts w:ascii="Courier New" w:hAnsi="Courier New" w:cs="Courier New"/>
            <w:sz w:val="17"/>
            <w:szCs w:val="17"/>
            <w:lang w:val="en-US"/>
          </w:rPr>
          <w:t>&lt;com:ApplicationNumberText&gt;018975509&lt;/com:ApplicationNumberText&gt;</w:t>
        </w:r>
      </w:ins>
    </w:p>
    <w:p w14:paraId="160D92DD" w14:textId="77777777" w:rsidR="00FB2475" w:rsidRPr="00BC6886" w:rsidRDefault="00FB2475" w:rsidP="00FB2475">
      <w:pPr>
        <w:spacing w:before="0" w:after="0"/>
        <w:rPr>
          <w:ins w:id="136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ins w:id="1361" w:author="Author">
        <w:r w:rsidRPr="00BC6886">
          <w:rPr>
            <w:rFonts w:ascii="Courier New" w:hAnsi="Courier New" w:cs="Courier New"/>
            <w:sz w:val="17"/>
            <w:szCs w:val="17"/>
            <w:lang w:val="en-US"/>
          </w:rPr>
          <w:t>&lt;/com:ApplicationNumber&gt;</w:t>
        </w:r>
      </w:ins>
    </w:p>
    <w:p w14:paraId="21C7D29F" w14:textId="77777777" w:rsidR="00FB2475" w:rsidRPr="00BC6886" w:rsidRDefault="00FB2475" w:rsidP="00FB2475">
      <w:pPr>
        <w:spacing w:before="0" w:after="0"/>
        <w:rPr>
          <w:ins w:id="136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ins w:id="1363" w:author="Author">
        <w:r w:rsidRPr="00BC6886">
          <w:rPr>
            <w:rFonts w:ascii="Courier New" w:hAnsi="Courier New" w:cs="Courier New"/>
            <w:sz w:val="17"/>
            <w:szCs w:val="17"/>
            <w:lang w:val="en-US"/>
          </w:rPr>
          <w:t>&lt;pde:ApplicationFilingDate&gt;2025-01-01&lt;/pde:ApplicationFilingDate&gt;</w:t>
        </w:r>
      </w:ins>
    </w:p>
    <w:p w14:paraId="09E7E94B" w14:textId="77777777" w:rsidR="00FB2475" w:rsidRPr="00BC6886" w:rsidRDefault="00FB2475" w:rsidP="00FB2475">
      <w:pPr>
        <w:spacing w:before="0" w:after="0"/>
        <w:rPr>
          <w:ins w:id="136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ins w:id="1365" w:author="Author">
        <w:r w:rsidRPr="00BC6886">
          <w:rPr>
            <w:rFonts w:ascii="Courier New" w:hAnsi="Courier New" w:cs="Courier New"/>
            <w:sz w:val="17"/>
            <w:szCs w:val="17"/>
            <w:lang w:val="en-US"/>
          </w:rPr>
          <w:t>&lt;pde:PriorityDocumentBag&gt;</w:t>
        </w:r>
      </w:ins>
    </w:p>
    <w:p w14:paraId="20ED9952" w14:textId="77777777" w:rsidR="00FB2475" w:rsidRPr="00BC6886" w:rsidRDefault="00FB2475" w:rsidP="00FB2475">
      <w:pPr>
        <w:spacing w:before="0" w:after="0"/>
        <w:rPr>
          <w:ins w:id="136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67" w:author="Author">
        <w:r w:rsidRPr="00BC6886">
          <w:rPr>
            <w:rFonts w:ascii="Courier New" w:hAnsi="Courier New" w:cs="Courier New"/>
            <w:sz w:val="17"/>
            <w:szCs w:val="17"/>
            <w:lang w:val="en-US"/>
          </w:rPr>
          <w:t>&lt;pde:PriorityDocument&gt;</w:t>
        </w:r>
      </w:ins>
    </w:p>
    <w:p w14:paraId="561FA5AC" w14:textId="3733E790" w:rsidR="00FB2475" w:rsidRPr="00BC6886" w:rsidRDefault="00FB2475" w:rsidP="00FB2475">
      <w:pPr>
        <w:spacing w:before="0" w:after="0"/>
        <w:rPr>
          <w:ins w:id="136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69" w:author="Author">
        <w:r w:rsidRPr="00BC6886">
          <w:rPr>
            <w:rFonts w:ascii="Courier New" w:hAnsi="Courier New" w:cs="Courier New"/>
            <w:sz w:val="17"/>
            <w:szCs w:val="17"/>
            <w:lang w:val="en-US"/>
          </w:rPr>
          <w:t>&lt;com:DocumentName&gt;Priority Document PDF&lt;/com:DocumentName&gt;</w:t>
        </w:r>
      </w:ins>
    </w:p>
    <w:p w14:paraId="17238AE2" w14:textId="688264C2" w:rsidR="00FB2475" w:rsidRPr="00BC6886" w:rsidRDefault="00FB2475" w:rsidP="00FB2475">
      <w:pPr>
        <w:spacing w:before="0" w:after="0"/>
        <w:rPr>
          <w:ins w:id="137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71" w:author="Author">
        <w:r w:rsidRPr="00BC6886">
          <w:rPr>
            <w:rFonts w:ascii="Courier New" w:hAnsi="Courier New" w:cs="Courier New"/>
            <w:sz w:val="17"/>
            <w:szCs w:val="17"/>
            <w:lang w:val="en-US"/>
          </w:rPr>
          <w:t>&lt;com:FileName&gt;EM_018975509_20250101_PriorityDocument.pdf&lt;/com:FileName&gt;</w:t>
        </w:r>
      </w:ins>
    </w:p>
    <w:p w14:paraId="4993B9F2" w14:textId="65EFF5B9" w:rsidR="00FB2475" w:rsidRPr="00BC6886" w:rsidRDefault="00FB2475" w:rsidP="00FB2475">
      <w:pPr>
        <w:spacing w:before="0" w:after="0"/>
        <w:rPr>
          <w:ins w:id="1372" w:author="Author"/>
          <w:rFonts w:ascii="Courier New" w:hAnsi="Courier New" w:cs="Courier New"/>
          <w:kern w:val="0"/>
          <w:sz w:val="17"/>
          <w:szCs w:val="17"/>
          <w:lang w:val="en-US"/>
          <w14:ligatures w14:val="none"/>
        </w:rPr>
      </w:pPr>
      <w:ins w:id="1373" w:author="Author">
        <w:r w:rsidRPr="00BC6886">
          <w:rPr>
            <w:rFonts w:ascii="Courier New" w:hAnsi="Courier New" w:cs="Courier New"/>
            <w:sz w:val="17"/>
            <w:szCs w:val="17"/>
            <w:lang w:val="en-US"/>
          </w:rPr>
          <w:t>&lt;com:DocumentLocationURI&gt;MandatoryArtifacts/EM_018975509_20250101_PriorityDocument.pdf&lt;/com:DocumentLocationURI&gt;</w:t>
        </w:r>
      </w:ins>
    </w:p>
    <w:p w14:paraId="43515B72" w14:textId="77777777" w:rsidR="00FB2475" w:rsidRPr="00BC6886" w:rsidRDefault="00FB2475" w:rsidP="00FB2475">
      <w:pPr>
        <w:spacing w:before="0" w:after="0"/>
        <w:rPr>
          <w:ins w:id="1374" w:author="Author"/>
          <w:rFonts w:ascii="Courier New" w:hAnsi="Courier New" w:cs="Courier New"/>
          <w:kern w:val="0"/>
          <w:sz w:val="17"/>
          <w:szCs w:val="17"/>
          <w:lang w:val="es-E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75" w:author="Author">
        <w:r w:rsidRPr="00BC6886">
          <w:rPr>
            <w:rFonts w:ascii="Courier New" w:hAnsi="Courier New" w:cs="Courier New"/>
            <w:sz w:val="17"/>
            <w:szCs w:val="17"/>
            <w:lang w:val="es-ES"/>
          </w:rPr>
          <w:t>&lt;pde:DocumentAsFiledIndicator&gt;false&lt;/pde:DocumentAsFiledIndicator&gt;</w:t>
        </w:r>
      </w:ins>
    </w:p>
    <w:p w14:paraId="232DF8C9" w14:textId="77777777" w:rsidR="00FB2475" w:rsidRPr="00BC6886" w:rsidRDefault="00FB2475" w:rsidP="00FB2475">
      <w:pPr>
        <w:spacing w:before="0" w:after="0"/>
        <w:rPr>
          <w:ins w:id="1376" w:author="Author"/>
          <w:rFonts w:ascii="Courier New" w:hAnsi="Courier New" w:cs="Courier New"/>
          <w:kern w:val="0"/>
          <w:sz w:val="17"/>
          <w:szCs w:val="17"/>
          <w:lang w:val="es-ES"/>
          <w14:ligatures w14:val="none"/>
        </w:rPr>
      </w:pPr>
      <w:r w:rsidRPr="00BC6886">
        <w:rPr>
          <w:rFonts w:ascii="Courier New" w:hAnsi="Courier New" w:cs="Courier New"/>
          <w:sz w:val="17"/>
          <w:szCs w:val="17"/>
          <w:lang w:val="es-ES"/>
        </w:rPr>
        <w:tab/>
      </w:r>
      <w:r w:rsidRPr="00BC6886">
        <w:rPr>
          <w:rFonts w:ascii="Courier New" w:hAnsi="Courier New" w:cs="Courier New"/>
          <w:sz w:val="17"/>
          <w:szCs w:val="17"/>
          <w:lang w:val="es-ES"/>
        </w:rPr>
        <w:tab/>
      </w:r>
      <w:r w:rsidRPr="00BC6886">
        <w:rPr>
          <w:rFonts w:ascii="Courier New" w:hAnsi="Courier New" w:cs="Courier New"/>
          <w:sz w:val="17"/>
          <w:szCs w:val="17"/>
          <w:lang w:val="es-ES"/>
        </w:rPr>
        <w:tab/>
      </w:r>
      <w:ins w:id="1377" w:author="Author">
        <w:r w:rsidRPr="00BC6886">
          <w:rPr>
            <w:rFonts w:ascii="Courier New" w:hAnsi="Courier New" w:cs="Courier New"/>
            <w:sz w:val="17"/>
            <w:szCs w:val="17"/>
            <w:lang w:val="es-ES"/>
          </w:rPr>
          <w:t>&lt;pde:DocumentFileFormatCategory&gt;PDF&lt;/pde:DocumentFileFormatCategory&gt;</w:t>
        </w:r>
      </w:ins>
    </w:p>
    <w:p w14:paraId="35ADFEBA" w14:textId="77777777" w:rsidR="00FB2475" w:rsidRPr="00BC6886" w:rsidRDefault="00FB2475" w:rsidP="00FB2475">
      <w:pPr>
        <w:spacing w:before="0" w:after="0"/>
        <w:rPr>
          <w:ins w:id="1378" w:author="Author"/>
          <w:rFonts w:ascii="Courier New" w:hAnsi="Courier New" w:cs="Courier New"/>
          <w:kern w:val="0"/>
          <w:sz w:val="17"/>
          <w:szCs w:val="17"/>
          <w:lang w:val="es-ES"/>
          <w14:ligatures w14:val="none"/>
        </w:rPr>
      </w:pPr>
      <w:r w:rsidRPr="00BC6886">
        <w:rPr>
          <w:rFonts w:ascii="Courier New" w:hAnsi="Courier New" w:cs="Courier New"/>
          <w:sz w:val="17"/>
          <w:szCs w:val="17"/>
          <w:lang w:val="es-ES"/>
        </w:rPr>
        <w:tab/>
      </w:r>
      <w:r w:rsidRPr="00BC6886">
        <w:rPr>
          <w:rFonts w:ascii="Courier New" w:hAnsi="Courier New" w:cs="Courier New"/>
          <w:sz w:val="17"/>
          <w:szCs w:val="17"/>
          <w:lang w:val="es-ES"/>
        </w:rPr>
        <w:tab/>
      </w:r>
      <w:r w:rsidRPr="00BC6886">
        <w:rPr>
          <w:rFonts w:ascii="Courier New" w:hAnsi="Courier New" w:cs="Courier New"/>
          <w:sz w:val="17"/>
          <w:szCs w:val="17"/>
          <w:lang w:val="es-ES"/>
        </w:rPr>
        <w:tab/>
      </w:r>
      <w:ins w:id="1379" w:author="Author">
        <w:r w:rsidRPr="00BC6886">
          <w:rPr>
            <w:rFonts w:ascii="Courier New" w:hAnsi="Courier New" w:cs="Courier New"/>
            <w:sz w:val="17"/>
            <w:szCs w:val="17"/>
            <w:lang w:val="es-ES"/>
          </w:rPr>
          <w:t>&lt;pde:TrademarkMandatoryDocumentCategory&gt;Priority document PDF&lt;/pde:TrademarkMandatoryDocumentCategory&gt;</w:t>
        </w:r>
      </w:ins>
    </w:p>
    <w:p w14:paraId="6F11F8E3" w14:textId="77777777" w:rsidR="00FB2475" w:rsidRPr="00BC6886" w:rsidRDefault="00FB2475" w:rsidP="00FB2475">
      <w:pPr>
        <w:spacing w:before="0" w:after="0"/>
        <w:rPr>
          <w:ins w:id="1380" w:author="Author"/>
          <w:rFonts w:ascii="Courier New" w:hAnsi="Courier New" w:cs="Courier New"/>
          <w:kern w:val="0"/>
          <w:sz w:val="17"/>
          <w:szCs w:val="17"/>
          <w:lang w:val="es-ES"/>
          <w14:ligatures w14:val="none"/>
        </w:rPr>
      </w:pPr>
      <w:r w:rsidRPr="00BC6886">
        <w:rPr>
          <w:rFonts w:ascii="Courier New" w:hAnsi="Courier New" w:cs="Courier New"/>
          <w:sz w:val="17"/>
          <w:szCs w:val="17"/>
          <w:lang w:val="es-ES"/>
        </w:rPr>
        <w:tab/>
      </w:r>
      <w:r w:rsidRPr="00BC6886">
        <w:rPr>
          <w:rFonts w:ascii="Courier New" w:hAnsi="Courier New" w:cs="Courier New"/>
          <w:sz w:val="17"/>
          <w:szCs w:val="17"/>
          <w:lang w:val="es-ES"/>
        </w:rPr>
        <w:tab/>
      </w:r>
      <w:r w:rsidRPr="00BC6886">
        <w:rPr>
          <w:rFonts w:ascii="Courier New" w:hAnsi="Courier New" w:cs="Courier New"/>
          <w:sz w:val="17"/>
          <w:szCs w:val="17"/>
          <w:lang w:val="es-ES"/>
        </w:rPr>
        <w:tab/>
      </w:r>
      <w:ins w:id="1381" w:author="Author">
        <w:r w:rsidRPr="00BC6886">
          <w:rPr>
            <w:rFonts w:ascii="Courier New" w:hAnsi="Courier New" w:cs="Courier New"/>
            <w:sz w:val="17"/>
            <w:szCs w:val="17"/>
            <w:lang w:val="es-ES"/>
          </w:rPr>
          <w:t>&lt;com:DocumentDate&gt;2025-01-22&lt;/com:DocumentDate&gt;</w:t>
        </w:r>
      </w:ins>
    </w:p>
    <w:p w14:paraId="1F861C12" w14:textId="77777777" w:rsidR="00FB2475" w:rsidRPr="00BC6886" w:rsidRDefault="00FB2475" w:rsidP="00FB2475">
      <w:pPr>
        <w:spacing w:before="0" w:after="0"/>
        <w:rPr>
          <w:ins w:id="1382" w:author="Author"/>
          <w:rFonts w:ascii="Courier New" w:hAnsi="Courier New" w:cs="Courier New"/>
          <w:kern w:val="0"/>
          <w:sz w:val="17"/>
          <w:szCs w:val="17"/>
          <w:lang w:val="es-ES"/>
          <w14:ligatures w14:val="none"/>
        </w:rPr>
      </w:pPr>
      <w:r w:rsidRPr="00BC6886">
        <w:rPr>
          <w:rFonts w:ascii="Courier New" w:hAnsi="Courier New" w:cs="Courier New"/>
          <w:sz w:val="17"/>
          <w:szCs w:val="17"/>
          <w:lang w:val="es-ES"/>
        </w:rPr>
        <w:tab/>
      </w:r>
      <w:r w:rsidRPr="00BC6886">
        <w:rPr>
          <w:rFonts w:ascii="Courier New" w:hAnsi="Courier New" w:cs="Courier New"/>
          <w:sz w:val="17"/>
          <w:szCs w:val="17"/>
          <w:lang w:val="es-ES"/>
        </w:rPr>
        <w:tab/>
      </w:r>
      <w:r w:rsidRPr="00BC6886">
        <w:rPr>
          <w:rFonts w:ascii="Courier New" w:hAnsi="Courier New" w:cs="Courier New"/>
          <w:sz w:val="17"/>
          <w:szCs w:val="17"/>
          <w:lang w:val="es-ES"/>
        </w:rPr>
        <w:tab/>
      </w:r>
      <w:ins w:id="1383" w:author="Author">
        <w:r w:rsidRPr="00BC6886">
          <w:rPr>
            <w:rFonts w:ascii="Courier New" w:hAnsi="Courier New" w:cs="Courier New"/>
            <w:sz w:val="17"/>
            <w:szCs w:val="17"/>
            <w:lang w:val="es-ES"/>
          </w:rPr>
          <w:t>&lt;com:PageTotalQuantity&gt;3&lt;/com:PageTotalQuantity&gt;</w:t>
        </w:r>
      </w:ins>
    </w:p>
    <w:p w14:paraId="76EF9EE6" w14:textId="77777777" w:rsidR="00FB2475" w:rsidRPr="00BC6886" w:rsidRDefault="00FB2475" w:rsidP="00FB2475">
      <w:pPr>
        <w:spacing w:before="0" w:after="0"/>
        <w:rPr>
          <w:ins w:id="1384" w:author="Author"/>
          <w:rFonts w:ascii="Courier New" w:hAnsi="Courier New" w:cs="Courier New"/>
          <w:kern w:val="0"/>
          <w:sz w:val="17"/>
          <w:szCs w:val="17"/>
          <w:lang w:val="en-US"/>
          <w14:ligatures w14:val="none"/>
        </w:rPr>
      </w:pPr>
      <w:r w:rsidRPr="00BC6886">
        <w:rPr>
          <w:rFonts w:ascii="Courier New" w:hAnsi="Courier New" w:cs="Courier New"/>
          <w:sz w:val="17"/>
          <w:szCs w:val="17"/>
          <w:lang w:val="es-ES"/>
        </w:rPr>
        <w:tab/>
      </w:r>
      <w:r w:rsidRPr="00BC6886">
        <w:rPr>
          <w:rFonts w:ascii="Courier New" w:hAnsi="Courier New" w:cs="Courier New"/>
          <w:sz w:val="17"/>
          <w:szCs w:val="17"/>
          <w:lang w:val="es-ES"/>
        </w:rPr>
        <w:tab/>
      </w:r>
      <w:r w:rsidRPr="00BC6886">
        <w:rPr>
          <w:rFonts w:ascii="Courier New" w:hAnsi="Courier New" w:cs="Courier New"/>
          <w:sz w:val="17"/>
          <w:szCs w:val="17"/>
          <w:lang w:val="es-ES"/>
        </w:rPr>
        <w:tab/>
      </w:r>
      <w:ins w:id="1385" w:author="Author">
        <w:r w:rsidRPr="00BC6886">
          <w:rPr>
            <w:rFonts w:ascii="Courier New" w:hAnsi="Courier New" w:cs="Courier New"/>
            <w:sz w:val="17"/>
            <w:szCs w:val="17"/>
            <w:lang w:val="en-US"/>
          </w:rPr>
          <w:t>&lt;com:CommentText com:languageCode="en"&gt;This priority document contains the application form without certification and without embedded multimedia file&lt;/com:CommentText&gt;</w:t>
        </w:r>
      </w:ins>
    </w:p>
    <w:p w14:paraId="61AFDEE1" w14:textId="77777777" w:rsidR="00FB2475" w:rsidRPr="002B562A" w:rsidRDefault="00FB2475" w:rsidP="00FB2475">
      <w:pPr>
        <w:spacing w:before="0" w:after="0"/>
        <w:rPr>
          <w:ins w:id="1386"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87" w:author="Author">
        <w:r w:rsidRPr="002B562A">
          <w:rPr>
            <w:rFonts w:ascii="Courier New" w:hAnsi="Courier New" w:cs="Courier New"/>
            <w:sz w:val="17"/>
            <w:szCs w:val="17"/>
          </w:rPr>
          <w:t>&lt;/pde:PriorityDocument&gt;</w:t>
        </w:r>
      </w:ins>
    </w:p>
    <w:p w14:paraId="33064B5C" w14:textId="77777777" w:rsidR="00FB2475" w:rsidRPr="002B562A" w:rsidRDefault="00FB2475" w:rsidP="00FB2475">
      <w:pPr>
        <w:spacing w:before="0" w:after="0"/>
        <w:rPr>
          <w:ins w:id="1388"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389" w:author="Author">
        <w:r w:rsidRPr="002B562A">
          <w:rPr>
            <w:rFonts w:ascii="Courier New" w:hAnsi="Courier New" w:cs="Courier New"/>
            <w:sz w:val="17"/>
            <w:szCs w:val="17"/>
          </w:rPr>
          <w:t>&lt;pde:PriorityDocument&gt;</w:t>
        </w:r>
      </w:ins>
    </w:p>
    <w:p w14:paraId="1385D84C" w14:textId="77777777" w:rsidR="00FB2475" w:rsidRPr="002B562A" w:rsidRDefault="00FB2475" w:rsidP="00FB2475">
      <w:pPr>
        <w:spacing w:before="0" w:after="0"/>
        <w:rPr>
          <w:ins w:id="139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391" w:author="Author">
        <w:r w:rsidRPr="002B562A">
          <w:rPr>
            <w:rFonts w:ascii="Courier New" w:hAnsi="Courier New" w:cs="Courier New"/>
            <w:sz w:val="17"/>
            <w:szCs w:val="17"/>
          </w:rPr>
          <w:t>&lt;com:DocumentName&gt;Certification page&lt;/com:DocumentName&gt;</w:t>
        </w:r>
      </w:ins>
    </w:p>
    <w:p w14:paraId="10C7A737" w14:textId="77777777" w:rsidR="00FB2475" w:rsidRPr="00BC6886" w:rsidRDefault="00FB2475" w:rsidP="00FB2475">
      <w:pPr>
        <w:spacing w:before="0" w:after="0"/>
        <w:rPr>
          <w:ins w:id="1392"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393" w:author="Author">
        <w:r w:rsidRPr="00BC6886">
          <w:rPr>
            <w:rFonts w:ascii="Courier New" w:hAnsi="Courier New" w:cs="Courier New"/>
            <w:sz w:val="17"/>
            <w:szCs w:val="17"/>
            <w:lang w:val="en-US"/>
          </w:rPr>
          <w:t>&lt;com:FileName&gt;EM_018975509_20250101_CertificationPage.pdf&lt;/com:FileName&gt;</w:t>
        </w:r>
      </w:ins>
    </w:p>
    <w:p w14:paraId="5666A705" w14:textId="77777777" w:rsidR="00FB2475" w:rsidRPr="00BC6886" w:rsidRDefault="00FB2475" w:rsidP="00FB2475">
      <w:pPr>
        <w:spacing w:before="0" w:after="0"/>
        <w:rPr>
          <w:ins w:id="139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95" w:author="Author">
        <w:r w:rsidRPr="00BC6886">
          <w:rPr>
            <w:rFonts w:ascii="Courier New" w:hAnsi="Courier New" w:cs="Courier New"/>
            <w:sz w:val="17"/>
            <w:szCs w:val="17"/>
            <w:lang w:val="en-US"/>
          </w:rPr>
          <w:t>&lt;com:DocumentLocationURI&gt;MandatoryArtifacts/EM_018975509_20250101_CertificationPage.pdf&lt;/com:DocumentLocationURI&gt;</w:t>
        </w:r>
      </w:ins>
    </w:p>
    <w:p w14:paraId="3B2253F1" w14:textId="77777777" w:rsidR="00FB2475" w:rsidRPr="00BC6886" w:rsidRDefault="00FB2475" w:rsidP="00FB2475">
      <w:pPr>
        <w:spacing w:before="0" w:after="0"/>
        <w:rPr>
          <w:ins w:id="139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97" w:author="Author">
        <w:r w:rsidRPr="00BC6886">
          <w:rPr>
            <w:rFonts w:ascii="Courier New" w:hAnsi="Courier New" w:cs="Courier New"/>
            <w:sz w:val="17"/>
            <w:szCs w:val="17"/>
            <w:lang w:val="en-US"/>
          </w:rPr>
          <w:t>&lt;pde:DocumentAsFiledIndicator&gt;false&lt;/pde:DocumentAsFiledIndicator&gt;</w:t>
        </w:r>
      </w:ins>
    </w:p>
    <w:p w14:paraId="2EFB1852" w14:textId="77777777" w:rsidR="00FB2475" w:rsidRPr="00BC6886" w:rsidRDefault="00FB2475" w:rsidP="00FB2475">
      <w:pPr>
        <w:spacing w:before="0" w:after="0"/>
        <w:rPr>
          <w:ins w:id="139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399" w:author="Author">
        <w:r w:rsidRPr="00BC6886">
          <w:rPr>
            <w:rFonts w:ascii="Courier New" w:hAnsi="Courier New" w:cs="Courier New"/>
            <w:sz w:val="17"/>
            <w:szCs w:val="17"/>
            <w:lang w:val="en-US"/>
          </w:rPr>
          <w:t>&lt;pde:DocumentFileFormatCategory&gt;PDF&lt;/pde:DocumentFileFormatCategory&gt;</w:t>
        </w:r>
      </w:ins>
    </w:p>
    <w:p w14:paraId="71E0DE79" w14:textId="77777777" w:rsidR="00FB2475" w:rsidRPr="00BC6886" w:rsidRDefault="00FB2475" w:rsidP="00FB2475">
      <w:pPr>
        <w:spacing w:before="0" w:after="0"/>
        <w:rPr>
          <w:ins w:id="140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01" w:author="Author">
        <w:r w:rsidRPr="00BC6886">
          <w:rPr>
            <w:rFonts w:ascii="Courier New" w:hAnsi="Courier New" w:cs="Courier New"/>
            <w:sz w:val="17"/>
            <w:szCs w:val="17"/>
            <w:lang w:val="en-US"/>
          </w:rPr>
          <w:t>&lt;pde:TrademarkMandatoryDocumentCategory&gt;Certification page&lt;/pde:TrademarkMandatoryDocumentCategory&gt;</w:t>
        </w:r>
      </w:ins>
    </w:p>
    <w:p w14:paraId="5AC3BC3F" w14:textId="77777777" w:rsidR="00FB2475" w:rsidRPr="00BC6886" w:rsidRDefault="00FB2475" w:rsidP="00FB2475">
      <w:pPr>
        <w:spacing w:before="0" w:after="0"/>
        <w:rPr>
          <w:ins w:id="140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03" w:author="Author">
        <w:r w:rsidRPr="00BC6886">
          <w:rPr>
            <w:rFonts w:ascii="Courier New" w:hAnsi="Courier New" w:cs="Courier New"/>
            <w:sz w:val="17"/>
            <w:szCs w:val="17"/>
            <w:lang w:val="en-US"/>
          </w:rPr>
          <w:t>&lt;com:DocumentDate&gt;2025-01-22&lt;/com:DocumentDate&gt;</w:t>
        </w:r>
      </w:ins>
    </w:p>
    <w:p w14:paraId="22199322" w14:textId="77777777" w:rsidR="00FB2475" w:rsidRPr="00BC6886" w:rsidRDefault="00FB2475" w:rsidP="00FB2475">
      <w:pPr>
        <w:spacing w:before="0" w:after="0"/>
        <w:rPr>
          <w:ins w:id="140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05" w:author="Author">
        <w:r w:rsidRPr="00BC6886">
          <w:rPr>
            <w:rFonts w:ascii="Courier New" w:hAnsi="Courier New" w:cs="Courier New"/>
            <w:sz w:val="17"/>
            <w:szCs w:val="17"/>
            <w:lang w:val="en-US"/>
          </w:rPr>
          <w:t>&lt;com:PageTotalQuantity&gt;1&lt;/com:PageTotalQuantity&gt;</w:t>
        </w:r>
      </w:ins>
    </w:p>
    <w:p w14:paraId="4A2E3573" w14:textId="77777777" w:rsidR="00FB2475" w:rsidRPr="00BC6886" w:rsidRDefault="00FB2475" w:rsidP="00FB2475">
      <w:pPr>
        <w:spacing w:before="0" w:after="0"/>
        <w:rPr>
          <w:ins w:id="140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07" w:author="Author">
        <w:r w:rsidRPr="00BC6886">
          <w:rPr>
            <w:rFonts w:ascii="Courier New" w:hAnsi="Courier New" w:cs="Courier New"/>
            <w:sz w:val="17"/>
            <w:szCs w:val="17"/>
            <w:lang w:val="en-US"/>
          </w:rPr>
          <w:t>&lt;com:CommentText com:languageCode="en"&gt;This is the certification page of the priority document&lt;/com:CommentText&gt;</w:t>
        </w:r>
      </w:ins>
    </w:p>
    <w:p w14:paraId="69C55C29" w14:textId="77777777" w:rsidR="00FB2475" w:rsidRPr="002B562A" w:rsidRDefault="00FB2475" w:rsidP="00FB2475">
      <w:pPr>
        <w:spacing w:before="0" w:after="0"/>
        <w:rPr>
          <w:ins w:id="1408"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09" w:author="Author">
        <w:r w:rsidRPr="002B562A">
          <w:rPr>
            <w:rFonts w:ascii="Courier New" w:hAnsi="Courier New" w:cs="Courier New"/>
            <w:sz w:val="17"/>
            <w:szCs w:val="17"/>
          </w:rPr>
          <w:t>&lt;/pde:PriorityDocument&gt;</w:t>
        </w:r>
      </w:ins>
    </w:p>
    <w:p w14:paraId="536D7380" w14:textId="77777777" w:rsidR="00FB2475" w:rsidRPr="002B562A" w:rsidRDefault="00FB2475" w:rsidP="00FB2475">
      <w:pPr>
        <w:spacing w:before="0" w:after="0"/>
        <w:rPr>
          <w:ins w:id="141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411" w:author="Author">
        <w:r w:rsidRPr="002B562A">
          <w:rPr>
            <w:rFonts w:ascii="Courier New" w:hAnsi="Courier New" w:cs="Courier New"/>
            <w:sz w:val="17"/>
            <w:szCs w:val="17"/>
          </w:rPr>
          <w:t>&lt;pde:PriorityDocument&gt;</w:t>
        </w:r>
      </w:ins>
    </w:p>
    <w:p w14:paraId="28F4D0D7" w14:textId="77777777" w:rsidR="00FB2475" w:rsidRPr="002B562A" w:rsidRDefault="00FB2475" w:rsidP="00FB2475">
      <w:pPr>
        <w:spacing w:before="0" w:after="0"/>
        <w:rPr>
          <w:ins w:id="141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13" w:author="Author">
        <w:r w:rsidRPr="002B562A">
          <w:rPr>
            <w:rFonts w:ascii="Courier New" w:hAnsi="Courier New" w:cs="Courier New"/>
            <w:sz w:val="17"/>
            <w:szCs w:val="17"/>
          </w:rPr>
          <w:t>&lt;com:DocumentName&gt;Trademark sound file&lt;/com:DocumentName&gt;</w:t>
        </w:r>
      </w:ins>
    </w:p>
    <w:p w14:paraId="52FC8BB1" w14:textId="77777777" w:rsidR="00FB2475" w:rsidRPr="002B562A" w:rsidRDefault="00FB2475" w:rsidP="00FB2475">
      <w:pPr>
        <w:spacing w:before="0" w:after="0"/>
        <w:rPr>
          <w:ins w:id="141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15" w:author="Author">
        <w:r w:rsidRPr="002B562A">
          <w:rPr>
            <w:rFonts w:ascii="Courier New" w:hAnsi="Courier New" w:cs="Courier New"/>
            <w:sz w:val="17"/>
            <w:szCs w:val="17"/>
          </w:rPr>
          <w:t>&lt;com:FileName&gt;EM5000000018975509_20250101.mp3&lt;/com:FileName&gt;</w:t>
        </w:r>
      </w:ins>
    </w:p>
    <w:p w14:paraId="3D87D8FF" w14:textId="77777777" w:rsidR="00FB2475" w:rsidRPr="002B562A" w:rsidRDefault="00FB2475" w:rsidP="00FB2475">
      <w:pPr>
        <w:spacing w:before="0" w:after="0"/>
        <w:rPr>
          <w:ins w:id="1416"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17" w:author="Author">
        <w:r w:rsidRPr="002B562A">
          <w:rPr>
            <w:rFonts w:ascii="Courier New" w:hAnsi="Courier New" w:cs="Courier New"/>
            <w:sz w:val="17"/>
            <w:szCs w:val="17"/>
          </w:rPr>
          <w:t>&lt;com:DocumentLocationURI&gt;https://euipo.europa.eu/trademark/sound/EM5000000018975509_20250101.mp3&lt;/com:DocumentLocationURI&gt;</w:t>
        </w:r>
      </w:ins>
    </w:p>
    <w:p w14:paraId="1F9C845B" w14:textId="77777777" w:rsidR="00FB2475" w:rsidRPr="002B562A" w:rsidRDefault="00FB2475" w:rsidP="00FB2475">
      <w:pPr>
        <w:spacing w:before="0" w:after="0"/>
        <w:rPr>
          <w:ins w:id="1418"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19" w:author="Author">
        <w:r w:rsidRPr="002B562A">
          <w:rPr>
            <w:rFonts w:ascii="Courier New" w:hAnsi="Courier New" w:cs="Courier New"/>
            <w:sz w:val="17"/>
            <w:szCs w:val="17"/>
          </w:rPr>
          <w:t>&lt;pde:DocumentAsFiledIndicator&gt;true&lt;/pde:DocumentAsFiledIndicator&gt;</w:t>
        </w:r>
      </w:ins>
    </w:p>
    <w:p w14:paraId="528E691B" w14:textId="77777777" w:rsidR="00FB2475" w:rsidRPr="002B562A" w:rsidRDefault="00FB2475" w:rsidP="00FB2475">
      <w:pPr>
        <w:spacing w:before="0" w:after="0"/>
        <w:rPr>
          <w:ins w:id="142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21" w:author="Author">
        <w:r w:rsidRPr="002B562A">
          <w:rPr>
            <w:rFonts w:ascii="Courier New" w:hAnsi="Courier New" w:cs="Courier New"/>
            <w:sz w:val="17"/>
            <w:szCs w:val="17"/>
          </w:rPr>
          <w:t>&lt;pde:DocumentFileFormatCategory&gt;MP3&lt;/pde:DocumentFileFormatCategory&gt;</w:t>
        </w:r>
      </w:ins>
    </w:p>
    <w:p w14:paraId="3C6306AD" w14:textId="77777777" w:rsidR="00FB2475" w:rsidRPr="002B562A" w:rsidRDefault="00FB2475" w:rsidP="00FB2475">
      <w:pPr>
        <w:spacing w:before="0" w:after="0"/>
        <w:rPr>
          <w:ins w:id="142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23" w:author="Author">
        <w:r w:rsidRPr="002B562A">
          <w:rPr>
            <w:rFonts w:ascii="Courier New" w:hAnsi="Courier New" w:cs="Courier New"/>
            <w:sz w:val="17"/>
            <w:szCs w:val="17"/>
          </w:rPr>
          <w:t>&lt;pde:TrademarkMandatoryDocumentCategory&gt;Trademark representation&lt;/pde:TrademarkMandatoryDocumentCategory&gt;</w:t>
        </w:r>
      </w:ins>
    </w:p>
    <w:p w14:paraId="3E03FAD5" w14:textId="77777777" w:rsidR="00FB2475" w:rsidRPr="00BC6886" w:rsidRDefault="00FB2475" w:rsidP="00FB2475">
      <w:pPr>
        <w:spacing w:before="0" w:after="0"/>
        <w:rPr>
          <w:ins w:id="1424"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25" w:author="Author">
        <w:r w:rsidRPr="00BC6886">
          <w:rPr>
            <w:rFonts w:ascii="Courier New" w:hAnsi="Courier New" w:cs="Courier New"/>
            <w:sz w:val="17"/>
            <w:szCs w:val="17"/>
            <w:lang w:val="en-US"/>
          </w:rPr>
          <w:t>&lt;com:DocumentDate&gt;2025-01-22&lt;/com:DocumentDate&gt;</w:t>
        </w:r>
      </w:ins>
    </w:p>
    <w:p w14:paraId="39BA8B01" w14:textId="77777777" w:rsidR="00FB2475" w:rsidRPr="00BC6886" w:rsidRDefault="00FB2475" w:rsidP="00FB2475">
      <w:pPr>
        <w:spacing w:before="0" w:after="0"/>
        <w:rPr>
          <w:ins w:id="142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27" w:author="Author">
        <w:r w:rsidRPr="00BC6886">
          <w:rPr>
            <w:rFonts w:ascii="Courier New" w:hAnsi="Courier New" w:cs="Courier New"/>
            <w:sz w:val="17"/>
            <w:szCs w:val="17"/>
            <w:lang w:val="en-US"/>
          </w:rPr>
          <w:t>&lt;com:CommentText com:languageCode="en"&gt;This is the URL to access the trademark sound representation (MP3)&lt;/com:CommentText&gt;</w:t>
        </w:r>
      </w:ins>
    </w:p>
    <w:p w14:paraId="44738619" w14:textId="77777777" w:rsidR="00FB2475" w:rsidRPr="002B562A" w:rsidRDefault="00FB2475" w:rsidP="00FB2475">
      <w:pPr>
        <w:spacing w:before="0" w:after="0"/>
        <w:rPr>
          <w:ins w:id="1428" w:author="Author"/>
          <w:rFonts w:ascii="Courier New" w:hAnsi="Courier New" w:cs="Courier New"/>
          <w:kern w:val="0"/>
          <w:sz w:val="17"/>
          <w:szCs w:val="17"/>
          <w14:ligatures w14:val="none"/>
        </w:rPr>
      </w:pPr>
      <w:r w:rsidRPr="00BC6886">
        <w:rPr>
          <w:rFonts w:ascii="Courier New" w:hAnsi="Courier New" w:cs="Courier New"/>
          <w:sz w:val="17"/>
          <w:szCs w:val="17"/>
          <w:lang w:val="en-US"/>
        </w:rPr>
        <w:lastRenderedPageBreak/>
        <w:tab/>
      </w:r>
      <w:r w:rsidRPr="00BC6886">
        <w:rPr>
          <w:rFonts w:ascii="Courier New" w:hAnsi="Courier New" w:cs="Courier New"/>
          <w:sz w:val="17"/>
          <w:szCs w:val="17"/>
          <w:lang w:val="en-US"/>
        </w:rPr>
        <w:tab/>
      </w:r>
      <w:ins w:id="1429" w:author="Author">
        <w:r w:rsidRPr="002B562A">
          <w:rPr>
            <w:rFonts w:ascii="Courier New" w:hAnsi="Courier New" w:cs="Courier New"/>
            <w:sz w:val="17"/>
            <w:szCs w:val="17"/>
          </w:rPr>
          <w:t>&lt;/pde:PriorityDocument&gt;</w:t>
        </w:r>
      </w:ins>
    </w:p>
    <w:p w14:paraId="1EEC33AB" w14:textId="77777777" w:rsidR="00FB2475" w:rsidRPr="002B562A" w:rsidRDefault="00FB2475" w:rsidP="00FB2475">
      <w:pPr>
        <w:spacing w:before="0" w:after="0"/>
        <w:rPr>
          <w:ins w:id="1430" w:author="Author"/>
          <w:rFonts w:ascii="Courier New" w:hAnsi="Courier New" w:cs="Courier New"/>
          <w:kern w:val="0"/>
          <w:sz w:val="17"/>
          <w:szCs w:val="17"/>
          <w14:ligatures w14:val="none"/>
        </w:rPr>
      </w:pPr>
      <w:r w:rsidRPr="002B562A">
        <w:rPr>
          <w:rFonts w:ascii="Courier New" w:hAnsi="Courier New" w:cs="Courier New"/>
          <w:sz w:val="17"/>
          <w:szCs w:val="17"/>
        </w:rPr>
        <w:tab/>
      </w:r>
      <w:ins w:id="1431" w:author="Author">
        <w:r w:rsidRPr="002B562A">
          <w:rPr>
            <w:rFonts w:ascii="Courier New" w:hAnsi="Courier New" w:cs="Courier New"/>
            <w:sz w:val="17"/>
            <w:szCs w:val="17"/>
          </w:rPr>
          <w:t>&lt;/pde:PriorityDocumentBag&gt;</w:t>
        </w:r>
      </w:ins>
    </w:p>
    <w:p w14:paraId="6686DEA4" w14:textId="77777777" w:rsidR="00FB2475" w:rsidRPr="002B562A" w:rsidRDefault="00FB2475" w:rsidP="00FB2475">
      <w:pPr>
        <w:spacing w:before="0" w:after="0"/>
        <w:rPr>
          <w:ins w:id="1432" w:author="Author"/>
          <w:rFonts w:ascii="Courier New" w:hAnsi="Courier New" w:cs="Courier New"/>
          <w:kern w:val="0"/>
          <w:sz w:val="17"/>
          <w:szCs w:val="17"/>
          <w14:ligatures w14:val="none"/>
        </w:rPr>
      </w:pPr>
      <w:r w:rsidRPr="002B562A">
        <w:rPr>
          <w:rFonts w:ascii="Courier New" w:hAnsi="Courier New" w:cs="Courier New"/>
          <w:sz w:val="17"/>
          <w:szCs w:val="17"/>
        </w:rPr>
        <w:tab/>
      </w:r>
      <w:ins w:id="1433" w:author="Author">
        <w:r w:rsidRPr="002B562A">
          <w:rPr>
            <w:rFonts w:ascii="Courier New" w:hAnsi="Courier New" w:cs="Courier New"/>
            <w:sz w:val="17"/>
            <w:szCs w:val="17"/>
          </w:rPr>
          <w:t>&lt;pde:SupplementaryDocumentBag&gt;</w:t>
        </w:r>
      </w:ins>
    </w:p>
    <w:p w14:paraId="5F182A45" w14:textId="77777777" w:rsidR="00FB2475" w:rsidRPr="002B562A" w:rsidRDefault="00FB2475" w:rsidP="00FB2475">
      <w:pPr>
        <w:spacing w:before="0" w:after="0"/>
        <w:rPr>
          <w:ins w:id="143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435" w:author="Author">
        <w:r w:rsidRPr="002B562A">
          <w:rPr>
            <w:rFonts w:ascii="Courier New" w:hAnsi="Courier New" w:cs="Courier New"/>
            <w:sz w:val="17"/>
            <w:szCs w:val="17"/>
          </w:rPr>
          <w:t>&lt;pde:SupplementaryDocument&gt;</w:t>
        </w:r>
      </w:ins>
    </w:p>
    <w:p w14:paraId="3D1A7A19" w14:textId="77777777" w:rsidR="00FB2475" w:rsidRPr="002B562A" w:rsidRDefault="00FB2475" w:rsidP="00FB2475">
      <w:pPr>
        <w:spacing w:before="0" w:after="0"/>
        <w:rPr>
          <w:ins w:id="1436"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37" w:author="Author">
        <w:r w:rsidRPr="002B562A">
          <w:rPr>
            <w:rFonts w:ascii="Courier New" w:hAnsi="Courier New" w:cs="Courier New"/>
            <w:sz w:val="17"/>
            <w:szCs w:val="17"/>
          </w:rPr>
          <w:t>&lt;com:DocumentName&gt;Bibliographic Data&lt;/com:DocumentName&gt;</w:t>
        </w:r>
      </w:ins>
    </w:p>
    <w:p w14:paraId="3BCAF38A" w14:textId="77777777" w:rsidR="00FB2475" w:rsidRPr="00BC6886" w:rsidRDefault="00FB2475" w:rsidP="00FB2475">
      <w:pPr>
        <w:spacing w:before="0" w:after="0"/>
        <w:rPr>
          <w:ins w:id="1438"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39" w:author="Author">
        <w:r w:rsidRPr="00BC6886">
          <w:rPr>
            <w:rFonts w:ascii="Courier New" w:hAnsi="Courier New" w:cs="Courier New"/>
            <w:sz w:val="17"/>
            <w:szCs w:val="17"/>
            <w:lang w:val="en-US"/>
          </w:rPr>
          <w:t>&lt;com:FileName&gt;EM_018975509_20250101_BibliographicData.xml&lt;/com:FileName&gt;</w:t>
        </w:r>
      </w:ins>
    </w:p>
    <w:p w14:paraId="73EDC288" w14:textId="77777777" w:rsidR="00FB2475" w:rsidRPr="00BC6886" w:rsidRDefault="00FB2475" w:rsidP="00FB2475">
      <w:pPr>
        <w:spacing w:before="0" w:after="0"/>
        <w:rPr>
          <w:ins w:id="144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41" w:author="Author">
        <w:r w:rsidRPr="00BC6886">
          <w:rPr>
            <w:rFonts w:ascii="Courier New" w:hAnsi="Courier New" w:cs="Courier New"/>
            <w:sz w:val="17"/>
            <w:szCs w:val="17"/>
            <w:lang w:val="en-US"/>
          </w:rPr>
          <w:t>&lt;com:DocumentLocationURI&gt;SupplementaryArtifacts/EM_018975509_20250101_20250101_BibliographicData.xml&lt;/com:DocumentLocationURI&gt;</w:t>
        </w:r>
      </w:ins>
    </w:p>
    <w:p w14:paraId="034CCD9A" w14:textId="77777777" w:rsidR="00FB2475" w:rsidRPr="00BC6886" w:rsidRDefault="00FB2475" w:rsidP="00FB2475">
      <w:pPr>
        <w:spacing w:before="0" w:after="0"/>
        <w:rPr>
          <w:ins w:id="144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43" w:author="Author">
        <w:r w:rsidRPr="00BC6886">
          <w:rPr>
            <w:rFonts w:ascii="Courier New" w:hAnsi="Courier New" w:cs="Courier New"/>
            <w:sz w:val="17"/>
            <w:szCs w:val="17"/>
            <w:lang w:val="en-US"/>
          </w:rPr>
          <w:t>&lt;pde:DocumentFileFormatCategory&gt;XML&lt;/pde:DocumentFileFormatCategory&gt;</w:t>
        </w:r>
      </w:ins>
    </w:p>
    <w:p w14:paraId="34783987" w14:textId="77777777" w:rsidR="00FB2475" w:rsidRPr="00BC6886" w:rsidRDefault="00FB2475" w:rsidP="00FB2475">
      <w:pPr>
        <w:spacing w:before="0" w:after="0"/>
        <w:rPr>
          <w:ins w:id="144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45" w:author="Author">
        <w:r w:rsidRPr="00BC6886">
          <w:rPr>
            <w:rFonts w:ascii="Courier New" w:hAnsi="Courier New" w:cs="Courier New"/>
            <w:sz w:val="17"/>
            <w:szCs w:val="17"/>
            <w:lang w:val="en-US"/>
          </w:rPr>
          <w:t>&lt;pde:TrademarkSupplementaryDocumentCategory&gt;Bibliographic data&lt;/pde:TrademarkSupplementaryDocumentCategory&gt;</w:t>
        </w:r>
      </w:ins>
    </w:p>
    <w:p w14:paraId="0343CCD0" w14:textId="77777777" w:rsidR="00FB2475" w:rsidRPr="00BC6886" w:rsidRDefault="00FB2475" w:rsidP="00FB2475">
      <w:pPr>
        <w:spacing w:before="0" w:after="0"/>
        <w:rPr>
          <w:ins w:id="144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47" w:author="Author">
        <w:r w:rsidRPr="00BC6886">
          <w:rPr>
            <w:rFonts w:ascii="Courier New" w:hAnsi="Courier New" w:cs="Courier New"/>
            <w:sz w:val="17"/>
            <w:szCs w:val="17"/>
            <w:lang w:val="en-US"/>
          </w:rPr>
          <w:t>&lt;com:DocumentDate&gt;2025-01-22&lt;/com:DocumentDate&gt;</w:t>
        </w:r>
      </w:ins>
    </w:p>
    <w:p w14:paraId="5B14E6BB" w14:textId="77777777" w:rsidR="00FB2475" w:rsidRPr="00BC6886" w:rsidRDefault="00FB2475" w:rsidP="00FB2475">
      <w:pPr>
        <w:spacing w:before="0" w:after="0"/>
        <w:rPr>
          <w:ins w:id="144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49" w:author="Author">
        <w:r w:rsidRPr="00BC6886">
          <w:rPr>
            <w:rFonts w:ascii="Courier New" w:hAnsi="Courier New" w:cs="Courier New"/>
            <w:sz w:val="17"/>
            <w:szCs w:val="17"/>
            <w:lang w:val="en-US"/>
          </w:rPr>
          <w:t>&lt;com:DocumentVersion&gt;v1.0&lt;/com:DocumentVersion&gt;</w:t>
        </w:r>
      </w:ins>
    </w:p>
    <w:p w14:paraId="4BE4835B" w14:textId="77777777" w:rsidR="00FB2475" w:rsidRPr="00BC6886" w:rsidRDefault="00FB2475" w:rsidP="00FB2475">
      <w:pPr>
        <w:spacing w:before="0" w:after="0"/>
        <w:rPr>
          <w:ins w:id="145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51" w:author="Author">
        <w:r w:rsidRPr="00BC6886">
          <w:rPr>
            <w:rFonts w:ascii="Courier New" w:hAnsi="Courier New" w:cs="Courier New"/>
            <w:sz w:val="17"/>
            <w:szCs w:val="17"/>
            <w:lang w:val="en-US"/>
          </w:rPr>
          <w:t>&lt;com:DocumentSizeQuantity com:unitCode="MB"&gt;1&lt;/com:DocumentSizeQuantity&gt;</w:t>
        </w:r>
      </w:ins>
    </w:p>
    <w:p w14:paraId="1890085D" w14:textId="77777777" w:rsidR="00FB2475" w:rsidRPr="00BC6886" w:rsidRDefault="00FB2475" w:rsidP="00FB2475">
      <w:pPr>
        <w:spacing w:before="0" w:after="0"/>
        <w:rPr>
          <w:ins w:id="145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53" w:author="Author">
        <w:r w:rsidRPr="00BC6886">
          <w:rPr>
            <w:rFonts w:ascii="Courier New" w:hAnsi="Courier New" w:cs="Courier New"/>
            <w:sz w:val="17"/>
            <w:szCs w:val="17"/>
            <w:lang w:val="en-US"/>
          </w:rPr>
          <w:t>&lt;com:PageTotalQuantity&gt;1&lt;/com:PageTotalQuantity&gt;</w:t>
        </w:r>
      </w:ins>
    </w:p>
    <w:p w14:paraId="689D8424" w14:textId="77777777" w:rsidR="00FB2475" w:rsidRPr="00BC6886" w:rsidRDefault="00FB2475" w:rsidP="00FB2475">
      <w:pPr>
        <w:spacing w:before="0" w:after="0"/>
        <w:rPr>
          <w:ins w:id="145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55" w:author="Author">
        <w:r w:rsidRPr="00BC6886">
          <w:rPr>
            <w:rFonts w:ascii="Courier New" w:hAnsi="Courier New" w:cs="Courier New"/>
            <w:sz w:val="17"/>
            <w:szCs w:val="17"/>
            <w:lang w:val="en-US"/>
          </w:rPr>
          <w:t>&lt;com:CommentText com:languageCode="en"&gt;This is the bibliographical data as supplementary file&lt;/com:CommentText&gt;</w:t>
        </w:r>
      </w:ins>
    </w:p>
    <w:p w14:paraId="7DE3474B" w14:textId="77777777" w:rsidR="00FB2475" w:rsidRPr="002B562A" w:rsidRDefault="00FB2475" w:rsidP="00FB2475">
      <w:pPr>
        <w:spacing w:before="0" w:after="0"/>
        <w:rPr>
          <w:ins w:id="1456"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57" w:author="Author">
        <w:r w:rsidRPr="002B562A">
          <w:rPr>
            <w:rFonts w:ascii="Courier New" w:hAnsi="Courier New" w:cs="Courier New"/>
            <w:sz w:val="17"/>
            <w:szCs w:val="17"/>
          </w:rPr>
          <w:t>&lt;/pde:SupplementaryDocument&gt;</w:t>
        </w:r>
      </w:ins>
    </w:p>
    <w:p w14:paraId="13330FDF" w14:textId="77777777" w:rsidR="00FB2475" w:rsidRPr="002B562A" w:rsidRDefault="00FB2475" w:rsidP="00FB2475">
      <w:pPr>
        <w:spacing w:before="0" w:after="0"/>
        <w:rPr>
          <w:ins w:id="1458"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459" w:author="Author">
        <w:r w:rsidRPr="002B562A">
          <w:rPr>
            <w:rFonts w:ascii="Courier New" w:hAnsi="Courier New" w:cs="Courier New"/>
            <w:sz w:val="17"/>
            <w:szCs w:val="17"/>
          </w:rPr>
          <w:t>&lt;pde:SupplementaryDocument&gt;</w:t>
        </w:r>
      </w:ins>
    </w:p>
    <w:p w14:paraId="28F488CC" w14:textId="77777777" w:rsidR="00FB2475" w:rsidRPr="002B562A" w:rsidRDefault="00FB2475" w:rsidP="00FB2475">
      <w:pPr>
        <w:spacing w:before="0" w:after="0"/>
        <w:rPr>
          <w:ins w:id="146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61" w:author="Author">
        <w:r w:rsidRPr="002B562A">
          <w:rPr>
            <w:rFonts w:ascii="Courier New" w:hAnsi="Courier New" w:cs="Courier New"/>
            <w:sz w:val="17"/>
            <w:szCs w:val="17"/>
          </w:rPr>
          <w:t>&lt;com:DocumentName&gt;Registration certificate&lt;/com:DocumentName&gt;</w:t>
        </w:r>
      </w:ins>
    </w:p>
    <w:p w14:paraId="4830C915" w14:textId="77777777" w:rsidR="00FB2475" w:rsidRPr="00BC6886" w:rsidRDefault="00FB2475" w:rsidP="00FB2475">
      <w:pPr>
        <w:spacing w:before="0" w:after="0"/>
        <w:rPr>
          <w:ins w:id="1462"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63" w:author="Author">
        <w:r w:rsidRPr="00BC6886">
          <w:rPr>
            <w:rFonts w:ascii="Courier New" w:hAnsi="Courier New" w:cs="Courier New"/>
            <w:sz w:val="17"/>
            <w:szCs w:val="17"/>
            <w:lang w:val="en-US"/>
          </w:rPr>
          <w:t>&lt;com:FileName&gt;EM_018975509_20250101_RegistrationCertificate.pdf&lt;/com:FileName&gt;</w:t>
        </w:r>
      </w:ins>
    </w:p>
    <w:p w14:paraId="129F15B4" w14:textId="77777777" w:rsidR="00FB2475" w:rsidRPr="00BC6886" w:rsidRDefault="00FB2475" w:rsidP="00FB2475">
      <w:pPr>
        <w:spacing w:before="0" w:after="0"/>
        <w:rPr>
          <w:ins w:id="146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65" w:author="Author">
        <w:r w:rsidRPr="00BC6886">
          <w:rPr>
            <w:rFonts w:ascii="Courier New" w:hAnsi="Courier New" w:cs="Courier New"/>
            <w:sz w:val="17"/>
            <w:szCs w:val="17"/>
            <w:lang w:val="en-US"/>
          </w:rPr>
          <w:t>&lt;com:DocumentLocationURI&gt;SupplementaryArtifacts/EM_018975509_20250101_20250101_RegistrationCertificate.xml&lt;/com:DocumentLocationURI&gt;</w:t>
        </w:r>
      </w:ins>
    </w:p>
    <w:p w14:paraId="7C106384" w14:textId="77777777" w:rsidR="00FB2475" w:rsidRPr="00BC6886" w:rsidRDefault="00FB2475" w:rsidP="00FB2475">
      <w:pPr>
        <w:spacing w:before="0" w:after="0"/>
        <w:rPr>
          <w:ins w:id="146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67" w:author="Author">
        <w:r w:rsidRPr="00BC6886">
          <w:rPr>
            <w:rFonts w:ascii="Courier New" w:hAnsi="Courier New" w:cs="Courier New"/>
            <w:sz w:val="17"/>
            <w:szCs w:val="17"/>
            <w:lang w:val="en-US"/>
          </w:rPr>
          <w:t>&lt;pde:DocumentFileFormatCategory&gt;PDF&lt;/pde:DocumentFileFormatCategory&gt;</w:t>
        </w:r>
      </w:ins>
    </w:p>
    <w:p w14:paraId="1BC6C9F3" w14:textId="77777777" w:rsidR="00FB2475" w:rsidRPr="00BC6886" w:rsidRDefault="00FB2475" w:rsidP="00FB2475">
      <w:pPr>
        <w:spacing w:before="0" w:after="0"/>
        <w:rPr>
          <w:ins w:id="146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69" w:author="Author">
        <w:r w:rsidRPr="00BC6886">
          <w:rPr>
            <w:rFonts w:ascii="Courier New" w:hAnsi="Courier New" w:cs="Courier New"/>
            <w:sz w:val="17"/>
            <w:szCs w:val="17"/>
            <w:lang w:val="en-US"/>
          </w:rPr>
          <w:t>&lt;pde:TrademarkSupplementaryDocumentCategory&gt;Registration certificate&lt;/pde:TrademarkSupplementaryDocumentCategory&gt;</w:t>
        </w:r>
      </w:ins>
    </w:p>
    <w:p w14:paraId="343E20A8" w14:textId="77777777" w:rsidR="00FB2475" w:rsidRPr="002B562A" w:rsidRDefault="00FB2475" w:rsidP="00FB2475">
      <w:pPr>
        <w:spacing w:before="0" w:after="0"/>
        <w:rPr>
          <w:ins w:id="1470"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71" w:author="Author">
        <w:r w:rsidRPr="002B562A">
          <w:rPr>
            <w:rFonts w:ascii="Courier New" w:hAnsi="Courier New" w:cs="Courier New"/>
            <w:sz w:val="17"/>
            <w:szCs w:val="17"/>
          </w:rPr>
          <w:t>&lt;com:DocumentDate&gt;2025-01-22&lt;/com:DocumentDate&gt;</w:t>
        </w:r>
      </w:ins>
    </w:p>
    <w:p w14:paraId="4E779B68" w14:textId="77777777" w:rsidR="00FB2475" w:rsidRPr="002B562A" w:rsidRDefault="00FB2475" w:rsidP="00FB2475">
      <w:pPr>
        <w:spacing w:before="0" w:after="0"/>
        <w:rPr>
          <w:ins w:id="147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73" w:author="Author">
        <w:r w:rsidRPr="002B562A">
          <w:rPr>
            <w:rFonts w:ascii="Courier New" w:hAnsi="Courier New" w:cs="Courier New"/>
            <w:sz w:val="17"/>
            <w:szCs w:val="17"/>
          </w:rPr>
          <w:t>&lt;com:DocumentVersion&gt;v1.0&lt;/com:DocumentVersion&gt;</w:t>
        </w:r>
      </w:ins>
    </w:p>
    <w:p w14:paraId="5D91BE78" w14:textId="77777777" w:rsidR="00FB2475" w:rsidRPr="002B562A" w:rsidRDefault="00FB2475" w:rsidP="00FB2475">
      <w:pPr>
        <w:spacing w:before="0" w:after="0"/>
        <w:rPr>
          <w:ins w:id="147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75" w:author="Author">
        <w:r w:rsidRPr="002B562A">
          <w:rPr>
            <w:rFonts w:ascii="Courier New" w:hAnsi="Courier New" w:cs="Courier New"/>
            <w:sz w:val="17"/>
            <w:szCs w:val="17"/>
          </w:rPr>
          <w:t>&lt;com:DocumentSizeQuantity com:unitCode="MB"&gt;1&lt;/com:DocumentSizeQuantity&gt;</w:t>
        </w:r>
      </w:ins>
    </w:p>
    <w:p w14:paraId="3B44EBB1" w14:textId="77777777" w:rsidR="00FB2475" w:rsidRPr="00BC6886" w:rsidRDefault="00FB2475" w:rsidP="00FB2475">
      <w:pPr>
        <w:spacing w:before="0" w:after="0"/>
        <w:rPr>
          <w:ins w:id="1476"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477" w:author="Author">
        <w:r w:rsidRPr="00BC6886">
          <w:rPr>
            <w:rFonts w:ascii="Courier New" w:hAnsi="Courier New" w:cs="Courier New"/>
            <w:sz w:val="17"/>
            <w:szCs w:val="17"/>
            <w:lang w:val="en-US"/>
          </w:rPr>
          <w:t>&lt;com:PageTotalQuantity&gt;1&lt;/com:PageTotalQuantity&gt;</w:t>
        </w:r>
      </w:ins>
    </w:p>
    <w:p w14:paraId="5E12C6EE" w14:textId="77777777" w:rsidR="00FB2475" w:rsidRPr="00BC6886" w:rsidRDefault="00FB2475" w:rsidP="00FB2475">
      <w:pPr>
        <w:spacing w:before="0" w:after="0"/>
        <w:rPr>
          <w:ins w:id="147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79" w:author="Author">
        <w:r w:rsidRPr="00BC6886">
          <w:rPr>
            <w:rFonts w:ascii="Courier New" w:hAnsi="Courier New" w:cs="Courier New"/>
            <w:sz w:val="17"/>
            <w:szCs w:val="17"/>
            <w:lang w:val="en-US"/>
          </w:rPr>
          <w:t>&lt;com:CommentText com:languageCode="en"&gt;This is the certified copy of the registration certificate as supplementary file&lt;/com:CommentText&gt;</w:t>
        </w:r>
      </w:ins>
    </w:p>
    <w:p w14:paraId="11668C4E" w14:textId="77777777" w:rsidR="00FB2475" w:rsidRPr="00BC6886" w:rsidRDefault="00FB2475" w:rsidP="00FB2475">
      <w:pPr>
        <w:spacing w:before="0" w:after="0"/>
        <w:rPr>
          <w:ins w:id="148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81" w:author="Author">
        <w:r w:rsidRPr="00BC6886">
          <w:rPr>
            <w:rFonts w:ascii="Courier New" w:hAnsi="Courier New" w:cs="Courier New"/>
            <w:sz w:val="17"/>
            <w:szCs w:val="17"/>
            <w:lang w:val="en-US"/>
          </w:rPr>
          <w:t>&lt;/pde:SupplementaryDocument&gt;</w:t>
        </w:r>
      </w:ins>
    </w:p>
    <w:p w14:paraId="262138C5" w14:textId="77777777" w:rsidR="00FB2475" w:rsidRPr="00BC6886" w:rsidRDefault="00FB2475" w:rsidP="00FB2475">
      <w:pPr>
        <w:spacing w:before="0" w:after="0"/>
        <w:rPr>
          <w:ins w:id="148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83" w:author="Author">
        <w:r w:rsidRPr="00BC6886">
          <w:rPr>
            <w:rFonts w:ascii="Courier New" w:hAnsi="Courier New" w:cs="Courier New"/>
            <w:sz w:val="17"/>
            <w:szCs w:val="17"/>
            <w:lang w:val="en-US"/>
          </w:rPr>
          <w:t>&lt;pde:SupplementaryDocument&gt;</w:t>
        </w:r>
      </w:ins>
    </w:p>
    <w:p w14:paraId="638BAC64" w14:textId="77777777" w:rsidR="00FB2475" w:rsidRPr="00BC6886" w:rsidRDefault="00FB2475" w:rsidP="00FB2475">
      <w:pPr>
        <w:spacing w:before="0" w:after="0"/>
        <w:rPr>
          <w:ins w:id="148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85" w:author="Author">
        <w:r w:rsidRPr="00BC6886">
          <w:rPr>
            <w:rFonts w:ascii="Courier New" w:hAnsi="Courier New" w:cs="Courier New"/>
            <w:sz w:val="17"/>
            <w:szCs w:val="17"/>
            <w:lang w:val="en-US"/>
          </w:rPr>
          <w:t>&lt;com:DocumentName&gt;Trademark representation (sound wave)&lt;/com:DocumentName&gt;</w:t>
        </w:r>
      </w:ins>
    </w:p>
    <w:p w14:paraId="00615578" w14:textId="77777777" w:rsidR="00FB2475" w:rsidRPr="00BC6886" w:rsidRDefault="00FB2475" w:rsidP="00FB2475">
      <w:pPr>
        <w:spacing w:before="0" w:after="0"/>
        <w:rPr>
          <w:ins w:id="148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87" w:author="Author">
        <w:r w:rsidRPr="00BC6886">
          <w:rPr>
            <w:rFonts w:ascii="Courier New" w:hAnsi="Courier New" w:cs="Courier New"/>
            <w:sz w:val="17"/>
            <w:szCs w:val="17"/>
            <w:lang w:val="en-US"/>
          </w:rPr>
          <w:t>&lt;com:FileName&gt;EM5000000018975509_20250101.jpg&lt;/com:FileName&gt;</w:t>
        </w:r>
      </w:ins>
    </w:p>
    <w:p w14:paraId="3118879B" w14:textId="77777777" w:rsidR="00FB2475" w:rsidRPr="00BC6886" w:rsidRDefault="00FB2475" w:rsidP="00FB2475">
      <w:pPr>
        <w:spacing w:before="0" w:after="0"/>
        <w:rPr>
          <w:ins w:id="148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89" w:author="Author">
        <w:r w:rsidRPr="00BC6886">
          <w:rPr>
            <w:rFonts w:ascii="Courier New" w:hAnsi="Courier New" w:cs="Courier New"/>
            <w:sz w:val="17"/>
            <w:szCs w:val="17"/>
            <w:lang w:val="en-US"/>
          </w:rPr>
          <w:t>&lt;com:DocumentLocationURI&gt;SupplementaryArtifacts/EM5000000018975509_20250101.jpg&lt;/com:DocumentLocationURI&gt;</w:t>
        </w:r>
      </w:ins>
    </w:p>
    <w:p w14:paraId="151702D4" w14:textId="77777777" w:rsidR="00FB2475" w:rsidRPr="00BC6886" w:rsidRDefault="00FB2475" w:rsidP="00FB2475">
      <w:pPr>
        <w:spacing w:before="0" w:after="0"/>
        <w:rPr>
          <w:ins w:id="149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91" w:author="Author">
        <w:r w:rsidRPr="00BC6886">
          <w:rPr>
            <w:rFonts w:ascii="Courier New" w:hAnsi="Courier New" w:cs="Courier New"/>
            <w:sz w:val="17"/>
            <w:szCs w:val="17"/>
            <w:lang w:val="en-US"/>
          </w:rPr>
          <w:t>&lt;pde:DocumentAsFiledIndicator&gt;true&lt;/pde:DocumentAsFiledIndicator&gt;</w:t>
        </w:r>
      </w:ins>
    </w:p>
    <w:p w14:paraId="2ED445C0" w14:textId="77777777" w:rsidR="00FB2475" w:rsidRPr="00BC6886" w:rsidRDefault="00FB2475" w:rsidP="00FB2475">
      <w:pPr>
        <w:spacing w:before="0" w:after="0"/>
        <w:rPr>
          <w:ins w:id="149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93" w:author="Author">
        <w:r w:rsidRPr="00BC6886">
          <w:rPr>
            <w:rFonts w:ascii="Courier New" w:hAnsi="Courier New" w:cs="Courier New"/>
            <w:sz w:val="17"/>
            <w:szCs w:val="17"/>
            <w:lang w:val="en-US"/>
          </w:rPr>
          <w:t>&lt;pde:DocumentFileFormatCategory&gt;JPEG&lt;/pde:DocumentFileFormatCategory&gt;</w:t>
        </w:r>
      </w:ins>
    </w:p>
    <w:p w14:paraId="20849C36" w14:textId="77777777" w:rsidR="00FB2475" w:rsidRPr="00BC6886" w:rsidRDefault="00FB2475" w:rsidP="00FB2475">
      <w:pPr>
        <w:spacing w:before="0" w:after="0"/>
        <w:rPr>
          <w:ins w:id="149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95" w:author="Author">
        <w:r w:rsidRPr="00BC6886">
          <w:rPr>
            <w:rFonts w:ascii="Courier New" w:hAnsi="Courier New" w:cs="Courier New"/>
            <w:sz w:val="17"/>
            <w:szCs w:val="17"/>
            <w:lang w:val="en-US"/>
          </w:rPr>
          <w:t>&lt;pde:TrademarkSupplementaryDocumentCategory&gt;Mark representation&lt;/pde:TrademarkSupplementaryDocumentCategory&gt;</w:t>
        </w:r>
      </w:ins>
    </w:p>
    <w:p w14:paraId="1A6985B5" w14:textId="77777777" w:rsidR="00FB2475" w:rsidRPr="00BC6886" w:rsidRDefault="00FB2475" w:rsidP="00FB2475">
      <w:pPr>
        <w:spacing w:before="0" w:after="0"/>
        <w:rPr>
          <w:ins w:id="149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97" w:author="Author">
        <w:r w:rsidRPr="00BC6886">
          <w:rPr>
            <w:rFonts w:ascii="Courier New" w:hAnsi="Courier New" w:cs="Courier New"/>
            <w:sz w:val="17"/>
            <w:szCs w:val="17"/>
            <w:lang w:val="en-US"/>
          </w:rPr>
          <w:t>&lt;com:DocumentDate&gt;2025-01-22&lt;/com:DocumentDate&gt;</w:t>
        </w:r>
      </w:ins>
    </w:p>
    <w:p w14:paraId="5D3B2C2C" w14:textId="77777777" w:rsidR="00FB2475" w:rsidRPr="00BC6886" w:rsidRDefault="00FB2475" w:rsidP="00FB2475">
      <w:pPr>
        <w:spacing w:before="0" w:after="0"/>
        <w:rPr>
          <w:ins w:id="149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499" w:author="Author">
        <w:r w:rsidRPr="00BC6886">
          <w:rPr>
            <w:rFonts w:ascii="Courier New" w:hAnsi="Courier New" w:cs="Courier New"/>
            <w:sz w:val="17"/>
            <w:szCs w:val="17"/>
            <w:lang w:val="en-US"/>
          </w:rPr>
          <w:t>&lt;com:DocumentVersion&gt;v1.0&lt;/com:DocumentVersion&gt;</w:t>
        </w:r>
      </w:ins>
    </w:p>
    <w:p w14:paraId="421A6F66" w14:textId="77777777" w:rsidR="00FB2475" w:rsidRPr="00BC6886" w:rsidRDefault="00FB2475" w:rsidP="00FB2475">
      <w:pPr>
        <w:spacing w:before="0" w:after="0"/>
        <w:rPr>
          <w:ins w:id="150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01" w:author="Author">
        <w:r w:rsidRPr="00BC6886">
          <w:rPr>
            <w:rFonts w:ascii="Courier New" w:hAnsi="Courier New" w:cs="Courier New"/>
            <w:sz w:val="17"/>
            <w:szCs w:val="17"/>
            <w:lang w:val="en-US"/>
          </w:rPr>
          <w:t>&lt;com:DocumentSizeQuantity com:unitCode="KB"&gt;135&lt;/com:DocumentSizeQuantity&gt;</w:t>
        </w:r>
      </w:ins>
    </w:p>
    <w:p w14:paraId="0B30669D" w14:textId="77777777" w:rsidR="00FB2475" w:rsidRPr="00BC6886" w:rsidRDefault="00FB2475" w:rsidP="00FB2475">
      <w:pPr>
        <w:spacing w:before="0" w:after="0"/>
        <w:rPr>
          <w:ins w:id="150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03" w:author="Author">
        <w:r w:rsidRPr="00BC6886">
          <w:rPr>
            <w:rFonts w:ascii="Courier New" w:hAnsi="Courier New" w:cs="Courier New"/>
            <w:sz w:val="17"/>
            <w:szCs w:val="17"/>
            <w:lang w:val="en-US"/>
          </w:rPr>
          <w:t>&lt;com:PageTotalQuantity&gt;1&lt;/com:PageTotalQuantity&gt;</w:t>
        </w:r>
      </w:ins>
    </w:p>
    <w:p w14:paraId="5ADD3E3F" w14:textId="77777777" w:rsidR="00FB2475" w:rsidRPr="00BC6886" w:rsidRDefault="00FB2475" w:rsidP="00FB2475">
      <w:pPr>
        <w:spacing w:before="0" w:after="0"/>
        <w:rPr>
          <w:ins w:id="150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05" w:author="Author">
        <w:r w:rsidRPr="00BC6886">
          <w:rPr>
            <w:rFonts w:ascii="Courier New" w:hAnsi="Courier New" w:cs="Courier New"/>
            <w:sz w:val="17"/>
            <w:szCs w:val="17"/>
            <w:lang w:val="en-US"/>
          </w:rPr>
          <w:t>&lt;com:CommentText com:languageCode="en"&gt;This is the mark sound wave, unprotected, as supplementary binary JPEG file&lt;/com:CommentText&gt;</w:t>
        </w:r>
      </w:ins>
    </w:p>
    <w:p w14:paraId="74A9CCFA" w14:textId="77777777" w:rsidR="00FB2475" w:rsidRPr="002B562A" w:rsidRDefault="00FB2475" w:rsidP="00FB2475">
      <w:pPr>
        <w:spacing w:before="0" w:after="0"/>
        <w:rPr>
          <w:ins w:id="1506"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07" w:author="Author">
        <w:r w:rsidRPr="002B562A">
          <w:rPr>
            <w:rFonts w:ascii="Courier New" w:hAnsi="Courier New" w:cs="Courier New"/>
            <w:sz w:val="17"/>
            <w:szCs w:val="17"/>
          </w:rPr>
          <w:t>&lt;/pde:SupplementaryDocument&gt;</w:t>
        </w:r>
      </w:ins>
    </w:p>
    <w:p w14:paraId="312987B6" w14:textId="77777777" w:rsidR="00FB2475" w:rsidRPr="002B562A" w:rsidRDefault="00FB2475" w:rsidP="00FB2475">
      <w:pPr>
        <w:spacing w:before="0" w:after="0"/>
        <w:rPr>
          <w:ins w:id="1508"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509" w:author="Author">
        <w:r w:rsidRPr="002B562A">
          <w:rPr>
            <w:rFonts w:ascii="Courier New" w:hAnsi="Courier New" w:cs="Courier New"/>
            <w:sz w:val="17"/>
            <w:szCs w:val="17"/>
          </w:rPr>
          <w:t>&lt;pde:SupplementaryDocument&gt;</w:t>
        </w:r>
      </w:ins>
    </w:p>
    <w:p w14:paraId="21481262" w14:textId="77777777" w:rsidR="00FB2475" w:rsidRPr="002B562A" w:rsidRDefault="00FB2475" w:rsidP="00FB2475">
      <w:pPr>
        <w:spacing w:before="0" w:after="0"/>
        <w:rPr>
          <w:ins w:id="151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11" w:author="Author">
        <w:r w:rsidRPr="002B562A">
          <w:rPr>
            <w:rFonts w:ascii="Courier New" w:hAnsi="Courier New" w:cs="Courier New"/>
            <w:sz w:val="17"/>
            <w:szCs w:val="17"/>
          </w:rPr>
          <w:t>&lt;com:DocumentName&gt;Classification Data&lt;/com:DocumentName&gt;</w:t>
        </w:r>
      </w:ins>
    </w:p>
    <w:p w14:paraId="64F5F518" w14:textId="77777777" w:rsidR="00FB2475" w:rsidRPr="00BC6886" w:rsidRDefault="00FB2475" w:rsidP="00FB2475">
      <w:pPr>
        <w:spacing w:before="0" w:after="0"/>
        <w:rPr>
          <w:ins w:id="1512"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13" w:author="Author">
        <w:r w:rsidRPr="00BC6886">
          <w:rPr>
            <w:rFonts w:ascii="Courier New" w:hAnsi="Courier New" w:cs="Courier New"/>
            <w:sz w:val="17"/>
            <w:szCs w:val="17"/>
            <w:lang w:val="en-US"/>
          </w:rPr>
          <w:t>&lt;com:FileName&gt;EM_018975509_20250101_ClassificationData.xml&lt;/com:FileName&gt;</w:t>
        </w:r>
      </w:ins>
    </w:p>
    <w:p w14:paraId="4AC87C19" w14:textId="77777777" w:rsidR="00FB2475" w:rsidRPr="00BC6886" w:rsidRDefault="00FB2475" w:rsidP="00FB2475">
      <w:pPr>
        <w:spacing w:before="0" w:after="0"/>
        <w:rPr>
          <w:ins w:id="1514"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15" w:author="Author">
        <w:r w:rsidRPr="00BC6886">
          <w:rPr>
            <w:rFonts w:ascii="Courier New" w:hAnsi="Courier New" w:cs="Courier New"/>
            <w:sz w:val="17"/>
            <w:szCs w:val="17"/>
            <w:lang w:val="en-US"/>
          </w:rPr>
          <w:t>&lt;com:DocumentLocationURI&gt;SupplementaryArtifacts/EM_018975509_20250101.xml&lt;/com:DocumentLocationURI&gt;</w:t>
        </w:r>
      </w:ins>
    </w:p>
    <w:p w14:paraId="084DB7E2" w14:textId="77777777" w:rsidR="00FB2475" w:rsidRPr="00BC6886" w:rsidRDefault="00FB2475" w:rsidP="00FB2475">
      <w:pPr>
        <w:spacing w:before="0" w:after="0"/>
        <w:rPr>
          <w:ins w:id="1516"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17" w:author="Author">
        <w:r w:rsidRPr="00BC6886">
          <w:rPr>
            <w:rFonts w:ascii="Courier New" w:hAnsi="Courier New" w:cs="Courier New"/>
            <w:sz w:val="17"/>
            <w:szCs w:val="17"/>
            <w:lang w:val="en-US"/>
          </w:rPr>
          <w:t>&lt;pde:DocumentFileFormatCategory&gt;XML&lt;/pde:DocumentFileFormatCategory&gt;</w:t>
        </w:r>
      </w:ins>
    </w:p>
    <w:p w14:paraId="289402B0" w14:textId="77777777" w:rsidR="00FB2475" w:rsidRPr="00BC6886" w:rsidRDefault="00FB2475" w:rsidP="00FB2475">
      <w:pPr>
        <w:spacing w:before="0" w:after="0"/>
        <w:rPr>
          <w:ins w:id="151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19" w:author="Author">
        <w:r w:rsidRPr="00BC6886">
          <w:rPr>
            <w:rFonts w:ascii="Courier New" w:hAnsi="Courier New" w:cs="Courier New"/>
            <w:sz w:val="17"/>
            <w:szCs w:val="17"/>
            <w:lang w:val="en-US"/>
          </w:rPr>
          <w:t>&lt;pde:TrademarkSupplementaryDocumentCategory&gt;Classification data&lt;/pde:TrademarkSupplementaryDocumentCategory&gt;</w:t>
        </w:r>
      </w:ins>
    </w:p>
    <w:p w14:paraId="5137EC82" w14:textId="77777777" w:rsidR="00FB2475" w:rsidRPr="002B562A" w:rsidRDefault="00FB2475" w:rsidP="00FB2475">
      <w:pPr>
        <w:spacing w:before="0" w:after="0"/>
        <w:rPr>
          <w:ins w:id="1520"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21" w:author="Author">
        <w:r w:rsidRPr="002B562A">
          <w:rPr>
            <w:rFonts w:ascii="Courier New" w:hAnsi="Courier New" w:cs="Courier New"/>
            <w:sz w:val="17"/>
            <w:szCs w:val="17"/>
          </w:rPr>
          <w:t>&lt;com:DocumentDate&gt;2025-01-22&lt;/com:DocumentDate&gt;</w:t>
        </w:r>
      </w:ins>
    </w:p>
    <w:p w14:paraId="69791782" w14:textId="77777777" w:rsidR="00FB2475" w:rsidRPr="002B562A" w:rsidRDefault="00FB2475" w:rsidP="00FB2475">
      <w:pPr>
        <w:spacing w:before="0" w:after="0"/>
        <w:rPr>
          <w:ins w:id="152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23" w:author="Author">
        <w:r w:rsidRPr="002B562A">
          <w:rPr>
            <w:rFonts w:ascii="Courier New" w:hAnsi="Courier New" w:cs="Courier New"/>
            <w:sz w:val="17"/>
            <w:szCs w:val="17"/>
          </w:rPr>
          <w:t>&lt;com:DocumentVersion&gt;v1.0&lt;/com:DocumentVersion&gt;</w:t>
        </w:r>
      </w:ins>
    </w:p>
    <w:p w14:paraId="6587BFB9" w14:textId="77777777" w:rsidR="00FB2475" w:rsidRPr="002B562A" w:rsidRDefault="00FB2475" w:rsidP="00FB2475">
      <w:pPr>
        <w:spacing w:before="0" w:after="0"/>
        <w:rPr>
          <w:ins w:id="152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25" w:author="Author">
        <w:r w:rsidRPr="002B562A">
          <w:rPr>
            <w:rFonts w:ascii="Courier New" w:hAnsi="Courier New" w:cs="Courier New"/>
            <w:sz w:val="17"/>
            <w:szCs w:val="17"/>
          </w:rPr>
          <w:t>&lt;com:DocumentSizeQuantity com:unitCode="MB"&gt;1&lt;/com:DocumentSizeQuantity&gt;</w:t>
        </w:r>
      </w:ins>
    </w:p>
    <w:p w14:paraId="23D312D2" w14:textId="77777777" w:rsidR="00FB2475" w:rsidRPr="00BC6886" w:rsidRDefault="00FB2475" w:rsidP="00FB2475">
      <w:pPr>
        <w:spacing w:before="0" w:after="0"/>
        <w:rPr>
          <w:ins w:id="1526" w:author="Author"/>
          <w:rFonts w:ascii="Courier New" w:hAnsi="Courier New" w:cs="Courier New"/>
          <w:kern w:val="0"/>
          <w:sz w:val="17"/>
          <w:szCs w:val="17"/>
          <w:lang w:val="en-US"/>
          <w14:ligatures w14:val="none"/>
        </w:rPr>
      </w:pPr>
      <w:r w:rsidRPr="002B562A">
        <w:rPr>
          <w:rFonts w:ascii="Courier New" w:hAnsi="Courier New" w:cs="Courier New"/>
          <w:sz w:val="17"/>
          <w:szCs w:val="17"/>
        </w:rPr>
        <w:lastRenderedPageBreak/>
        <w:tab/>
      </w:r>
      <w:r w:rsidRPr="002B562A">
        <w:rPr>
          <w:rFonts w:ascii="Courier New" w:hAnsi="Courier New" w:cs="Courier New"/>
          <w:sz w:val="17"/>
          <w:szCs w:val="17"/>
        </w:rPr>
        <w:tab/>
      </w:r>
      <w:r w:rsidRPr="002B562A">
        <w:rPr>
          <w:rFonts w:ascii="Courier New" w:hAnsi="Courier New" w:cs="Courier New"/>
          <w:sz w:val="17"/>
          <w:szCs w:val="17"/>
        </w:rPr>
        <w:tab/>
      </w:r>
      <w:ins w:id="1527" w:author="Author">
        <w:r w:rsidRPr="00BC6886">
          <w:rPr>
            <w:rFonts w:ascii="Courier New" w:hAnsi="Courier New" w:cs="Courier New"/>
            <w:sz w:val="17"/>
            <w:szCs w:val="17"/>
            <w:lang w:val="en-US"/>
          </w:rPr>
          <w:t>&lt;com:PageTotalQuantity&gt;1&lt;/com:PageTotalQuantity&gt;</w:t>
        </w:r>
      </w:ins>
    </w:p>
    <w:p w14:paraId="7385CA5E" w14:textId="77777777" w:rsidR="00FB2475" w:rsidRPr="00BC6886" w:rsidRDefault="00FB2475" w:rsidP="00FB2475">
      <w:pPr>
        <w:spacing w:before="0" w:after="0"/>
        <w:rPr>
          <w:ins w:id="152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29" w:author="Author">
        <w:r w:rsidRPr="00BC6886">
          <w:rPr>
            <w:rFonts w:ascii="Courier New" w:hAnsi="Courier New" w:cs="Courier New"/>
            <w:sz w:val="17"/>
            <w:szCs w:val="17"/>
            <w:lang w:val="en-US"/>
          </w:rPr>
          <w:t>&lt;com:CommentText com:languageCode="en"&gt;This is the classification data as supplementary file&lt;/com:CommentText&gt;</w:t>
        </w:r>
      </w:ins>
    </w:p>
    <w:p w14:paraId="6EB16E4F" w14:textId="77777777" w:rsidR="00FB2475" w:rsidRPr="002B562A" w:rsidRDefault="00FB2475" w:rsidP="00FB2475">
      <w:pPr>
        <w:spacing w:before="0" w:after="0"/>
        <w:rPr>
          <w:ins w:id="1530"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31" w:author="Author">
        <w:r w:rsidRPr="002B562A">
          <w:rPr>
            <w:rFonts w:ascii="Courier New" w:hAnsi="Courier New" w:cs="Courier New"/>
            <w:sz w:val="17"/>
            <w:szCs w:val="17"/>
          </w:rPr>
          <w:t>&lt;/pde:SupplementaryDocument&gt;</w:t>
        </w:r>
      </w:ins>
    </w:p>
    <w:p w14:paraId="27E1B7C6" w14:textId="77777777" w:rsidR="00FB2475" w:rsidRPr="002B562A" w:rsidRDefault="00FB2475" w:rsidP="00FB2475">
      <w:pPr>
        <w:spacing w:before="0" w:after="0"/>
        <w:rPr>
          <w:ins w:id="153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533" w:author="Author">
        <w:r w:rsidRPr="002B562A">
          <w:rPr>
            <w:rFonts w:ascii="Courier New" w:hAnsi="Courier New" w:cs="Courier New"/>
            <w:sz w:val="17"/>
            <w:szCs w:val="17"/>
          </w:rPr>
          <w:t>&lt;pde:SupplementaryDocument&gt;</w:t>
        </w:r>
      </w:ins>
    </w:p>
    <w:p w14:paraId="1953F023" w14:textId="77777777" w:rsidR="00FB2475" w:rsidRPr="002B562A" w:rsidRDefault="00FB2475" w:rsidP="00FB2475">
      <w:pPr>
        <w:spacing w:before="0" w:after="0"/>
        <w:rPr>
          <w:ins w:id="153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35" w:author="Author">
        <w:r w:rsidRPr="002B562A">
          <w:rPr>
            <w:rFonts w:ascii="Courier New" w:hAnsi="Courier New" w:cs="Courier New"/>
            <w:sz w:val="17"/>
            <w:szCs w:val="17"/>
          </w:rPr>
          <w:t>&lt;com:DocumentName&gt;Intermediate documents&lt;/com:DocumentName&gt;</w:t>
        </w:r>
      </w:ins>
    </w:p>
    <w:p w14:paraId="443033F3" w14:textId="77777777" w:rsidR="00FB2475" w:rsidRPr="00BC6886" w:rsidRDefault="00FB2475" w:rsidP="00FB2475">
      <w:pPr>
        <w:spacing w:before="0" w:after="0"/>
        <w:rPr>
          <w:ins w:id="1536" w:author="Author"/>
          <w:rFonts w:ascii="Courier New" w:hAnsi="Courier New" w:cs="Courier New"/>
          <w:kern w:val="0"/>
          <w:sz w:val="17"/>
          <w:szCs w:val="17"/>
          <w:lang w:val="en-US"/>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37" w:author="Author">
        <w:r w:rsidRPr="00BC6886">
          <w:rPr>
            <w:rFonts w:ascii="Courier New" w:hAnsi="Courier New" w:cs="Courier New"/>
            <w:sz w:val="17"/>
            <w:szCs w:val="17"/>
            <w:lang w:val="en-US"/>
          </w:rPr>
          <w:t>&lt;com:FileName&gt;EM_018975509_20250101_Intermediate documents.pdf&lt;/com:FileName&gt;</w:t>
        </w:r>
      </w:ins>
    </w:p>
    <w:p w14:paraId="0845C4D3" w14:textId="77777777" w:rsidR="00FB2475" w:rsidRPr="00BC6886" w:rsidRDefault="00FB2475" w:rsidP="00FB2475">
      <w:pPr>
        <w:spacing w:before="0" w:after="0"/>
        <w:rPr>
          <w:ins w:id="1538"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39" w:author="Author">
        <w:r w:rsidRPr="00BC6886">
          <w:rPr>
            <w:rFonts w:ascii="Courier New" w:hAnsi="Courier New" w:cs="Courier New"/>
            <w:sz w:val="17"/>
            <w:szCs w:val="17"/>
            <w:lang w:val="en-US"/>
          </w:rPr>
          <w:t>&lt;com:DocumentLocationURI&gt;SupplementaryArtifacts/EM_018975509_20250101_IntermediateDocuments.pdf&lt;/com:DocumentLocationURI&gt;</w:t>
        </w:r>
      </w:ins>
    </w:p>
    <w:p w14:paraId="779C9A6E" w14:textId="77777777" w:rsidR="00FB2475" w:rsidRPr="00BC6886" w:rsidRDefault="00FB2475" w:rsidP="00FB2475">
      <w:pPr>
        <w:spacing w:before="0" w:after="0"/>
        <w:rPr>
          <w:ins w:id="1540"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41" w:author="Author">
        <w:r w:rsidRPr="00BC6886">
          <w:rPr>
            <w:rFonts w:ascii="Courier New" w:hAnsi="Courier New" w:cs="Courier New"/>
            <w:sz w:val="17"/>
            <w:szCs w:val="17"/>
            <w:lang w:val="en-US"/>
          </w:rPr>
          <w:t>&lt;pde:DocumentFileFormatCategory&gt;PDF&lt;/pde:DocumentFileFormatCategory&gt;</w:t>
        </w:r>
      </w:ins>
    </w:p>
    <w:p w14:paraId="4DDD6E9D" w14:textId="77777777" w:rsidR="00FB2475" w:rsidRPr="00BC6886" w:rsidRDefault="00FB2475" w:rsidP="00FB2475">
      <w:pPr>
        <w:spacing w:before="0" w:after="0"/>
        <w:rPr>
          <w:ins w:id="1542" w:author="Author"/>
          <w:rFonts w:ascii="Courier New" w:hAnsi="Courier New" w:cs="Courier New"/>
          <w:kern w:val="0"/>
          <w:sz w:val="17"/>
          <w:szCs w:val="17"/>
          <w:lang w:val="en-US"/>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43" w:author="Author">
        <w:r w:rsidRPr="00BC6886">
          <w:rPr>
            <w:rFonts w:ascii="Courier New" w:hAnsi="Courier New" w:cs="Courier New"/>
            <w:sz w:val="17"/>
            <w:szCs w:val="17"/>
            <w:lang w:val="en-US"/>
          </w:rPr>
          <w:t>&lt;pde:TrademarkSupplementaryDocumentCategory&gt;Intermediate documents&lt;/pde:TrademarkSupplementaryDocumentCategory&gt;</w:t>
        </w:r>
      </w:ins>
    </w:p>
    <w:p w14:paraId="42E9523B" w14:textId="77777777" w:rsidR="00FB2475" w:rsidRPr="002B562A" w:rsidRDefault="00FB2475" w:rsidP="00FB2475">
      <w:pPr>
        <w:spacing w:before="0" w:after="0"/>
        <w:rPr>
          <w:ins w:id="1544" w:author="Author"/>
          <w:rFonts w:ascii="Courier New" w:hAnsi="Courier New" w:cs="Courier New"/>
          <w:kern w:val="0"/>
          <w:sz w:val="17"/>
          <w:szCs w:val="17"/>
          <w14:ligatures w14:val="none"/>
        </w:rPr>
      </w:pPr>
      <w:r w:rsidRPr="00BC6886">
        <w:rPr>
          <w:rFonts w:ascii="Courier New" w:hAnsi="Courier New" w:cs="Courier New"/>
          <w:sz w:val="17"/>
          <w:szCs w:val="17"/>
          <w:lang w:val="en-US"/>
        </w:rPr>
        <w:tab/>
      </w:r>
      <w:r w:rsidRPr="00BC6886">
        <w:rPr>
          <w:rFonts w:ascii="Courier New" w:hAnsi="Courier New" w:cs="Courier New"/>
          <w:sz w:val="17"/>
          <w:szCs w:val="17"/>
          <w:lang w:val="en-US"/>
        </w:rPr>
        <w:tab/>
      </w:r>
      <w:r w:rsidRPr="00BC6886">
        <w:rPr>
          <w:rFonts w:ascii="Courier New" w:hAnsi="Courier New" w:cs="Courier New"/>
          <w:sz w:val="17"/>
          <w:szCs w:val="17"/>
          <w:lang w:val="en-US"/>
        </w:rPr>
        <w:tab/>
      </w:r>
      <w:ins w:id="1545" w:author="Author">
        <w:r w:rsidRPr="002B562A">
          <w:rPr>
            <w:rFonts w:ascii="Courier New" w:hAnsi="Courier New" w:cs="Courier New"/>
            <w:sz w:val="17"/>
            <w:szCs w:val="17"/>
          </w:rPr>
          <w:t>&lt;com:DocumentDate&gt;2025-01-22&lt;/com:DocumentDate&gt;</w:t>
        </w:r>
      </w:ins>
    </w:p>
    <w:p w14:paraId="0C046912" w14:textId="77777777" w:rsidR="00FB2475" w:rsidRPr="002B562A" w:rsidRDefault="00FB2475" w:rsidP="00FB2475">
      <w:pPr>
        <w:spacing w:before="0" w:after="0"/>
        <w:rPr>
          <w:ins w:id="1546"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47" w:author="Author">
        <w:r w:rsidRPr="002B562A">
          <w:rPr>
            <w:rFonts w:ascii="Courier New" w:hAnsi="Courier New" w:cs="Courier New"/>
            <w:sz w:val="17"/>
            <w:szCs w:val="17"/>
          </w:rPr>
          <w:t>&lt;com:DocumentVersion&gt;v1.0&lt;/com:DocumentVersion&gt;</w:t>
        </w:r>
      </w:ins>
    </w:p>
    <w:p w14:paraId="203F7D88" w14:textId="77777777" w:rsidR="00FB2475" w:rsidRPr="002B562A" w:rsidRDefault="00FB2475" w:rsidP="00FB2475">
      <w:pPr>
        <w:spacing w:before="0" w:after="0"/>
        <w:rPr>
          <w:ins w:id="1548"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49" w:author="Author">
        <w:r w:rsidRPr="002B562A">
          <w:rPr>
            <w:rFonts w:ascii="Courier New" w:hAnsi="Courier New" w:cs="Courier New"/>
            <w:sz w:val="17"/>
            <w:szCs w:val="17"/>
          </w:rPr>
          <w:t>&lt;com:DocumentSizeQuantity com:unitCode="MB"&gt;1&lt;/com:DocumentSizeQuantity&gt;</w:t>
        </w:r>
      </w:ins>
    </w:p>
    <w:p w14:paraId="3EBF8167" w14:textId="77777777" w:rsidR="00FB2475" w:rsidRPr="002B562A" w:rsidRDefault="00FB2475" w:rsidP="00FB2475">
      <w:pPr>
        <w:spacing w:before="0" w:after="0"/>
        <w:rPr>
          <w:ins w:id="1550"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51" w:author="Author">
        <w:r w:rsidRPr="002B562A">
          <w:rPr>
            <w:rFonts w:ascii="Courier New" w:hAnsi="Courier New" w:cs="Courier New"/>
            <w:sz w:val="17"/>
            <w:szCs w:val="17"/>
          </w:rPr>
          <w:t>&lt;com:PageTotalQuantity&gt;1&lt;/com:PageTotalQuantity&gt;</w:t>
        </w:r>
      </w:ins>
    </w:p>
    <w:p w14:paraId="53D432B2" w14:textId="77777777" w:rsidR="00FB2475" w:rsidRPr="002B562A" w:rsidRDefault="00FB2475" w:rsidP="00FB2475">
      <w:pPr>
        <w:spacing w:before="0" w:after="0"/>
        <w:rPr>
          <w:ins w:id="1552"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r w:rsidRPr="002B562A">
        <w:rPr>
          <w:rFonts w:ascii="Courier New" w:hAnsi="Courier New" w:cs="Courier New"/>
          <w:sz w:val="17"/>
          <w:szCs w:val="17"/>
        </w:rPr>
        <w:tab/>
      </w:r>
      <w:ins w:id="1553" w:author="Author">
        <w:r w:rsidRPr="002B562A">
          <w:rPr>
            <w:rFonts w:ascii="Courier New" w:hAnsi="Courier New" w:cs="Courier New"/>
            <w:sz w:val="17"/>
            <w:szCs w:val="17"/>
          </w:rPr>
          <w:t>&lt;com:CommentText com:languageCode="en"&gt;This is the Intermediate documents as supplementary file&lt;/com:CommentText&gt;</w:t>
        </w:r>
      </w:ins>
    </w:p>
    <w:p w14:paraId="0EA9AE2F" w14:textId="77777777" w:rsidR="00FB2475" w:rsidRPr="002B562A" w:rsidRDefault="00FB2475" w:rsidP="00FB2475">
      <w:pPr>
        <w:spacing w:before="0" w:after="0"/>
        <w:rPr>
          <w:ins w:id="1554" w:author="Author"/>
          <w:rFonts w:ascii="Courier New" w:hAnsi="Courier New" w:cs="Courier New"/>
          <w:kern w:val="0"/>
          <w:sz w:val="17"/>
          <w:szCs w:val="17"/>
          <w14:ligatures w14:val="none"/>
        </w:rPr>
      </w:pPr>
      <w:r w:rsidRPr="002B562A">
        <w:rPr>
          <w:rFonts w:ascii="Courier New" w:hAnsi="Courier New" w:cs="Courier New"/>
          <w:sz w:val="17"/>
          <w:szCs w:val="17"/>
        </w:rPr>
        <w:tab/>
      </w:r>
      <w:r w:rsidRPr="002B562A">
        <w:rPr>
          <w:rFonts w:ascii="Courier New" w:hAnsi="Courier New" w:cs="Courier New"/>
          <w:sz w:val="17"/>
          <w:szCs w:val="17"/>
        </w:rPr>
        <w:tab/>
      </w:r>
      <w:ins w:id="1555" w:author="Author">
        <w:r w:rsidRPr="002B562A">
          <w:rPr>
            <w:rFonts w:ascii="Courier New" w:hAnsi="Courier New" w:cs="Courier New"/>
            <w:sz w:val="17"/>
            <w:szCs w:val="17"/>
          </w:rPr>
          <w:t>&lt;/pde:SupplementaryDocument&gt;</w:t>
        </w:r>
      </w:ins>
    </w:p>
    <w:p w14:paraId="1E8BFA8C" w14:textId="77777777" w:rsidR="00FB2475" w:rsidRPr="002B562A" w:rsidRDefault="00FB2475" w:rsidP="00FB2475">
      <w:pPr>
        <w:spacing w:before="0" w:after="0"/>
        <w:rPr>
          <w:ins w:id="1556" w:author="Author"/>
          <w:rFonts w:ascii="Courier New" w:hAnsi="Courier New" w:cs="Courier New"/>
          <w:kern w:val="0"/>
          <w:sz w:val="17"/>
          <w:szCs w:val="17"/>
          <w14:ligatures w14:val="none"/>
        </w:rPr>
      </w:pPr>
      <w:r w:rsidRPr="002B562A">
        <w:rPr>
          <w:rFonts w:ascii="Courier New" w:hAnsi="Courier New" w:cs="Courier New"/>
          <w:sz w:val="17"/>
          <w:szCs w:val="17"/>
        </w:rPr>
        <w:tab/>
      </w:r>
      <w:ins w:id="1557" w:author="Author">
        <w:r w:rsidRPr="002B562A">
          <w:rPr>
            <w:rFonts w:ascii="Courier New" w:hAnsi="Courier New" w:cs="Courier New"/>
            <w:sz w:val="17"/>
            <w:szCs w:val="17"/>
          </w:rPr>
          <w:t>&lt;/pde:SupplementaryDocumentBag&gt;</w:t>
        </w:r>
      </w:ins>
    </w:p>
    <w:p w14:paraId="7DD22737" w14:textId="7B178C8C" w:rsidR="00F553A6" w:rsidRPr="002B562A" w:rsidRDefault="00FB2475" w:rsidP="00FB2475">
      <w:pPr>
        <w:spacing w:before="0" w:after="0"/>
        <w:rPr>
          <w:rFonts w:ascii="Courier New" w:hAnsi="Courier New" w:cs="Courier New"/>
          <w:kern w:val="0"/>
          <w:sz w:val="17"/>
          <w:szCs w:val="17"/>
          <w14:ligatures w14:val="none"/>
        </w:rPr>
      </w:pPr>
      <w:ins w:id="1558" w:author="Author">
        <w:r w:rsidRPr="002B562A">
          <w:rPr>
            <w:rFonts w:ascii="Courier New" w:hAnsi="Courier New" w:cs="Courier New"/>
            <w:sz w:val="17"/>
            <w:szCs w:val="17"/>
          </w:rPr>
          <w:t>&lt;/pde:PriorityDocumentIndex&gt;</w:t>
        </w:r>
      </w:ins>
    </w:p>
    <w:p w14:paraId="39C13FCA" w14:textId="77777777" w:rsidR="00FB2475" w:rsidRPr="00230B9C" w:rsidRDefault="00FB2475" w:rsidP="00FB2475">
      <w:pPr>
        <w:spacing w:before="0" w:after="0"/>
        <w:rPr>
          <w:rFonts w:ascii="Courier New" w:hAnsi="Courier New" w:cs="Courier New"/>
          <w:kern w:val="0"/>
          <w:sz w:val="17"/>
          <w:szCs w:val="17"/>
          <w14:ligatures w14:val="none"/>
        </w:rPr>
      </w:pPr>
    </w:p>
    <w:p w14:paraId="1F0BEF39" w14:textId="655BB281" w:rsidR="00BA2CBD" w:rsidRPr="00230B9C" w:rsidRDefault="00531002" w:rsidP="00230B9C">
      <w:pPr>
        <w:spacing w:before="720" w:after="0"/>
        <w:ind w:left="5533"/>
        <w:sectPr w:rsidR="00BA2CBD" w:rsidRPr="00230B9C" w:rsidSect="00DA63A1">
          <w:pgSz w:w="11909" w:h="16834" w:code="9"/>
          <w:pgMar w:top="567" w:right="1134" w:bottom="1418" w:left="1418" w:header="510" w:footer="1021" w:gutter="0"/>
          <w:cols w:space="720"/>
          <w:docGrid w:linePitch="360"/>
        </w:sectPr>
      </w:pPr>
      <w:r>
        <w:t>[L’annexe</w:t>
      </w:r>
      <w:r w:rsidR="002B562A">
        <w:t> </w:t>
      </w:r>
      <w:r>
        <w:t>II de la norme ST.92 suit]</w:t>
      </w:r>
      <w:bookmarkStart w:id="1559" w:name="_Toc198822802"/>
      <w:bookmarkStart w:id="1560" w:name="_Toc203552050"/>
    </w:p>
    <w:p w14:paraId="12EF4236" w14:textId="42006D2C" w:rsidR="001D2E7B" w:rsidRPr="002E36F3" w:rsidRDefault="001D2E7B" w:rsidP="001D2E7B">
      <w:pPr>
        <w:autoSpaceDE w:val="0"/>
        <w:autoSpaceDN w:val="0"/>
        <w:adjustRightInd w:val="0"/>
        <w:spacing w:before="0" w:after="0" w:line="360" w:lineRule="auto"/>
        <w:jc w:val="center"/>
        <w:outlineLvl w:val="0"/>
        <w:rPr>
          <w:rFonts w:cs="Arial"/>
          <w:sz w:val="17"/>
          <w:szCs w:val="17"/>
        </w:rPr>
      </w:pPr>
      <w:bookmarkStart w:id="1561" w:name="_Toc211324035"/>
      <w:bookmarkStart w:id="1562" w:name="_Toc211443155"/>
      <w:bookmarkStart w:id="1563" w:name="_Toc211443350"/>
      <w:r>
        <w:rPr>
          <w:b/>
          <w:color w:val="000000" w:themeColor="text1"/>
          <w:sz w:val="17"/>
        </w:rPr>
        <w:lastRenderedPageBreak/>
        <w:t>ANNEXE II</w:t>
      </w:r>
      <w:bookmarkEnd w:id="1559"/>
      <w:bookmarkEnd w:id="1560"/>
      <w:bookmarkEnd w:id="1561"/>
      <w:bookmarkEnd w:id="1562"/>
      <w:bookmarkEnd w:id="1563"/>
      <w:del w:id="1564" w:author="Author">
        <w:r>
          <w:rPr>
            <w:b/>
            <w:color w:val="000000"/>
            <w:sz w:val="17"/>
          </w:rPr>
          <w:delText xml:space="preserve"> </w:delText>
        </w:r>
      </w:del>
    </w:p>
    <w:bookmarkEnd w:id="1334"/>
    <w:p w14:paraId="5526540D" w14:textId="77777777" w:rsidR="00741874" w:rsidRPr="00BC6886" w:rsidRDefault="00741874" w:rsidP="00210BCC">
      <w:pPr>
        <w:rPr>
          <w:rFonts w:cs="Arial"/>
          <w:b/>
          <w:color w:val="000000"/>
          <w:kern w:val="0"/>
          <w:sz w:val="17"/>
          <w:szCs w:val="17"/>
          <w14:ligatures w14:val="none"/>
        </w:rPr>
      </w:pPr>
    </w:p>
    <w:p w14:paraId="4DCE40CF" w14:textId="618030F1" w:rsidR="00821E18" w:rsidRPr="002E36F3" w:rsidRDefault="00821E18" w:rsidP="00821E18">
      <w:pPr>
        <w:autoSpaceDE w:val="0"/>
        <w:autoSpaceDN w:val="0"/>
        <w:adjustRightInd w:val="0"/>
        <w:spacing w:before="0" w:after="0" w:line="360" w:lineRule="auto"/>
        <w:jc w:val="center"/>
        <w:outlineLvl w:val="0"/>
        <w:rPr>
          <w:rFonts w:eastAsia="SimSun" w:cs="Arial"/>
          <w:color w:val="000000"/>
          <w:kern w:val="0"/>
          <w:sz w:val="17"/>
          <w:szCs w:val="17"/>
          <w14:ligatures w14:val="none"/>
        </w:rPr>
      </w:pPr>
      <w:bookmarkStart w:id="1565" w:name="_Toc198822803"/>
      <w:bookmarkStart w:id="1566" w:name="_Toc203552051"/>
      <w:bookmarkStart w:id="1567" w:name="_Toc180148832"/>
      <w:bookmarkStart w:id="1568" w:name="_Toc211324036"/>
      <w:bookmarkStart w:id="1569" w:name="_Toc211443156"/>
      <w:bookmarkStart w:id="1570" w:name="_Toc211443351"/>
      <w:r>
        <w:rPr>
          <w:color w:val="000000"/>
          <w:sz w:val="17"/>
        </w:rPr>
        <w:t>EXEMPLES DE STRUCTURE D’UN PAQUET DE DONNÉES DE DOCUMENT DE PRIORITÉ</w:t>
      </w:r>
      <w:bookmarkEnd w:id="1565"/>
      <w:bookmarkEnd w:id="1566"/>
      <w:bookmarkEnd w:id="1567"/>
      <w:bookmarkEnd w:id="1568"/>
      <w:bookmarkEnd w:id="1569"/>
      <w:bookmarkEnd w:id="1570"/>
    </w:p>
    <w:p w14:paraId="7C991AC4" w14:textId="77777777" w:rsidR="00821E18" w:rsidRPr="002E36F3" w:rsidRDefault="00821E18" w:rsidP="00821E18">
      <w:pPr>
        <w:widowControl w:val="0"/>
        <w:shd w:val="clear" w:color="auto" w:fill="FFFFFF"/>
        <w:kinsoku w:val="0"/>
        <w:spacing w:before="0" w:after="0"/>
        <w:rPr>
          <w:rFonts w:eastAsia="SimSun" w:cs="Arial"/>
          <w:i/>
          <w:color w:val="000000"/>
          <w:kern w:val="0"/>
          <w:sz w:val="17"/>
          <w:szCs w:val="17"/>
          <w:lang w:eastAsia="zh-CN"/>
          <w14:ligatures w14:val="none"/>
        </w:rPr>
      </w:pPr>
    </w:p>
    <w:p w14:paraId="18A4BBAE" w14:textId="2569056E" w:rsidR="00821E18" w:rsidRPr="002E36F3" w:rsidRDefault="00821E18" w:rsidP="00821E18">
      <w:pPr>
        <w:widowControl w:val="0"/>
        <w:kinsoku w:val="0"/>
        <w:spacing w:before="0" w:after="0"/>
        <w:jc w:val="center"/>
        <w:rPr>
          <w:rFonts w:eastAsia="Times New Roman" w:cs="Arial"/>
          <w:i/>
          <w:kern w:val="0"/>
          <w:sz w:val="17"/>
          <w:szCs w:val="17"/>
          <w14:ligatures w14:val="none"/>
        </w:rPr>
      </w:pPr>
      <w:r>
        <w:rPr>
          <w:i/>
          <w:sz w:val="17"/>
        </w:rPr>
        <w:t xml:space="preserve">Version </w:t>
      </w:r>
      <w:del w:id="1571" w:author="Author">
        <w:r>
          <w:rPr>
            <w:i/>
            <w:sz w:val="17"/>
          </w:rPr>
          <w:delText>1</w:delText>
        </w:r>
      </w:del>
      <w:ins w:id="1572" w:author="Author">
        <w:r>
          <w:rPr>
            <w:i/>
            <w:sz w:val="17"/>
          </w:rPr>
          <w:t>2</w:t>
        </w:r>
      </w:ins>
      <w:r>
        <w:rPr>
          <w:i/>
          <w:sz w:val="17"/>
        </w:rPr>
        <w:t>.0</w:t>
      </w:r>
    </w:p>
    <w:p w14:paraId="02C0BA09" w14:textId="77777777" w:rsidR="00821E18" w:rsidRPr="002E36F3" w:rsidRDefault="00821E18" w:rsidP="00821E18">
      <w:pPr>
        <w:widowControl w:val="0"/>
        <w:shd w:val="clear" w:color="auto" w:fill="FFFFFF"/>
        <w:kinsoku w:val="0"/>
        <w:spacing w:before="0" w:after="0"/>
        <w:jc w:val="center"/>
        <w:rPr>
          <w:rFonts w:eastAsia="SimSun" w:cs="Arial"/>
          <w:i/>
          <w:color w:val="000000"/>
          <w:kern w:val="0"/>
          <w:sz w:val="17"/>
          <w:szCs w:val="17"/>
          <w:lang w:eastAsia="zh-CN"/>
          <w14:ligatures w14:val="none"/>
        </w:rPr>
      </w:pPr>
    </w:p>
    <w:p w14:paraId="0C534CED" w14:textId="77777777" w:rsidR="001F1621" w:rsidRDefault="001F1621" w:rsidP="001F1621">
      <w:pPr>
        <w:widowControl w:val="0"/>
        <w:kinsoku w:val="0"/>
        <w:spacing w:before="0" w:after="0"/>
        <w:jc w:val="center"/>
        <w:rPr>
          <w:rFonts w:eastAsia="Times New Roman" w:cs="Arial"/>
          <w:i/>
          <w:kern w:val="0"/>
          <w:sz w:val="17"/>
          <w:szCs w:val="17"/>
          <w14:ligatures w14:val="none"/>
        </w:rPr>
      </w:pPr>
      <w:r>
        <w:rPr>
          <w:i/>
          <w:sz w:val="17"/>
        </w:rPr>
        <w:t>Proposition présentée au Comité des normes de l’OMPI (CWS) pour approbation à sa treizième session</w:t>
      </w:r>
    </w:p>
    <w:p w14:paraId="1EADC657" w14:textId="77777777" w:rsidR="00EB414A" w:rsidRPr="002E36F3" w:rsidRDefault="00EB414A" w:rsidP="001F1621">
      <w:pPr>
        <w:widowControl w:val="0"/>
        <w:kinsoku w:val="0"/>
        <w:spacing w:before="0" w:after="0"/>
        <w:jc w:val="center"/>
        <w:rPr>
          <w:rFonts w:eastAsia="SimSun" w:cs="Arial"/>
          <w:i/>
          <w:kern w:val="0"/>
          <w:sz w:val="17"/>
          <w:szCs w:val="17"/>
          <w:lang w:eastAsia="zh-CN"/>
          <w14:ligatures w14:val="none"/>
        </w:rPr>
      </w:pPr>
    </w:p>
    <w:p w14:paraId="47D256BC" w14:textId="77777777" w:rsidR="0053044E" w:rsidRPr="002E36F3" w:rsidRDefault="0053044E" w:rsidP="00210BCC">
      <w:pPr>
        <w:widowControl w:val="0"/>
        <w:kinsoku w:val="0"/>
        <w:spacing w:before="0" w:after="0"/>
        <w:jc w:val="center"/>
        <w:rPr>
          <w:rFonts w:cs="Arial"/>
          <w:i/>
          <w:kern w:val="0"/>
          <w:sz w:val="17"/>
          <w:szCs w:val="17"/>
          <w14:ligatures w14:val="none"/>
        </w:rPr>
      </w:pPr>
    </w:p>
    <w:p w14:paraId="10F2DF15" w14:textId="3B2C66F0" w:rsidR="0053044E" w:rsidRPr="002E36F3" w:rsidRDefault="0053044E">
      <w:pPr>
        <w:widowControl w:val="0"/>
        <w:kinsoku w:val="0"/>
        <w:spacing w:before="0" w:after="0"/>
        <w:rPr>
          <w:ins w:id="1573" w:author="Author"/>
          <w:rFonts w:cs="Arial"/>
          <w:iCs/>
          <w:kern w:val="0"/>
          <w:sz w:val="17"/>
          <w:szCs w:val="17"/>
          <w14:ligatures w14:val="none"/>
        </w:rPr>
      </w:pPr>
      <w:r>
        <w:rPr>
          <w:sz w:val="17"/>
        </w:rPr>
        <w:t>L’annexe</w:t>
      </w:r>
      <w:r w:rsidR="002B562A">
        <w:rPr>
          <w:sz w:val="17"/>
        </w:rPr>
        <w:t> </w:t>
      </w:r>
      <w:r>
        <w:rPr>
          <w:sz w:val="17"/>
        </w:rPr>
        <w:t>II contient des exemples fictifs de contenu des paquets de données d’un document de priorité, sous forme de tableau et d’arborescence</w:t>
      </w:r>
      <w:r w:rsidR="002B562A">
        <w:rPr>
          <w:sz w:val="17"/>
        </w:rPr>
        <w:t>.</w:t>
      </w:r>
    </w:p>
    <w:p w14:paraId="21375B71" w14:textId="3A403EDE" w:rsidR="00537D00" w:rsidRPr="00230B9C" w:rsidRDefault="00537D00" w:rsidP="00230B9C">
      <w:pPr>
        <w:spacing w:before="720" w:after="0"/>
        <w:ind w:left="5533"/>
      </w:pPr>
      <w:r>
        <w:t>[L’appendice</w:t>
      </w:r>
      <w:r w:rsidR="002B562A">
        <w:t> </w:t>
      </w:r>
      <w:r>
        <w:t>A de l’annexe</w:t>
      </w:r>
      <w:r w:rsidR="002B562A">
        <w:t> </w:t>
      </w:r>
      <w:r>
        <w:t>II de la norme ST.92 suit]</w:t>
      </w:r>
    </w:p>
    <w:p w14:paraId="667FD24F" w14:textId="77777777" w:rsidR="00537D00" w:rsidRPr="002E36F3" w:rsidRDefault="00537D00">
      <w:pPr>
        <w:widowControl w:val="0"/>
        <w:kinsoku w:val="0"/>
        <w:spacing w:before="0" w:after="0"/>
        <w:rPr>
          <w:rFonts w:cs="Arial"/>
          <w:iCs/>
          <w:kern w:val="0"/>
          <w:sz w:val="17"/>
          <w:szCs w:val="17"/>
          <w14:ligatures w14:val="none"/>
        </w:rPr>
      </w:pPr>
    </w:p>
    <w:p w14:paraId="08DDACEF" w14:textId="77777777" w:rsidR="00537D00" w:rsidRPr="002E36F3" w:rsidRDefault="00537D00">
      <w:pPr>
        <w:widowControl w:val="0"/>
        <w:kinsoku w:val="0"/>
        <w:spacing w:before="0" w:after="0"/>
        <w:rPr>
          <w:ins w:id="1574" w:author="Author"/>
          <w:rFonts w:cs="Arial"/>
          <w:iCs/>
          <w:kern w:val="0"/>
          <w:sz w:val="17"/>
          <w:szCs w:val="17"/>
          <w14:ligatures w14:val="none"/>
        </w:rPr>
        <w:sectPr w:rsidR="00537D00" w:rsidRPr="002E36F3" w:rsidSect="00DA63A1">
          <w:headerReference w:type="default" r:id="rId28"/>
          <w:footerReference w:type="default" r:id="rId29"/>
          <w:pgSz w:w="11909" w:h="16834" w:code="9"/>
          <w:pgMar w:top="567" w:right="1134" w:bottom="1418" w:left="1418" w:header="510" w:footer="1021" w:gutter="0"/>
          <w:cols w:space="720"/>
          <w:docGrid w:linePitch="360"/>
        </w:sectPr>
      </w:pPr>
    </w:p>
    <w:p w14:paraId="3DC60C82" w14:textId="19B52AA1" w:rsidR="00537D00" w:rsidRPr="002E36F3" w:rsidDel="00537D00" w:rsidRDefault="00537D00" w:rsidP="00210BCC">
      <w:pPr>
        <w:widowControl w:val="0"/>
        <w:kinsoku w:val="0"/>
        <w:spacing w:before="0" w:after="0"/>
        <w:rPr>
          <w:del w:id="1575" w:author="Author"/>
          <w:rFonts w:cs="Arial"/>
          <w:iCs/>
          <w:kern w:val="0"/>
          <w:sz w:val="17"/>
          <w:szCs w:val="17"/>
          <w14:ligatures w14:val="none"/>
        </w:rPr>
      </w:pPr>
    </w:p>
    <w:p w14:paraId="12F58488" w14:textId="68309CDA" w:rsidR="00E07AAD" w:rsidRPr="00230B9C" w:rsidRDefault="00E07AAD" w:rsidP="004F2E25">
      <w:pPr>
        <w:autoSpaceDE w:val="0"/>
        <w:autoSpaceDN w:val="0"/>
        <w:adjustRightInd w:val="0"/>
        <w:spacing w:before="0" w:after="0" w:line="360" w:lineRule="auto"/>
        <w:jc w:val="center"/>
        <w:outlineLvl w:val="0"/>
        <w:rPr>
          <w:ins w:id="1576" w:author="Author"/>
          <w:rFonts w:eastAsia="SimSun" w:cs="Arial"/>
          <w:b/>
          <w:bCs/>
          <w:color w:val="000000"/>
          <w:kern w:val="0"/>
          <w:sz w:val="17"/>
          <w:szCs w:val="17"/>
          <w14:ligatures w14:val="none"/>
        </w:rPr>
      </w:pPr>
      <w:ins w:id="1577" w:author="Author">
        <w:r w:rsidRPr="00230B9C">
          <w:rPr>
            <w:b/>
            <w:color w:val="000000"/>
            <w:sz w:val="17"/>
            <w:szCs w:val="17"/>
          </w:rPr>
          <w:t>APPENDICE A DE L’ANNEXE II</w:t>
        </w:r>
      </w:ins>
    </w:p>
    <w:p w14:paraId="313C8ACD" w14:textId="77777777" w:rsidR="00821E18" w:rsidRPr="00230B9C" w:rsidRDefault="00821E18" w:rsidP="00821E18">
      <w:pPr>
        <w:widowControl w:val="0"/>
        <w:kinsoku w:val="0"/>
        <w:spacing w:before="0" w:after="0"/>
        <w:rPr>
          <w:ins w:id="1578" w:author="Author"/>
          <w:rFonts w:eastAsia="SimSun" w:cs="Arial"/>
          <w:kern w:val="0"/>
          <w:sz w:val="17"/>
          <w:szCs w:val="17"/>
          <w14:ligatures w14:val="none"/>
        </w:rPr>
      </w:pPr>
    </w:p>
    <w:p w14:paraId="06C4AADF" w14:textId="7CCF6686" w:rsidR="0036647B" w:rsidRPr="00230B9C" w:rsidRDefault="00C0544A" w:rsidP="00210BCC">
      <w:pPr>
        <w:autoSpaceDE w:val="0"/>
        <w:autoSpaceDN w:val="0"/>
        <w:adjustRightInd w:val="0"/>
        <w:spacing w:before="0" w:after="0" w:line="360" w:lineRule="auto"/>
        <w:jc w:val="center"/>
        <w:outlineLvl w:val="0"/>
        <w:rPr>
          <w:rFonts w:cs="Arial"/>
          <w:color w:val="000000"/>
          <w:kern w:val="0"/>
          <w:sz w:val="17"/>
          <w:szCs w:val="17"/>
          <w14:ligatures w14:val="none"/>
        </w:rPr>
      </w:pPr>
      <w:bookmarkStart w:id="1579" w:name="_Toc180148833"/>
      <w:bookmarkStart w:id="1580" w:name="_Toc198822805"/>
      <w:bookmarkStart w:id="1581" w:name="_Toc203552053"/>
      <w:bookmarkStart w:id="1582" w:name="_Toc211324038"/>
      <w:bookmarkStart w:id="1583" w:name="_Toc211443158"/>
      <w:bookmarkStart w:id="1584" w:name="_Toc211443353"/>
      <w:bookmarkStart w:id="1585" w:name="_Toc383608681"/>
      <w:bookmarkStart w:id="1586" w:name="_Toc530474320"/>
      <w:bookmarkStart w:id="1587" w:name="_Toc53737732"/>
      <w:bookmarkStart w:id="1588" w:name="_Toc90370581"/>
      <w:r w:rsidRPr="00230B9C">
        <w:rPr>
          <w:sz w:val="17"/>
          <w:szCs w:val="17"/>
        </w:rPr>
        <w:t xml:space="preserve">Exemple de </w:t>
      </w:r>
      <w:r w:rsidRPr="00230B9C">
        <w:rPr>
          <w:color w:val="000000"/>
          <w:sz w:val="17"/>
          <w:szCs w:val="17"/>
        </w:rPr>
        <w:t>PDDP</w:t>
      </w:r>
      <w:bookmarkEnd w:id="1579"/>
      <w:r w:rsidRPr="00230B9C">
        <w:rPr>
          <w:color w:val="000000"/>
          <w:sz w:val="17"/>
          <w:szCs w:val="17"/>
        </w:rPr>
        <w:t xml:space="preserve"> </w:t>
      </w:r>
      <w:bookmarkEnd w:id="1580"/>
      <w:bookmarkEnd w:id="1581"/>
      <w:bookmarkEnd w:id="1582"/>
      <w:bookmarkEnd w:id="1583"/>
      <w:bookmarkEnd w:id="1584"/>
      <w:ins w:id="1589" w:author="Author">
        <w:r w:rsidR="002B562A" w:rsidRPr="00230B9C">
          <w:rPr>
            <w:color w:val="000000"/>
            <w:sz w:val="17"/>
            <w:szCs w:val="17"/>
          </w:rPr>
          <w:t>pour des brevets</w:t>
        </w:r>
      </w:ins>
    </w:p>
    <w:p w14:paraId="0842B88A" w14:textId="77777777" w:rsidR="00821E18" w:rsidRPr="00230B9C" w:rsidRDefault="00821E18" w:rsidP="00DF28E2">
      <w:pPr>
        <w:keepNext/>
        <w:widowControl w:val="0"/>
        <w:kinsoku w:val="0"/>
        <w:spacing w:before="240" w:after="60"/>
        <w:outlineLvl w:val="2"/>
        <w:rPr>
          <w:rFonts w:eastAsia="SimSun" w:cs="Arial"/>
          <w:kern w:val="0"/>
          <w:sz w:val="17"/>
          <w:szCs w:val="17"/>
          <w:u w:val="single"/>
          <w14:ligatures w14:val="none"/>
        </w:rPr>
      </w:pPr>
      <w:bookmarkStart w:id="1590" w:name="_Toc198822806"/>
      <w:bookmarkStart w:id="1591" w:name="_Toc203552054"/>
      <w:bookmarkStart w:id="1592" w:name="_Toc180148834"/>
      <w:bookmarkStart w:id="1593" w:name="_Toc211324039"/>
      <w:bookmarkStart w:id="1594" w:name="_Toc211443159"/>
      <w:bookmarkStart w:id="1595" w:name="_Toc211443354"/>
      <w:r w:rsidRPr="00230B9C">
        <w:rPr>
          <w:sz w:val="17"/>
          <w:szCs w:val="17"/>
          <w:u w:val="single"/>
        </w:rPr>
        <w:t>Tableau</w:t>
      </w:r>
      <w:bookmarkEnd w:id="1590"/>
      <w:bookmarkEnd w:id="1591"/>
      <w:bookmarkEnd w:id="1592"/>
      <w:bookmarkEnd w:id="1593"/>
      <w:bookmarkEnd w:id="1594"/>
      <w:bookmarkEnd w:id="1595"/>
    </w:p>
    <w:p w14:paraId="02AE3EB5" w14:textId="77777777" w:rsidR="00821E18" w:rsidRPr="00230B9C" w:rsidRDefault="00821E18" w:rsidP="00821E18">
      <w:pPr>
        <w:spacing w:before="0" w:after="0"/>
        <w:ind w:left="-11"/>
        <w:rPr>
          <w:rFonts w:eastAsia="Times New Roman" w:cs="Arial"/>
          <w:color w:val="000000"/>
          <w:kern w:val="0"/>
          <w:sz w:val="17"/>
          <w:szCs w:val="17"/>
          <w14:ligatures w14:val="none"/>
        </w:rPr>
      </w:pPr>
      <w:r w:rsidRPr="00230B9C">
        <w:rPr>
          <w:sz w:val="17"/>
          <w:szCs w:val="17"/>
        </w:rPr>
        <w:t xml:space="preserve">Vous trouverez dans le tableau ci-après un exemple fictif de paquet de données d’un document de priorité inclus dans un fichier ZIP pour le brevet </w:t>
      </w:r>
      <w:r w:rsidRPr="00230B9C">
        <w:rPr>
          <w:rFonts w:ascii="Courier New" w:hAnsi="Courier New"/>
          <w:sz w:val="17"/>
          <w:szCs w:val="17"/>
        </w:rPr>
        <w:t>Patent_US_59111111_20220719.zip</w:t>
      </w:r>
      <w:bookmarkEnd w:id="1585"/>
      <w:bookmarkEnd w:id="1586"/>
      <w:bookmarkEnd w:id="1587"/>
      <w:bookmarkEnd w:id="1588"/>
      <w:r w:rsidRPr="00230B9C">
        <w:rPr>
          <w:color w:val="000000"/>
          <w:sz w:val="17"/>
          <w:szCs w:val="17"/>
        </w:rPr>
        <w:t xml:space="preserve">, qui décrit la structure du paquet, y compris les fichiers et dossiers inclus dans le fichier ZIP.  </w:t>
      </w:r>
    </w:p>
    <w:p w14:paraId="71A85E8C" w14:textId="77777777" w:rsidR="00821E18" w:rsidRPr="00BC6886" w:rsidRDefault="00821E18" w:rsidP="00821E18">
      <w:pPr>
        <w:spacing w:before="0" w:after="0"/>
        <w:rPr>
          <w:rFonts w:eastAsia="Times New Roman" w:cs="Arial"/>
          <w:color w:val="000000"/>
          <w:kern w:val="0"/>
          <w:sz w:val="17"/>
          <w:szCs w:val="17"/>
          <w:lang w:eastAsia="en-GB"/>
          <w14:ligatures w14:val="none"/>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001"/>
        <w:gridCol w:w="2479"/>
      </w:tblGrid>
      <w:tr w:rsidR="00821E18" w:rsidRPr="002E36F3" w14:paraId="08989C80" w14:textId="77777777" w:rsidTr="00EB414A">
        <w:trPr>
          <w:trHeight w:val="20"/>
          <w:tblHeader/>
        </w:trPr>
        <w:tc>
          <w:tcPr>
            <w:tcW w:w="2515" w:type="dxa"/>
            <w:shd w:val="clear" w:color="auto" w:fill="D9D9D9"/>
            <w:noWrap/>
            <w:vAlign w:val="bottom"/>
            <w:hideMark/>
          </w:tcPr>
          <w:p w14:paraId="634014EC" w14:textId="77777777" w:rsidR="00821E18" w:rsidRPr="002E36F3" w:rsidRDefault="00821E18" w:rsidP="00821E18">
            <w:pPr>
              <w:spacing w:before="0" w:after="0"/>
              <w:rPr>
                <w:rFonts w:eastAsia="Times New Roman" w:cs="Arial"/>
                <w:color w:val="000000"/>
                <w:kern w:val="0"/>
                <w:sz w:val="17"/>
                <w:szCs w:val="17"/>
                <w14:ligatures w14:val="none"/>
              </w:rPr>
            </w:pPr>
            <w:r>
              <w:rPr>
                <w:b/>
                <w:color w:val="000000"/>
                <w:sz w:val="17"/>
              </w:rPr>
              <w:t>Nom du fichier/dossier</w:t>
            </w:r>
          </w:p>
        </w:tc>
        <w:tc>
          <w:tcPr>
            <w:tcW w:w="4001" w:type="dxa"/>
            <w:shd w:val="clear" w:color="auto" w:fill="D9D9D9"/>
            <w:noWrap/>
            <w:vAlign w:val="bottom"/>
            <w:hideMark/>
          </w:tcPr>
          <w:p w14:paraId="2C6FA071" w14:textId="77777777" w:rsidR="00821E18" w:rsidRPr="002E36F3" w:rsidRDefault="00821E18" w:rsidP="00821E18">
            <w:pPr>
              <w:spacing w:before="0" w:after="0"/>
              <w:jc w:val="both"/>
              <w:rPr>
                <w:rFonts w:eastAsia="Times New Roman" w:cs="Arial"/>
                <w:b/>
                <w:bCs/>
                <w:color w:val="000000"/>
                <w:kern w:val="0"/>
                <w:sz w:val="17"/>
                <w:szCs w:val="17"/>
                <w14:ligatures w14:val="none"/>
              </w:rPr>
            </w:pPr>
            <w:r>
              <w:rPr>
                <w:b/>
                <w:color w:val="000000"/>
                <w:sz w:val="17"/>
              </w:rPr>
              <w:t>Nom du fichier</w:t>
            </w:r>
          </w:p>
        </w:tc>
        <w:tc>
          <w:tcPr>
            <w:tcW w:w="2479" w:type="dxa"/>
            <w:shd w:val="clear" w:color="auto" w:fill="D9D9D9"/>
            <w:vAlign w:val="bottom"/>
            <w:hideMark/>
          </w:tcPr>
          <w:p w14:paraId="516AC872" w14:textId="77777777" w:rsidR="00821E18" w:rsidRPr="002E36F3" w:rsidRDefault="00821E18" w:rsidP="00821E18">
            <w:pPr>
              <w:spacing w:before="0" w:after="0"/>
              <w:rPr>
                <w:rFonts w:eastAsia="Times New Roman" w:cs="Arial"/>
                <w:b/>
                <w:color w:val="000000"/>
                <w:kern w:val="0"/>
                <w:sz w:val="17"/>
                <w:szCs w:val="17"/>
                <w14:ligatures w14:val="none"/>
              </w:rPr>
            </w:pPr>
            <w:r>
              <w:rPr>
                <w:b/>
                <w:color w:val="000000"/>
                <w:sz w:val="17"/>
              </w:rPr>
              <w:t>Observations :</w:t>
            </w:r>
          </w:p>
        </w:tc>
      </w:tr>
      <w:tr w:rsidR="00821E18" w:rsidRPr="002E36F3" w14:paraId="7A5DD598" w14:textId="77777777" w:rsidTr="00EB414A">
        <w:trPr>
          <w:trHeight w:val="20"/>
        </w:trPr>
        <w:tc>
          <w:tcPr>
            <w:tcW w:w="2515" w:type="dxa"/>
            <w:noWrap/>
            <w:vAlign w:val="bottom"/>
          </w:tcPr>
          <w:p w14:paraId="61B8A13B" w14:textId="77777777" w:rsidR="00821E18" w:rsidRPr="002E36F3" w:rsidRDefault="00821E18" w:rsidP="00821E18">
            <w:pPr>
              <w:spacing w:before="0" w:after="0"/>
              <w:rPr>
                <w:rFonts w:eastAsia="Times New Roman" w:cs="Arial"/>
                <w:color w:val="000000"/>
                <w:kern w:val="0"/>
                <w:sz w:val="17"/>
                <w:szCs w:val="17"/>
                <w14:ligatures w14:val="none"/>
              </w:rPr>
            </w:pPr>
            <w:r>
              <w:rPr>
                <w:b/>
                <w:color w:val="000000"/>
                <w:sz w:val="17"/>
              </w:rPr>
              <w:t>PriorityDocumentIndex.xml</w:t>
            </w:r>
          </w:p>
        </w:tc>
        <w:tc>
          <w:tcPr>
            <w:tcW w:w="4001" w:type="dxa"/>
            <w:noWrap/>
            <w:vAlign w:val="bottom"/>
          </w:tcPr>
          <w:p w14:paraId="030E4042" w14:textId="77777777" w:rsidR="00821E18" w:rsidRPr="002E36F3" w:rsidRDefault="00821E18" w:rsidP="00821E18">
            <w:pPr>
              <w:spacing w:before="0" w:after="0"/>
              <w:jc w:val="both"/>
              <w:rPr>
                <w:rFonts w:eastAsia="Times New Roman" w:cs="Arial"/>
                <w:iCs/>
                <w:color w:val="000000"/>
                <w:kern w:val="0"/>
                <w:sz w:val="17"/>
                <w:szCs w:val="17"/>
                <w:lang w:val="en-GB" w:eastAsia="en-GB"/>
                <w14:ligatures w14:val="none"/>
              </w:rPr>
            </w:pPr>
          </w:p>
        </w:tc>
        <w:tc>
          <w:tcPr>
            <w:tcW w:w="2479" w:type="dxa"/>
            <w:vAlign w:val="center"/>
          </w:tcPr>
          <w:p w14:paraId="54C3E610"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Index du PDDP</w:t>
            </w:r>
          </w:p>
        </w:tc>
      </w:tr>
      <w:tr w:rsidR="00821E18" w:rsidRPr="002E36F3" w14:paraId="166E0A2A" w14:textId="77777777" w:rsidTr="00EB414A">
        <w:trPr>
          <w:trHeight w:val="20"/>
        </w:trPr>
        <w:tc>
          <w:tcPr>
            <w:tcW w:w="2515" w:type="dxa"/>
            <w:noWrap/>
            <w:vAlign w:val="bottom"/>
            <w:hideMark/>
          </w:tcPr>
          <w:p w14:paraId="7CD81AA2" w14:textId="77777777" w:rsidR="00821E18" w:rsidRPr="002E36F3" w:rsidRDefault="00821E18" w:rsidP="00821E18">
            <w:pPr>
              <w:spacing w:before="0" w:after="0"/>
              <w:rPr>
                <w:rFonts w:eastAsia="Times New Roman" w:cs="Arial"/>
                <w:color w:val="000000"/>
                <w:kern w:val="0"/>
                <w:sz w:val="17"/>
                <w:szCs w:val="17"/>
                <w14:ligatures w14:val="none"/>
              </w:rPr>
            </w:pPr>
            <w:r>
              <w:rPr>
                <w:b/>
                <w:color w:val="000000"/>
                <w:sz w:val="17"/>
              </w:rPr>
              <w:t>/MandatoryArtifacts</w:t>
            </w:r>
          </w:p>
        </w:tc>
        <w:tc>
          <w:tcPr>
            <w:tcW w:w="4001" w:type="dxa"/>
            <w:noWrap/>
            <w:vAlign w:val="center"/>
            <w:hideMark/>
          </w:tcPr>
          <w:p w14:paraId="0982A0C8" w14:textId="77777777" w:rsidR="00821E18" w:rsidRPr="008D359F" w:rsidRDefault="00821E18" w:rsidP="00821E18">
            <w:pPr>
              <w:spacing w:before="0" w:after="0"/>
              <w:jc w:val="both"/>
              <w:rPr>
                <w:rFonts w:ascii="Courier New" w:eastAsia="Times New Roman" w:hAnsi="Courier New" w:cs="Courier New"/>
                <w:color w:val="000000"/>
                <w:kern w:val="0"/>
                <w:sz w:val="17"/>
                <w:szCs w:val="17"/>
                <w14:ligatures w14:val="none"/>
              </w:rPr>
            </w:pPr>
            <w:r>
              <w:rPr>
                <w:rFonts w:ascii="Courier New" w:hAnsi="Courier New"/>
                <w:color w:val="000000"/>
                <w:sz w:val="17"/>
              </w:rPr>
              <w:t>US_</w:t>
            </w:r>
            <w:r>
              <w:rPr>
                <w:rFonts w:ascii="Courier New" w:hAnsi="Courier New"/>
                <w:sz w:val="17"/>
              </w:rPr>
              <w:t>59111111_20220719_</w:t>
            </w:r>
            <w:r>
              <w:rPr>
                <w:rFonts w:ascii="Courier New" w:hAnsi="Courier New"/>
                <w:color w:val="000000"/>
                <w:sz w:val="17"/>
              </w:rPr>
              <w:t>PriorityDocument_000497.pdf</w:t>
            </w:r>
          </w:p>
        </w:tc>
        <w:tc>
          <w:tcPr>
            <w:tcW w:w="2479" w:type="dxa"/>
            <w:vAlign w:val="bottom"/>
            <w:hideMark/>
          </w:tcPr>
          <w:p w14:paraId="735EC9BB"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document de priorité au format PDF (inclut la page de certification et se compose généralement de la description, des revendications, de l’abrégé et des dessins figurant dans la demande)</w:t>
            </w:r>
          </w:p>
        </w:tc>
      </w:tr>
      <w:tr w:rsidR="00821E18" w:rsidRPr="002E36F3" w14:paraId="5837FBE9" w14:textId="77777777" w:rsidTr="00EB414A">
        <w:trPr>
          <w:trHeight w:val="20"/>
        </w:trPr>
        <w:tc>
          <w:tcPr>
            <w:tcW w:w="2515" w:type="dxa"/>
            <w:noWrap/>
            <w:vAlign w:val="bottom"/>
            <w:hideMark/>
          </w:tcPr>
          <w:p w14:paraId="1688B138" w14:textId="77777777" w:rsidR="00821E18" w:rsidRPr="00BC6886" w:rsidRDefault="00821E18" w:rsidP="00821E18">
            <w:pPr>
              <w:spacing w:before="0" w:after="0"/>
              <w:rPr>
                <w:rFonts w:eastAsia="Times New Roman" w:cs="Arial"/>
                <w:color w:val="000000"/>
                <w:kern w:val="0"/>
                <w:sz w:val="17"/>
                <w:szCs w:val="17"/>
                <w:lang w:eastAsia="en-GB"/>
                <w14:ligatures w14:val="none"/>
              </w:rPr>
            </w:pPr>
          </w:p>
        </w:tc>
        <w:tc>
          <w:tcPr>
            <w:tcW w:w="4001" w:type="dxa"/>
            <w:noWrap/>
            <w:vAlign w:val="center"/>
            <w:hideMark/>
          </w:tcPr>
          <w:p w14:paraId="15038185" w14:textId="77777777" w:rsidR="00821E18" w:rsidRPr="00BC6886" w:rsidRDefault="00821E18" w:rsidP="00821E18">
            <w:pPr>
              <w:spacing w:before="0" w:after="0"/>
              <w:jc w:val="both"/>
              <w:rPr>
                <w:rFonts w:ascii="Courier New" w:eastAsia="Times New Roman" w:hAnsi="Courier New" w:cs="Courier New"/>
                <w:iCs/>
                <w:color w:val="000000"/>
                <w:kern w:val="0"/>
                <w:sz w:val="17"/>
                <w:szCs w:val="17"/>
                <w:lang w:eastAsia="en-GB"/>
                <w14:ligatures w14:val="none"/>
              </w:rPr>
            </w:pPr>
          </w:p>
          <w:p w14:paraId="428C8C6E" w14:textId="77777777" w:rsidR="00821E18" w:rsidRPr="00BC6886"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BC6886">
              <w:rPr>
                <w:rFonts w:ascii="Courier New" w:hAnsi="Courier New"/>
                <w:color w:val="000000"/>
                <w:sz w:val="17"/>
                <w:lang w:val="en-US"/>
              </w:rPr>
              <w:t>US_</w:t>
            </w:r>
            <w:r w:rsidRPr="00BC6886">
              <w:rPr>
                <w:rFonts w:ascii="Courier New" w:hAnsi="Courier New"/>
                <w:sz w:val="17"/>
                <w:lang w:val="en-US"/>
              </w:rPr>
              <w:t>59111111_20220719</w:t>
            </w:r>
            <w:r w:rsidRPr="00BC6886">
              <w:rPr>
                <w:rFonts w:ascii="Courier New" w:hAnsi="Courier New"/>
                <w:color w:val="000000"/>
                <w:sz w:val="17"/>
                <w:lang w:val="en-US"/>
              </w:rPr>
              <w:t>_SequenceListing_ST26.xml</w:t>
            </w:r>
          </w:p>
          <w:p w14:paraId="24F42BE2" w14:textId="77777777" w:rsidR="00821E18" w:rsidRPr="00BC6886"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BC6886">
              <w:rPr>
                <w:rFonts w:ascii="Courier New" w:hAnsi="Courier New"/>
                <w:color w:val="000000"/>
                <w:sz w:val="17"/>
                <w:lang w:val="en-US"/>
              </w:rPr>
              <w:t>ou</w:t>
            </w:r>
          </w:p>
          <w:p w14:paraId="4644415C" w14:textId="77777777" w:rsidR="00821E18" w:rsidRPr="00BC6886" w:rsidRDefault="00821E18" w:rsidP="00821E18">
            <w:pPr>
              <w:spacing w:before="0" w:after="0"/>
              <w:jc w:val="both"/>
              <w:rPr>
                <w:rFonts w:ascii="Courier New" w:eastAsia="Times New Roman" w:hAnsi="Courier New" w:cs="Courier New"/>
                <w:color w:val="000000"/>
                <w:kern w:val="0"/>
                <w:sz w:val="17"/>
                <w:szCs w:val="17"/>
                <w:lang w:val="en-US"/>
                <w14:ligatures w14:val="none"/>
              </w:rPr>
            </w:pPr>
            <w:r w:rsidRPr="00BC6886">
              <w:rPr>
                <w:rFonts w:ascii="Courier New" w:hAnsi="Courier New"/>
                <w:color w:val="000000"/>
                <w:sz w:val="17"/>
                <w:lang w:val="en-US"/>
              </w:rPr>
              <w:t>US_</w:t>
            </w:r>
            <w:r w:rsidRPr="00BC6886">
              <w:rPr>
                <w:rFonts w:ascii="Courier New" w:hAnsi="Courier New"/>
                <w:sz w:val="17"/>
                <w:lang w:val="en-US"/>
              </w:rPr>
              <w:t>59111111_20220719_</w:t>
            </w:r>
            <w:r w:rsidRPr="00BC6886">
              <w:rPr>
                <w:rFonts w:ascii="Courier New" w:hAnsi="Courier New"/>
                <w:color w:val="000000"/>
                <w:sz w:val="17"/>
                <w:lang w:val="en-US"/>
              </w:rPr>
              <w:t>SequenceListing_ST26.zip</w:t>
            </w:r>
          </w:p>
          <w:p w14:paraId="438C5278" w14:textId="77777777" w:rsidR="00821E18" w:rsidRPr="008D359F" w:rsidRDefault="00821E18" w:rsidP="00821E18">
            <w:pPr>
              <w:spacing w:before="0" w:after="0"/>
              <w:jc w:val="both"/>
              <w:rPr>
                <w:rFonts w:ascii="Courier New" w:eastAsia="Times New Roman" w:hAnsi="Courier New" w:cs="Courier New"/>
                <w:color w:val="000000"/>
                <w:kern w:val="0"/>
                <w:sz w:val="17"/>
                <w:szCs w:val="17"/>
                <w:lang w:val="en-GB" w:eastAsia="en-GB"/>
                <w14:ligatures w14:val="none"/>
              </w:rPr>
            </w:pPr>
          </w:p>
        </w:tc>
        <w:tc>
          <w:tcPr>
            <w:tcW w:w="2479" w:type="dxa"/>
            <w:vAlign w:val="bottom"/>
            <w:hideMark/>
          </w:tcPr>
          <w:p w14:paraId="79449C95"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Listage des séquences conforme la norme ST.26 de l’OMPI (voir la section consacrée à l’index)</w:t>
            </w:r>
          </w:p>
        </w:tc>
      </w:tr>
      <w:tr w:rsidR="00821E18" w:rsidRPr="002E36F3" w14:paraId="2536F7DF" w14:textId="77777777" w:rsidTr="00EB414A">
        <w:trPr>
          <w:trHeight w:val="20"/>
        </w:trPr>
        <w:tc>
          <w:tcPr>
            <w:tcW w:w="2515" w:type="dxa"/>
            <w:noWrap/>
            <w:vAlign w:val="bottom"/>
            <w:hideMark/>
          </w:tcPr>
          <w:p w14:paraId="76C7F62E" w14:textId="77777777" w:rsidR="00821E18" w:rsidRPr="002E36F3" w:rsidRDefault="00821E18" w:rsidP="00821E18">
            <w:pPr>
              <w:spacing w:before="0" w:after="0"/>
              <w:rPr>
                <w:rFonts w:eastAsia="Times New Roman" w:cs="Arial"/>
                <w:color w:val="000000"/>
                <w:kern w:val="0"/>
                <w:sz w:val="17"/>
                <w:szCs w:val="17"/>
                <w14:ligatures w14:val="none"/>
              </w:rPr>
            </w:pPr>
            <w:r>
              <w:rPr>
                <w:b/>
                <w:color w:val="000000"/>
                <w:sz w:val="17"/>
              </w:rPr>
              <w:t>/SupplementaryArtifacts</w:t>
            </w:r>
          </w:p>
        </w:tc>
        <w:tc>
          <w:tcPr>
            <w:tcW w:w="4001" w:type="dxa"/>
            <w:noWrap/>
            <w:vAlign w:val="center"/>
          </w:tcPr>
          <w:p w14:paraId="703C290F" w14:textId="77777777" w:rsidR="00821E18" w:rsidRPr="008D359F" w:rsidRDefault="00821E18" w:rsidP="00821E18">
            <w:pPr>
              <w:spacing w:before="0" w:after="0"/>
              <w:jc w:val="both"/>
              <w:rPr>
                <w:rFonts w:ascii="Courier New" w:eastAsia="Times New Roman" w:hAnsi="Courier New" w:cs="Courier New"/>
                <w:iCs/>
                <w:kern w:val="0"/>
                <w:sz w:val="17"/>
                <w:szCs w:val="17"/>
                <w14:ligatures w14:val="none"/>
              </w:rPr>
            </w:pPr>
            <w:r>
              <w:rPr>
                <w:rFonts w:ascii="Courier New" w:hAnsi="Courier New"/>
                <w:sz w:val="17"/>
              </w:rPr>
              <w:t>US_59111111_20220719_ApplicationBody.xml</w:t>
            </w:r>
          </w:p>
          <w:p w14:paraId="4F002972"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p>
        </w:tc>
        <w:tc>
          <w:tcPr>
            <w:tcW w:w="2479" w:type="dxa"/>
            <w:vMerge w:val="restart"/>
            <w:vAlign w:val="center"/>
            <w:hideMark/>
          </w:tcPr>
          <w:p w14:paraId="5442E423"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Le corps de la demande et les autres artefacts connexes, y compris les dessins référencés par la spécification, les données bibliographiques et les données de classement.</w:t>
            </w:r>
          </w:p>
        </w:tc>
      </w:tr>
      <w:tr w:rsidR="00821E18" w:rsidRPr="002E36F3" w14:paraId="31C2B357" w14:textId="77777777" w:rsidTr="00EB414A">
        <w:trPr>
          <w:trHeight w:val="20"/>
        </w:trPr>
        <w:tc>
          <w:tcPr>
            <w:tcW w:w="2515" w:type="dxa"/>
            <w:noWrap/>
            <w:vAlign w:val="bottom"/>
            <w:hideMark/>
          </w:tcPr>
          <w:p w14:paraId="48CFE1BB" w14:textId="77777777" w:rsidR="00821E18" w:rsidRPr="00BC6886" w:rsidRDefault="00821E18" w:rsidP="00821E18">
            <w:pPr>
              <w:spacing w:before="0" w:after="0"/>
              <w:rPr>
                <w:rFonts w:eastAsia="Times New Roman" w:cs="Arial"/>
                <w:color w:val="000000"/>
                <w:kern w:val="0"/>
                <w:sz w:val="17"/>
                <w:szCs w:val="17"/>
                <w:lang w:eastAsia="en-GB"/>
                <w14:ligatures w14:val="none"/>
              </w:rPr>
            </w:pPr>
          </w:p>
        </w:tc>
        <w:tc>
          <w:tcPr>
            <w:tcW w:w="4001" w:type="dxa"/>
            <w:noWrap/>
            <w:vAlign w:val="center"/>
            <w:hideMark/>
          </w:tcPr>
          <w:p w14:paraId="6A1393DB"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US_59111111_20220719_Abstract.xml</w:t>
            </w:r>
          </w:p>
          <w:p w14:paraId="0C1C18FF"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tcPr>
          <w:p w14:paraId="2CF79959"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584E9B14" w14:textId="77777777" w:rsidTr="00EB414A">
        <w:trPr>
          <w:trHeight w:val="200"/>
        </w:trPr>
        <w:tc>
          <w:tcPr>
            <w:tcW w:w="2515" w:type="dxa"/>
            <w:noWrap/>
            <w:vAlign w:val="bottom"/>
            <w:hideMark/>
          </w:tcPr>
          <w:p w14:paraId="1566D970"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hideMark/>
          </w:tcPr>
          <w:p w14:paraId="25B06672"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US_59111111_20220719_Claims.xml</w:t>
            </w:r>
          </w:p>
          <w:p w14:paraId="7B56E533"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hideMark/>
          </w:tcPr>
          <w:p w14:paraId="4FA3C1CC"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03787155" w14:textId="77777777" w:rsidTr="00EB414A">
        <w:trPr>
          <w:trHeight w:val="20"/>
        </w:trPr>
        <w:tc>
          <w:tcPr>
            <w:tcW w:w="2515" w:type="dxa"/>
            <w:noWrap/>
            <w:vAlign w:val="bottom"/>
          </w:tcPr>
          <w:p w14:paraId="5AA044A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51769435"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US_59111111_20220719_BibliographicData.xml</w:t>
            </w:r>
          </w:p>
          <w:p w14:paraId="4D20916A" w14:textId="77777777" w:rsidR="00821E18" w:rsidRPr="008D359F" w:rsidRDefault="00821E18" w:rsidP="00821E18">
            <w:pPr>
              <w:spacing w:before="0" w:after="0"/>
              <w:jc w:val="both"/>
              <w:rPr>
                <w:rFonts w:ascii="Courier New" w:eastAsia="Times New Roman" w:hAnsi="Courier New" w:cs="Courier New"/>
                <w:iCs/>
                <w:kern w:val="0"/>
                <w:sz w:val="17"/>
                <w:szCs w:val="17"/>
                <w:lang w:val="en-GB" w:eastAsia="en-GB"/>
                <w14:ligatures w14:val="none"/>
              </w:rPr>
            </w:pPr>
          </w:p>
        </w:tc>
        <w:tc>
          <w:tcPr>
            <w:tcW w:w="2479" w:type="dxa"/>
            <w:vMerge/>
            <w:vAlign w:val="center"/>
          </w:tcPr>
          <w:p w14:paraId="75777961"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34AA42FE" w14:textId="77777777" w:rsidTr="00EB414A">
        <w:trPr>
          <w:trHeight w:val="20"/>
        </w:trPr>
        <w:tc>
          <w:tcPr>
            <w:tcW w:w="2515" w:type="dxa"/>
            <w:noWrap/>
            <w:vAlign w:val="bottom"/>
          </w:tcPr>
          <w:p w14:paraId="3EA07D5B"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2DF5DDBB"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US_59111111_20220719_ClassificationData.xml</w:t>
            </w:r>
          </w:p>
          <w:p w14:paraId="4C482853" w14:textId="77777777" w:rsidR="00821E18" w:rsidRPr="008D359F" w:rsidRDefault="00821E18" w:rsidP="00821E18">
            <w:pPr>
              <w:spacing w:before="0" w:after="0"/>
              <w:jc w:val="both"/>
              <w:rPr>
                <w:rFonts w:ascii="Courier New" w:eastAsia="Times New Roman" w:hAnsi="Courier New" w:cs="Courier New"/>
                <w:kern w:val="0"/>
                <w:sz w:val="17"/>
                <w:szCs w:val="17"/>
                <w:lang w:val="en-GB" w:eastAsia="en-GB"/>
                <w14:ligatures w14:val="none"/>
              </w:rPr>
            </w:pPr>
          </w:p>
        </w:tc>
        <w:tc>
          <w:tcPr>
            <w:tcW w:w="2479" w:type="dxa"/>
            <w:vMerge/>
            <w:vAlign w:val="center"/>
          </w:tcPr>
          <w:p w14:paraId="073FC662"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r>
      <w:tr w:rsidR="00821E18" w:rsidRPr="002E36F3" w14:paraId="546179A8" w14:textId="77777777" w:rsidTr="00EB414A">
        <w:trPr>
          <w:trHeight w:val="20"/>
        </w:trPr>
        <w:tc>
          <w:tcPr>
            <w:tcW w:w="2515" w:type="dxa"/>
            <w:noWrap/>
            <w:vAlign w:val="bottom"/>
          </w:tcPr>
          <w:p w14:paraId="02D8D641"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53A03622"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US_59111111_20220719_Drawings_0001.tif</w:t>
            </w:r>
          </w:p>
        </w:tc>
        <w:tc>
          <w:tcPr>
            <w:tcW w:w="2479" w:type="dxa"/>
            <w:vAlign w:val="center"/>
          </w:tcPr>
          <w:p w14:paraId="44498AE0"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Feuille de dessins</w:t>
            </w:r>
          </w:p>
        </w:tc>
      </w:tr>
      <w:tr w:rsidR="00821E18" w:rsidRPr="002E36F3" w14:paraId="6C2E264A" w14:textId="77777777" w:rsidTr="00EB414A">
        <w:trPr>
          <w:trHeight w:val="20"/>
        </w:trPr>
        <w:tc>
          <w:tcPr>
            <w:tcW w:w="2515" w:type="dxa"/>
            <w:noWrap/>
            <w:vAlign w:val="bottom"/>
          </w:tcPr>
          <w:p w14:paraId="3A850A6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1CED1299" w14:textId="77777777" w:rsidR="00821E18" w:rsidRPr="008D359F" w:rsidRDefault="00821E18" w:rsidP="00821E18">
            <w:pPr>
              <w:spacing w:before="0" w:after="0"/>
              <w:jc w:val="both"/>
              <w:rPr>
                <w:rFonts w:ascii="Courier New" w:eastAsia="Times New Roman" w:hAnsi="Courier New" w:cs="Courier New"/>
                <w:iCs/>
                <w:kern w:val="0"/>
                <w:sz w:val="17"/>
                <w:szCs w:val="17"/>
                <w14:ligatures w14:val="none"/>
              </w:rPr>
            </w:pPr>
            <w:r>
              <w:rPr>
                <w:rFonts w:ascii="Courier New" w:hAnsi="Courier New"/>
                <w:sz w:val="17"/>
              </w:rPr>
              <w:t>US_59111111_20220719_Drawings_0002.tif</w:t>
            </w:r>
          </w:p>
        </w:tc>
        <w:tc>
          <w:tcPr>
            <w:tcW w:w="2479" w:type="dxa"/>
            <w:vAlign w:val="center"/>
          </w:tcPr>
          <w:p w14:paraId="4DEF30C0"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Feuille de dessins</w:t>
            </w:r>
          </w:p>
        </w:tc>
      </w:tr>
      <w:tr w:rsidR="00821E18" w:rsidRPr="002E36F3" w14:paraId="7B6AC8A6" w14:textId="77777777" w:rsidTr="00EB414A">
        <w:trPr>
          <w:trHeight w:val="20"/>
        </w:trPr>
        <w:tc>
          <w:tcPr>
            <w:tcW w:w="2515" w:type="dxa"/>
            <w:noWrap/>
            <w:vAlign w:val="bottom"/>
          </w:tcPr>
          <w:p w14:paraId="417FDE58"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61819A60"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US_59111111_20220719_Claims.docx</w:t>
            </w:r>
          </w:p>
          <w:p w14:paraId="440C4EDC" w14:textId="77777777" w:rsidR="00821E18" w:rsidRPr="008D359F" w:rsidRDefault="00821E18" w:rsidP="00821E18">
            <w:pPr>
              <w:spacing w:before="0" w:after="0"/>
              <w:jc w:val="both"/>
              <w:rPr>
                <w:rFonts w:ascii="Courier New" w:eastAsia="Times New Roman" w:hAnsi="Courier New" w:cs="Courier New"/>
                <w:b/>
                <w:bCs/>
                <w:kern w:val="0"/>
                <w:sz w:val="17"/>
                <w:szCs w:val="17"/>
                <w:lang w:val="en-GB" w:eastAsia="en-GB"/>
                <w14:ligatures w14:val="none"/>
              </w:rPr>
            </w:pPr>
          </w:p>
        </w:tc>
        <w:tc>
          <w:tcPr>
            <w:tcW w:w="2479" w:type="dxa"/>
            <w:vAlign w:val="bottom"/>
          </w:tcPr>
          <w:p w14:paraId="273A1CAC"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Revendications au format DOCX.</w:t>
            </w:r>
          </w:p>
        </w:tc>
      </w:tr>
      <w:tr w:rsidR="00821E18" w:rsidRPr="002E36F3" w14:paraId="286B93A2" w14:textId="77777777" w:rsidTr="00EB414A">
        <w:trPr>
          <w:trHeight w:val="20"/>
        </w:trPr>
        <w:tc>
          <w:tcPr>
            <w:tcW w:w="2515" w:type="dxa"/>
            <w:noWrap/>
            <w:vAlign w:val="bottom"/>
          </w:tcPr>
          <w:p w14:paraId="4AA08429"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0AFAFC7A"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US_59111111_20220719_Description.docx</w:t>
            </w:r>
          </w:p>
          <w:p w14:paraId="59B49728" w14:textId="77777777" w:rsidR="00821E18" w:rsidRPr="008D359F" w:rsidRDefault="00821E18" w:rsidP="00821E18">
            <w:pPr>
              <w:spacing w:before="0" w:after="0"/>
              <w:jc w:val="both"/>
              <w:rPr>
                <w:rFonts w:ascii="Courier New" w:eastAsia="Times New Roman" w:hAnsi="Courier New" w:cs="Courier New"/>
                <w:b/>
                <w:bCs/>
                <w:kern w:val="0"/>
                <w:sz w:val="17"/>
                <w:szCs w:val="17"/>
                <w:lang w:val="en-GB" w:eastAsia="en-GB"/>
                <w14:ligatures w14:val="none"/>
              </w:rPr>
            </w:pPr>
          </w:p>
        </w:tc>
        <w:tc>
          <w:tcPr>
            <w:tcW w:w="2479" w:type="dxa"/>
            <w:vAlign w:val="bottom"/>
          </w:tcPr>
          <w:p w14:paraId="0017B446"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Description au format DOCX.</w:t>
            </w:r>
          </w:p>
        </w:tc>
      </w:tr>
      <w:tr w:rsidR="00821E18" w:rsidRPr="002E36F3" w14:paraId="2F7332EF" w14:textId="77777777" w:rsidTr="00EB414A">
        <w:trPr>
          <w:trHeight w:val="20"/>
        </w:trPr>
        <w:tc>
          <w:tcPr>
            <w:tcW w:w="2515" w:type="dxa"/>
            <w:noWrap/>
            <w:vAlign w:val="bottom"/>
          </w:tcPr>
          <w:p w14:paraId="420B7C2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4DA6C486" w14:textId="77777777" w:rsidR="00821E18" w:rsidRPr="008D359F" w:rsidRDefault="00821E18" w:rsidP="00821E18">
            <w:pPr>
              <w:spacing w:before="0" w:after="0"/>
              <w:jc w:val="both"/>
              <w:rPr>
                <w:rFonts w:ascii="Courier New" w:eastAsia="Times New Roman" w:hAnsi="Courier New" w:cs="Courier New"/>
                <w:b/>
                <w:bCs/>
                <w:kern w:val="0"/>
                <w:sz w:val="17"/>
                <w:szCs w:val="17"/>
                <w14:ligatures w14:val="none"/>
              </w:rPr>
            </w:pPr>
            <w:r>
              <w:rPr>
                <w:rFonts w:ascii="Courier New" w:hAnsi="Courier New"/>
                <w:b/>
                <w:sz w:val="17"/>
              </w:rPr>
              <w:t>/US_59111111_20220719_Description</w:t>
            </w:r>
          </w:p>
        </w:tc>
        <w:tc>
          <w:tcPr>
            <w:tcW w:w="2479" w:type="dxa"/>
            <w:vAlign w:val="center"/>
          </w:tcPr>
          <w:p w14:paraId="11CE3926"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Sous-dossier</w:t>
            </w:r>
          </w:p>
        </w:tc>
      </w:tr>
      <w:tr w:rsidR="00821E18" w:rsidRPr="002E36F3" w14:paraId="5E9A439E" w14:textId="77777777" w:rsidTr="00EB414A">
        <w:trPr>
          <w:trHeight w:val="20"/>
        </w:trPr>
        <w:tc>
          <w:tcPr>
            <w:tcW w:w="2515" w:type="dxa"/>
            <w:noWrap/>
            <w:vAlign w:val="bottom"/>
          </w:tcPr>
          <w:p w14:paraId="7175C347"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4DD16D6F" w14:textId="77777777" w:rsidR="00821E18" w:rsidRPr="008D359F" w:rsidRDefault="00821E18" w:rsidP="00821E18">
            <w:pPr>
              <w:spacing w:before="0" w:after="0"/>
              <w:jc w:val="both"/>
              <w:rPr>
                <w:rFonts w:ascii="Courier New" w:eastAsia="Times New Roman" w:hAnsi="Courier New" w:cs="Courier New"/>
                <w:kern w:val="0"/>
                <w:sz w:val="17"/>
                <w:szCs w:val="17"/>
                <w14:ligatures w14:val="none"/>
              </w:rPr>
            </w:pPr>
            <w:r>
              <w:rPr>
                <w:rFonts w:ascii="Courier New" w:hAnsi="Courier New"/>
                <w:sz w:val="17"/>
              </w:rPr>
              <w:t xml:space="preserve">  US_59111111_20220719_Description.xml</w:t>
            </w:r>
          </w:p>
        </w:tc>
        <w:tc>
          <w:tcPr>
            <w:tcW w:w="2479" w:type="dxa"/>
            <w:vAlign w:val="center"/>
          </w:tcPr>
          <w:p w14:paraId="766011DD"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Document de description</w:t>
            </w:r>
          </w:p>
        </w:tc>
      </w:tr>
      <w:tr w:rsidR="00821E18" w:rsidRPr="002E36F3" w14:paraId="256B8569" w14:textId="77777777" w:rsidTr="00EB414A">
        <w:trPr>
          <w:trHeight w:val="20"/>
        </w:trPr>
        <w:tc>
          <w:tcPr>
            <w:tcW w:w="2515" w:type="dxa"/>
            <w:noWrap/>
            <w:vAlign w:val="bottom"/>
          </w:tcPr>
          <w:p w14:paraId="5F20F9CF" w14:textId="77777777" w:rsidR="00821E18" w:rsidRPr="002E36F3" w:rsidRDefault="00821E18" w:rsidP="00821E18">
            <w:pPr>
              <w:spacing w:before="0" w:after="0"/>
              <w:rPr>
                <w:rFonts w:eastAsia="Times New Roman" w:cs="Arial"/>
                <w:color w:val="000000"/>
                <w:kern w:val="0"/>
                <w:sz w:val="17"/>
                <w:szCs w:val="17"/>
                <w:lang w:val="en-GB" w:eastAsia="en-GB"/>
                <w14:ligatures w14:val="none"/>
              </w:rPr>
            </w:pPr>
          </w:p>
        </w:tc>
        <w:tc>
          <w:tcPr>
            <w:tcW w:w="4001" w:type="dxa"/>
            <w:noWrap/>
            <w:vAlign w:val="center"/>
          </w:tcPr>
          <w:p w14:paraId="0F1C6C3E" w14:textId="77777777" w:rsidR="00821E18" w:rsidRPr="008D359F" w:rsidRDefault="00821E18" w:rsidP="00821E18">
            <w:pPr>
              <w:spacing w:before="0" w:after="0"/>
              <w:jc w:val="both"/>
              <w:rPr>
                <w:rFonts w:ascii="Courier New" w:eastAsia="Times New Roman" w:hAnsi="Courier New" w:cs="Courier New"/>
                <w:iCs/>
                <w:kern w:val="0"/>
                <w:sz w:val="17"/>
                <w:szCs w:val="17"/>
                <w14:ligatures w14:val="none"/>
              </w:rPr>
            </w:pPr>
            <w:r>
              <w:rPr>
                <w:rFonts w:ascii="Courier New" w:hAnsi="Courier New"/>
                <w:sz w:val="17"/>
              </w:rPr>
              <w:t xml:space="preserve">  US_59111111_20220719_Description_0001.tif</w:t>
            </w:r>
          </w:p>
        </w:tc>
        <w:tc>
          <w:tcPr>
            <w:tcW w:w="2479" w:type="dxa"/>
            <w:vAlign w:val="center"/>
          </w:tcPr>
          <w:p w14:paraId="50714B88"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Images référencées par les documents XML (par exemple, formule chimique, formule mathématique, figures, tableaux, etc.), dans ce cas, la description XML</w:t>
            </w:r>
          </w:p>
        </w:tc>
      </w:tr>
      <w:tr w:rsidR="00821E18" w:rsidRPr="002E36F3" w14:paraId="163FCF1D" w14:textId="77777777" w:rsidTr="00EB414A">
        <w:trPr>
          <w:trHeight w:val="20"/>
        </w:trPr>
        <w:tc>
          <w:tcPr>
            <w:tcW w:w="2515" w:type="dxa"/>
            <w:noWrap/>
            <w:vAlign w:val="bottom"/>
          </w:tcPr>
          <w:p w14:paraId="28E9E14A" w14:textId="77777777" w:rsidR="00821E18" w:rsidRPr="00BC6886" w:rsidRDefault="00821E18" w:rsidP="00821E18">
            <w:pPr>
              <w:spacing w:before="0" w:after="0"/>
              <w:rPr>
                <w:rFonts w:eastAsia="Times New Roman" w:cs="Arial"/>
                <w:color w:val="000000"/>
                <w:kern w:val="0"/>
                <w:sz w:val="17"/>
                <w:szCs w:val="17"/>
                <w:lang w:eastAsia="en-GB"/>
                <w14:ligatures w14:val="none"/>
              </w:rPr>
            </w:pPr>
          </w:p>
        </w:tc>
        <w:tc>
          <w:tcPr>
            <w:tcW w:w="4001" w:type="dxa"/>
            <w:noWrap/>
            <w:vAlign w:val="center"/>
          </w:tcPr>
          <w:p w14:paraId="2F74AD0C" w14:textId="77777777" w:rsidR="00821E18" w:rsidRPr="008D359F" w:rsidRDefault="00821E18" w:rsidP="00821E18">
            <w:pPr>
              <w:spacing w:before="0" w:after="0"/>
              <w:jc w:val="both"/>
              <w:rPr>
                <w:rFonts w:ascii="Courier New" w:eastAsia="Times New Roman" w:hAnsi="Courier New" w:cs="Courier New"/>
                <w:iCs/>
                <w:kern w:val="0"/>
                <w:sz w:val="17"/>
                <w:szCs w:val="17"/>
                <w14:ligatures w14:val="none"/>
              </w:rPr>
            </w:pPr>
            <w:r>
              <w:rPr>
                <w:rFonts w:ascii="Courier New" w:hAnsi="Courier New"/>
                <w:sz w:val="17"/>
              </w:rPr>
              <w:t xml:space="preserve">  US_59111111_20220719_Description_0002.tif</w:t>
            </w:r>
          </w:p>
        </w:tc>
        <w:tc>
          <w:tcPr>
            <w:tcW w:w="2479" w:type="dxa"/>
            <w:vAlign w:val="center"/>
          </w:tcPr>
          <w:p w14:paraId="2A1F850B" w14:textId="77777777" w:rsidR="00821E18" w:rsidRPr="002E36F3" w:rsidRDefault="00821E18" w:rsidP="00821E18">
            <w:pPr>
              <w:spacing w:before="0" w:after="0"/>
              <w:rPr>
                <w:rFonts w:eastAsia="Times New Roman" w:cs="Arial"/>
                <w:color w:val="000000"/>
                <w:kern w:val="0"/>
                <w:sz w:val="17"/>
                <w:szCs w:val="17"/>
                <w14:ligatures w14:val="none"/>
              </w:rPr>
            </w:pPr>
            <w:r>
              <w:rPr>
                <w:color w:val="000000"/>
                <w:sz w:val="17"/>
              </w:rPr>
              <w:t>Images référencées par les documents XML (par exemple, formule chimique, formule mathématique, figures, tableaux, etc.), dans ce cas, la description XML</w:t>
            </w:r>
          </w:p>
        </w:tc>
      </w:tr>
    </w:tbl>
    <w:p w14:paraId="2BC7B5C0" w14:textId="074EA6DE" w:rsidR="00821E18" w:rsidRPr="002E36F3" w:rsidRDefault="00821E18" w:rsidP="00821E18">
      <w:pPr>
        <w:keepNext/>
        <w:widowControl w:val="0"/>
        <w:kinsoku w:val="0"/>
        <w:spacing w:before="240" w:after="60"/>
        <w:outlineLvl w:val="2"/>
        <w:rPr>
          <w:rFonts w:eastAsia="SimSun" w:cs="Arial"/>
          <w:kern w:val="0"/>
          <w:sz w:val="17"/>
          <w:szCs w:val="17"/>
          <w:u w:val="single"/>
          <w14:ligatures w14:val="none"/>
        </w:rPr>
      </w:pPr>
      <w:bookmarkStart w:id="1596" w:name="_Toc198822807"/>
      <w:bookmarkStart w:id="1597" w:name="_Toc203552055"/>
      <w:bookmarkStart w:id="1598" w:name="_Toc180148835"/>
      <w:bookmarkStart w:id="1599" w:name="_Toc211324040"/>
      <w:bookmarkStart w:id="1600" w:name="_Toc211443160"/>
      <w:bookmarkStart w:id="1601" w:name="_Toc211443355"/>
      <w:r>
        <w:rPr>
          <w:sz w:val="17"/>
          <w:u w:val="single"/>
        </w:rPr>
        <w:t>Format en arborescence</w:t>
      </w:r>
      <w:bookmarkEnd w:id="1596"/>
      <w:bookmarkEnd w:id="1597"/>
      <w:bookmarkEnd w:id="1598"/>
      <w:bookmarkEnd w:id="1599"/>
      <w:bookmarkEnd w:id="1600"/>
      <w:bookmarkEnd w:id="1601"/>
    </w:p>
    <w:p w14:paraId="279462C4" w14:textId="478736C3" w:rsidR="00821E18" w:rsidRPr="002E36F3" w:rsidRDefault="00821E18" w:rsidP="00821E18">
      <w:pPr>
        <w:kinsoku w:val="0"/>
        <w:spacing w:before="0" w:after="0"/>
        <w:rPr>
          <w:rFonts w:eastAsia="SimSun" w:cs="Arial"/>
          <w:kern w:val="0"/>
          <w:sz w:val="17"/>
          <w:szCs w:val="17"/>
          <w14:ligatures w14:val="none"/>
        </w:rPr>
      </w:pPr>
      <w:r>
        <w:rPr>
          <w:sz w:val="17"/>
        </w:rPr>
        <w:t>La structure en arborescence ci-après offre une autre représentation du fichier ZIP du PDDP présenté dans le tableau de l’annexe</w:t>
      </w:r>
      <w:r w:rsidR="002B562A">
        <w:rPr>
          <w:sz w:val="17"/>
        </w:rPr>
        <w:t> </w:t>
      </w:r>
      <w:r>
        <w:rPr>
          <w:sz w:val="17"/>
        </w:rPr>
        <w:t xml:space="preserve">II. </w:t>
      </w:r>
    </w:p>
    <w:p w14:paraId="029DAEC8" w14:textId="77777777" w:rsidR="00821E18" w:rsidRPr="002E36F3" w:rsidRDefault="00821E18" w:rsidP="00821E18">
      <w:pPr>
        <w:kinsoku w:val="0"/>
        <w:spacing w:before="0" w:after="0"/>
        <w:rPr>
          <w:rFonts w:eastAsia="SimSun" w:cs="Arial"/>
          <w:kern w:val="0"/>
          <w:sz w:val="17"/>
          <w:szCs w:val="17"/>
          <w14:ligatures w14:val="none"/>
        </w:rPr>
      </w:pPr>
    </w:p>
    <w:p w14:paraId="7646DD42" w14:textId="77777777" w:rsidR="00821E18" w:rsidRPr="002E36F3" w:rsidRDefault="00821E18" w:rsidP="00821E18">
      <w:pPr>
        <w:widowControl w:val="0"/>
        <w:kinsoku w:val="0"/>
        <w:spacing w:before="0" w:after="0"/>
        <w:rPr>
          <w:rFonts w:eastAsia="Calibri" w:cs="Arial"/>
          <w:b/>
          <w:bCs/>
          <w:kern w:val="0"/>
          <w:sz w:val="17"/>
          <w:szCs w:val="17"/>
          <w14:ligatures w14:val="none"/>
        </w:rPr>
      </w:pPr>
      <w:r>
        <w:rPr>
          <w:sz w:val="17"/>
        </w:rPr>
        <w:t>|-</w:t>
      </w:r>
      <w:r>
        <w:rPr>
          <w:b/>
          <w:sz w:val="17"/>
        </w:rPr>
        <w:t>Patent_US_59111111_20220719.zip</w:t>
      </w:r>
    </w:p>
    <w:p w14:paraId="17A32C6F" w14:textId="77777777" w:rsidR="00821E18" w:rsidRPr="002E36F3" w:rsidRDefault="00821E18" w:rsidP="00821E18">
      <w:pPr>
        <w:spacing w:before="0" w:after="0"/>
        <w:rPr>
          <w:rFonts w:eastAsia="Calibri" w:cs="Arial"/>
          <w:kern w:val="0"/>
          <w:sz w:val="17"/>
          <w:szCs w:val="17"/>
          <w14:ligatures w14:val="none"/>
        </w:rPr>
      </w:pPr>
      <w:r>
        <w:rPr>
          <w:sz w:val="17"/>
        </w:rPr>
        <w:t xml:space="preserve">|  </w:t>
      </w:r>
      <w:r>
        <w:rPr>
          <w:b/>
          <w:sz w:val="17"/>
        </w:rPr>
        <w:t xml:space="preserve">  PriorityDocumentIndex.xml</w:t>
      </w:r>
      <w:r>
        <w:rPr>
          <w:sz w:val="17"/>
        </w:rPr>
        <w:tab/>
      </w:r>
      <w:r>
        <w:rPr>
          <w:sz w:val="17"/>
        </w:rPr>
        <w:tab/>
      </w:r>
      <w:r>
        <w:rPr>
          <w:sz w:val="17"/>
        </w:rPr>
        <w:tab/>
      </w:r>
      <w:r>
        <w:rPr>
          <w:sz w:val="17"/>
        </w:rPr>
        <w:tab/>
        <w:t xml:space="preserve">///exemple d’index au format xml </w:t>
      </w:r>
    </w:p>
    <w:p w14:paraId="69EC67AD" w14:textId="77777777" w:rsidR="00821E18" w:rsidRPr="002E36F3" w:rsidRDefault="00821E18" w:rsidP="00821E18">
      <w:pPr>
        <w:spacing w:before="0" w:after="0"/>
        <w:rPr>
          <w:rFonts w:eastAsia="Calibri" w:cs="Arial"/>
          <w:b/>
          <w:bCs/>
          <w:kern w:val="0"/>
          <w:sz w:val="17"/>
          <w:szCs w:val="17"/>
          <w14:ligatures w14:val="none"/>
        </w:rPr>
      </w:pPr>
      <w:r>
        <w:rPr>
          <w:sz w:val="17"/>
        </w:rPr>
        <w:t>|---</w:t>
      </w:r>
      <w:r>
        <w:rPr>
          <w:b/>
          <w:sz w:val="17"/>
        </w:rPr>
        <w:t>MandatoryArtifacts</w:t>
      </w:r>
    </w:p>
    <w:p w14:paraId="2D525162" w14:textId="77777777" w:rsidR="00821E18" w:rsidRPr="002E36F3" w:rsidRDefault="00821E18" w:rsidP="00821E18">
      <w:pPr>
        <w:spacing w:before="0" w:after="0"/>
        <w:rPr>
          <w:rFonts w:eastAsia="Calibri" w:cs="Arial"/>
          <w:b/>
          <w:bCs/>
          <w:kern w:val="0"/>
          <w:sz w:val="17"/>
          <w:szCs w:val="17"/>
          <w14:ligatures w14:val="none"/>
        </w:rPr>
      </w:pPr>
      <w:r>
        <w:rPr>
          <w:sz w:val="17"/>
        </w:rPr>
        <w:lastRenderedPageBreak/>
        <w:t>|      |</w:t>
      </w:r>
    </w:p>
    <w:p w14:paraId="4A08E7E7" w14:textId="77777777" w:rsidR="00821E18" w:rsidRPr="002E36F3" w:rsidRDefault="00821E18" w:rsidP="00821E18">
      <w:pPr>
        <w:kinsoku w:val="0"/>
        <w:spacing w:before="0" w:after="0"/>
        <w:rPr>
          <w:rFonts w:eastAsia="Calibri" w:cs="Arial"/>
          <w:b/>
          <w:bCs/>
          <w:kern w:val="0"/>
          <w:sz w:val="17"/>
          <w:szCs w:val="17"/>
          <w14:ligatures w14:val="none"/>
        </w:rPr>
      </w:pPr>
      <w:r>
        <w:rPr>
          <w:sz w:val="17"/>
        </w:rPr>
        <w:t>|      |</w:t>
      </w:r>
      <w:r>
        <w:rPr>
          <w:b/>
          <w:sz w:val="17"/>
        </w:rPr>
        <w:t xml:space="preserve">      US_59111111_20220719_PriorityDocument_000497.pdf</w:t>
      </w:r>
      <w:r>
        <w:rPr>
          <w:sz w:val="17"/>
        </w:rPr>
        <w:tab/>
        <w:t>//principal document de priorité au format PDF</w:t>
      </w:r>
    </w:p>
    <w:p w14:paraId="52B577D0" w14:textId="7CC1EF88" w:rsidR="00821E18" w:rsidRPr="002E36F3" w:rsidRDefault="00821E18" w:rsidP="00553730">
      <w:pPr>
        <w:spacing w:before="0" w:after="0"/>
        <w:ind w:left="5812" w:hanging="5812"/>
        <w:rPr>
          <w:rFonts w:eastAsia="Calibri" w:cs="Arial"/>
          <w:kern w:val="0"/>
          <w:sz w:val="17"/>
          <w:szCs w:val="17"/>
          <w14:ligatures w14:val="none"/>
        </w:rPr>
      </w:pPr>
      <w:r>
        <w:rPr>
          <w:sz w:val="17"/>
        </w:rPr>
        <w:t>|      |</w:t>
      </w:r>
      <w:r>
        <w:rPr>
          <w:b/>
          <w:sz w:val="17"/>
        </w:rPr>
        <w:t xml:space="preserve">      US_59111111_20220719_SequenceListing_ST26.xml</w:t>
      </w:r>
      <w:r>
        <w:rPr>
          <w:b/>
          <w:sz w:val="17"/>
        </w:rPr>
        <w:tab/>
      </w:r>
      <w:r>
        <w:rPr>
          <w:sz w:val="17"/>
        </w:rPr>
        <w:t xml:space="preserve">//exemple de listage des séquences conformément à la norme ST.26 de l’OMPI </w:t>
      </w:r>
    </w:p>
    <w:p w14:paraId="16C239D0" w14:textId="77777777" w:rsidR="00821E18" w:rsidRPr="002E36F3" w:rsidRDefault="00821E18" w:rsidP="00821E18">
      <w:pPr>
        <w:spacing w:before="0" w:after="0"/>
        <w:rPr>
          <w:rFonts w:eastAsia="Calibri" w:cs="Arial"/>
          <w:kern w:val="0"/>
          <w:sz w:val="17"/>
          <w:szCs w:val="17"/>
          <w14:ligatures w14:val="none"/>
        </w:rPr>
      </w:pPr>
      <w:r>
        <w:rPr>
          <w:sz w:val="17"/>
        </w:rPr>
        <w:t>|      |</w:t>
      </w:r>
      <w:r>
        <w:rPr>
          <w:b/>
          <w:sz w:val="17"/>
        </w:rPr>
        <w:t xml:space="preserve">      ou</w:t>
      </w:r>
    </w:p>
    <w:p w14:paraId="34308C79" w14:textId="7A708FEF" w:rsidR="00821E18" w:rsidRPr="002E36F3" w:rsidRDefault="00821E18" w:rsidP="00553730">
      <w:pPr>
        <w:spacing w:before="0" w:after="0"/>
        <w:ind w:left="5812" w:hanging="5812"/>
        <w:rPr>
          <w:rFonts w:eastAsia="Calibri" w:cs="Arial"/>
          <w:b/>
          <w:bCs/>
          <w:kern w:val="0"/>
          <w:sz w:val="17"/>
          <w:szCs w:val="17"/>
          <w14:ligatures w14:val="none"/>
        </w:rPr>
      </w:pPr>
      <w:r>
        <w:rPr>
          <w:sz w:val="17"/>
        </w:rPr>
        <w:t>|      |</w:t>
      </w:r>
      <w:r>
        <w:rPr>
          <w:b/>
          <w:sz w:val="17"/>
        </w:rPr>
        <w:t xml:space="preserve">      US_59111111_20220719_SequenceListing_ST26.zip</w:t>
      </w:r>
      <w:r>
        <w:rPr>
          <w:b/>
          <w:sz w:val="17"/>
        </w:rPr>
        <w:tab/>
      </w:r>
      <w:r>
        <w:rPr>
          <w:sz w:val="17"/>
        </w:rPr>
        <w:t xml:space="preserve">//exemple de listage des séquences conformément à la norme ST.26 de l’OMPI </w:t>
      </w:r>
    </w:p>
    <w:p w14:paraId="4589C25E" w14:textId="77777777" w:rsidR="00821E18" w:rsidRPr="002E36F3" w:rsidRDefault="00821E18" w:rsidP="00821E18">
      <w:pPr>
        <w:spacing w:before="0" w:after="0"/>
        <w:rPr>
          <w:rFonts w:eastAsia="Calibri" w:cs="Arial"/>
          <w:b/>
          <w:bCs/>
          <w:kern w:val="0"/>
          <w:sz w:val="17"/>
          <w:szCs w:val="17"/>
          <w14:ligatures w14:val="none"/>
        </w:rPr>
      </w:pPr>
      <w:r>
        <w:rPr>
          <w:b/>
          <w:sz w:val="17"/>
        </w:rPr>
        <w:t>└</w:t>
      </w:r>
      <w:r>
        <w:rPr>
          <w:sz w:val="17"/>
        </w:rPr>
        <w:t>---</w:t>
      </w:r>
      <w:r>
        <w:rPr>
          <w:b/>
          <w:sz w:val="17"/>
        </w:rPr>
        <w:t>SupplementaryArtifacts</w:t>
      </w:r>
    </w:p>
    <w:p w14:paraId="50F263C5" w14:textId="77777777" w:rsidR="00821E18" w:rsidRPr="002E36F3" w:rsidRDefault="00821E18" w:rsidP="00821E18">
      <w:pPr>
        <w:tabs>
          <w:tab w:val="left" w:pos="1170"/>
        </w:tabs>
        <w:spacing w:before="0" w:after="0"/>
        <w:rPr>
          <w:rFonts w:eastAsia="Calibri" w:cs="Arial"/>
          <w:b/>
          <w:bCs/>
          <w:kern w:val="0"/>
          <w:sz w:val="17"/>
          <w:szCs w:val="17"/>
          <w14:ligatures w14:val="none"/>
        </w:rPr>
      </w:pPr>
      <w:r>
        <w:rPr>
          <w:sz w:val="17"/>
        </w:rPr>
        <w:t xml:space="preserve">        |</w:t>
      </w:r>
      <w:r>
        <w:rPr>
          <w:sz w:val="17"/>
        </w:rPr>
        <w:tab/>
      </w:r>
    </w:p>
    <w:p w14:paraId="7DEA4B50" w14:textId="77777777" w:rsidR="00821E18" w:rsidRPr="002E36F3" w:rsidRDefault="00821E18" w:rsidP="00821E18">
      <w:pPr>
        <w:kinsoku w:val="0"/>
        <w:spacing w:before="0" w:after="0"/>
        <w:rPr>
          <w:rFonts w:eastAsia="Calibri" w:cs="Arial"/>
          <w:b/>
          <w:bCs/>
          <w:kern w:val="0"/>
          <w:sz w:val="17"/>
          <w:szCs w:val="17"/>
          <w14:ligatures w14:val="none"/>
        </w:rPr>
      </w:pPr>
      <w:r>
        <w:rPr>
          <w:sz w:val="17"/>
        </w:rPr>
        <w:t xml:space="preserve">        |</w:t>
      </w:r>
      <w:r>
        <w:rPr>
          <w:b/>
          <w:sz w:val="17"/>
        </w:rPr>
        <w:t xml:space="preserve">      US_59111111_20220719_ApplicationBody.xml</w:t>
      </w:r>
      <w:r>
        <w:rPr>
          <w:b/>
          <w:sz w:val="17"/>
        </w:rPr>
        <w:tab/>
      </w:r>
      <w:r>
        <w:rPr>
          <w:sz w:val="17"/>
        </w:rPr>
        <w:t>//exemple de corps de demande au format xml</w:t>
      </w:r>
    </w:p>
    <w:p w14:paraId="20583898" w14:textId="77777777" w:rsidR="00821E18" w:rsidRPr="002E36F3" w:rsidRDefault="00821E18" w:rsidP="00821E18">
      <w:pPr>
        <w:kinsoku w:val="0"/>
        <w:spacing w:before="0" w:after="0"/>
        <w:rPr>
          <w:rFonts w:eastAsia="Calibri" w:cs="Arial"/>
          <w:b/>
          <w:bCs/>
          <w:kern w:val="0"/>
          <w:sz w:val="17"/>
          <w:szCs w:val="17"/>
          <w14:ligatures w14:val="none"/>
        </w:rPr>
      </w:pPr>
      <w:r>
        <w:rPr>
          <w:sz w:val="17"/>
        </w:rPr>
        <w:t xml:space="preserve">        |</w:t>
      </w:r>
      <w:r>
        <w:rPr>
          <w:b/>
          <w:sz w:val="17"/>
        </w:rPr>
        <w:t xml:space="preserve">      US_59111111_20220719_Abstract.xml</w:t>
      </w:r>
      <w:r>
        <w:rPr>
          <w:b/>
          <w:sz w:val="17"/>
        </w:rPr>
        <w:tab/>
      </w:r>
      <w:r>
        <w:rPr>
          <w:b/>
          <w:sz w:val="17"/>
        </w:rPr>
        <w:tab/>
      </w:r>
      <w:r>
        <w:rPr>
          <w:sz w:val="17"/>
        </w:rPr>
        <w:t>//exemple d’abrégé au format xml</w:t>
      </w:r>
    </w:p>
    <w:p w14:paraId="737FF4DC" w14:textId="4B4EAEAC" w:rsidR="00821E18" w:rsidRPr="002E36F3" w:rsidRDefault="00821E18" w:rsidP="00821E18">
      <w:pPr>
        <w:kinsoku w:val="0"/>
        <w:spacing w:before="0" w:after="0"/>
        <w:rPr>
          <w:rFonts w:eastAsia="Calibri" w:cs="Arial"/>
          <w:kern w:val="0"/>
          <w:sz w:val="17"/>
          <w:szCs w:val="17"/>
          <w14:ligatures w14:val="none"/>
        </w:rPr>
      </w:pPr>
      <w:r>
        <w:rPr>
          <w:sz w:val="17"/>
        </w:rPr>
        <w:t xml:space="preserve">        |</w:t>
      </w:r>
      <w:r>
        <w:rPr>
          <w:b/>
          <w:sz w:val="17"/>
        </w:rPr>
        <w:t xml:space="preserve">      US_59111111_20220719_Claims.xml</w:t>
      </w:r>
      <w:r>
        <w:rPr>
          <w:b/>
          <w:sz w:val="17"/>
        </w:rPr>
        <w:tab/>
      </w:r>
      <w:r>
        <w:rPr>
          <w:b/>
          <w:sz w:val="17"/>
        </w:rPr>
        <w:tab/>
      </w:r>
      <w:r w:rsidR="00553730">
        <w:rPr>
          <w:b/>
          <w:sz w:val="17"/>
        </w:rPr>
        <w:tab/>
      </w:r>
      <w:r>
        <w:rPr>
          <w:sz w:val="17"/>
        </w:rPr>
        <w:t>//exemple de revendications au format xml</w:t>
      </w:r>
    </w:p>
    <w:p w14:paraId="0EE18D5E" w14:textId="77777777" w:rsidR="00821E18" w:rsidRPr="002E36F3" w:rsidRDefault="00821E18" w:rsidP="00821E18">
      <w:pPr>
        <w:spacing w:before="0" w:after="0"/>
        <w:rPr>
          <w:rFonts w:eastAsia="Calibri" w:cs="Arial"/>
          <w:kern w:val="0"/>
          <w:sz w:val="17"/>
          <w:szCs w:val="17"/>
          <w14:ligatures w14:val="none"/>
        </w:rPr>
      </w:pPr>
      <w:r>
        <w:rPr>
          <w:sz w:val="17"/>
        </w:rPr>
        <w:t xml:space="preserve">        |</w:t>
      </w:r>
      <w:r>
        <w:rPr>
          <w:b/>
          <w:sz w:val="17"/>
        </w:rPr>
        <w:t xml:space="preserve">      US_59111111_20220719_BibliographicData.xml</w:t>
      </w:r>
      <w:r>
        <w:rPr>
          <w:b/>
          <w:sz w:val="17"/>
        </w:rPr>
        <w:tab/>
      </w:r>
      <w:r>
        <w:rPr>
          <w:sz w:val="17"/>
        </w:rPr>
        <w:t>//exemple de données bibliographiques au format xml</w:t>
      </w:r>
    </w:p>
    <w:p w14:paraId="7DF902EC" w14:textId="77777777" w:rsidR="00821E18" w:rsidRPr="002E36F3" w:rsidRDefault="00821E18" w:rsidP="00821E18">
      <w:pPr>
        <w:spacing w:before="0" w:after="0"/>
        <w:rPr>
          <w:rFonts w:eastAsia="Calibri" w:cs="Arial"/>
          <w:b/>
          <w:bCs/>
          <w:kern w:val="0"/>
          <w:sz w:val="17"/>
          <w:szCs w:val="17"/>
          <w14:ligatures w14:val="none"/>
        </w:rPr>
      </w:pPr>
      <w:r>
        <w:rPr>
          <w:sz w:val="17"/>
        </w:rPr>
        <w:t xml:space="preserve">        |</w:t>
      </w:r>
      <w:r>
        <w:rPr>
          <w:b/>
          <w:sz w:val="17"/>
        </w:rPr>
        <w:t xml:space="preserve">      US_59111111_20220719_ClassificationData.xml</w:t>
      </w:r>
      <w:r>
        <w:rPr>
          <w:b/>
          <w:sz w:val="17"/>
        </w:rPr>
        <w:tab/>
      </w:r>
      <w:r>
        <w:rPr>
          <w:sz w:val="17"/>
        </w:rPr>
        <w:t>//exemple de données de classement au format xml</w:t>
      </w:r>
    </w:p>
    <w:p w14:paraId="54F20547" w14:textId="77777777" w:rsidR="00821E18" w:rsidRPr="002E36F3" w:rsidRDefault="00821E18" w:rsidP="00821E18">
      <w:pPr>
        <w:spacing w:before="0" w:after="0"/>
        <w:rPr>
          <w:rFonts w:eastAsia="Calibri" w:cs="Arial"/>
          <w:b/>
          <w:bCs/>
          <w:kern w:val="0"/>
          <w:sz w:val="17"/>
          <w:szCs w:val="17"/>
          <w14:ligatures w14:val="none"/>
        </w:rPr>
      </w:pPr>
      <w:r>
        <w:rPr>
          <w:sz w:val="17"/>
        </w:rPr>
        <w:t xml:space="preserve">        |</w:t>
      </w:r>
      <w:r>
        <w:rPr>
          <w:b/>
          <w:sz w:val="17"/>
        </w:rPr>
        <w:t xml:space="preserve">      US_59111111_20220719_Claims.docx</w:t>
      </w:r>
      <w:r>
        <w:rPr>
          <w:b/>
          <w:sz w:val="17"/>
        </w:rPr>
        <w:tab/>
      </w:r>
      <w:r>
        <w:rPr>
          <w:b/>
          <w:sz w:val="17"/>
        </w:rPr>
        <w:tab/>
      </w:r>
      <w:r>
        <w:rPr>
          <w:sz w:val="17"/>
        </w:rPr>
        <w:t>//exemple de revendications au format DOCX</w:t>
      </w:r>
    </w:p>
    <w:p w14:paraId="63C16436" w14:textId="77777777" w:rsidR="00821E18" w:rsidRPr="002E36F3" w:rsidRDefault="00821E18" w:rsidP="00821E18">
      <w:pPr>
        <w:spacing w:before="0" w:after="0"/>
        <w:rPr>
          <w:rFonts w:eastAsia="Calibri" w:cs="Arial"/>
          <w:b/>
          <w:bCs/>
          <w:kern w:val="0"/>
          <w:sz w:val="17"/>
          <w:szCs w:val="17"/>
          <w14:ligatures w14:val="none"/>
        </w:rPr>
      </w:pPr>
      <w:r>
        <w:rPr>
          <w:sz w:val="17"/>
        </w:rPr>
        <w:t xml:space="preserve">        |</w:t>
      </w:r>
      <w:r>
        <w:rPr>
          <w:b/>
          <w:sz w:val="17"/>
        </w:rPr>
        <w:t xml:space="preserve">      US_59111111_20220719_Description.docx</w:t>
      </w:r>
      <w:r>
        <w:rPr>
          <w:b/>
          <w:sz w:val="17"/>
        </w:rPr>
        <w:tab/>
      </w:r>
      <w:r>
        <w:rPr>
          <w:sz w:val="17"/>
        </w:rPr>
        <w:t>//exemple de description au format DOCX</w:t>
      </w:r>
      <w:r>
        <w:rPr>
          <w:sz w:val="17"/>
        </w:rPr>
        <w:tab/>
      </w:r>
    </w:p>
    <w:p w14:paraId="0D2E4948" w14:textId="77777777" w:rsidR="00821E18" w:rsidRPr="002E36F3" w:rsidRDefault="00821E18" w:rsidP="00821E18">
      <w:pPr>
        <w:kinsoku w:val="0"/>
        <w:spacing w:before="0" w:after="0"/>
        <w:rPr>
          <w:rFonts w:eastAsia="Calibri" w:cs="Arial"/>
          <w:kern w:val="0"/>
          <w:sz w:val="17"/>
          <w:szCs w:val="17"/>
          <w14:ligatures w14:val="none"/>
        </w:rPr>
      </w:pPr>
      <w:r>
        <w:rPr>
          <w:sz w:val="17"/>
        </w:rPr>
        <w:t xml:space="preserve">        |</w:t>
      </w:r>
      <w:r>
        <w:rPr>
          <w:b/>
          <w:sz w:val="17"/>
        </w:rPr>
        <w:t xml:space="preserve">      US_59111111_20220719_Drawings_0001.tif</w:t>
      </w:r>
      <w:r>
        <w:rPr>
          <w:b/>
          <w:sz w:val="17"/>
        </w:rPr>
        <w:tab/>
      </w:r>
      <w:r>
        <w:rPr>
          <w:sz w:val="17"/>
        </w:rPr>
        <w:t>//exemple de feuille de dessin</w:t>
      </w:r>
    </w:p>
    <w:p w14:paraId="43BE0495" w14:textId="77777777" w:rsidR="00821E18" w:rsidRPr="002E36F3" w:rsidRDefault="00821E18" w:rsidP="00821E18">
      <w:pPr>
        <w:kinsoku w:val="0"/>
        <w:spacing w:before="0" w:after="0"/>
        <w:rPr>
          <w:rFonts w:eastAsia="Calibri" w:cs="Arial"/>
          <w:kern w:val="0"/>
          <w:sz w:val="17"/>
          <w:szCs w:val="17"/>
          <w14:ligatures w14:val="none"/>
        </w:rPr>
      </w:pPr>
      <w:r>
        <w:rPr>
          <w:sz w:val="17"/>
        </w:rPr>
        <w:t xml:space="preserve">        |</w:t>
      </w:r>
      <w:r>
        <w:rPr>
          <w:b/>
          <w:sz w:val="17"/>
        </w:rPr>
        <w:t xml:space="preserve">      US_59111111_20220719_Drawings_0002.tif</w:t>
      </w:r>
      <w:r>
        <w:rPr>
          <w:b/>
          <w:sz w:val="17"/>
        </w:rPr>
        <w:tab/>
      </w:r>
      <w:r>
        <w:rPr>
          <w:sz w:val="17"/>
        </w:rPr>
        <w:t>//exemple de feuille de dessin</w:t>
      </w:r>
    </w:p>
    <w:p w14:paraId="6BC28F29" w14:textId="77777777" w:rsidR="00821E18" w:rsidRPr="002E36F3" w:rsidRDefault="00821E18" w:rsidP="00821E18">
      <w:pPr>
        <w:spacing w:before="0" w:after="0"/>
        <w:rPr>
          <w:rFonts w:eastAsia="Calibri" w:cs="Arial"/>
          <w:b/>
          <w:bCs/>
          <w:kern w:val="0"/>
          <w:sz w:val="17"/>
          <w:szCs w:val="17"/>
          <w14:ligatures w14:val="none"/>
        </w:rPr>
      </w:pPr>
      <w:r>
        <w:rPr>
          <w:b/>
          <w:sz w:val="17"/>
        </w:rPr>
        <w:t xml:space="preserve">        └</w:t>
      </w:r>
      <w:r>
        <w:rPr>
          <w:sz w:val="17"/>
        </w:rPr>
        <w:t>----</w:t>
      </w:r>
      <w:r>
        <w:rPr>
          <w:b/>
          <w:sz w:val="17"/>
        </w:rPr>
        <w:t>US_59111111_20220719_Description</w:t>
      </w:r>
    </w:p>
    <w:p w14:paraId="21FAF93B" w14:textId="77777777" w:rsidR="00821E18" w:rsidRPr="002E36F3" w:rsidRDefault="00821E18" w:rsidP="00553730">
      <w:pPr>
        <w:tabs>
          <w:tab w:val="left" w:pos="5103"/>
        </w:tabs>
        <w:kinsoku w:val="0"/>
        <w:spacing w:before="0" w:after="0"/>
        <w:rPr>
          <w:rFonts w:eastAsia="Calibri" w:cs="Arial"/>
          <w:kern w:val="0"/>
          <w:sz w:val="17"/>
          <w:szCs w:val="17"/>
          <w14:ligatures w14:val="none"/>
        </w:rPr>
      </w:pPr>
      <w:r>
        <w:rPr>
          <w:sz w:val="17"/>
        </w:rPr>
        <w:t xml:space="preserve">                |</w:t>
      </w:r>
      <w:r>
        <w:rPr>
          <w:b/>
          <w:sz w:val="17"/>
        </w:rPr>
        <w:t xml:space="preserve">      US_59111111_20220719_Description.xml</w:t>
      </w:r>
      <w:r>
        <w:rPr>
          <w:b/>
          <w:sz w:val="17"/>
        </w:rPr>
        <w:tab/>
      </w:r>
      <w:r>
        <w:rPr>
          <w:sz w:val="17"/>
        </w:rPr>
        <w:t>//exemple de description au format XML</w:t>
      </w:r>
    </w:p>
    <w:p w14:paraId="3437FE1D" w14:textId="77777777" w:rsidR="00821E18" w:rsidRPr="002E36F3" w:rsidRDefault="00821E18" w:rsidP="00553730">
      <w:pPr>
        <w:kinsoku w:val="0"/>
        <w:spacing w:before="0" w:after="0"/>
        <w:ind w:left="5103" w:hanging="5103"/>
        <w:rPr>
          <w:rFonts w:eastAsia="Calibri" w:cs="Arial"/>
          <w:b/>
          <w:bCs/>
          <w:kern w:val="0"/>
          <w:sz w:val="17"/>
          <w:szCs w:val="17"/>
          <w14:ligatures w14:val="none"/>
        </w:rPr>
      </w:pPr>
      <w:r>
        <w:rPr>
          <w:sz w:val="17"/>
        </w:rPr>
        <w:t xml:space="preserve">                |</w:t>
      </w:r>
      <w:r>
        <w:rPr>
          <w:b/>
          <w:sz w:val="17"/>
        </w:rPr>
        <w:t xml:space="preserve">      US_59111111_20220719_Description_00001.tif</w:t>
      </w:r>
      <w:r>
        <w:rPr>
          <w:b/>
          <w:sz w:val="17"/>
        </w:rPr>
        <w:tab/>
      </w:r>
      <w:r>
        <w:rPr>
          <w:sz w:val="17"/>
        </w:rPr>
        <w:t xml:space="preserve">//exemple d’image au format TIFF référencé par le document de description au format XML </w:t>
      </w:r>
    </w:p>
    <w:p w14:paraId="631C626B" w14:textId="77777777" w:rsidR="00821E18" w:rsidRPr="002E36F3" w:rsidRDefault="00821E18" w:rsidP="00553730">
      <w:pPr>
        <w:spacing w:before="0" w:after="0"/>
        <w:ind w:left="5103" w:hanging="5103"/>
        <w:rPr>
          <w:rFonts w:eastAsia="Calibri" w:cs="Arial"/>
          <w:kern w:val="0"/>
          <w:sz w:val="17"/>
          <w:szCs w:val="17"/>
          <w14:ligatures w14:val="none"/>
        </w:rPr>
      </w:pPr>
      <w:r>
        <w:rPr>
          <w:sz w:val="17"/>
        </w:rPr>
        <w:t xml:space="preserve">                </w:t>
      </w:r>
      <w:r>
        <w:rPr>
          <w:b/>
          <w:sz w:val="17"/>
        </w:rPr>
        <w:t>└</w:t>
      </w:r>
      <w:r>
        <w:rPr>
          <w:sz w:val="17"/>
        </w:rPr>
        <w:t>----</w:t>
      </w:r>
      <w:r>
        <w:rPr>
          <w:b/>
          <w:sz w:val="17"/>
        </w:rPr>
        <w:t>US_59111111_20220719_Description_00002.tif</w:t>
      </w:r>
      <w:r>
        <w:rPr>
          <w:sz w:val="17"/>
        </w:rPr>
        <w:tab/>
        <w:t>//exemple d’image au format TIFF référencé par le document de description au format XML</w:t>
      </w:r>
    </w:p>
    <w:p w14:paraId="41D480E8" w14:textId="626040B6" w:rsidR="00537D00" w:rsidRPr="00230B9C" w:rsidRDefault="00537D00" w:rsidP="00230B9C">
      <w:pPr>
        <w:spacing w:before="720" w:after="0"/>
        <w:ind w:left="5533"/>
      </w:pPr>
      <w:r>
        <w:t>[L’appendice</w:t>
      </w:r>
      <w:r w:rsidR="00553730">
        <w:t> </w:t>
      </w:r>
      <w:r>
        <w:t>B de l</w:t>
      </w:r>
      <w:r w:rsidR="00553730">
        <w:t>’</w:t>
      </w:r>
      <w:r>
        <w:t>annexe</w:t>
      </w:r>
      <w:r w:rsidR="00553730">
        <w:t> </w:t>
      </w:r>
      <w:r>
        <w:t>II de la norme ST.92 suit]</w:t>
      </w:r>
    </w:p>
    <w:p w14:paraId="71182CBA" w14:textId="064402A3" w:rsidR="003273D3" w:rsidRPr="00230B9C" w:rsidRDefault="00821E18" w:rsidP="003273D3">
      <w:pPr>
        <w:autoSpaceDE w:val="0"/>
        <w:autoSpaceDN w:val="0"/>
        <w:adjustRightInd w:val="0"/>
        <w:spacing w:before="0" w:after="0" w:line="360" w:lineRule="auto"/>
        <w:jc w:val="center"/>
        <w:outlineLvl w:val="0"/>
        <w:rPr>
          <w:ins w:id="1602" w:author="Author"/>
          <w:rFonts w:eastAsia="SimSun" w:cs="Arial"/>
          <w:b/>
          <w:bCs/>
          <w:color w:val="000000"/>
          <w:kern w:val="0"/>
          <w:sz w:val="17"/>
          <w:szCs w:val="17"/>
          <w14:ligatures w14:val="none"/>
        </w:rPr>
      </w:pPr>
      <w:ins w:id="1603" w:author="Author">
        <w:r>
          <w:br w:type="page"/>
        </w:r>
        <w:r w:rsidRPr="00230B9C">
          <w:rPr>
            <w:b/>
            <w:sz w:val="17"/>
            <w:szCs w:val="17"/>
            <w:u w:val="single"/>
          </w:rPr>
          <w:lastRenderedPageBreak/>
          <w:t>APPENDICE</w:t>
        </w:r>
        <w:r w:rsidR="00553730">
          <w:rPr>
            <w:b/>
            <w:sz w:val="17"/>
            <w:szCs w:val="17"/>
            <w:u w:val="single"/>
          </w:rPr>
          <w:t> </w:t>
        </w:r>
        <w:r w:rsidRPr="00230B9C">
          <w:rPr>
            <w:b/>
            <w:sz w:val="17"/>
            <w:szCs w:val="17"/>
            <w:u w:val="single"/>
          </w:rPr>
          <w:t>B DE L’ANNEXE</w:t>
        </w:r>
        <w:r w:rsidR="00553730">
          <w:rPr>
            <w:b/>
            <w:sz w:val="17"/>
            <w:szCs w:val="17"/>
            <w:u w:val="single"/>
          </w:rPr>
          <w:t> </w:t>
        </w:r>
        <w:r w:rsidRPr="00230B9C">
          <w:rPr>
            <w:b/>
            <w:sz w:val="17"/>
            <w:szCs w:val="17"/>
            <w:u w:val="single"/>
          </w:rPr>
          <w:t>II</w:t>
        </w:r>
      </w:ins>
    </w:p>
    <w:p w14:paraId="557BA7A7" w14:textId="48A8A123" w:rsidR="00927879" w:rsidRPr="00230B9C" w:rsidRDefault="00927879" w:rsidP="00CB7CDA">
      <w:pPr>
        <w:autoSpaceDE w:val="0"/>
        <w:autoSpaceDN w:val="0"/>
        <w:adjustRightInd w:val="0"/>
        <w:spacing w:before="0" w:after="0" w:line="360" w:lineRule="auto"/>
        <w:jc w:val="center"/>
        <w:outlineLvl w:val="0"/>
        <w:rPr>
          <w:ins w:id="1604" w:author="Author"/>
          <w:rFonts w:eastAsia="SimSun" w:cs="Arial"/>
          <w:color w:val="000000"/>
          <w:kern w:val="0"/>
          <w:sz w:val="17"/>
          <w:szCs w:val="17"/>
          <w14:ligatures w14:val="none"/>
        </w:rPr>
      </w:pPr>
      <w:ins w:id="1605" w:author="Author">
        <w:r w:rsidRPr="00230B9C">
          <w:rPr>
            <w:color w:val="000000"/>
            <w:sz w:val="17"/>
            <w:szCs w:val="17"/>
          </w:rPr>
          <w:t>Exemple de PDDP pour des dessins et modèles industriels</w:t>
        </w:r>
      </w:ins>
    </w:p>
    <w:p w14:paraId="03DB9DB8" w14:textId="77777777" w:rsidR="00927879" w:rsidRPr="00230B9C" w:rsidRDefault="00927879" w:rsidP="00927879">
      <w:pPr>
        <w:keepNext/>
        <w:widowControl w:val="0"/>
        <w:kinsoku w:val="0"/>
        <w:spacing w:before="240" w:after="60"/>
        <w:outlineLvl w:val="2"/>
        <w:rPr>
          <w:ins w:id="1606" w:author="Author"/>
          <w:rFonts w:eastAsia="SimSun" w:cs="Arial"/>
          <w:kern w:val="0"/>
          <w:sz w:val="17"/>
          <w:szCs w:val="17"/>
          <w:u w:val="single"/>
          <w14:ligatures w14:val="none"/>
        </w:rPr>
      </w:pPr>
      <w:ins w:id="1607" w:author="Author">
        <w:r w:rsidRPr="00230B9C">
          <w:rPr>
            <w:sz w:val="17"/>
            <w:szCs w:val="17"/>
            <w:u w:val="single"/>
          </w:rPr>
          <w:t>Tableau</w:t>
        </w:r>
      </w:ins>
    </w:p>
    <w:p w14:paraId="3A3848C5" w14:textId="30A3715F" w:rsidR="002E7D72" w:rsidRPr="00230B9C" w:rsidRDefault="00324B70" w:rsidP="001712E7">
      <w:pPr>
        <w:rPr>
          <w:ins w:id="1608" w:author="Author"/>
          <w:rFonts w:eastAsia="SimSun" w:cs="Arial"/>
          <w:kern w:val="0"/>
          <w:sz w:val="17"/>
          <w:szCs w:val="17"/>
          <w14:ligatures w14:val="none"/>
        </w:rPr>
      </w:pPr>
      <w:ins w:id="1609" w:author="Author">
        <w:r w:rsidRPr="00230B9C">
          <w:rPr>
            <w:sz w:val="17"/>
            <w:szCs w:val="17"/>
          </w:rPr>
          <w:t xml:space="preserve">Vous trouverez dans le tableau ci-après un exemple fictif de paquet de données d’un document de priorité inclus dans un fichier ZIP pour le dessin ou modèle </w:t>
        </w:r>
        <w:r w:rsidRPr="00230B9C">
          <w:rPr>
            <w:rFonts w:ascii="Courier New" w:hAnsi="Courier New"/>
            <w:sz w:val="17"/>
            <w:szCs w:val="17"/>
          </w:rPr>
          <w:t>Design_EM_015065203-0001_20250101.zip</w:t>
        </w:r>
        <w:r w:rsidRPr="00230B9C">
          <w:rPr>
            <w:sz w:val="17"/>
            <w:szCs w:val="17"/>
          </w:rPr>
          <w:t>, qui décrit la structure du paquet, y</w:t>
        </w:r>
        <w:r w:rsidR="00553730">
          <w:rPr>
            <w:sz w:val="17"/>
            <w:szCs w:val="17"/>
          </w:rPr>
          <w:t> </w:t>
        </w:r>
        <w:r w:rsidRPr="00230B9C">
          <w:rPr>
            <w:sz w:val="17"/>
            <w:szCs w:val="17"/>
          </w:rPr>
          <w:t>compris les fichiers et dossiers inclus dans le fichier ZIP.</w:t>
        </w:r>
      </w:ins>
    </w:p>
    <w:tbl>
      <w:tblPr>
        <w:tblW w:w="1003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544"/>
        <w:gridCol w:w="3260"/>
        <w:gridCol w:w="4232"/>
      </w:tblGrid>
      <w:tr w:rsidR="00553730" w:rsidRPr="00230B9C" w14:paraId="21B89A78" w14:textId="77777777" w:rsidTr="009025B1">
        <w:trPr>
          <w:trHeight w:val="20"/>
          <w:ins w:id="1610" w:author="Author"/>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02275FD0" w14:textId="77777777" w:rsidR="00553730" w:rsidRPr="00230B9C" w:rsidRDefault="00553730" w:rsidP="009025B1">
            <w:pPr>
              <w:spacing w:before="120" w:after="120"/>
              <w:rPr>
                <w:ins w:id="1611" w:author="Author"/>
                <w:rFonts w:eastAsia="SimSun" w:cs="Arial"/>
                <w:b/>
                <w:bCs/>
                <w:color w:val="000000"/>
                <w:kern w:val="0"/>
                <w:sz w:val="17"/>
                <w:szCs w:val="17"/>
                <w14:ligatures w14:val="none"/>
              </w:rPr>
            </w:pPr>
            <w:ins w:id="1612" w:author="Author">
              <w:r w:rsidRPr="00230B9C">
                <w:rPr>
                  <w:b/>
                  <w:bCs/>
                  <w:sz w:val="17"/>
                  <w:szCs w:val="17"/>
                  <w:u w:val="single"/>
                </w:rPr>
                <w:t>Nom du fichier/dossier</w:t>
              </w:r>
              <w:r w:rsidRPr="00230B9C">
                <w:rPr>
                  <w:b/>
                  <w:color w:val="000000"/>
                  <w:sz w:val="17"/>
                  <w:szCs w:val="17"/>
                </w:rPr>
                <w:t> </w:t>
              </w:r>
            </w:ins>
          </w:p>
        </w:tc>
        <w:tc>
          <w:tcPr>
            <w:tcW w:w="3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3B9369C2" w14:textId="77777777" w:rsidR="00553730" w:rsidRPr="00230B9C" w:rsidRDefault="00553730" w:rsidP="009025B1">
            <w:pPr>
              <w:spacing w:before="120" w:after="120"/>
              <w:rPr>
                <w:ins w:id="1613" w:author="Author"/>
                <w:rFonts w:eastAsia="SimSun" w:cs="Arial"/>
                <w:b/>
                <w:bCs/>
                <w:color w:val="000000"/>
                <w:kern w:val="0"/>
                <w:sz w:val="17"/>
                <w:szCs w:val="17"/>
                <w14:ligatures w14:val="none"/>
              </w:rPr>
            </w:pPr>
            <w:ins w:id="1614" w:author="Author">
              <w:r w:rsidRPr="00230B9C">
                <w:rPr>
                  <w:b/>
                  <w:bCs/>
                  <w:sz w:val="17"/>
                  <w:szCs w:val="17"/>
                  <w:u w:val="single"/>
                </w:rPr>
                <w:t>Nom du fichier</w:t>
              </w:r>
              <w:r w:rsidRPr="00230B9C">
                <w:rPr>
                  <w:b/>
                  <w:color w:val="000000"/>
                  <w:sz w:val="17"/>
                  <w:szCs w:val="17"/>
                </w:rPr>
                <w:t> </w:t>
              </w:r>
            </w:ins>
          </w:p>
        </w:tc>
        <w:tc>
          <w:tcPr>
            <w:tcW w:w="4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15" w:type="dxa"/>
              <w:right w:w="115" w:type="dxa"/>
            </w:tcMar>
            <w:hideMark/>
          </w:tcPr>
          <w:p w14:paraId="214CFDFD" w14:textId="77777777" w:rsidR="00553730" w:rsidRPr="00230B9C" w:rsidRDefault="00553730" w:rsidP="009025B1">
            <w:pPr>
              <w:spacing w:before="120" w:after="120"/>
              <w:rPr>
                <w:ins w:id="1615" w:author="Author"/>
                <w:rFonts w:eastAsia="SimSun" w:cs="Arial"/>
                <w:b/>
                <w:bCs/>
                <w:color w:val="000000"/>
                <w:kern w:val="0"/>
                <w:sz w:val="17"/>
                <w:szCs w:val="17"/>
                <w14:ligatures w14:val="none"/>
              </w:rPr>
            </w:pPr>
            <w:ins w:id="1616" w:author="Author">
              <w:r w:rsidRPr="00230B9C">
                <w:rPr>
                  <w:b/>
                  <w:bCs/>
                  <w:sz w:val="17"/>
                  <w:szCs w:val="17"/>
                  <w:u w:val="single"/>
                </w:rPr>
                <w:t>Observations :</w:t>
              </w:r>
              <w:r w:rsidRPr="00230B9C">
                <w:rPr>
                  <w:b/>
                  <w:color w:val="000000"/>
                  <w:sz w:val="17"/>
                  <w:szCs w:val="17"/>
                </w:rPr>
                <w:t> </w:t>
              </w:r>
            </w:ins>
          </w:p>
        </w:tc>
      </w:tr>
      <w:tr w:rsidR="00553730" w:rsidRPr="00230B9C" w14:paraId="33E74037" w14:textId="77777777" w:rsidTr="009025B1">
        <w:trPr>
          <w:trHeight w:val="15"/>
          <w:ins w:id="1617" w:author="Author"/>
        </w:trPr>
        <w:tc>
          <w:tcPr>
            <w:tcW w:w="2544"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420AB2FA" w14:textId="77777777" w:rsidR="00553730" w:rsidRPr="00230B9C" w:rsidRDefault="00553730" w:rsidP="009025B1">
            <w:pPr>
              <w:rPr>
                <w:ins w:id="1618" w:author="Author"/>
                <w:rFonts w:eastAsia="SimSun" w:cs="Arial"/>
                <w:b/>
                <w:bCs/>
                <w:color w:val="000000"/>
                <w:kern w:val="0"/>
                <w:sz w:val="17"/>
                <w:szCs w:val="17"/>
                <w14:ligatures w14:val="none"/>
              </w:rPr>
            </w:pPr>
            <w:ins w:id="1619" w:author="Author">
              <w:r w:rsidRPr="00230B9C">
                <w:rPr>
                  <w:b/>
                  <w:color w:val="000000"/>
                  <w:sz w:val="17"/>
                  <w:szCs w:val="17"/>
                  <w:u w:val="single"/>
                </w:rPr>
                <w:t>PriorityDocumentIndex.xml</w:t>
              </w:r>
              <w:r w:rsidRPr="00230B9C">
                <w:rPr>
                  <w:b/>
                  <w:color w:val="000000"/>
                  <w:sz w:val="17"/>
                  <w:szCs w:val="17"/>
                </w:rPr>
                <w:t> </w:t>
              </w:r>
            </w:ins>
          </w:p>
        </w:tc>
        <w:tc>
          <w:tcPr>
            <w:tcW w:w="3260" w:type="dxa"/>
            <w:tcBorders>
              <w:top w:val="single" w:sz="6" w:space="0" w:color="auto"/>
              <w:left w:val="single" w:sz="6" w:space="0" w:color="auto"/>
              <w:bottom w:val="single" w:sz="4" w:space="0" w:color="auto"/>
              <w:right w:val="single" w:sz="6" w:space="0" w:color="auto"/>
            </w:tcBorders>
            <w:tcMar>
              <w:left w:w="115" w:type="dxa"/>
              <w:right w:w="115" w:type="dxa"/>
            </w:tcMar>
            <w:hideMark/>
          </w:tcPr>
          <w:p w14:paraId="2F81024E" w14:textId="77777777" w:rsidR="00553730" w:rsidRPr="00230B9C" w:rsidRDefault="00553730" w:rsidP="009025B1">
            <w:pPr>
              <w:spacing w:before="0" w:after="0"/>
              <w:jc w:val="both"/>
              <w:rPr>
                <w:ins w:id="1620" w:author="Author"/>
                <w:rFonts w:eastAsia="Times New Roman" w:cs="Arial"/>
                <w:iCs/>
                <w:color w:val="000000"/>
                <w:kern w:val="0"/>
                <w:sz w:val="17"/>
                <w:szCs w:val="17"/>
                <w14:ligatures w14:val="none"/>
              </w:rPr>
            </w:pPr>
            <w:ins w:id="1621" w:author="Author">
              <w:r w:rsidRPr="00230B9C">
                <w:rPr>
                  <w:color w:val="000000"/>
                  <w:sz w:val="17"/>
                  <w:szCs w:val="17"/>
                </w:rPr>
                <w:t> </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034229E1" w14:textId="77777777" w:rsidR="00553730" w:rsidRPr="00230B9C" w:rsidRDefault="00553730" w:rsidP="009025B1">
            <w:pPr>
              <w:spacing w:before="0" w:after="0"/>
              <w:rPr>
                <w:ins w:id="1622" w:author="Author"/>
                <w:rFonts w:eastAsia="Times New Roman" w:cs="Arial"/>
                <w:color w:val="000000"/>
                <w:kern w:val="0"/>
                <w:sz w:val="17"/>
                <w:szCs w:val="17"/>
                <w14:ligatures w14:val="none"/>
              </w:rPr>
            </w:pPr>
            <w:ins w:id="1623" w:author="Author">
              <w:r w:rsidRPr="00230B9C">
                <w:rPr>
                  <w:sz w:val="17"/>
                  <w:szCs w:val="17"/>
                  <w:u w:val="single"/>
                </w:rPr>
                <w:t>Index du PDDP</w:t>
              </w:r>
              <w:r w:rsidRPr="00230B9C">
                <w:rPr>
                  <w:color w:val="000000"/>
                  <w:sz w:val="17"/>
                  <w:szCs w:val="17"/>
                </w:rPr>
                <w:t>  </w:t>
              </w:r>
            </w:ins>
          </w:p>
          <w:p w14:paraId="1C4D516A" w14:textId="77777777" w:rsidR="00553730" w:rsidRPr="00230B9C" w:rsidRDefault="00553730" w:rsidP="009025B1">
            <w:pPr>
              <w:numPr>
                <w:ilvl w:val="0"/>
                <w:numId w:val="28"/>
              </w:numPr>
              <w:spacing w:before="0" w:after="0"/>
              <w:ind w:left="367" w:hanging="284"/>
              <w:jc w:val="both"/>
              <w:rPr>
                <w:ins w:id="1624" w:author="Author"/>
                <w:rFonts w:eastAsia="Times New Roman" w:cs="Arial"/>
                <w:iCs/>
                <w:color w:val="000000"/>
                <w:kern w:val="0"/>
                <w:sz w:val="17"/>
                <w:szCs w:val="17"/>
                <w14:ligatures w14:val="none"/>
              </w:rPr>
            </w:pPr>
            <w:ins w:id="1625" w:author="Author">
              <w:r w:rsidRPr="00230B9C">
                <w:rPr>
                  <w:color w:val="000000"/>
                  <w:sz w:val="17"/>
                  <w:szCs w:val="17"/>
                  <w:u w:val="single"/>
                </w:rPr>
                <w:t xml:space="preserve">Si tous les dessins et modèles sont inclus, l’élément </w:t>
              </w:r>
              <w:r w:rsidRPr="00230B9C">
                <w:rPr>
                  <w:rFonts w:ascii="Courier New" w:hAnsi="Courier New"/>
                  <w:color w:val="000000"/>
                  <w:sz w:val="17"/>
                  <w:szCs w:val="17"/>
                  <w:u w:val="single"/>
                </w:rPr>
                <w:t>pde:AllDesignsIndicator</w:t>
              </w:r>
              <w:r w:rsidRPr="00230B9C">
                <w:rPr>
                  <w:color w:val="000000"/>
                  <w:sz w:val="17"/>
                  <w:szCs w:val="17"/>
                  <w:u w:val="single"/>
                </w:rPr>
                <w:t xml:space="preserve"> sera présent.</w:t>
              </w:r>
              <w:r w:rsidRPr="00230B9C">
                <w:rPr>
                  <w:color w:val="000000"/>
                  <w:sz w:val="17"/>
                  <w:szCs w:val="17"/>
                </w:rPr>
                <w:t xml:space="preserve"> </w:t>
              </w:r>
              <w:r>
                <w:rPr>
                  <w:color w:val="000000"/>
                  <w:sz w:val="17"/>
                  <w:szCs w:val="17"/>
                </w:rPr>
                <w:t xml:space="preserve"> </w:t>
              </w:r>
              <w:r w:rsidRPr="00230B9C">
                <w:rPr>
                  <w:color w:val="000000"/>
                  <w:sz w:val="17"/>
                  <w:szCs w:val="17"/>
                </w:rPr>
                <w:t>Dans cet exemple, un seul dessin ou modèle est inclus, c</w:t>
              </w:r>
              <w:r>
                <w:rPr>
                  <w:color w:val="000000"/>
                  <w:sz w:val="17"/>
                  <w:szCs w:val="17"/>
                </w:rPr>
                <w:t>’</w:t>
              </w:r>
              <w:r w:rsidRPr="00230B9C">
                <w:rPr>
                  <w:color w:val="000000"/>
                  <w:sz w:val="17"/>
                  <w:szCs w:val="17"/>
                </w:rPr>
                <w:t>est pourquoi l</w:t>
              </w:r>
              <w:r>
                <w:rPr>
                  <w:color w:val="000000"/>
                  <w:sz w:val="17"/>
                  <w:szCs w:val="17"/>
                </w:rPr>
                <w:t>’</w:t>
              </w:r>
              <w:r w:rsidRPr="00230B9C">
                <w:rPr>
                  <w:color w:val="000000"/>
                  <w:sz w:val="17"/>
                  <w:szCs w:val="17"/>
                </w:rPr>
                <w:t xml:space="preserve">élément </w:t>
              </w:r>
              <w:r w:rsidRPr="00230B9C">
                <w:rPr>
                  <w:rFonts w:ascii="Courier New" w:hAnsi="Courier New"/>
                  <w:color w:val="000000"/>
                  <w:sz w:val="17"/>
                  <w:szCs w:val="17"/>
                </w:rPr>
                <w:t>pde:AllDesignsIndicator</w:t>
              </w:r>
              <w:r w:rsidRPr="00230B9C">
                <w:rPr>
                  <w:color w:val="000000"/>
                  <w:sz w:val="17"/>
                  <w:szCs w:val="17"/>
                </w:rPr>
                <w:t xml:space="preserve"> sera omis.</w:t>
              </w:r>
            </w:ins>
          </w:p>
          <w:p w14:paraId="5D391D95" w14:textId="77777777" w:rsidR="00553730" w:rsidRPr="00230B9C" w:rsidRDefault="00553730" w:rsidP="009025B1">
            <w:pPr>
              <w:numPr>
                <w:ilvl w:val="0"/>
                <w:numId w:val="28"/>
              </w:numPr>
              <w:spacing w:before="0" w:after="0"/>
              <w:ind w:left="367" w:hanging="284"/>
              <w:jc w:val="both"/>
              <w:rPr>
                <w:ins w:id="1626" w:author="Author"/>
                <w:rFonts w:eastAsia="Times New Roman" w:cs="Arial"/>
                <w:iCs/>
                <w:color w:val="000000"/>
                <w:kern w:val="0"/>
                <w:sz w:val="17"/>
                <w:szCs w:val="17"/>
                <w14:ligatures w14:val="none"/>
              </w:rPr>
            </w:pPr>
            <w:ins w:id="1627" w:author="Author">
              <w:r w:rsidRPr="00230B9C">
                <w:rPr>
                  <w:color w:val="000000"/>
                  <w:sz w:val="17"/>
                  <w:szCs w:val="17"/>
                </w:rPr>
                <w:t>Si plusieurs dessins ou modèles sont inclus, l</w:t>
              </w:r>
              <w:r>
                <w:rPr>
                  <w:color w:val="000000"/>
                  <w:sz w:val="17"/>
                  <w:szCs w:val="17"/>
                </w:rPr>
                <w:t>’</w:t>
              </w:r>
              <w:r w:rsidRPr="00230B9C">
                <w:rPr>
                  <w:color w:val="000000"/>
                  <w:sz w:val="17"/>
                  <w:szCs w:val="17"/>
                </w:rPr>
                <w:t xml:space="preserve">élément </w:t>
              </w:r>
              <w:r w:rsidRPr="00230B9C">
                <w:rPr>
                  <w:rFonts w:ascii="Courier New" w:hAnsi="Courier New"/>
                  <w:color w:val="000000"/>
                  <w:sz w:val="17"/>
                  <w:szCs w:val="17"/>
                </w:rPr>
                <w:t>pde:DesignIdentifierBag</w:t>
              </w:r>
              <w:r w:rsidRPr="00230B9C">
                <w:rPr>
                  <w:color w:val="000000"/>
                  <w:sz w:val="17"/>
                  <w:szCs w:val="17"/>
                </w:rPr>
                <w:t xml:space="preserve"> sera renseigné.  </w:t>
              </w:r>
            </w:ins>
          </w:p>
          <w:p w14:paraId="7330D84F" w14:textId="77777777" w:rsidR="00553730" w:rsidRPr="00230B9C" w:rsidRDefault="00553730" w:rsidP="009025B1">
            <w:pPr>
              <w:numPr>
                <w:ilvl w:val="0"/>
                <w:numId w:val="28"/>
              </w:numPr>
              <w:spacing w:before="0" w:after="0"/>
              <w:ind w:left="367" w:hanging="284"/>
              <w:jc w:val="both"/>
              <w:rPr>
                <w:ins w:id="1628" w:author="Author"/>
                <w:rFonts w:eastAsia="Times New Roman" w:cs="Arial"/>
                <w:color w:val="000000"/>
                <w:kern w:val="0"/>
                <w:sz w:val="17"/>
                <w:szCs w:val="17"/>
                <w14:ligatures w14:val="none"/>
              </w:rPr>
            </w:pPr>
            <w:ins w:id="1629" w:author="Author">
              <w:r w:rsidRPr="00230B9C">
                <w:rPr>
                  <w:color w:val="000000"/>
                  <w:sz w:val="17"/>
                  <w:szCs w:val="17"/>
                </w:rPr>
                <w:t>La pratique à l</w:t>
              </w:r>
              <w:r>
                <w:rPr>
                  <w:color w:val="000000"/>
                  <w:sz w:val="17"/>
                  <w:szCs w:val="17"/>
                </w:rPr>
                <w:t>’</w:t>
              </w:r>
              <w:r w:rsidRPr="00230B9C">
                <w:rPr>
                  <w:color w:val="000000"/>
                  <w:sz w:val="17"/>
                  <w:szCs w:val="17"/>
                </w:rPr>
                <w:t>Office de l</w:t>
              </w:r>
              <w:r>
                <w:rPr>
                  <w:color w:val="000000"/>
                  <w:sz w:val="17"/>
                  <w:szCs w:val="17"/>
                </w:rPr>
                <w:t>’</w:t>
              </w:r>
              <w:r w:rsidRPr="00230B9C">
                <w:rPr>
                  <w:color w:val="000000"/>
                  <w:sz w:val="17"/>
                  <w:szCs w:val="17"/>
                </w:rPr>
                <w:t>Union européenne pour la propriété intellectuelle consiste à ajouter l</w:t>
              </w:r>
              <w:r>
                <w:rPr>
                  <w:color w:val="000000"/>
                  <w:sz w:val="17"/>
                  <w:szCs w:val="17"/>
                </w:rPr>
                <w:t>’</w:t>
              </w:r>
              <w:r w:rsidRPr="00230B9C">
                <w:rPr>
                  <w:color w:val="000000"/>
                  <w:sz w:val="17"/>
                  <w:szCs w:val="17"/>
                </w:rPr>
                <w:t>identificateur numérique de dessin ou modèle au numéro de la demande lorsqu</w:t>
              </w:r>
              <w:r>
                <w:rPr>
                  <w:color w:val="000000"/>
                  <w:sz w:val="17"/>
                  <w:szCs w:val="17"/>
                </w:rPr>
                <w:t>’</w:t>
              </w:r>
              <w:r w:rsidRPr="00230B9C">
                <w:rPr>
                  <w:color w:val="000000"/>
                  <w:sz w:val="17"/>
                  <w:szCs w:val="17"/>
                </w:rPr>
                <w:t>un seul dessin ou modèle est inclus</w:t>
              </w:r>
            </w:ins>
          </w:p>
        </w:tc>
      </w:tr>
      <w:tr w:rsidR="00553730" w:rsidRPr="00230B9C" w14:paraId="57BF4B18" w14:textId="77777777" w:rsidTr="009025B1">
        <w:trPr>
          <w:trHeight w:val="15"/>
          <w:ins w:id="1630" w:author="Author"/>
        </w:trPr>
        <w:tc>
          <w:tcPr>
            <w:tcW w:w="2544" w:type="dxa"/>
            <w:vMerge w:val="restart"/>
            <w:tcBorders>
              <w:top w:val="single" w:sz="6" w:space="0" w:color="auto"/>
              <w:left w:val="single" w:sz="6" w:space="0" w:color="auto"/>
              <w:right w:val="single" w:sz="4" w:space="0" w:color="auto"/>
            </w:tcBorders>
            <w:tcMar>
              <w:left w:w="115" w:type="dxa"/>
              <w:right w:w="115" w:type="dxa"/>
            </w:tcMar>
            <w:hideMark/>
          </w:tcPr>
          <w:p w14:paraId="49975F03" w14:textId="77777777" w:rsidR="00553730" w:rsidRPr="00230B9C" w:rsidRDefault="00553730" w:rsidP="009025B1">
            <w:pPr>
              <w:rPr>
                <w:ins w:id="1631" w:author="Author"/>
                <w:rFonts w:eastAsia="SimSun" w:cs="Arial"/>
                <w:b/>
                <w:bCs/>
                <w:color w:val="000000"/>
                <w:kern w:val="0"/>
                <w:sz w:val="17"/>
                <w:szCs w:val="17"/>
                <w14:ligatures w14:val="none"/>
              </w:rPr>
            </w:pPr>
            <w:ins w:id="1632" w:author="Author">
              <w:r w:rsidRPr="00230B9C">
                <w:rPr>
                  <w:b/>
                  <w:color w:val="000000"/>
                  <w:sz w:val="17"/>
                  <w:szCs w:val="17"/>
                </w:rPr>
                <w:t>/MandatoryArtifacts </w:t>
              </w:r>
            </w:ins>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4F24D88C" w14:textId="77777777" w:rsidR="00553730" w:rsidRPr="00230B9C" w:rsidRDefault="00553730" w:rsidP="009025B1">
            <w:pPr>
              <w:spacing w:before="0" w:after="0"/>
              <w:jc w:val="both"/>
              <w:rPr>
                <w:ins w:id="1633" w:author="Author"/>
                <w:rFonts w:eastAsia="Times New Roman" w:cs="Arial"/>
                <w:iCs/>
                <w:color w:val="000000"/>
                <w:kern w:val="0"/>
                <w:sz w:val="17"/>
                <w:szCs w:val="17"/>
                <w14:ligatures w14:val="none"/>
              </w:rPr>
            </w:pPr>
            <w:ins w:id="1634" w:author="Author">
              <w:r w:rsidRPr="00230B9C">
                <w:rPr>
                  <w:color w:val="000000"/>
                  <w:sz w:val="17"/>
                  <w:szCs w:val="17"/>
                  <w:u w:val="single"/>
                </w:rPr>
                <w:t>EM_015065203-0001_20250101_CertificationPage.pdf</w:t>
              </w:r>
            </w:ins>
          </w:p>
          <w:p w14:paraId="53944042" w14:textId="77777777" w:rsidR="00553730" w:rsidRPr="00230B9C" w:rsidRDefault="00553730" w:rsidP="009025B1">
            <w:pPr>
              <w:spacing w:before="0" w:after="0"/>
              <w:jc w:val="both"/>
              <w:rPr>
                <w:ins w:id="1635"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7972162A" w14:textId="77777777" w:rsidR="00553730" w:rsidRPr="00230B9C" w:rsidRDefault="00553730" w:rsidP="009025B1">
            <w:pPr>
              <w:spacing w:before="0" w:after="0"/>
              <w:rPr>
                <w:ins w:id="1636" w:author="Author"/>
                <w:rFonts w:eastAsia="Times New Roman" w:cs="Arial"/>
                <w:color w:val="000000"/>
                <w:kern w:val="0"/>
                <w:sz w:val="17"/>
                <w:szCs w:val="17"/>
                <w14:ligatures w14:val="none"/>
              </w:rPr>
            </w:pPr>
            <w:ins w:id="1637" w:author="Author">
              <w:r w:rsidRPr="00230B9C">
                <w:rPr>
                  <w:sz w:val="17"/>
                  <w:szCs w:val="17"/>
                  <w:u w:val="single"/>
                </w:rPr>
                <w:t>La page de certification (qui peut également être fournie dans le document de priorité au format PDF) doit inclure au minimum les éléments ci-après</w:t>
              </w:r>
              <w:r>
                <w:rPr>
                  <w:sz w:val="17"/>
                  <w:szCs w:val="17"/>
                  <w:u w:val="single"/>
                </w:rPr>
                <w:t> </w:t>
              </w:r>
              <w:r w:rsidRPr="00230B9C">
                <w:rPr>
                  <w:sz w:val="17"/>
                  <w:szCs w:val="17"/>
                  <w:u w:val="single"/>
                </w:rPr>
                <w:t>:</w:t>
              </w:r>
            </w:ins>
          </w:p>
          <w:p w14:paraId="28C94292" w14:textId="77777777" w:rsidR="00553730" w:rsidRPr="00230B9C" w:rsidRDefault="00553730" w:rsidP="009025B1">
            <w:pPr>
              <w:numPr>
                <w:ilvl w:val="0"/>
                <w:numId w:val="28"/>
              </w:numPr>
              <w:spacing w:before="0" w:after="0"/>
              <w:ind w:left="367" w:hanging="284"/>
              <w:jc w:val="both"/>
              <w:rPr>
                <w:ins w:id="1638" w:author="Author"/>
                <w:rFonts w:eastAsia="Times New Roman" w:cs="Arial"/>
                <w:iCs/>
                <w:color w:val="000000"/>
                <w:kern w:val="0"/>
                <w:sz w:val="17"/>
                <w:szCs w:val="17"/>
                <w14:ligatures w14:val="none"/>
              </w:rPr>
            </w:pPr>
            <w:ins w:id="1639" w:author="Author">
              <w:r w:rsidRPr="00230B9C">
                <w:rPr>
                  <w:sz w:val="17"/>
                  <w:szCs w:val="17"/>
                  <w:u w:val="single"/>
                </w:rPr>
                <w:t>Code de pays</w:t>
              </w:r>
              <w:r w:rsidRPr="00230B9C">
                <w:rPr>
                  <w:color w:val="000000"/>
                  <w:sz w:val="17"/>
                  <w:szCs w:val="17"/>
                </w:rPr>
                <w:t>  </w:t>
              </w:r>
            </w:ins>
          </w:p>
          <w:p w14:paraId="4C0B9183" w14:textId="77777777" w:rsidR="00553730" w:rsidRPr="00230B9C" w:rsidRDefault="00553730" w:rsidP="009025B1">
            <w:pPr>
              <w:numPr>
                <w:ilvl w:val="0"/>
                <w:numId w:val="28"/>
              </w:numPr>
              <w:spacing w:before="0" w:after="0"/>
              <w:ind w:left="367" w:hanging="284"/>
              <w:jc w:val="both"/>
              <w:rPr>
                <w:ins w:id="1640" w:author="Author"/>
                <w:rFonts w:eastAsia="Times New Roman" w:cs="Arial"/>
                <w:iCs/>
                <w:color w:val="000000"/>
                <w:kern w:val="0"/>
                <w:sz w:val="17"/>
                <w:szCs w:val="17"/>
                <w14:ligatures w14:val="none"/>
              </w:rPr>
            </w:pPr>
            <w:ins w:id="1641" w:author="Author">
              <w:r w:rsidRPr="00230B9C">
                <w:rPr>
                  <w:sz w:val="17"/>
                  <w:szCs w:val="17"/>
                  <w:u w:val="single"/>
                </w:rPr>
                <w:t>Numéro de la demande</w:t>
              </w:r>
              <w:r w:rsidRPr="00230B9C">
                <w:rPr>
                  <w:color w:val="000000"/>
                  <w:sz w:val="17"/>
                  <w:szCs w:val="17"/>
                </w:rPr>
                <w:t>  </w:t>
              </w:r>
            </w:ins>
          </w:p>
          <w:p w14:paraId="72DA2A73" w14:textId="77777777" w:rsidR="00553730" w:rsidRPr="00230B9C" w:rsidRDefault="00553730" w:rsidP="009025B1">
            <w:pPr>
              <w:numPr>
                <w:ilvl w:val="0"/>
                <w:numId w:val="28"/>
              </w:numPr>
              <w:spacing w:before="0" w:after="0"/>
              <w:ind w:left="367" w:hanging="284"/>
              <w:jc w:val="both"/>
              <w:rPr>
                <w:ins w:id="1642" w:author="Author"/>
                <w:rFonts w:eastAsia="Times New Roman" w:cs="Arial"/>
                <w:iCs/>
                <w:color w:val="000000"/>
                <w:kern w:val="0"/>
                <w:sz w:val="17"/>
                <w:szCs w:val="17"/>
                <w14:ligatures w14:val="none"/>
              </w:rPr>
            </w:pPr>
            <w:ins w:id="1643" w:author="Author">
              <w:r w:rsidRPr="00230B9C">
                <w:rPr>
                  <w:sz w:val="17"/>
                  <w:szCs w:val="17"/>
                  <w:u w:val="single"/>
                </w:rPr>
                <w:t>Date de dépôt</w:t>
              </w:r>
              <w:r w:rsidRPr="00230B9C">
                <w:rPr>
                  <w:color w:val="000000"/>
                  <w:sz w:val="17"/>
                  <w:szCs w:val="17"/>
                </w:rPr>
                <w:t>  </w:t>
              </w:r>
            </w:ins>
          </w:p>
          <w:p w14:paraId="369B7224" w14:textId="77777777" w:rsidR="00553730" w:rsidRPr="00230B9C" w:rsidRDefault="00553730" w:rsidP="009025B1">
            <w:pPr>
              <w:numPr>
                <w:ilvl w:val="0"/>
                <w:numId w:val="28"/>
              </w:numPr>
              <w:spacing w:before="0" w:after="0"/>
              <w:ind w:left="367" w:hanging="284"/>
              <w:jc w:val="both"/>
              <w:rPr>
                <w:ins w:id="1644" w:author="Author"/>
                <w:rFonts w:eastAsia="Times New Roman" w:cs="Arial"/>
                <w:iCs/>
                <w:color w:val="000000"/>
                <w:kern w:val="0"/>
                <w:sz w:val="17"/>
                <w:szCs w:val="17"/>
                <w14:ligatures w14:val="none"/>
              </w:rPr>
            </w:pPr>
            <w:ins w:id="1645" w:author="Author">
              <w:r w:rsidRPr="00230B9C">
                <w:rPr>
                  <w:color w:val="000000"/>
                  <w:sz w:val="17"/>
                  <w:szCs w:val="17"/>
                  <w:u w:val="single"/>
                </w:rPr>
                <w:t>Date de certification du document de priorité</w:t>
              </w:r>
            </w:ins>
          </w:p>
          <w:p w14:paraId="0476AC5E" w14:textId="77777777" w:rsidR="00553730" w:rsidRPr="00230B9C" w:rsidRDefault="00553730" w:rsidP="009025B1">
            <w:pPr>
              <w:numPr>
                <w:ilvl w:val="0"/>
                <w:numId w:val="28"/>
              </w:numPr>
              <w:spacing w:before="0" w:after="0"/>
              <w:ind w:left="367" w:hanging="284"/>
              <w:jc w:val="both"/>
              <w:rPr>
                <w:ins w:id="1646" w:author="Author"/>
                <w:rFonts w:eastAsia="Times New Roman" w:cs="Arial"/>
                <w:color w:val="000000"/>
                <w:kern w:val="0"/>
                <w:sz w:val="17"/>
                <w:szCs w:val="17"/>
                <w14:ligatures w14:val="none"/>
              </w:rPr>
            </w:pPr>
            <w:ins w:id="1647" w:author="Author">
              <w:r w:rsidRPr="00230B9C">
                <w:rPr>
                  <w:sz w:val="17"/>
                  <w:szCs w:val="17"/>
                  <w:u w:val="single"/>
                </w:rPr>
                <w:t>Agent certificateur</w:t>
              </w:r>
              <w:r w:rsidRPr="00230B9C">
                <w:rPr>
                  <w:color w:val="000000"/>
                  <w:sz w:val="17"/>
                  <w:szCs w:val="17"/>
                </w:rPr>
                <w:t> </w:t>
              </w:r>
            </w:ins>
          </w:p>
        </w:tc>
      </w:tr>
      <w:tr w:rsidR="00553730" w:rsidRPr="00230B9C" w14:paraId="49B54A73" w14:textId="77777777" w:rsidTr="009025B1">
        <w:trPr>
          <w:trHeight w:val="15"/>
          <w:ins w:id="1648" w:author="Author"/>
        </w:trPr>
        <w:tc>
          <w:tcPr>
            <w:tcW w:w="2544" w:type="dxa"/>
            <w:vMerge/>
            <w:tcBorders>
              <w:left w:val="single" w:sz="6" w:space="0" w:color="auto"/>
              <w:right w:val="single" w:sz="4" w:space="0" w:color="auto"/>
            </w:tcBorders>
            <w:tcMar>
              <w:left w:w="115" w:type="dxa"/>
              <w:right w:w="115" w:type="dxa"/>
            </w:tcMar>
            <w:vAlign w:val="center"/>
            <w:hideMark/>
          </w:tcPr>
          <w:p w14:paraId="60B0B35B" w14:textId="77777777" w:rsidR="00553730" w:rsidRPr="00230B9C" w:rsidRDefault="00553730" w:rsidP="009025B1">
            <w:pPr>
              <w:rPr>
                <w:ins w:id="1649" w:author="Author"/>
                <w:rFonts w:eastAsia="SimSun" w:cs="Arial"/>
                <w:b/>
                <w:bCs/>
                <w:color w:val="000000"/>
                <w:kern w:val="0"/>
                <w:sz w:val="17"/>
                <w:szCs w:val="17"/>
                <w:lang w:eastAsia="zh-CN"/>
                <w14:ligatures w14:val="none"/>
              </w:rPr>
            </w:pPr>
          </w:p>
        </w:tc>
        <w:tc>
          <w:tcPr>
            <w:tcW w:w="3260" w:type="dxa"/>
            <w:tcBorders>
              <w:top w:val="single" w:sz="4" w:space="0" w:color="auto"/>
              <w:left w:val="single" w:sz="4" w:space="0" w:color="auto"/>
              <w:bottom w:val="single" w:sz="4" w:space="0" w:color="auto"/>
              <w:right w:val="single" w:sz="4" w:space="0" w:color="auto"/>
            </w:tcBorders>
            <w:tcMar>
              <w:left w:w="115" w:type="dxa"/>
              <w:right w:w="115" w:type="dxa"/>
            </w:tcMar>
            <w:hideMark/>
          </w:tcPr>
          <w:p w14:paraId="75DD8984" w14:textId="77777777" w:rsidR="00553730" w:rsidRPr="00230B9C" w:rsidRDefault="00553730" w:rsidP="009025B1">
            <w:pPr>
              <w:spacing w:before="0" w:after="0"/>
              <w:jc w:val="both"/>
              <w:rPr>
                <w:ins w:id="1650" w:author="Author"/>
                <w:rFonts w:eastAsia="Times New Roman" w:cs="Arial"/>
                <w:iCs/>
                <w:color w:val="000000"/>
                <w:kern w:val="0"/>
                <w:sz w:val="17"/>
                <w:szCs w:val="17"/>
                <w14:ligatures w14:val="none"/>
              </w:rPr>
            </w:pPr>
            <w:ins w:id="1651" w:author="Author">
              <w:r w:rsidRPr="00230B9C">
                <w:rPr>
                  <w:color w:val="000000"/>
                  <w:sz w:val="17"/>
                  <w:szCs w:val="17"/>
                  <w:u w:val="single"/>
                </w:rPr>
                <w:t>EM_015065203-0001_20250101_PriorityDocument.pdf</w:t>
              </w:r>
              <w:r w:rsidRPr="00230B9C">
                <w:rPr>
                  <w:color w:val="000000"/>
                  <w:sz w:val="17"/>
                  <w:szCs w:val="17"/>
                </w:rPr>
                <w:t> </w:t>
              </w:r>
            </w:ins>
          </w:p>
        </w:tc>
        <w:tc>
          <w:tcPr>
            <w:tcW w:w="4232" w:type="dxa"/>
            <w:tcBorders>
              <w:top w:val="single" w:sz="6" w:space="0" w:color="auto"/>
              <w:left w:val="single" w:sz="4" w:space="0" w:color="auto"/>
              <w:bottom w:val="single" w:sz="6" w:space="0" w:color="auto"/>
              <w:right w:val="single" w:sz="6" w:space="0" w:color="auto"/>
            </w:tcBorders>
            <w:tcMar>
              <w:left w:w="115" w:type="dxa"/>
              <w:right w:w="115" w:type="dxa"/>
            </w:tcMar>
            <w:hideMark/>
          </w:tcPr>
          <w:p w14:paraId="4EF17687" w14:textId="77777777" w:rsidR="00553730" w:rsidRPr="00230B9C" w:rsidRDefault="00553730" w:rsidP="009025B1">
            <w:pPr>
              <w:spacing w:before="0" w:after="0"/>
              <w:rPr>
                <w:ins w:id="1652" w:author="Author"/>
                <w:rFonts w:eastAsia="Times New Roman" w:cs="Arial"/>
                <w:iCs/>
                <w:color w:val="000000"/>
                <w:kern w:val="0"/>
                <w:sz w:val="17"/>
                <w:szCs w:val="17"/>
                <w14:ligatures w14:val="none"/>
              </w:rPr>
            </w:pPr>
            <w:ins w:id="1653" w:author="Author">
              <w:r w:rsidRPr="00230B9C">
                <w:rPr>
                  <w:sz w:val="17"/>
                  <w:szCs w:val="17"/>
                  <w:u w:val="single"/>
                </w:rPr>
                <w:t>La copie de la demande (pour un, plusieurs ou la totalité des dessins et modèles) peut inclure les éléments d</w:t>
              </w:r>
              <w:r>
                <w:rPr>
                  <w:sz w:val="17"/>
                  <w:szCs w:val="17"/>
                  <w:u w:val="single"/>
                </w:rPr>
                <w:t>’</w:t>
              </w:r>
              <w:r w:rsidRPr="00230B9C">
                <w:rPr>
                  <w:sz w:val="17"/>
                  <w:szCs w:val="17"/>
                  <w:u w:val="single"/>
                </w:rPr>
                <w:t>information clés ci-après</w:t>
              </w:r>
              <w:r>
                <w:rPr>
                  <w:sz w:val="17"/>
                  <w:szCs w:val="17"/>
                  <w:u w:val="single"/>
                </w:rPr>
                <w:t> </w:t>
              </w:r>
              <w:r w:rsidRPr="00230B9C">
                <w:rPr>
                  <w:sz w:val="17"/>
                  <w:szCs w:val="17"/>
                  <w:u w:val="single"/>
                </w:rPr>
                <w:t>:</w:t>
              </w:r>
            </w:ins>
          </w:p>
          <w:p w14:paraId="205CF056" w14:textId="77777777" w:rsidR="00553730" w:rsidRPr="00230B9C" w:rsidRDefault="00553730" w:rsidP="009025B1">
            <w:pPr>
              <w:numPr>
                <w:ilvl w:val="0"/>
                <w:numId w:val="28"/>
              </w:numPr>
              <w:spacing w:before="0" w:after="0"/>
              <w:ind w:left="367" w:hanging="284"/>
              <w:jc w:val="both"/>
              <w:rPr>
                <w:ins w:id="1654" w:author="Author"/>
                <w:rFonts w:eastAsia="Times New Roman" w:cs="Arial"/>
                <w:iCs/>
                <w:color w:val="000000"/>
                <w:kern w:val="0"/>
                <w:sz w:val="17"/>
                <w:szCs w:val="17"/>
                <w14:ligatures w14:val="none"/>
              </w:rPr>
            </w:pPr>
            <w:ins w:id="1655" w:author="Author">
              <w:r w:rsidRPr="00230B9C">
                <w:rPr>
                  <w:color w:val="000000"/>
                  <w:sz w:val="17"/>
                  <w:szCs w:val="17"/>
                  <w:u w:val="single"/>
                </w:rPr>
                <w:t>Déposant/Titulaire</w:t>
              </w:r>
            </w:ins>
          </w:p>
          <w:p w14:paraId="287CDE2C" w14:textId="77777777" w:rsidR="00553730" w:rsidRPr="00230B9C" w:rsidRDefault="00553730" w:rsidP="009025B1">
            <w:pPr>
              <w:numPr>
                <w:ilvl w:val="0"/>
                <w:numId w:val="28"/>
              </w:numPr>
              <w:spacing w:before="0" w:after="0"/>
              <w:ind w:left="367" w:hanging="284"/>
              <w:jc w:val="both"/>
              <w:rPr>
                <w:ins w:id="1656" w:author="Author"/>
                <w:rFonts w:eastAsia="Times New Roman" w:cs="Arial"/>
                <w:iCs/>
                <w:color w:val="000000"/>
                <w:kern w:val="0"/>
                <w:sz w:val="17"/>
                <w:szCs w:val="17"/>
                <w14:ligatures w14:val="none"/>
              </w:rPr>
            </w:pPr>
            <w:ins w:id="1657" w:author="Author">
              <w:r w:rsidRPr="00230B9C">
                <w:rPr>
                  <w:sz w:val="17"/>
                  <w:szCs w:val="17"/>
                  <w:u w:val="single"/>
                </w:rPr>
                <w:t>Produit(s)</w:t>
              </w:r>
            </w:ins>
          </w:p>
          <w:p w14:paraId="59640A09" w14:textId="77777777" w:rsidR="00553730" w:rsidRPr="00230B9C" w:rsidRDefault="00553730" w:rsidP="009025B1">
            <w:pPr>
              <w:numPr>
                <w:ilvl w:val="0"/>
                <w:numId w:val="28"/>
              </w:numPr>
              <w:spacing w:before="0" w:after="0"/>
              <w:ind w:left="367" w:hanging="284"/>
              <w:jc w:val="both"/>
              <w:rPr>
                <w:ins w:id="1658" w:author="Author"/>
                <w:rFonts w:eastAsia="Times New Roman" w:cs="Arial"/>
                <w:iCs/>
                <w:color w:val="000000"/>
                <w:kern w:val="0"/>
                <w:sz w:val="17"/>
                <w:szCs w:val="17"/>
                <w14:ligatures w14:val="none"/>
              </w:rPr>
            </w:pPr>
            <w:ins w:id="1659" w:author="Author">
              <w:r w:rsidRPr="00230B9C">
                <w:rPr>
                  <w:color w:val="000000"/>
                  <w:sz w:val="17"/>
                  <w:szCs w:val="17"/>
                  <w:u w:val="single"/>
                </w:rPr>
                <w:t>Nombre total de dessins et modèles</w:t>
              </w:r>
            </w:ins>
          </w:p>
          <w:p w14:paraId="6DE1E31E" w14:textId="77777777" w:rsidR="00553730" w:rsidRPr="00230B9C" w:rsidRDefault="00553730" w:rsidP="009025B1">
            <w:pPr>
              <w:numPr>
                <w:ilvl w:val="0"/>
                <w:numId w:val="28"/>
              </w:numPr>
              <w:spacing w:before="0" w:after="0"/>
              <w:ind w:left="367" w:hanging="284"/>
              <w:jc w:val="both"/>
              <w:rPr>
                <w:ins w:id="1660" w:author="Author"/>
                <w:rFonts w:eastAsia="Times New Roman" w:cs="Arial"/>
                <w:iCs/>
                <w:color w:val="000000"/>
                <w:kern w:val="0"/>
                <w:sz w:val="17"/>
                <w:szCs w:val="17"/>
                <w14:ligatures w14:val="none"/>
              </w:rPr>
            </w:pPr>
            <w:ins w:id="1661" w:author="Author">
              <w:r w:rsidRPr="00230B9C">
                <w:rPr>
                  <w:sz w:val="17"/>
                  <w:szCs w:val="17"/>
                  <w:u w:val="single"/>
                </w:rPr>
                <w:t>Identificateur(s) numérique(s) de dessin ou modèle de chaque dessin ou modèle</w:t>
              </w:r>
            </w:ins>
          </w:p>
          <w:p w14:paraId="0DD2ECAA" w14:textId="77777777" w:rsidR="00553730" w:rsidRPr="00230B9C" w:rsidRDefault="00553730" w:rsidP="009025B1">
            <w:pPr>
              <w:numPr>
                <w:ilvl w:val="0"/>
                <w:numId w:val="28"/>
              </w:numPr>
              <w:spacing w:before="0" w:after="0"/>
              <w:ind w:left="367" w:hanging="284"/>
              <w:jc w:val="both"/>
              <w:rPr>
                <w:ins w:id="1662" w:author="Author"/>
                <w:rFonts w:eastAsia="Times New Roman" w:cs="Arial"/>
                <w:iCs/>
                <w:color w:val="000000"/>
                <w:kern w:val="0"/>
                <w:sz w:val="17"/>
                <w:szCs w:val="17"/>
                <w14:ligatures w14:val="none"/>
              </w:rPr>
            </w:pPr>
            <w:ins w:id="1663" w:author="Author">
              <w:r w:rsidRPr="00230B9C">
                <w:rPr>
                  <w:sz w:val="17"/>
                  <w:szCs w:val="17"/>
                  <w:u w:val="single"/>
                </w:rPr>
                <w:t>Représentations</w:t>
              </w:r>
              <w:r w:rsidRPr="00230B9C">
                <w:rPr>
                  <w:color w:val="000000"/>
                  <w:sz w:val="17"/>
                  <w:szCs w:val="17"/>
                </w:rPr>
                <w:t xml:space="preserve"> </w:t>
              </w:r>
            </w:ins>
          </w:p>
          <w:p w14:paraId="6FCDE57C" w14:textId="77777777" w:rsidR="00553730" w:rsidRPr="00230B9C" w:rsidRDefault="00553730" w:rsidP="009025B1">
            <w:pPr>
              <w:numPr>
                <w:ilvl w:val="0"/>
                <w:numId w:val="28"/>
              </w:numPr>
              <w:spacing w:before="0" w:after="0"/>
              <w:ind w:left="367" w:hanging="284"/>
              <w:jc w:val="both"/>
              <w:rPr>
                <w:ins w:id="1664" w:author="Author"/>
                <w:rFonts w:eastAsia="Times New Roman" w:cs="Arial"/>
                <w:iCs/>
                <w:color w:val="000000"/>
                <w:kern w:val="0"/>
                <w:sz w:val="17"/>
                <w:szCs w:val="17"/>
                <w14:ligatures w14:val="none"/>
              </w:rPr>
            </w:pPr>
            <w:ins w:id="1665" w:author="Author">
              <w:r w:rsidRPr="00230B9C">
                <w:rPr>
                  <w:color w:val="000000"/>
                  <w:sz w:val="17"/>
                  <w:szCs w:val="17"/>
                  <w:u w:val="single"/>
                </w:rPr>
                <w:t>Données supplémentaires de la demande</w:t>
              </w:r>
              <w:r w:rsidRPr="00230B9C">
                <w:rPr>
                  <w:color w:val="000000"/>
                  <w:sz w:val="17"/>
                  <w:szCs w:val="17"/>
                </w:rPr>
                <w:t> </w:t>
              </w:r>
            </w:ins>
          </w:p>
          <w:p w14:paraId="48E9BAEF" w14:textId="77777777" w:rsidR="00553730" w:rsidRPr="00230B9C" w:rsidRDefault="00553730" w:rsidP="009025B1">
            <w:pPr>
              <w:numPr>
                <w:ilvl w:val="0"/>
                <w:numId w:val="28"/>
              </w:numPr>
              <w:spacing w:before="0" w:after="0"/>
              <w:ind w:left="367" w:hanging="284"/>
              <w:jc w:val="both"/>
              <w:rPr>
                <w:ins w:id="1666" w:author="Author"/>
                <w:rFonts w:eastAsia="Times New Roman" w:cs="Arial"/>
                <w:iCs/>
                <w:color w:val="000000"/>
                <w:kern w:val="0"/>
                <w:sz w:val="17"/>
                <w:szCs w:val="17"/>
                <w14:ligatures w14:val="none"/>
              </w:rPr>
            </w:pPr>
            <w:ins w:id="1667" w:author="Author">
              <w:r w:rsidRPr="00230B9C">
                <w:rPr>
                  <w:sz w:val="17"/>
                  <w:szCs w:val="17"/>
                  <w:u w:val="single"/>
                </w:rPr>
                <w:t>Pour un seul dessin ou modèle, indiquer l’identificateur numérique de dessin ou modèle figurant dans le document de priorité</w:t>
              </w:r>
            </w:ins>
          </w:p>
        </w:tc>
      </w:tr>
      <w:tr w:rsidR="00553730" w:rsidRPr="00230B9C" w14:paraId="21BE0D2D" w14:textId="77777777" w:rsidTr="009025B1">
        <w:trPr>
          <w:trHeight w:val="15"/>
          <w:ins w:id="1668" w:author="Author"/>
        </w:trPr>
        <w:tc>
          <w:tcPr>
            <w:tcW w:w="2544" w:type="dxa"/>
            <w:vMerge/>
            <w:tcBorders>
              <w:left w:val="single" w:sz="6" w:space="0" w:color="auto"/>
              <w:right w:val="single" w:sz="4" w:space="0" w:color="auto"/>
            </w:tcBorders>
            <w:tcMar>
              <w:left w:w="115" w:type="dxa"/>
              <w:right w:w="115" w:type="dxa"/>
            </w:tcMar>
            <w:vAlign w:val="center"/>
          </w:tcPr>
          <w:p w14:paraId="4AF5FFA2" w14:textId="77777777" w:rsidR="00553730" w:rsidRPr="00230B9C" w:rsidRDefault="00553730" w:rsidP="009025B1">
            <w:pPr>
              <w:rPr>
                <w:ins w:id="1669" w:author="Author"/>
                <w:rFonts w:eastAsia="SimSun" w:cs="Arial"/>
                <w:b/>
                <w:bCs/>
                <w:color w:val="000000"/>
                <w:kern w:val="0"/>
                <w:sz w:val="17"/>
                <w:szCs w:val="17"/>
                <w:lang w:eastAsia="zh-CN"/>
                <w14:ligatures w14:val="none"/>
              </w:rPr>
            </w:pPr>
          </w:p>
        </w:tc>
        <w:tc>
          <w:tcPr>
            <w:tcW w:w="3260" w:type="dxa"/>
            <w:tcBorders>
              <w:top w:val="single" w:sz="4" w:space="0" w:color="auto"/>
              <w:left w:val="single" w:sz="4" w:space="0" w:color="auto"/>
              <w:bottom w:val="single" w:sz="6" w:space="0" w:color="auto"/>
              <w:right w:val="single" w:sz="6" w:space="0" w:color="auto"/>
            </w:tcBorders>
            <w:tcMar>
              <w:left w:w="115" w:type="dxa"/>
              <w:right w:w="115" w:type="dxa"/>
            </w:tcMar>
          </w:tcPr>
          <w:p w14:paraId="5A5CCC3B" w14:textId="77777777" w:rsidR="00553730" w:rsidRPr="00230B9C" w:rsidRDefault="00553730" w:rsidP="009025B1">
            <w:pPr>
              <w:spacing w:before="0" w:after="0"/>
              <w:jc w:val="both"/>
              <w:rPr>
                <w:ins w:id="1670" w:author="Author"/>
                <w:rFonts w:eastAsia="Times New Roman" w:cs="Arial"/>
                <w:iCs/>
                <w:color w:val="000000"/>
                <w:kern w:val="0"/>
                <w:sz w:val="17"/>
                <w:szCs w:val="17"/>
                <w14:ligatures w14:val="none"/>
              </w:rPr>
            </w:pPr>
            <w:ins w:id="1671" w:author="Author">
              <w:r w:rsidRPr="00230B9C">
                <w:rPr>
                  <w:color w:val="000000"/>
                  <w:sz w:val="17"/>
                  <w:szCs w:val="17"/>
                  <w:u w:val="single"/>
                </w:rPr>
                <w:t>EM_015065203-0001_20250101_Representation.&lt;file extension&gt;</w:t>
              </w:r>
            </w:ins>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3513E03B" w14:textId="77777777" w:rsidR="00553730" w:rsidRPr="00230B9C" w:rsidRDefault="00553730" w:rsidP="009025B1">
            <w:pPr>
              <w:spacing w:before="0" w:after="0"/>
              <w:rPr>
                <w:ins w:id="1672" w:author="Author"/>
                <w:rFonts w:eastAsia="Times New Roman" w:cs="Arial"/>
                <w:iCs/>
                <w:color w:val="000000"/>
                <w:kern w:val="0"/>
                <w:sz w:val="17"/>
                <w:szCs w:val="17"/>
                <w14:ligatures w14:val="none"/>
              </w:rPr>
            </w:pPr>
            <w:ins w:id="1673" w:author="Author">
              <w:r w:rsidRPr="00230B9C">
                <w:rPr>
                  <w:sz w:val="17"/>
                  <w:szCs w:val="17"/>
                  <w:u w:val="single"/>
                </w:rPr>
                <w:t>Fichiers de représentation qui ne peuvent pas être représentés au format PDF, tels que les fichiers 3D.</w:t>
              </w:r>
              <w:r w:rsidRPr="00230B9C">
                <w:rPr>
                  <w:color w:val="000000"/>
                  <w:sz w:val="17"/>
                  <w:szCs w:val="17"/>
                </w:rPr>
                <w:t xml:space="preserve"> </w:t>
              </w:r>
              <w:r w:rsidRPr="00230B9C">
                <w:rPr>
                  <w:sz w:val="17"/>
                  <w:szCs w:val="17"/>
                  <w:u w:val="single"/>
                </w:rPr>
                <w:t>Lorsque ces fichiers sont requis pour le dépôt, ils doivent être fournis dans le cadre du paquet de données pour un document de priorité.</w:t>
              </w:r>
              <w:r w:rsidRPr="00230B9C">
                <w:rPr>
                  <w:color w:val="000000"/>
                  <w:sz w:val="17"/>
                  <w:szCs w:val="17"/>
                </w:rPr>
                <w:t xml:space="preserve"> </w:t>
              </w:r>
            </w:ins>
          </w:p>
          <w:p w14:paraId="568E0762" w14:textId="77777777" w:rsidR="00553730" w:rsidRPr="00230B9C" w:rsidRDefault="00553730" w:rsidP="009025B1">
            <w:pPr>
              <w:spacing w:before="0" w:after="0"/>
              <w:rPr>
                <w:ins w:id="1674" w:author="Author"/>
                <w:rFonts w:eastAsia="Times New Roman" w:cs="Arial"/>
                <w:iCs/>
                <w:color w:val="000000"/>
                <w:kern w:val="0"/>
                <w:sz w:val="17"/>
                <w:szCs w:val="17"/>
                <w14:ligatures w14:val="none"/>
              </w:rPr>
            </w:pPr>
            <w:ins w:id="1675" w:author="Author">
              <w:r w:rsidRPr="00230B9C">
                <w:rPr>
                  <w:sz w:val="17"/>
                  <w:szCs w:val="17"/>
                </w:rPr>
                <w:t>Lorsque cet élément est fourni, il est recommandé d</w:t>
              </w:r>
              <w:r>
                <w:rPr>
                  <w:sz w:val="17"/>
                  <w:szCs w:val="17"/>
                </w:rPr>
                <w:t>’</w:t>
              </w:r>
              <w:r w:rsidRPr="00230B9C">
                <w:rPr>
                  <w:sz w:val="17"/>
                  <w:szCs w:val="17"/>
                </w:rPr>
                <w:t>inclure également des représentations bidimensionnelles dans le fichier PriorityDocument.pdf, dans la mesure du possible.</w:t>
              </w:r>
            </w:ins>
          </w:p>
        </w:tc>
      </w:tr>
      <w:tr w:rsidR="00553730" w:rsidRPr="00230B9C" w14:paraId="026ADB2A" w14:textId="77777777" w:rsidTr="009025B1">
        <w:trPr>
          <w:trHeight w:val="288"/>
          <w:ins w:id="1676" w:author="Author"/>
        </w:trPr>
        <w:tc>
          <w:tcPr>
            <w:tcW w:w="2544" w:type="dxa"/>
            <w:vMerge w:val="restart"/>
            <w:tcBorders>
              <w:top w:val="single" w:sz="6" w:space="0" w:color="auto"/>
              <w:left w:val="single" w:sz="6" w:space="0" w:color="auto"/>
              <w:bottom w:val="single" w:sz="6" w:space="0" w:color="auto"/>
              <w:right w:val="single" w:sz="6" w:space="0" w:color="auto"/>
            </w:tcBorders>
            <w:tcMar>
              <w:left w:w="115" w:type="dxa"/>
              <w:right w:w="115" w:type="dxa"/>
            </w:tcMar>
            <w:hideMark/>
          </w:tcPr>
          <w:p w14:paraId="130C3145" w14:textId="77777777" w:rsidR="00553730" w:rsidRPr="00230B9C" w:rsidRDefault="00553730" w:rsidP="00553730">
            <w:pPr>
              <w:keepNext/>
              <w:rPr>
                <w:ins w:id="1677" w:author="Author"/>
                <w:rFonts w:eastAsia="SimSun" w:cs="Arial"/>
                <w:b/>
                <w:bCs/>
                <w:color w:val="000000"/>
                <w:kern w:val="0"/>
                <w:sz w:val="17"/>
                <w:szCs w:val="17"/>
                <w14:ligatures w14:val="none"/>
              </w:rPr>
            </w:pPr>
            <w:ins w:id="1678" w:author="Author">
              <w:r w:rsidRPr="00230B9C">
                <w:rPr>
                  <w:b/>
                  <w:color w:val="000000"/>
                  <w:sz w:val="17"/>
                  <w:szCs w:val="17"/>
                </w:rPr>
                <w:lastRenderedPageBreak/>
                <w:t>/SupplementaryArtifacts </w:t>
              </w:r>
            </w:ins>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55CAE733" w14:textId="77777777" w:rsidR="00553730" w:rsidRPr="00230B9C" w:rsidRDefault="00553730" w:rsidP="00553730">
            <w:pPr>
              <w:keepNext/>
              <w:spacing w:before="0" w:after="0"/>
              <w:jc w:val="both"/>
              <w:rPr>
                <w:ins w:id="1679"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64148623" w14:textId="77777777" w:rsidR="00553730" w:rsidRPr="00230B9C" w:rsidRDefault="00553730" w:rsidP="00553730">
            <w:pPr>
              <w:keepNext/>
              <w:spacing w:before="0" w:after="0"/>
              <w:jc w:val="both"/>
              <w:rPr>
                <w:ins w:id="1680" w:author="Author"/>
                <w:rFonts w:eastAsia="Times New Roman" w:cs="Arial"/>
                <w:iCs/>
                <w:color w:val="000000"/>
                <w:kern w:val="0"/>
                <w:sz w:val="17"/>
                <w:szCs w:val="17"/>
                <w14:ligatures w14:val="none"/>
              </w:rPr>
            </w:pPr>
            <w:ins w:id="1681" w:author="Author">
              <w:r w:rsidRPr="00230B9C">
                <w:rPr>
                  <w:sz w:val="17"/>
                  <w:szCs w:val="17"/>
                  <w:u w:val="single"/>
                </w:rPr>
                <w:t>Situation juridique</w:t>
              </w:r>
            </w:ins>
          </w:p>
        </w:tc>
      </w:tr>
      <w:tr w:rsidR="00553730" w:rsidRPr="00230B9C" w14:paraId="1A5D5D8D" w14:textId="77777777" w:rsidTr="009025B1">
        <w:trPr>
          <w:trHeight w:val="15"/>
          <w:ins w:id="1682" w:author="Author"/>
        </w:trPr>
        <w:tc>
          <w:tcPr>
            <w:tcW w:w="2544" w:type="dxa"/>
            <w:vMerge/>
            <w:tcMar>
              <w:left w:w="115" w:type="dxa"/>
              <w:right w:w="115" w:type="dxa"/>
            </w:tcMar>
            <w:vAlign w:val="center"/>
            <w:hideMark/>
          </w:tcPr>
          <w:p w14:paraId="586683B1" w14:textId="77777777" w:rsidR="00553730" w:rsidRPr="00230B9C" w:rsidRDefault="00553730" w:rsidP="00553730">
            <w:pPr>
              <w:keepNext/>
              <w:rPr>
                <w:ins w:id="1683"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6FD7084C" w14:textId="77777777" w:rsidR="00553730" w:rsidRPr="00230B9C" w:rsidRDefault="00553730" w:rsidP="00553730">
            <w:pPr>
              <w:keepNext/>
              <w:spacing w:before="0" w:after="0"/>
              <w:jc w:val="both"/>
              <w:rPr>
                <w:ins w:id="1684" w:author="Author"/>
                <w:rFonts w:eastAsia="Times New Roman" w:cs="Arial"/>
                <w:iCs/>
                <w:color w:val="000000"/>
                <w:kern w:val="0"/>
                <w:sz w:val="17"/>
                <w:szCs w:val="17"/>
                <w:lang w:val="en-GB"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27664B24" w14:textId="77777777" w:rsidR="00553730" w:rsidRPr="00230B9C" w:rsidRDefault="00553730" w:rsidP="00553730">
            <w:pPr>
              <w:keepNext/>
              <w:spacing w:before="0" w:after="0"/>
              <w:jc w:val="both"/>
              <w:rPr>
                <w:ins w:id="1685" w:author="Author"/>
                <w:rFonts w:eastAsia="Times New Roman" w:cs="Arial"/>
                <w:iCs/>
                <w:color w:val="000000"/>
                <w:kern w:val="0"/>
                <w:sz w:val="17"/>
                <w:szCs w:val="17"/>
                <w14:ligatures w14:val="none"/>
              </w:rPr>
            </w:pPr>
            <w:ins w:id="1686" w:author="Author">
              <w:r w:rsidRPr="00230B9C">
                <w:rPr>
                  <w:color w:val="000000"/>
                  <w:sz w:val="17"/>
                  <w:szCs w:val="17"/>
                  <w:u w:val="single"/>
                </w:rPr>
                <w:t>Copie du dessin ou modèle enregistré (certificat d</w:t>
              </w:r>
              <w:r>
                <w:rPr>
                  <w:color w:val="000000"/>
                  <w:sz w:val="17"/>
                  <w:szCs w:val="17"/>
                  <w:u w:val="single"/>
                </w:rPr>
                <w:t>’</w:t>
              </w:r>
              <w:r w:rsidRPr="00230B9C">
                <w:rPr>
                  <w:color w:val="000000"/>
                  <w:sz w:val="17"/>
                  <w:szCs w:val="17"/>
                  <w:u w:val="single"/>
                </w:rPr>
                <w:t>enregistrement)</w:t>
              </w:r>
            </w:ins>
          </w:p>
        </w:tc>
      </w:tr>
      <w:tr w:rsidR="00553730" w:rsidRPr="00230B9C" w14:paraId="34C879C4" w14:textId="77777777" w:rsidTr="009025B1">
        <w:trPr>
          <w:trHeight w:val="15"/>
          <w:ins w:id="1687" w:author="Author"/>
        </w:trPr>
        <w:tc>
          <w:tcPr>
            <w:tcW w:w="2544" w:type="dxa"/>
            <w:vMerge/>
            <w:tcMar>
              <w:left w:w="115" w:type="dxa"/>
              <w:right w:w="115" w:type="dxa"/>
            </w:tcMar>
            <w:vAlign w:val="center"/>
            <w:hideMark/>
          </w:tcPr>
          <w:p w14:paraId="0ADAA9EA" w14:textId="77777777" w:rsidR="00553730" w:rsidRPr="00230B9C" w:rsidRDefault="00553730" w:rsidP="00553730">
            <w:pPr>
              <w:keepNext/>
              <w:rPr>
                <w:ins w:id="1688"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01B538A0" w14:textId="77777777" w:rsidR="00553730" w:rsidRPr="00BC6886" w:rsidRDefault="00553730" w:rsidP="00553730">
            <w:pPr>
              <w:keepNext/>
              <w:spacing w:before="0" w:after="0"/>
              <w:jc w:val="both"/>
              <w:rPr>
                <w:ins w:id="1689" w:author="Author"/>
                <w:rFonts w:eastAsia="Times New Roman" w:cs="Arial"/>
                <w:iCs/>
                <w:color w:val="000000"/>
                <w:kern w:val="0"/>
                <w:sz w:val="17"/>
                <w:szCs w:val="17"/>
                <w:lang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2049F199" w14:textId="77777777" w:rsidR="00553730" w:rsidRPr="00230B9C" w:rsidRDefault="00553730" w:rsidP="00553730">
            <w:pPr>
              <w:keepNext/>
              <w:spacing w:before="0" w:after="0"/>
              <w:jc w:val="both"/>
              <w:rPr>
                <w:ins w:id="1690" w:author="Author"/>
                <w:rFonts w:eastAsia="Times New Roman" w:cs="Arial"/>
                <w:iCs/>
                <w:color w:val="000000"/>
                <w:kern w:val="0"/>
                <w:sz w:val="17"/>
                <w:szCs w:val="17"/>
                <w14:ligatures w14:val="none"/>
              </w:rPr>
            </w:pPr>
            <w:ins w:id="1691" w:author="Author">
              <w:r w:rsidRPr="00230B9C">
                <w:rPr>
                  <w:sz w:val="17"/>
                  <w:szCs w:val="17"/>
                  <w:u w:val="single"/>
                </w:rPr>
                <w:t>Documents intermédiaires</w:t>
              </w:r>
            </w:ins>
          </w:p>
          <w:p w14:paraId="4FC63926" w14:textId="77777777" w:rsidR="00553730" w:rsidRPr="00230B9C" w:rsidRDefault="00553730" w:rsidP="00553730">
            <w:pPr>
              <w:keepNext/>
              <w:numPr>
                <w:ilvl w:val="0"/>
                <w:numId w:val="28"/>
              </w:numPr>
              <w:spacing w:before="0" w:after="0"/>
              <w:ind w:left="367" w:hanging="284"/>
              <w:jc w:val="both"/>
              <w:rPr>
                <w:ins w:id="1692" w:author="Author"/>
                <w:rFonts w:eastAsia="Times New Roman" w:cs="Arial"/>
                <w:iCs/>
                <w:color w:val="000000"/>
                <w:kern w:val="0"/>
                <w:sz w:val="17"/>
                <w:szCs w:val="17"/>
                <w14:ligatures w14:val="none"/>
              </w:rPr>
            </w:pPr>
            <w:ins w:id="1693" w:author="Author">
              <w:r w:rsidRPr="00230B9C">
                <w:rPr>
                  <w:sz w:val="17"/>
                  <w:szCs w:val="17"/>
                  <w:u w:val="single"/>
                </w:rPr>
                <w:t>Modifications</w:t>
              </w:r>
            </w:ins>
          </w:p>
          <w:p w14:paraId="028B4AFD" w14:textId="77777777" w:rsidR="00553730" w:rsidRPr="00230B9C" w:rsidRDefault="00553730" w:rsidP="00553730">
            <w:pPr>
              <w:keepNext/>
              <w:numPr>
                <w:ilvl w:val="0"/>
                <w:numId w:val="28"/>
              </w:numPr>
              <w:spacing w:before="0" w:after="0"/>
              <w:ind w:left="367" w:hanging="284"/>
              <w:jc w:val="both"/>
              <w:rPr>
                <w:ins w:id="1694" w:author="Author"/>
                <w:rFonts w:eastAsia="Times New Roman" w:cs="Arial"/>
                <w:iCs/>
                <w:color w:val="000000"/>
                <w:kern w:val="0"/>
                <w:sz w:val="17"/>
                <w:szCs w:val="17"/>
                <w14:ligatures w14:val="none"/>
              </w:rPr>
            </w:pPr>
            <w:ins w:id="1695" w:author="Author">
              <w:r w:rsidRPr="00230B9C">
                <w:rPr>
                  <w:color w:val="000000"/>
                  <w:sz w:val="17"/>
                  <w:szCs w:val="17"/>
                  <w:u w:val="single"/>
                </w:rPr>
                <w:t>Notification relative à la modification du nom du déposant, etc.</w:t>
              </w:r>
              <w:r w:rsidRPr="00230B9C">
                <w:rPr>
                  <w:color w:val="000000"/>
                  <w:sz w:val="17"/>
                  <w:szCs w:val="17"/>
                </w:rPr>
                <w:t> </w:t>
              </w:r>
            </w:ins>
          </w:p>
        </w:tc>
      </w:tr>
      <w:tr w:rsidR="00553730" w:rsidRPr="00230B9C" w14:paraId="16770749" w14:textId="77777777" w:rsidTr="009025B1">
        <w:trPr>
          <w:trHeight w:val="288"/>
          <w:ins w:id="1696" w:author="Author"/>
        </w:trPr>
        <w:tc>
          <w:tcPr>
            <w:tcW w:w="2544" w:type="dxa"/>
            <w:vMerge/>
            <w:tcMar>
              <w:left w:w="115" w:type="dxa"/>
              <w:right w:w="115" w:type="dxa"/>
            </w:tcMar>
            <w:vAlign w:val="center"/>
            <w:hideMark/>
          </w:tcPr>
          <w:p w14:paraId="09F43458" w14:textId="77777777" w:rsidR="00553730" w:rsidRPr="00230B9C" w:rsidRDefault="00553730" w:rsidP="00553730">
            <w:pPr>
              <w:keepNext/>
              <w:rPr>
                <w:ins w:id="1697"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7888B9CE" w14:textId="77777777" w:rsidR="00553730" w:rsidRPr="00BC6886" w:rsidRDefault="00553730" w:rsidP="00553730">
            <w:pPr>
              <w:keepNext/>
              <w:spacing w:before="0" w:after="0"/>
              <w:jc w:val="both"/>
              <w:rPr>
                <w:ins w:id="1698" w:author="Author"/>
                <w:rFonts w:eastAsia="Times New Roman" w:cs="Arial"/>
                <w:iCs/>
                <w:color w:val="000000"/>
                <w:kern w:val="0"/>
                <w:sz w:val="17"/>
                <w:szCs w:val="17"/>
                <w:lang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hideMark/>
          </w:tcPr>
          <w:p w14:paraId="304D09A0" w14:textId="77777777" w:rsidR="00553730" w:rsidRPr="00230B9C" w:rsidRDefault="00553730" w:rsidP="00553730">
            <w:pPr>
              <w:keepNext/>
              <w:spacing w:before="0" w:after="0"/>
              <w:rPr>
                <w:ins w:id="1699" w:author="Author"/>
                <w:rFonts w:eastAsia="Times New Roman" w:cs="Arial"/>
                <w:color w:val="000000"/>
                <w:kern w:val="0"/>
                <w:sz w:val="17"/>
                <w:szCs w:val="17"/>
                <w14:ligatures w14:val="none"/>
              </w:rPr>
            </w:pPr>
            <w:ins w:id="1700" w:author="Author">
              <w:r w:rsidRPr="00230B9C">
                <w:rPr>
                  <w:sz w:val="17"/>
                  <w:szCs w:val="17"/>
                  <w:u w:val="single"/>
                </w:rPr>
                <w:t>Une représentation de chaque dessin ou modèle (bidimensionnelle ou tridimensionnelle) ou des liens vers des représentations peuvent être fou</w:t>
              </w:r>
              <w:r>
                <w:rPr>
                  <w:sz w:val="17"/>
                  <w:szCs w:val="17"/>
                  <w:u w:val="single"/>
                </w:rPr>
                <w:t>r</w:t>
              </w:r>
              <w:r w:rsidRPr="00230B9C">
                <w:rPr>
                  <w:sz w:val="17"/>
                  <w:szCs w:val="17"/>
                  <w:u w:val="single"/>
                </w:rPr>
                <w:t>nis</w:t>
              </w:r>
            </w:ins>
          </w:p>
        </w:tc>
      </w:tr>
      <w:tr w:rsidR="00553730" w:rsidRPr="00230B9C" w14:paraId="08B76624" w14:textId="77777777" w:rsidTr="009025B1">
        <w:trPr>
          <w:trHeight w:val="332"/>
          <w:ins w:id="1701" w:author="Author"/>
        </w:trPr>
        <w:tc>
          <w:tcPr>
            <w:tcW w:w="2544" w:type="dxa"/>
            <w:tcMar>
              <w:left w:w="115" w:type="dxa"/>
              <w:right w:w="115" w:type="dxa"/>
            </w:tcMar>
            <w:vAlign w:val="center"/>
          </w:tcPr>
          <w:p w14:paraId="6F5F2BEC" w14:textId="77777777" w:rsidR="00553730" w:rsidRPr="00230B9C" w:rsidRDefault="00553730" w:rsidP="009025B1">
            <w:pPr>
              <w:rPr>
                <w:ins w:id="1702" w:author="Author"/>
                <w:rFonts w:eastAsia="SimSun" w:cs="Arial"/>
                <w:b/>
                <w:bCs/>
                <w:color w:val="000000"/>
                <w:kern w:val="0"/>
                <w:sz w:val="17"/>
                <w:szCs w:val="17"/>
                <w:lang w:eastAsia="zh-CN"/>
                <w14:ligatures w14:val="none"/>
              </w:rPr>
            </w:pPr>
          </w:p>
        </w:tc>
        <w:tc>
          <w:tcPr>
            <w:tcW w:w="3260" w:type="dxa"/>
            <w:tcBorders>
              <w:top w:val="single" w:sz="6" w:space="0" w:color="auto"/>
              <w:left w:val="single" w:sz="6" w:space="0" w:color="auto"/>
              <w:bottom w:val="single" w:sz="6" w:space="0" w:color="auto"/>
              <w:right w:val="single" w:sz="6" w:space="0" w:color="auto"/>
            </w:tcBorders>
            <w:tcMar>
              <w:left w:w="115" w:type="dxa"/>
              <w:right w:w="115" w:type="dxa"/>
            </w:tcMar>
          </w:tcPr>
          <w:p w14:paraId="3124E39D" w14:textId="77777777" w:rsidR="00553730" w:rsidRPr="00BC6886" w:rsidRDefault="00553730" w:rsidP="009025B1">
            <w:pPr>
              <w:spacing w:before="0" w:after="0"/>
              <w:jc w:val="both"/>
              <w:rPr>
                <w:ins w:id="1703" w:author="Author"/>
                <w:rFonts w:eastAsia="Times New Roman" w:cs="Arial"/>
                <w:iCs/>
                <w:color w:val="000000"/>
                <w:kern w:val="0"/>
                <w:sz w:val="17"/>
                <w:szCs w:val="17"/>
                <w:lang w:eastAsia="en-GB"/>
                <w14:ligatures w14:val="none"/>
              </w:rPr>
            </w:pPr>
          </w:p>
        </w:tc>
        <w:tc>
          <w:tcPr>
            <w:tcW w:w="4232" w:type="dxa"/>
            <w:tcBorders>
              <w:top w:val="single" w:sz="6" w:space="0" w:color="auto"/>
              <w:left w:val="single" w:sz="6" w:space="0" w:color="auto"/>
              <w:bottom w:val="single" w:sz="6" w:space="0" w:color="auto"/>
              <w:right w:val="single" w:sz="6" w:space="0" w:color="auto"/>
            </w:tcBorders>
            <w:tcMar>
              <w:left w:w="115" w:type="dxa"/>
              <w:right w:w="115" w:type="dxa"/>
            </w:tcMar>
          </w:tcPr>
          <w:p w14:paraId="6F3CC0A5" w14:textId="77777777" w:rsidR="00553730" w:rsidRPr="00230B9C" w:rsidRDefault="00553730" w:rsidP="009025B1">
            <w:pPr>
              <w:spacing w:before="0" w:after="0"/>
              <w:jc w:val="both"/>
              <w:rPr>
                <w:ins w:id="1704" w:author="Author"/>
                <w:rFonts w:eastAsia="Times New Roman" w:cs="Arial"/>
                <w:iCs/>
                <w:color w:val="000000"/>
                <w:kern w:val="0"/>
                <w:sz w:val="17"/>
                <w:szCs w:val="17"/>
                <w14:ligatures w14:val="none"/>
              </w:rPr>
            </w:pPr>
            <w:ins w:id="1705" w:author="Author">
              <w:r w:rsidRPr="00230B9C">
                <w:rPr>
                  <w:sz w:val="17"/>
                  <w:szCs w:val="17"/>
                  <w:u w:val="single"/>
                </w:rPr>
                <w:t>Fichier multimédia</w:t>
              </w:r>
            </w:ins>
          </w:p>
        </w:tc>
      </w:tr>
    </w:tbl>
    <w:p w14:paraId="24355194" w14:textId="5D4E3D77" w:rsidR="00927879" w:rsidRPr="002E36F3" w:rsidRDefault="00537D00" w:rsidP="00230B9C">
      <w:pPr>
        <w:spacing w:before="720" w:after="0"/>
        <w:ind w:left="5533"/>
        <w:rPr>
          <w:ins w:id="1706" w:author="Author"/>
          <w:rFonts w:eastAsia="SimSun" w:cs="Arial"/>
          <w:b/>
          <w:bCs/>
          <w:color w:val="000000"/>
          <w:kern w:val="0"/>
          <w:sz w:val="17"/>
          <w:szCs w:val="17"/>
          <w14:ligatures w14:val="none"/>
        </w:rPr>
      </w:pPr>
      <w:r>
        <w:t>[L’appendice</w:t>
      </w:r>
      <w:r w:rsidR="00553730">
        <w:t> </w:t>
      </w:r>
      <w:r>
        <w:t>C de l</w:t>
      </w:r>
      <w:r w:rsidR="00553730">
        <w:t>’</w:t>
      </w:r>
      <w:r>
        <w:t>annexe</w:t>
      </w:r>
      <w:r w:rsidR="00553730">
        <w:t> </w:t>
      </w:r>
      <w:r>
        <w:t>II de la norme ST.92 suit]</w:t>
      </w:r>
      <w:ins w:id="1707" w:author="Author">
        <w:r>
          <w:br w:type="page"/>
        </w:r>
      </w:ins>
    </w:p>
    <w:p w14:paraId="5870D71E" w14:textId="2E1F684D" w:rsidR="00F01454" w:rsidRPr="00230B9C" w:rsidRDefault="00A00EFE" w:rsidP="007502FD">
      <w:pPr>
        <w:autoSpaceDE w:val="0"/>
        <w:autoSpaceDN w:val="0"/>
        <w:adjustRightInd w:val="0"/>
        <w:spacing w:before="0" w:after="0" w:line="360" w:lineRule="auto"/>
        <w:jc w:val="center"/>
        <w:outlineLvl w:val="0"/>
        <w:rPr>
          <w:ins w:id="1708" w:author="Author"/>
          <w:rFonts w:eastAsia="SimSun" w:cs="Arial"/>
          <w:b/>
          <w:bCs/>
          <w:color w:val="000000"/>
          <w:kern w:val="0"/>
          <w:sz w:val="17"/>
          <w:szCs w:val="17"/>
          <w14:ligatures w14:val="none"/>
        </w:rPr>
      </w:pPr>
      <w:ins w:id="1709" w:author="Author">
        <w:r w:rsidRPr="00230B9C">
          <w:rPr>
            <w:b/>
            <w:color w:val="000000"/>
            <w:sz w:val="17"/>
            <w:szCs w:val="17"/>
          </w:rPr>
          <w:lastRenderedPageBreak/>
          <w:t>APPENDICE C DE L’ANNEXE II</w:t>
        </w:r>
      </w:ins>
    </w:p>
    <w:p w14:paraId="1D39046F" w14:textId="104FCB08" w:rsidR="00FB5548" w:rsidRPr="00230B9C" w:rsidRDefault="00FB5548" w:rsidP="0097118E">
      <w:pPr>
        <w:spacing w:before="0" w:after="0"/>
        <w:ind w:left="-11"/>
        <w:jc w:val="center"/>
        <w:rPr>
          <w:ins w:id="1710" w:author="Author"/>
          <w:rFonts w:eastAsia="SimSun" w:cs="Arial"/>
          <w:kern w:val="0"/>
          <w:sz w:val="17"/>
          <w:szCs w:val="17"/>
          <w14:ligatures w14:val="none"/>
        </w:rPr>
      </w:pPr>
    </w:p>
    <w:p w14:paraId="3117D945" w14:textId="77777777" w:rsidR="00553730" w:rsidRPr="00230B9C" w:rsidRDefault="00553730" w:rsidP="00553730">
      <w:pPr>
        <w:autoSpaceDE w:val="0"/>
        <w:autoSpaceDN w:val="0"/>
        <w:adjustRightInd w:val="0"/>
        <w:spacing w:before="0" w:after="0" w:line="360" w:lineRule="auto"/>
        <w:jc w:val="center"/>
        <w:outlineLvl w:val="0"/>
        <w:rPr>
          <w:ins w:id="1711" w:author="Author"/>
          <w:rFonts w:eastAsia="SimSun" w:cs="Arial"/>
          <w:color w:val="000000"/>
          <w:kern w:val="0"/>
          <w:sz w:val="17"/>
          <w:szCs w:val="17"/>
          <w14:ligatures w14:val="none"/>
        </w:rPr>
      </w:pPr>
      <w:ins w:id="1712" w:author="Author">
        <w:r w:rsidRPr="00230B9C">
          <w:rPr>
            <w:sz w:val="17"/>
            <w:szCs w:val="17"/>
            <w:u w:val="single"/>
          </w:rPr>
          <w:t>Exemple de PDDP pour des marques</w:t>
        </w:r>
      </w:ins>
    </w:p>
    <w:p w14:paraId="57E6EF96" w14:textId="77777777" w:rsidR="00FB5548" w:rsidRPr="00230B9C" w:rsidRDefault="00FB5548" w:rsidP="00FB5548">
      <w:pPr>
        <w:keepNext/>
        <w:widowControl w:val="0"/>
        <w:kinsoku w:val="0"/>
        <w:spacing w:before="240" w:after="60"/>
        <w:outlineLvl w:val="2"/>
        <w:rPr>
          <w:ins w:id="1713" w:author="Author"/>
          <w:rFonts w:eastAsia="SimSun" w:cs="Arial"/>
          <w:kern w:val="0"/>
          <w:sz w:val="17"/>
          <w:szCs w:val="17"/>
          <w:u w:val="single"/>
          <w14:ligatures w14:val="none"/>
        </w:rPr>
      </w:pPr>
      <w:ins w:id="1714" w:author="Author">
        <w:r w:rsidRPr="00230B9C">
          <w:rPr>
            <w:sz w:val="17"/>
            <w:szCs w:val="17"/>
            <w:u w:val="single"/>
          </w:rPr>
          <w:t>Tableau</w:t>
        </w:r>
      </w:ins>
    </w:p>
    <w:p w14:paraId="53F947E7" w14:textId="77777777" w:rsidR="00494DDF" w:rsidRPr="00230B9C" w:rsidRDefault="00F13C81">
      <w:pPr>
        <w:rPr>
          <w:ins w:id="1715" w:author="Author"/>
          <w:rFonts w:eastAsia="SimSun" w:cs="Arial"/>
          <w:kern w:val="0"/>
          <w:sz w:val="17"/>
          <w:szCs w:val="17"/>
          <w14:ligatures w14:val="none"/>
        </w:rPr>
      </w:pPr>
      <w:ins w:id="1716" w:author="Author">
        <w:r w:rsidRPr="00230B9C">
          <w:rPr>
            <w:sz w:val="17"/>
            <w:szCs w:val="17"/>
          </w:rPr>
          <w:t xml:space="preserve">Vous trouverez dans le tableau ci-après un exemple fictif de paquet de données d’un document de priorité inclus dans un fichier ZIP pour la marque </w:t>
        </w:r>
        <w:r w:rsidRPr="00230B9C">
          <w:rPr>
            <w:rFonts w:ascii="Courier New" w:hAnsi="Courier New"/>
            <w:sz w:val="17"/>
            <w:szCs w:val="17"/>
          </w:rPr>
          <w:t>Trademark_EM_018975509_20221201.zip</w:t>
        </w:r>
        <w:r w:rsidRPr="00230B9C">
          <w:rPr>
            <w:sz w:val="17"/>
            <w:szCs w:val="17"/>
          </w:rPr>
          <w:t>, qui décrit la structure du paquet, y compris les fichiers et dossiers inclus dans le fichier ZIP.</w:t>
        </w:r>
      </w:ins>
    </w:p>
    <w:tbl>
      <w:tblPr>
        <w:tblW w:w="1001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872"/>
        <w:gridCol w:w="2736"/>
        <w:gridCol w:w="4402"/>
      </w:tblGrid>
      <w:tr w:rsidR="00553730" w:rsidRPr="00230B9C" w14:paraId="06792785" w14:textId="77777777" w:rsidTr="009025B1">
        <w:trPr>
          <w:trHeight w:val="15"/>
          <w:ins w:id="1717" w:author="Author"/>
        </w:trPr>
        <w:tc>
          <w:tcPr>
            <w:tcW w:w="2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61621B" w14:textId="77777777" w:rsidR="00553730" w:rsidRPr="00230B9C" w:rsidRDefault="00553730" w:rsidP="009025B1">
            <w:pPr>
              <w:spacing w:before="120" w:after="120"/>
              <w:rPr>
                <w:ins w:id="1718" w:author="Author"/>
                <w:rFonts w:eastAsia="SimSun" w:cs="Arial"/>
                <w:b/>
                <w:bCs/>
                <w:color w:val="000000"/>
                <w:kern w:val="0"/>
                <w:sz w:val="17"/>
                <w:szCs w:val="17"/>
                <w14:ligatures w14:val="none"/>
              </w:rPr>
            </w:pPr>
            <w:ins w:id="1719" w:author="Author">
              <w:r w:rsidRPr="00230B9C">
                <w:rPr>
                  <w:b/>
                  <w:bCs/>
                  <w:sz w:val="17"/>
                  <w:szCs w:val="17"/>
                  <w:u w:val="single"/>
                </w:rPr>
                <w:t>Nom du fichier/dossier</w:t>
              </w:r>
              <w:r w:rsidRPr="00230B9C">
                <w:rPr>
                  <w:b/>
                  <w:color w:val="000000"/>
                  <w:sz w:val="17"/>
                  <w:szCs w:val="17"/>
                </w:rPr>
                <w:t> </w:t>
              </w:r>
            </w:ins>
          </w:p>
        </w:tc>
        <w:tc>
          <w:tcPr>
            <w:tcW w:w="27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FD5FEB" w14:textId="77777777" w:rsidR="00553730" w:rsidRPr="00230B9C" w:rsidRDefault="00553730" w:rsidP="009025B1">
            <w:pPr>
              <w:spacing w:before="120" w:after="120"/>
              <w:rPr>
                <w:ins w:id="1720" w:author="Author"/>
                <w:rFonts w:eastAsia="SimSun" w:cs="Arial"/>
                <w:b/>
                <w:bCs/>
                <w:color w:val="000000"/>
                <w:kern w:val="0"/>
                <w:sz w:val="17"/>
                <w:szCs w:val="17"/>
                <w14:ligatures w14:val="none"/>
              </w:rPr>
            </w:pPr>
            <w:ins w:id="1721" w:author="Author">
              <w:r w:rsidRPr="00230B9C">
                <w:rPr>
                  <w:b/>
                  <w:bCs/>
                  <w:sz w:val="17"/>
                  <w:szCs w:val="17"/>
                  <w:u w:val="single"/>
                </w:rPr>
                <w:t>Nom du fichier</w:t>
              </w:r>
              <w:r w:rsidRPr="00230B9C">
                <w:rPr>
                  <w:b/>
                  <w:color w:val="000000"/>
                  <w:sz w:val="17"/>
                  <w:szCs w:val="17"/>
                </w:rPr>
                <w:t> </w:t>
              </w:r>
            </w:ins>
          </w:p>
        </w:tc>
        <w:tc>
          <w:tcPr>
            <w:tcW w:w="440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557BBF" w14:textId="77777777" w:rsidR="00553730" w:rsidRPr="00230B9C" w:rsidRDefault="00553730" w:rsidP="009025B1">
            <w:pPr>
              <w:spacing w:before="120" w:after="120"/>
              <w:rPr>
                <w:ins w:id="1722" w:author="Author"/>
                <w:rFonts w:eastAsia="SimSun" w:cs="Arial"/>
                <w:b/>
                <w:bCs/>
                <w:color w:val="000000"/>
                <w:kern w:val="0"/>
                <w:sz w:val="17"/>
                <w:szCs w:val="17"/>
                <w14:ligatures w14:val="none"/>
              </w:rPr>
            </w:pPr>
            <w:ins w:id="1723" w:author="Author">
              <w:r w:rsidRPr="00230B9C">
                <w:rPr>
                  <w:b/>
                  <w:bCs/>
                  <w:sz w:val="17"/>
                  <w:szCs w:val="17"/>
                  <w:u w:val="single"/>
                </w:rPr>
                <w:t>Observations :</w:t>
              </w:r>
              <w:r w:rsidRPr="00230B9C">
                <w:rPr>
                  <w:b/>
                  <w:color w:val="000000"/>
                  <w:sz w:val="17"/>
                  <w:szCs w:val="17"/>
                </w:rPr>
                <w:t> </w:t>
              </w:r>
            </w:ins>
          </w:p>
        </w:tc>
      </w:tr>
      <w:tr w:rsidR="00553730" w:rsidRPr="00230B9C" w14:paraId="3C1235E4" w14:textId="77777777" w:rsidTr="009025B1">
        <w:trPr>
          <w:trHeight w:val="525"/>
          <w:ins w:id="1724" w:author="Author"/>
        </w:trPr>
        <w:tc>
          <w:tcPr>
            <w:tcW w:w="2872" w:type="dxa"/>
            <w:tcBorders>
              <w:top w:val="single" w:sz="6" w:space="0" w:color="auto"/>
              <w:left w:val="single" w:sz="6" w:space="0" w:color="auto"/>
              <w:bottom w:val="single" w:sz="6" w:space="0" w:color="auto"/>
              <w:right w:val="single" w:sz="6" w:space="0" w:color="auto"/>
            </w:tcBorders>
          </w:tcPr>
          <w:p w14:paraId="70EDBBEE" w14:textId="77777777" w:rsidR="00553730" w:rsidRPr="00230B9C" w:rsidRDefault="00553730" w:rsidP="009025B1">
            <w:pPr>
              <w:rPr>
                <w:ins w:id="1725" w:author="Author"/>
                <w:rFonts w:eastAsia="SimSun" w:cs="Arial"/>
                <w:b/>
                <w:bCs/>
                <w:color w:val="000000"/>
                <w:kern w:val="0"/>
                <w:sz w:val="17"/>
                <w:szCs w:val="17"/>
                <w14:ligatures w14:val="none"/>
              </w:rPr>
            </w:pPr>
            <w:ins w:id="1726" w:author="Author">
              <w:r w:rsidRPr="00230B9C">
                <w:rPr>
                  <w:b/>
                  <w:color w:val="000000"/>
                  <w:sz w:val="17"/>
                  <w:szCs w:val="17"/>
                  <w:u w:val="single"/>
                </w:rPr>
                <w:t>PriorityDocumentIndex.xml</w:t>
              </w:r>
              <w:r w:rsidRPr="00230B9C">
                <w:rPr>
                  <w:b/>
                  <w:color w:val="000000"/>
                  <w:sz w:val="17"/>
                  <w:szCs w:val="17"/>
                </w:rPr>
                <w:t xml:space="preserve">  </w:t>
              </w:r>
            </w:ins>
          </w:p>
        </w:tc>
        <w:tc>
          <w:tcPr>
            <w:tcW w:w="2736" w:type="dxa"/>
            <w:tcBorders>
              <w:top w:val="single" w:sz="6" w:space="0" w:color="auto"/>
              <w:left w:val="single" w:sz="6" w:space="0" w:color="auto"/>
              <w:bottom w:val="single" w:sz="6" w:space="0" w:color="auto"/>
              <w:right w:val="single" w:sz="6" w:space="0" w:color="auto"/>
            </w:tcBorders>
          </w:tcPr>
          <w:p w14:paraId="6B4F9684" w14:textId="77777777" w:rsidR="00553730" w:rsidRPr="00230B9C" w:rsidRDefault="00553730" w:rsidP="009025B1">
            <w:pPr>
              <w:spacing w:before="0" w:after="0"/>
              <w:jc w:val="both"/>
              <w:rPr>
                <w:ins w:id="1727" w:author="Author"/>
                <w:rFonts w:eastAsia="Times New Roman" w:cs="Arial"/>
                <w:iCs/>
                <w:color w:val="000000"/>
                <w:kern w:val="0"/>
                <w:sz w:val="17"/>
                <w:szCs w:val="17"/>
                <w14:ligatures w14:val="none"/>
              </w:rPr>
            </w:pPr>
            <w:ins w:id="1728" w:author="Author">
              <w:r w:rsidRPr="00230B9C">
                <w:rPr>
                  <w:color w:val="000000"/>
                  <w:sz w:val="17"/>
                  <w:szCs w:val="17"/>
                </w:rPr>
                <w:t> </w:t>
              </w:r>
            </w:ins>
          </w:p>
        </w:tc>
        <w:tc>
          <w:tcPr>
            <w:tcW w:w="4402" w:type="dxa"/>
            <w:tcBorders>
              <w:top w:val="single" w:sz="6" w:space="0" w:color="auto"/>
              <w:left w:val="single" w:sz="6" w:space="0" w:color="auto"/>
              <w:bottom w:val="single" w:sz="6" w:space="0" w:color="auto"/>
              <w:right w:val="single" w:sz="6" w:space="0" w:color="auto"/>
            </w:tcBorders>
          </w:tcPr>
          <w:p w14:paraId="674E25EF" w14:textId="77777777" w:rsidR="00553730" w:rsidRPr="00230B9C" w:rsidRDefault="00553730" w:rsidP="009025B1">
            <w:pPr>
              <w:spacing w:before="0" w:after="0"/>
              <w:jc w:val="both"/>
              <w:rPr>
                <w:ins w:id="1729" w:author="Author"/>
                <w:rFonts w:eastAsia="Times New Roman" w:cs="Arial"/>
                <w:iCs/>
                <w:color w:val="000000"/>
                <w:kern w:val="0"/>
                <w:sz w:val="17"/>
                <w:szCs w:val="17"/>
                <w14:ligatures w14:val="none"/>
              </w:rPr>
            </w:pPr>
            <w:ins w:id="1730" w:author="Author">
              <w:r w:rsidRPr="00230B9C">
                <w:rPr>
                  <w:sz w:val="17"/>
                  <w:szCs w:val="17"/>
                  <w:u w:val="single"/>
                </w:rPr>
                <w:t>Index du PDDP</w:t>
              </w:r>
            </w:ins>
          </w:p>
        </w:tc>
      </w:tr>
      <w:tr w:rsidR="00553730" w:rsidRPr="00230B9C" w14:paraId="1A532C99" w14:textId="77777777" w:rsidTr="009025B1">
        <w:trPr>
          <w:trHeight w:val="15"/>
          <w:ins w:id="1731" w:author="Author"/>
        </w:trPr>
        <w:tc>
          <w:tcPr>
            <w:tcW w:w="2872" w:type="dxa"/>
            <w:vMerge w:val="restart"/>
            <w:tcBorders>
              <w:top w:val="single" w:sz="6" w:space="0" w:color="auto"/>
              <w:left w:val="single" w:sz="6" w:space="0" w:color="auto"/>
              <w:right w:val="single" w:sz="6" w:space="0" w:color="auto"/>
            </w:tcBorders>
          </w:tcPr>
          <w:p w14:paraId="21AA2D2B" w14:textId="77777777" w:rsidR="00553730" w:rsidRPr="00230B9C" w:rsidRDefault="00553730" w:rsidP="009025B1">
            <w:pPr>
              <w:rPr>
                <w:ins w:id="1732" w:author="Author"/>
                <w:rFonts w:eastAsia="SimSun" w:cs="Arial"/>
                <w:b/>
                <w:bCs/>
                <w:color w:val="000000"/>
                <w:kern w:val="0"/>
                <w:sz w:val="17"/>
                <w:szCs w:val="17"/>
                <w14:ligatures w14:val="none"/>
              </w:rPr>
            </w:pPr>
            <w:ins w:id="1733" w:author="Author">
              <w:r w:rsidRPr="00230B9C">
                <w:rPr>
                  <w:b/>
                  <w:color w:val="000000"/>
                  <w:sz w:val="17"/>
                  <w:szCs w:val="17"/>
                </w:rPr>
                <w:t>/MandatoryArtifacts </w:t>
              </w:r>
            </w:ins>
          </w:p>
        </w:tc>
        <w:tc>
          <w:tcPr>
            <w:tcW w:w="2736" w:type="dxa"/>
            <w:tcBorders>
              <w:top w:val="single" w:sz="6" w:space="0" w:color="auto"/>
              <w:left w:val="single" w:sz="6" w:space="0" w:color="auto"/>
              <w:bottom w:val="single" w:sz="6" w:space="0" w:color="auto"/>
              <w:right w:val="single" w:sz="6" w:space="0" w:color="auto"/>
            </w:tcBorders>
          </w:tcPr>
          <w:p w14:paraId="18938D16" w14:textId="77777777" w:rsidR="00553730" w:rsidRPr="00230B9C" w:rsidRDefault="00553730" w:rsidP="009025B1">
            <w:pPr>
              <w:spacing w:before="0" w:after="0"/>
              <w:jc w:val="both"/>
              <w:rPr>
                <w:ins w:id="1734" w:author="Author"/>
                <w:rFonts w:eastAsia="Times New Roman" w:cs="Arial"/>
                <w:iCs/>
                <w:color w:val="000000"/>
                <w:kern w:val="0"/>
                <w:sz w:val="17"/>
                <w:szCs w:val="17"/>
                <w14:ligatures w14:val="none"/>
              </w:rPr>
            </w:pPr>
            <w:ins w:id="1735" w:author="Author">
              <w:r w:rsidRPr="00230B9C">
                <w:rPr>
                  <w:color w:val="000000"/>
                  <w:sz w:val="17"/>
                  <w:szCs w:val="17"/>
                  <w:u w:val="single"/>
                </w:rPr>
                <w:t>EM_018975509_20221201_CertificationPage.pdf</w:t>
              </w:r>
            </w:ins>
          </w:p>
        </w:tc>
        <w:tc>
          <w:tcPr>
            <w:tcW w:w="4402" w:type="dxa"/>
            <w:tcBorders>
              <w:top w:val="single" w:sz="6" w:space="0" w:color="auto"/>
              <w:left w:val="single" w:sz="6" w:space="0" w:color="auto"/>
              <w:bottom w:val="single" w:sz="6" w:space="0" w:color="auto"/>
              <w:right w:val="single" w:sz="6" w:space="0" w:color="auto"/>
            </w:tcBorders>
          </w:tcPr>
          <w:p w14:paraId="6F983CE3" w14:textId="16E51BB4" w:rsidR="00553730" w:rsidRPr="00230B9C" w:rsidRDefault="00553730" w:rsidP="009025B1">
            <w:pPr>
              <w:spacing w:before="0" w:after="0"/>
              <w:jc w:val="both"/>
              <w:rPr>
                <w:ins w:id="1736" w:author="Author"/>
                <w:rFonts w:eastAsia="Times New Roman" w:cs="Arial"/>
                <w:iCs/>
                <w:color w:val="000000"/>
                <w:kern w:val="0"/>
                <w:sz w:val="17"/>
                <w:szCs w:val="17"/>
                <w14:ligatures w14:val="none"/>
              </w:rPr>
            </w:pPr>
            <w:ins w:id="1737" w:author="Author">
              <w:r w:rsidRPr="00230B9C">
                <w:rPr>
                  <w:sz w:val="17"/>
                  <w:szCs w:val="17"/>
                  <w:u w:val="single"/>
                </w:rPr>
                <w:t>La page de certification (qui peut également être fournie dans le document de priorité au format PDF) doit inclure au minimum les éléments ci-après</w:t>
              </w:r>
              <w:r>
                <w:rPr>
                  <w:sz w:val="17"/>
                  <w:szCs w:val="17"/>
                  <w:u w:val="single"/>
                </w:rPr>
                <w:t> </w:t>
              </w:r>
              <w:r w:rsidRPr="00230B9C">
                <w:rPr>
                  <w:sz w:val="17"/>
                  <w:szCs w:val="17"/>
                  <w:u w:val="single"/>
                </w:rPr>
                <w:t>:</w:t>
              </w:r>
            </w:ins>
          </w:p>
          <w:p w14:paraId="3E64BDA3" w14:textId="77777777" w:rsidR="00553730" w:rsidRPr="00230B9C" w:rsidRDefault="00553730" w:rsidP="009025B1">
            <w:pPr>
              <w:numPr>
                <w:ilvl w:val="0"/>
                <w:numId w:val="28"/>
              </w:numPr>
              <w:spacing w:before="0" w:after="0"/>
              <w:ind w:left="367" w:hanging="284"/>
              <w:jc w:val="both"/>
              <w:rPr>
                <w:ins w:id="1738" w:author="Author"/>
                <w:rFonts w:eastAsia="Times New Roman" w:cs="Arial"/>
                <w:iCs/>
                <w:color w:val="000000"/>
                <w:kern w:val="0"/>
                <w:sz w:val="17"/>
                <w:szCs w:val="17"/>
                <w14:ligatures w14:val="none"/>
              </w:rPr>
            </w:pPr>
            <w:ins w:id="1739" w:author="Author">
              <w:r w:rsidRPr="00230B9C">
                <w:rPr>
                  <w:sz w:val="17"/>
                  <w:szCs w:val="17"/>
                  <w:u w:val="single"/>
                </w:rPr>
                <w:t>Code de pays</w:t>
              </w:r>
            </w:ins>
          </w:p>
          <w:p w14:paraId="39CBE2B8" w14:textId="77777777" w:rsidR="00553730" w:rsidRPr="00230B9C" w:rsidRDefault="00553730" w:rsidP="009025B1">
            <w:pPr>
              <w:numPr>
                <w:ilvl w:val="0"/>
                <w:numId w:val="28"/>
              </w:numPr>
              <w:spacing w:before="0" w:after="0"/>
              <w:ind w:left="367" w:hanging="284"/>
              <w:jc w:val="both"/>
              <w:rPr>
                <w:ins w:id="1740" w:author="Author"/>
                <w:rFonts w:eastAsia="Times New Roman" w:cs="Arial"/>
                <w:iCs/>
                <w:color w:val="000000"/>
                <w:kern w:val="0"/>
                <w:sz w:val="17"/>
                <w:szCs w:val="17"/>
                <w14:ligatures w14:val="none"/>
              </w:rPr>
            </w:pPr>
            <w:ins w:id="1741" w:author="Author">
              <w:r w:rsidRPr="00230B9C">
                <w:rPr>
                  <w:sz w:val="17"/>
                  <w:szCs w:val="17"/>
                  <w:u w:val="single"/>
                </w:rPr>
                <w:t>Numéro de la demande/de série</w:t>
              </w:r>
            </w:ins>
          </w:p>
          <w:p w14:paraId="5DC571C7" w14:textId="77777777" w:rsidR="00553730" w:rsidRPr="00230B9C" w:rsidRDefault="00553730" w:rsidP="009025B1">
            <w:pPr>
              <w:numPr>
                <w:ilvl w:val="0"/>
                <w:numId w:val="28"/>
              </w:numPr>
              <w:spacing w:before="0" w:after="0"/>
              <w:ind w:left="367" w:hanging="284"/>
              <w:jc w:val="both"/>
              <w:rPr>
                <w:ins w:id="1742" w:author="Author"/>
                <w:rFonts w:eastAsia="Times New Roman" w:cs="Arial"/>
                <w:iCs/>
                <w:color w:val="000000"/>
                <w:kern w:val="0"/>
                <w:sz w:val="17"/>
                <w:szCs w:val="17"/>
                <w14:ligatures w14:val="none"/>
              </w:rPr>
            </w:pPr>
            <w:ins w:id="1743" w:author="Author">
              <w:r w:rsidRPr="00230B9C">
                <w:rPr>
                  <w:sz w:val="17"/>
                  <w:szCs w:val="17"/>
                  <w:u w:val="single"/>
                </w:rPr>
                <w:t>Date de dépôt</w:t>
              </w:r>
            </w:ins>
          </w:p>
          <w:p w14:paraId="7AAABD53" w14:textId="77777777" w:rsidR="00553730" w:rsidRPr="00230B9C" w:rsidRDefault="00553730" w:rsidP="009025B1">
            <w:pPr>
              <w:numPr>
                <w:ilvl w:val="0"/>
                <w:numId w:val="28"/>
              </w:numPr>
              <w:spacing w:before="0" w:after="0"/>
              <w:ind w:left="367" w:hanging="284"/>
              <w:jc w:val="both"/>
              <w:rPr>
                <w:ins w:id="1744" w:author="Author"/>
                <w:rFonts w:eastAsia="Times New Roman" w:cs="Arial"/>
                <w:iCs/>
                <w:color w:val="000000"/>
                <w:kern w:val="0"/>
                <w:sz w:val="17"/>
                <w:szCs w:val="17"/>
                <w14:ligatures w14:val="none"/>
              </w:rPr>
            </w:pPr>
            <w:ins w:id="1745" w:author="Author">
              <w:r w:rsidRPr="00230B9C">
                <w:rPr>
                  <w:color w:val="000000"/>
                  <w:sz w:val="17"/>
                  <w:szCs w:val="17"/>
                  <w:u w:val="single"/>
                </w:rPr>
                <w:t>Date de certification du document de priorité</w:t>
              </w:r>
            </w:ins>
          </w:p>
          <w:p w14:paraId="032E17C9" w14:textId="77777777" w:rsidR="00553730" w:rsidRPr="00230B9C" w:rsidRDefault="00553730" w:rsidP="009025B1">
            <w:pPr>
              <w:numPr>
                <w:ilvl w:val="0"/>
                <w:numId w:val="28"/>
              </w:numPr>
              <w:spacing w:before="0" w:after="0"/>
              <w:ind w:left="367" w:hanging="284"/>
              <w:jc w:val="both"/>
              <w:rPr>
                <w:ins w:id="1746" w:author="Author"/>
                <w:rFonts w:eastAsia="Times New Roman" w:cs="Arial"/>
                <w:iCs/>
                <w:color w:val="000000"/>
                <w:kern w:val="0"/>
                <w:sz w:val="17"/>
                <w:szCs w:val="17"/>
                <w14:ligatures w14:val="none"/>
              </w:rPr>
            </w:pPr>
            <w:ins w:id="1747" w:author="Author">
              <w:r w:rsidRPr="00230B9C">
                <w:rPr>
                  <w:sz w:val="17"/>
                  <w:szCs w:val="17"/>
                  <w:u w:val="single"/>
                </w:rPr>
                <w:t>Agent certificateur</w:t>
              </w:r>
            </w:ins>
          </w:p>
        </w:tc>
      </w:tr>
      <w:tr w:rsidR="00553730" w:rsidRPr="00230B9C" w14:paraId="79A5F83A" w14:textId="77777777" w:rsidTr="009025B1">
        <w:trPr>
          <w:trHeight w:val="15"/>
          <w:ins w:id="1748" w:author="Author"/>
        </w:trPr>
        <w:tc>
          <w:tcPr>
            <w:tcW w:w="2872" w:type="dxa"/>
            <w:vMerge/>
          </w:tcPr>
          <w:p w14:paraId="03E2B45E" w14:textId="77777777" w:rsidR="00553730" w:rsidRPr="00230B9C" w:rsidRDefault="00553730" w:rsidP="009025B1">
            <w:pPr>
              <w:rPr>
                <w:ins w:id="1749"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2B2E28E8" w14:textId="77777777" w:rsidR="00553730" w:rsidRPr="00230B9C" w:rsidRDefault="00553730" w:rsidP="009025B1">
            <w:pPr>
              <w:spacing w:before="0" w:after="0"/>
              <w:jc w:val="both"/>
              <w:rPr>
                <w:ins w:id="1750" w:author="Author"/>
                <w:rFonts w:eastAsia="Times New Roman" w:cs="Arial"/>
                <w:iCs/>
                <w:color w:val="000000"/>
                <w:kern w:val="0"/>
                <w:sz w:val="17"/>
                <w:szCs w:val="17"/>
                <w14:ligatures w14:val="none"/>
              </w:rPr>
            </w:pPr>
            <w:ins w:id="1751" w:author="Author">
              <w:r w:rsidRPr="00230B9C">
                <w:rPr>
                  <w:color w:val="000000"/>
                  <w:sz w:val="17"/>
                  <w:szCs w:val="17"/>
                  <w:u w:val="single"/>
                </w:rPr>
                <w:t>EM_018975509_20221201_PriorityDocument.pdf</w:t>
              </w:r>
            </w:ins>
          </w:p>
          <w:p w14:paraId="24E40CF2" w14:textId="77777777" w:rsidR="00553730" w:rsidRPr="00230B9C" w:rsidRDefault="00553730" w:rsidP="009025B1">
            <w:pPr>
              <w:spacing w:before="0" w:after="0"/>
              <w:jc w:val="both"/>
              <w:rPr>
                <w:ins w:id="1752" w:author="Author"/>
                <w:rFonts w:eastAsia="Times New Roman" w:cs="Arial"/>
                <w:iCs/>
                <w:color w:val="000000"/>
                <w:kern w:val="0"/>
                <w:sz w:val="17"/>
                <w:szCs w:val="17"/>
                <w:lang w:val="en-GB" w:eastAsia="en-GB"/>
                <w14:ligatures w14:val="none"/>
              </w:rPr>
            </w:pPr>
          </w:p>
        </w:tc>
        <w:tc>
          <w:tcPr>
            <w:tcW w:w="4402" w:type="dxa"/>
            <w:tcBorders>
              <w:top w:val="single" w:sz="6" w:space="0" w:color="auto"/>
              <w:left w:val="single" w:sz="6" w:space="0" w:color="auto"/>
              <w:bottom w:val="single" w:sz="6" w:space="0" w:color="auto"/>
              <w:right w:val="single" w:sz="6" w:space="0" w:color="auto"/>
            </w:tcBorders>
            <w:vAlign w:val="center"/>
          </w:tcPr>
          <w:p w14:paraId="5BD17063" w14:textId="65CE3683" w:rsidR="00553730" w:rsidRPr="00230B9C" w:rsidRDefault="00553730" w:rsidP="009025B1">
            <w:pPr>
              <w:spacing w:before="0" w:after="0"/>
              <w:jc w:val="both"/>
              <w:rPr>
                <w:ins w:id="1753" w:author="Author"/>
                <w:rFonts w:eastAsia="Times New Roman" w:cs="Arial"/>
                <w:iCs/>
                <w:color w:val="000000"/>
                <w:kern w:val="0"/>
                <w:sz w:val="17"/>
                <w:szCs w:val="17"/>
                <w14:ligatures w14:val="none"/>
              </w:rPr>
            </w:pPr>
            <w:ins w:id="1754" w:author="Author">
              <w:r w:rsidRPr="00230B9C">
                <w:rPr>
                  <w:sz w:val="17"/>
                  <w:szCs w:val="17"/>
                  <w:u w:val="single"/>
                </w:rPr>
                <w:t>La copie de la demande peut inclure les éléments d</w:t>
              </w:r>
              <w:r>
                <w:rPr>
                  <w:sz w:val="17"/>
                  <w:szCs w:val="17"/>
                  <w:u w:val="single"/>
                </w:rPr>
                <w:t>’</w:t>
              </w:r>
              <w:r w:rsidRPr="00230B9C">
                <w:rPr>
                  <w:sz w:val="17"/>
                  <w:szCs w:val="17"/>
                  <w:u w:val="single"/>
                </w:rPr>
                <w:t>information clés ci-après</w:t>
              </w:r>
              <w:r>
                <w:rPr>
                  <w:sz w:val="17"/>
                  <w:szCs w:val="17"/>
                  <w:u w:val="single"/>
                </w:rPr>
                <w:t> </w:t>
              </w:r>
              <w:r w:rsidRPr="00230B9C">
                <w:rPr>
                  <w:sz w:val="17"/>
                  <w:szCs w:val="17"/>
                  <w:u w:val="single"/>
                </w:rPr>
                <w:t>:</w:t>
              </w:r>
            </w:ins>
          </w:p>
          <w:p w14:paraId="0CD162F4" w14:textId="77777777" w:rsidR="00553730" w:rsidRPr="00230B9C" w:rsidRDefault="00553730" w:rsidP="009025B1">
            <w:pPr>
              <w:numPr>
                <w:ilvl w:val="0"/>
                <w:numId w:val="28"/>
              </w:numPr>
              <w:spacing w:before="0" w:after="0"/>
              <w:ind w:left="367" w:hanging="284"/>
              <w:jc w:val="both"/>
              <w:rPr>
                <w:ins w:id="1755" w:author="Author"/>
                <w:rFonts w:eastAsia="Times New Roman" w:cs="Arial"/>
                <w:iCs/>
                <w:color w:val="000000"/>
                <w:kern w:val="0"/>
                <w:sz w:val="17"/>
                <w:szCs w:val="17"/>
                <w14:ligatures w14:val="none"/>
              </w:rPr>
            </w:pPr>
            <w:ins w:id="1756" w:author="Author">
              <w:r w:rsidRPr="00230B9C">
                <w:rPr>
                  <w:color w:val="000000"/>
                  <w:sz w:val="17"/>
                  <w:szCs w:val="17"/>
                  <w:u w:val="single"/>
                </w:rPr>
                <w:t>Déposant/Titulaire</w:t>
              </w:r>
            </w:ins>
          </w:p>
          <w:p w14:paraId="57CDEE13" w14:textId="0A0DC036" w:rsidR="00553730" w:rsidRPr="00230B9C" w:rsidRDefault="00553730" w:rsidP="009025B1">
            <w:pPr>
              <w:numPr>
                <w:ilvl w:val="0"/>
                <w:numId w:val="28"/>
              </w:numPr>
              <w:spacing w:before="0" w:after="0"/>
              <w:ind w:left="367" w:hanging="284"/>
              <w:jc w:val="both"/>
              <w:rPr>
                <w:ins w:id="1757" w:author="Author"/>
                <w:rFonts w:eastAsia="Times New Roman" w:cs="Arial"/>
                <w:iCs/>
                <w:color w:val="000000"/>
                <w:kern w:val="0"/>
                <w:sz w:val="17"/>
                <w:szCs w:val="17"/>
                <w14:ligatures w14:val="none"/>
              </w:rPr>
            </w:pPr>
            <w:ins w:id="1758" w:author="Author">
              <w:r w:rsidRPr="00230B9C">
                <w:rPr>
                  <w:color w:val="000000"/>
                  <w:sz w:val="17"/>
                  <w:szCs w:val="17"/>
                  <w:u w:val="single"/>
                </w:rPr>
                <w:t>Numéro d</w:t>
              </w:r>
              <w:r>
                <w:rPr>
                  <w:color w:val="000000"/>
                  <w:sz w:val="17"/>
                  <w:szCs w:val="17"/>
                  <w:u w:val="single"/>
                </w:rPr>
                <w:t>’</w:t>
              </w:r>
              <w:r w:rsidRPr="00230B9C">
                <w:rPr>
                  <w:color w:val="000000"/>
                  <w:sz w:val="17"/>
                  <w:szCs w:val="17"/>
                  <w:u w:val="single"/>
                </w:rPr>
                <w:t>enregistrement/de publication</w:t>
              </w:r>
            </w:ins>
          </w:p>
          <w:p w14:paraId="12333B07" w14:textId="77777777" w:rsidR="00553730" w:rsidRPr="00230B9C" w:rsidRDefault="00553730" w:rsidP="009025B1">
            <w:pPr>
              <w:numPr>
                <w:ilvl w:val="0"/>
                <w:numId w:val="28"/>
              </w:numPr>
              <w:spacing w:before="0" w:after="0"/>
              <w:ind w:left="367" w:hanging="284"/>
              <w:jc w:val="both"/>
              <w:rPr>
                <w:ins w:id="1759" w:author="Author"/>
                <w:rFonts w:eastAsia="Times New Roman" w:cs="Arial"/>
                <w:iCs/>
                <w:color w:val="000000"/>
                <w:kern w:val="0"/>
                <w:sz w:val="17"/>
                <w:szCs w:val="17"/>
                <w14:ligatures w14:val="none"/>
              </w:rPr>
            </w:pPr>
            <w:ins w:id="1760" w:author="Author">
              <w:r w:rsidRPr="00230B9C">
                <w:rPr>
                  <w:sz w:val="17"/>
                  <w:szCs w:val="17"/>
                  <w:u w:val="single"/>
                </w:rPr>
                <w:t>Date d’enregistrement</w:t>
              </w:r>
            </w:ins>
          </w:p>
          <w:p w14:paraId="526C3324" w14:textId="77777777" w:rsidR="00553730" w:rsidRPr="00230B9C" w:rsidRDefault="00553730" w:rsidP="009025B1">
            <w:pPr>
              <w:numPr>
                <w:ilvl w:val="0"/>
                <w:numId w:val="28"/>
              </w:numPr>
              <w:spacing w:before="0" w:after="0"/>
              <w:ind w:left="367" w:hanging="284"/>
              <w:jc w:val="both"/>
              <w:rPr>
                <w:ins w:id="1761" w:author="Author"/>
                <w:rFonts w:eastAsia="Times New Roman" w:cs="Arial"/>
                <w:iCs/>
                <w:color w:val="000000"/>
                <w:kern w:val="0"/>
                <w:sz w:val="17"/>
                <w:szCs w:val="17"/>
                <w14:ligatures w14:val="none"/>
              </w:rPr>
            </w:pPr>
            <w:ins w:id="1762" w:author="Author">
              <w:r w:rsidRPr="00230B9C">
                <w:rPr>
                  <w:color w:val="000000"/>
                  <w:sz w:val="17"/>
                  <w:szCs w:val="17"/>
                  <w:u w:val="single"/>
                </w:rPr>
                <w:t>Type de marque (par exemple, marque verbale, marque sonore, etc.)</w:t>
              </w:r>
            </w:ins>
          </w:p>
          <w:p w14:paraId="1BF2BD61" w14:textId="77777777" w:rsidR="00553730" w:rsidRPr="00230B9C" w:rsidRDefault="00553730" w:rsidP="009025B1">
            <w:pPr>
              <w:numPr>
                <w:ilvl w:val="0"/>
                <w:numId w:val="28"/>
              </w:numPr>
              <w:spacing w:before="0" w:after="0"/>
              <w:ind w:left="367" w:hanging="284"/>
              <w:jc w:val="both"/>
              <w:rPr>
                <w:ins w:id="1763" w:author="Author"/>
                <w:rFonts w:eastAsia="Times New Roman" w:cs="Arial"/>
                <w:iCs/>
                <w:color w:val="000000"/>
                <w:kern w:val="0"/>
                <w:sz w:val="17"/>
                <w:szCs w:val="17"/>
                <w14:ligatures w14:val="none"/>
              </w:rPr>
            </w:pPr>
            <w:ins w:id="1764" w:author="Author">
              <w:r w:rsidRPr="00230B9C">
                <w:rPr>
                  <w:sz w:val="17"/>
                  <w:szCs w:val="17"/>
                  <w:u w:val="single"/>
                </w:rPr>
                <w:t>Classe de la classification de Nice</w:t>
              </w:r>
            </w:ins>
          </w:p>
          <w:p w14:paraId="4A57E8C9" w14:textId="77777777" w:rsidR="00553730" w:rsidRPr="00230B9C" w:rsidRDefault="00553730" w:rsidP="009025B1">
            <w:pPr>
              <w:numPr>
                <w:ilvl w:val="0"/>
                <w:numId w:val="28"/>
              </w:numPr>
              <w:spacing w:before="0" w:after="0"/>
              <w:ind w:left="367" w:hanging="284"/>
              <w:jc w:val="both"/>
              <w:rPr>
                <w:ins w:id="1765" w:author="Author"/>
                <w:rFonts w:eastAsia="Times New Roman" w:cs="Arial"/>
                <w:iCs/>
                <w:color w:val="000000"/>
                <w:kern w:val="0"/>
                <w:sz w:val="17"/>
                <w:szCs w:val="17"/>
                <w14:ligatures w14:val="none"/>
              </w:rPr>
            </w:pPr>
            <w:ins w:id="1766" w:author="Author">
              <w:r w:rsidRPr="00230B9C">
                <w:rPr>
                  <w:sz w:val="17"/>
                  <w:szCs w:val="17"/>
                  <w:u w:val="single"/>
                </w:rPr>
                <w:t>Produits et services</w:t>
              </w:r>
              <w:r w:rsidRPr="00230B9C">
                <w:rPr>
                  <w:color w:val="000000"/>
                  <w:sz w:val="17"/>
                  <w:szCs w:val="17"/>
                </w:rPr>
                <w:t> </w:t>
              </w:r>
            </w:ins>
          </w:p>
          <w:p w14:paraId="298A49DA" w14:textId="77777777" w:rsidR="00553730" w:rsidRPr="00230B9C" w:rsidRDefault="00553730" w:rsidP="009025B1">
            <w:pPr>
              <w:numPr>
                <w:ilvl w:val="0"/>
                <w:numId w:val="28"/>
              </w:numPr>
              <w:spacing w:before="0" w:after="0"/>
              <w:ind w:left="367" w:hanging="284"/>
              <w:jc w:val="both"/>
              <w:rPr>
                <w:ins w:id="1767" w:author="Author"/>
                <w:rFonts w:eastAsia="Times New Roman" w:cs="Arial"/>
                <w:iCs/>
                <w:color w:val="000000"/>
                <w:kern w:val="0"/>
                <w:sz w:val="17"/>
                <w:szCs w:val="17"/>
                <w14:ligatures w14:val="none"/>
              </w:rPr>
            </w:pPr>
            <w:ins w:id="1768" w:author="Author">
              <w:r w:rsidRPr="00230B9C">
                <w:rPr>
                  <w:sz w:val="17"/>
                  <w:szCs w:val="17"/>
                  <w:u w:val="single"/>
                </w:rPr>
                <w:t>Base de dépôt</w:t>
              </w:r>
              <w:r w:rsidRPr="00230B9C">
                <w:rPr>
                  <w:color w:val="000000"/>
                  <w:sz w:val="17"/>
                  <w:szCs w:val="17"/>
                </w:rPr>
                <w:t> </w:t>
              </w:r>
            </w:ins>
          </w:p>
          <w:p w14:paraId="393FFA13" w14:textId="77777777" w:rsidR="00553730" w:rsidRPr="00230B9C" w:rsidRDefault="00553730" w:rsidP="009025B1">
            <w:pPr>
              <w:numPr>
                <w:ilvl w:val="0"/>
                <w:numId w:val="28"/>
              </w:numPr>
              <w:spacing w:before="0" w:after="0"/>
              <w:ind w:left="367" w:hanging="284"/>
              <w:jc w:val="both"/>
              <w:rPr>
                <w:ins w:id="1769" w:author="Author"/>
                <w:rFonts w:eastAsia="Times New Roman" w:cs="Arial"/>
                <w:iCs/>
                <w:color w:val="000000"/>
                <w:kern w:val="0"/>
                <w:sz w:val="17"/>
                <w:szCs w:val="17"/>
                <w14:ligatures w14:val="none"/>
              </w:rPr>
            </w:pPr>
            <w:ins w:id="1770" w:author="Author">
              <w:r w:rsidRPr="00230B9C">
                <w:rPr>
                  <w:sz w:val="17"/>
                  <w:szCs w:val="17"/>
                  <w:u w:val="single"/>
                </w:rPr>
                <w:t>Représentation de la marque (bidimensionnelle)</w:t>
              </w:r>
            </w:ins>
          </w:p>
          <w:p w14:paraId="6669887C" w14:textId="77777777" w:rsidR="00553730" w:rsidRPr="00230B9C" w:rsidRDefault="00553730" w:rsidP="009025B1">
            <w:pPr>
              <w:numPr>
                <w:ilvl w:val="0"/>
                <w:numId w:val="28"/>
              </w:numPr>
              <w:spacing w:before="0" w:after="0"/>
              <w:ind w:left="367" w:hanging="284"/>
              <w:jc w:val="both"/>
              <w:rPr>
                <w:ins w:id="1771" w:author="Author"/>
                <w:rFonts w:eastAsia="Times New Roman" w:cs="Arial"/>
                <w:iCs/>
                <w:color w:val="000000"/>
                <w:kern w:val="0"/>
                <w:sz w:val="17"/>
                <w:szCs w:val="17"/>
                <w14:ligatures w14:val="none"/>
              </w:rPr>
            </w:pPr>
            <w:ins w:id="1772" w:author="Author">
              <w:r w:rsidRPr="00230B9C">
                <w:rPr>
                  <w:sz w:val="17"/>
                  <w:szCs w:val="17"/>
                  <w:u w:val="single"/>
                </w:rPr>
                <w:t>Liens vers des fichiers multimédia (fichiers tridimensionnels, fichiers MP3/MP4)</w:t>
              </w:r>
            </w:ins>
          </w:p>
        </w:tc>
      </w:tr>
      <w:tr w:rsidR="00553730" w:rsidRPr="00230B9C" w14:paraId="33EDBBFD" w14:textId="77777777" w:rsidTr="009025B1">
        <w:trPr>
          <w:trHeight w:val="15"/>
          <w:ins w:id="1773" w:author="Author"/>
        </w:trPr>
        <w:tc>
          <w:tcPr>
            <w:tcW w:w="2872" w:type="dxa"/>
            <w:vMerge/>
          </w:tcPr>
          <w:p w14:paraId="6F30BA96" w14:textId="77777777" w:rsidR="00553730" w:rsidRPr="00230B9C" w:rsidRDefault="00553730" w:rsidP="009025B1">
            <w:pPr>
              <w:rPr>
                <w:ins w:id="1774"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3B72ED86" w14:textId="77777777" w:rsidR="00553730" w:rsidRPr="00230B9C" w:rsidRDefault="00553730" w:rsidP="009025B1">
            <w:pPr>
              <w:spacing w:before="0" w:after="0"/>
              <w:jc w:val="both"/>
              <w:rPr>
                <w:ins w:id="1775" w:author="Author"/>
                <w:rFonts w:eastAsia="Times New Roman" w:cs="Arial"/>
                <w:iCs/>
                <w:color w:val="000000"/>
                <w:kern w:val="0"/>
                <w:sz w:val="17"/>
                <w:szCs w:val="17"/>
                <w14:ligatures w14:val="none"/>
              </w:rPr>
            </w:pPr>
            <w:ins w:id="1776" w:author="Author">
              <w:r w:rsidRPr="00230B9C">
                <w:rPr>
                  <w:color w:val="000000"/>
                  <w:sz w:val="17"/>
                  <w:szCs w:val="17"/>
                  <w:u w:val="single"/>
                </w:rPr>
                <w:t>EM_018975509_20221201 _Representation.&lt;file extension&gt;</w:t>
              </w:r>
            </w:ins>
          </w:p>
        </w:tc>
        <w:tc>
          <w:tcPr>
            <w:tcW w:w="4402" w:type="dxa"/>
            <w:tcBorders>
              <w:top w:val="single" w:sz="6" w:space="0" w:color="auto"/>
              <w:left w:val="single" w:sz="6" w:space="0" w:color="auto"/>
              <w:bottom w:val="single" w:sz="6" w:space="0" w:color="auto"/>
              <w:right w:val="single" w:sz="6" w:space="0" w:color="auto"/>
            </w:tcBorders>
            <w:vAlign w:val="center"/>
          </w:tcPr>
          <w:p w14:paraId="430F1036" w14:textId="264DEBCD" w:rsidR="00553730" w:rsidRPr="00230B9C" w:rsidRDefault="00553730" w:rsidP="009025B1">
            <w:pPr>
              <w:spacing w:before="0" w:after="0"/>
              <w:jc w:val="both"/>
              <w:rPr>
                <w:ins w:id="1777" w:author="Author"/>
                <w:rFonts w:eastAsia="Times New Roman" w:cs="Arial"/>
                <w:iCs/>
                <w:color w:val="000000"/>
                <w:kern w:val="0"/>
                <w:sz w:val="17"/>
                <w:szCs w:val="17"/>
                <w14:ligatures w14:val="none"/>
              </w:rPr>
            </w:pPr>
            <w:ins w:id="1778" w:author="Author">
              <w:r w:rsidRPr="00230B9C">
                <w:rPr>
                  <w:sz w:val="17"/>
                  <w:szCs w:val="17"/>
                  <w:u w:val="single"/>
                </w:rPr>
                <w:t>Les fichiers de représentation qui ne peuvent pas être représentés au format PDF, tels que les fichiers tridimensionnels, le format MP3/MP4 pour les marques sonores ou le format de fichier vidéo MPEG/AVI pour les marques multimédia.</w:t>
              </w:r>
              <w:r w:rsidRPr="00230B9C">
                <w:rPr>
                  <w:color w:val="000000"/>
                  <w:sz w:val="17"/>
                  <w:szCs w:val="17"/>
                </w:rPr>
                <w:t xml:space="preserve"> </w:t>
              </w:r>
              <w:r>
                <w:rPr>
                  <w:color w:val="000000"/>
                  <w:sz w:val="17"/>
                  <w:szCs w:val="17"/>
                </w:rPr>
                <w:t xml:space="preserve"> </w:t>
              </w:r>
              <w:r w:rsidRPr="00230B9C">
                <w:rPr>
                  <w:sz w:val="17"/>
                  <w:szCs w:val="17"/>
                  <w:u w:val="single"/>
                </w:rPr>
                <w:t>Lorsque ces fichiers sont requis pour le dépôt, ils doivent être fournis dans le cadre du paquet de données pour un document de priorité.</w:t>
              </w:r>
            </w:ins>
          </w:p>
        </w:tc>
      </w:tr>
      <w:tr w:rsidR="00553730" w:rsidRPr="00230B9C" w14:paraId="2B87E848" w14:textId="77777777" w:rsidTr="009025B1">
        <w:trPr>
          <w:trHeight w:val="15"/>
          <w:ins w:id="1779" w:author="Author"/>
        </w:trPr>
        <w:tc>
          <w:tcPr>
            <w:tcW w:w="2872" w:type="dxa"/>
            <w:vMerge w:val="restart"/>
            <w:tcBorders>
              <w:top w:val="single" w:sz="6" w:space="0" w:color="auto"/>
              <w:left w:val="single" w:sz="6" w:space="0" w:color="auto"/>
              <w:right w:val="single" w:sz="6" w:space="0" w:color="auto"/>
            </w:tcBorders>
          </w:tcPr>
          <w:p w14:paraId="4251A09E" w14:textId="77777777" w:rsidR="00553730" w:rsidRPr="00230B9C" w:rsidRDefault="00553730" w:rsidP="009025B1">
            <w:pPr>
              <w:rPr>
                <w:ins w:id="1780" w:author="Author"/>
                <w:rFonts w:eastAsia="SimSun" w:cs="Arial"/>
                <w:b/>
                <w:bCs/>
                <w:color w:val="000000"/>
                <w:kern w:val="0"/>
                <w:sz w:val="17"/>
                <w:szCs w:val="17"/>
                <w14:ligatures w14:val="none"/>
              </w:rPr>
            </w:pPr>
            <w:ins w:id="1781" w:author="Author">
              <w:r w:rsidRPr="00230B9C">
                <w:rPr>
                  <w:b/>
                  <w:color w:val="000000"/>
                  <w:sz w:val="17"/>
                  <w:szCs w:val="17"/>
                </w:rPr>
                <w:t>/SupplementaryArtifacts </w:t>
              </w:r>
            </w:ins>
          </w:p>
        </w:tc>
        <w:tc>
          <w:tcPr>
            <w:tcW w:w="2736" w:type="dxa"/>
            <w:tcBorders>
              <w:top w:val="single" w:sz="6" w:space="0" w:color="auto"/>
              <w:left w:val="single" w:sz="6" w:space="0" w:color="auto"/>
              <w:bottom w:val="single" w:sz="6" w:space="0" w:color="auto"/>
              <w:right w:val="single" w:sz="6" w:space="0" w:color="auto"/>
            </w:tcBorders>
          </w:tcPr>
          <w:p w14:paraId="508BA0B8" w14:textId="77777777" w:rsidR="00553730" w:rsidRPr="00230B9C" w:rsidRDefault="00553730" w:rsidP="009025B1">
            <w:pPr>
              <w:spacing w:before="0" w:after="0"/>
              <w:jc w:val="both"/>
              <w:rPr>
                <w:ins w:id="1782" w:author="Author"/>
                <w:rFonts w:eastAsia="Times New Roman" w:cs="Arial"/>
                <w:iCs/>
                <w:color w:val="000000"/>
                <w:kern w:val="0"/>
                <w:sz w:val="17"/>
                <w:szCs w:val="17"/>
                <w:lang w:val="en-GB"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17A18C16" w14:textId="77777777" w:rsidR="00553730" w:rsidRPr="00230B9C" w:rsidRDefault="00553730" w:rsidP="009025B1">
            <w:pPr>
              <w:spacing w:before="0" w:after="0"/>
              <w:jc w:val="both"/>
              <w:rPr>
                <w:ins w:id="1783" w:author="Author"/>
                <w:rFonts w:eastAsia="Times New Roman" w:cs="Arial"/>
                <w:iCs/>
                <w:color w:val="000000"/>
                <w:kern w:val="0"/>
                <w:sz w:val="17"/>
                <w:szCs w:val="17"/>
                <w14:ligatures w14:val="none"/>
              </w:rPr>
            </w:pPr>
            <w:ins w:id="1784" w:author="Author">
              <w:r w:rsidRPr="00230B9C">
                <w:rPr>
                  <w:sz w:val="17"/>
                  <w:szCs w:val="17"/>
                  <w:u w:val="single"/>
                </w:rPr>
                <w:t xml:space="preserve">Documents intermédiaires (par exemple, </w:t>
              </w:r>
              <w:r w:rsidRPr="00230B9C">
                <w:rPr>
                  <w:color w:val="000000"/>
                  <w:sz w:val="17"/>
                  <w:szCs w:val="17"/>
                  <w:u w:val="single"/>
                </w:rPr>
                <w:t>notification relative à la modification du nom du déposant, modifications manuscrites)</w:t>
              </w:r>
            </w:ins>
          </w:p>
        </w:tc>
      </w:tr>
      <w:tr w:rsidR="00553730" w:rsidRPr="00230B9C" w14:paraId="2BFB9FC4" w14:textId="77777777" w:rsidTr="009025B1">
        <w:trPr>
          <w:trHeight w:val="53"/>
          <w:ins w:id="1785" w:author="Author"/>
        </w:trPr>
        <w:tc>
          <w:tcPr>
            <w:tcW w:w="2872" w:type="dxa"/>
            <w:vMerge/>
          </w:tcPr>
          <w:p w14:paraId="17E6E627" w14:textId="77777777" w:rsidR="00553730" w:rsidRPr="00230B9C" w:rsidRDefault="00553730" w:rsidP="009025B1">
            <w:pPr>
              <w:rPr>
                <w:ins w:id="1786" w:author="Author"/>
                <w:rFonts w:eastAsia="SimSun" w:cs="Arial"/>
                <w:b/>
                <w:bCs/>
                <w:color w:val="000000"/>
                <w:kern w:val="0"/>
                <w:sz w:val="17"/>
                <w:szCs w:val="17"/>
                <w:lang w:eastAsia="zh-CN"/>
                <w14:ligatures w14:val="none"/>
              </w:rPr>
            </w:pPr>
          </w:p>
        </w:tc>
        <w:tc>
          <w:tcPr>
            <w:tcW w:w="2736" w:type="dxa"/>
            <w:tcBorders>
              <w:top w:val="single" w:sz="6" w:space="0" w:color="auto"/>
              <w:left w:val="single" w:sz="6" w:space="0" w:color="auto"/>
              <w:bottom w:val="single" w:sz="6" w:space="0" w:color="auto"/>
              <w:right w:val="single" w:sz="6" w:space="0" w:color="auto"/>
            </w:tcBorders>
          </w:tcPr>
          <w:p w14:paraId="10183166" w14:textId="77777777" w:rsidR="00553730" w:rsidRPr="00BC6886" w:rsidRDefault="00553730" w:rsidP="009025B1">
            <w:pPr>
              <w:spacing w:before="0" w:after="0"/>
              <w:jc w:val="both"/>
              <w:rPr>
                <w:ins w:id="1787" w:author="Author"/>
                <w:rFonts w:eastAsia="Times New Roman" w:cs="Arial"/>
                <w:iCs/>
                <w:color w:val="000000"/>
                <w:kern w:val="0"/>
                <w:sz w:val="17"/>
                <w:szCs w:val="17"/>
                <w:lang w:eastAsia="en-GB"/>
                <w14:ligatures w14:val="none"/>
              </w:rPr>
            </w:pPr>
          </w:p>
        </w:tc>
        <w:tc>
          <w:tcPr>
            <w:tcW w:w="4402" w:type="dxa"/>
            <w:tcBorders>
              <w:top w:val="single" w:sz="6" w:space="0" w:color="auto"/>
              <w:left w:val="single" w:sz="6" w:space="0" w:color="auto"/>
              <w:bottom w:val="single" w:sz="6" w:space="0" w:color="auto"/>
              <w:right w:val="single" w:sz="6" w:space="0" w:color="auto"/>
            </w:tcBorders>
          </w:tcPr>
          <w:p w14:paraId="0B2BD79F" w14:textId="77777777" w:rsidR="00553730" w:rsidRPr="00230B9C" w:rsidRDefault="00553730" w:rsidP="009025B1">
            <w:pPr>
              <w:spacing w:before="0" w:after="0"/>
              <w:jc w:val="both"/>
              <w:rPr>
                <w:ins w:id="1788" w:author="Author"/>
                <w:rFonts w:eastAsia="Times New Roman" w:cs="Arial"/>
                <w:iCs/>
                <w:color w:val="000000"/>
                <w:kern w:val="0"/>
                <w:sz w:val="17"/>
                <w:szCs w:val="17"/>
                <w14:ligatures w14:val="none"/>
              </w:rPr>
            </w:pPr>
            <w:ins w:id="1789" w:author="Author">
              <w:r w:rsidRPr="00230B9C">
                <w:rPr>
                  <w:sz w:val="17"/>
                  <w:szCs w:val="17"/>
                  <w:u w:val="single"/>
                </w:rPr>
                <w:t>Des fichiers multimédia ou des liens vers ces fichiers peuvent être fournis</w:t>
              </w:r>
            </w:ins>
          </w:p>
        </w:tc>
      </w:tr>
    </w:tbl>
    <w:p w14:paraId="0EA31DE0" w14:textId="714273E8" w:rsidR="00301EAE" w:rsidRPr="00230B9C" w:rsidRDefault="00301EAE" w:rsidP="00230B9C">
      <w:pPr>
        <w:spacing w:before="720" w:after="0"/>
        <w:ind w:left="5533"/>
      </w:pPr>
      <w:r>
        <w:t>[L’annexe</w:t>
      </w:r>
      <w:r w:rsidR="00553730">
        <w:t> </w:t>
      </w:r>
      <w:r>
        <w:t>III de la norme ST.92 suit]</w:t>
      </w:r>
    </w:p>
    <w:p w14:paraId="35351D15" w14:textId="77777777" w:rsidR="00AC6C2C" w:rsidRPr="002E36F3" w:rsidRDefault="00301EAE" w:rsidP="00821E18">
      <w:pPr>
        <w:spacing w:before="0" w:after="0"/>
        <w:rPr>
          <w:del w:id="1790" w:author="Author"/>
          <w:rFonts w:eastAsia="SimSun" w:cs="Arial"/>
          <w:kern w:val="0"/>
          <w:sz w:val="17"/>
          <w:szCs w:val="17"/>
          <w14:ligatures w14:val="none"/>
        </w:rPr>
        <w:sectPr w:rsidR="00AC6C2C" w:rsidRPr="002E36F3" w:rsidSect="00DA63A1">
          <w:pgSz w:w="11909" w:h="16834" w:code="9"/>
          <w:pgMar w:top="567" w:right="1134" w:bottom="1418" w:left="1418" w:header="510" w:footer="1021" w:gutter="0"/>
          <w:cols w:space="720"/>
          <w:docGrid w:linePitch="360"/>
        </w:sectPr>
      </w:pPr>
      <w:r>
        <w:br w:type="page"/>
      </w:r>
    </w:p>
    <w:p w14:paraId="158EBAE6" w14:textId="73956FD5" w:rsidR="0036647B" w:rsidRPr="002E36F3" w:rsidRDefault="00821E18" w:rsidP="00821E18">
      <w:pPr>
        <w:autoSpaceDE w:val="0"/>
        <w:autoSpaceDN w:val="0"/>
        <w:adjustRightInd w:val="0"/>
        <w:spacing w:before="0" w:after="0" w:line="360" w:lineRule="auto"/>
        <w:jc w:val="center"/>
        <w:outlineLvl w:val="0"/>
        <w:rPr>
          <w:rFonts w:eastAsia="SimSun" w:cs="Arial"/>
          <w:b/>
          <w:bCs/>
          <w:color w:val="000000"/>
          <w:kern w:val="0"/>
          <w:sz w:val="17"/>
          <w:szCs w:val="17"/>
          <w14:ligatures w14:val="none"/>
        </w:rPr>
      </w:pPr>
      <w:bookmarkStart w:id="1791" w:name="_Toc198822813"/>
      <w:bookmarkStart w:id="1792" w:name="_Toc203552061"/>
      <w:bookmarkStart w:id="1793" w:name="_Toc211324047"/>
      <w:bookmarkStart w:id="1794" w:name="_Toc211443167"/>
      <w:bookmarkStart w:id="1795" w:name="_Toc211443362"/>
      <w:r>
        <w:rPr>
          <w:b/>
          <w:color w:val="000000"/>
          <w:sz w:val="17"/>
        </w:rPr>
        <w:lastRenderedPageBreak/>
        <w:t>ANNEXE III</w:t>
      </w:r>
      <w:bookmarkEnd w:id="1791"/>
      <w:bookmarkEnd w:id="1792"/>
      <w:bookmarkEnd w:id="1793"/>
      <w:bookmarkEnd w:id="1794"/>
      <w:bookmarkEnd w:id="1795"/>
      <w:r>
        <w:rPr>
          <w:b/>
          <w:color w:val="000000"/>
          <w:sz w:val="17"/>
        </w:rPr>
        <w:t xml:space="preserve"> </w:t>
      </w:r>
    </w:p>
    <w:p w14:paraId="0B8F232A" w14:textId="77777777" w:rsidR="0036647B" w:rsidRPr="00BC6886" w:rsidRDefault="0036647B" w:rsidP="00FE3CC5">
      <w:pPr>
        <w:rPr>
          <w:rFonts w:cs="Arial"/>
          <w:sz w:val="17"/>
          <w:szCs w:val="17"/>
        </w:rPr>
      </w:pPr>
    </w:p>
    <w:p w14:paraId="5AA815F3" w14:textId="27F4FCEB" w:rsidR="00821E18" w:rsidRPr="002E36F3" w:rsidRDefault="00821E18" w:rsidP="00821E18">
      <w:pPr>
        <w:autoSpaceDE w:val="0"/>
        <w:autoSpaceDN w:val="0"/>
        <w:adjustRightInd w:val="0"/>
        <w:spacing w:before="0" w:after="0" w:line="360" w:lineRule="auto"/>
        <w:jc w:val="center"/>
        <w:outlineLvl w:val="0"/>
        <w:rPr>
          <w:rFonts w:eastAsia="SimSun" w:cs="Arial"/>
          <w:color w:val="000000"/>
          <w:kern w:val="0"/>
          <w:sz w:val="17"/>
          <w:szCs w:val="17"/>
          <w14:ligatures w14:val="none"/>
        </w:rPr>
      </w:pPr>
      <w:bookmarkStart w:id="1796" w:name="_Toc198822814"/>
      <w:bookmarkStart w:id="1797" w:name="_Toc203552062"/>
      <w:bookmarkStart w:id="1798" w:name="_Toc180148837"/>
      <w:bookmarkStart w:id="1799" w:name="_Toc211324048"/>
      <w:bookmarkStart w:id="1800" w:name="_Toc211443168"/>
      <w:bookmarkStart w:id="1801" w:name="_Toc211443363"/>
      <w:r>
        <w:rPr>
          <w:color w:val="000000"/>
          <w:sz w:val="17"/>
        </w:rPr>
        <w:t>EXEMPLE DE HACHAGE D’UN PAQUET DE DONNÉES DES DOCUMENTS DE PRIORITÉ ENVOYÉ DIRECTEMENT AUX DÉPOSANTS</w:t>
      </w:r>
      <w:bookmarkEnd w:id="1796"/>
      <w:bookmarkEnd w:id="1797"/>
      <w:bookmarkEnd w:id="1798"/>
      <w:bookmarkEnd w:id="1799"/>
      <w:bookmarkEnd w:id="1800"/>
      <w:bookmarkEnd w:id="1801"/>
    </w:p>
    <w:p w14:paraId="7D5EF359" w14:textId="77777777" w:rsidR="00821E18" w:rsidRPr="002E36F3" w:rsidRDefault="00821E18" w:rsidP="00821E18">
      <w:pPr>
        <w:widowControl w:val="0"/>
        <w:kinsoku w:val="0"/>
        <w:spacing w:before="0" w:after="0"/>
        <w:jc w:val="center"/>
        <w:rPr>
          <w:rFonts w:eastAsia="Times New Roman" w:cs="Arial"/>
          <w:i/>
          <w:kern w:val="0"/>
          <w:sz w:val="17"/>
          <w:szCs w:val="17"/>
          <w14:ligatures w14:val="none"/>
        </w:rPr>
      </w:pPr>
    </w:p>
    <w:p w14:paraId="3EAAA900" w14:textId="086EF6F7" w:rsidR="00821E18" w:rsidRPr="002E36F3" w:rsidRDefault="00821E18" w:rsidP="00821E18">
      <w:pPr>
        <w:widowControl w:val="0"/>
        <w:kinsoku w:val="0"/>
        <w:spacing w:before="0" w:after="0"/>
        <w:jc w:val="center"/>
        <w:rPr>
          <w:rFonts w:eastAsia="Times New Roman" w:cs="Arial"/>
          <w:i/>
          <w:kern w:val="0"/>
          <w:sz w:val="17"/>
          <w:szCs w:val="17"/>
          <w14:ligatures w14:val="none"/>
        </w:rPr>
      </w:pPr>
      <w:r>
        <w:rPr>
          <w:i/>
          <w:sz w:val="17"/>
        </w:rPr>
        <w:t xml:space="preserve">Version </w:t>
      </w:r>
      <w:del w:id="1802" w:author="Author">
        <w:r w:rsidR="00553730" w:rsidDel="00553730">
          <w:rPr>
            <w:i/>
            <w:sz w:val="17"/>
          </w:rPr>
          <w:delText>1</w:delText>
        </w:r>
      </w:del>
      <w:ins w:id="1803" w:author="Author">
        <w:r w:rsidR="00553730">
          <w:rPr>
            <w:i/>
            <w:sz w:val="17"/>
          </w:rPr>
          <w:t>2</w:t>
        </w:r>
      </w:ins>
      <w:r>
        <w:rPr>
          <w:i/>
          <w:sz w:val="17"/>
        </w:rPr>
        <w:t>.0</w:t>
      </w:r>
    </w:p>
    <w:p w14:paraId="34222EA8" w14:textId="77777777" w:rsidR="00821E18" w:rsidRPr="002E36F3" w:rsidRDefault="00821E18" w:rsidP="00821E18">
      <w:pPr>
        <w:widowControl w:val="0"/>
        <w:kinsoku w:val="0"/>
        <w:spacing w:before="0" w:after="0"/>
        <w:jc w:val="center"/>
        <w:rPr>
          <w:rFonts w:eastAsia="Times New Roman" w:cs="Arial"/>
          <w:i/>
          <w:kern w:val="0"/>
          <w:sz w:val="17"/>
          <w:szCs w:val="17"/>
          <w14:ligatures w14:val="none"/>
        </w:rPr>
      </w:pPr>
    </w:p>
    <w:p w14:paraId="49CE54A5" w14:textId="253DF1C5" w:rsidR="00821E18" w:rsidRDefault="00A04383" w:rsidP="00821E18">
      <w:pPr>
        <w:widowControl w:val="0"/>
        <w:kinsoku w:val="0"/>
        <w:spacing w:before="0" w:after="0"/>
        <w:jc w:val="center"/>
        <w:rPr>
          <w:rFonts w:eastAsia="Times New Roman" w:cs="Arial"/>
          <w:i/>
          <w:kern w:val="0"/>
          <w:sz w:val="17"/>
          <w:szCs w:val="17"/>
          <w14:ligatures w14:val="none"/>
        </w:rPr>
      </w:pPr>
      <w:r>
        <w:rPr>
          <w:i/>
          <w:sz w:val="17"/>
        </w:rPr>
        <w:t>Proposition présentée au Comité des normes de l’OMPI (CWS) pour approbation à sa treizième session</w:t>
      </w:r>
    </w:p>
    <w:p w14:paraId="05B9599B" w14:textId="77777777" w:rsidR="00D17751" w:rsidRPr="002E36F3" w:rsidRDefault="00D17751" w:rsidP="00821E18">
      <w:pPr>
        <w:widowControl w:val="0"/>
        <w:kinsoku w:val="0"/>
        <w:spacing w:before="0" w:after="0"/>
        <w:jc w:val="center"/>
        <w:rPr>
          <w:rFonts w:eastAsia="SimSun" w:cs="Arial"/>
          <w:i/>
          <w:kern w:val="0"/>
          <w:sz w:val="17"/>
          <w:szCs w:val="17"/>
          <w:lang w:eastAsia="zh-CN"/>
          <w14:ligatures w14:val="none"/>
        </w:rPr>
      </w:pPr>
    </w:p>
    <w:p w14:paraId="01B60665" w14:textId="77777777" w:rsidR="007662C7" w:rsidRPr="002E36F3" w:rsidRDefault="007662C7" w:rsidP="007662C7">
      <w:pPr>
        <w:widowControl w:val="0"/>
        <w:kinsoku w:val="0"/>
        <w:spacing w:before="0" w:after="0"/>
        <w:rPr>
          <w:rFonts w:eastAsia="SimSun" w:cs="Arial"/>
          <w:kern w:val="0"/>
          <w:sz w:val="17"/>
          <w:szCs w:val="17"/>
          <w:lang w:eastAsia="zh-CN"/>
          <w14:ligatures w14:val="none"/>
        </w:rPr>
      </w:pPr>
    </w:p>
    <w:p w14:paraId="784C4ECF"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Pr>
          <w:sz w:val="17"/>
        </w:rPr>
        <w:t>1.</w:t>
      </w:r>
      <w:r>
        <w:rPr>
          <w:sz w:val="17"/>
        </w:rPr>
        <w:tab/>
        <w:t xml:space="preserve">La présente annexe décrit un exemple de hachage du fichier ZIP d’un paquet de données des documents de priorité (PDDP) lorsqu’un office fournisseur envoie le fichier ZIP directement à un déposant.  Cet exemple n’est pas limitatif et ne représente qu’une variante parmi d’autres.  </w:t>
      </w:r>
    </w:p>
    <w:p w14:paraId="0A819CC2"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Pr>
          <w:sz w:val="17"/>
        </w:rPr>
        <w:t>2.</w:t>
      </w:r>
      <w:r>
        <w:rPr>
          <w:sz w:val="17"/>
        </w:rPr>
        <w:tab/>
        <w:t xml:space="preserve">Il est essentiel, tant pour les déposants que pour les offices, de veiller à ce que les documents de priorité transmis par l’office fournisseur soient identiques aux documents reçus par l’office destinataire.  </w:t>
      </w:r>
    </w:p>
    <w:p w14:paraId="31F7EE13" w14:textId="77777777" w:rsidR="005B2F62" w:rsidRPr="002E36F3" w:rsidRDefault="005B2F62" w:rsidP="005B2F62">
      <w:pPr>
        <w:keepLines/>
        <w:tabs>
          <w:tab w:val="left" w:pos="567"/>
        </w:tabs>
        <w:spacing w:before="0" w:after="170"/>
        <w:rPr>
          <w:rFonts w:eastAsia="Times New Roman" w:cs="Arial"/>
          <w:kern w:val="0"/>
          <w:sz w:val="17"/>
          <w:szCs w:val="17"/>
          <w14:ligatures w14:val="none"/>
        </w:rPr>
      </w:pPr>
      <w:r>
        <w:rPr>
          <w:sz w:val="17"/>
        </w:rPr>
        <w:t>3.</w:t>
      </w:r>
      <w:r>
        <w:rPr>
          <w:sz w:val="17"/>
        </w:rPr>
        <w:tab/>
        <w:t xml:space="preserve">Afin d’assurer l’intégrité et la non-répudiation du fichier ZIP, un fichier PDF d’accompagnement est créé par l’office fournisseur.  Ce fichier PDF contient un hachage cryptographique du fichier ZIP du PDDP, accompagné d’une indication de l’algorithme utilisé.  En outre, ce fichier PDF est signé électroniquement par l’office fournisseur, ce qui certifie l’intégrité du contenu et de la structure du fichier ZIP.  L’office destinataire peut ainsi vérifier l’intégrité du fichier ZIP du PDDP après l’avoir reçu du déposant et à toute date ultérieure.  Il s’agit de la méthode la plus recommandée pour vérifier la valeur de hachage par l’office destinataire, afin de prouver que le paquet généré par l’office fournisseur constitue la version authentique et non falsifiée et de s’assurer qu’il n’y a pas eu de perte de données.  Le hachage cryptographique devrait être généré au moyen d’une fonction de hachage cryptographique correspondant à un algorithme de hachage standard largement adopté par l’ensemble du secteur. À l’heure actuelle, il s’agit de l’algorithme SHA-256. </w:t>
      </w:r>
    </w:p>
    <w:p w14:paraId="15371971" w14:textId="338B6E5C" w:rsidR="007662C7" w:rsidRPr="002E36F3" w:rsidRDefault="005B2F62" w:rsidP="005B2F62">
      <w:pPr>
        <w:keepLines/>
        <w:tabs>
          <w:tab w:val="left" w:pos="567"/>
        </w:tabs>
        <w:spacing w:before="0" w:after="170"/>
        <w:rPr>
          <w:rFonts w:eastAsia="Times New Roman" w:cs="Arial"/>
          <w:kern w:val="0"/>
          <w:sz w:val="17"/>
          <w:szCs w:val="17"/>
          <w14:ligatures w14:val="none"/>
        </w:rPr>
      </w:pPr>
      <w:r>
        <w:rPr>
          <w:sz w:val="17"/>
        </w:rPr>
        <w:t>4.</w:t>
      </w:r>
      <w:r>
        <w:rPr>
          <w:sz w:val="17"/>
        </w:rPr>
        <w:tab/>
        <w:t xml:space="preserve">Pour garantir l’envoi d’un fichier unique au déposant, l’office fournisseur crée un dossier d’archivage de fichiers ZIP contenant le fichier ZIP du PDDP, accompagné du fichier PDF décrit plus haut. </w:t>
      </w:r>
    </w:p>
    <w:p w14:paraId="30F65CF9" w14:textId="77777777" w:rsidR="00821E18" w:rsidRPr="002E36F3" w:rsidRDefault="00821E18" w:rsidP="00821E18">
      <w:pPr>
        <w:widowControl w:val="0"/>
        <w:kinsoku w:val="0"/>
        <w:spacing w:before="0" w:after="0"/>
        <w:rPr>
          <w:rFonts w:eastAsia="SimSun" w:cs="Arial"/>
          <w:kern w:val="0"/>
          <w:sz w:val="17"/>
          <w:szCs w:val="17"/>
          <w:lang w:eastAsia="zh-CN"/>
          <w14:ligatures w14:val="none"/>
        </w:rPr>
      </w:pPr>
    </w:p>
    <w:p w14:paraId="63C86BB9" w14:textId="22C7EEA6" w:rsidR="00821E18" w:rsidRPr="001D7C91" w:rsidRDefault="00821E18" w:rsidP="00B949B4">
      <w:pPr>
        <w:widowControl w:val="0"/>
        <w:kinsoku w:val="0"/>
        <w:spacing w:before="0" w:after="0"/>
        <w:jc w:val="center"/>
        <w:rPr>
          <w:rFonts w:eastAsia="SimSun" w:cs="Arial"/>
          <w:kern w:val="0"/>
          <w:sz w:val="17"/>
          <w:szCs w:val="17"/>
          <w14:ligatures w14:val="none"/>
        </w:rPr>
      </w:pPr>
      <w:r>
        <w:rPr>
          <w:noProof/>
          <w:sz w:val="17"/>
        </w:rPr>
        <w:drawing>
          <wp:inline distT="0" distB="0" distL="0" distR="0" wp14:anchorId="647E8E14" wp14:editId="0344C9A8">
            <wp:extent cx="5217461" cy="2371725"/>
            <wp:effectExtent l="0" t="0" r="2540" b="0"/>
            <wp:docPr id="1" name="Picture 1" descr="Diagramme d’un docu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ocument&#10;&#10;Description automatically generated"/>
                    <pic:cNvPicPr/>
                  </pic:nvPicPr>
                  <pic:blipFill>
                    <a:blip r:embed="rId30"/>
                    <a:stretch>
                      <a:fillRect/>
                    </a:stretch>
                  </pic:blipFill>
                  <pic:spPr>
                    <a:xfrm>
                      <a:off x="0" y="0"/>
                      <a:ext cx="5226383" cy="2375780"/>
                    </a:xfrm>
                    <a:prstGeom prst="rect">
                      <a:avLst/>
                    </a:prstGeom>
                  </pic:spPr>
                </pic:pic>
              </a:graphicData>
            </a:graphic>
          </wp:inline>
        </w:drawing>
      </w:r>
    </w:p>
    <w:p w14:paraId="4E47980C" w14:textId="107852AB" w:rsidR="00F76057" w:rsidRPr="00230B9C" w:rsidRDefault="00821E18" w:rsidP="00230B9C">
      <w:pPr>
        <w:spacing w:before="720" w:after="0"/>
        <w:ind w:left="5533"/>
      </w:pPr>
      <w:r>
        <w:t>[Fin de l’annexe III et de la norme ST.92]</w:t>
      </w:r>
    </w:p>
    <w:p w14:paraId="049EAB2D" w14:textId="60D59C13" w:rsidR="00A312DD" w:rsidRPr="00AF0E68" w:rsidRDefault="0064743F" w:rsidP="00230B9C">
      <w:pPr>
        <w:spacing w:before="720" w:after="0"/>
        <w:ind w:left="5533"/>
      </w:pPr>
      <w:r>
        <w:t>[Fin de l’annexe</w:t>
      </w:r>
      <w:r w:rsidR="00553730">
        <w:t> </w:t>
      </w:r>
      <w:r>
        <w:t>II et du document]</w:t>
      </w:r>
    </w:p>
    <w:sectPr w:rsidR="00A312DD" w:rsidRPr="00AF0E68" w:rsidSect="00DA63A1">
      <w:headerReference w:type="default" r:id="rId31"/>
      <w:footerReference w:type="default" r:id="rId32"/>
      <w:pgSz w:w="11909" w:h="16834"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EE891" w14:textId="77777777" w:rsidR="00C12FF6" w:rsidRDefault="00C12FF6" w:rsidP="006312A7">
      <w:pPr>
        <w:spacing w:after="0"/>
      </w:pPr>
      <w:r>
        <w:separator/>
      </w:r>
    </w:p>
  </w:endnote>
  <w:endnote w:type="continuationSeparator" w:id="0">
    <w:p w14:paraId="2971743F" w14:textId="77777777" w:rsidR="00C12FF6" w:rsidRDefault="00C12FF6" w:rsidP="006312A7">
      <w:pPr>
        <w:spacing w:after="0"/>
      </w:pPr>
      <w:r>
        <w:continuationSeparator/>
      </w:r>
    </w:p>
  </w:endnote>
  <w:endnote w:type="continuationNotice" w:id="1">
    <w:p w14:paraId="15697B9F" w14:textId="77777777" w:rsidR="00C12FF6" w:rsidRDefault="00C12F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Mangal"/>
    <w:charset w:val="00"/>
    <w:family w:val="swiss"/>
    <w:pitch w:val="variable"/>
    <w:sig w:usb0="E00082FF" w:usb1="4000205F" w:usb2="08000029"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15040" w14:textId="47FDC1D8" w:rsidR="00313AD1" w:rsidRDefault="00313AD1">
    <w:pPr>
      <w:pStyle w:val="Footer"/>
    </w:pPr>
    <w:r>
      <w:rPr>
        <w:noProof/>
      </w:rPr>
      <mc:AlternateContent>
        <mc:Choice Requires="wps">
          <w:drawing>
            <wp:anchor distT="0" distB="0" distL="0" distR="0" simplePos="0" relativeHeight="251659264" behindDoc="0" locked="0" layoutInCell="1" allowOverlap="1" wp14:anchorId="6D02511C" wp14:editId="06FB785D">
              <wp:simplePos x="635" y="635"/>
              <wp:positionH relativeFrom="page">
                <wp:align>center</wp:align>
              </wp:positionH>
              <wp:positionV relativeFrom="page">
                <wp:align>bottom</wp:align>
              </wp:positionV>
              <wp:extent cx="1552575" cy="459740"/>
              <wp:effectExtent l="0" t="0" r="9525" b="0"/>
              <wp:wrapNone/>
              <wp:docPr id="1619577286"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154FD288" w14:textId="324C7450"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02511C" id="_x0000_t202" coordsize="21600,21600" o:spt="202" path="m,l,21600r21600,l21600,xe">
              <v:stroke joinstyle="miter"/>
              <v:path gradientshapeok="t" o:connecttype="rect"/>
            </v:shapetype>
            <v:shape id="Text Box 2" o:spid="_x0000_s1026" type="#_x0000_t202" alt="WIPO FOR OFFICIAL USE ONLY " style="position:absolute;margin-left:0;margin-top:0;width:122.25pt;height:36.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" filled="f" stroked="f">
              <v:fill o:detectmouseclick="t"/>
              <v:textbox style="mso-fit-shape-to-text:t" inset="0,0,0,15pt">
                <w:txbxContent>
                  <w:p w14:paraId="154FD288" w14:textId="324C7450"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0BB77" w14:textId="15C82AF1" w:rsidR="00313AD1" w:rsidRDefault="00313AD1">
    <w:pPr>
      <w:pStyle w:val="Footer"/>
    </w:pPr>
    <w:r>
      <w:rPr>
        <w:noProof/>
      </w:rPr>
      <mc:AlternateContent>
        <mc:Choice Requires="wps">
          <w:drawing>
            <wp:anchor distT="0" distB="0" distL="0" distR="0" simplePos="0" relativeHeight="251660288" behindDoc="0" locked="0" layoutInCell="1" allowOverlap="1" wp14:anchorId="3B242084" wp14:editId="356557D3">
              <wp:simplePos x="635" y="635"/>
              <wp:positionH relativeFrom="page">
                <wp:align>center</wp:align>
              </wp:positionH>
              <wp:positionV relativeFrom="page">
                <wp:align>bottom</wp:align>
              </wp:positionV>
              <wp:extent cx="1552575" cy="459740"/>
              <wp:effectExtent l="0" t="0" r="9525" b="0"/>
              <wp:wrapNone/>
              <wp:docPr id="1263926064"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012C7750" w14:textId="21E9F6B4"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242084" id="_x0000_t202" coordsize="21600,21600" o:spt="202" path="m,l,21600r21600,l21600,xe">
              <v:stroke joinstyle="miter"/>
              <v:path gradientshapeok="t" o:connecttype="rect"/>
            </v:shapetype>
            <v:shape id="Text Box 3" o:spid="_x0000_s1027" type="#_x0000_t202" alt="WIPO FOR OFFICIAL USE ONLY " style="position:absolute;margin-left:0;margin-top:0;width:122.25pt;height:36.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" filled="f" stroked="f">
              <v:fill o:detectmouseclick="t"/>
              <v:textbox style="mso-fit-shape-to-text:t" inset="0,0,0,15pt">
                <w:txbxContent>
                  <w:p w14:paraId="012C7750" w14:textId="21E9F6B4"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41D2" w14:textId="195B6A1B" w:rsidR="00313AD1" w:rsidRDefault="00313AD1">
    <w:pPr>
      <w:pStyle w:val="Footer"/>
    </w:pPr>
    <w:r>
      <w:rPr>
        <w:noProof/>
      </w:rPr>
      <mc:AlternateContent>
        <mc:Choice Requires="wps">
          <w:drawing>
            <wp:anchor distT="0" distB="0" distL="0" distR="0" simplePos="0" relativeHeight="251658240" behindDoc="0" locked="0" layoutInCell="1" allowOverlap="1" wp14:anchorId="6302525E" wp14:editId="09FE5DF2">
              <wp:simplePos x="635" y="635"/>
              <wp:positionH relativeFrom="page">
                <wp:align>center</wp:align>
              </wp:positionH>
              <wp:positionV relativeFrom="page">
                <wp:align>bottom</wp:align>
              </wp:positionV>
              <wp:extent cx="1552575" cy="459740"/>
              <wp:effectExtent l="0" t="0" r="9525" b="0"/>
              <wp:wrapNone/>
              <wp:docPr id="1985197225"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71CCF4B0" w14:textId="5ED3F8AD"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02525E" id="_x0000_t202" coordsize="21600,21600" o:spt="202" path="m,l,21600r21600,l21600,xe">
              <v:stroke joinstyle="miter"/>
              <v:path gradientshapeok="t" o:connecttype="rect"/>
            </v:shapetype>
            <v:shape id="Text Box 1" o:spid="_x0000_s1028" type="#_x0000_t202" alt="WIPO FOR OFFICIAL USE ONLY " style="position:absolute;margin-left:0;margin-top:0;width:122.25pt;height:36.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" filled="f" stroked="f">
              <v:fill o:detectmouseclick="t"/>
              <v:textbox style="mso-fit-shape-to-text:t" inset="0,0,0,15pt">
                <w:txbxContent>
                  <w:p w14:paraId="71CCF4B0" w14:textId="5ED3F8AD"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F141" w14:textId="3831B97C" w:rsidR="00AC6C2C" w:rsidRPr="00DA63A1" w:rsidRDefault="00313AD1" w:rsidP="00DA63A1">
    <w:pPr>
      <w:pStyle w:val="Footer"/>
    </w:pPr>
    <w:r>
      <w:rPr>
        <w:noProof/>
      </w:rPr>
      <mc:AlternateContent>
        <mc:Choice Requires="wps">
          <w:drawing>
            <wp:anchor distT="0" distB="0" distL="0" distR="0" simplePos="0" relativeHeight="251661312" behindDoc="0" locked="0" layoutInCell="1" allowOverlap="1" wp14:anchorId="66A59B0B" wp14:editId="0F1D27F5">
              <wp:simplePos x="635" y="635"/>
              <wp:positionH relativeFrom="page">
                <wp:align>center</wp:align>
              </wp:positionH>
              <wp:positionV relativeFrom="page">
                <wp:align>bottom</wp:align>
              </wp:positionV>
              <wp:extent cx="1552575" cy="459740"/>
              <wp:effectExtent l="0" t="0" r="9525" b="0"/>
              <wp:wrapNone/>
              <wp:docPr id="255151354"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725ECF2E" w14:textId="3A3F0A5A"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A59B0B" id="_x0000_t202" coordsize="21600,21600" o:spt="202" path="m,l,21600r21600,l21600,xe">
              <v:stroke joinstyle="miter"/>
              <v:path gradientshapeok="t" o:connecttype="rect"/>
            </v:shapetype>
            <v:shape id="Text Box 4" o:spid="_x0000_s1029" type="#_x0000_t202" alt="WIPO FOR OFFICIAL USE ONLY " style="position:absolute;margin-left:0;margin-top:0;width:122.25pt;height:36.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" filled="f" stroked="f">
              <v:fill o:detectmouseclick="t"/>
              <v:textbox style="mso-fit-shape-to-text:t" inset="0,0,0,15pt">
                <w:txbxContent>
                  <w:p w14:paraId="725ECF2E" w14:textId="3A3F0A5A"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42E9B" w14:textId="4EB11F07" w:rsidR="00AC6C2C" w:rsidRPr="00DA63A1" w:rsidRDefault="00313AD1" w:rsidP="00DA63A1">
    <w:pPr>
      <w:pStyle w:val="Footer"/>
    </w:pPr>
    <w:r>
      <w:rPr>
        <w:noProof/>
      </w:rPr>
      <mc:AlternateContent>
        <mc:Choice Requires="wps">
          <w:drawing>
            <wp:anchor distT="0" distB="0" distL="0" distR="0" simplePos="0" relativeHeight="251662336" behindDoc="0" locked="0" layoutInCell="1" allowOverlap="1" wp14:anchorId="7C002B7A" wp14:editId="42EA14C8">
              <wp:simplePos x="635" y="635"/>
              <wp:positionH relativeFrom="page">
                <wp:align>center</wp:align>
              </wp:positionH>
              <wp:positionV relativeFrom="page">
                <wp:align>bottom</wp:align>
              </wp:positionV>
              <wp:extent cx="1552575" cy="459740"/>
              <wp:effectExtent l="0" t="0" r="9525" b="0"/>
              <wp:wrapNone/>
              <wp:docPr id="137193358"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72A71FEE" w14:textId="1080E7D2"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002B7A" id="_x0000_t202" coordsize="21600,21600" o:spt="202" path="m,l,21600r21600,l21600,xe">
              <v:stroke joinstyle="miter"/>
              <v:path gradientshapeok="t" o:connecttype="rect"/>
            </v:shapetype>
            <v:shape id="Text Box 5" o:spid="_x0000_s1030" type="#_x0000_t202" alt="WIPO FOR OFFICIAL USE ONLY " style="position:absolute;margin-left:0;margin-top:0;width:122.25pt;height:36.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" filled="f" stroked="f">
              <v:fill o:detectmouseclick="t"/>
              <v:textbox style="mso-fit-shape-to-text:t" inset="0,0,0,15pt">
                <w:txbxContent>
                  <w:p w14:paraId="72A71FEE" w14:textId="1080E7D2"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83C7C" w14:textId="1ACC9ECB" w:rsidR="002F1B6E" w:rsidRPr="00DA63A1" w:rsidRDefault="00313AD1" w:rsidP="00DA63A1">
    <w:pPr>
      <w:pStyle w:val="Footer"/>
    </w:pPr>
    <w:r>
      <w:rPr>
        <w:noProof/>
      </w:rPr>
      <mc:AlternateContent>
        <mc:Choice Requires="wps">
          <w:drawing>
            <wp:anchor distT="0" distB="0" distL="0" distR="0" simplePos="0" relativeHeight="251663360" behindDoc="0" locked="0" layoutInCell="1" allowOverlap="1" wp14:anchorId="36F4A37E" wp14:editId="44852F6F">
              <wp:simplePos x="635" y="635"/>
              <wp:positionH relativeFrom="page">
                <wp:align>center</wp:align>
              </wp:positionH>
              <wp:positionV relativeFrom="page">
                <wp:align>bottom</wp:align>
              </wp:positionV>
              <wp:extent cx="1552575" cy="459740"/>
              <wp:effectExtent l="0" t="0" r="9525" b="0"/>
              <wp:wrapNone/>
              <wp:docPr id="1253294760"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52575" cy="459740"/>
                      </a:xfrm>
                      <a:prstGeom prst="rect">
                        <a:avLst/>
                      </a:prstGeom>
                      <a:noFill/>
                      <a:ln>
                        <a:noFill/>
                      </a:ln>
                    </wps:spPr>
                    <wps:txbx>
                      <w:txbxContent>
                        <w:p w14:paraId="1F71EFA2" w14:textId="7102E24E"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F4A37E" id="_x0000_t202" coordsize="21600,21600" o:spt="202" path="m,l,21600r21600,l21600,xe">
              <v:stroke joinstyle="miter"/>
              <v:path gradientshapeok="t" o:connecttype="rect"/>
            </v:shapetype>
            <v:shape id="Text Box 6" o:spid="_x0000_s1031" type="#_x0000_t202" alt="WIPO FOR OFFICIAL USE ONLY " style="position:absolute;margin-left:0;margin-top:0;width:122.25pt;height:36.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" filled="f" stroked="f">
              <v:fill o:detectmouseclick="t"/>
              <v:textbox style="mso-fit-shape-to-text:t" inset="0,0,0,15pt">
                <w:txbxContent>
                  <w:p w14:paraId="1F71EFA2" w14:textId="7102E24E" w:rsidR="00313AD1" w:rsidRPr="00313AD1" w:rsidRDefault="00313AD1" w:rsidP="00313AD1">
                    <w:pPr>
                      <w:spacing w:after="0"/>
                      <w:rPr>
                        <w:rFonts w:ascii="Calibri" w:eastAsia="Calibri" w:hAnsi="Calibri" w:cs="Calibri"/>
                        <w:noProof/>
                        <w:color w:val="000000"/>
                        <w:sz w:val="20"/>
                        <w:szCs w:val="20"/>
                      </w:rPr>
                    </w:pPr>
                    <w:r w:rsidRPr="00313AD1">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D986A" w14:textId="77777777" w:rsidR="00C12FF6" w:rsidRDefault="00C12FF6" w:rsidP="006312A7">
      <w:pPr>
        <w:spacing w:after="0"/>
      </w:pPr>
      <w:r>
        <w:separator/>
      </w:r>
    </w:p>
  </w:footnote>
  <w:footnote w:type="continuationSeparator" w:id="0">
    <w:p w14:paraId="5DC41DCB" w14:textId="77777777" w:rsidR="00C12FF6" w:rsidRDefault="00C12FF6" w:rsidP="006312A7">
      <w:pPr>
        <w:spacing w:after="0"/>
      </w:pPr>
      <w:r>
        <w:continuationSeparator/>
      </w:r>
    </w:p>
  </w:footnote>
  <w:footnote w:type="continuationNotice" w:id="1">
    <w:p w14:paraId="7379EB45" w14:textId="77777777" w:rsidR="00C12FF6" w:rsidRDefault="00C12FF6">
      <w:pPr>
        <w:spacing w:before="0" w:after="0"/>
      </w:pPr>
    </w:p>
  </w:footnote>
  <w:footnote w:id="2">
    <w:p w14:paraId="750550AC" w14:textId="45CAA88C" w:rsidR="002F1B6E" w:rsidRPr="00230B9C" w:rsidRDefault="002F1B6E" w:rsidP="00D34735">
      <w:pPr>
        <w:pStyle w:val="FootnoteText"/>
        <w:tabs>
          <w:tab w:val="left" w:pos="567"/>
        </w:tabs>
        <w:spacing w:after="240"/>
        <w:ind w:left="0"/>
      </w:pPr>
      <w:r w:rsidRPr="00230B9C">
        <w:rPr>
          <w:rStyle w:val="FootnoteReference"/>
        </w:rPr>
        <w:footnoteRef/>
      </w:r>
      <w:r w:rsidRPr="00230B9C">
        <w:t xml:space="preserve"> </w:t>
      </w:r>
      <w:r w:rsidR="00D34735" w:rsidRPr="00230B9C">
        <w:tab/>
      </w:r>
      <w:r w:rsidRPr="00230B9C">
        <w:t xml:space="preserve">Voir le paragraphe 9 du document </w:t>
      </w:r>
      <w:hyperlink r:id="rId1" w:history="1">
        <w:r w:rsidRPr="00230B9C">
          <w:rPr>
            <w:rStyle w:val="Hyperlink"/>
          </w:rPr>
          <w:t>A/40/6</w:t>
        </w:r>
      </w:hyperlink>
      <w:r w:rsidRPr="00230B9C">
        <w:t>.</w:t>
      </w:r>
    </w:p>
  </w:footnote>
  <w:footnote w:id="3">
    <w:p w14:paraId="01AEBE3F" w14:textId="1422AFCF" w:rsidR="002F1B6E" w:rsidRPr="00230B9C" w:rsidRDefault="002F1B6E" w:rsidP="00D34735">
      <w:pPr>
        <w:pStyle w:val="FootnoteText"/>
        <w:tabs>
          <w:tab w:val="left" w:pos="567"/>
        </w:tabs>
        <w:ind w:left="0"/>
      </w:pPr>
      <w:r w:rsidRPr="00230B9C">
        <w:rPr>
          <w:rStyle w:val="FootnoteReference"/>
        </w:rPr>
        <w:footnoteRef/>
      </w:r>
      <w:r w:rsidRPr="00230B9C">
        <w:t xml:space="preserve"> </w:t>
      </w:r>
      <w:r w:rsidR="00D34735" w:rsidRPr="00230B9C">
        <w:tab/>
      </w:r>
      <w:r w:rsidRPr="00230B9C">
        <w:t xml:space="preserve">https://www.winzip.com/fr/. </w:t>
      </w:r>
    </w:p>
  </w:footnote>
  <w:footnote w:id="4">
    <w:p w14:paraId="27C5265B" w14:textId="11BF4708" w:rsidR="002F1B6E" w:rsidRPr="00230B9C" w:rsidRDefault="002F1B6E" w:rsidP="00D34735">
      <w:pPr>
        <w:pStyle w:val="FootnoteText"/>
        <w:tabs>
          <w:tab w:val="left" w:pos="567"/>
        </w:tabs>
        <w:ind w:left="0"/>
      </w:pPr>
      <w:r w:rsidRPr="00230B9C">
        <w:rPr>
          <w:rStyle w:val="FootnoteReference"/>
        </w:rPr>
        <w:footnoteRef/>
      </w:r>
      <w:r w:rsidRPr="00230B9C">
        <w:t xml:space="preserve"> </w:t>
      </w:r>
      <w:r w:rsidR="00D34735" w:rsidRPr="00230B9C">
        <w:tab/>
      </w:r>
      <w:r w:rsidRPr="00230B9C">
        <w:t>https://www.7-zip.org/.</w:t>
      </w:r>
    </w:p>
  </w:footnote>
  <w:footnote w:id="5">
    <w:p w14:paraId="4EE3157F" w14:textId="5762DCD6" w:rsidR="002F1B6E" w:rsidRPr="00230B9C" w:rsidRDefault="002F1B6E" w:rsidP="00D34735">
      <w:pPr>
        <w:pStyle w:val="FootnoteText"/>
        <w:tabs>
          <w:tab w:val="left" w:pos="567"/>
        </w:tabs>
        <w:ind w:left="0"/>
      </w:pPr>
      <w:r w:rsidRPr="00230B9C">
        <w:rPr>
          <w:rStyle w:val="FootnoteReference"/>
        </w:rPr>
        <w:footnoteRef/>
      </w:r>
      <w:r w:rsidRPr="00230B9C">
        <w:t xml:space="preserve"> </w:t>
      </w:r>
      <w:r w:rsidR="00D34735" w:rsidRPr="00230B9C">
        <w:tab/>
      </w:r>
      <w:r w:rsidRPr="00230B9C">
        <w:t>Toutes les demandes de brevet déposées à compter du 1er juillet 2022 divulguant des séquences de nucléotides et d’acides aminés doivent contenir un listage des séquences en langage XML conformément à la norme ST.26. Tout listage des séquences remis concernant toute demande déposée avant cette date doit tout de même être conforme aux normes applicables de l’OMPI.</w:t>
      </w:r>
    </w:p>
  </w:footnote>
  <w:footnote w:id="6">
    <w:p w14:paraId="78BC8DD6" w14:textId="09DA637F" w:rsidR="002F1B6E" w:rsidRPr="00230B9C" w:rsidRDefault="002F1B6E" w:rsidP="00D34735">
      <w:pPr>
        <w:pStyle w:val="FootnoteText"/>
        <w:tabs>
          <w:tab w:val="left" w:pos="567"/>
        </w:tabs>
        <w:ind w:left="0"/>
      </w:pPr>
      <w:r w:rsidRPr="00230B9C">
        <w:rPr>
          <w:rStyle w:val="FootnoteReference"/>
        </w:rPr>
        <w:footnoteRef/>
      </w:r>
      <w:r w:rsidRPr="00230B9C">
        <w:t xml:space="preserve"> </w:t>
      </w:r>
      <w:r w:rsidR="00230B9C" w:rsidRPr="00230B9C">
        <w:tab/>
      </w:r>
      <w:r w:rsidRPr="00230B9C">
        <w:t>https://www.wolfram.com/mathematica/</w:t>
      </w:r>
    </w:p>
  </w:footnote>
  <w:footnote w:id="7">
    <w:p w14:paraId="749A4FBD" w14:textId="7F01EDF4" w:rsidR="002F1B6E" w:rsidRPr="00230B9C" w:rsidRDefault="002F1B6E" w:rsidP="00D34735">
      <w:pPr>
        <w:pStyle w:val="FootnoteText"/>
        <w:tabs>
          <w:tab w:val="left" w:pos="567"/>
        </w:tabs>
        <w:ind w:left="0"/>
      </w:pPr>
      <w:r w:rsidRPr="00230B9C">
        <w:rPr>
          <w:rStyle w:val="FootnoteReference"/>
        </w:rPr>
        <w:footnoteRef/>
      </w:r>
      <w:r w:rsidRPr="00230B9C">
        <w:t xml:space="preserve"> </w:t>
      </w:r>
      <w:r w:rsidR="00230B9C" w:rsidRPr="00230B9C">
        <w:tab/>
      </w:r>
      <w:r w:rsidRPr="00230B9C">
        <w:t>La date doit être au format SSAAMMJJ, conformément à la norme ST.2 de l’OMPI.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279AE" w14:textId="3473CB42" w:rsidR="00091203" w:rsidRPr="004B09D9" w:rsidRDefault="00091203" w:rsidP="003302F5">
    <w:pPr>
      <w:pStyle w:val="Header"/>
      <w:spacing w:before="0"/>
      <w:jc w:val="right"/>
    </w:pPr>
    <w:r>
      <w:t>CWS/13/20</w:t>
    </w:r>
    <w:r w:rsidR="003A19B7">
      <w:t> </w:t>
    </w:r>
    <w:r>
      <w:t>Rev.</w:t>
    </w:r>
  </w:p>
  <w:p w14:paraId="4C34F16B" w14:textId="32B512C0" w:rsidR="00E30D5B" w:rsidRPr="004B09D9" w:rsidRDefault="00091203" w:rsidP="003A19B7">
    <w:pPr>
      <w:pStyle w:val="Header"/>
      <w:spacing w:before="0" w:after="480"/>
      <w:jc w:val="right"/>
    </w:pPr>
    <w:r>
      <w:t>Annexe II, page</w:t>
    </w:r>
    <w:r w:rsidR="003A19B7">
      <w:t> </w:t>
    </w:r>
    <w:r>
      <w:fldChar w:fldCharType="begin"/>
    </w:r>
    <w:r w:rsidRPr="004B09D9">
      <w:instrText xml:space="preserve"> PAGE  \* Arabic  \* MERGEFORMAT </w:instrText>
    </w:r>
    <w:r>
      <w:fldChar w:fldCharType="separate"/>
    </w:r>
    <w:r w:rsidRPr="004B09D9">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5FDA" w14:textId="58F2225E" w:rsidR="00091203" w:rsidRPr="00016636" w:rsidRDefault="00091203" w:rsidP="009A0490">
    <w:pPr>
      <w:pStyle w:val="Header"/>
      <w:spacing w:before="0"/>
      <w:jc w:val="right"/>
      <w:rPr>
        <w:rFonts w:cs="Arial"/>
      </w:rPr>
    </w:pPr>
    <w:r>
      <w:t>CWS/13/20</w:t>
    </w:r>
    <w:r w:rsidR="005F4547">
      <w:t> </w:t>
    </w:r>
    <w:r>
      <w:t>Rev.</w:t>
    </w:r>
  </w:p>
  <w:p w14:paraId="6A852772" w14:textId="2B599CEB" w:rsidR="00091203" w:rsidRDefault="00091203" w:rsidP="003A19B7">
    <w:pPr>
      <w:pStyle w:val="Header"/>
      <w:spacing w:before="0" w:after="480"/>
      <w:jc w:val="right"/>
      <w:rPr>
        <w:rFonts w:cs="Arial"/>
      </w:rPr>
    </w:pPr>
    <w:r>
      <w:t>ANNEXE</w:t>
    </w:r>
    <w:r w:rsidR="003A19B7">
      <w:t> </w:t>
    </w:r>
    <w:r>
      <w:t>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5774A" w14:textId="3F7ABADF" w:rsidR="00DA63A1" w:rsidRPr="004B09D9" w:rsidRDefault="00DA63A1" w:rsidP="005B1420">
    <w:pPr>
      <w:pStyle w:val="Header"/>
      <w:spacing w:before="0"/>
      <w:jc w:val="right"/>
    </w:pPr>
    <w:r>
      <w:t>CWS/13/20</w:t>
    </w:r>
    <w:r w:rsidR="005F4547">
      <w:t> </w:t>
    </w:r>
    <w:r>
      <w:t>Rev.</w:t>
    </w:r>
  </w:p>
  <w:p w14:paraId="433711EA" w14:textId="7B3E9AEE" w:rsidR="00181A9E" w:rsidRPr="004B09D9" w:rsidRDefault="00DA63A1" w:rsidP="005F4547">
    <w:pPr>
      <w:pStyle w:val="Header"/>
      <w:spacing w:before="0" w:after="480"/>
      <w:jc w:val="right"/>
    </w:pPr>
    <w:r>
      <w:t>Annexe II, page</w:t>
    </w:r>
    <w:r w:rsidR="005F4547">
      <w:t> </w:t>
    </w:r>
    <w:r>
      <w:fldChar w:fldCharType="begin"/>
    </w:r>
    <w:r w:rsidRPr="004B09D9">
      <w:instrText xml:space="preserve"> PAGE  \* Arabic  \* MERGEFORMAT </w:instrText>
    </w:r>
    <w:r>
      <w:fldChar w:fldCharType="separate"/>
    </w:r>
    <w:r w:rsidRPr="004B09D9">
      <w:t>14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6E6C" w14:textId="6DA03E91" w:rsidR="007C222B" w:rsidRPr="004B09D9" w:rsidRDefault="007C222B" w:rsidP="00761E5F">
    <w:pPr>
      <w:pStyle w:val="Header"/>
      <w:spacing w:before="0"/>
      <w:jc w:val="right"/>
    </w:pPr>
    <w:r>
      <w:t>CWS/13/20</w:t>
    </w:r>
    <w:r w:rsidR="005F4547">
      <w:t> </w:t>
    </w:r>
    <w:r>
      <w:t>Rev.</w:t>
    </w:r>
  </w:p>
  <w:p w14:paraId="1D9C7091" w14:textId="63813AC5" w:rsidR="007C222B" w:rsidRPr="004B09D9" w:rsidRDefault="00F45ACF" w:rsidP="005F4547">
    <w:pPr>
      <w:pStyle w:val="Header"/>
      <w:spacing w:before="0" w:after="480"/>
      <w:jc w:val="right"/>
    </w:pPr>
    <w:r>
      <w:t>Annexe II, page</w:t>
    </w:r>
    <w:r w:rsidR="005F4547">
      <w:t> </w:t>
    </w:r>
    <w:r w:rsidRPr="00DC7524">
      <w:fldChar w:fldCharType="begin"/>
    </w:r>
    <w:r w:rsidRPr="004B09D9">
      <w:instrText xml:space="preserve"> PAGE  \* Arabic  \* MERGEFORMAT </w:instrText>
    </w:r>
    <w:r w:rsidRPr="00DC7524">
      <w:fldChar w:fldCharType="separate"/>
    </w:r>
    <w:r w:rsidRPr="004B09D9">
      <w:t>12</w:t>
    </w:r>
    <w:r w:rsidRPr="00DC7524">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00A09" w14:textId="0ED3FCA0" w:rsidR="00DA63A1" w:rsidRPr="004B09D9" w:rsidRDefault="00DA63A1" w:rsidP="00F45ACF">
    <w:pPr>
      <w:pStyle w:val="Header"/>
      <w:spacing w:before="0"/>
      <w:jc w:val="right"/>
    </w:pPr>
    <w:r>
      <w:t>CWS/13/20</w:t>
    </w:r>
    <w:r w:rsidR="005F4547">
      <w:t> </w:t>
    </w:r>
    <w:r>
      <w:t>Rev.</w:t>
    </w:r>
  </w:p>
  <w:p w14:paraId="05C27BFC" w14:textId="00EE1753" w:rsidR="00AC6C2C" w:rsidRPr="004B09D9" w:rsidRDefault="00DA63A1" w:rsidP="005F4547">
    <w:pPr>
      <w:pStyle w:val="Header"/>
      <w:spacing w:before="0" w:after="480"/>
      <w:jc w:val="right"/>
    </w:pPr>
    <w:r>
      <w:t>Annexe II, page</w:t>
    </w:r>
    <w:r w:rsidR="005F4547">
      <w:t> </w:t>
    </w:r>
    <w:r>
      <w:fldChar w:fldCharType="begin"/>
    </w:r>
    <w:r w:rsidRPr="004B09D9">
      <w:instrText xml:space="preserve"> PAGE  \* Arabic  \* MERGEFORMAT </w:instrText>
    </w:r>
    <w:r>
      <w:fldChar w:fldCharType="separate"/>
    </w:r>
    <w:r w:rsidRPr="004B09D9">
      <w:t>28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A0E2" w14:textId="12C6F8F0" w:rsidR="00DA63A1" w:rsidRPr="004B09D9" w:rsidRDefault="00DA63A1" w:rsidP="00F45ACF">
    <w:pPr>
      <w:pStyle w:val="Header"/>
      <w:spacing w:before="0"/>
      <w:jc w:val="right"/>
    </w:pPr>
    <w:r>
      <w:t>CWS/13/20</w:t>
    </w:r>
    <w:r w:rsidR="005F4547">
      <w:t> </w:t>
    </w:r>
    <w:r>
      <w:t>Rev.</w:t>
    </w:r>
  </w:p>
  <w:p w14:paraId="5A012E69" w14:textId="3224CB9D" w:rsidR="002F1B6E" w:rsidRPr="004B09D9" w:rsidRDefault="00DA63A1" w:rsidP="005F4547">
    <w:pPr>
      <w:pStyle w:val="Header"/>
      <w:spacing w:before="0" w:after="480"/>
      <w:jc w:val="right"/>
    </w:pPr>
    <w:r>
      <w:t>Annexe II, page</w:t>
    </w:r>
    <w:r w:rsidR="005F4547">
      <w:t> </w:t>
    </w:r>
    <w:r>
      <w:fldChar w:fldCharType="begin"/>
    </w:r>
    <w:r w:rsidRPr="004B09D9">
      <w:instrText xml:space="preserve"> PAGE  \* Arabic  \* MERGEFORMAT </w:instrText>
    </w:r>
    <w:r>
      <w:fldChar w:fldCharType="separate"/>
    </w:r>
    <w:r w:rsidRPr="004B09D9">
      <w:t>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9E1393"/>
    <w:multiLevelType w:val="multilevel"/>
    <w:tmpl w:val="45A424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6811EB"/>
    <w:multiLevelType w:val="hybridMultilevel"/>
    <w:tmpl w:val="2B3266F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B60D7"/>
    <w:multiLevelType w:val="hybridMultilevel"/>
    <w:tmpl w:val="B85C3648"/>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CE3FD0"/>
    <w:multiLevelType w:val="hybridMultilevel"/>
    <w:tmpl w:val="1050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63957"/>
    <w:multiLevelType w:val="multilevel"/>
    <w:tmpl w:val="89A6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77A1D"/>
    <w:multiLevelType w:val="multilevel"/>
    <w:tmpl w:val="4B28D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BC1FEC"/>
    <w:multiLevelType w:val="hybridMultilevel"/>
    <w:tmpl w:val="D2DCC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C0079"/>
    <w:multiLevelType w:val="hybridMultilevel"/>
    <w:tmpl w:val="BB64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0" w15:restartNumberingAfterBreak="0">
    <w:nsid w:val="67FD1523"/>
    <w:multiLevelType w:val="multilevel"/>
    <w:tmpl w:val="2C14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6B304E"/>
    <w:multiLevelType w:val="multilevel"/>
    <w:tmpl w:val="71BC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99500779">
    <w:abstractNumId w:val="9"/>
  </w:num>
  <w:num w:numId="2" w16cid:durableId="504327665">
    <w:abstractNumId w:val="7"/>
  </w:num>
  <w:num w:numId="3" w16cid:durableId="823399680">
    <w:abstractNumId w:val="6"/>
  </w:num>
  <w:num w:numId="4" w16cid:durableId="1701318033">
    <w:abstractNumId w:val="5"/>
  </w:num>
  <w:num w:numId="5" w16cid:durableId="547841762">
    <w:abstractNumId w:val="4"/>
  </w:num>
  <w:num w:numId="6" w16cid:durableId="1191602948">
    <w:abstractNumId w:val="8"/>
  </w:num>
  <w:num w:numId="7" w16cid:durableId="1125195132">
    <w:abstractNumId w:val="3"/>
  </w:num>
  <w:num w:numId="8" w16cid:durableId="1379747852">
    <w:abstractNumId w:val="2"/>
  </w:num>
  <w:num w:numId="9" w16cid:durableId="1276253081">
    <w:abstractNumId w:val="1"/>
  </w:num>
  <w:num w:numId="10" w16cid:durableId="393352577">
    <w:abstractNumId w:val="0"/>
  </w:num>
  <w:num w:numId="11" w16cid:durableId="1684237335">
    <w:abstractNumId w:val="33"/>
  </w:num>
  <w:num w:numId="12" w16cid:durableId="1542210614">
    <w:abstractNumId w:val="22"/>
  </w:num>
  <w:num w:numId="13" w16cid:durableId="2084985590">
    <w:abstractNumId w:val="17"/>
  </w:num>
  <w:num w:numId="14" w16cid:durableId="139033365">
    <w:abstractNumId w:val="26"/>
  </w:num>
  <w:num w:numId="15" w16cid:durableId="1972855293">
    <w:abstractNumId w:val="15"/>
  </w:num>
  <w:num w:numId="16" w16cid:durableId="370108607">
    <w:abstractNumId w:val="20"/>
  </w:num>
  <w:num w:numId="17" w16cid:durableId="1030380315">
    <w:abstractNumId w:val="28"/>
  </w:num>
  <w:num w:numId="18" w16cid:durableId="1004429917">
    <w:abstractNumId w:val="31"/>
  </w:num>
  <w:num w:numId="19" w16cid:durableId="120880974">
    <w:abstractNumId w:val="11"/>
  </w:num>
  <w:num w:numId="20" w16cid:durableId="1001086255">
    <w:abstractNumId w:val="24"/>
  </w:num>
  <w:num w:numId="21" w16cid:durableId="1757288767">
    <w:abstractNumId w:val="29"/>
  </w:num>
  <w:num w:numId="22" w16cid:durableId="1970434639">
    <w:abstractNumId w:val="16"/>
  </w:num>
  <w:num w:numId="23" w16cid:durableId="1750812241">
    <w:abstractNumId w:val="13"/>
  </w:num>
  <w:num w:numId="24" w16cid:durableId="1132941142">
    <w:abstractNumId w:val="10"/>
  </w:num>
  <w:num w:numId="25" w16cid:durableId="635796846">
    <w:abstractNumId w:val="18"/>
  </w:num>
  <w:num w:numId="26" w16cid:durableId="1687094895">
    <w:abstractNumId w:val="27"/>
  </w:num>
  <w:num w:numId="27" w16cid:durableId="1740904918">
    <w:abstractNumId w:val="12"/>
  </w:num>
  <w:num w:numId="28" w16cid:durableId="58600290">
    <w:abstractNumId w:val="25"/>
  </w:num>
  <w:num w:numId="29" w16cid:durableId="1181625113">
    <w:abstractNumId w:val="30"/>
  </w:num>
  <w:num w:numId="30" w16cid:durableId="943881940">
    <w:abstractNumId w:val="19"/>
  </w:num>
  <w:num w:numId="31" w16cid:durableId="397175051">
    <w:abstractNumId w:val="14"/>
  </w:num>
  <w:num w:numId="32" w16cid:durableId="2064057100">
    <w:abstractNumId w:val="23"/>
  </w:num>
  <w:num w:numId="33" w16cid:durableId="1584142385">
    <w:abstractNumId w:val="32"/>
  </w:num>
  <w:num w:numId="34" w16cid:durableId="184655666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CE4"/>
    <w:rsid w:val="00000AC8"/>
    <w:rsid w:val="00001903"/>
    <w:rsid w:val="000038E6"/>
    <w:rsid w:val="00003954"/>
    <w:rsid w:val="000041FD"/>
    <w:rsid w:val="0000543E"/>
    <w:rsid w:val="000064E2"/>
    <w:rsid w:val="000103FD"/>
    <w:rsid w:val="00011E93"/>
    <w:rsid w:val="00013149"/>
    <w:rsid w:val="000143EB"/>
    <w:rsid w:val="00014593"/>
    <w:rsid w:val="0001463A"/>
    <w:rsid w:val="000158B7"/>
    <w:rsid w:val="00015A03"/>
    <w:rsid w:val="00015C74"/>
    <w:rsid w:val="00016636"/>
    <w:rsid w:val="00017949"/>
    <w:rsid w:val="00017F8F"/>
    <w:rsid w:val="000205E8"/>
    <w:rsid w:val="00022036"/>
    <w:rsid w:val="00022167"/>
    <w:rsid w:val="0002360F"/>
    <w:rsid w:val="00024518"/>
    <w:rsid w:val="000247AA"/>
    <w:rsid w:val="00027269"/>
    <w:rsid w:val="00027398"/>
    <w:rsid w:val="00030437"/>
    <w:rsid w:val="000345A6"/>
    <w:rsid w:val="000347BA"/>
    <w:rsid w:val="00034B76"/>
    <w:rsid w:val="00035144"/>
    <w:rsid w:val="00035481"/>
    <w:rsid w:val="000355F6"/>
    <w:rsid w:val="00035EDB"/>
    <w:rsid w:val="0003705B"/>
    <w:rsid w:val="00037BB4"/>
    <w:rsid w:val="00037D0A"/>
    <w:rsid w:val="00041B46"/>
    <w:rsid w:val="000429B0"/>
    <w:rsid w:val="00042A0E"/>
    <w:rsid w:val="00043014"/>
    <w:rsid w:val="00043119"/>
    <w:rsid w:val="00043AA4"/>
    <w:rsid w:val="00044689"/>
    <w:rsid w:val="00044C11"/>
    <w:rsid w:val="0004670A"/>
    <w:rsid w:val="000512A3"/>
    <w:rsid w:val="00052846"/>
    <w:rsid w:val="000528D3"/>
    <w:rsid w:val="00053ACF"/>
    <w:rsid w:val="00053D0D"/>
    <w:rsid w:val="00055298"/>
    <w:rsid w:val="000568B1"/>
    <w:rsid w:val="000576A3"/>
    <w:rsid w:val="000576FD"/>
    <w:rsid w:val="00061217"/>
    <w:rsid w:val="0006167B"/>
    <w:rsid w:val="000619C5"/>
    <w:rsid w:val="000625F3"/>
    <w:rsid w:val="00062F36"/>
    <w:rsid w:val="000635E0"/>
    <w:rsid w:val="00064880"/>
    <w:rsid w:val="000651E8"/>
    <w:rsid w:val="00065980"/>
    <w:rsid w:val="00065EA1"/>
    <w:rsid w:val="00066017"/>
    <w:rsid w:val="000668A3"/>
    <w:rsid w:val="00066BBD"/>
    <w:rsid w:val="0006747A"/>
    <w:rsid w:val="0006791A"/>
    <w:rsid w:val="00070245"/>
    <w:rsid w:val="00071898"/>
    <w:rsid w:val="00072767"/>
    <w:rsid w:val="00072B7B"/>
    <w:rsid w:val="00073565"/>
    <w:rsid w:val="000748D0"/>
    <w:rsid w:val="00077914"/>
    <w:rsid w:val="000816FD"/>
    <w:rsid w:val="00082321"/>
    <w:rsid w:val="000848B4"/>
    <w:rsid w:val="00085239"/>
    <w:rsid w:val="00085D3E"/>
    <w:rsid w:val="00086161"/>
    <w:rsid w:val="0008697E"/>
    <w:rsid w:val="00087F87"/>
    <w:rsid w:val="00091203"/>
    <w:rsid w:val="00091453"/>
    <w:rsid w:val="0009274F"/>
    <w:rsid w:val="0009411F"/>
    <w:rsid w:val="00094265"/>
    <w:rsid w:val="00094497"/>
    <w:rsid w:val="000947C9"/>
    <w:rsid w:val="000950F3"/>
    <w:rsid w:val="00095F74"/>
    <w:rsid w:val="000A157D"/>
    <w:rsid w:val="000A1C5B"/>
    <w:rsid w:val="000A1F18"/>
    <w:rsid w:val="000A1FCB"/>
    <w:rsid w:val="000A2040"/>
    <w:rsid w:val="000A29C1"/>
    <w:rsid w:val="000A4B58"/>
    <w:rsid w:val="000A5556"/>
    <w:rsid w:val="000A7145"/>
    <w:rsid w:val="000A7865"/>
    <w:rsid w:val="000A7C58"/>
    <w:rsid w:val="000B0B20"/>
    <w:rsid w:val="000B0B69"/>
    <w:rsid w:val="000B5067"/>
    <w:rsid w:val="000B507A"/>
    <w:rsid w:val="000B51D8"/>
    <w:rsid w:val="000B5574"/>
    <w:rsid w:val="000B5B38"/>
    <w:rsid w:val="000B6D23"/>
    <w:rsid w:val="000B74C7"/>
    <w:rsid w:val="000C0047"/>
    <w:rsid w:val="000C02A5"/>
    <w:rsid w:val="000C3059"/>
    <w:rsid w:val="000C48C9"/>
    <w:rsid w:val="000C56FB"/>
    <w:rsid w:val="000C6B74"/>
    <w:rsid w:val="000D0423"/>
    <w:rsid w:val="000D0831"/>
    <w:rsid w:val="000D0E2F"/>
    <w:rsid w:val="000D148C"/>
    <w:rsid w:val="000D21CA"/>
    <w:rsid w:val="000D25D7"/>
    <w:rsid w:val="000D469D"/>
    <w:rsid w:val="000D46F1"/>
    <w:rsid w:val="000D63E3"/>
    <w:rsid w:val="000D79E1"/>
    <w:rsid w:val="000D7AE4"/>
    <w:rsid w:val="000D7BA7"/>
    <w:rsid w:val="000E07C5"/>
    <w:rsid w:val="000E0C34"/>
    <w:rsid w:val="000E0F47"/>
    <w:rsid w:val="000E1638"/>
    <w:rsid w:val="000E236D"/>
    <w:rsid w:val="000E3461"/>
    <w:rsid w:val="000E3677"/>
    <w:rsid w:val="000E38EA"/>
    <w:rsid w:val="000E3A97"/>
    <w:rsid w:val="000E4DF1"/>
    <w:rsid w:val="000E5122"/>
    <w:rsid w:val="000E550B"/>
    <w:rsid w:val="000E56AC"/>
    <w:rsid w:val="000E5F75"/>
    <w:rsid w:val="000E60C9"/>
    <w:rsid w:val="000E6265"/>
    <w:rsid w:val="000E6749"/>
    <w:rsid w:val="000E7E9D"/>
    <w:rsid w:val="000F03FE"/>
    <w:rsid w:val="000F06BE"/>
    <w:rsid w:val="000F0D24"/>
    <w:rsid w:val="000F1642"/>
    <w:rsid w:val="000F2CF5"/>
    <w:rsid w:val="000F3FE1"/>
    <w:rsid w:val="000F5328"/>
    <w:rsid w:val="000F64D0"/>
    <w:rsid w:val="000F6968"/>
    <w:rsid w:val="000F6AFD"/>
    <w:rsid w:val="000F71B4"/>
    <w:rsid w:val="000F7819"/>
    <w:rsid w:val="000F7900"/>
    <w:rsid w:val="000F7F40"/>
    <w:rsid w:val="00100736"/>
    <w:rsid w:val="001017D8"/>
    <w:rsid w:val="0010197B"/>
    <w:rsid w:val="0010362E"/>
    <w:rsid w:val="00103BFB"/>
    <w:rsid w:val="00103C78"/>
    <w:rsid w:val="0010400C"/>
    <w:rsid w:val="0010424F"/>
    <w:rsid w:val="0010459F"/>
    <w:rsid w:val="001049B6"/>
    <w:rsid w:val="00104A45"/>
    <w:rsid w:val="00104A6F"/>
    <w:rsid w:val="0010509D"/>
    <w:rsid w:val="001057DF"/>
    <w:rsid w:val="00105B06"/>
    <w:rsid w:val="00107C42"/>
    <w:rsid w:val="00107DD4"/>
    <w:rsid w:val="00110311"/>
    <w:rsid w:val="00110B9A"/>
    <w:rsid w:val="00111371"/>
    <w:rsid w:val="00111BFE"/>
    <w:rsid w:val="00112591"/>
    <w:rsid w:val="001125E0"/>
    <w:rsid w:val="001129E6"/>
    <w:rsid w:val="00113466"/>
    <w:rsid w:val="00115789"/>
    <w:rsid w:val="0011583F"/>
    <w:rsid w:val="001170ED"/>
    <w:rsid w:val="00117135"/>
    <w:rsid w:val="00120596"/>
    <w:rsid w:val="00121239"/>
    <w:rsid w:val="0012126A"/>
    <w:rsid w:val="00121CBC"/>
    <w:rsid w:val="001227A6"/>
    <w:rsid w:val="00123306"/>
    <w:rsid w:val="001243B2"/>
    <w:rsid w:val="001245C7"/>
    <w:rsid w:val="001249FD"/>
    <w:rsid w:val="00124D22"/>
    <w:rsid w:val="00124E35"/>
    <w:rsid w:val="00124EDE"/>
    <w:rsid w:val="00125A89"/>
    <w:rsid w:val="001262CC"/>
    <w:rsid w:val="00127182"/>
    <w:rsid w:val="0013027F"/>
    <w:rsid w:val="0013259D"/>
    <w:rsid w:val="001328BA"/>
    <w:rsid w:val="00133337"/>
    <w:rsid w:val="00134232"/>
    <w:rsid w:val="001345FF"/>
    <w:rsid w:val="00134BC2"/>
    <w:rsid w:val="00135E90"/>
    <w:rsid w:val="00136212"/>
    <w:rsid w:val="00136AFA"/>
    <w:rsid w:val="00140C40"/>
    <w:rsid w:val="00141891"/>
    <w:rsid w:val="001418CE"/>
    <w:rsid w:val="00141FE6"/>
    <w:rsid w:val="00142A45"/>
    <w:rsid w:val="00142DDE"/>
    <w:rsid w:val="00142E39"/>
    <w:rsid w:val="001439E9"/>
    <w:rsid w:val="00144289"/>
    <w:rsid w:val="00144824"/>
    <w:rsid w:val="00144996"/>
    <w:rsid w:val="001457F9"/>
    <w:rsid w:val="00145E7C"/>
    <w:rsid w:val="00146438"/>
    <w:rsid w:val="001469DE"/>
    <w:rsid w:val="0014733B"/>
    <w:rsid w:val="001474B0"/>
    <w:rsid w:val="00147F95"/>
    <w:rsid w:val="001516ED"/>
    <w:rsid w:val="001523D1"/>
    <w:rsid w:val="0015258B"/>
    <w:rsid w:val="00153C1C"/>
    <w:rsid w:val="00153EDE"/>
    <w:rsid w:val="0015414F"/>
    <w:rsid w:val="00154225"/>
    <w:rsid w:val="0015441F"/>
    <w:rsid w:val="001548E4"/>
    <w:rsid w:val="00154F4A"/>
    <w:rsid w:val="00155715"/>
    <w:rsid w:val="001618E4"/>
    <w:rsid w:val="001629E4"/>
    <w:rsid w:val="00162F8A"/>
    <w:rsid w:val="001639A7"/>
    <w:rsid w:val="00163D2F"/>
    <w:rsid w:val="00164956"/>
    <w:rsid w:val="00164D42"/>
    <w:rsid w:val="0016513B"/>
    <w:rsid w:val="00165DA9"/>
    <w:rsid w:val="001667A1"/>
    <w:rsid w:val="001676CC"/>
    <w:rsid w:val="0017029D"/>
    <w:rsid w:val="001703B4"/>
    <w:rsid w:val="00170D3E"/>
    <w:rsid w:val="001712E7"/>
    <w:rsid w:val="00172549"/>
    <w:rsid w:val="00172FDD"/>
    <w:rsid w:val="001759A3"/>
    <w:rsid w:val="001768F2"/>
    <w:rsid w:val="001774B7"/>
    <w:rsid w:val="001777CE"/>
    <w:rsid w:val="00177CCF"/>
    <w:rsid w:val="00177EEB"/>
    <w:rsid w:val="001808D0"/>
    <w:rsid w:val="00180FD9"/>
    <w:rsid w:val="001816B0"/>
    <w:rsid w:val="00181A9E"/>
    <w:rsid w:val="001824CE"/>
    <w:rsid w:val="00182EC0"/>
    <w:rsid w:val="00183627"/>
    <w:rsid w:val="001836B0"/>
    <w:rsid w:val="001840AD"/>
    <w:rsid w:val="0018563F"/>
    <w:rsid w:val="00185909"/>
    <w:rsid w:val="001870F5"/>
    <w:rsid w:val="00187774"/>
    <w:rsid w:val="00190938"/>
    <w:rsid w:val="00190B0C"/>
    <w:rsid w:val="00191204"/>
    <w:rsid w:val="001927AC"/>
    <w:rsid w:val="00192AD7"/>
    <w:rsid w:val="001940AF"/>
    <w:rsid w:val="00194A1D"/>
    <w:rsid w:val="00197695"/>
    <w:rsid w:val="001A00EC"/>
    <w:rsid w:val="001A060A"/>
    <w:rsid w:val="001A0FEC"/>
    <w:rsid w:val="001A1E01"/>
    <w:rsid w:val="001A1EFA"/>
    <w:rsid w:val="001A2441"/>
    <w:rsid w:val="001A2F07"/>
    <w:rsid w:val="001A31F9"/>
    <w:rsid w:val="001A373D"/>
    <w:rsid w:val="001A4C2B"/>
    <w:rsid w:val="001A5641"/>
    <w:rsid w:val="001A64A0"/>
    <w:rsid w:val="001A6E79"/>
    <w:rsid w:val="001A7C78"/>
    <w:rsid w:val="001B03C2"/>
    <w:rsid w:val="001B109B"/>
    <w:rsid w:val="001B128E"/>
    <w:rsid w:val="001B1BE1"/>
    <w:rsid w:val="001B271E"/>
    <w:rsid w:val="001B2E1E"/>
    <w:rsid w:val="001B3124"/>
    <w:rsid w:val="001B345A"/>
    <w:rsid w:val="001B5155"/>
    <w:rsid w:val="001B686F"/>
    <w:rsid w:val="001B7A53"/>
    <w:rsid w:val="001C1D88"/>
    <w:rsid w:val="001C210A"/>
    <w:rsid w:val="001C3634"/>
    <w:rsid w:val="001C62ED"/>
    <w:rsid w:val="001D009C"/>
    <w:rsid w:val="001D03C6"/>
    <w:rsid w:val="001D1A8A"/>
    <w:rsid w:val="001D1D2F"/>
    <w:rsid w:val="001D270B"/>
    <w:rsid w:val="001D2B49"/>
    <w:rsid w:val="001D2B71"/>
    <w:rsid w:val="001D2E7B"/>
    <w:rsid w:val="001D323B"/>
    <w:rsid w:val="001D3682"/>
    <w:rsid w:val="001D3FFD"/>
    <w:rsid w:val="001D410B"/>
    <w:rsid w:val="001D48DB"/>
    <w:rsid w:val="001D495E"/>
    <w:rsid w:val="001D65C4"/>
    <w:rsid w:val="001D7C91"/>
    <w:rsid w:val="001E0AE2"/>
    <w:rsid w:val="001E0C2F"/>
    <w:rsid w:val="001E19D0"/>
    <w:rsid w:val="001E2904"/>
    <w:rsid w:val="001E3F32"/>
    <w:rsid w:val="001E42CB"/>
    <w:rsid w:val="001E55A4"/>
    <w:rsid w:val="001E716F"/>
    <w:rsid w:val="001F0D98"/>
    <w:rsid w:val="001F1621"/>
    <w:rsid w:val="001F1825"/>
    <w:rsid w:val="001F1C2E"/>
    <w:rsid w:val="001F24C9"/>
    <w:rsid w:val="001F27F4"/>
    <w:rsid w:val="001F2817"/>
    <w:rsid w:val="001F2843"/>
    <w:rsid w:val="001F3DEF"/>
    <w:rsid w:val="001F4118"/>
    <w:rsid w:val="001F415F"/>
    <w:rsid w:val="001F43B2"/>
    <w:rsid w:val="001F4A72"/>
    <w:rsid w:val="001F71BB"/>
    <w:rsid w:val="001F7F1F"/>
    <w:rsid w:val="00201615"/>
    <w:rsid w:val="00202751"/>
    <w:rsid w:val="00205D8D"/>
    <w:rsid w:val="00205DC9"/>
    <w:rsid w:val="00205F0A"/>
    <w:rsid w:val="0020604E"/>
    <w:rsid w:val="0020704F"/>
    <w:rsid w:val="00210BCC"/>
    <w:rsid w:val="002114A5"/>
    <w:rsid w:val="00212E8C"/>
    <w:rsid w:val="002130FD"/>
    <w:rsid w:val="00213912"/>
    <w:rsid w:val="0021482C"/>
    <w:rsid w:val="00214AC5"/>
    <w:rsid w:val="00216CA6"/>
    <w:rsid w:val="00217519"/>
    <w:rsid w:val="00220366"/>
    <w:rsid w:val="00221BE1"/>
    <w:rsid w:val="00221E9C"/>
    <w:rsid w:val="00222FA9"/>
    <w:rsid w:val="00223F7E"/>
    <w:rsid w:val="002254DB"/>
    <w:rsid w:val="002264A6"/>
    <w:rsid w:val="00226898"/>
    <w:rsid w:val="00226AD5"/>
    <w:rsid w:val="00226E00"/>
    <w:rsid w:val="002270DC"/>
    <w:rsid w:val="00230B9C"/>
    <w:rsid w:val="00231616"/>
    <w:rsid w:val="00231F92"/>
    <w:rsid w:val="00233291"/>
    <w:rsid w:val="0023368D"/>
    <w:rsid w:val="00233C13"/>
    <w:rsid w:val="00234F8D"/>
    <w:rsid w:val="0023632F"/>
    <w:rsid w:val="00237185"/>
    <w:rsid w:val="00240F7C"/>
    <w:rsid w:val="00242626"/>
    <w:rsid w:val="00242931"/>
    <w:rsid w:val="00243FCD"/>
    <w:rsid w:val="00244F09"/>
    <w:rsid w:val="0024611F"/>
    <w:rsid w:val="00246653"/>
    <w:rsid w:val="00247645"/>
    <w:rsid w:val="002477F9"/>
    <w:rsid w:val="00247B7A"/>
    <w:rsid w:val="00250151"/>
    <w:rsid w:val="00251E10"/>
    <w:rsid w:val="00252B56"/>
    <w:rsid w:val="00252FE5"/>
    <w:rsid w:val="0025440D"/>
    <w:rsid w:val="002573B2"/>
    <w:rsid w:val="00260199"/>
    <w:rsid w:val="002606C1"/>
    <w:rsid w:val="00261CDF"/>
    <w:rsid w:val="002623E3"/>
    <w:rsid w:val="0026380E"/>
    <w:rsid w:val="00263ECC"/>
    <w:rsid w:val="00264626"/>
    <w:rsid w:val="00264B8B"/>
    <w:rsid w:val="00267044"/>
    <w:rsid w:val="002706E3"/>
    <w:rsid w:val="00271E66"/>
    <w:rsid w:val="00272729"/>
    <w:rsid w:val="00272F8D"/>
    <w:rsid w:val="0027312A"/>
    <w:rsid w:val="00273F74"/>
    <w:rsid w:val="0027476A"/>
    <w:rsid w:val="00276036"/>
    <w:rsid w:val="00276BE3"/>
    <w:rsid w:val="00281160"/>
    <w:rsid w:val="002830AF"/>
    <w:rsid w:val="0028551D"/>
    <w:rsid w:val="00286712"/>
    <w:rsid w:val="00286804"/>
    <w:rsid w:val="002869C3"/>
    <w:rsid w:val="00287267"/>
    <w:rsid w:val="00287E79"/>
    <w:rsid w:val="0029001F"/>
    <w:rsid w:val="002904C5"/>
    <w:rsid w:val="00291542"/>
    <w:rsid w:val="00292823"/>
    <w:rsid w:val="00292E67"/>
    <w:rsid w:val="002949AD"/>
    <w:rsid w:val="00294C27"/>
    <w:rsid w:val="00295150"/>
    <w:rsid w:val="002A0221"/>
    <w:rsid w:val="002A0629"/>
    <w:rsid w:val="002A0976"/>
    <w:rsid w:val="002A15A7"/>
    <w:rsid w:val="002A2F66"/>
    <w:rsid w:val="002A31A2"/>
    <w:rsid w:val="002A38FA"/>
    <w:rsid w:val="002A404A"/>
    <w:rsid w:val="002A43D9"/>
    <w:rsid w:val="002A47E4"/>
    <w:rsid w:val="002A4FF1"/>
    <w:rsid w:val="002A53B9"/>
    <w:rsid w:val="002A5C99"/>
    <w:rsid w:val="002A69A7"/>
    <w:rsid w:val="002A6C6C"/>
    <w:rsid w:val="002A7347"/>
    <w:rsid w:val="002A7D7A"/>
    <w:rsid w:val="002B0296"/>
    <w:rsid w:val="002B2397"/>
    <w:rsid w:val="002B244E"/>
    <w:rsid w:val="002B26D4"/>
    <w:rsid w:val="002B39A8"/>
    <w:rsid w:val="002B3F34"/>
    <w:rsid w:val="002B4289"/>
    <w:rsid w:val="002B562A"/>
    <w:rsid w:val="002B6B9D"/>
    <w:rsid w:val="002B7563"/>
    <w:rsid w:val="002B7CEF"/>
    <w:rsid w:val="002C1F46"/>
    <w:rsid w:val="002C2B1B"/>
    <w:rsid w:val="002C3241"/>
    <w:rsid w:val="002C3DF2"/>
    <w:rsid w:val="002C40B6"/>
    <w:rsid w:val="002C46A3"/>
    <w:rsid w:val="002C5971"/>
    <w:rsid w:val="002C63B1"/>
    <w:rsid w:val="002C6BB5"/>
    <w:rsid w:val="002C7085"/>
    <w:rsid w:val="002C7972"/>
    <w:rsid w:val="002D0CE5"/>
    <w:rsid w:val="002D2B46"/>
    <w:rsid w:val="002D2F63"/>
    <w:rsid w:val="002D5C52"/>
    <w:rsid w:val="002D625C"/>
    <w:rsid w:val="002D75ED"/>
    <w:rsid w:val="002E0731"/>
    <w:rsid w:val="002E36F3"/>
    <w:rsid w:val="002E3953"/>
    <w:rsid w:val="002E46CD"/>
    <w:rsid w:val="002E4A4B"/>
    <w:rsid w:val="002E54B9"/>
    <w:rsid w:val="002E69F7"/>
    <w:rsid w:val="002E6AD1"/>
    <w:rsid w:val="002E7437"/>
    <w:rsid w:val="002E7D72"/>
    <w:rsid w:val="002F00DD"/>
    <w:rsid w:val="002F0A80"/>
    <w:rsid w:val="002F0CD8"/>
    <w:rsid w:val="002F1B6E"/>
    <w:rsid w:val="002F2FE1"/>
    <w:rsid w:val="002F323D"/>
    <w:rsid w:val="002F3478"/>
    <w:rsid w:val="002F4E5F"/>
    <w:rsid w:val="002F5752"/>
    <w:rsid w:val="002F6427"/>
    <w:rsid w:val="002F6A1F"/>
    <w:rsid w:val="002F6F92"/>
    <w:rsid w:val="00300F7A"/>
    <w:rsid w:val="00301EAE"/>
    <w:rsid w:val="00301FE0"/>
    <w:rsid w:val="00305B04"/>
    <w:rsid w:val="00305DB3"/>
    <w:rsid w:val="003063C1"/>
    <w:rsid w:val="00306510"/>
    <w:rsid w:val="003070D1"/>
    <w:rsid w:val="003076CC"/>
    <w:rsid w:val="00307C56"/>
    <w:rsid w:val="00307CE0"/>
    <w:rsid w:val="0031085D"/>
    <w:rsid w:val="003115CF"/>
    <w:rsid w:val="00311891"/>
    <w:rsid w:val="00311B40"/>
    <w:rsid w:val="003136FA"/>
    <w:rsid w:val="003139FB"/>
    <w:rsid w:val="00313AD1"/>
    <w:rsid w:val="0031488C"/>
    <w:rsid w:val="00314DE1"/>
    <w:rsid w:val="00315724"/>
    <w:rsid w:val="003160A2"/>
    <w:rsid w:val="00317109"/>
    <w:rsid w:val="0031767F"/>
    <w:rsid w:val="0032021A"/>
    <w:rsid w:val="003232E6"/>
    <w:rsid w:val="003233C6"/>
    <w:rsid w:val="00323C86"/>
    <w:rsid w:val="003249D0"/>
    <w:rsid w:val="00324B70"/>
    <w:rsid w:val="00325FA8"/>
    <w:rsid w:val="00326326"/>
    <w:rsid w:val="0032670E"/>
    <w:rsid w:val="003273D3"/>
    <w:rsid w:val="00330126"/>
    <w:rsid w:val="003302F5"/>
    <w:rsid w:val="00331FB6"/>
    <w:rsid w:val="00333686"/>
    <w:rsid w:val="00334A34"/>
    <w:rsid w:val="00335CB6"/>
    <w:rsid w:val="0033704F"/>
    <w:rsid w:val="00337D1A"/>
    <w:rsid w:val="00337EFD"/>
    <w:rsid w:val="00340697"/>
    <w:rsid w:val="00340AEC"/>
    <w:rsid w:val="00341A49"/>
    <w:rsid w:val="00342305"/>
    <w:rsid w:val="00342C33"/>
    <w:rsid w:val="003432E9"/>
    <w:rsid w:val="003433BA"/>
    <w:rsid w:val="00343817"/>
    <w:rsid w:val="00343F50"/>
    <w:rsid w:val="00344532"/>
    <w:rsid w:val="00344D21"/>
    <w:rsid w:val="00344EF0"/>
    <w:rsid w:val="003459D2"/>
    <w:rsid w:val="00345D75"/>
    <w:rsid w:val="0034609D"/>
    <w:rsid w:val="00347496"/>
    <w:rsid w:val="00347A97"/>
    <w:rsid w:val="00347E99"/>
    <w:rsid w:val="00350B87"/>
    <w:rsid w:val="00350E7F"/>
    <w:rsid w:val="0035176C"/>
    <w:rsid w:val="00351877"/>
    <w:rsid w:val="003525F5"/>
    <w:rsid w:val="00353F42"/>
    <w:rsid w:val="00353F63"/>
    <w:rsid w:val="00353FBE"/>
    <w:rsid w:val="00354498"/>
    <w:rsid w:val="003545F5"/>
    <w:rsid w:val="00355869"/>
    <w:rsid w:val="003611A8"/>
    <w:rsid w:val="00361C22"/>
    <w:rsid w:val="0036259F"/>
    <w:rsid w:val="00363A90"/>
    <w:rsid w:val="003645C9"/>
    <w:rsid w:val="00365A6E"/>
    <w:rsid w:val="0036647B"/>
    <w:rsid w:val="003666F0"/>
    <w:rsid w:val="00366FB8"/>
    <w:rsid w:val="003678E4"/>
    <w:rsid w:val="00367C5A"/>
    <w:rsid w:val="00370E49"/>
    <w:rsid w:val="00371B8C"/>
    <w:rsid w:val="003721A6"/>
    <w:rsid w:val="00372CB8"/>
    <w:rsid w:val="0037338A"/>
    <w:rsid w:val="00376C92"/>
    <w:rsid w:val="00377455"/>
    <w:rsid w:val="00377638"/>
    <w:rsid w:val="0038008E"/>
    <w:rsid w:val="003809BE"/>
    <w:rsid w:val="003815DC"/>
    <w:rsid w:val="00381665"/>
    <w:rsid w:val="0038170D"/>
    <w:rsid w:val="0038206E"/>
    <w:rsid w:val="00382811"/>
    <w:rsid w:val="003828E6"/>
    <w:rsid w:val="0038366C"/>
    <w:rsid w:val="00384057"/>
    <w:rsid w:val="003857B2"/>
    <w:rsid w:val="003857CC"/>
    <w:rsid w:val="0038608A"/>
    <w:rsid w:val="003860F6"/>
    <w:rsid w:val="0038615F"/>
    <w:rsid w:val="0038697B"/>
    <w:rsid w:val="00386DCC"/>
    <w:rsid w:val="0038706A"/>
    <w:rsid w:val="00387C7C"/>
    <w:rsid w:val="00387D82"/>
    <w:rsid w:val="00390AC7"/>
    <w:rsid w:val="00392A98"/>
    <w:rsid w:val="0039312A"/>
    <w:rsid w:val="0039388A"/>
    <w:rsid w:val="00395D9F"/>
    <w:rsid w:val="003964B8"/>
    <w:rsid w:val="00397AF5"/>
    <w:rsid w:val="00397CAD"/>
    <w:rsid w:val="003A0080"/>
    <w:rsid w:val="003A0448"/>
    <w:rsid w:val="003A0EB1"/>
    <w:rsid w:val="003A19B7"/>
    <w:rsid w:val="003A2153"/>
    <w:rsid w:val="003A58B3"/>
    <w:rsid w:val="003A5BEA"/>
    <w:rsid w:val="003A5CC9"/>
    <w:rsid w:val="003A657D"/>
    <w:rsid w:val="003A6D64"/>
    <w:rsid w:val="003B0507"/>
    <w:rsid w:val="003B17E7"/>
    <w:rsid w:val="003B193A"/>
    <w:rsid w:val="003B2DA9"/>
    <w:rsid w:val="003B2E72"/>
    <w:rsid w:val="003B3828"/>
    <w:rsid w:val="003B3B00"/>
    <w:rsid w:val="003B3FDE"/>
    <w:rsid w:val="003B4525"/>
    <w:rsid w:val="003B50FF"/>
    <w:rsid w:val="003B5A50"/>
    <w:rsid w:val="003B5B5E"/>
    <w:rsid w:val="003B6E05"/>
    <w:rsid w:val="003B6EBD"/>
    <w:rsid w:val="003B7815"/>
    <w:rsid w:val="003C024A"/>
    <w:rsid w:val="003C1628"/>
    <w:rsid w:val="003C3483"/>
    <w:rsid w:val="003C40FE"/>
    <w:rsid w:val="003C58D3"/>
    <w:rsid w:val="003C59D1"/>
    <w:rsid w:val="003C5E61"/>
    <w:rsid w:val="003C5FC5"/>
    <w:rsid w:val="003C6E26"/>
    <w:rsid w:val="003C7414"/>
    <w:rsid w:val="003D0444"/>
    <w:rsid w:val="003D33EB"/>
    <w:rsid w:val="003D4BF6"/>
    <w:rsid w:val="003D4DAC"/>
    <w:rsid w:val="003D5311"/>
    <w:rsid w:val="003D6F93"/>
    <w:rsid w:val="003D7480"/>
    <w:rsid w:val="003E0FAF"/>
    <w:rsid w:val="003E2584"/>
    <w:rsid w:val="003E362D"/>
    <w:rsid w:val="003E3E9B"/>
    <w:rsid w:val="003E3E9E"/>
    <w:rsid w:val="003E4907"/>
    <w:rsid w:val="003E495C"/>
    <w:rsid w:val="003E49A6"/>
    <w:rsid w:val="003E4AD9"/>
    <w:rsid w:val="003E4DEF"/>
    <w:rsid w:val="003E53C5"/>
    <w:rsid w:val="003E5414"/>
    <w:rsid w:val="003E619F"/>
    <w:rsid w:val="003E76CE"/>
    <w:rsid w:val="003E7CDA"/>
    <w:rsid w:val="003F00A0"/>
    <w:rsid w:val="003F10F3"/>
    <w:rsid w:val="003F202E"/>
    <w:rsid w:val="003F30EF"/>
    <w:rsid w:val="003F4371"/>
    <w:rsid w:val="003F4BF5"/>
    <w:rsid w:val="003F4F88"/>
    <w:rsid w:val="003F52B1"/>
    <w:rsid w:val="003F6C4B"/>
    <w:rsid w:val="003F7485"/>
    <w:rsid w:val="00400592"/>
    <w:rsid w:val="00400E07"/>
    <w:rsid w:val="00400EC2"/>
    <w:rsid w:val="00401A98"/>
    <w:rsid w:val="00402D9A"/>
    <w:rsid w:val="00402FCD"/>
    <w:rsid w:val="00403462"/>
    <w:rsid w:val="00403886"/>
    <w:rsid w:val="00403ACE"/>
    <w:rsid w:val="00403BA4"/>
    <w:rsid w:val="00404988"/>
    <w:rsid w:val="004049AB"/>
    <w:rsid w:val="00404B95"/>
    <w:rsid w:val="004051AF"/>
    <w:rsid w:val="0040528B"/>
    <w:rsid w:val="00405449"/>
    <w:rsid w:val="0040629F"/>
    <w:rsid w:val="00406674"/>
    <w:rsid w:val="004100B3"/>
    <w:rsid w:val="00410BB3"/>
    <w:rsid w:val="0041145F"/>
    <w:rsid w:val="004119A9"/>
    <w:rsid w:val="00411AAE"/>
    <w:rsid w:val="00411C40"/>
    <w:rsid w:val="00412203"/>
    <w:rsid w:val="00413015"/>
    <w:rsid w:val="0041377A"/>
    <w:rsid w:val="00414B2F"/>
    <w:rsid w:val="00416368"/>
    <w:rsid w:val="004163B5"/>
    <w:rsid w:val="004165E9"/>
    <w:rsid w:val="00416A88"/>
    <w:rsid w:val="0041748F"/>
    <w:rsid w:val="00417821"/>
    <w:rsid w:val="00420F85"/>
    <w:rsid w:val="00421AF1"/>
    <w:rsid w:val="004221F5"/>
    <w:rsid w:val="00423650"/>
    <w:rsid w:val="0042419F"/>
    <w:rsid w:val="004245AC"/>
    <w:rsid w:val="00424B4B"/>
    <w:rsid w:val="00425822"/>
    <w:rsid w:val="0042585D"/>
    <w:rsid w:val="00426AD4"/>
    <w:rsid w:val="00427318"/>
    <w:rsid w:val="00427CC1"/>
    <w:rsid w:val="004316A6"/>
    <w:rsid w:val="0043392E"/>
    <w:rsid w:val="00435B07"/>
    <w:rsid w:val="00435DB9"/>
    <w:rsid w:val="00436EE0"/>
    <w:rsid w:val="00440891"/>
    <w:rsid w:val="00440B67"/>
    <w:rsid w:val="00443763"/>
    <w:rsid w:val="004438B7"/>
    <w:rsid w:val="00444C42"/>
    <w:rsid w:val="004451FE"/>
    <w:rsid w:val="00446384"/>
    <w:rsid w:val="00446733"/>
    <w:rsid w:val="004474D0"/>
    <w:rsid w:val="00450016"/>
    <w:rsid w:val="00451675"/>
    <w:rsid w:val="00451E44"/>
    <w:rsid w:val="004533FD"/>
    <w:rsid w:val="00453C52"/>
    <w:rsid w:val="0045451C"/>
    <w:rsid w:val="00454A2A"/>
    <w:rsid w:val="00455B26"/>
    <w:rsid w:val="00456F48"/>
    <w:rsid w:val="00457461"/>
    <w:rsid w:val="004574B8"/>
    <w:rsid w:val="004617BD"/>
    <w:rsid w:val="004628CA"/>
    <w:rsid w:val="00462F6F"/>
    <w:rsid w:val="004644C8"/>
    <w:rsid w:val="00464BC5"/>
    <w:rsid w:val="004657DD"/>
    <w:rsid w:val="0046696E"/>
    <w:rsid w:val="00471CA1"/>
    <w:rsid w:val="004740AF"/>
    <w:rsid w:val="00474A18"/>
    <w:rsid w:val="004757D0"/>
    <w:rsid w:val="0047656E"/>
    <w:rsid w:val="004773A7"/>
    <w:rsid w:val="004775A9"/>
    <w:rsid w:val="0048081D"/>
    <w:rsid w:val="00481E13"/>
    <w:rsid w:val="00482070"/>
    <w:rsid w:val="00482369"/>
    <w:rsid w:val="004853EE"/>
    <w:rsid w:val="00486225"/>
    <w:rsid w:val="00487985"/>
    <w:rsid w:val="0049042C"/>
    <w:rsid w:val="004909BE"/>
    <w:rsid w:val="00490DAB"/>
    <w:rsid w:val="00492F36"/>
    <w:rsid w:val="00493762"/>
    <w:rsid w:val="00493CF9"/>
    <w:rsid w:val="00494DDF"/>
    <w:rsid w:val="004961E0"/>
    <w:rsid w:val="00496C2D"/>
    <w:rsid w:val="00497833"/>
    <w:rsid w:val="00497AEE"/>
    <w:rsid w:val="004A0656"/>
    <w:rsid w:val="004A0C29"/>
    <w:rsid w:val="004A22B8"/>
    <w:rsid w:val="004A31BC"/>
    <w:rsid w:val="004A4EA7"/>
    <w:rsid w:val="004A57E4"/>
    <w:rsid w:val="004A5A43"/>
    <w:rsid w:val="004A6C43"/>
    <w:rsid w:val="004A78A6"/>
    <w:rsid w:val="004A7BB0"/>
    <w:rsid w:val="004B09D9"/>
    <w:rsid w:val="004B1326"/>
    <w:rsid w:val="004B258A"/>
    <w:rsid w:val="004B2755"/>
    <w:rsid w:val="004B3B52"/>
    <w:rsid w:val="004B5E26"/>
    <w:rsid w:val="004B60DC"/>
    <w:rsid w:val="004B62D0"/>
    <w:rsid w:val="004C11D9"/>
    <w:rsid w:val="004C1557"/>
    <w:rsid w:val="004C2DAA"/>
    <w:rsid w:val="004C3713"/>
    <w:rsid w:val="004C4446"/>
    <w:rsid w:val="004C55A3"/>
    <w:rsid w:val="004C6B39"/>
    <w:rsid w:val="004C79A7"/>
    <w:rsid w:val="004D02D4"/>
    <w:rsid w:val="004D24C8"/>
    <w:rsid w:val="004D2523"/>
    <w:rsid w:val="004D2E25"/>
    <w:rsid w:val="004D32A8"/>
    <w:rsid w:val="004D5ABE"/>
    <w:rsid w:val="004D5DF1"/>
    <w:rsid w:val="004D5FBB"/>
    <w:rsid w:val="004D7E95"/>
    <w:rsid w:val="004E02A0"/>
    <w:rsid w:val="004E1BE5"/>
    <w:rsid w:val="004E32AF"/>
    <w:rsid w:val="004E32EA"/>
    <w:rsid w:val="004E3FF7"/>
    <w:rsid w:val="004E6A1A"/>
    <w:rsid w:val="004E7508"/>
    <w:rsid w:val="004E7DA1"/>
    <w:rsid w:val="004E7FB6"/>
    <w:rsid w:val="004F0373"/>
    <w:rsid w:val="004F08F8"/>
    <w:rsid w:val="004F1BE3"/>
    <w:rsid w:val="004F263D"/>
    <w:rsid w:val="004F2CF0"/>
    <w:rsid w:val="004F2E25"/>
    <w:rsid w:val="004F30A6"/>
    <w:rsid w:val="004F30EB"/>
    <w:rsid w:val="004F4C76"/>
    <w:rsid w:val="004F508E"/>
    <w:rsid w:val="004F6735"/>
    <w:rsid w:val="004F6942"/>
    <w:rsid w:val="00500CF3"/>
    <w:rsid w:val="00501D5E"/>
    <w:rsid w:val="005023BA"/>
    <w:rsid w:val="00502687"/>
    <w:rsid w:val="0050290A"/>
    <w:rsid w:val="00503513"/>
    <w:rsid w:val="0050464D"/>
    <w:rsid w:val="005060E7"/>
    <w:rsid w:val="0050764C"/>
    <w:rsid w:val="005079DF"/>
    <w:rsid w:val="00507BE3"/>
    <w:rsid w:val="00511231"/>
    <w:rsid w:val="0051218D"/>
    <w:rsid w:val="00512874"/>
    <w:rsid w:val="00513B2B"/>
    <w:rsid w:val="00514322"/>
    <w:rsid w:val="005145AE"/>
    <w:rsid w:val="005154F8"/>
    <w:rsid w:val="00515685"/>
    <w:rsid w:val="0051782D"/>
    <w:rsid w:val="00517E9A"/>
    <w:rsid w:val="0052314D"/>
    <w:rsid w:val="00524587"/>
    <w:rsid w:val="005249A5"/>
    <w:rsid w:val="005260D5"/>
    <w:rsid w:val="005261FD"/>
    <w:rsid w:val="00526AFC"/>
    <w:rsid w:val="00527350"/>
    <w:rsid w:val="00527620"/>
    <w:rsid w:val="0053044E"/>
    <w:rsid w:val="00530CA9"/>
    <w:rsid w:val="00530E5E"/>
    <w:rsid w:val="00531002"/>
    <w:rsid w:val="00532947"/>
    <w:rsid w:val="0053401D"/>
    <w:rsid w:val="00535AD3"/>
    <w:rsid w:val="005361EB"/>
    <w:rsid w:val="00537D00"/>
    <w:rsid w:val="005409F9"/>
    <w:rsid w:val="00541AA7"/>
    <w:rsid w:val="00544005"/>
    <w:rsid w:val="005445CB"/>
    <w:rsid w:val="00546011"/>
    <w:rsid w:val="00546433"/>
    <w:rsid w:val="005464DF"/>
    <w:rsid w:val="00546597"/>
    <w:rsid w:val="00546B91"/>
    <w:rsid w:val="005514EF"/>
    <w:rsid w:val="00552B0D"/>
    <w:rsid w:val="00552BA1"/>
    <w:rsid w:val="00553730"/>
    <w:rsid w:val="00553826"/>
    <w:rsid w:val="005543C7"/>
    <w:rsid w:val="00554A3E"/>
    <w:rsid w:val="00555347"/>
    <w:rsid w:val="00555767"/>
    <w:rsid w:val="00555B5F"/>
    <w:rsid w:val="00556644"/>
    <w:rsid w:val="005577BB"/>
    <w:rsid w:val="005656B4"/>
    <w:rsid w:val="005666B9"/>
    <w:rsid w:val="005669D4"/>
    <w:rsid w:val="00566FCD"/>
    <w:rsid w:val="00567B28"/>
    <w:rsid w:val="00567B6F"/>
    <w:rsid w:val="005707B5"/>
    <w:rsid w:val="00572074"/>
    <w:rsid w:val="00572889"/>
    <w:rsid w:val="00572E5E"/>
    <w:rsid w:val="00572F2A"/>
    <w:rsid w:val="005742E8"/>
    <w:rsid w:val="00574B61"/>
    <w:rsid w:val="00574F2A"/>
    <w:rsid w:val="00575012"/>
    <w:rsid w:val="0057565D"/>
    <w:rsid w:val="00575C64"/>
    <w:rsid w:val="00575E95"/>
    <w:rsid w:val="005763E2"/>
    <w:rsid w:val="0058037E"/>
    <w:rsid w:val="00580F50"/>
    <w:rsid w:val="00581C9B"/>
    <w:rsid w:val="00581FE5"/>
    <w:rsid w:val="00583200"/>
    <w:rsid w:val="00583225"/>
    <w:rsid w:val="0058324B"/>
    <w:rsid w:val="0058403B"/>
    <w:rsid w:val="005847C5"/>
    <w:rsid w:val="00585D71"/>
    <w:rsid w:val="00586392"/>
    <w:rsid w:val="005865A7"/>
    <w:rsid w:val="00586A67"/>
    <w:rsid w:val="00587190"/>
    <w:rsid w:val="005871F2"/>
    <w:rsid w:val="0058779A"/>
    <w:rsid w:val="005877C2"/>
    <w:rsid w:val="0059153E"/>
    <w:rsid w:val="00591A5F"/>
    <w:rsid w:val="00591BFD"/>
    <w:rsid w:val="0059255E"/>
    <w:rsid w:val="00592720"/>
    <w:rsid w:val="00592E79"/>
    <w:rsid w:val="00593366"/>
    <w:rsid w:val="005936CB"/>
    <w:rsid w:val="00594872"/>
    <w:rsid w:val="005969F7"/>
    <w:rsid w:val="005A00E0"/>
    <w:rsid w:val="005A09DB"/>
    <w:rsid w:val="005A1ABA"/>
    <w:rsid w:val="005A1BFC"/>
    <w:rsid w:val="005A242B"/>
    <w:rsid w:val="005A2E4C"/>
    <w:rsid w:val="005A45F1"/>
    <w:rsid w:val="005A56BB"/>
    <w:rsid w:val="005A58D1"/>
    <w:rsid w:val="005A60A0"/>
    <w:rsid w:val="005A6952"/>
    <w:rsid w:val="005A6A35"/>
    <w:rsid w:val="005A77C0"/>
    <w:rsid w:val="005A780D"/>
    <w:rsid w:val="005B1420"/>
    <w:rsid w:val="005B16E5"/>
    <w:rsid w:val="005B1D39"/>
    <w:rsid w:val="005B22AB"/>
    <w:rsid w:val="005B2455"/>
    <w:rsid w:val="005B2F62"/>
    <w:rsid w:val="005B3ECC"/>
    <w:rsid w:val="005B4435"/>
    <w:rsid w:val="005B4D33"/>
    <w:rsid w:val="005B6061"/>
    <w:rsid w:val="005B6216"/>
    <w:rsid w:val="005B6333"/>
    <w:rsid w:val="005B65E5"/>
    <w:rsid w:val="005C0433"/>
    <w:rsid w:val="005C0996"/>
    <w:rsid w:val="005C14E1"/>
    <w:rsid w:val="005C1B8A"/>
    <w:rsid w:val="005C3D63"/>
    <w:rsid w:val="005C4224"/>
    <w:rsid w:val="005C4688"/>
    <w:rsid w:val="005C5CC4"/>
    <w:rsid w:val="005C6387"/>
    <w:rsid w:val="005C6AAE"/>
    <w:rsid w:val="005C76A5"/>
    <w:rsid w:val="005C7A30"/>
    <w:rsid w:val="005C7EF0"/>
    <w:rsid w:val="005D0891"/>
    <w:rsid w:val="005D1C0A"/>
    <w:rsid w:val="005D22FF"/>
    <w:rsid w:val="005D3984"/>
    <w:rsid w:val="005D449F"/>
    <w:rsid w:val="005D4DD2"/>
    <w:rsid w:val="005E150C"/>
    <w:rsid w:val="005E204B"/>
    <w:rsid w:val="005E3ADB"/>
    <w:rsid w:val="005E3DA9"/>
    <w:rsid w:val="005E41B0"/>
    <w:rsid w:val="005E43C0"/>
    <w:rsid w:val="005E4455"/>
    <w:rsid w:val="005E45A6"/>
    <w:rsid w:val="005E46BB"/>
    <w:rsid w:val="005E4807"/>
    <w:rsid w:val="005E4E05"/>
    <w:rsid w:val="005E552F"/>
    <w:rsid w:val="005E66EA"/>
    <w:rsid w:val="005E67FA"/>
    <w:rsid w:val="005E695A"/>
    <w:rsid w:val="005E6B64"/>
    <w:rsid w:val="005E76A7"/>
    <w:rsid w:val="005F11AA"/>
    <w:rsid w:val="005F1AD8"/>
    <w:rsid w:val="005F1B86"/>
    <w:rsid w:val="005F1D79"/>
    <w:rsid w:val="005F3110"/>
    <w:rsid w:val="005F38E3"/>
    <w:rsid w:val="005F4155"/>
    <w:rsid w:val="005F4547"/>
    <w:rsid w:val="005F4DEE"/>
    <w:rsid w:val="005F5549"/>
    <w:rsid w:val="005F5588"/>
    <w:rsid w:val="005F58BA"/>
    <w:rsid w:val="005F655A"/>
    <w:rsid w:val="005F6AB7"/>
    <w:rsid w:val="005F6E6B"/>
    <w:rsid w:val="005F6F46"/>
    <w:rsid w:val="005F7518"/>
    <w:rsid w:val="005F75DB"/>
    <w:rsid w:val="005F76DE"/>
    <w:rsid w:val="005F7EF0"/>
    <w:rsid w:val="0060008D"/>
    <w:rsid w:val="00600243"/>
    <w:rsid w:val="00600CA9"/>
    <w:rsid w:val="00600F65"/>
    <w:rsid w:val="00601711"/>
    <w:rsid w:val="006025D8"/>
    <w:rsid w:val="00603749"/>
    <w:rsid w:val="00603989"/>
    <w:rsid w:val="006042DE"/>
    <w:rsid w:val="0060544A"/>
    <w:rsid w:val="0061040F"/>
    <w:rsid w:val="00610590"/>
    <w:rsid w:val="0061092F"/>
    <w:rsid w:val="00611FFA"/>
    <w:rsid w:val="0061263C"/>
    <w:rsid w:val="0061267A"/>
    <w:rsid w:val="00613F65"/>
    <w:rsid w:val="006148F4"/>
    <w:rsid w:val="00614998"/>
    <w:rsid w:val="006159B7"/>
    <w:rsid w:val="00617A60"/>
    <w:rsid w:val="00617F76"/>
    <w:rsid w:val="006211EB"/>
    <w:rsid w:val="0062525F"/>
    <w:rsid w:val="006259E2"/>
    <w:rsid w:val="00625E08"/>
    <w:rsid w:val="00625F19"/>
    <w:rsid w:val="006312A7"/>
    <w:rsid w:val="00632879"/>
    <w:rsid w:val="006328A4"/>
    <w:rsid w:val="00634E4C"/>
    <w:rsid w:val="006351B0"/>
    <w:rsid w:val="00635850"/>
    <w:rsid w:val="00640DCA"/>
    <w:rsid w:val="00640E6F"/>
    <w:rsid w:val="00641C62"/>
    <w:rsid w:val="00642AE6"/>
    <w:rsid w:val="00642EA8"/>
    <w:rsid w:val="00643324"/>
    <w:rsid w:val="00643F2B"/>
    <w:rsid w:val="006442AA"/>
    <w:rsid w:val="00644D87"/>
    <w:rsid w:val="0064743F"/>
    <w:rsid w:val="0064798A"/>
    <w:rsid w:val="00650A3F"/>
    <w:rsid w:val="0065118C"/>
    <w:rsid w:val="00651C64"/>
    <w:rsid w:val="00652085"/>
    <w:rsid w:val="00652A27"/>
    <w:rsid w:val="00652C17"/>
    <w:rsid w:val="00652F54"/>
    <w:rsid w:val="006543D7"/>
    <w:rsid w:val="006546FA"/>
    <w:rsid w:val="00654D77"/>
    <w:rsid w:val="00655450"/>
    <w:rsid w:val="0065576B"/>
    <w:rsid w:val="00656492"/>
    <w:rsid w:val="006565B5"/>
    <w:rsid w:val="00657C6F"/>
    <w:rsid w:val="006606EB"/>
    <w:rsid w:val="00660C6F"/>
    <w:rsid w:val="006626D7"/>
    <w:rsid w:val="00663562"/>
    <w:rsid w:val="0066375A"/>
    <w:rsid w:val="00663C91"/>
    <w:rsid w:val="00664D36"/>
    <w:rsid w:val="0067062A"/>
    <w:rsid w:val="00671640"/>
    <w:rsid w:val="00671D6B"/>
    <w:rsid w:val="006724A6"/>
    <w:rsid w:val="006726E7"/>
    <w:rsid w:val="00672926"/>
    <w:rsid w:val="00672971"/>
    <w:rsid w:val="00674CE5"/>
    <w:rsid w:val="00674D82"/>
    <w:rsid w:val="0067560D"/>
    <w:rsid w:val="00675848"/>
    <w:rsid w:val="00675A43"/>
    <w:rsid w:val="006763B0"/>
    <w:rsid w:val="006766E9"/>
    <w:rsid w:val="006767CB"/>
    <w:rsid w:val="006768EF"/>
    <w:rsid w:val="00680CEE"/>
    <w:rsid w:val="006819BC"/>
    <w:rsid w:val="00684F84"/>
    <w:rsid w:val="00685D1C"/>
    <w:rsid w:val="00685FA3"/>
    <w:rsid w:val="00686DF1"/>
    <w:rsid w:val="006876BB"/>
    <w:rsid w:val="0068794A"/>
    <w:rsid w:val="00690CE3"/>
    <w:rsid w:val="006916F4"/>
    <w:rsid w:val="00691EAC"/>
    <w:rsid w:val="00693B95"/>
    <w:rsid w:val="0069530D"/>
    <w:rsid w:val="006957DA"/>
    <w:rsid w:val="006968A1"/>
    <w:rsid w:val="006968F9"/>
    <w:rsid w:val="006A0534"/>
    <w:rsid w:val="006A195B"/>
    <w:rsid w:val="006A246E"/>
    <w:rsid w:val="006A295F"/>
    <w:rsid w:val="006A2D65"/>
    <w:rsid w:val="006A3129"/>
    <w:rsid w:val="006A3C07"/>
    <w:rsid w:val="006A480B"/>
    <w:rsid w:val="006A48B5"/>
    <w:rsid w:val="006A4955"/>
    <w:rsid w:val="006A5291"/>
    <w:rsid w:val="006A5333"/>
    <w:rsid w:val="006A53DF"/>
    <w:rsid w:val="006A59AA"/>
    <w:rsid w:val="006A7383"/>
    <w:rsid w:val="006A75B8"/>
    <w:rsid w:val="006A7B52"/>
    <w:rsid w:val="006A7EDE"/>
    <w:rsid w:val="006B05C8"/>
    <w:rsid w:val="006B1754"/>
    <w:rsid w:val="006B324C"/>
    <w:rsid w:val="006B33F5"/>
    <w:rsid w:val="006B4FE8"/>
    <w:rsid w:val="006B5665"/>
    <w:rsid w:val="006B59F2"/>
    <w:rsid w:val="006B6B4B"/>
    <w:rsid w:val="006B7225"/>
    <w:rsid w:val="006C2726"/>
    <w:rsid w:val="006C3292"/>
    <w:rsid w:val="006C35AF"/>
    <w:rsid w:val="006C3C5D"/>
    <w:rsid w:val="006C41AB"/>
    <w:rsid w:val="006C4403"/>
    <w:rsid w:val="006C462C"/>
    <w:rsid w:val="006C5119"/>
    <w:rsid w:val="006C5B47"/>
    <w:rsid w:val="006C6F80"/>
    <w:rsid w:val="006C74A3"/>
    <w:rsid w:val="006D1FFC"/>
    <w:rsid w:val="006D2131"/>
    <w:rsid w:val="006D2DF7"/>
    <w:rsid w:val="006D4BDB"/>
    <w:rsid w:val="006D6B02"/>
    <w:rsid w:val="006D77BA"/>
    <w:rsid w:val="006E081E"/>
    <w:rsid w:val="006E0AD4"/>
    <w:rsid w:val="006E2BAC"/>
    <w:rsid w:val="006E56F2"/>
    <w:rsid w:val="006E594C"/>
    <w:rsid w:val="006E6E72"/>
    <w:rsid w:val="006E7D20"/>
    <w:rsid w:val="006F08A6"/>
    <w:rsid w:val="006F09B9"/>
    <w:rsid w:val="006F0DD1"/>
    <w:rsid w:val="006F1545"/>
    <w:rsid w:val="006F196C"/>
    <w:rsid w:val="006F1C06"/>
    <w:rsid w:val="006F1D98"/>
    <w:rsid w:val="006F25ED"/>
    <w:rsid w:val="006F2F42"/>
    <w:rsid w:val="006F37A6"/>
    <w:rsid w:val="006F599F"/>
    <w:rsid w:val="006F5A6E"/>
    <w:rsid w:val="006F6253"/>
    <w:rsid w:val="00700042"/>
    <w:rsid w:val="007009AE"/>
    <w:rsid w:val="00700A1A"/>
    <w:rsid w:val="00700C34"/>
    <w:rsid w:val="0070157B"/>
    <w:rsid w:val="00701FBB"/>
    <w:rsid w:val="007026FB"/>
    <w:rsid w:val="0070341D"/>
    <w:rsid w:val="007036A8"/>
    <w:rsid w:val="007042F7"/>
    <w:rsid w:val="0070552F"/>
    <w:rsid w:val="007056DE"/>
    <w:rsid w:val="00705F36"/>
    <w:rsid w:val="00705F61"/>
    <w:rsid w:val="00705F7D"/>
    <w:rsid w:val="007076A5"/>
    <w:rsid w:val="00713276"/>
    <w:rsid w:val="007135CA"/>
    <w:rsid w:val="00713C25"/>
    <w:rsid w:val="0071478B"/>
    <w:rsid w:val="007148B2"/>
    <w:rsid w:val="0071555E"/>
    <w:rsid w:val="00716A4E"/>
    <w:rsid w:val="007176B4"/>
    <w:rsid w:val="0072107F"/>
    <w:rsid w:val="007222F1"/>
    <w:rsid w:val="00722711"/>
    <w:rsid w:val="0072378A"/>
    <w:rsid w:val="00723B44"/>
    <w:rsid w:val="0072419F"/>
    <w:rsid w:val="00724337"/>
    <w:rsid w:val="00725005"/>
    <w:rsid w:val="007250C2"/>
    <w:rsid w:val="007264DE"/>
    <w:rsid w:val="00726563"/>
    <w:rsid w:val="0072767C"/>
    <w:rsid w:val="007279B1"/>
    <w:rsid w:val="0073044A"/>
    <w:rsid w:val="007306D4"/>
    <w:rsid w:val="00731D32"/>
    <w:rsid w:val="00731F3E"/>
    <w:rsid w:val="00732537"/>
    <w:rsid w:val="007329E3"/>
    <w:rsid w:val="00733258"/>
    <w:rsid w:val="0073333E"/>
    <w:rsid w:val="0073364C"/>
    <w:rsid w:val="007338CC"/>
    <w:rsid w:val="00737CC7"/>
    <w:rsid w:val="00741874"/>
    <w:rsid w:val="00741EB6"/>
    <w:rsid w:val="00741EC5"/>
    <w:rsid w:val="00744207"/>
    <w:rsid w:val="00745020"/>
    <w:rsid w:val="00745D78"/>
    <w:rsid w:val="007463A8"/>
    <w:rsid w:val="007502FD"/>
    <w:rsid w:val="00751407"/>
    <w:rsid w:val="00751CF5"/>
    <w:rsid w:val="00751D07"/>
    <w:rsid w:val="00753137"/>
    <w:rsid w:val="007538F9"/>
    <w:rsid w:val="00753C66"/>
    <w:rsid w:val="00753ED9"/>
    <w:rsid w:val="007554E2"/>
    <w:rsid w:val="00755737"/>
    <w:rsid w:val="00755850"/>
    <w:rsid w:val="007558CF"/>
    <w:rsid w:val="00755E93"/>
    <w:rsid w:val="00756490"/>
    <w:rsid w:val="00757AF7"/>
    <w:rsid w:val="00757B64"/>
    <w:rsid w:val="00757B90"/>
    <w:rsid w:val="00757FD0"/>
    <w:rsid w:val="0076012C"/>
    <w:rsid w:val="00760562"/>
    <w:rsid w:val="007608D2"/>
    <w:rsid w:val="00761E5F"/>
    <w:rsid w:val="007628DE"/>
    <w:rsid w:val="00762FAD"/>
    <w:rsid w:val="0076302B"/>
    <w:rsid w:val="00763698"/>
    <w:rsid w:val="00763AAD"/>
    <w:rsid w:val="0076407B"/>
    <w:rsid w:val="0076430C"/>
    <w:rsid w:val="0076544C"/>
    <w:rsid w:val="007662C7"/>
    <w:rsid w:val="00767180"/>
    <w:rsid w:val="007671DD"/>
    <w:rsid w:val="007674AA"/>
    <w:rsid w:val="00767DED"/>
    <w:rsid w:val="007704E7"/>
    <w:rsid w:val="00770FF1"/>
    <w:rsid w:val="007715CD"/>
    <w:rsid w:val="007716DA"/>
    <w:rsid w:val="00771AEC"/>
    <w:rsid w:val="00772193"/>
    <w:rsid w:val="0077243C"/>
    <w:rsid w:val="00772D3C"/>
    <w:rsid w:val="007735C9"/>
    <w:rsid w:val="007736A1"/>
    <w:rsid w:val="007742D1"/>
    <w:rsid w:val="00776081"/>
    <w:rsid w:val="00776C9A"/>
    <w:rsid w:val="00776FDA"/>
    <w:rsid w:val="00777015"/>
    <w:rsid w:val="007800A4"/>
    <w:rsid w:val="007804B3"/>
    <w:rsid w:val="00781F39"/>
    <w:rsid w:val="00782457"/>
    <w:rsid w:val="0078254D"/>
    <w:rsid w:val="00783393"/>
    <w:rsid w:val="00783C01"/>
    <w:rsid w:val="00783DE3"/>
    <w:rsid w:val="00784DAE"/>
    <w:rsid w:val="007857D7"/>
    <w:rsid w:val="00785964"/>
    <w:rsid w:val="0078608B"/>
    <w:rsid w:val="0078610B"/>
    <w:rsid w:val="00786399"/>
    <w:rsid w:val="00787286"/>
    <w:rsid w:val="007906C5"/>
    <w:rsid w:val="00790E3F"/>
    <w:rsid w:val="00792432"/>
    <w:rsid w:val="00792984"/>
    <w:rsid w:val="0079364F"/>
    <w:rsid w:val="0079474C"/>
    <w:rsid w:val="00794F21"/>
    <w:rsid w:val="00796D0F"/>
    <w:rsid w:val="007971B7"/>
    <w:rsid w:val="007973F0"/>
    <w:rsid w:val="007974BE"/>
    <w:rsid w:val="007A0724"/>
    <w:rsid w:val="007A0AE1"/>
    <w:rsid w:val="007A13E2"/>
    <w:rsid w:val="007A16CC"/>
    <w:rsid w:val="007A208D"/>
    <w:rsid w:val="007A3167"/>
    <w:rsid w:val="007A36EE"/>
    <w:rsid w:val="007A374A"/>
    <w:rsid w:val="007A3861"/>
    <w:rsid w:val="007A3BAD"/>
    <w:rsid w:val="007A3E21"/>
    <w:rsid w:val="007A4351"/>
    <w:rsid w:val="007A5307"/>
    <w:rsid w:val="007A680F"/>
    <w:rsid w:val="007A7715"/>
    <w:rsid w:val="007B0A19"/>
    <w:rsid w:val="007B4D66"/>
    <w:rsid w:val="007B5DCC"/>
    <w:rsid w:val="007B61F1"/>
    <w:rsid w:val="007B63B2"/>
    <w:rsid w:val="007B7375"/>
    <w:rsid w:val="007B79E1"/>
    <w:rsid w:val="007C0596"/>
    <w:rsid w:val="007C1051"/>
    <w:rsid w:val="007C222B"/>
    <w:rsid w:val="007C2333"/>
    <w:rsid w:val="007C3E03"/>
    <w:rsid w:val="007C440F"/>
    <w:rsid w:val="007C489E"/>
    <w:rsid w:val="007C731C"/>
    <w:rsid w:val="007D0B87"/>
    <w:rsid w:val="007D1B0D"/>
    <w:rsid w:val="007D28FA"/>
    <w:rsid w:val="007D2EF3"/>
    <w:rsid w:val="007D2FE8"/>
    <w:rsid w:val="007D3856"/>
    <w:rsid w:val="007D3C94"/>
    <w:rsid w:val="007D4D2B"/>
    <w:rsid w:val="007D4E6B"/>
    <w:rsid w:val="007D7CF3"/>
    <w:rsid w:val="007E0935"/>
    <w:rsid w:val="007E14B1"/>
    <w:rsid w:val="007E1CDB"/>
    <w:rsid w:val="007E2088"/>
    <w:rsid w:val="007E2A8F"/>
    <w:rsid w:val="007E334C"/>
    <w:rsid w:val="007E3528"/>
    <w:rsid w:val="007E4756"/>
    <w:rsid w:val="007E4A7A"/>
    <w:rsid w:val="007E52DB"/>
    <w:rsid w:val="007E56C2"/>
    <w:rsid w:val="007E5D03"/>
    <w:rsid w:val="007E63AA"/>
    <w:rsid w:val="007E6599"/>
    <w:rsid w:val="007E6F03"/>
    <w:rsid w:val="007E7C77"/>
    <w:rsid w:val="007F01DA"/>
    <w:rsid w:val="007F0653"/>
    <w:rsid w:val="007F148F"/>
    <w:rsid w:val="007F210C"/>
    <w:rsid w:val="007F2118"/>
    <w:rsid w:val="007F2F55"/>
    <w:rsid w:val="007F3298"/>
    <w:rsid w:val="007F3880"/>
    <w:rsid w:val="007F4A24"/>
    <w:rsid w:val="007F5009"/>
    <w:rsid w:val="007F59F4"/>
    <w:rsid w:val="007F7AC8"/>
    <w:rsid w:val="00800598"/>
    <w:rsid w:val="008016BA"/>
    <w:rsid w:val="008016F4"/>
    <w:rsid w:val="008017B2"/>
    <w:rsid w:val="00801E84"/>
    <w:rsid w:val="00802668"/>
    <w:rsid w:val="00802861"/>
    <w:rsid w:val="00802B43"/>
    <w:rsid w:val="0080324C"/>
    <w:rsid w:val="008034C2"/>
    <w:rsid w:val="00804926"/>
    <w:rsid w:val="00804A04"/>
    <w:rsid w:val="00804ACF"/>
    <w:rsid w:val="008057C5"/>
    <w:rsid w:val="00806C3E"/>
    <w:rsid w:val="00806E15"/>
    <w:rsid w:val="008070EA"/>
    <w:rsid w:val="00807439"/>
    <w:rsid w:val="00807D3E"/>
    <w:rsid w:val="0081004F"/>
    <w:rsid w:val="008124E0"/>
    <w:rsid w:val="008133BC"/>
    <w:rsid w:val="00813665"/>
    <w:rsid w:val="00814162"/>
    <w:rsid w:val="008145DC"/>
    <w:rsid w:val="008149C8"/>
    <w:rsid w:val="00814F91"/>
    <w:rsid w:val="00815E7C"/>
    <w:rsid w:val="008161A0"/>
    <w:rsid w:val="008168F6"/>
    <w:rsid w:val="00817322"/>
    <w:rsid w:val="008173A5"/>
    <w:rsid w:val="00820B23"/>
    <w:rsid w:val="00820E42"/>
    <w:rsid w:val="00821862"/>
    <w:rsid w:val="00821CF2"/>
    <w:rsid w:val="00821E18"/>
    <w:rsid w:val="00821F6D"/>
    <w:rsid w:val="00823587"/>
    <w:rsid w:val="008242C7"/>
    <w:rsid w:val="008263BA"/>
    <w:rsid w:val="00830036"/>
    <w:rsid w:val="00831B63"/>
    <w:rsid w:val="008326BB"/>
    <w:rsid w:val="00832D88"/>
    <w:rsid w:val="00832F52"/>
    <w:rsid w:val="008331C0"/>
    <w:rsid w:val="0083379A"/>
    <w:rsid w:val="00833FB3"/>
    <w:rsid w:val="0083460E"/>
    <w:rsid w:val="008346CC"/>
    <w:rsid w:val="00834726"/>
    <w:rsid w:val="00834C81"/>
    <w:rsid w:val="00834F8D"/>
    <w:rsid w:val="00835277"/>
    <w:rsid w:val="0083567B"/>
    <w:rsid w:val="00837BB7"/>
    <w:rsid w:val="00837E6F"/>
    <w:rsid w:val="00840A7F"/>
    <w:rsid w:val="00841C14"/>
    <w:rsid w:val="00841C6B"/>
    <w:rsid w:val="00841CD1"/>
    <w:rsid w:val="0084232E"/>
    <w:rsid w:val="0084256B"/>
    <w:rsid w:val="00843152"/>
    <w:rsid w:val="00843239"/>
    <w:rsid w:val="0084401A"/>
    <w:rsid w:val="00844BD3"/>
    <w:rsid w:val="00846857"/>
    <w:rsid w:val="00847AB7"/>
    <w:rsid w:val="008514E6"/>
    <w:rsid w:val="0085277D"/>
    <w:rsid w:val="00853145"/>
    <w:rsid w:val="008541C0"/>
    <w:rsid w:val="008544A2"/>
    <w:rsid w:val="00855653"/>
    <w:rsid w:val="00855B3E"/>
    <w:rsid w:val="0085667E"/>
    <w:rsid w:val="00857820"/>
    <w:rsid w:val="00860B6E"/>
    <w:rsid w:val="00860E38"/>
    <w:rsid w:val="00861025"/>
    <w:rsid w:val="008622A7"/>
    <w:rsid w:val="008623A6"/>
    <w:rsid w:val="008638BA"/>
    <w:rsid w:val="00864514"/>
    <w:rsid w:val="00864678"/>
    <w:rsid w:val="008676B7"/>
    <w:rsid w:val="008701FB"/>
    <w:rsid w:val="00870723"/>
    <w:rsid w:val="00871858"/>
    <w:rsid w:val="00872448"/>
    <w:rsid w:val="00874408"/>
    <w:rsid w:val="00874C26"/>
    <w:rsid w:val="00876AC8"/>
    <w:rsid w:val="0088154C"/>
    <w:rsid w:val="00881A42"/>
    <w:rsid w:val="00882619"/>
    <w:rsid w:val="00882BC8"/>
    <w:rsid w:val="00882F99"/>
    <w:rsid w:val="00883B35"/>
    <w:rsid w:val="0088493A"/>
    <w:rsid w:val="00884F3B"/>
    <w:rsid w:val="00885C99"/>
    <w:rsid w:val="00885CE1"/>
    <w:rsid w:val="00885E5E"/>
    <w:rsid w:val="00885EF7"/>
    <w:rsid w:val="00886FD6"/>
    <w:rsid w:val="00887691"/>
    <w:rsid w:val="008902D8"/>
    <w:rsid w:val="008909D9"/>
    <w:rsid w:val="0089149F"/>
    <w:rsid w:val="00892621"/>
    <w:rsid w:val="0089339B"/>
    <w:rsid w:val="0089375F"/>
    <w:rsid w:val="008941F5"/>
    <w:rsid w:val="00894457"/>
    <w:rsid w:val="00896D2E"/>
    <w:rsid w:val="00897D72"/>
    <w:rsid w:val="00897FAB"/>
    <w:rsid w:val="008A0F80"/>
    <w:rsid w:val="008A1678"/>
    <w:rsid w:val="008A1A25"/>
    <w:rsid w:val="008A2230"/>
    <w:rsid w:val="008A25DE"/>
    <w:rsid w:val="008A2A1B"/>
    <w:rsid w:val="008A2B87"/>
    <w:rsid w:val="008A3958"/>
    <w:rsid w:val="008A4298"/>
    <w:rsid w:val="008A5A04"/>
    <w:rsid w:val="008A6F19"/>
    <w:rsid w:val="008B011B"/>
    <w:rsid w:val="008B091A"/>
    <w:rsid w:val="008B09BE"/>
    <w:rsid w:val="008B1495"/>
    <w:rsid w:val="008B27DC"/>
    <w:rsid w:val="008B38BC"/>
    <w:rsid w:val="008B442D"/>
    <w:rsid w:val="008B56D8"/>
    <w:rsid w:val="008B5AC8"/>
    <w:rsid w:val="008B6017"/>
    <w:rsid w:val="008B69ED"/>
    <w:rsid w:val="008B6A04"/>
    <w:rsid w:val="008C01B3"/>
    <w:rsid w:val="008C0429"/>
    <w:rsid w:val="008C1104"/>
    <w:rsid w:val="008C1A78"/>
    <w:rsid w:val="008C4407"/>
    <w:rsid w:val="008C48B2"/>
    <w:rsid w:val="008C5AA6"/>
    <w:rsid w:val="008C5F8C"/>
    <w:rsid w:val="008C605D"/>
    <w:rsid w:val="008C642D"/>
    <w:rsid w:val="008D17BC"/>
    <w:rsid w:val="008D2689"/>
    <w:rsid w:val="008D276A"/>
    <w:rsid w:val="008D359F"/>
    <w:rsid w:val="008D3B70"/>
    <w:rsid w:val="008D4340"/>
    <w:rsid w:val="008D51E3"/>
    <w:rsid w:val="008D6473"/>
    <w:rsid w:val="008D6F8C"/>
    <w:rsid w:val="008D704E"/>
    <w:rsid w:val="008D74E9"/>
    <w:rsid w:val="008E0764"/>
    <w:rsid w:val="008E12D2"/>
    <w:rsid w:val="008E21A7"/>
    <w:rsid w:val="008E25E6"/>
    <w:rsid w:val="008E3578"/>
    <w:rsid w:val="008E35B3"/>
    <w:rsid w:val="008E3F68"/>
    <w:rsid w:val="008E478B"/>
    <w:rsid w:val="008E4C3C"/>
    <w:rsid w:val="008E70EB"/>
    <w:rsid w:val="008E74EC"/>
    <w:rsid w:val="008E7E5B"/>
    <w:rsid w:val="008F0CE9"/>
    <w:rsid w:val="008F1F6D"/>
    <w:rsid w:val="008F2387"/>
    <w:rsid w:val="008F3A75"/>
    <w:rsid w:val="008F3FEA"/>
    <w:rsid w:val="008F6815"/>
    <w:rsid w:val="008F6F91"/>
    <w:rsid w:val="009007AC"/>
    <w:rsid w:val="00900C89"/>
    <w:rsid w:val="009015F5"/>
    <w:rsid w:val="0090184B"/>
    <w:rsid w:val="0090225A"/>
    <w:rsid w:val="00903CBB"/>
    <w:rsid w:val="00903CD3"/>
    <w:rsid w:val="00904D93"/>
    <w:rsid w:val="00905099"/>
    <w:rsid w:val="00906E23"/>
    <w:rsid w:val="00906F46"/>
    <w:rsid w:val="009074CA"/>
    <w:rsid w:val="0090788C"/>
    <w:rsid w:val="00910CBA"/>
    <w:rsid w:val="0091209C"/>
    <w:rsid w:val="0091239B"/>
    <w:rsid w:val="0091503D"/>
    <w:rsid w:val="00915544"/>
    <w:rsid w:val="00915E51"/>
    <w:rsid w:val="00916865"/>
    <w:rsid w:val="0091754C"/>
    <w:rsid w:val="00917939"/>
    <w:rsid w:val="00917CB1"/>
    <w:rsid w:val="00917CD3"/>
    <w:rsid w:val="009205C2"/>
    <w:rsid w:val="009211D3"/>
    <w:rsid w:val="009226CF"/>
    <w:rsid w:val="0092312B"/>
    <w:rsid w:val="00924425"/>
    <w:rsid w:val="009244AF"/>
    <w:rsid w:val="00925971"/>
    <w:rsid w:val="00927879"/>
    <w:rsid w:val="0093015A"/>
    <w:rsid w:val="0093038B"/>
    <w:rsid w:val="009318C0"/>
    <w:rsid w:val="00932E41"/>
    <w:rsid w:val="009332F5"/>
    <w:rsid w:val="00933C70"/>
    <w:rsid w:val="009346EA"/>
    <w:rsid w:val="009350F3"/>
    <w:rsid w:val="00935FD6"/>
    <w:rsid w:val="0093696A"/>
    <w:rsid w:val="00936B9B"/>
    <w:rsid w:val="00937ADC"/>
    <w:rsid w:val="00937DE2"/>
    <w:rsid w:val="00937FCE"/>
    <w:rsid w:val="00940246"/>
    <w:rsid w:val="00940F9C"/>
    <w:rsid w:val="00941CDE"/>
    <w:rsid w:val="009428C0"/>
    <w:rsid w:val="00943B4B"/>
    <w:rsid w:val="00944469"/>
    <w:rsid w:val="00947C54"/>
    <w:rsid w:val="00947FC6"/>
    <w:rsid w:val="0095067B"/>
    <w:rsid w:val="00950D41"/>
    <w:rsid w:val="00950F7D"/>
    <w:rsid w:val="009538D0"/>
    <w:rsid w:val="009543A1"/>
    <w:rsid w:val="00954894"/>
    <w:rsid w:val="00955B13"/>
    <w:rsid w:val="00956BD1"/>
    <w:rsid w:val="00956C0A"/>
    <w:rsid w:val="00961FAD"/>
    <w:rsid w:val="00962530"/>
    <w:rsid w:val="00963307"/>
    <w:rsid w:val="009639E9"/>
    <w:rsid w:val="00963BBD"/>
    <w:rsid w:val="00965091"/>
    <w:rsid w:val="009654F3"/>
    <w:rsid w:val="00966778"/>
    <w:rsid w:val="00966B8D"/>
    <w:rsid w:val="00967D62"/>
    <w:rsid w:val="00970301"/>
    <w:rsid w:val="00970A0E"/>
    <w:rsid w:val="00970DF0"/>
    <w:rsid w:val="0097118E"/>
    <w:rsid w:val="009744E1"/>
    <w:rsid w:val="00975094"/>
    <w:rsid w:val="009764F0"/>
    <w:rsid w:val="009804B4"/>
    <w:rsid w:val="0098087D"/>
    <w:rsid w:val="009810A9"/>
    <w:rsid w:val="00982254"/>
    <w:rsid w:val="00983E92"/>
    <w:rsid w:val="00985EF2"/>
    <w:rsid w:val="00986035"/>
    <w:rsid w:val="00987009"/>
    <w:rsid w:val="009875CE"/>
    <w:rsid w:val="00987869"/>
    <w:rsid w:val="0099435C"/>
    <w:rsid w:val="0099460A"/>
    <w:rsid w:val="00994AFD"/>
    <w:rsid w:val="00994D03"/>
    <w:rsid w:val="00995621"/>
    <w:rsid w:val="00995A28"/>
    <w:rsid w:val="00996AEC"/>
    <w:rsid w:val="00996E10"/>
    <w:rsid w:val="009A0490"/>
    <w:rsid w:val="009A1071"/>
    <w:rsid w:val="009A16BA"/>
    <w:rsid w:val="009A3531"/>
    <w:rsid w:val="009A51D7"/>
    <w:rsid w:val="009A5D23"/>
    <w:rsid w:val="009A6010"/>
    <w:rsid w:val="009A6719"/>
    <w:rsid w:val="009A6C18"/>
    <w:rsid w:val="009A727D"/>
    <w:rsid w:val="009B0A91"/>
    <w:rsid w:val="009B0EFB"/>
    <w:rsid w:val="009B12F2"/>
    <w:rsid w:val="009B1593"/>
    <w:rsid w:val="009B15FD"/>
    <w:rsid w:val="009B1798"/>
    <w:rsid w:val="009B21BF"/>
    <w:rsid w:val="009B2AD6"/>
    <w:rsid w:val="009B2BAF"/>
    <w:rsid w:val="009B2D9F"/>
    <w:rsid w:val="009B2F14"/>
    <w:rsid w:val="009B2F9A"/>
    <w:rsid w:val="009B3C62"/>
    <w:rsid w:val="009B4CDA"/>
    <w:rsid w:val="009B5ACF"/>
    <w:rsid w:val="009B5D70"/>
    <w:rsid w:val="009B6805"/>
    <w:rsid w:val="009B6B32"/>
    <w:rsid w:val="009B77AB"/>
    <w:rsid w:val="009C0855"/>
    <w:rsid w:val="009C2070"/>
    <w:rsid w:val="009C25EC"/>
    <w:rsid w:val="009C2CD0"/>
    <w:rsid w:val="009C453B"/>
    <w:rsid w:val="009C5499"/>
    <w:rsid w:val="009C5BCE"/>
    <w:rsid w:val="009C6022"/>
    <w:rsid w:val="009C62B0"/>
    <w:rsid w:val="009C66A8"/>
    <w:rsid w:val="009C7909"/>
    <w:rsid w:val="009D27C0"/>
    <w:rsid w:val="009D281B"/>
    <w:rsid w:val="009D2B5E"/>
    <w:rsid w:val="009D2C23"/>
    <w:rsid w:val="009D4FC6"/>
    <w:rsid w:val="009D5008"/>
    <w:rsid w:val="009D61AB"/>
    <w:rsid w:val="009D6D20"/>
    <w:rsid w:val="009D7392"/>
    <w:rsid w:val="009E002F"/>
    <w:rsid w:val="009E238D"/>
    <w:rsid w:val="009E3BC2"/>
    <w:rsid w:val="009E403D"/>
    <w:rsid w:val="009E43FF"/>
    <w:rsid w:val="009E4A55"/>
    <w:rsid w:val="009E58AD"/>
    <w:rsid w:val="009E5D9A"/>
    <w:rsid w:val="009F0C78"/>
    <w:rsid w:val="009F3050"/>
    <w:rsid w:val="009F38DE"/>
    <w:rsid w:val="009F4912"/>
    <w:rsid w:val="009F5462"/>
    <w:rsid w:val="009F711D"/>
    <w:rsid w:val="009F79FD"/>
    <w:rsid w:val="009F7B2A"/>
    <w:rsid w:val="009F7FF4"/>
    <w:rsid w:val="00A00EFE"/>
    <w:rsid w:val="00A01062"/>
    <w:rsid w:val="00A0111C"/>
    <w:rsid w:val="00A01C0E"/>
    <w:rsid w:val="00A01E9B"/>
    <w:rsid w:val="00A02F54"/>
    <w:rsid w:val="00A036F4"/>
    <w:rsid w:val="00A03897"/>
    <w:rsid w:val="00A04383"/>
    <w:rsid w:val="00A043BA"/>
    <w:rsid w:val="00A04EBC"/>
    <w:rsid w:val="00A0584E"/>
    <w:rsid w:val="00A059F3"/>
    <w:rsid w:val="00A064B7"/>
    <w:rsid w:val="00A10A34"/>
    <w:rsid w:val="00A11AB5"/>
    <w:rsid w:val="00A1270D"/>
    <w:rsid w:val="00A12C27"/>
    <w:rsid w:val="00A15194"/>
    <w:rsid w:val="00A15689"/>
    <w:rsid w:val="00A21174"/>
    <w:rsid w:val="00A21356"/>
    <w:rsid w:val="00A21FE4"/>
    <w:rsid w:val="00A22648"/>
    <w:rsid w:val="00A226D1"/>
    <w:rsid w:val="00A23226"/>
    <w:rsid w:val="00A2406F"/>
    <w:rsid w:val="00A24729"/>
    <w:rsid w:val="00A25816"/>
    <w:rsid w:val="00A306FA"/>
    <w:rsid w:val="00A312DD"/>
    <w:rsid w:val="00A31620"/>
    <w:rsid w:val="00A32B4B"/>
    <w:rsid w:val="00A33A0D"/>
    <w:rsid w:val="00A34324"/>
    <w:rsid w:val="00A35639"/>
    <w:rsid w:val="00A358F4"/>
    <w:rsid w:val="00A35B86"/>
    <w:rsid w:val="00A361DB"/>
    <w:rsid w:val="00A369E1"/>
    <w:rsid w:val="00A36C8B"/>
    <w:rsid w:val="00A36CF5"/>
    <w:rsid w:val="00A37A1D"/>
    <w:rsid w:val="00A40939"/>
    <w:rsid w:val="00A40AD7"/>
    <w:rsid w:val="00A4160E"/>
    <w:rsid w:val="00A41D40"/>
    <w:rsid w:val="00A42C4F"/>
    <w:rsid w:val="00A4390C"/>
    <w:rsid w:val="00A43C84"/>
    <w:rsid w:val="00A450DE"/>
    <w:rsid w:val="00A455EF"/>
    <w:rsid w:val="00A45C84"/>
    <w:rsid w:val="00A46044"/>
    <w:rsid w:val="00A46542"/>
    <w:rsid w:val="00A466E5"/>
    <w:rsid w:val="00A46F4D"/>
    <w:rsid w:val="00A47085"/>
    <w:rsid w:val="00A479AD"/>
    <w:rsid w:val="00A47F39"/>
    <w:rsid w:val="00A527F2"/>
    <w:rsid w:val="00A52D2E"/>
    <w:rsid w:val="00A52D7C"/>
    <w:rsid w:val="00A5365B"/>
    <w:rsid w:val="00A550B9"/>
    <w:rsid w:val="00A550D0"/>
    <w:rsid w:val="00A56422"/>
    <w:rsid w:val="00A574D9"/>
    <w:rsid w:val="00A57795"/>
    <w:rsid w:val="00A57F18"/>
    <w:rsid w:val="00A6086F"/>
    <w:rsid w:val="00A6122D"/>
    <w:rsid w:val="00A62242"/>
    <w:rsid w:val="00A628F7"/>
    <w:rsid w:val="00A62A2B"/>
    <w:rsid w:val="00A6337C"/>
    <w:rsid w:val="00A64015"/>
    <w:rsid w:val="00A64CE4"/>
    <w:rsid w:val="00A6591C"/>
    <w:rsid w:val="00A65BDF"/>
    <w:rsid w:val="00A703B9"/>
    <w:rsid w:val="00A73A9A"/>
    <w:rsid w:val="00A74172"/>
    <w:rsid w:val="00A7443B"/>
    <w:rsid w:val="00A74F97"/>
    <w:rsid w:val="00A75304"/>
    <w:rsid w:val="00A7594A"/>
    <w:rsid w:val="00A75F62"/>
    <w:rsid w:val="00A76039"/>
    <w:rsid w:val="00A76376"/>
    <w:rsid w:val="00A76A90"/>
    <w:rsid w:val="00A80A77"/>
    <w:rsid w:val="00A816A1"/>
    <w:rsid w:val="00A8350F"/>
    <w:rsid w:val="00A85662"/>
    <w:rsid w:val="00A8594A"/>
    <w:rsid w:val="00A85FD1"/>
    <w:rsid w:val="00A9020E"/>
    <w:rsid w:val="00A9024C"/>
    <w:rsid w:val="00A902D9"/>
    <w:rsid w:val="00A91423"/>
    <w:rsid w:val="00A9194C"/>
    <w:rsid w:val="00A91D25"/>
    <w:rsid w:val="00A923C9"/>
    <w:rsid w:val="00A92B58"/>
    <w:rsid w:val="00A93A82"/>
    <w:rsid w:val="00A93B94"/>
    <w:rsid w:val="00A93C64"/>
    <w:rsid w:val="00A940DA"/>
    <w:rsid w:val="00A94747"/>
    <w:rsid w:val="00A948A4"/>
    <w:rsid w:val="00A9583C"/>
    <w:rsid w:val="00A96F4C"/>
    <w:rsid w:val="00A973AC"/>
    <w:rsid w:val="00A97BB3"/>
    <w:rsid w:val="00AA2E9A"/>
    <w:rsid w:val="00AA304C"/>
    <w:rsid w:val="00AA3525"/>
    <w:rsid w:val="00AA3B0E"/>
    <w:rsid w:val="00AA4DC3"/>
    <w:rsid w:val="00AA596A"/>
    <w:rsid w:val="00AA5CFA"/>
    <w:rsid w:val="00AA7329"/>
    <w:rsid w:val="00AA7C7C"/>
    <w:rsid w:val="00AA7E92"/>
    <w:rsid w:val="00AB05AF"/>
    <w:rsid w:val="00AB05B0"/>
    <w:rsid w:val="00AB0A3D"/>
    <w:rsid w:val="00AB0C6F"/>
    <w:rsid w:val="00AB0E86"/>
    <w:rsid w:val="00AB2068"/>
    <w:rsid w:val="00AB2951"/>
    <w:rsid w:val="00AB2CA4"/>
    <w:rsid w:val="00AB3D7E"/>
    <w:rsid w:val="00AB431D"/>
    <w:rsid w:val="00AB4AF2"/>
    <w:rsid w:val="00AB50F7"/>
    <w:rsid w:val="00AB53B3"/>
    <w:rsid w:val="00AB745F"/>
    <w:rsid w:val="00AB75BD"/>
    <w:rsid w:val="00AB7845"/>
    <w:rsid w:val="00AC0889"/>
    <w:rsid w:val="00AC08CF"/>
    <w:rsid w:val="00AC0AEE"/>
    <w:rsid w:val="00AC1227"/>
    <w:rsid w:val="00AC2278"/>
    <w:rsid w:val="00AC3B77"/>
    <w:rsid w:val="00AC4946"/>
    <w:rsid w:val="00AC51B5"/>
    <w:rsid w:val="00AC56F3"/>
    <w:rsid w:val="00AC6529"/>
    <w:rsid w:val="00AC6C2C"/>
    <w:rsid w:val="00AC724E"/>
    <w:rsid w:val="00AD0864"/>
    <w:rsid w:val="00AD11C3"/>
    <w:rsid w:val="00AD1E44"/>
    <w:rsid w:val="00AD398D"/>
    <w:rsid w:val="00AD3E36"/>
    <w:rsid w:val="00AD45CA"/>
    <w:rsid w:val="00AD48A3"/>
    <w:rsid w:val="00AD518D"/>
    <w:rsid w:val="00AD566C"/>
    <w:rsid w:val="00AD57B8"/>
    <w:rsid w:val="00AD623D"/>
    <w:rsid w:val="00AD6FB4"/>
    <w:rsid w:val="00AD70BE"/>
    <w:rsid w:val="00AD72FF"/>
    <w:rsid w:val="00AD799D"/>
    <w:rsid w:val="00AE060A"/>
    <w:rsid w:val="00AE2418"/>
    <w:rsid w:val="00AE2A0F"/>
    <w:rsid w:val="00AE3048"/>
    <w:rsid w:val="00AE3D05"/>
    <w:rsid w:val="00AE413D"/>
    <w:rsid w:val="00AE43AA"/>
    <w:rsid w:val="00AE4446"/>
    <w:rsid w:val="00AE4EF6"/>
    <w:rsid w:val="00AE5551"/>
    <w:rsid w:val="00AE6862"/>
    <w:rsid w:val="00AE7876"/>
    <w:rsid w:val="00AF0E68"/>
    <w:rsid w:val="00AF11CA"/>
    <w:rsid w:val="00AF1D38"/>
    <w:rsid w:val="00AF2F1F"/>
    <w:rsid w:val="00AF342E"/>
    <w:rsid w:val="00AF3DA6"/>
    <w:rsid w:val="00AF56BB"/>
    <w:rsid w:val="00AF5A0B"/>
    <w:rsid w:val="00AF78CB"/>
    <w:rsid w:val="00B00148"/>
    <w:rsid w:val="00B0023D"/>
    <w:rsid w:val="00B00D6D"/>
    <w:rsid w:val="00B0298F"/>
    <w:rsid w:val="00B02A37"/>
    <w:rsid w:val="00B02CAE"/>
    <w:rsid w:val="00B02F19"/>
    <w:rsid w:val="00B0456E"/>
    <w:rsid w:val="00B04A0D"/>
    <w:rsid w:val="00B06E64"/>
    <w:rsid w:val="00B06F2D"/>
    <w:rsid w:val="00B11221"/>
    <w:rsid w:val="00B112C6"/>
    <w:rsid w:val="00B12D93"/>
    <w:rsid w:val="00B12E08"/>
    <w:rsid w:val="00B13112"/>
    <w:rsid w:val="00B13466"/>
    <w:rsid w:val="00B13B5B"/>
    <w:rsid w:val="00B14F9D"/>
    <w:rsid w:val="00B15445"/>
    <w:rsid w:val="00B154DF"/>
    <w:rsid w:val="00B16F39"/>
    <w:rsid w:val="00B17E12"/>
    <w:rsid w:val="00B211AF"/>
    <w:rsid w:val="00B217B0"/>
    <w:rsid w:val="00B21F3B"/>
    <w:rsid w:val="00B2282D"/>
    <w:rsid w:val="00B23F81"/>
    <w:rsid w:val="00B2402F"/>
    <w:rsid w:val="00B24059"/>
    <w:rsid w:val="00B241F8"/>
    <w:rsid w:val="00B25BBD"/>
    <w:rsid w:val="00B2655D"/>
    <w:rsid w:val="00B26BA7"/>
    <w:rsid w:val="00B2779B"/>
    <w:rsid w:val="00B30BC4"/>
    <w:rsid w:val="00B3187E"/>
    <w:rsid w:val="00B31B62"/>
    <w:rsid w:val="00B32E48"/>
    <w:rsid w:val="00B333B2"/>
    <w:rsid w:val="00B34070"/>
    <w:rsid w:val="00B34894"/>
    <w:rsid w:val="00B348CB"/>
    <w:rsid w:val="00B34CA6"/>
    <w:rsid w:val="00B34E4E"/>
    <w:rsid w:val="00B36A86"/>
    <w:rsid w:val="00B3708F"/>
    <w:rsid w:val="00B40786"/>
    <w:rsid w:val="00B40852"/>
    <w:rsid w:val="00B408E5"/>
    <w:rsid w:val="00B410BB"/>
    <w:rsid w:val="00B424CB"/>
    <w:rsid w:val="00B42890"/>
    <w:rsid w:val="00B43AD1"/>
    <w:rsid w:val="00B441C8"/>
    <w:rsid w:val="00B443AB"/>
    <w:rsid w:val="00B45C09"/>
    <w:rsid w:val="00B46D1C"/>
    <w:rsid w:val="00B504F0"/>
    <w:rsid w:val="00B50838"/>
    <w:rsid w:val="00B50C25"/>
    <w:rsid w:val="00B51FD5"/>
    <w:rsid w:val="00B529DE"/>
    <w:rsid w:val="00B52C0D"/>
    <w:rsid w:val="00B52C86"/>
    <w:rsid w:val="00B531D3"/>
    <w:rsid w:val="00B54BEE"/>
    <w:rsid w:val="00B561B4"/>
    <w:rsid w:val="00B57577"/>
    <w:rsid w:val="00B61157"/>
    <w:rsid w:val="00B616F9"/>
    <w:rsid w:val="00B628A8"/>
    <w:rsid w:val="00B63442"/>
    <w:rsid w:val="00B643F6"/>
    <w:rsid w:val="00B646E6"/>
    <w:rsid w:val="00B64FFB"/>
    <w:rsid w:val="00B658F0"/>
    <w:rsid w:val="00B65C3B"/>
    <w:rsid w:val="00B66886"/>
    <w:rsid w:val="00B66C5E"/>
    <w:rsid w:val="00B67877"/>
    <w:rsid w:val="00B67CF0"/>
    <w:rsid w:val="00B70190"/>
    <w:rsid w:val="00B70A9C"/>
    <w:rsid w:val="00B70FE8"/>
    <w:rsid w:val="00B719AF"/>
    <w:rsid w:val="00B7228B"/>
    <w:rsid w:val="00B725B4"/>
    <w:rsid w:val="00B733FF"/>
    <w:rsid w:val="00B739FF"/>
    <w:rsid w:val="00B76BAF"/>
    <w:rsid w:val="00B76F8B"/>
    <w:rsid w:val="00B7703B"/>
    <w:rsid w:val="00B77ADE"/>
    <w:rsid w:val="00B77B48"/>
    <w:rsid w:val="00B80441"/>
    <w:rsid w:val="00B81089"/>
    <w:rsid w:val="00B811C7"/>
    <w:rsid w:val="00B81422"/>
    <w:rsid w:val="00B816C2"/>
    <w:rsid w:val="00B81BD0"/>
    <w:rsid w:val="00B83EA6"/>
    <w:rsid w:val="00B84244"/>
    <w:rsid w:val="00B84521"/>
    <w:rsid w:val="00B85171"/>
    <w:rsid w:val="00B86638"/>
    <w:rsid w:val="00B86C8D"/>
    <w:rsid w:val="00B87170"/>
    <w:rsid w:val="00B874D2"/>
    <w:rsid w:val="00B879CC"/>
    <w:rsid w:val="00B90E2F"/>
    <w:rsid w:val="00B9107E"/>
    <w:rsid w:val="00B91209"/>
    <w:rsid w:val="00B92F3A"/>
    <w:rsid w:val="00B93C66"/>
    <w:rsid w:val="00B943B1"/>
    <w:rsid w:val="00B949B4"/>
    <w:rsid w:val="00B94F70"/>
    <w:rsid w:val="00B96CC5"/>
    <w:rsid w:val="00B96F28"/>
    <w:rsid w:val="00B979BB"/>
    <w:rsid w:val="00BA0BB7"/>
    <w:rsid w:val="00BA17EB"/>
    <w:rsid w:val="00BA20EA"/>
    <w:rsid w:val="00BA29C8"/>
    <w:rsid w:val="00BA2CBD"/>
    <w:rsid w:val="00BA3092"/>
    <w:rsid w:val="00BA3A01"/>
    <w:rsid w:val="00BA44F3"/>
    <w:rsid w:val="00BA4B17"/>
    <w:rsid w:val="00BA4BE9"/>
    <w:rsid w:val="00BA6257"/>
    <w:rsid w:val="00BA649B"/>
    <w:rsid w:val="00BA69C2"/>
    <w:rsid w:val="00BB0185"/>
    <w:rsid w:val="00BB0652"/>
    <w:rsid w:val="00BB2749"/>
    <w:rsid w:val="00BB3280"/>
    <w:rsid w:val="00BB4026"/>
    <w:rsid w:val="00BB40EE"/>
    <w:rsid w:val="00BB4DCA"/>
    <w:rsid w:val="00BB5382"/>
    <w:rsid w:val="00BB5E1F"/>
    <w:rsid w:val="00BB65AB"/>
    <w:rsid w:val="00BB6F11"/>
    <w:rsid w:val="00BB7558"/>
    <w:rsid w:val="00BB7F4D"/>
    <w:rsid w:val="00BC14C2"/>
    <w:rsid w:val="00BC31AF"/>
    <w:rsid w:val="00BC3587"/>
    <w:rsid w:val="00BC3904"/>
    <w:rsid w:val="00BC402A"/>
    <w:rsid w:val="00BC4160"/>
    <w:rsid w:val="00BC56C9"/>
    <w:rsid w:val="00BC6886"/>
    <w:rsid w:val="00BC7507"/>
    <w:rsid w:val="00BD038B"/>
    <w:rsid w:val="00BD2E18"/>
    <w:rsid w:val="00BD4973"/>
    <w:rsid w:val="00BD4A9A"/>
    <w:rsid w:val="00BD521F"/>
    <w:rsid w:val="00BD6380"/>
    <w:rsid w:val="00BD6C17"/>
    <w:rsid w:val="00BD71F7"/>
    <w:rsid w:val="00BD7525"/>
    <w:rsid w:val="00BD7DBF"/>
    <w:rsid w:val="00BE0B79"/>
    <w:rsid w:val="00BE1508"/>
    <w:rsid w:val="00BE186F"/>
    <w:rsid w:val="00BE193E"/>
    <w:rsid w:val="00BE2746"/>
    <w:rsid w:val="00BE4311"/>
    <w:rsid w:val="00BE4B2B"/>
    <w:rsid w:val="00BE5690"/>
    <w:rsid w:val="00BE62BE"/>
    <w:rsid w:val="00BE6E45"/>
    <w:rsid w:val="00BE767C"/>
    <w:rsid w:val="00BE76C4"/>
    <w:rsid w:val="00BF0C64"/>
    <w:rsid w:val="00BF0D38"/>
    <w:rsid w:val="00BF2504"/>
    <w:rsid w:val="00BF4CAB"/>
    <w:rsid w:val="00BF63AD"/>
    <w:rsid w:val="00BF6431"/>
    <w:rsid w:val="00BF6C7C"/>
    <w:rsid w:val="00BF6FC2"/>
    <w:rsid w:val="00BF78B5"/>
    <w:rsid w:val="00BF79F5"/>
    <w:rsid w:val="00C00637"/>
    <w:rsid w:val="00C011B5"/>
    <w:rsid w:val="00C0292B"/>
    <w:rsid w:val="00C03069"/>
    <w:rsid w:val="00C034CC"/>
    <w:rsid w:val="00C03FFA"/>
    <w:rsid w:val="00C0544A"/>
    <w:rsid w:val="00C0559D"/>
    <w:rsid w:val="00C059E7"/>
    <w:rsid w:val="00C062B5"/>
    <w:rsid w:val="00C06709"/>
    <w:rsid w:val="00C078BE"/>
    <w:rsid w:val="00C10D02"/>
    <w:rsid w:val="00C10E5D"/>
    <w:rsid w:val="00C11430"/>
    <w:rsid w:val="00C12FF6"/>
    <w:rsid w:val="00C140F9"/>
    <w:rsid w:val="00C1625D"/>
    <w:rsid w:val="00C171B1"/>
    <w:rsid w:val="00C17C48"/>
    <w:rsid w:val="00C17EFB"/>
    <w:rsid w:val="00C20188"/>
    <w:rsid w:val="00C201EC"/>
    <w:rsid w:val="00C214A0"/>
    <w:rsid w:val="00C216C7"/>
    <w:rsid w:val="00C21963"/>
    <w:rsid w:val="00C2573E"/>
    <w:rsid w:val="00C258DB"/>
    <w:rsid w:val="00C26A89"/>
    <w:rsid w:val="00C27698"/>
    <w:rsid w:val="00C27732"/>
    <w:rsid w:val="00C27CE0"/>
    <w:rsid w:val="00C30082"/>
    <w:rsid w:val="00C309C3"/>
    <w:rsid w:val="00C30DFC"/>
    <w:rsid w:val="00C3126C"/>
    <w:rsid w:val="00C314A6"/>
    <w:rsid w:val="00C318AE"/>
    <w:rsid w:val="00C31A53"/>
    <w:rsid w:val="00C31A93"/>
    <w:rsid w:val="00C34321"/>
    <w:rsid w:val="00C344CB"/>
    <w:rsid w:val="00C3481F"/>
    <w:rsid w:val="00C34B89"/>
    <w:rsid w:val="00C35C3E"/>
    <w:rsid w:val="00C36187"/>
    <w:rsid w:val="00C364CC"/>
    <w:rsid w:val="00C368C8"/>
    <w:rsid w:val="00C400A6"/>
    <w:rsid w:val="00C42EBF"/>
    <w:rsid w:val="00C42F54"/>
    <w:rsid w:val="00C43B93"/>
    <w:rsid w:val="00C46085"/>
    <w:rsid w:val="00C46DEA"/>
    <w:rsid w:val="00C507B9"/>
    <w:rsid w:val="00C50ABB"/>
    <w:rsid w:val="00C50BBF"/>
    <w:rsid w:val="00C50C6D"/>
    <w:rsid w:val="00C5166E"/>
    <w:rsid w:val="00C52560"/>
    <w:rsid w:val="00C532B6"/>
    <w:rsid w:val="00C533A5"/>
    <w:rsid w:val="00C53A0D"/>
    <w:rsid w:val="00C54C34"/>
    <w:rsid w:val="00C55115"/>
    <w:rsid w:val="00C60EC4"/>
    <w:rsid w:val="00C62CB5"/>
    <w:rsid w:val="00C62E09"/>
    <w:rsid w:val="00C63296"/>
    <w:rsid w:val="00C63C0C"/>
    <w:rsid w:val="00C63DE3"/>
    <w:rsid w:val="00C63F3F"/>
    <w:rsid w:val="00C645C1"/>
    <w:rsid w:val="00C645E9"/>
    <w:rsid w:val="00C64A37"/>
    <w:rsid w:val="00C66DC0"/>
    <w:rsid w:val="00C670F2"/>
    <w:rsid w:val="00C71DDE"/>
    <w:rsid w:val="00C71EF5"/>
    <w:rsid w:val="00C71FA8"/>
    <w:rsid w:val="00C74280"/>
    <w:rsid w:val="00C74728"/>
    <w:rsid w:val="00C74E34"/>
    <w:rsid w:val="00C757D6"/>
    <w:rsid w:val="00C77249"/>
    <w:rsid w:val="00C77B94"/>
    <w:rsid w:val="00C83C38"/>
    <w:rsid w:val="00C84457"/>
    <w:rsid w:val="00C85B67"/>
    <w:rsid w:val="00C85C2C"/>
    <w:rsid w:val="00C860F9"/>
    <w:rsid w:val="00C86729"/>
    <w:rsid w:val="00C87150"/>
    <w:rsid w:val="00C877FD"/>
    <w:rsid w:val="00C900D9"/>
    <w:rsid w:val="00C9015A"/>
    <w:rsid w:val="00C905F1"/>
    <w:rsid w:val="00C91965"/>
    <w:rsid w:val="00C923B6"/>
    <w:rsid w:val="00C93749"/>
    <w:rsid w:val="00C94517"/>
    <w:rsid w:val="00C9490D"/>
    <w:rsid w:val="00C9584B"/>
    <w:rsid w:val="00C96CF6"/>
    <w:rsid w:val="00C970D6"/>
    <w:rsid w:val="00C97BD5"/>
    <w:rsid w:val="00CA11CC"/>
    <w:rsid w:val="00CA2149"/>
    <w:rsid w:val="00CA2CA7"/>
    <w:rsid w:val="00CA3EE8"/>
    <w:rsid w:val="00CA3F12"/>
    <w:rsid w:val="00CA5679"/>
    <w:rsid w:val="00CA6E82"/>
    <w:rsid w:val="00CA7622"/>
    <w:rsid w:val="00CB124E"/>
    <w:rsid w:val="00CB386C"/>
    <w:rsid w:val="00CB570E"/>
    <w:rsid w:val="00CB5977"/>
    <w:rsid w:val="00CB711B"/>
    <w:rsid w:val="00CB7CDA"/>
    <w:rsid w:val="00CC16F3"/>
    <w:rsid w:val="00CC1BE8"/>
    <w:rsid w:val="00CC1FFF"/>
    <w:rsid w:val="00CC25C4"/>
    <w:rsid w:val="00CC4AEB"/>
    <w:rsid w:val="00CC6201"/>
    <w:rsid w:val="00CC6D5C"/>
    <w:rsid w:val="00CC6FF4"/>
    <w:rsid w:val="00CD261E"/>
    <w:rsid w:val="00CD311B"/>
    <w:rsid w:val="00CD390D"/>
    <w:rsid w:val="00CD40DB"/>
    <w:rsid w:val="00CD4538"/>
    <w:rsid w:val="00CD50A4"/>
    <w:rsid w:val="00CD5FE9"/>
    <w:rsid w:val="00CD6FFD"/>
    <w:rsid w:val="00CD730E"/>
    <w:rsid w:val="00CE0388"/>
    <w:rsid w:val="00CE03FA"/>
    <w:rsid w:val="00CE19CC"/>
    <w:rsid w:val="00CE1B41"/>
    <w:rsid w:val="00CE35D9"/>
    <w:rsid w:val="00CE3660"/>
    <w:rsid w:val="00CE555B"/>
    <w:rsid w:val="00CE5EC1"/>
    <w:rsid w:val="00CE6291"/>
    <w:rsid w:val="00CE6CFA"/>
    <w:rsid w:val="00CF19F5"/>
    <w:rsid w:val="00CF2155"/>
    <w:rsid w:val="00CF3740"/>
    <w:rsid w:val="00CF3863"/>
    <w:rsid w:val="00CF43E0"/>
    <w:rsid w:val="00CF4592"/>
    <w:rsid w:val="00CF50EC"/>
    <w:rsid w:val="00CF773D"/>
    <w:rsid w:val="00CF7FFB"/>
    <w:rsid w:val="00D0010F"/>
    <w:rsid w:val="00D0013A"/>
    <w:rsid w:val="00D0047A"/>
    <w:rsid w:val="00D01C6F"/>
    <w:rsid w:val="00D02E3F"/>
    <w:rsid w:val="00D0397F"/>
    <w:rsid w:val="00D03BA3"/>
    <w:rsid w:val="00D03DAF"/>
    <w:rsid w:val="00D03EA2"/>
    <w:rsid w:val="00D0432E"/>
    <w:rsid w:val="00D04CD3"/>
    <w:rsid w:val="00D05664"/>
    <w:rsid w:val="00D05673"/>
    <w:rsid w:val="00D058C1"/>
    <w:rsid w:val="00D06327"/>
    <w:rsid w:val="00D063B0"/>
    <w:rsid w:val="00D06E1A"/>
    <w:rsid w:val="00D070D2"/>
    <w:rsid w:val="00D07D55"/>
    <w:rsid w:val="00D1009D"/>
    <w:rsid w:val="00D10545"/>
    <w:rsid w:val="00D11AF1"/>
    <w:rsid w:val="00D1282B"/>
    <w:rsid w:val="00D133BF"/>
    <w:rsid w:val="00D133C8"/>
    <w:rsid w:val="00D1499D"/>
    <w:rsid w:val="00D14D7F"/>
    <w:rsid w:val="00D15234"/>
    <w:rsid w:val="00D17751"/>
    <w:rsid w:val="00D177D6"/>
    <w:rsid w:val="00D17968"/>
    <w:rsid w:val="00D202E0"/>
    <w:rsid w:val="00D21524"/>
    <w:rsid w:val="00D21DD8"/>
    <w:rsid w:val="00D2245A"/>
    <w:rsid w:val="00D229F6"/>
    <w:rsid w:val="00D25BC6"/>
    <w:rsid w:val="00D25C42"/>
    <w:rsid w:val="00D26500"/>
    <w:rsid w:val="00D2665C"/>
    <w:rsid w:val="00D2672F"/>
    <w:rsid w:val="00D274B1"/>
    <w:rsid w:val="00D27B0A"/>
    <w:rsid w:val="00D31AA5"/>
    <w:rsid w:val="00D3225E"/>
    <w:rsid w:val="00D324A2"/>
    <w:rsid w:val="00D32FF4"/>
    <w:rsid w:val="00D34735"/>
    <w:rsid w:val="00D359A3"/>
    <w:rsid w:val="00D366E5"/>
    <w:rsid w:val="00D36778"/>
    <w:rsid w:val="00D36A57"/>
    <w:rsid w:val="00D36C02"/>
    <w:rsid w:val="00D3771A"/>
    <w:rsid w:val="00D37FA2"/>
    <w:rsid w:val="00D4117C"/>
    <w:rsid w:val="00D41C0F"/>
    <w:rsid w:val="00D431F8"/>
    <w:rsid w:val="00D43917"/>
    <w:rsid w:val="00D43C80"/>
    <w:rsid w:val="00D43D78"/>
    <w:rsid w:val="00D4473E"/>
    <w:rsid w:val="00D45A97"/>
    <w:rsid w:val="00D466BA"/>
    <w:rsid w:val="00D47ECC"/>
    <w:rsid w:val="00D47F9E"/>
    <w:rsid w:val="00D50543"/>
    <w:rsid w:val="00D50CC9"/>
    <w:rsid w:val="00D517A0"/>
    <w:rsid w:val="00D51E5D"/>
    <w:rsid w:val="00D520FE"/>
    <w:rsid w:val="00D52B12"/>
    <w:rsid w:val="00D52BA1"/>
    <w:rsid w:val="00D53231"/>
    <w:rsid w:val="00D53757"/>
    <w:rsid w:val="00D53CD8"/>
    <w:rsid w:val="00D547ED"/>
    <w:rsid w:val="00D55A08"/>
    <w:rsid w:val="00D55C86"/>
    <w:rsid w:val="00D55E24"/>
    <w:rsid w:val="00D5752F"/>
    <w:rsid w:val="00D57677"/>
    <w:rsid w:val="00D57B96"/>
    <w:rsid w:val="00D57C31"/>
    <w:rsid w:val="00D6046D"/>
    <w:rsid w:val="00D60CA2"/>
    <w:rsid w:val="00D61D21"/>
    <w:rsid w:val="00D6208E"/>
    <w:rsid w:val="00D62235"/>
    <w:rsid w:val="00D62707"/>
    <w:rsid w:val="00D630CA"/>
    <w:rsid w:val="00D631F7"/>
    <w:rsid w:val="00D64431"/>
    <w:rsid w:val="00D6451E"/>
    <w:rsid w:val="00D64C4F"/>
    <w:rsid w:val="00D65866"/>
    <w:rsid w:val="00D6685C"/>
    <w:rsid w:val="00D670F8"/>
    <w:rsid w:val="00D72766"/>
    <w:rsid w:val="00D72F8A"/>
    <w:rsid w:val="00D73D49"/>
    <w:rsid w:val="00D73DF9"/>
    <w:rsid w:val="00D759DF"/>
    <w:rsid w:val="00D76F76"/>
    <w:rsid w:val="00D77433"/>
    <w:rsid w:val="00D7763A"/>
    <w:rsid w:val="00D81B87"/>
    <w:rsid w:val="00D829D5"/>
    <w:rsid w:val="00D83813"/>
    <w:rsid w:val="00D84574"/>
    <w:rsid w:val="00D87396"/>
    <w:rsid w:val="00D877A3"/>
    <w:rsid w:val="00D87EDA"/>
    <w:rsid w:val="00D90184"/>
    <w:rsid w:val="00D90392"/>
    <w:rsid w:val="00D90D44"/>
    <w:rsid w:val="00D920EE"/>
    <w:rsid w:val="00D931D9"/>
    <w:rsid w:val="00D95022"/>
    <w:rsid w:val="00D95DC8"/>
    <w:rsid w:val="00D96190"/>
    <w:rsid w:val="00DA01CF"/>
    <w:rsid w:val="00DA05E1"/>
    <w:rsid w:val="00DA0BF0"/>
    <w:rsid w:val="00DA0C73"/>
    <w:rsid w:val="00DA2BC2"/>
    <w:rsid w:val="00DA2F1B"/>
    <w:rsid w:val="00DA316D"/>
    <w:rsid w:val="00DA35FD"/>
    <w:rsid w:val="00DA45DF"/>
    <w:rsid w:val="00DA497F"/>
    <w:rsid w:val="00DA4DE5"/>
    <w:rsid w:val="00DA4E61"/>
    <w:rsid w:val="00DA6154"/>
    <w:rsid w:val="00DA637B"/>
    <w:rsid w:val="00DA63A1"/>
    <w:rsid w:val="00DA64F9"/>
    <w:rsid w:val="00DA7307"/>
    <w:rsid w:val="00DA7DA0"/>
    <w:rsid w:val="00DB0BE8"/>
    <w:rsid w:val="00DB1328"/>
    <w:rsid w:val="00DB1485"/>
    <w:rsid w:val="00DB2C5C"/>
    <w:rsid w:val="00DB350C"/>
    <w:rsid w:val="00DB3930"/>
    <w:rsid w:val="00DB39DB"/>
    <w:rsid w:val="00DB4445"/>
    <w:rsid w:val="00DB540A"/>
    <w:rsid w:val="00DB58E1"/>
    <w:rsid w:val="00DB6B62"/>
    <w:rsid w:val="00DB75F2"/>
    <w:rsid w:val="00DB7B88"/>
    <w:rsid w:val="00DC1754"/>
    <w:rsid w:val="00DC2660"/>
    <w:rsid w:val="00DC521C"/>
    <w:rsid w:val="00DC5A54"/>
    <w:rsid w:val="00DC7435"/>
    <w:rsid w:val="00DC7524"/>
    <w:rsid w:val="00DD03B0"/>
    <w:rsid w:val="00DD083F"/>
    <w:rsid w:val="00DD1A9B"/>
    <w:rsid w:val="00DD36AC"/>
    <w:rsid w:val="00DD3A84"/>
    <w:rsid w:val="00DD4860"/>
    <w:rsid w:val="00DD528B"/>
    <w:rsid w:val="00DD6E6C"/>
    <w:rsid w:val="00DD7F5A"/>
    <w:rsid w:val="00DD7F98"/>
    <w:rsid w:val="00DE0E2B"/>
    <w:rsid w:val="00DE145F"/>
    <w:rsid w:val="00DE3724"/>
    <w:rsid w:val="00DE3941"/>
    <w:rsid w:val="00DE4563"/>
    <w:rsid w:val="00DE5AF1"/>
    <w:rsid w:val="00DE718A"/>
    <w:rsid w:val="00DE7542"/>
    <w:rsid w:val="00DE7D1C"/>
    <w:rsid w:val="00DF0850"/>
    <w:rsid w:val="00DF0ACF"/>
    <w:rsid w:val="00DF1373"/>
    <w:rsid w:val="00DF24BA"/>
    <w:rsid w:val="00DF28E2"/>
    <w:rsid w:val="00DF4204"/>
    <w:rsid w:val="00DF4F2D"/>
    <w:rsid w:val="00DF5B3F"/>
    <w:rsid w:val="00DF68F1"/>
    <w:rsid w:val="00DF71E2"/>
    <w:rsid w:val="00E004EC"/>
    <w:rsid w:val="00E00641"/>
    <w:rsid w:val="00E009CB"/>
    <w:rsid w:val="00E01021"/>
    <w:rsid w:val="00E01A50"/>
    <w:rsid w:val="00E01BF6"/>
    <w:rsid w:val="00E02BF6"/>
    <w:rsid w:val="00E0324A"/>
    <w:rsid w:val="00E03769"/>
    <w:rsid w:val="00E04BF8"/>
    <w:rsid w:val="00E04C43"/>
    <w:rsid w:val="00E04C6F"/>
    <w:rsid w:val="00E04FCD"/>
    <w:rsid w:val="00E0545E"/>
    <w:rsid w:val="00E05930"/>
    <w:rsid w:val="00E05B0C"/>
    <w:rsid w:val="00E06000"/>
    <w:rsid w:val="00E06CB7"/>
    <w:rsid w:val="00E06E7B"/>
    <w:rsid w:val="00E0700D"/>
    <w:rsid w:val="00E07AA2"/>
    <w:rsid w:val="00E07AAD"/>
    <w:rsid w:val="00E07BFA"/>
    <w:rsid w:val="00E10251"/>
    <w:rsid w:val="00E105DA"/>
    <w:rsid w:val="00E1093E"/>
    <w:rsid w:val="00E10B00"/>
    <w:rsid w:val="00E1240A"/>
    <w:rsid w:val="00E13987"/>
    <w:rsid w:val="00E13B2D"/>
    <w:rsid w:val="00E13B63"/>
    <w:rsid w:val="00E1436D"/>
    <w:rsid w:val="00E143BB"/>
    <w:rsid w:val="00E14735"/>
    <w:rsid w:val="00E147A3"/>
    <w:rsid w:val="00E153BA"/>
    <w:rsid w:val="00E159B1"/>
    <w:rsid w:val="00E15BAD"/>
    <w:rsid w:val="00E165FD"/>
    <w:rsid w:val="00E171F6"/>
    <w:rsid w:val="00E2206C"/>
    <w:rsid w:val="00E228D9"/>
    <w:rsid w:val="00E230F6"/>
    <w:rsid w:val="00E23CAD"/>
    <w:rsid w:val="00E251C3"/>
    <w:rsid w:val="00E273FB"/>
    <w:rsid w:val="00E276EB"/>
    <w:rsid w:val="00E30664"/>
    <w:rsid w:val="00E30D5B"/>
    <w:rsid w:val="00E3222B"/>
    <w:rsid w:val="00E3248F"/>
    <w:rsid w:val="00E325E8"/>
    <w:rsid w:val="00E33AD5"/>
    <w:rsid w:val="00E3771A"/>
    <w:rsid w:val="00E41ED3"/>
    <w:rsid w:val="00E426CF"/>
    <w:rsid w:val="00E4274B"/>
    <w:rsid w:val="00E44B44"/>
    <w:rsid w:val="00E4523B"/>
    <w:rsid w:val="00E45D84"/>
    <w:rsid w:val="00E45F1D"/>
    <w:rsid w:val="00E45F2B"/>
    <w:rsid w:val="00E46067"/>
    <w:rsid w:val="00E47FFA"/>
    <w:rsid w:val="00E50A26"/>
    <w:rsid w:val="00E5109F"/>
    <w:rsid w:val="00E51C7E"/>
    <w:rsid w:val="00E5210E"/>
    <w:rsid w:val="00E52A72"/>
    <w:rsid w:val="00E52DE8"/>
    <w:rsid w:val="00E52E2D"/>
    <w:rsid w:val="00E53302"/>
    <w:rsid w:val="00E5395C"/>
    <w:rsid w:val="00E56711"/>
    <w:rsid w:val="00E56E30"/>
    <w:rsid w:val="00E56F0B"/>
    <w:rsid w:val="00E571AB"/>
    <w:rsid w:val="00E6003B"/>
    <w:rsid w:val="00E601EC"/>
    <w:rsid w:val="00E60F54"/>
    <w:rsid w:val="00E61065"/>
    <w:rsid w:val="00E621BE"/>
    <w:rsid w:val="00E62684"/>
    <w:rsid w:val="00E6341C"/>
    <w:rsid w:val="00E6380D"/>
    <w:rsid w:val="00E63C16"/>
    <w:rsid w:val="00E65CC3"/>
    <w:rsid w:val="00E706D0"/>
    <w:rsid w:val="00E7313F"/>
    <w:rsid w:val="00E742C2"/>
    <w:rsid w:val="00E742C3"/>
    <w:rsid w:val="00E746C6"/>
    <w:rsid w:val="00E77272"/>
    <w:rsid w:val="00E77CAD"/>
    <w:rsid w:val="00E807F7"/>
    <w:rsid w:val="00E819F0"/>
    <w:rsid w:val="00E82EA9"/>
    <w:rsid w:val="00E907B0"/>
    <w:rsid w:val="00E90AD0"/>
    <w:rsid w:val="00E92B0F"/>
    <w:rsid w:val="00E92E8C"/>
    <w:rsid w:val="00E947C7"/>
    <w:rsid w:val="00E96CD3"/>
    <w:rsid w:val="00E97B5A"/>
    <w:rsid w:val="00EA0EFA"/>
    <w:rsid w:val="00EA1D0F"/>
    <w:rsid w:val="00EA3741"/>
    <w:rsid w:val="00EA3A39"/>
    <w:rsid w:val="00EA49CC"/>
    <w:rsid w:val="00EA569D"/>
    <w:rsid w:val="00EA692C"/>
    <w:rsid w:val="00EA70C3"/>
    <w:rsid w:val="00EB0167"/>
    <w:rsid w:val="00EB1008"/>
    <w:rsid w:val="00EB1BD3"/>
    <w:rsid w:val="00EB2668"/>
    <w:rsid w:val="00EB28FF"/>
    <w:rsid w:val="00EB301B"/>
    <w:rsid w:val="00EB30F4"/>
    <w:rsid w:val="00EB414A"/>
    <w:rsid w:val="00EB54B4"/>
    <w:rsid w:val="00EB626C"/>
    <w:rsid w:val="00EB645B"/>
    <w:rsid w:val="00EB6577"/>
    <w:rsid w:val="00EB6704"/>
    <w:rsid w:val="00EB6ADA"/>
    <w:rsid w:val="00EB7A24"/>
    <w:rsid w:val="00EC0366"/>
    <w:rsid w:val="00EC1258"/>
    <w:rsid w:val="00EC2386"/>
    <w:rsid w:val="00EC2553"/>
    <w:rsid w:val="00EC36F2"/>
    <w:rsid w:val="00EC3B2F"/>
    <w:rsid w:val="00EC453A"/>
    <w:rsid w:val="00EC4FA0"/>
    <w:rsid w:val="00EC54F8"/>
    <w:rsid w:val="00EC5E05"/>
    <w:rsid w:val="00ED0828"/>
    <w:rsid w:val="00ED0898"/>
    <w:rsid w:val="00ED15AD"/>
    <w:rsid w:val="00ED2566"/>
    <w:rsid w:val="00ED2B2A"/>
    <w:rsid w:val="00ED3021"/>
    <w:rsid w:val="00ED5AB2"/>
    <w:rsid w:val="00ED5DAA"/>
    <w:rsid w:val="00ED62D2"/>
    <w:rsid w:val="00ED6C05"/>
    <w:rsid w:val="00ED6DD7"/>
    <w:rsid w:val="00EE0370"/>
    <w:rsid w:val="00EE0B0B"/>
    <w:rsid w:val="00EE13E9"/>
    <w:rsid w:val="00EE18A6"/>
    <w:rsid w:val="00EE1DFB"/>
    <w:rsid w:val="00EE236A"/>
    <w:rsid w:val="00EE2ADB"/>
    <w:rsid w:val="00EE311D"/>
    <w:rsid w:val="00EE33BB"/>
    <w:rsid w:val="00EE3FBB"/>
    <w:rsid w:val="00EE4F80"/>
    <w:rsid w:val="00EE551D"/>
    <w:rsid w:val="00EE5AF9"/>
    <w:rsid w:val="00EE6574"/>
    <w:rsid w:val="00EE67F6"/>
    <w:rsid w:val="00EE6FDA"/>
    <w:rsid w:val="00EE77B4"/>
    <w:rsid w:val="00EF06A9"/>
    <w:rsid w:val="00EF1479"/>
    <w:rsid w:val="00EF1F7F"/>
    <w:rsid w:val="00EF3167"/>
    <w:rsid w:val="00EF3301"/>
    <w:rsid w:val="00EF5066"/>
    <w:rsid w:val="00EF529F"/>
    <w:rsid w:val="00EF6322"/>
    <w:rsid w:val="00EF6488"/>
    <w:rsid w:val="00EF7FB2"/>
    <w:rsid w:val="00F0050F"/>
    <w:rsid w:val="00F00EA2"/>
    <w:rsid w:val="00F0121E"/>
    <w:rsid w:val="00F01454"/>
    <w:rsid w:val="00F01ADF"/>
    <w:rsid w:val="00F020D9"/>
    <w:rsid w:val="00F020E9"/>
    <w:rsid w:val="00F02888"/>
    <w:rsid w:val="00F046E9"/>
    <w:rsid w:val="00F04BEE"/>
    <w:rsid w:val="00F062EC"/>
    <w:rsid w:val="00F066C2"/>
    <w:rsid w:val="00F06D33"/>
    <w:rsid w:val="00F0735E"/>
    <w:rsid w:val="00F10A40"/>
    <w:rsid w:val="00F10B6C"/>
    <w:rsid w:val="00F11700"/>
    <w:rsid w:val="00F1189B"/>
    <w:rsid w:val="00F11C70"/>
    <w:rsid w:val="00F12C93"/>
    <w:rsid w:val="00F13C4E"/>
    <w:rsid w:val="00F13C81"/>
    <w:rsid w:val="00F14DE8"/>
    <w:rsid w:val="00F154C1"/>
    <w:rsid w:val="00F159A7"/>
    <w:rsid w:val="00F16878"/>
    <w:rsid w:val="00F174B5"/>
    <w:rsid w:val="00F17B74"/>
    <w:rsid w:val="00F17BBF"/>
    <w:rsid w:val="00F214A1"/>
    <w:rsid w:val="00F21CB6"/>
    <w:rsid w:val="00F2269E"/>
    <w:rsid w:val="00F22D93"/>
    <w:rsid w:val="00F2314A"/>
    <w:rsid w:val="00F2397D"/>
    <w:rsid w:val="00F2432C"/>
    <w:rsid w:val="00F24578"/>
    <w:rsid w:val="00F2559D"/>
    <w:rsid w:val="00F274C8"/>
    <w:rsid w:val="00F2750A"/>
    <w:rsid w:val="00F27C63"/>
    <w:rsid w:val="00F30578"/>
    <w:rsid w:val="00F30B96"/>
    <w:rsid w:val="00F3125D"/>
    <w:rsid w:val="00F338D5"/>
    <w:rsid w:val="00F33DE1"/>
    <w:rsid w:val="00F3507D"/>
    <w:rsid w:val="00F352A5"/>
    <w:rsid w:val="00F364E7"/>
    <w:rsid w:val="00F36F41"/>
    <w:rsid w:val="00F37856"/>
    <w:rsid w:val="00F40746"/>
    <w:rsid w:val="00F40E82"/>
    <w:rsid w:val="00F4127A"/>
    <w:rsid w:val="00F43062"/>
    <w:rsid w:val="00F430FA"/>
    <w:rsid w:val="00F43644"/>
    <w:rsid w:val="00F450A3"/>
    <w:rsid w:val="00F4540A"/>
    <w:rsid w:val="00F45ACF"/>
    <w:rsid w:val="00F465C3"/>
    <w:rsid w:val="00F470D7"/>
    <w:rsid w:val="00F50611"/>
    <w:rsid w:val="00F509E3"/>
    <w:rsid w:val="00F514FA"/>
    <w:rsid w:val="00F5262B"/>
    <w:rsid w:val="00F52A35"/>
    <w:rsid w:val="00F53743"/>
    <w:rsid w:val="00F53D50"/>
    <w:rsid w:val="00F54A22"/>
    <w:rsid w:val="00F54FFD"/>
    <w:rsid w:val="00F553A6"/>
    <w:rsid w:val="00F565CA"/>
    <w:rsid w:val="00F576E2"/>
    <w:rsid w:val="00F600DD"/>
    <w:rsid w:val="00F623D1"/>
    <w:rsid w:val="00F633F4"/>
    <w:rsid w:val="00F6361B"/>
    <w:rsid w:val="00F63CFF"/>
    <w:rsid w:val="00F642EE"/>
    <w:rsid w:val="00F64A9A"/>
    <w:rsid w:val="00F65D82"/>
    <w:rsid w:val="00F65ED3"/>
    <w:rsid w:val="00F66FCB"/>
    <w:rsid w:val="00F673A3"/>
    <w:rsid w:val="00F67990"/>
    <w:rsid w:val="00F67E71"/>
    <w:rsid w:val="00F7055D"/>
    <w:rsid w:val="00F708E5"/>
    <w:rsid w:val="00F7175C"/>
    <w:rsid w:val="00F717AA"/>
    <w:rsid w:val="00F71C34"/>
    <w:rsid w:val="00F72CF4"/>
    <w:rsid w:val="00F72D30"/>
    <w:rsid w:val="00F72DC5"/>
    <w:rsid w:val="00F7496D"/>
    <w:rsid w:val="00F7537F"/>
    <w:rsid w:val="00F7543E"/>
    <w:rsid w:val="00F76057"/>
    <w:rsid w:val="00F760F8"/>
    <w:rsid w:val="00F76EC0"/>
    <w:rsid w:val="00F80590"/>
    <w:rsid w:val="00F810F5"/>
    <w:rsid w:val="00F81C75"/>
    <w:rsid w:val="00F81FC4"/>
    <w:rsid w:val="00F82C94"/>
    <w:rsid w:val="00F84823"/>
    <w:rsid w:val="00F84950"/>
    <w:rsid w:val="00F8522B"/>
    <w:rsid w:val="00F87A9C"/>
    <w:rsid w:val="00F906F1"/>
    <w:rsid w:val="00F91229"/>
    <w:rsid w:val="00F9237A"/>
    <w:rsid w:val="00F92BC3"/>
    <w:rsid w:val="00F92E05"/>
    <w:rsid w:val="00F93D6B"/>
    <w:rsid w:val="00F94831"/>
    <w:rsid w:val="00F94D9E"/>
    <w:rsid w:val="00F95C3A"/>
    <w:rsid w:val="00F964E4"/>
    <w:rsid w:val="00F96A2D"/>
    <w:rsid w:val="00F97494"/>
    <w:rsid w:val="00F97A54"/>
    <w:rsid w:val="00FA0376"/>
    <w:rsid w:val="00FA03F9"/>
    <w:rsid w:val="00FA0B22"/>
    <w:rsid w:val="00FA128B"/>
    <w:rsid w:val="00FA36D7"/>
    <w:rsid w:val="00FA509E"/>
    <w:rsid w:val="00FA6210"/>
    <w:rsid w:val="00FA7D5D"/>
    <w:rsid w:val="00FB1D42"/>
    <w:rsid w:val="00FB239E"/>
    <w:rsid w:val="00FB2475"/>
    <w:rsid w:val="00FB3C4C"/>
    <w:rsid w:val="00FB3D57"/>
    <w:rsid w:val="00FB457C"/>
    <w:rsid w:val="00FB50BB"/>
    <w:rsid w:val="00FB5548"/>
    <w:rsid w:val="00FB587A"/>
    <w:rsid w:val="00FC12DB"/>
    <w:rsid w:val="00FC1CC9"/>
    <w:rsid w:val="00FC2FC3"/>
    <w:rsid w:val="00FC3A8A"/>
    <w:rsid w:val="00FC4B06"/>
    <w:rsid w:val="00FC5247"/>
    <w:rsid w:val="00FC6815"/>
    <w:rsid w:val="00FC6FAB"/>
    <w:rsid w:val="00FC7484"/>
    <w:rsid w:val="00FC7696"/>
    <w:rsid w:val="00FC7DCF"/>
    <w:rsid w:val="00FD077B"/>
    <w:rsid w:val="00FD13C8"/>
    <w:rsid w:val="00FD1424"/>
    <w:rsid w:val="00FD1B46"/>
    <w:rsid w:val="00FD1D14"/>
    <w:rsid w:val="00FD436C"/>
    <w:rsid w:val="00FD46FA"/>
    <w:rsid w:val="00FD4BA2"/>
    <w:rsid w:val="00FD4F80"/>
    <w:rsid w:val="00FD523A"/>
    <w:rsid w:val="00FD546E"/>
    <w:rsid w:val="00FD5F96"/>
    <w:rsid w:val="00FD62FF"/>
    <w:rsid w:val="00FD6AF0"/>
    <w:rsid w:val="00FE01B3"/>
    <w:rsid w:val="00FE184B"/>
    <w:rsid w:val="00FE1F71"/>
    <w:rsid w:val="00FE2439"/>
    <w:rsid w:val="00FE336E"/>
    <w:rsid w:val="00FE3CC5"/>
    <w:rsid w:val="00FE563A"/>
    <w:rsid w:val="00FE7198"/>
    <w:rsid w:val="00FF0E01"/>
    <w:rsid w:val="00FF0F67"/>
    <w:rsid w:val="00FF141C"/>
    <w:rsid w:val="00FF156A"/>
    <w:rsid w:val="00FF1675"/>
    <w:rsid w:val="00FF1D85"/>
    <w:rsid w:val="00FF2346"/>
    <w:rsid w:val="00FF3D34"/>
    <w:rsid w:val="00FF3E3D"/>
    <w:rsid w:val="00FF47AC"/>
    <w:rsid w:val="00FF4B9C"/>
    <w:rsid w:val="00FF4CF2"/>
    <w:rsid w:val="00FF699D"/>
    <w:rsid w:val="00FF6A5D"/>
    <w:rsid w:val="00FF6AC0"/>
    <w:rsid w:val="02D519C7"/>
    <w:rsid w:val="0918F543"/>
    <w:rsid w:val="0C3F01AF"/>
    <w:rsid w:val="0DE03B15"/>
    <w:rsid w:val="0F659F29"/>
    <w:rsid w:val="12A5BFF3"/>
    <w:rsid w:val="12D2C4C9"/>
    <w:rsid w:val="1562EB5F"/>
    <w:rsid w:val="1C157B7B"/>
    <w:rsid w:val="1D42C9B0"/>
    <w:rsid w:val="1F29C2EE"/>
    <w:rsid w:val="228CAF5C"/>
    <w:rsid w:val="22A070B4"/>
    <w:rsid w:val="252E99C6"/>
    <w:rsid w:val="2A030B28"/>
    <w:rsid w:val="2EF8EB0A"/>
    <w:rsid w:val="2F7AF71A"/>
    <w:rsid w:val="2FF625A8"/>
    <w:rsid w:val="3475D6F1"/>
    <w:rsid w:val="3722A8CF"/>
    <w:rsid w:val="3FCF95B5"/>
    <w:rsid w:val="411A8D1C"/>
    <w:rsid w:val="4830690E"/>
    <w:rsid w:val="48F299DC"/>
    <w:rsid w:val="51CEEA6D"/>
    <w:rsid w:val="542F4862"/>
    <w:rsid w:val="54D8F7C4"/>
    <w:rsid w:val="587A0F1F"/>
    <w:rsid w:val="6106E192"/>
    <w:rsid w:val="610EEB19"/>
    <w:rsid w:val="6410CE17"/>
    <w:rsid w:val="65A9E233"/>
    <w:rsid w:val="6ECF6164"/>
    <w:rsid w:val="79B201F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A00B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Noto Sans"/>
        <w:kern w:val="2"/>
        <w:sz w:val="22"/>
        <w:szCs w:val="22"/>
        <w:lang w:val="fr-FR"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BFA"/>
    <w:rPr>
      <w:rFonts w:ascii="Arial" w:hAnsi="Arial" w:cs="Noto Sans Display"/>
    </w:rPr>
  </w:style>
  <w:style w:type="paragraph" w:styleId="Heading1">
    <w:name w:val="heading 1"/>
    <w:basedOn w:val="Normal"/>
    <w:next w:val="Normal"/>
    <w:link w:val="Heading1Char"/>
    <w:uiPriority w:val="9"/>
    <w:qFormat/>
    <w:rsid w:val="003A19B7"/>
    <w:pPr>
      <w:widowControl w:val="0"/>
      <w:kinsoku w:val="0"/>
      <w:spacing w:before="200" w:after="170" w:line="211" w:lineRule="auto"/>
      <w:outlineLvl w:val="0"/>
    </w:pPr>
    <w:rPr>
      <w:sz w:val="17"/>
    </w:rPr>
  </w:style>
  <w:style w:type="paragraph" w:styleId="Heading2">
    <w:name w:val="heading 2"/>
    <w:basedOn w:val="Normal"/>
    <w:next w:val="Normal"/>
    <w:link w:val="Heading2Char"/>
    <w:uiPriority w:val="9"/>
    <w:unhideWhenUsed/>
    <w:qFormat/>
    <w:rsid w:val="003A19B7"/>
    <w:pPr>
      <w:keepNext/>
      <w:widowControl w:val="0"/>
      <w:kinsoku w:val="0"/>
      <w:spacing w:before="240" w:after="170"/>
      <w:outlineLvl w:val="1"/>
    </w:pPr>
    <w:rPr>
      <w:i/>
      <w:sz w:val="17"/>
    </w:rPr>
  </w:style>
  <w:style w:type="paragraph" w:styleId="Heading3">
    <w:name w:val="heading 3"/>
    <w:basedOn w:val="Normal"/>
    <w:next w:val="Normal"/>
    <w:link w:val="Heading3Char"/>
    <w:uiPriority w:val="9"/>
    <w:unhideWhenUsed/>
    <w:qFormat/>
    <w:rsid w:val="003A19B7"/>
    <w:pPr>
      <w:keepNext/>
      <w:widowControl w:val="0"/>
      <w:kinsoku w:val="0"/>
      <w:spacing w:before="320" w:after="170"/>
      <w:outlineLvl w:val="2"/>
    </w:pPr>
    <w:rPr>
      <w:sz w:val="17"/>
      <w:u w:val="single"/>
    </w:rPr>
  </w:style>
  <w:style w:type="paragraph" w:styleId="Heading4">
    <w:name w:val="heading 4"/>
    <w:basedOn w:val="Normal"/>
    <w:next w:val="Normal"/>
    <w:link w:val="Heading4Char"/>
    <w:uiPriority w:val="9"/>
    <w:unhideWhenUsed/>
    <w:qFormat/>
    <w:rsid w:val="003A19B7"/>
    <w:pPr>
      <w:keepNext/>
      <w:keepLines/>
      <w:tabs>
        <w:tab w:val="left" w:pos="567"/>
      </w:tabs>
      <w:spacing w:before="170" w:after="170"/>
      <w:outlineLvl w:val="3"/>
    </w:pPr>
    <w:rPr>
      <w:rFonts w:eastAsiaTheme="majorEastAsia"/>
      <w:b/>
      <w:iCs/>
      <w:sz w:val="17"/>
      <w:szCs w:val="17"/>
    </w:rPr>
  </w:style>
  <w:style w:type="paragraph" w:styleId="Heading5">
    <w:name w:val="heading 5"/>
    <w:basedOn w:val="Normal"/>
    <w:next w:val="Normal"/>
    <w:link w:val="Heading5Char"/>
    <w:uiPriority w:val="9"/>
    <w:unhideWhenUsed/>
    <w:qFormat/>
    <w:rsid w:val="00037BB4"/>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037BB4"/>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A64CE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64CE4"/>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4CE4"/>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9B7"/>
    <w:rPr>
      <w:rFonts w:ascii="Arial" w:hAnsi="Arial" w:cs="Noto Sans Display"/>
      <w:sz w:val="17"/>
    </w:rPr>
  </w:style>
  <w:style w:type="character" w:customStyle="1" w:styleId="Heading2Char">
    <w:name w:val="Heading 2 Char"/>
    <w:basedOn w:val="DefaultParagraphFont"/>
    <w:link w:val="Heading2"/>
    <w:uiPriority w:val="9"/>
    <w:rsid w:val="003A19B7"/>
    <w:rPr>
      <w:rFonts w:ascii="Arial" w:hAnsi="Arial" w:cs="Noto Sans Display"/>
      <w:i/>
      <w:sz w:val="17"/>
    </w:rPr>
  </w:style>
  <w:style w:type="character" w:customStyle="1" w:styleId="Heading3Char">
    <w:name w:val="Heading 3 Char"/>
    <w:basedOn w:val="DefaultParagraphFont"/>
    <w:link w:val="Heading3"/>
    <w:uiPriority w:val="9"/>
    <w:rsid w:val="003A19B7"/>
    <w:rPr>
      <w:rFonts w:ascii="Arial" w:hAnsi="Arial" w:cs="Noto Sans Display"/>
      <w:sz w:val="17"/>
      <w:u w:val="single"/>
    </w:rPr>
  </w:style>
  <w:style w:type="paragraph" w:styleId="Header">
    <w:name w:val="header"/>
    <w:basedOn w:val="Normal"/>
    <w:link w:val="HeaderChar"/>
    <w:uiPriority w:val="99"/>
    <w:unhideWhenUsed/>
    <w:rsid w:val="006312A7"/>
    <w:pPr>
      <w:tabs>
        <w:tab w:val="center" w:pos="4680"/>
        <w:tab w:val="right" w:pos="9360"/>
      </w:tabs>
      <w:spacing w:after="0"/>
    </w:p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tabs>
        <w:tab w:val="center" w:pos="4680"/>
        <w:tab w:val="right" w:pos="9360"/>
      </w:tabs>
      <w:spacing w:after="0"/>
    </w:p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3A19B7"/>
    <w:rPr>
      <w:rFonts w:ascii="Arial" w:eastAsiaTheme="majorEastAsia" w:hAnsi="Arial" w:cs="Noto Sans Display"/>
      <w:b/>
      <w:iCs/>
      <w:sz w:val="17"/>
      <w:szCs w:val="17"/>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ind w:left="360" w:hanging="360"/>
      <w:contextualSpacing/>
    </w:pPr>
  </w:style>
  <w:style w:type="paragraph" w:styleId="ListBullet">
    <w:name w:val="List Bullet"/>
    <w:basedOn w:val="Normal"/>
    <w:uiPriority w:val="99"/>
    <w:unhideWhenUsed/>
    <w:rsid w:val="008A3958"/>
    <w:pPr>
      <w:numPr>
        <w:numId w:val="1"/>
      </w:numPr>
      <w:spacing w:before="0" w:after="0"/>
      <w:contextualSpacing/>
    </w:pPr>
  </w:style>
  <w:style w:type="paragraph" w:customStyle="1" w:styleId="ColorIndent">
    <w:name w:val="ColorIndent"/>
    <w:basedOn w:val="Normal"/>
    <w:next w:val="Normal"/>
    <w:uiPriority w:val="13"/>
    <w:qFormat/>
    <w:rsid w:val="008A3958"/>
    <w:pPr>
      <w:spacing w:before="0" w:after="0"/>
      <w:ind w:left="1440"/>
    </w:pPr>
    <w:rPr>
      <w:color w:val="00B0F0"/>
      <w:szCs w:val="18"/>
    </w:rPr>
  </w:style>
  <w:style w:type="paragraph" w:styleId="FootnoteText">
    <w:name w:val="footnote text"/>
    <w:basedOn w:val="Normal"/>
    <w:link w:val="FootnoteTextChar"/>
    <w:uiPriority w:val="99"/>
    <w:unhideWhenUsed/>
    <w:rsid w:val="008A3958"/>
    <w:pPr>
      <w:spacing w:before="0" w:after="0"/>
      <w:ind w:left="1440"/>
    </w:pPr>
    <w:rPr>
      <w:sz w:val="14"/>
      <w:szCs w:val="14"/>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rPr>
      <w:color w:val="A6A6A6"/>
      <w:sz w:val="11"/>
      <w:szCs w:val="11"/>
    </w:rPr>
  </w:style>
  <w:style w:type="paragraph" w:customStyle="1" w:styleId="Legend">
    <w:name w:val="Legend"/>
    <w:basedOn w:val="Normal"/>
    <w:uiPriority w:val="14"/>
    <w:qFormat/>
    <w:rsid w:val="00233291"/>
    <w:pPr>
      <w:spacing w:before="120" w:after="0" w:line="120" w:lineRule="exact"/>
      <w:ind w:left="6480"/>
    </w:pPr>
    <w:rPr>
      <w:sz w:val="14"/>
    </w:rPr>
  </w:style>
  <w:style w:type="paragraph" w:styleId="Title">
    <w:name w:val="Title"/>
    <w:basedOn w:val="Normal"/>
    <w:next w:val="Normal"/>
    <w:link w:val="TitleChar"/>
    <w:uiPriority w:val="11"/>
    <w:qFormat/>
    <w:rsid w:val="00233291"/>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rPr>
      <w:color w:val="00B0F0"/>
    </w:rPr>
  </w:style>
  <w:style w:type="paragraph" w:customStyle="1" w:styleId="BoxList">
    <w:name w:val="Box List"/>
    <w:basedOn w:val="ListBullet"/>
    <w:uiPriority w:val="17"/>
    <w:qFormat/>
    <w:rsid w:val="00A46542"/>
    <w:rPr>
      <w:color w:val="00B0F0"/>
    </w:rPr>
  </w:style>
  <w:style w:type="character" w:customStyle="1" w:styleId="Heading7Char">
    <w:name w:val="Heading 7 Char"/>
    <w:basedOn w:val="DefaultParagraphFont"/>
    <w:link w:val="Heading7"/>
    <w:uiPriority w:val="9"/>
    <w:semiHidden/>
    <w:rsid w:val="00A64C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64C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64CE4"/>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2"/>
    <w:qFormat/>
    <w:rsid w:val="00A64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2"/>
    <w:rsid w:val="00A64CE4"/>
    <w:rPr>
      <w:rFonts w:asciiTheme="minorHAnsi" w:eastAsiaTheme="majorEastAsia" w:hAnsiTheme="minorHAnsi" w:cstheme="majorBidi"/>
      <w:color w:val="595959" w:themeColor="text1" w:themeTint="A6"/>
      <w:spacing w:val="15"/>
      <w:sz w:val="28"/>
      <w:szCs w:val="28"/>
    </w:rPr>
  </w:style>
  <w:style w:type="paragraph" w:styleId="ListParagraph">
    <w:name w:val="List Paragraph"/>
    <w:basedOn w:val="Normal"/>
    <w:uiPriority w:val="34"/>
    <w:qFormat/>
    <w:rsid w:val="00A64CE4"/>
    <w:pPr>
      <w:ind w:left="720"/>
      <w:contextualSpacing/>
    </w:pPr>
  </w:style>
  <w:style w:type="character" w:styleId="IntenseEmphasis">
    <w:name w:val="Intense Emphasis"/>
    <w:basedOn w:val="DefaultParagraphFont"/>
    <w:uiPriority w:val="21"/>
    <w:qFormat/>
    <w:rsid w:val="00A64CE4"/>
    <w:rPr>
      <w:i/>
      <w:iCs/>
      <w:color w:val="0F4761" w:themeColor="accent1" w:themeShade="BF"/>
    </w:rPr>
  </w:style>
  <w:style w:type="paragraph" w:styleId="IntenseQuote">
    <w:name w:val="Intense Quote"/>
    <w:basedOn w:val="Normal"/>
    <w:next w:val="Normal"/>
    <w:link w:val="IntenseQuoteChar"/>
    <w:uiPriority w:val="30"/>
    <w:qFormat/>
    <w:rsid w:val="00A64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CE4"/>
    <w:rPr>
      <w:rFonts w:ascii="Arial" w:hAnsi="Arial" w:cs="Noto Sans Display"/>
      <w:i/>
      <w:iCs/>
      <w:color w:val="0F4761" w:themeColor="accent1" w:themeShade="BF"/>
    </w:rPr>
  </w:style>
  <w:style w:type="character" w:styleId="IntenseReference">
    <w:name w:val="Intense Reference"/>
    <w:basedOn w:val="DefaultParagraphFont"/>
    <w:uiPriority w:val="32"/>
    <w:qFormat/>
    <w:rsid w:val="00A64CE4"/>
    <w:rPr>
      <w:b/>
      <w:bCs/>
      <w:smallCaps/>
      <w:color w:val="0F4761" w:themeColor="accent1" w:themeShade="BF"/>
      <w:spacing w:val="5"/>
    </w:rPr>
  </w:style>
  <w:style w:type="paragraph" w:styleId="Revision">
    <w:name w:val="Revision"/>
    <w:hidden/>
    <w:uiPriority w:val="99"/>
    <w:semiHidden/>
    <w:rsid w:val="00AC0AEE"/>
    <w:pPr>
      <w:spacing w:before="0" w:after="0"/>
    </w:pPr>
    <w:rPr>
      <w:rFonts w:ascii="Arial" w:hAnsi="Arial" w:cs="Noto Sans Display"/>
    </w:rPr>
  </w:style>
  <w:style w:type="character" w:styleId="CommentReference">
    <w:name w:val="annotation reference"/>
    <w:basedOn w:val="DefaultParagraphFont"/>
    <w:uiPriority w:val="99"/>
    <w:unhideWhenUsed/>
    <w:rsid w:val="00C27CE0"/>
    <w:rPr>
      <w:sz w:val="16"/>
      <w:szCs w:val="16"/>
    </w:rPr>
  </w:style>
  <w:style w:type="paragraph" w:styleId="CommentText">
    <w:name w:val="annotation text"/>
    <w:basedOn w:val="Normal"/>
    <w:link w:val="CommentTextChar"/>
    <w:uiPriority w:val="99"/>
    <w:unhideWhenUsed/>
    <w:rsid w:val="00C27CE0"/>
    <w:rPr>
      <w:sz w:val="20"/>
      <w:szCs w:val="20"/>
    </w:rPr>
  </w:style>
  <w:style w:type="character" w:customStyle="1" w:styleId="CommentTextChar">
    <w:name w:val="Comment Text Char"/>
    <w:basedOn w:val="DefaultParagraphFont"/>
    <w:link w:val="CommentText"/>
    <w:uiPriority w:val="99"/>
    <w:rsid w:val="00C27CE0"/>
    <w:rPr>
      <w:rFonts w:ascii="Arial" w:hAnsi="Arial" w:cs="Noto Sans Display"/>
      <w:sz w:val="20"/>
      <w:szCs w:val="20"/>
    </w:rPr>
  </w:style>
  <w:style w:type="paragraph" w:styleId="CommentSubject">
    <w:name w:val="annotation subject"/>
    <w:basedOn w:val="CommentText"/>
    <w:next w:val="CommentText"/>
    <w:link w:val="CommentSubjectChar"/>
    <w:uiPriority w:val="99"/>
    <w:semiHidden/>
    <w:unhideWhenUsed/>
    <w:rsid w:val="00C27CE0"/>
    <w:rPr>
      <w:b/>
      <w:bCs/>
    </w:rPr>
  </w:style>
  <w:style w:type="character" w:customStyle="1" w:styleId="CommentSubjectChar">
    <w:name w:val="Comment Subject Char"/>
    <w:basedOn w:val="CommentTextChar"/>
    <w:link w:val="CommentSubject"/>
    <w:uiPriority w:val="99"/>
    <w:semiHidden/>
    <w:rsid w:val="00C27CE0"/>
    <w:rPr>
      <w:rFonts w:ascii="Arial" w:hAnsi="Arial" w:cs="Noto Sans Display"/>
      <w:b/>
      <w:bCs/>
      <w:sz w:val="20"/>
      <w:szCs w:val="20"/>
    </w:rPr>
  </w:style>
  <w:style w:type="paragraph" w:styleId="TOCHeading">
    <w:name w:val="TOC Heading"/>
    <w:basedOn w:val="Heading1"/>
    <w:next w:val="Normal"/>
    <w:uiPriority w:val="39"/>
    <w:unhideWhenUsed/>
    <w:qFormat/>
    <w:rsid w:val="00535AD3"/>
    <w:pPr>
      <w:spacing w:before="240" w:after="0" w:line="259" w:lineRule="auto"/>
      <w:outlineLvl w:val="9"/>
    </w:pPr>
    <w:rPr>
      <w:rFonts w:asciiTheme="majorHAnsi" w:hAnsiTheme="majorHAnsi" w:cstheme="majorBidi"/>
      <w:color w:val="0F4761" w:themeColor="accent1" w:themeShade="BF"/>
      <w:kern w:val="0"/>
      <w:sz w:val="32"/>
      <w:szCs w:val="32"/>
      <w14:ligatures w14:val="none"/>
    </w:rPr>
  </w:style>
  <w:style w:type="paragraph" w:styleId="TOC1">
    <w:name w:val="toc 1"/>
    <w:basedOn w:val="Normal"/>
    <w:next w:val="Normal"/>
    <w:autoRedefine/>
    <w:uiPriority w:val="39"/>
    <w:unhideWhenUsed/>
    <w:rsid w:val="00F717AA"/>
    <w:pPr>
      <w:tabs>
        <w:tab w:val="right" w:leader="dot" w:pos="9347"/>
      </w:tabs>
      <w:spacing w:after="100"/>
    </w:pPr>
    <w:rPr>
      <w:sz w:val="17"/>
    </w:rPr>
  </w:style>
  <w:style w:type="character" w:styleId="Hyperlink">
    <w:name w:val="Hyperlink"/>
    <w:basedOn w:val="DefaultParagraphFont"/>
    <w:uiPriority w:val="99"/>
    <w:unhideWhenUsed/>
    <w:rsid w:val="00535AD3"/>
    <w:rPr>
      <w:color w:val="467886" w:themeColor="hyperlink"/>
      <w:u w:val="single"/>
    </w:rPr>
  </w:style>
  <w:style w:type="character" w:styleId="FootnoteReference">
    <w:name w:val="footnote reference"/>
    <w:basedOn w:val="DefaultParagraphFont"/>
    <w:uiPriority w:val="99"/>
    <w:unhideWhenUsed/>
    <w:rsid w:val="00535AD3"/>
    <w:rPr>
      <w:vertAlign w:val="superscript"/>
    </w:rPr>
  </w:style>
  <w:style w:type="table" w:styleId="TableGrid">
    <w:name w:val="Table Grid"/>
    <w:basedOn w:val="TableNormal"/>
    <w:rsid w:val="00F76057"/>
    <w:pPr>
      <w:suppressAutoHyphens/>
      <w:spacing w:before="0" w:after="0"/>
    </w:pPr>
    <w:rPr>
      <w:rFonts w:ascii="Times New Roman" w:eastAsia="SimSu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D6C05"/>
    <w:rPr>
      <w:color w:val="605E5C"/>
      <w:shd w:val="clear" w:color="auto" w:fill="E1DFDD"/>
    </w:rPr>
  </w:style>
  <w:style w:type="character" w:styleId="FollowedHyperlink">
    <w:name w:val="FollowedHyperlink"/>
    <w:basedOn w:val="DefaultParagraphFont"/>
    <w:uiPriority w:val="99"/>
    <w:semiHidden/>
    <w:unhideWhenUsed/>
    <w:rsid w:val="004C1557"/>
    <w:rPr>
      <w:color w:val="96607D" w:themeColor="followedHyperlink"/>
      <w:u w:val="single"/>
    </w:rPr>
  </w:style>
  <w:style w:type="paragraph" w:styleId="TOC2">
    <w:name w:val="toc 2"/>
    <w:basedOn w:val="Normal"/>
    <w:next w:val="Normal"/>
    <w:autoRedefine/>
    <w:uiPriority w:val="39"/>
    <w:unhideWhenUsed/>
    <w:rsid w:val="00E1093E"/>
    <w:pPr>
      <w:spacing w:after="100"/>
      <w:ind w:left="220"/>
    </w:pPr>
  </w:style>
  <w:style w:type="paragraph" w:styleId="TOC3">
    <w:name w:val="toc 3"/>
    <w:basedOn w:val="Normal"/>
    <w:next w:val="Normal"/>
    <w:autoRedefine/>
    <w:uiPriority w:val="39"/>
    <w:unhideWhenUsed/>
    <w:rsid w:val="00E1093E"/>
    <w:pPr>
      <w:spacing w:after="100"/>
      <w:ind w:left="440"/>
    </w:pPr>
  </w:style>
  <w:style w:type="paragraph" w:styleId="BodyText">
    <w:name w:val="Body Text"/>
    <w:basedOn w:val="Normal"/>
    <w:link w:val="BodyTextChar"/>
    <w:uiPriority w:val="1"/>
    <w:qFormat/>
    <w:rsid w:val="0031488C"/>
    <w:pPr>
      <w:widowControl w:val="0"/>
      <w:autoSpaceDE w:val="0"/>
      <w:autoSpaceDN w:val="0"/>
      <w:spacing w:before="0" w:after="0"/>
    </w:pPr>
    <w:rPr>
      <w:rFonts w:eastAsia="Arial" w:cs="Arial"/>
      <w:kern w:val="0"/>
      <w:sz w:val="17"/>
      <w:szCs w:val="17"/>
      <w14:ligatures w14:val="none"/>
    </w:rPr>
  </w:style>
  <w:style w:type="character" w:customStyle="1" w:styleId="BodyTextChar">
    <w:name w:val="Body Text Char"/>
    <w:basedOn w:val="DefaultParagraphFont"/>
    <w:link w:val="BodyText"/>
    <w:uiPriority w:val="1"/>
    <w:rsid w:val="0031488C"/>
    <w:rPr>
      <w:rFonts w:ascii="Arial" w:eastAsia="Arial" w:hAnsi="Arial" w:cs="Arial"/>
      <w:kern w:val="0"/>
      <w:sz w:val="17"/>
      <w:szCs w:val="17"/>
      <w14:ligatures w14:val="none"/>
    </w:rPr>
  </w:style>
  <w:style w:type="character" w:customStyle="1" w:styleId="ui-provider">
    <w:name w:val="ui-provider"/>
    <w:basedOn w:val="DefaultParagraphFont"/>
    <w:rsid w:val="00CF773D"/>
  </w:style>
  <w:style w:type="paragraph" w:styleId="BalloonText">
    <w:name w:val="Balloon Text"/>
    <w:basedOn w:val="Normal"/>
    <w:link w:val="BalloonTextChar"/>
    <w:uiPriority w:val="99"/>
    <w:semiHidden/>
    <w:unhideWhenUsed/>
    <w:rsid w:val="000E674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749"/>
    <w:rPr>
      <w:rFonts w:ascii="Segoe UI" w:hAnsi="Segoe UI" w:cs="Segoe UI"/>
      <w:sz w:val="18"/>
      <w:szCs w:val="18"/>
    </w:rPr>
  </w:style>
  <w:style w:type="character" w:styleId="Mention">
    <w:name w:val="Mention"/>
    <w:basedOn w:val="DefaultParagraphFont"/>
    <w:uiPriority w:val="99"/>
    <w:unhideWhenUsed/>
    <w:rsid w:val="00F9237A"/>
    <w:rPr>
      <w:color w:val="2B579A"/>
      <w:shd w:val="clear" w:color="auto" w:fill="E1DFDD"/>
    </w:rPr>
  </w:style>
  <w:style w:type="paragraph" w:styleId="TOC4">
    <w:name w:val="toc 4"/>
    <w:basedOn w:val="Normal"/>
    <w:next w:val="Normal"/>
    <w:autoRedefine/>
    <w:uiPriority w:val="39"/>
    <w:unhideWhenUsed/>
    <w:rsid w:val="00F717AA"/>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005">
      <w:bodyDiv w:val="1"/>
      <w:marLeft w:val="0"/>
      <w:marRight w:val="0"/>
      <w:marTop w:val="0"/>
      <w:marBottom w:val="0"/>
      <w:divBdr>
        <w:top w:val="none" w:sz="0" w:space="0" w:color="auto"/>
        <w:left w:val="none" w:sz="0" w:space="0" w:color="auto"/>
        <w:bottom w:val="none" w:sz="0" w:space="0" w:color="auto"/>
        <w:right w:val="none" w:sz="0" w:space="0" w:color="auto"/>
      </w:divBdr>
    </w:div>
    <w:div w:id="142625938">
      <w:bodyDiv w:val="1"/>
      <w:marLeft w:val="0"/>
      <w:marRight w:val="0"/>
      <w:marTop w:val="0"/>
      <w:marBottom w:val="0"/>
      <w:divBdr>
        <w:top w:val="none" w:sz="0" w:space="0" w:color="auto"/>
        <w:left w:val="none" w:sz="0" w:space="0" w:color="auto"/>
        <w:bottom w:val="none" w:sz="0" w:space="0" w:color="auto"/>
        <w:right w:val="none" w:sz="0" w:space="0" w:color="auto"/>
      </w:divBdr>
    </w:div>
    <w:div w:id="168060301">
      <w:bodyDiv w:val="1"/>
      <w:marLeft w:val="0"/>
      <w:marRight w:val="0"/>
      <w:marTop w:val="0"/>
      <w:marBottom w:val="0"/>
      <w:divBdr>
        <w:top w:val="none" w:sz="0" w:space="0" w:color="auto"/>
        <w:left w:val="none" w:sz="0" w:space="0" w:color="auto"/>
        <w:bottom w:val="none" w:sz="0" w:space="0" w:color="auto"/>
        <w:right w:val="none" w:sz="0" w:space="0" w:color="auto"/>
      </w:divBdr>
    </w:div>
    <w:div w:id="206457924">
      <w:bodyDiv w:val="1"/>
      <w:marLeft w:val="0"/>
      <w:marRight w:val="0"/>
      <w:marTop w:val="0"/>
      <w:marBottom w:val="0"/>
      <w:divBdr>
        <w:top w:val="none" w:sz="0" w:space="0" w:color="auto"/>
        <w:left w:val="none" w:sz="0" w:space="0" w:color="auto"/>
        <w:bottom w:val="none" w:sz="0" w:space="0" w:color="auto"/>
        <w:right w:val="none" w:sz="0" w:space="0" w:color="auto"/>
      </w:divBdr>
    </w:div>
    <w:div w:id="227501601">
      <w:bodyDiv w:val="1"/>
      <w:marLeft w:val="0"/>
      <w:marRight w:val="0"/>
      <w:marTop w:val="0"/>
      <w:marBottom w:val="0"/>
      <w:divBdr>
        <w:top w:val="none" w:sz="0" w:space="0" w:color="auto"/>
        <w:left w:val="none" w:sz="0" w:space="0" w:color="auto"/>
        <w:bottom w:val="none" w:sz="0" w:space="0" w:color="auto"/>
        <w:right w:val="none" w:sz="0" w:space="0" w:color="auto"/>
      </w:divBdr>
    </w:div>
    <w:div w:id="251160291">
      <w:bodyDiv w:val="1"/>
      <w:marLeft w:val="0"/>
      <w:marRight w:val="0"/>
      <w:marTop w:val="0"/>
      <w:marBottom w:val="0"/>
      <w:divBdr>
        <w:top w:val="none" w:sz="0" w:space="0" w:color="auto"/>
        <w:left w:val="none" w:sz="0" w:space="0" w:color="auto"/>
        <w:bottom w:val="none" w:sz="0" w:space="0" w:color="auto"/>
        <w:right w:val="none" w:sz="0" w:space="0" w:color="auto"/>
      </w:divBdr>
      <w:divsChild>
        <w:div w:id="2065640007">
          <w:marLeft w:val="240"/>
          <w:marRight w:val="0"/>
          <w:marTop w:val="0"/>
          <w:marBottom w:val="0"/>
          <w:divBdr>
            <w:top w:val="none" w:sz="0" w:space="0" w:color="auto"/>
            <w:left w:val="none" w:sz="0" w:space="0" w:color="auto"/>
            <w:bottom w:val="none" w:sz="0" w:space="0" w:color="auto"/>
            <w:right w:val="none" w:sz="0" w:space="0" w:color="auto"/>
          </w:divBdr>
          <w:divsChild>
            <w:div w:id="147285365">
              <w:marLeft w:val="0"/>
              <w:marRight w:val="0"/>
              <w:marTop w:val="0"/>
              <w:marBottom w:val="0"/>
              <w:divBdr>
                <w:top w:val="none" w:sz="0" w:space="0" w:color="auto"/>
                <w:left w:val="none" w:sz="0" w:space="0" w:color="auto"/>
                <w:bottom w:val="none" w:sz="0" w:space="0" w:color="auto"/>
                <w:right w:val="none" w:sz="0" w:space="0" w:color="auto"/>
              </w:divBdr>
              <w:divsChild>
                <w:div w:id="670183362">
                  <w:marLeft w:val="240"/>
                  <w:marRight w:val="0"/>
                  <w:marTop w:val="0"/>
                  <w:marBottom w:val="0"/>
                  <w:divBdr>
                    <w:top w:val="none" w:sz="0" w:space="0" w:color="auto"/>
                    <w:left w:val="none" w:sz="0" w:space="0" w:color="auto"/>
                    <w:bottom w:val="none" w:sz="0" w:space="0" w:color="auto"/>
                    <w:right w:val="none" w:sz="0" w:space="0" w:color="auto"/>
                  </w:divBdr>
                  <w:divsChild>
                    <w:div w:id="434254752">
                      <w:marLeft w:val="0"/>
                      <w:marRight w:val="0"/>
                      <w:marTop w:val="0"/>
                      <w:marBottom w:val="0"/>
                      <w:divBdr>
                        <w:top w:val="none" w:sz="0" w:space="0" w:color="auto"/>
                        <w:left w:val="none" w:sz="0" w:space="0" w:color="auto"/>
                        <w:bottom w:val="none" w:sz="0" w:space="0" w:color="auto"/>
                        <w:right w:val="none" w:sz="0" w:space="0" w:color="auto"/>
                      </w:divBdr>
                      <w:divsChild>
                        <w:div w:id="382217957">
                          <w:marLeft w:val="0"/>
                          <w:marRight w:val="0"/>
                          <w:marTop w:val="0"/>
                          <w:marBottom w:val="0"/>
                          <w:divBdr>
                            <w:top w:val="none" w:sz="0" w:space="0" w:color="auto"/>
                            <w:left w:val="none" w:sz="0" w:space="0" w:color="auto"/>
                            <w:bottom w:val="none" w:sz="0" w:space="0" w:color="auto"/>
                            <w:right w:val="none" w:sz="0" w:space="0" w:color="auto"/>
                          </w:divBdr>
                        </w:div>
                        <w:div w:id="1454321940">
                          <w:marLeft w:val="0"/>
                          <w:marRight w:val="0"/>
                          <w:marTop w:val="0"/>
                          <w:marBottom w:val="0"/>
                          <w:divBdr>
                            <w:top w:val="none" w:sz="0" w:space="0" w:color="auto"/>
                            <w:left w:val="none" w:sz="0" w:space="0" w:color="auto"/>
                            <w:bottom w:val="none" w:sz="0" w:space="0" w:color="auto"/>
                            <w:right w:val="none" w:sz="0" w:space="0" w:color="auto"/>
                          </w:divBdr>
                        </w:div>
                        <w:div w:id="2118257265">
                          <w:marLeft w:val="240"/>
                          <w:marRight w:val="0"/>
                          <w:marTop w:val="0"/>
                          <w:marBottom w:val="0"/>
                          <w:divBdr>
                            <w:top w:val="none" w:sz="0" w:space="0" w:color="auto"/>
                            <w:left w:val="none" w:sz="0" w:space="0" w:color="auto"/>
                            <w:bottom w:val="none" w:sz="0" w:space="0" w:color="auto"/>
                            <w:right w:val="none" w:sz="0" w:space="0" w:color="auto"/>
                          </w:divBdr>
                          <w:divsChild>
                            <w:div w:id="13635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76361">
                  <w:marLeft w:val="0"/>
                  <w:marRight w:val="0"/>
                  <w:marTop w:val="0"/>
                  <w:marBottom w:val="0"/>
                  <w:divBdr>
                    <w:top w:val="none" w:sz="0" w:space="0" w:color="auto"/>
                    <w:left w:val="none" w:sz="0" w:space="0" w:color="auto"/>
                    <w:bottom w:val="none" w:sz="0" w:space="0" w:color="auto"/>
                    <w:right w:val="none" w:sz="0" w:space="0" w:color="auto"/>
                  </w:divBdr>
                </w:div>
                <w:div w:id="2123261197">
                  <w:marLeft w:val="0"/>
                  <w:marRight w:val="0"/>
                  <w:marTop w:val="0"/>
                  <w:marBottom w:val="0"/>
                  <w:divBdr>
                    <w:top w:val="none" w:sz="0" w:space="0" w:color="auto"/>
                    <w:left w:val="none" w:sz="0" w:space="0" w:color="auto"/>
                    <w:bottom w:val="none" w:sz="0" w:space="0" w:color="auto"/>
                    <w:right w:val="none" w:sz="0" w:space="0" w:color="auto"/>
                  </w:divBdr>
                </w:div>
              </w:divsChild>
            </w:div>
            <w:div w:id="1999843595">
              <w:marLeft w:val="0"/>
              <w:marRight w:val="0"/>
              <w:marTop w:val="0"/>
              <w:marBottom w:val="0"/>
              <w:divBdr>
                <w:top w:val="none" w:sz="0" w:space="0" w:color="auto"/>
                <w:left w:val="none" w:sz="0" w:space="0" w:color="auto"/>
                <w:bottom w:val="none" w:sz="0" w:space="0" w:color="auto"/>
                <w:right w:val="none" w:sz="0" w:space="0" w:color="auto"/>
              </w:divBdr>
              <w:divsChild>
                <w:div w:id="1337345179">
                  <w:marLeft w:val="240"/>
                  <w:marRight w:val="0"/>
                  <w:marTop w:val="0"/>
                  <w:marBottom w:val="0"/>
                  <w:divBdr>
                    <w:top w:val="none" w:sz="0" w:space="0" w:color="auto"/>
                    <w:left w:val="none" w:sz="0" w:space="0" w:color="auto"/>
                    <w:bottom w:val="none" w:sz="0" w:space="0" w:color="auto"/>
                    <w:right w:val="none" w:sz="0" w:space="0" w:color="auto"/>
                  </w:divBdr>
                  <w:divsChild>
                    <w:div w:id="30302227">
                      <w:marLeft w:val="0"/>
                      <w:marRight w:val="0"/>
                      <w:marTop w:val="0"/>
                      <w:marBottom w:val="0"/>
                      <w:divBdr>
                        <w:top w:val="none" w:sz="0" w:space="0" w:color="auto"/>
                        <w:left w:val="none" w:sz="0" w:space="0" w:color="auto"/>
                        <w:bottom w:val="none" w:sz="0" w:space="0" w:color="auto"/>
                        <w:right w:val="none" w:sz="0" w:space="0" w:color="auto"/>
                      </w:divBdr>
                      <w:divsChild>
                        <w:div w:id="835457428">
                          <w:marLeft w:val="240"/>
                          <w:marRight w:val="0"/>
                          <w:marTop w:val="0"/>
                          <w:marBottom w:val="0"/>
                          <w:divBdr>
                            <w:top w:val="none" w:sz="0" w:space="0" w:color="auto"/>
                            <w:left w:val="none" w:sz="0" w:space="0" w:color="auto"/>
                            <w:bottom w:val="none" w:sz="0" w:space="0" w:color="auto"/>
                            <w:right w:val="none" w:sz="0" w:space="0" w:color="auto"/>
                          </w:divBdr>
                          <w:divsChild>
                            <w:div w:id="397941900">
                              <w:marLeft w:val="0"/>
                              <w:marRight w:val="0"/>
                              <w:marTop w:val="0"/>
                              <w:marBottom w:val="0"/>
                              <w:divBdr>
                                <w:top w:val="none" w:sz="0" w:space="0" w:color="auto"/>
                                <w:left w:val="none" w:sz="0" w:space="0" w:color="auto"/>
                                <w:bottom w:val="none" w:sz="0" w:space="0" w:color="auto"/>
                                <w:right w:val="none" w:sz="0" w:space="0" w:color="auto"/>
                              </w:divBdr>
                              <w:divsChild>
                                <w:div w:id="1229193224">
                                  <w:marLeft w:val="0"/>
                                  <w:marRight w:val="0"/>
                                  <w:marTop w:val="0"/>
                                  <w:marBottom w:val="0"/>
                                  <w:divBdr>
                                    <w:top w:val="none" w:sz="0" w:space="0" w:color="auto"/>
                                    <w:left w:val="none" w:sz="0" w:space="0" w:color="auto"/>
                                    <w:bottom w:val="none" w:sz="0" w:space="0" w:color="auto"/>
                                    <w:right w:val="none" w:sz="0" w:space="0" w:color="auto"/>
                                  </w:divBdr>
                                </w:div>
                                <w:div w:id="1620259781">
                                  <w:marLeft w:val="0"/>
                                  <w:marRight w:val="0"/>
                                  <w:marTop w:val="0"/>
                                  <w:marBottom w:val="0"/>
                                  <w:divBdr>
                                    <w:top w:val="none" w:sz="0" w:space="0" w:color="auto"/>
                                    <w:left w:val="none" w:sz="0" w:space="0" w:color="auto"/>
                                    <w:bottom w:val="none" w:sz="0" w:space="0" w:color="auto"/>
                                    <w:right w:val="none" w:sz="0" w:space="0" w:color="auto"/>
                                  </w:divBdr>
                                </w:div>
                                <w:div w:id="2050641708">
                                  <w:marLeft w:val="240"/>
                                  <w:marRight w:val="0"/>
                                  <w:marTop w:val="0"/>
                                  <w:marBottom w:val="0"/>
                                  <w:divBdr>
                                    <w:top w:val="none" w:sz="0" w:space="0" w:color="auto"/>
                                    <w:left w:val="none" w:sz="0" w:space="0" w:color="auto"/>
                                    <w:bottom w:val="none" w:sz="0" w:space="0" w:color="auto"/>
                                    <w:right w:val="none" w:sz="0" w:space="0" w:color="auto"/>
                                  </w:divBdr>
                                  <w:divsChild>
                                    <w:div w:id="1547066187">
                                      <w:marLeft w:val="0"/>
                                      <w:marRight w:val="0"/>
                                      <w:marTop w:val="0"/>
                                      <w:marBottom w:val="0"/>
                                      <w:divBdr>
                                        <w:top w:val="none" w:sz="0" w:space="0" w:color="auto"/>
                                        <w:left w:val="none" w:sz="0" w:space="0" w:color="auto"/>
                                        <w:bottom w:val="none" w:sz="0" w:space="0" w:color="auto"/>
                                        <w:right w:val="none" w:sz="0" w:space="0" w:color="auto"/>
                                      </w:divBdr>
                                      <w:divsChild>
                                        <w:div w:id="61106776">
                                          <w:marLeft w:val="240"/>
                                          <w:marRight w:val="0"/>
                                          <w:marTop w:val="0"/>
                                          <w:marBottom w:val="0"/>
                                          <w:divBdr>
                                            <w:top w:val="none" w:sz="0" w:space="0" w:color="auto"/>
                                            <w:left w:val="none" w:sz="0" w:space="0" w:color="auto"/>
                                            <w:bottom w:val="none" w:sz="0" w:space="0" w:color="auto"/>
                                            <w:right w:val="none" w:sz="0" w:space="0" w:color="auto"/>
                                          </w:divBdr>
                                          <w:divsChild>
                                            <w:div w:id="1034235544">
                                              <w:marLeft w:val="0"/>
                                              <w:marRight w:val="0"/>
                                              <w:marTop w:val="0"/>
                                              <w:marBottom w:val="0"/>
                                              <w:divBdr>
                                                <w:top w:val="none" w:sz="0" w:space="0" w:color="auto"/>
                                                <w:left w:val="none" w:sz="0" w:space="0" w:color="auto"/>
                                                <w:bottom w:val="none" w:sz="0" w:space="0" w:color="auto"/>
                                                <w:right w:val="none" w:sz="0" w:space="0" w:color="auto"/>
                                              </w:divBdr>
                                            </w:div>
                                          </w:divsChild>
                                        </w:div>
                                        <w:div w:id="1115829006">
                                          <w:marLeft w:val="0"/>
                                          <w:marRight w:val="0"/>
                                          <w:marTop w:val="0"/>
                                          <w:marBottom w:val="0"/>
                                          <w:divBdr>
                                            <w:top w:val="none" w:sz="0" w:space="0" w:color="auto"/>
                                            <w:left w:val="none" w:sz="0" w:space="0" w:color="auto"/>
                                            <w:bottom w:val="none" w:sz="0" w:space="0" w:color="auto"/>
                                            <w:right w:val="none" w:sz="0" w:space="0" w:color="auto"/>
                                          </w:divBdr>
                                        </w:div>
                                        <w:div w:id="18180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21209">
                              <w:marLeft w:val="0"/>
                              <w:marRight w:val="0"/>
                              <w:marTop w:val="0"/>
                              <w:marBottom w:val="0"/>
                              <w:divBdr>
                                <w:top w:val="none" w:sz="0" w:space="0" w:color="auto"/>
                                <w:left w:val="none" w:sz="0" w:space="0" w:color="auto"/>
                                <w:bottom w:val="none" w:sz="0" w:space="0" w:color="auto"/>
                                <w:right w:val="none" w:sz="0" w:space="0" w:color="auto"/>
                              </w:divBdr>
                              <w:divsChild>
                                <w:div w:id="803080309">
                                  <w:marLeft w:val="0"/>
                                  <w:marRight w:val="0"/>
                                  <w:marTop w:val="0"/>
                                  <w:marBottom w:val="0"/>
                                  <w:divBdr>
                                    <w:top w:val="none" w:sz="0" w:space="0" w:color="auto"/>
                                    <w:left w:val="none" w:sz="0" w:space="0" w:color="auto"/>
                                    <w:bottom w:val="none" w:sz="0" w:space="0" w:color="auto"/>
                                    <w:right w:val="none" w:sz="0" w:space="0" w:color="auto"/>
                                  </w:divBdr>
                                </w:div>
                                <w:div w:id="869298383">
                                  <w:marLeft w:val="240"/>
                                  <w:marRight w:val="0"/>
                                  <w:marTop w:val="0"/>
                                  <w:marBottom w:val="0"/>
                                  <w:divBdr>
                                    <w:top w:val="none" w:sz="0" w:space="0" w:color="auto"/>
                                    <w:left w:val="none" w:sz="0" w:space="0" w:color="auto"/>
                                    <w:bottom w:val="none" w:sz="0" w:space="0" w:color="auto"/>
                                    <w:right w:val="none" w:sz="0" w:space="0" w:color="auto"/>
                                  </w:divBdr>
                                  <w:divsChild>
                                    <w:div w:id="1431202228">
                                      <w:marLeft w:val="0"/>
                                      <w:marRight w:val="0"/>
                                      <w:marTop w:val="0"/>
                                      <w:marBottom w:val="0"/>
                                      <w:divBdr>
                                        <w:top w:val="none" w:sz="0" w:space="0" w:color="auto"/>
                                        <w:left w:val="none" w:sz="0" w:space="0" w:color="auto"/>
                                        <w:bottom w:val="none" w:sz="0" w:space="0" w:color="auto"/>
                                        <w:right w:val="none" w:sz="0" w:space="0" w:color="auto"/>
                                      </w:divBdr>
                                      <w:divsChild>
                                        <w:div w:id="37051872">
                                          <w:marLeft w:val="0"/>
                                          <w:marRight w:val="0"/>
                                          <w:marTop w:val="0"/>
                                          <w:marBottom w:val="0"/>
                                          <w:divBdr>
                                            <w:top w:val="none" w:sz="0" w:space="0" w:color="auto"/>
                                            <w:left w:val="none" w:sz="0" w:space="0" w:color="auto"/>
                                            <w:bottom w:val="none" w:sz="0" w:space="0" w:color="auto"/>
                                            <w:right w:val="none" w:sz="0" w:space="0" w:color="auto"/>
                                          </w:divBdr>
                                        </w:div>
                                        <w:div w:id="224492904">
                                          <w:marLeft w:val="240"/>
                                          <w:marRight w:val="0"/>
                                          <w:marTop w:val="0"/>
                                          <w:marBottom w:val="0"/>
                                          <w:divBdr>
                                            <w:top w:val="none" w:sz="0" w:space="0" w:color="auto"/>
                                            <w:left w:val="none" w:sz="0" w:space="0" w:color="auto"/>
                                            <w:bottom w:val="none" w:sz="0" w:space="0" w:color="auto"/>
                                            <w:right w:val="none" w:sz="0" w:space="0" w:color="auto"/>
                                          </w:divBdr>
                                          <w:divsChild>
                                            <w:div w:id="53743277">
                                              <w:marLeft w:val="0"/>
                                              <w:marRight w:val="0"/>
                                              <w:marTop w:val="0"/>
                                              <w:marBottom w:val="0"/>
                                              <w:divBdr>
                                                <w:top w:val="none" w:sz="0" w:space="0" w:color="auto"/>
                                                <w:left w:val="none" w:sz="0" w:space="0" w:color="auto"/>
                                                <w:bottom w:val="none" w:sz="0" w:space="0" w:color="auto"/>
                                                <w:right w:val="none" w:sz="0" w:space="0" w:color="auto"/>
                                              </w:divBdr>
                                            </w:div>
                                          </w:divsChild>
                                        </w:div>
                                        <w:div w:id="8303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8011">
                                  <w:marLeft w:val="0"/>
                                  <w:marRight w:val="0"/>
                                  <w:marTop w:val="0"/>
                                  <w:marBottom w:val="0"/>
                                  <w:divBdr>
                                    <w:top w:val="none" w:sz="0" w:space="0" w:color="auto"/>
                                    <w:left w:val="none" w:sz="0" w:space="0" w:color="auto"/>
                                    <w:bottom w:val="none" w:sz="0" w:space="0" w:color="auto"/>
                                    <w:right w:val="none" w:sz="0" w:space="0" w:color="auto"/>
                                  </w:divBdr>
                                </w:div>
                              </w:divsChild>
                            </w:div>
                            <w:div w:id="972294339">
                              <w:marLeft w:val="0"/>
                              <w:marRight w:val="0"/>
                              <w:marTop w:val="0"/>
                              <w:marBottom w:val="0"/>
                              <w:divBdr>
                                <w:top w:val="none" w:sz="0" w:space="0" w:color="auto"/>
                                <w:left w:val="none" w:sz="0" w:space="0" w:color="auto"/>
                                <w:bottom w:val="none" w:sz="0" w:space="0" w:color="auto"/>
                                <w:right w:val="none" w:sz="0" w:space="0" w:color="auto"/>
                              </w:divBdr>
                              <w:divsChild>
                                <w:div w:id="576087769">
                                  <w:marLeft w:val="0"/>
                                  <w:marRight w:val="0"/>
                                  <w:marTop w:val="0"/>
                                  <w:marBottom w:val="0"/>
                                  <w:divBdr>
                                    <w:top w:val="none" w:sz="0" w:space="0" w:color="auto"/>
                                    <w:left w:val="none" w:sz="0" w:space="0" w:color="auto"/>
                                    <w:bottom w:val="none" w:sz="0" w:space="0" w:color="auto"/>
                                    <w:right w:val="none" w:sz="0" w:space="0" w:color="auto"/>
                                  </w:divBdr>
                                </w:div>
                                <w:div w:id="966859155">
                                  <w:marLeft w:val="0"/>
                                  <w:marRight w:val="0"/>
                                  <w:marTop w:val="0"/>
                                  <w:marBottom w:val="0"/>
                                  <w:divBdr>
                                    <w:top w:val="none" w:sz="0" w:space="0" w:color="auto"/>
                                    <w:left w:val="none" w:sz="0" w:space="0" w:color="auto"/>
                                    <w:bottom w:val="none" w:sz="0" w:space="0" w:color="auto"/>
                                    <w:right w:val="none" w:sz="0" w:space="0" w:color="auto"/>
                                  </w:divBdr>
                                </w:div>
                                <w:div w:id="2113472237">
                                  <w:marLeft w:val="240"/>
                                  <w:marRight w:val="0"/>
                                  <w:marTop w:val="0"/>
                                  <w:marBottom w:val="0"/>
                                  <w:divBdr>
                                    <w:top w:val="none" w:sz="0" w:space="0" w:color="auto"/>
                                    <w:left w:val="none" w:sz="0" w:space="0" w:color="auto"/>
                                    <w:bottom w:val="none" w:sz="0" w:space="0" w:color="auto"/>
                                    <w:right w:val="none" w:sz="0" w:space="0" w:color="auto"/>
                                  </w:divBdr>
                                  <w:divsChild>
                                    <w:div w:id="502745507">
                                      <w:marLeft w:val="0"/>
                                      <w:marRight w:val="0"/>
                                      <w:marTop w:val="0"/>
                                      <w:marBottom w:val="0"/>
                                      <w:divBdr>
                                        <w:top w:val="none" w:sz="0" w:space="0" w:color="auto"/>
                                        <w:left w:val="none" w:sz="0" w:space="0" w:color="auto"/>
                                        <w:bottom w:val="none" w:sz="0" w:space="0" w:color="auto"/>
                                        <w:right w:val="none" w:sz="0" w:space="0" w:color="auto"/>
                                      </w:divBdr>
                                      <w:divsChild>
                                        <w:div w:id="767237605">
                                          <w:marLeft w:val="0"/>
                                          <w:marRight w:val="0"/>
                                          <w:marTop w:val="0"/>
                                          <w:marBottom w:val="0"/>
                                          <w:divBdr>
                                            <w:top w:val="none" w:sz="0" w:space="0" w:color="auto"/>
                                            <w:left w:val="none" w:sz="0" w:space="0" w:color="auto"/>
                                            <w:bottom w:val="none" w:sz="0" w:space="0" w:color="auto"/>
                                            <w:right w:val="none" w:sz="0" w:space="0" w:color="auto"/>
                                          </w:divBdr>
                                        </w:div>
                                        <w:div w:id="946930215">
                                          <w:marLeft w:val="0"/>
                                          <w:marRight w:val="0"/>
                                          <w:marTop w:val="0"/>
                                          <w:marBottom w:val="0"/>
                                          <w:divBdr>
                                            <w:top w:val="none" w:sz="0" w:space="0" w:color="auto"/>
                                            <w:left w:val="none" w:sz="0" w:space="0" w:color="auto"/>
                                            <w:bottom w:val="none" w:sz="0" w:space="0" w:color="auto"/>
                                            <w:right w:val="none" w:sz="0" w:space="0" w:color="auto"/>
                                          </w:divBdr>
                                        </w:div>
                                        <w:div w:id="1049106615">
                                          <w:marLeft w:val="240"/>
                                          <w:marRight w:val="0"/>
                                          <w:marTop w:val="0"/>
                                          <w:marBottom w:val="0"/>
                                          <w:divBdr>
                                            <w:top w:val="none" w:sz="0" w:space="0" w:color="auto"/>
                                            <w:left w:val="none" w:sz="0" w:space="0" w:color="auto"/>
                                            <w:bottom w:val="none" w:sz="0" w:space="0" w:color="auto"/>
                                            <w:right w:val="none" w:sz="0" w:space="0" w:color="auto"/>
                                          </w:divBdr>
                                          <w:divsChild>
                                            <w:div w:id="184538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043817">
                              <w:marLeft w:val="0"/>
                              <w:marRight w:val="0"/>
                              <w:marTop w:val="0"/>
                              <w:marBottom w:val="0"/>
                              <w:divBdr>
                                <w:top w:val="none" w:sz="0" w:space="0" w:color="auto"/>
                                <w:left w:val="none" w:sz="0" w:space="0" w:color="auto"/>
                                <w:bottom w:val="none" w:sz="0" w:space="0" w:color="auto"/>
                                <w:right w:val="none" w:sz="0" w:space="0" w:color="auto"/>
                              </w:divBdr>
                              <w:divsChild>
                                <w:div w:id="295068262">
                                  <w:marLeft w:val="0"/>
                                  <w:marRight w:val="0"/>
                                  <w:marTop w:val="0"/>
                                  <w:marBottom w:val="0"/>
                                  <w:divBdr>
                                    <w:top w:val="none" w:sz="0" w:space="0" w:color="auto"/>
                                    <w:left w:val="none" w:sz="0" w:space="0" w:color="auto"/>
                                    <w:bottom w:val="none" w:sz="0" w:space="0" w:color="auto"/>
                                    <w:right w:val="none" w:sz="0" w:space="0" w:color="auto"/>
                                  </w:divBdr>
                                </w:div>
                                <w:div w:id="1034499978">
                                  <w:marLeft w:val="0"/>
                                  <w:marRight w:val="0"/>
                                  <w:marTop w:val="0"/>
                                  <w:marBottom w:val="0"/>
                                  <w:divBdr>
                                    <w:top w:val="none" w:sz="0" w:space="0" w:color="auto"/>
                                    <w:left w:val="none" w:sz="0" w:space="0" w:color="auto"/>
                                    <w:bottom w:val="none" w:sz="0" w:space="0" w:color="auto"/>
                                    <w:right w:val="none" w:sz="0" w:space="0" w:color="auto"/>
                                  </w:divBdr>
                                </w:div>
                                <w:div w:id="1493180867">
                                  <w:marLeft w:val="240"/>
                                  <w:marRight w:val="0"/>
                                  <w:marTop w:val="0"/>
                                  <w:marBottom w:val="0"/>
                                  <w:divBdr>
                                    <w:top w:val="none" w:sz="0" w:space="0" w:color="auto"/>
                                    <w:left w:val="none" w:sz="0" w:space="0" w:color="auto"/>
                                    <w:bottom w:val="none" w:sz="0" w:space="0" w:color="auto"/>
                                    <w:right w:val="none" w:sz="0" w:space="0" w:color="auto"/>
                                  </w:divBdr>
                                  <w:divsChild>
                                    <w:div w:id="1644507825">
                                      <w:marLeft w:val="0"/>
                                      <w:marRight w:val="0"/>
                                      <w:marTop w:val="0"/>
                                      <w:marBottom w:val="0"/>
                                      <w:divBdr>
                                        <w:top w:val="none" w:sz="0" w:space="0" w:color="auto"/>
                                        <w:left w:val="none" w:sz="0" w:space="0" w:color="auto"/>
                                        <w:bottom w:val="none" w:sz="0" w:space="0" w:color="auto"/>
                                        <w:right w:val="none" w:sz="0" w:space="0" w:color="auto"/>
                                      </w:divBdr>
                                      <w:divsChild>
                                        <w:div w:id="611281438">
                                          <w:marLeft w:val="240"/>
                                          <w:marRight w:val="0"/>
                                          <w:marTop w:val="0"/>
                                          <w:marBottom w:val="0"/>
                                          <w:divBdr>
                                            <w:top w:val="none" w:sz="0" w:space="0" w:color="auto"/>
                                            <w:left w:val="none" w:sz="0" w:space="0" w:color="auto"/>
                                            <w:bottom w:val="none" w:sz="0" w:space="0" w:color="auto"/>
                                            <w:right w:val="none" w:sz="0" w:space="0" w:color="auto"/>
                                          </w:divBdr>
                                          <w:divsChild>
                                            <w:div w:id="1998263382">
                                              <w:marLeft w:val="0"/>
                                              <w:marRight w:val="0"/>
                                              <w:marTop w:val="0"/>
                                              <w:marBottom w:val="0"/>
                                              <w:divBdr>
                                                <w:top w:val="none" w:sz="0" w:space="0" w:color="auto"/>
                                                <w:left w:val="none" w:sz="0" w:space="0" w:color="auto"/>
                                                <w:bottom w:val="none" w:sz="0" w:space="0" w:color="auto"/>
                                                <w:right w:val="none" w:sz="0" w:space="0" w:color="auto"/>
                                              </w:divBdr>
                                            </w:div>
                                          </w:divsChild>
                                        </w:div>
                                        <w:div w:id="795752865">
                                          <w:marLeft w:val="0"/>
                                          <w:marRight w:val="0"/>
                                          <w:marTop w:val="0"/>
                                          <w:marBottom w:val="0"/>
                                          <w:divBdr>
                                            <w:top w:val="none" w:sz="0" w:space="0" w:color="auto"/>
                                            <w:left w:val="none" w:sz="0" w:space="0" w:color="auto"/>
                                            <w:bottom w:val="none" w:sz="0" w:space="0" w:color="auto"/>
                                            <w:right w:val="none" w:sz="0" w:space="0" w:color="auto"/>
                                          </w:divBdr>
                                        </w:div>
                                        <w:div w:id="21031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24097">
                              <w:marLeft w:val="0"/>
                              <w:marRight w:val="0"/>
                              <w:marTop w:val="0"/>
                              <w:marBottom w:val="0"/>
                              <w:divBdr>
                                <w:top w:val="none" w:sz="0" w:space="0" w:color="auto"/>
                                <w:left w:val="none" w:sz="0" w:space="0" w:color="auto"/>
                                <w:bottom w:val="none" w:sz="0" w:space="0" w:color="auto"/>
                                <w:right w:val="none" w:sz="0" w:space="0" w:color="auto"/>
                              </w:divBdr>
                              <w:divsChild>
                                <w:div w:id="277299276">
                                  <w:marLeft w:val="0"/>
                                  <w:marRight w:val="0"/>
                                  <w:marTop w:val="0"/>
                                  <w:marBottom w:val="0"/>
                                  <w:divBdr>
                                    <w:top w:val="none" w:sz="0" w:space="0" w:color="auto"/>
                                    <w:left w:val="none" w:sz="0" w:space="0" w:color="auto"/>
                                    <w:bottom w:val="none" w:sz="0" w:space="0" w:color="auto"/>
                                    <w:right w:val="none" w:sz="0" w:space="0" w:color="auto"/>
                                  </w:divBdr>
                                </w:div>
                                <w:div w:id="737896699">
                                  <w:marLeft w:val="240"/>
                                  <w:marRight w:val="0"/>
                                  <w:marTop w:val="0"/>
                                  <w:marBottom w:val="0"/>
                                  <w:divBdr>
                                    <w:top w:val="none" w:sz="0" w:space="0" w:color="auto"/>
                                    <w:left w:val="none" w:sz="0" w:space="0" w:color="auto"/>
                                    <w:bottom w:val="none" w:sz="0" w:space="0" w:color="auto"/>
                                    <w:right w:val="none" w:sz="0" w:space="0" w:color="auto"/>
                                  </w:divBdr>
                                  <w:divsChild>
                                    <w:div w:id="1576084640">
                                      <w:marLeft w:val="0"/>
                                      <w:marRight w:val="0"/>
                                      <w:marTop w:val="0"/>
                                      <w:marBottom w:val="0"/>
                                      <w:divBdr>
                                        <w:top w:val="none" w:sz="0" w:space="0" w:color="auto"/>
                                        <w:left w:val="none" w:sz="0" w:space="0" w:color="auto"/>
                                        <w:bottom w:val="none" w:sz="0" w:space="0" w:color="auto"/>
                                        <w:right w:val="none" w:sz="0" w:space="0" w:color="auto"/>
                                      </w:divBdr>
                                      <w:divsChild>
                                        <w:div w:id="203490349">
                                          <w:marLeft w:val="0"/>
                                          <w:marRight w:val="0"/>
                                          <w:marTop w:val="0"/>
                                          <w:marBottom w:val="0"/>
                                          <w:divBdr>
                                            <w:top w:val="none" w:sz="0" w:space="0" w:color="auto"/>
                                            <w:left w:val="none" w:sz="0" w:space="0" w:color="auto"/>
                                            <w:bottom w:val="none" w:sz="0" w:space="0" w:color="auto"/>
                                            <w:right w:val="none" w:sz="0" w:space="0" w:color="auto"/>
                                          </w:divBdr>
                                        </w:div>
                                        <w:div w:id="1052536235">
                                          <w:marLeft w:val="0"/>
                                          <w:marRight w:val="0"/>
                                          <w:marTop w:val="0"/>
                                          <w:marBottom w:val="0"/>
                                          <w:divBdr>
                                            <w:top w:val="none" w:sz="0" w:space="0" w:color="auto"/>
                                            <w:left w:val="none" w:sz="0" w:space="0" w:color="auto"/>
                                            <w:bottom w:val="none" w:sz="0" w:space="0" w:color="auto"/>
                                            <w:right w:val="none" w:sz="0" w:space="0" w:color="auto"/>
                                          </w:divBdr>
                                        </w:div>
                                        <w:div w:id="1789471588">
                                          <w:marLeft w:val="240"/>
                                          <w:marRight w:val="0"/>
                                          <w:marTop w:val="0"/>
                                          <w:marBottom w:val="0"/>
                                          <w:divBdr>
                                            <w:top w:val="none" w:sz="0" w:space="0" w:color="auto"/>
                                            <w:left w:val="none" w:sz="0" w:space="0" w:color="auto"/>
                                            <w:bottom w:val="none" w:sz="0" w:space="0" w:color="auto"/>
                                            <w:right w:val="none" w:sz="0" w:space="0" w:color="auto"/>
                                          </w:divBdr>
                                          <w:divsChild>
                                            <w:div w:id="11939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474709">
                                  <w:marLeft w:val="0"/>
                                  <w:marRight w:val="0"/>
                                  <w:marTop w:val="0"/>
                                  <w:marBottom w:val="0"/>
                                  <w:divBdr>
                                    <w:top w:val="none" w:sz="0" w:space="0" w:color="auto"/>
                                    <w:left w:val="none" w:sz="0" w:space="0" w:color="auto"/>
                                    <w:bottom w:val="none" w:sz="0" w:space="0" w:color="auto"/>
                                    <w:right w:val="none" w:sz="0" w:space="0" w:color="auto"/>
                                  </w:divBdr>
                                </w:div>
                              </w:divsChild>
                            </w:div>
                            <w:div w:id="1132282426">
                              <w:marLeft w:val="0"/>
                              <w:marRight w:val="0"/>
                              <w:marTop w:val="0"/>
                              <w:marBottom w:val="0"/>
                              <w:divBdr>
                                <w:top w:val="none" w:sz="0" w:space="0" w:color="auto"/>
                                <w:left w:val="none" w:sz="0" w:space="0" w:color="auto"/>
                                <w:bottom w:val="none" w:sz="0" w:space="0" w:color="auto"/>
                                <w:right w:val="none" w:sz="0" w:space="0" w:color="auto"/>
                              </w:divBdr>
                              <w:divsChild>
                                <w:div w:id="68819965">
                                  <w:marLeft w:val="0"/>
                                  <w:marRight w:val="0"/>
                                  <w:marTop w:val="0"/>
                                  <w:marBottom w:val="0"/>
                                  <w:divBdr>
                                    <w:top w:val="none" w:sz="0" w:space="0" w:color="auto"/>
                                    <w:left w:val="none" w:sz="0" w:space="0" w:color="auto"/>
                                    <w:bottom w:val="none" w:sz="0" w:space="0" w:color="auto"/>
                                    <w:right w:val="none" w:sz="0" w:space="0" w:color="auto"/>
                                  </w:divBdr>
                                </w:div>
                                <w:div w:id="1400591542">
                                  <w:marLeft w:val="0"/>
                                  <w:marRight w:val="0"/>
                                  <w:marTop w:val="0"/>
                                  <w:marBottom w:val="0"/>
                                  <w:divBdr>
                                    <w:top w:val="none" w:sz="0" w:space="0" w:color="auto"/>
                                    <w:left w:val="none" w:sz="0" w:space="0" w:color="auto"/>
                                    <w:bottom w:val="none" w:sz="0" w:space="0" w:color="auto"/>
                                    <w:right w:val="none" w:sz="0" w:space="0" w:color="auto"/>
                                  </w:divBdr>
                                </w:div>
                                <w:div w:id="1527788137">
                                  <w:marLeft w:val="240"/>
                                  <w:marRight w:val="0"/>
                                  <w:marTop w:val="0"/>
                                  <w:marBottom w:val="0"/>
                                  <w:divBdr>
                                    <w:top w:val="none" w:sz="0" w:space="0" w:color="auto"/>
                                    <w:left w:val="none" w:sz="0" w:space="0" w:color="auto"/>
                                    <w:bottom w:val="none" w:sz="0" w:space="0" w:color="auto"/>
                                    <w:right w:val="none" w:sz="0" w:space="0" w:color="auto"/>
                                  </w:divBdr>
                                  <w:divsChild>
                                    <w:div w:id="1686127219">
                                      <w:marLeft w:val="0"/>
                                      <w:marRight w:val="0"/>
                                      <w:marTop w:val="0"/>
                                      <w:marBottom w:val="0"/>
                                      <w:divBdr>
                                        <w:top w:val="none" w:sz="0" w:space="0" w:color="auto"/>
                                        <w:left w:val="none" w:sz="0" w:space="0" w:color="auto"/>
                                        <w:bottom w:val="none" w:sz="0" w:space="0" w:color="auto"/>
                                        <w:right w:val="none" w:sz="0" w:space="0" w:color="auto"/>
                                      </w:divBdr>
                                      <w:divsChild>
                                        <w:div w:id="141893984">
                                          <w:marLeft w:val="0"/>
                                          <w:marRight w:val="0"/>
                                          <w:marTop w:val="0"/>
                                          <w:marBottom w:val="0"/>
                                          <w:divBdr>
                                            <w:top w:val="none" w:sz="0" w:space="0" w:color="auto"/>
                                            <w:left w:val="none" w:sz="0" w:space="0" w:color="auto"/>
                                            <w:bottom w:val="none" w:sz="0" w:space="0" w:color="auto"/>
                                            <w:right w:val="none" w:sz="0" w:space="0" w:color="auto"/>
                                          </w:divBdr>
                                        </w:div>
                                        <w:div w:id="678040644">
                                          <w:marLeft w:val="240"/>
                                          <w:marRight w:val="0"/>
                                          <w:marTop w:val="0"/>
                                          <w:marBottom w:val="0"/>
                                          <w:divBdr>
                                            <w:top w:val="none" w:sz="0" w:space="0" w:color="auto"/>
                                            <w:left w:val="none" w:sz="0" w:space="0" w:color="auto"/>
                                            <w:bottom w:val="none" w:sz="0" w:space="0" w:color="auto"/>
                                            <w:right w:val="none" w:sz="0" w:space="0" w:color="auto"/>
                                          </w:divBdr>
                                          <w:divsChild>
                                            <w:div w:id="1087582142">
                                              <w:marLeft w:val="0"/>
                                              <w:marRight w:val="0"/>
                                              <w:marTop w:val="0"/>
                                              <w:marBottom w:val="0"/>
                                              <w:divBdr>
                                                <w:top w:val="none" w:sz="0" w:space="0" w:color="auto"/>
                                                <w:left w:val="none" w:sz="0" w:space="0" w:color="auto"/>
                                                <w:bottom w:val="none" w:sz="0" w:space="0" w:color="auto"/>
                                                <w:right w:val="none" w:sz="0" w:space="0" w:color="auto"/>
                                              </w:divBdr>
                                            </w:div>
                                          </w:divsChild>
                                        </w:div>
                                        <w:div w:id="15486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770213">
                              <w:marLeft w:val="0"/>
                              <w:marRight w:val="0"/>
                              <w:marTop w:val="0"/>
                              <w:marBottom w:val="0"/>
                              <w:divBdr>
                                <w:top w:val="none" w:sz="0" w:space="0" w:color="auto"/>
                                <w:left w:val="none" w:sz="0" w:space="0" w:color="auto"/>
                                <w:bottom w:val="none" w:sz="0" w:space="0" w:color="auto"/>
                                <w:right w:val="none" w:sz="0" w:space="0" w:color="auto"/>
                              </w:divBdr>
                              <w:divsChild>
                                <w:div w:id="502745118">
                                  <w:marLeft w:val="240"/>
                                  <w:marRight w:val="0"/>
                                  <w:marTop w:val="0"/>
                                  <w:marBottom w:val="0"/>
                                  <w:divBdr>
                                    <w:top w:val="none" w:sz="0" w:space="0" w:color="auto"/>
                                    <w:left w:val="none" w:sz="0" w:space="0" w:color="auto"/>
                                    <w:bottom w:val="none" w:sz="0" w:space="0" w:color="auto"/>
                                    <w:right w:val="none" w:sz="0" w:space="0" w:color="auto"/>
                                  </w:divBdr>
                                  <w:divsChild>
                                    <w:div w:id="1537280615">
                                      <w:marLeft w:val="0"/>
                                      <w:marRight w:val="0"/>
                                      <w:marTop w:val="0"/>
                                      <w:marBottom w:val="0"/>
                                      <w:divBdr>
                                        <w:top w:val="none" w:sz="0" w:space="0" w:color="auto"/>
                                        <w:left w:val="none" w:sz="0" w:space="0" w:color="auto"/>
                                        <w:bottom w:val="none" w:sz="0" w:space="0" w:color="auto"/>
                                        <w:right w:val="none" w:sz="0" w:space="0" w:color="auto"/>
                                      </w:divBdr>
                                      <w:divsChild>
                                        <w:div w:id="675767529">
                                          <w:marLeft w:val="0"/>
                                          <w:marRight w:val="0"/>
                                          <w:marTop w:val="0"/>
                                          <w:marBottom w:val="0"/>
                                          <w:divBdr>
                                            <w:top w:val="none" w:sz="0" w:space="0" w:color="auto"/>
                                            <w:left w:val="none" w:sz="0" w:space="0" w:color="auto"/>
                                            <w:bottom w:val="none" w:sz="0" w:space="0" w:color="auto"/>
                                            <w:right w:val="none" w:sz="0" w:space="0" w:color="auto"/>
                                          </w:divBdr>
                                        </w:div>
                                        <w:div w:id="1542324856">
                                          <w:marLeft w:val="0"/>
                                          <w:marRight w:val="0"/>
                                          <w:marTop w:val="0"/>
                                          <w:marBottom w:val="0"/>
                                          <w:divBdr>
                                            <w:top w:val="none" w:sz="0" w:space="0" w:color="auto"/>
                                            <w:left w:val="none" w:sz="0" w:space="0" w:color="auto"/>
                                            <w:bottom w:val="none" w:sz="0" w:space="0" w:color="auto"/>
                                            <w:right w:val="none" w:sz="0" w:space="0" w:color="auto"/>
                                          </w:divBdr>
                                        </w:div>
                                        <w:div w:id="2124568083">
                                          <w:marLeft w:val="240"/>
                                          <w:marRight w:val="0"/>
                                          <w:marTop w:val="0"/>
                                          <w:marBottom w:val="0"/>
                                          <w:divBdr>
                                            <w:top w:val="none" w:sz="0" w:space="0" w:color="auto"/>
                                            <w:left w:val="none" w:sz="0" w:space="0" w:color="auto"/>
                                            <w:bottom w:val="none" w:sz="0" w:space="0" w:color="auto"/>
                                            <w:right w:val="none" w:sz="0" w:space="0" w:color="auto"/>
                                          </w:divBdr>
                                          <w:divsChild>
                                            <w:div w:id="1223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9851">
                                  <w:marLeft w:val="0"/>
                                  <w:marRight w:val="0"/>
                                  <w:marTop w:val="0"/>
                                  <w:marBottom w:val="0"/>
                                  <w:divBdr>
                                    <w:top w:val="none" w:sz="0" w:space="0" w:color="auto"/>
                                    <w:left w:val="none" w:sz="0" w:space="0" w:color="auto"/>
                                    <w:bottom w:val="none" w:sz="0" w:space="0" w:color="auto"/>
                                    <w:right w:val="none" w:sz="0" w:space="0" w:color="auto"/>
                                  </w:divBdr>
                                </w:div>
                                <w:div w:id="1706366496">
                                  <w:marLeft w:val="0"/>
                                  <w:marRight w:val="0"/>
                                  <w:marTop w:val="0"/>
                                  <w:marBottom w:val="0"/>
                                  <w:divBdr>
                                    <w:top w:val="none" w:sz="0" w:space="0" w:color="auto"/>
                                    <w:left w:val="none" w:sz="0" w:space="0" w:color="auto"/>
                                    <w:bottom w:val="none" w:sz="0" w:space="0" w:color="auto"/>
                                    <w:right w:val="none" w:sz="0" w:space="0" w:color="auto"/>
                                  </w:divBdr>
                                </w:div>
                              </w:divsChild>
                            </w:div>
                            <w:div w:id="1212352371">
                              <w:marLeft w:val="0"/>
                              <w:marRight w:val="0"/>
                              <w:marTop w:val="0"/>
                              <w:marBottom w:val="0"/>
                              <w:divBdr>
                                <w:top w:val="none" w:sz="0" w:space="0" w:color="auto"/>
                                <w:left w:val="none" w:sz="0" w:space="0" w:color="auto"/>
                                <w:bottom w:val="none" w:sz="0" w:space="0" w:color="auto"/>
                                <w:right w:val="none" w:sz="0" w:space="0" w:color="auto"/>
                              </w:divBdr>
                              <w:divsChild>
                                <w:div w:id="840896683">
                                  <w:marLeft w:val="0"/>
                                  <w:marRight w:val="0"/>
                                  <w:marTop w:val="0"/>
                                  <w:marBottom w:val="0"/>
                                  <w:divBdr>
                                    <w:top w:val="none" w:sz="0" w:space="0" w:color="auto"/>
                                    <w:left w:val="none" w:sz="0" w:space="0" w:color="auto"/>
                                    <w:bottom w:val="none" w:sz="0" w:space="0" w:color="auto"/>
                                    <w:right w:val="none" w:sz="0" w:space="0" w:color="auto"/>
                                  </w:divBdr>
                                </w:div>
                                <w:div w:id="1230654933">
                                  <w:marLeft w:val="240"/>
                                  <w:marRight w:val="0"/>
                                  <w:marTop w:val="0"/>
                                  <w:marBottom w:val="0"/>
                                  <w:divBdr>
                                    <w:top w:val="none" w:sz="0" w:space="0" w:color="auto"/>
                                    <w:left w:val="none" w:sz="0" w:space="0" w:color="auto"/>
                                    <w:bottom w:val="none" w:sz="0" w:space="0" w:color="auto"/>
                                    <w:right w:val="none" w:sz="0" w:space="0" w:color="auto"/>
                                  </w:divBdr>
                                  <w:divsChild>
                                    <w:div w:id="232086216">
                                      <w:marLeft w:val="0"/>
                                      <w:marRight w:val="0"/>
                                      <w:marTop w:val="0"/>
                                      <w:marBottom w:val="0"/>
                                      <w:divBdr>
                                        <w:top w:val="none" w:sz="0" w:space="0" w:color="auto"/>
                                        <w:left w:val="none" w:sz="0" w:space="0" w:color="auto"/>
                                        <w:bottom w:val="none" w:sz="0" w:space="0" w:color="auto"/>
                                        <w:right w:val="none" w:sz="0" w:space="0" w:color="auto"/>
                                      </w:divBdr>
                                      <w:divsChild>
                                        <w:div w:id="562372684">
                                          <w:marLeft w:val="0"/>
                                          <w:marRight w:val="0"/>
                                          <w:marTop w:val="0"/>
                                          <w:marBottom w:val="0"/>
                                          <w:divBdr>
                                            <w:top w:val="none" w:sz="0" w:space="0" w:color="auto"/>
                                            <w:left w:val="none" w:sz="0" w:space="0" w:color="auto"/>
                                            <w:bottom w:val="none" w:sz="0" w:space="0" w:color="auto"/>
                                            <w:right w:val="none" w:sz="0" w:space="0" w:color="auto"/>
                                          </w:divBdr>
                                        </w:div>
                                        <w:div w:id="1380207051">
                                          <w:marLeft w:val="240"/>
                                          <w:marRight w:val="0"/>
                                          <w:marTop w:val="0"/>
                                          <w:marBottom w:val="0"/>
                                          <w:divBdr>
                                            <w:top w:val="none" w:sz="0" w:space="0" w:color="auto"/>
                                            <w:left w:val="none" w:sz="0" w:space="0" w:color="auto"/>
                                            <w:bottom w:val="none" w:sz="0" w:space="0" w:color="auto"/>
                                            <w:right w:val="none" w:sz="0" w:space="0" w:color="auto"/>
                                          </w:divBdr>
                                          <w:divsChild>
                                            <w:div w:id="568468638">
                                              <w:marLeft w:val="0"/>
                                              <w:marRight w:val="0"/>
                                              <w:marTop w:val="0"/>
                                              <w:marBottom w:val="0"/>
                                              <w:divBdr>
                                                <w:top w:val="none" w:sz="0" w:space="0" w:color="auto"/>
                                                <w:left w:val="none" w:sz="0" w:space="0" w:color="auto"/>
                                                <w:bottom w:val="none" w:sz="0" w:space="0" w:color="auto"/>
                                                <w:right w:val="none" w:sz="0" w:space="0" w:color="auto"/>
                                              </w:divBdr>
                                            </w:div>
                                          </w:divsChild>
                                        </w:div>
                                        <w:div w:id="193674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81557">
                                  <w:marLeft w:val="0"/>
                                  <w:marRight w:val="0"/>
                                  <w:marTop w:val="0"/>
                                  <w:marBottom w:val="0"/>
                                  <w:divBdr>
                                    <w:top w:val="none" w:sz="0" w:space="0" w:color="auto"/>
                                    <w:left w:val="none" w:sz="0" w:space="0" w:color="auto"/>
                                    <w:bottom w:val="none" w:sz="0" w:space="0" w:color="auto"/>
                                    <w:right w:val="none" w:sz="0" w:space="0" w:color="auto"/>
                                  </w:divBdr>
                                </w:div>
                              </w:divsChild>
                            </w:div>
                            <w:div w:id="1228764006">
                              <w:marLeft w:val="0"/>
                              <w:marRight w:val="0"/>
                              <w:marTop w:val="0"/>
                              <w:marBottom w:val="0"/>
                              <w:divBdr>
                                <w:top w:val="none" w:sz="0" w:space="0" w:color="auto"/>
                                <w:left w:val="none" w:sz="0" w:space="0" w:color="auto"/>
                                <w:bottom w:val="none" w:sz="0" w:space="0" w:color="auto"/>
                                <w:right w:val="none" w:sz="0" w:space="0" w:color="auto"/>
                              </w:divBdr>
                              <w:divsChild>
                                <w:div w:id="598296141">
                                  <w:marLeft w:val="240"/>
                                  <w:marRight w:val="0"/>
                                  <w:marTop w:val="0"/>
                                  <w:marBottom w:val="0"/>
                                  <w:divBdr>
                                    <w:top w:val="none" w:sz="0" w:space="0" w:color="auto"/>
                                    <w:left w:val="none" w:sz="0" w:space="0" w:color="auto"/>
                                    <w:bottom w:val="none" w:sz="0" w:space="0" w:color="auto"/>
                                    <w:right w:val="none" w:sz="0" w:space="0" w:color="auto"/>
                                  </w:divBdr>
                                  <w:divsChild>
                                    <w:div w:id="1526166967">
                                      <w:marLeft w:val="0"/>
                                      <w:marRight w:val="0"/>
                                      <w:marTop w:val="0"/>
                                      <w:marBottom w:val="0"/>
                                      <w:divBdr>
                                        <w:top w:val="none" w:sz="0" w:space="0" w:color="auto"/>
                                        <w:left w:val="none" w:sz="0" w:space="0" w:color="auto"/>
                                        <w:bottom w:val="none" w:sz="0" w:space="0" w:color="auto"/>
                                        <w:right w:val="none" w:sz="0" w:space="0" w:color="auto"/>
                                      </w:divBdr>
                                      <w:divsChild>
                                        <w:div w:id="160242308">
                                          <w:marLeft w:val="0"/>
                                          <w:marRight w:val="0"/>
                                          <w:marTop w:val="0"/>
                                          <w:marBottom w:val="0"/>
                                          <w:divBdr>
                                            <w:top w:val="none" w:sz="0" w:space="0" w:color="auto"/>
                                            <w:left w:val="none" w:sz="0" w:space="0" w:color="auto"/>
                                            <w:bottom w:val="none" w:sz="0" w:space="0" w:color="auto"/>
                                            <w:right w:val="none" w:sz="0" w:space="0" w:color="auto"/>
                                          </w:divBdr>
                                        </w:div>
                                        <w:div w:id="842629006">
                                          <w:marLeft w:val="240"/>
                                          <w:marRight w:val="0"/>
                                          <w:marTop w:val="0"/>
                                          <w:marBottom w:val="0"/>
                                          <w:divBdr>
                                            <w:top w:val="none" w:sz="0" w:space="0" w:color="auto"/>
                                            <w:left w:val="none" w:sz="0" w:space="0" w:color="auto"/>
                                            <w:bottom w:val="none" w:sz="0" w:space="0" w:color="auto"/>
                                            <w:right w:val="none" w:sz="0" w:space="0" w:color="auto"/>
                                          </w:divBdr>
                                          <w:divsChild>
                                            <w:div w:id="1254128683">
                                              <w:marLeft w:val="0"/>
                                              <w:marRight w:val="0"/>
                                              <w:marTop w:val="0"/>
                                              <w:marBottom w:val="0"/>
                                              <w:divBdr>
                                                <w:top w:val="none" w:sz="0" w:space="0" w:color="auto"/>
                                                <w:left w:val="none" w:sz="0" w:space="0" w:color="auto"/>
                                                <w:bottom w:val="none" w:sz="0" w:space="0" w:color="auto"/>
                                                <w:right w:val="none" w:sz="0" w:space="0" w:color="auto"/>
                                              </w:divBdr>
                                            </w:div>
                                          </w:divsChild>
                                        </w:div>
                                        <w:div w:id="133807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3878">
                                  <w:marLeft w:val="0"/>
                                  <w:marRight w:val="0"/>
                                  <w:marTop w:val="0"/>
                                  <w:marBottom w:val="0"/>
                                  <w:divBdr>
                                    <w:top w:val="none" w:sz="0" w:space="0" w:color="auto"/>
                                    <w:left w:val="none" w:sz="0" w:space="0" w:color="auto"/>
                                    <w:bottom w:val="none" w:sz="0" w:space="0" w:color="auto"/>
                                    <w:right w:val="none" w:sz="0" w:space="0" w:color="auto"/>
                                  </w:divBdr>
                                </w:div>
                                <w:div w:id="1064335244">
                                  <w:marLeft w:val="0"/>
                                  <w:marRight w:val="0"/>
                                  <w:marTop w:val="0"/>
                                  <w:marBottom w:val="0"/>
                                  <w:divBdr>
                                    <w:top w:val="none" w:sz="0" w:space="0" w:color="auto"/>
                                    <w:left w:val="none" w:sz="0" w:space="0" w:color="auto"/>
                                    <w:bottom w:val="none" w:sz="0" w:space="0" w:color="auto"/>
                                    <w:right w:val="none" w:sz="0" w:space="0" w:color="auto"/>
                                  </w:divBdr>
                                </w:div>
                              </w:divsChild>
                            </w:div>
                            <w:div w:id="1239173042">
                              <w:marLeft w:val="0"/>
                              <w:marRight w:val="0"/>
                              <w:marTop w:val="0"/>
                              <w:marBottom w:val="0"/>
                              <w:divBdr>
                                <w:top w:val="none" w:sz="0" w:space="0" w:color="auto"/>
                                <w:left w:val="none" w:sz="0" w:space="0" w:color="auto"/>
                                <w:bottom w:val="none" w:sz="0" w:space="0" w:color="auto"/>
                                <w:right w:val="none" w:sz="0" w:space="0" w:color="auto"/>
                              </w:divBdr>
                              <w:divsChild>
                                <w:div w:id="102581396">
                                  <w:marLeft w:val="240"/>
                                  <w:marRight w:val="0"/>
                                  <w:marTop w:val="0"/>
                                  <w:marBottom w:val="0"/>
                                  <w:divBdr>
                                    <w:top w:val="none" w:sz="0" w:space="0" w:color="auto"/>
                                    <w:left w:val="none" w:sz="0" w:space="0" w:color="auto"/>
                                    <w:bottom w:val="none" w:sz="0" w:space="0" w:color="auto"/>
                                    <w:right w:val="none" w:sz="0" w:space="0" w:color="auto"/>
                                  </w:divBdr>
                                  <w:divsChild>
                                    <w:div w:id="295725694">
                                      <w:marLeft w:val="0"/>
                                      <w:marRight w:val="0"/>
                                      <w:marTop w:val="0"/>
                                      <w:marBottom w:val="0"/>
                                      <w:divBdr>
                                        <w:top w:val="none" w:sz="0" w:space="0" w:color="auto"/>
                                        <w:left w:val="none" w:sz="0" w:space="0" w:color="auto"/>
                                        <w:bottom w:val="none" w:sz="0" w:space="0" w:color="auto"/>
                                        <w:right w:val="none" w:sz="0" w:space="0" w:color="auto"/>
                                      </w:divBdr>
                                      <w:divsChild>
                                        <w:div w:id="28721914">
                                          <w:marLeft w:val="240"/>
                                          <w:marRight w:val="0"/>
                                          <w:marTop w:val="0"/>
                                          <w:marBottom w:val="0"/>
                                          <w:divBdr>
                                            <w:top w:val="none" w:sz="0" w:space="0" w:color="auto"/>
                                            <w:left w:val="none" w:sz="0" w:space="0" w:color="auto"/>
                                            <w:bottom w:val="none" w:sz="0" w:space="0" w:color="auto"/>
                                            <w:right w:val="none" w:sz="0" w:space="0" w:color="auto"/>
                                          </w:divBdr>
                                          <w:divsChild>
                                            <w:div w:id="1151142656">
                                              <w:marLeft w:val="0"/>
                                              <w:marRight w:val="0"/>
                                              <w:marTop w:val="0"/>
                                              <w:marBottom w:val="0"/>
                                              <w:divBdr>
                                                <w:top w:val="none" w:sz="0" w:space="0" w:color="auto"/>
                                                <w:left w:val="none" w:sz="0" w:space="0" w:color="auto"/>
                                                <w:bottom w:val="none" w:sz="0" w:space="0" w:color="auto"/>
                                                <w:right w:val="none" w:sz="0" w:space="0" w:color="auto"/>
                                              </w:divBdr>
                                            </w:div>
                                          </w:divsChild>
                                        </w:div>
                                        <w:div w:id="227545291">
                                          <w:marLeft w:val="0"/>
                                          <w:marRight w:val="0"/>
                                          <w:marTop w:val="0"/>
                                          <w:marBottom w:val="0"/>
                                          <w:divBdr>
                                            <w:top w:val="none" w:sz="0" w:space="0" w:color="auto"/>
                                            <w:left w:val="none" w:sz="0" w:space="0" w:color="auto"/>
                                            <w:bottom w:val="none" w:sz="0" w:space="0" w:color="auto"/>
                                            <w:right w:val="none" w:sz="0" w:space="0" w:color="auto"/>
                                          </w:divBdr>
                                        </w:div>
                                        <w:div w:id="487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9597">
                                  <w:marLeft w:val="0"/>
                                  <w:marRight w:val="0"/>
                                  <w:marTop w:val="0"/>
                                  <w:marBottom w:val="0"/>
                                  <w:divBdr>
                                    <w:top w:val="none" w:sz="0" w:space="0" w:color="auto"/>
                                    <w:left w:val="none" w:sz="0" w:space="0" w:color="auto"/>
                                    <w:bottom w:val="none" w:sz="0" w:space="0" w:color="auto"/>
                                    <w:right w:val="none" w:sz="0" w:space="0" w:color="auto"/>
                                  </w:divBdr>
                                </w:div>
                                <w:div w:id="2146311555">
                                  <w:marLeft w:val="0"/>
                                  <w:marRight w:val="0"/>
                                  <w:marTop w:val="0"/>
                                  <w:marBottom w:val="0"/>
                                  <w:divBdr>
                                    <w:top w:val="none" w:sz="0" w:space="0" w:color="auto"/>
                                    <w:left w:val="none" w:sz="0" w:space="0" w:color="auto"/>
                                    <w:bottom w:val="none" w:sz="0" w:space="0" w:color="auto"/>
                                    <w:right w:val="none" w:sz="0" w:space="0" w:color="auto"/>
                                  </w:divBdr>
                                </w:div>
                              </w:divsChild>
                            </w:div>
                            <w:div w:id="1288505967">
                              <w:marLeft w:val="0"/>
                              <w:marRight w:val="0"/>
                              <w:marTop w:val="0"/>
                              <w:marBottom w:val="0"/>
                              <w:divBdr>
                                <w:top w:val="none" w:sz="0" w:space="0" w:color="auto"/>
                                <w:left w:val="none" w:sz="0" w:space="0" w:color="auto"/>
                                <w:bottom w:val="none" w:sz="0" w:space="0" w:color="auto"/>
                                <w:right w:val="none" w:sz="0" w:space="0" w:color="auto"/>
                              </w:divBdr>
                              <w:divsChild>
                                <w:div w:id="329139484">
                                  <w:marLeft w:val="240"/>
                                  <w:marRight w:val="0"/>
                                  <w:marTop w:val="0"/>
                                  <w:marBottom w:val="0"/>
                                  <w:divBdr>
                                    <w:top w:val="none" w:sz="0" w:space="0" w:color="auto"/>
                                    <w:left w:val="none" w:sz="0" w:space="0" w:color="auto"/>
                                    <w:bottom w:val="none" w:sz="0" w:space="0" w:color="auto"/>
                                    <w:right w:val="none" w:sz="0" w:space="0" w:color="auto"/>
                                  </w:divBdr>
                                  <w:divsChild>
                                    <w:div w:id="868688428">
                                      <w:marLeft w:val="0"/>
                                      <w:marRight w:val="0"/>
                                      <w:marTop w:val="0"/>
                                      <w:marBottom w:val="0"/>
                                      <w:divBdr>
                                        <w:top w:val="none" w:sz="0" w:space="0" w:color="auto"/>
                                        <w:left w:val="none" w:sz="0" w:space="0" w:color="auto"/>
                                        <w:bottom w:val="none" w:sz="0" w:space="0" w:color="auto"/>
                                        <w:right w:val="none" w:sz="0" w:space="0" w:color="auto"/>
                                      </w:divBdr>
                                      <w:divsChild>
                                        <w:div w:id="253515458">
                                          <w:marLeft w:val="240"/>
                                          <w:marRight w:val="0"/>
                                          <w:marTop w:val="0"/>
                                          <w:marBottom w:val="0"/>
                                          <w:divBdr>
                                            <w:top w:val="none" w:sz="0" w:space="0" w:color="auto"/>
                                            <w:left w:val="none" w:sz="0" w:space="0" w:color="auto"/>
                                            <w:bottom w:val="none" w:sz="0" w:space="0" w:color="auto"/>
                                            <w:right w:val="none" w:sz="0" w:space="0" w:color="auto"/>
                                          </w:divBdr>
                                          <w:divsChild>
                                            <w:div w:id="1960261062">
                                              <w:marLeft w:val="0"/>
                                              <w:marRight w:val="0"/>
                                              <w:marTop w:val="0"/>
                                              <w:marBottom w:val="0"/>
                                              <w:divBdr>
                                                <w:top w:val="none" w:sz="0" w:space="0" w:color="auto"/>
                                                <w:left w:val="none" w:sz="0" w:space="0" w:color="auto"/>
                                                <w:bottom w:val="none" w:sz="0" w:space="0" w:color="auto"/>
                                                <w:right w:val="none" w:sz="0" w:space="0" w:color="auto"/>
                                              </w:divBdr>
                                            </w:div>
                                          </w:divsChild>
                                        </w:div>
                                        <w:div w:id="1905332410">
                                          <w:marLeft w:val="0"/>
                                          <w:marRight w:val="0"/>
                                          <w:marTop w:val="0"/>
                                          <w:marBottom w:val="0"/>
                                          <w:divBdr>
                                            <w:top w:val="none" w:sz="0" w:space="0" w:color="auto"/>
                                            <w:left w:val="none" w:sz="0" w:space="0" w:color="auto"/>
                                            <w:bottom w:val="none" w:sz="0" w:space="0" w:color="auto"/>
                                            <w:right w:val="none" w:sz="0" w:space="0" w:color="auto"/>
                                          </w:divBdr>
                                        </w:div>
                                        <w:div w:id="208001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3338">
                                  <w:marLeft w:val="0"/>
                                  <w:marRight w:val="0"/>
                                  <w:marTop w:val="0"/>
                                  <w:marBottom w:val="0"/>
                                  <w:divBdr>
                                    <w:top w:val="none" w:sz="0" w:space="0" w:color="auto"/>
                                    <w:left w:val="none" w:sz="0" w:space="0" w:color="auto"/>
                                    <w:bottom w:val="none" w:sz="0" w:space="0" w:color="auto"/>
                                    <w:right w:val="none" w:sz="0" w:space="0" w:color="auto"/>
                                  </w:divBdr>
                                </w:div>
                                <w:div w:id="1636253936">
                                  <w:marLeft w:val="0"/>
                                  <w:marRight w:val="0"/>
                                  <w:marTop w:val="0"/>
                                  <w:marBottom w:val="0"/>
                                  <w:divBdr>
                                    <w:top w:val="none" w:sz="0" w:space="0" w:color="auto"/>
                                    <w:left w:val="none" w:sz="0" w:space="0" w:color="auto"/>
                                    <w:bottom w:val="none" w:sz="0" w:space="0" w:color="auto"/>
                                    <w:right w:val="none" w:sz="0" w:space="0" w:color="auto"/>
                                  </w:divBdr>
                                </w:div>
                              </w:divsChild>
                            </w:div>
                            <w:div w:id="1364212428">
                              <w:marLeft w:val="0"/>
                              <w:marRight w:val="0"/>
                              <w:marTop w:val="0"/>
                              <w:marBottom w:val="0"/>
                              <w:divBdr>
                                <w:top w:val="none" w:sz="0" w:space="0" w:color="auto"/>
                                <w:left w:val="none" w:sz="0" w:space="0" w:color="auto"/>
                                <w:bottom w:val="none" w:sz="0" w:space="0" w:color="auto"/>
                                <w:right w:val="none" w:sz="0" w:space="0" w:color="auto"/>
                              </w:divBdr>
                              <w:divsChild>
                                <w:div w:id="78063981">
                                  <w:marLeft w:val="0"/>
                                  <w:marRight w:val="0"/>
                                  <w:marTop w:val="0"/>
                                  <w:marBottom w:val="0"/>
                                  <w:divBdr>
                                    <w:top w:val="none" w:sz="0" w:space="0" w:color="auto"/>
                                    <w:left w:val="none" w:sz="0" w:space="0" w:color="auto"/>
                                    <w:bottom w:val="none" w:sz="0" w:space="0" w:color="auto"/>
                                    <w:right w:val="none" w:sz="0" w:space="0" w:color="auto"/>
                                  </w:divBdr>
                                </w:div>
                                <w:div w:id="1673296633">
                                  <w:marLeft w:val="0"/>
                                  <w:marRight w:val="0"/>
                                  <w:marTop w:val="0"/>
                                  <w:marBottom w:val="0"/>
                                  <w:divBdr>
                                    <w:top w:val="none" w:sz="0" w:space="0" w:color="auto"/>
                                    <w:left w:val="none" w:sz="0" w:space="0" w:color="auto"/>
                                    <w:bottom w:val="none" w:sz="0" w:space="0" w:color="auto"/>
                                    <w:right w:val="none" w:sz="0" w:space="0" w:color="auto"/>
                                  </w:divBdr>
                                </w:div>
                                <w:div w:id="1896356655">
                                  <w:marLeft w:val="240"/>
                                  <w:marRight w:val="0"/>
                                  <w:marTop w:val="0"/>
                                  <w:marBottom w:val="0"/>
                                  <w:divBdr>
                                    <w:top w:val="none" w:sz="0" w:space="0" w:color="auto"/>
                                    <w:left w:val="none" w:sz="0" w:space="0" w:color="auto"/>
                                    <w:bottom w:val="none" w:sz="0" w:space="0" w:color="auto"/>
                                    <w:right w:val="none" w:sz="0" w:space="0" w:color="auto"/>
                                  </w:divBdr>
                                  <w:divsChild>
                                    <w:div w:id="1769039669">
                                      <w:marLeft w:val="0"/>
                                      <w:marRight w:val="0"/>
                                      <w:marTop w:val="0"/>
                                      <w:marBottom w:val="0"/>
                                      <w:divBdr>
                                        <w:top w:val="none" w:sz="0" w:space="0" w:color="auto"/>
                                        <w:left w:val="none" w:sz="0" w:space="0" w:color="auto"/>
                                        <w:bottom w:val="none" w:sz="0" w:space="0" w:color="auto"/>
                                        <w:right w:val="none" w:sz="0" w:space="0" w:color="auto"/>
                                      </w:divBdr>
                                      <w:divsChild>
                                        <w:div w:id="824468366">
                                          <w:marLeft w:val="0"/>
                                          <w:marRight w:val="0"/>
                                          <w:marTop w:val="0"/>
                                          <w:marBottom w:val="0"/>
                                          <w:divBdr>
                                            <w:top w:val="none" w:sz="0" w:space="0" w:color="auto"/>
                                            <w:left w:val="none" w:sz="0" w:space="0" w:color="auto"/>
                                            <w:bottom w:val="none" w:sz="0" w:space="0" w:color="auto"/>
                                            <w:right w:val="none" w:sz="0" w:space="0" w:color="auto"/>
                                          </w:divBdr>
                                        </w:div>
                                        <w:div w:id="1154906042">
                                          <w:marLeft w:val="0"/>
                                          <w:marRight w:val="0"/>
                                          <w:marTop w:val="0"/>
                                          <w:marBottom w:val="0"/>
                                          <w:divBdr>
                                            <w:top w:val="none" w:sz="0" w:space="0" w:color="auto"/>
                                            <w:left w:val="none" w:sz="0" w:space="0" w:color="auto"/>
                                            <w:bottom w:val="none" w:sz="0" w:space="0" w:color="auto"/>
                                            <w:right w:val="none" w:sz="0" w:space="0" w:color="auto"/>
                                          </w:divBdr>
                                        </w:div>
                                        <w:div w:id="1432583575">
                                          <w:marLeft w:val="240"/>
                                          <w:marRight w:val="0"/>
                                          <w:marTop w:val="0"/>
                                          <w:marBottom w:val="0"/>
                                          <w:divBdr>
                                            <w:top w:val="none" w:sz="0" w:space="0" w:color="auto"/>
                                            <w:left w:val="none" w:sz="0" w:space="0" w:color="auto"/>
                                            <w:bottom w:val="none" w:sz="0" w:space="0" w:color="auto"/>
                                            <w:right w:val="none" w:sz="0" w:space="0" w:color="auto"/>
                                          </w:divBdr>
                                          <w:divsChild>
                                            <w:div w:id="10700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425014">
                              <w:marLeft w:val="0"/>
                              <w:marRight w:val="0"/>
                              <w:marTop w:val="0"/>
                              <w:marBottom w:val="0"/>
                              <w:divBdr>
                                <w:top w:val="none" w:sz="0" w:space="0" w:color="auto"/>
                                <w:left w:val="none" w:sz="0" w:space="0" w:color="auto"/>
                                <w:bottom w:val="none" w:sz="0" w:space="0" w:color="auto"/>
                                <w:right w:val="none" w:sz="0" w:space="0" w:color="auto"/>
                              </w:divBdr>
                              <w:divsChild>
                                <w:div w:id="301079501">
                                  <w:marLeft w:val="240"/>
                                  <w:marRight w:val="0"/>
                                  <w:marTop w:val="0"/>
                                  <w:marBottom w:val="0"/>
                                  <w:divBdr>
                                    <w:top w:val="none" w:sz="0" w:space="0" w:color="auto"/>
                                    <w:left w:val="none" w:sz="0" w:space="0" w:color="auto"/>
                                    <w:bottom w:val="none" w:sz="0" w:space="0" w:color="auto"/>
                                    <w:right w:val="none" w:sz="0" w:space="0" w:color="auto"/>
                                  </w:divBdr>
                                  <w:divsChild>
                                    <w:div w:id="1731417214">
                                      <w:marLeft w:val="0"/>
                                      <w:marRight w:val="0"/>
                                      <w:marTop w:val="0"/>
                                      <w:marBottom w:val="0"/>
                                      <w:divBdr>
                                        <w:top w:val="none" w:sz="0" w:space="0" w:color="auto"/>
                                        <w:left w:val="none" w:sz="0" w:space="0" w:color="auto"/>
                                        <w:bottom w:val="none" w:sz="0" w:space="0" w:color="auto"/>
                                        <w:right w:val="none" w:sz="0" w:space="0" w:color="auto"/>
                                      </w:divBdr>
                                      <w:divsChild>
                                        <w:div w:id="1237285329">
                                          <w:marLeft w:val="0"/>
                                          <w:marRight w:val="0"/>
                                          <w:marTop w:val="0"/>
                                          <w:marBottom w:val="0"/>
                                          <w:divBdr>
                                            <w:top w:val="none" w:sz="0" w:space="0" w:color="auto"/>
                                            <w:left w:val="none" w:sz="0" w:space="0" w:color="auto"/>
                                            <w:bottom w:val="none" w:sz="0" w:space="0" w:color="auto"/>
                                            <w:right w:val="none" w:sz="0" w:space="0" w:color="auto"/>
                                          </w:divBdr>
                                        </w:div>
                                        <w:div w:id="1760179472">
                                          <w:marLeft w:val="0"/>
                                          <w:marRight w:val="0"/>
                                          <w:marTop w:val="0"/>
                                          <w:marBottom w:val="0"/>
                                          <w:divBdr>
                                            <w:top w:val="none" w:sz="0" w:space="0" w:color="auto"/>
                                            <w:left w:val="none" w:sz="0" w:space="0" w:color="auto"/>
                                            <w:bottom w:val="none" w:sz="0" w:space="0" w:color="auto"/>
                                            <w:right w:val="none" w:sz="0" w:space="0" w:color="auto"/>
                                          </w:divBdr>
                                        </w:div>
                                        <w:div w:id="2005467575">
                                          <w:marLeft w:val="240"/>
                                          <w:marRight w:val="0"/>
                                          <w:marTop w:val="0"/>
                                          <w:marBottom w:val="0"/>
                                          <w:divBdr>
                                            <w:top w:val="none" w:sz="0" w:space="0" w:color="auto"/>
                                            <w:left w:val="none" w:sz="0" w:space="0" w:color="auto"/>
                                            <w:bottom w:val="none" w:sz="0" w:space="0" w:color="auto"/>
                                            <w:right w:val="none" w:sz="0" w:space="0" w:color="auto"/>
                                          </w:divBdr>
                                          <w:divsChild>
                                            <w:div w:id="90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28686">
                                  <w:marLeft w:val="0"/>
                                  <w:marRight w:val="0"/>
                                  <w:marTop w:val="0"/>
                                  <w:marBottom w:val="0"/>
                                  <w:divBdr>
                                    <w:top w:val="none" w:sz="0" w:space="0" w:color="auto"/>
                                    <w:left w:val="none" w:sz="0" w:space="0" w:color="auto"/>
                                    <w:bottom w:val="none" w:sz="0" w:space="0" w:color="auto"/>
                                    <w:right w:val="none" w:sz="0" w:space="0" w:color="auto"/>
                                  </w:divBdr>
                                </w:div>
                                <w:div w:id="633490807">
                                  <w:marLeft w:val="0"/>
                                  <w:marRight w:val="0"/>
                                  <w:marTop w:val="0"/>
                                  <w:marBottom w:val="0"/>
                                  <w:divBdr>
                                    <w:top w:val="none" w:sz="0" w:space="0" w:color="auto"/>
                                    <w:left w:val="none" w:sz="0" w:space="0" w:color="auto"/>
                                    <w:bottom w:val="none" w:sz="0" w:space="0" w:color="auto"/>
                                    <w:right w:val="none" w:sz="0" w:space="0" w:color="auto"/>
                                  </w:divBdr>
                                </w:div>
                              </w:divsChild>
                            </w:div>
                            <w:div w:id="1934897311">
                              <w:marLeft w:val="0"/>
                              <w:marRight w:val="0"/>
                              <w:marTop w:val="0"/>
                              <w:marBottom w:val="0"/>
                              <w:divBdr>
                                <w:top w:val="none" w:sz="0" w:space="0" w:color="auto"/>
                                <w:left w:val="none" w:sz="0" w:space="0" w:color="auto"/>
                                <w:bottom w:val="none" w:sz="0" w:space="0" w:color="auto"/>
                                <w:right w:val="none" w:sz="0" w:space="0" w:color="auto"/>
                              </w:divBdr>
                              <w:divsChild>
                                <w:div w:id="212884742">
                                  <w:marLeft w:val="240"/>
                                  <w:marRight w:val="0"/>
                                  <w:marTop w:val="0"/>
                                  <w:marBottom w:val="0"/>
                                  <w:divBdr>
                                    <w:top w:val="none" w:sz="0" w:space="0" w:color="auto"/>
                                    <w:left w:val="none" w:sz="0" w:space="0" w:color="auto"/>
                                    <w:bottom w:val="none" w:sz="0" w:space="0" w:color="auto"/>
                                    <w:right w:val="none" w:sz="0" w:space="0" w:color="auto"/>
                                  </w:divBdr>
                                  <w:divsChild>
                                    <w:div w:id="783698149">
                                      <w:marLeft w:val="0"/>
                                      <w:marRight w:val="0"/>
                                      <w:marTop w:val="0"/>
                                      <w:marBottom w:val="0"/>
                                      <w:divBdr>
                                        <w:top w:val="none" w:sz="0" w:space="0" w:color="auto"/>
                                        <w:left w:val="none" w:sz="0" w:space="0" w:color="auto"/>
                                        <w:bottom w:val="none" w:sz="0" w:space="0" w:color="auto"/>
                                        <w:right w:val="none" w:sz="0" w:space="0" w:color="auto"/>
                                      </w:divBdr>
                                      <w:divsChild>
                                        <w:div w:id="534541147">
                                          <w:marLeft w:val="0"/>
                                          <w:marRight w:val="0"/>
                                          <w:marTop w:val="0"/>
                                          <w:marBottom w:val="0"/>
                                          <w:divBdr>
                                            <w:top w:val="none" w:sz="0" w:space="0" w:color="auto"/>
                                            <w:left w:val="none" w:sz="0" w:space="0" w:color="auto"/>
                                            <w:bottom w:val="none" w:sz="0" w:space="0" w:color="auto"/>
                                            <w:right w:val="none" w:sz="0" w:space="0" w:color="auto"/>
                                          </w:divBdr>
                                        </w:div>
                                        <w:div w:id="1837913906">
                                          <w:marLeft w:val="0"/>
                                          <w:marRight w:val="0"/>
                                          <w:marTop w:val="0"/>
                                          <w:marBottom w:val="0"/>
                                          <w:divBdr>
                                            <w:top w:val="none" w:sz="0" w:space="0" w:color="auto"/>
                                            <w:left w:val="none" w:sz="0" w:space="0" w:color="auto"/>
                                            <w:bottom w:val="none" w:sz="0" w:space="0" w:color="auto"/>
                                            <w:right w:val="none" w:sz="0" w:space="0" w:color="auto"/>
                                          </w:divBdr>
                                        </w:div>
                                        <w:div w:id="2085952757">
                                          <w:marLeft w:val="240"/>
                                          <w:marRight w:val="0"/>
                                          <w:marTop w:val="0"/>
                                          <w:marBottom w:val="0"/>
                                          <w:divBdr>
                                            <w:top w:val="none" w:sz="0" w:space="0" w:color="auto"/>
                                            <w:left w:val="none" w:sz="0" w:space="0" w:color="auto"/>
                                            <w:bottom w:val="none" w:sz="0" w:space="0" w:color="auto"/>
                                            <w:right w:val="none" w:sz="0" w:space="0" w:color="auto"/>
                                          </w:divBdr>
                                          <w:divsChild>
                                            <w:div w:id="31892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59666">
                                  <w:marLeft w:val="0"/>
                                  <w:marRight w:val="0"/>
                                  <w:marTop w:val="0"/>
                                  <w:marBottom w:val="0"/>
                                  <w:divBdr>
                                    <w:top w:val="none" w:sz="0" w:space="0" w:color="auto"/>
                                    <w:left w:val="none" w:sz="0" w:space="0" w:color="auto"/>
                                    <w:bottom w:val="none" w:sz="0" w:space="0" w:color="auto"/>
                                    <w:right w:val="none" w:sz="0" w:space="0" w:color="auto"/>
                                  </w:divBdr>
                                </w:div>
                                <w:div w:id="1674070778">
                                  <w:marLeft w:val="0"/>
                                  <w:marRight w:val="0"/>
                                  <w:marTop w:val="0"/>
                                  <w:marBottom w:val="0"/>
                                  <w:divBdr>
                                    <w:top w:val="none" w:sz="0" w:space="0" w:color="auto"/>
                                    <w:left w:val="none" w:sz="0" w:space="0" w:color="auto"/>
                                    <w:bottom w:val="none" w:sz="0" w:space="0" w:color="auto"/>
                                    <w:right w:val="none" w:sz="0" w:space="0" w:color="auto"/>
                                  </w:divBdr>
                                </w:div>
                              </w:divsChild>
                            </w:div>
                            <w:div w:id="2093551593">
                              <w:marLeft w:val="0"/>
                              <w:marRight w:val="0"/>
                              <w:marTop w:val="0"/>
                              <w:marBottom w:val="0"/>
                              <w:divBdr>
                                <w:top w:val="none" w:sz="0" w:space="0" w:color="auto"/>
                                <w:left w:val="none" w:sz="0" w:space="0" w:color="auto"/>
                                <w:bottom w:val="none" w:sz="0" w:space="0" w:color="auto"/>
                                <w:right w:val="none" w:sz="0" w:space="0" w:color="auto"/>
                              </w:divBdr>
                              <w:divsChild>
                                <w:div w:id="655303585">
                                  <w:marLeft w:val="0"/>
                                  <w:marRight w:val="0"/>
                                  <w:marTop w:val="0"/>
                                  <w:marBottom w:val="0"/>
                                  <w:divBdr>
                                    <w:top w:val="none" w:sz="0" w:space="0" w:color="auto"/>
                                    <w:left w:val="none" w:sz="0" w:space="0" w:color="auto"/>
                                    <w:bottom w:val="none" w:sz="0" w:space="0" w:color="auto"/>
                                    <w:right w:val="none" w:sz="0" w:space="0" w:color="auto"/>
                                  </w:divBdr>
                                </w:div>
                                <w:div w:id="1432510607">
                                  <w:marLeft w:val="0"/>
                                  <w:marRight w:val="0"/>
                                  <w:marTop w:val="0"/>
                                  <w:marBottom w:val="0"/>
                                  <w:divBdr>
                                    <w:top w:val="none" w:sz="0" w:space="0" w:color="auto"/>
                                    <w:left w:val="none" w:sz="0" w:space="0" w:color="auto"/>
                                    <w:bottom w:val="none" w:sz="0" w:space="0" w:color="auto"/>
                                    <w:right w:val="none" w:sz="0" w:space="0" w:color="auto"/>
                                  </w:divBdr>
                                </w:div>
                                <w:div w:id="1752584906">
                                  <w:marLeft w:val="240"/>
                                  <w:marRight w:val="0"/>
                                  <w:marTop w:val="0"/>
                                  <w:marBottom w:val="0"/>
                                  <w:divBdr>
                                    <w:top w:val="none" w:sz="0" w:space="0" w:color="auto"/>
                                    <w:left w:val="none" w:sz="0" w:space="0" w:color="auto"/>
                                    <w:bottom w:val="none" w:sz="0" w:space="0" w:color="auto"/>
                                    <w:right w:val="none" w:sz="0" w:space="0" w:color="auto"/>
                                  </w:divBdr>
                                  <w:divsChild>
                                    <w:div w:id="185339334">
                                      <w:marLeft w:val="0"/>
                                      <w:marRight w:val="0"/>
                                      <w:marTop w:val="0"/>
                                      <w:marBottom w:val="0"/>
                                      <w:divBdr>
                                        <w:top w:val="none" w:sz="0" w:space="0" w:color="auto"/>
                                        <w:left w:val="none" w:sz="0" w:space="0" w:color="auto"/>
                                        <w:bottom w:val="none" w:sz="0" w:space="0" w:color="auto"/>
                                        <w:right w:val="none" w:sz="0" w:space="0" w:color="auto"/>
                                      </w:divBdr>
                                      <w:divsChild>
                                        <w:div w:id="444348030">
                                          <w:marLeft w:val="0"/>
                                          <w:marRight w:val="0"/>
                                          <w:marTop w:val="0"/>
                                          <w:marBottom w:val="0"/>
                                          <w:divBdr>
                                            <w:top w:val="none" w:sz="0" w:space="0" w:color="auto"/>
                                            <w:left w:val="none" w:sz="0" w:space="0" w:color="auto"/>
                                            <w:bottom w:val="none" w:sz="0" w:space="0" w:color="auto"/>
                                            <w:right w:val="none" w:sz="0" w:space="0" w:color="auto"/>
                                          </w:divBdr>
                                        </w:div>
                                        <w:div w:id="1728332552">
                                          <w:marLeft w:val="240"/>
                                          <w:marRight w:val="0"/>
                                          <w:marTop w:val="0"/>
                                          <w:marBottom w:val="0"/>
                                          <w:divBdr>
                                            <w:top w:val="none" w:sz="0" w:space="0" w:color="auto"/>
                                            <w:left w:val="none" w:sz="0" w:space="0" w:color="auto"/>
                                            <w:bottom w:val="none" w:sz="0" w:space="0" w:color="auto"/>
                                            <w:right w:val="none" w:sz="0" w:space="0" w:color="auto"/>
                                          </w:divBdr>
                                          <w:divsChild>
                                            <w:div w:id="60713500">
                                              <w:marLeft w:val="0"/>
                                              <w:marRight w:val="0"/>
                                              <w:marTop w:val="0"/>
                                              <w:marBottom w:val="0"/>
                                              <w:divBdr>
                                                <w:top w:val="none" w:sz="0" w:space="0" w:color="auto"/>
                                                <w:left w:val="none" w:sz="0" w:space="0" w:color="auto"/>
                                                <w:bottom w:val="none" w:sz="0" w:space="0" w:color="auto"/>
                                                <w:right w:val="none" w:sz="0" w:space="0" w:color="auto"/>
                                              </w:divBdr>
                                            </w:div>
                                          </w:divsChild>
                                        </w:div>
                                        <w:div w:id="194511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55022">
                          <w:marLeft w:val="0"/>
                          <w:marRight w:val="0"/>
                          <w:marTop w:val="0"/>
                          <w:marBottom w:val="0"/>
                          <w:divBdr>
                            <w:top w:val="none" w:sz="0" w:space="0" w:color="auto"/>
                            <w:left w:val="none" w:sz="0" w:space="0" w:color="auto"/>
                            <w:bottom w:val="none" w:sz="0" w:space="0" w:color="auto"/>
                            <w:right w:val="none" w:sz="0" w:space="0" w:color="auto"/>
                          </w:divBdr>
                        </w:div>
                        <w:div w:id="21007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09776">
                  <w:marLeft w:val="0"/>
                  <w:marRight w:val="0"/>
                  <w:marTop w:val="0"/>
                  <w:marBottom w:val="0"/>
                  <w:divBdr>
                    <w:top w:val="none" w:sz="0" w:space="0" w:color="auto"/>
                    <w:left w:val="none" w:sz="0" w:space="0" w:color="auto"/>
                    <w:bottom w:val="none" w:sz="0" w:space="0" w:color="auto"/>
                    <w:right w:val="none" w:sz="0" w:space="0" w:color="auto"/>
                  </w:divBdr>
                </w:div>
                <w:div w:id="20337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3015">
          <w:marLeft w:val="0"/>
          <w:marRight w:val="0"/>
          <w:marTop w:val="0"/>
          <w:marBottom w:val="0"/>
          <w:divBdr>
            <w:top w:val="none" w:sz="0" w:space="0" w:color="auto"/>
            <w:left w:val="none" w:sz="0" w:space="0" w:color="auto"/>
            <w:bottom w:val="none" w:sz="0" w:space="0" w:color="auto"/>
            <w:right w:val="none" w:sz="0" w:space="0" w:color="auto"/>
          </w:divBdr>
        </w:div>
      </w:divsChild>
    </w:div>
    <w:div w:id="440607062">
      <w:bodyDiv w:val="1"/>
      <w:marLeft w:val="0"/>
      <w:marRight w:val="0"/>
      <w:marTop w:val="0"/>
      <w:marBottom w:val="0"/>
      <w:divBdr>
        <w:top w:val="none" w:sz="0" w:space="0" w:color="auto"/>
        <w:left w:val="none" w:sz="0" w:space="0" w:color="auto"/>
        <w:bottom w:val="none" w:sz="0" w:space="0" w:color="auto"/>
        <w:right w:val="none" w:sz="0" w:space="0" w:color="auto"/>
      </w:divBdr>
    </w:div>
    <w:div w:id="464276400">
      <w:bodyDiv w:val="1"/>
      <w:marLeft w:val="0"/>
      <w:marRight w:val="0"/>
      <w:marTop w:val="0"/>
      <w:marBottom w:val="0"/>
      <w:divBdr>
        <w:top w:val="none" w:sz="0" w:space="0" w:color="auto"/>
        <w:left w:val="none" w:sz="0" w:space="0" w:color="auto"/>
        <w:bottom w:val="none" w:sz="0" w:space="0" w:color="auto"/>
        <w:right w:val="none" w:sz="0" w:space="0" w:color="auto"/>
      </w:divBdr>
      <w:divsChild>
        <w:div w:id="361981804">
          <w:marLeft w:val="0"/>
          <w:marRight w:val="0"/>
          <w:marTop w:val="0"/>
          <w:marBottom w:val="0"/>
          <w:divBdr>
            <w:top w:val="none" w:sz="0" w:space="0" w:color="auto"/>
            <w:left w:val="none" w:sz="0" w:space="0" w:color="auto"/>
            <w:bottom w:val="none" w:sz="0" w:space="0" w:color="auto"/>
            <w:right w:val="none" w:sz="0" w:space="0" w:color="auto"/>
          </w:divBdr>
          <w:divsChild>
            <w:div w:id="500893170">
              <w:marLeft w:val="0"/>
              <w:marRight w:val="0"/>
              <w:marTop w:val="0"/>
              <w:marBottom w:val="0"/>
              <w:divBdr>
                <w:top w:val="none" w:sz="0" w:space="0" w:color="auto"/>
                <w:left w:val="none" w:sz="0" w:space="0" w:color="auto"/>
                <w:bottom w:val="none" w:sz="0" w:space="0" w:color="auto"/>
                <w:right w:val="none" w:sz="0" w:space="0" w:color="auto"/>
              </w:divBdr>
            </w:div>
            <w:div w:id="1626428263">
              <w:marLeft w:val="0"/>
              <w:marRight w:val="0"/>
              <w:marTop w:val="0"/>
              <w:marBottom w:val="0"/>
              <w:divBdr>
                <w:top w:val="none" w:sz="0" w:space="0" w:color="auto"/>
                <w:left w:val="none" w:sz="0" w:space="0" w:color="auto"/>
                <w:bottom w:val="none" w:sz="0" w:space="0" w:color="auto"/>
                <w:right w:val="none" w:sz="0" w:space="0" w:color="auto"/>
              </w:divBdr>
            </w:div>
            <w:div w:id="1680547146">
              <w:marLeft w:val="240"/>
              <w:marRight w:val="0"/>
              <w:marTop w:val="0"/>
              <w:marBottom w:val="0"/>
              <w:divBdr>
                <w:top w:val="none" w:sz="0" w:space="0" w:color="auto"/>
                <w:left w:val="none" w:sz="0" w:space="0" w:color="auto"/>
                <w:bottom w:val="none" w:sz="0" w:space="0" w:color="auto"/>
                <w:right w:val="none" w:sz="0" w:space="0" w:color="auto"/>
              </w:divBdr>
              <w:divsChild>
                <w:div w:id="629436490">
                  <w:marLeft w:val="0"/>
                  <w:marRight w:val="0"/>
                  <w:marTop w:val="0"/>
                  <w:marBottom w:val="0"/>
                  <w:divBdr>
                    <w:top w:val="none" w:sz="0" w:space="0" w:color="auto"/>
                    <w:left w:val="none" w:sz="0" w:space="0" w:color="auto"/>
                    <w:bottom w:val="none" w:sz="0" w:space="0" w:color="auto"/>
                    <w:right w:val="none" w:sz="0" w:space="0" w:color="auto"/>
                  </w:divBdr>
                  <w:divsChild>
                    <w:div w:id="503981191">
                      <w:marLeft w:val="240"/>
                      <w:marRight w:val="0"/>
                      <w:marTop w:val="0"/>
                      <w:marBottom w:val="0"/>
                      <w:divBdr>
                        <w:top w:val="none" w:sz="0" w:space="0" w:color="auto"/>
                        <w:left w:val="none" w:sz="0" w:space="0" w:color="auto"/>
                        <w:bottom w:val="none" w:sz="0" w:space="0" w:color="auto"/>
                        <w:right w:val="none" w:sz="0" w:space="0" w:color="auto"/>
                      </w:divBdr>
                      <w:divsChild>
                        <w:div w:id="419104489">
                          <w:marLeft w:val="0"/>
                          <w:marRight w:val="0"/>
                          <w:marTop w:val="0"/>
                          <w:marBottom w:val="0"/>
                          <w:divBdr>
                            <w:top w:val="none" w:sz="0" w:space="0" w:color="auto"/>
                            <w:left w:val="none" w:sz="0" w:space="0" w:color="auto"/>
                            <w:bottom w:val="none" w:sz="0" w:space="0" w:color="auto"/>
                            <w:right w:val="none" w:sz="0" w:space="0" w:color="auto"/>
                          </w:divBdr>
                        </w:div>
                      </w:divsChild>
                    </w:div>
                    <w:div w:id="908928794">
                      <w:marLeft w:val="0"/>
                      <w:marRight w:val="0"/>
                      <w:marTop w:val="0"/>
                      <w:marBottom w:val="0"/>
                      <w:divBdr>
                        <w:top w:val="none" w:sz="0" w:space="0" w:color="auto"/>
                        <w:left w:val="none" w:sz="0" w:space="0" w:color="auto"/>
                        <w:bottom w:val="none" w:sz="0" w:space="0" w:color="auto"/>
                        <w:right w:val="none" w:sz="0" w:space="0" w:color="auto"/>
                      </w:divBdr>
                    </w:div>
                    <w:div w:id="13250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2348">
          <w:marLeft w:val="0"/>
          <w:marRight w:val="0"/>
          <w:marTop w:val="0"/>
          <w:marBottom w:val="0"/>
          <w:divBdr>
            <w:top w:val="none" w:sz="0" w:space="0" w:color="auto"/>
            <w:left w:val="none" w:sz="0" w:space="0" w:color="auto"/>
            <w:bottom w:val="none" w:sz="0" w:space="0" w:color="auto"/>
            <w:right w:val="none" w:sz="0" w:space="0" w:color="auto"/>
          </w:divBdr>
          <w:divsChild>
            <w:div w:id="742799332">
              <w:marLeft w:val="0"/>
              <w:marRight w:val="0"/>
              <w:marTop w:val="0"/>
              <w:marBottom w:val="0"/>
              <w:divBdr>
                <w:top w:val="none" w:sz="0" w:space="0" w:color="auto"/>
                <w:left w:val="none" w:sz="0" w:space="0" w:color="auto"/>
                <w:bottom w:val="none" w:sz="0" w:space="0" w:color="auto"/>
                <w:right w:val="none" w:sz="0" w:space="0" w:color="auto"/>
              </w:divBdr>
            </w:div>
            <w:div w:id="1057783141">
              <w:marLeft w:val="240"/>
              <w:marRight w:val="0"/>
              <w:marTop w:val="0"/>
              <w:marBottom w:val="0"/>
              <w:divBdr>
                <w:top w:val="none" w:sz="0" w:space="0" w:color="auto"/>
                <w:left w:val="none" w:sz="0" w:space="0" w:color="auto"/>
                <w:bottom w:val="none" w:sz="0" w:space="0" w:color="auto"/>
                <w:right w:val="none" w:sz="0" w:space="0" w:color="auto"/>
              </w:divBdr>
              <w:divsChild>
                <w:div w:id="257712934">
                  <w:marLeft w:val="0"/>
                  <w:marRight w:val="0"/>
                  <w:marTop w:val="0"/>
                  <w:marBottom w:val="0"/>
                  <w:divBdr>
                    <w:top w:val="none" w:sz="0" w:space="0" w:color="auto"/>
                    <w:left w:val="none" w:sz="0" w:space="0" w:color="auto"/>
                    <w:bottom w:val="none" w:sz="0" w:space="0" w:color="auto"/>
                    <w:right w:val="none" w:sz="0" w:space="0" w:color="auto"/>
                  </w:divBdr>
                  <w:divsChild>
                    <w:div w:id="137455944">
                      <w:marLeft w:val="0"/>
                      <w:marRight w:val="0"/>
                      <w:marTop w:val="0"/>
                      <w:marBottom w:val="0"/>
                      <w:divBdr>
                        <w:top w:val="none" w:sz="0" w:space="0" w:color="auto"/>
                        <w:left w:val="none" w:sz="0" w:space="0" w:color="auto"/>
                        <w:bottom w:val="none" w:sz="0" w:space="0" w:color="auto"/>
                        <w:right w:val="none" w:sz="0" w:space="0" w:color="auto"/>
                      </w:divBdr>
                    </w:div>
                    <w:div w:id="154492835">
                      <w:marLeft w:val="0"/>
                      <w:marRight w:val="0"/>
                      <w:marTop w:val="0"/>
                      <w:marBottom w:val="0"/>
                      <w:divBdr>
                        <w:top w:val="none" w:sz="0" w:space="0" w:color="auto"/>
                        <w:left w:val="none" w:sz="0" w:space="0" w:color="auto"/>
                        <w:bottom w:val="none" w:sz="0" w:space="0" w:color="auto"/>
                        <w:right w:val="none" w:sz="0" w:space="0" w:color="auto"/>
                      </w:divBdr>
                    </w:div>
                    <w:div w:id="1538204041">
                      <w:marLeft w:val="240"/>
                      <w:marRight w:val="0"/>
                      <w:marTop w:val="0"/>
                      <w:marBottom w:val="0"/>
                      <w:divBdr>
                        <w:top w:val="none" w:sz="0" w:space="0" w:color="auto"/>
                        <w:left w:val="none" w:sz="0" w:space="0" w:color="auto"/>
                        <w:bottom w:val="none" w:sz="0" w:space="0" w:color="auto"/>
                        <w:right w:val="none" w:sz="0" w:space="0" w:color="auto"/>
                      </w:divBdr>
                      <w:divsChild>
                        <w:div w:id="61568224">
                          <w:marLeft w:val="0"/>
                          <w:marRight w:val="0"/>
                          <w:marTop w:val="0"/>
                          <w:marBottom w:val="0"/>
                          <w:divBdr>
                            <w:top w:val="none" w:sz="0" w:space="0" w:color="auto"/>
                            <w:left w:val="none" w:sz="0" w:space="0" w:color="auto"/>
                            <w:bottom w:val="none" w:sz="0" w:space="0" w:color="auto"/>
                            <w:right w:val="none" w:sz="0" w:space="0" w:color="auto"/>
                          </w:divBdr>
                          <w:divsChild>
                            <w:div w:id="635261832">
                              <w:marLeft w:val="0"/>
                              <w:marRight w:val="0"/>
                              <w:marTop w:val="0"/>
                              <w:marBottom w:val="0"/>
                              <w:divBdr>
                                <w:top w:val="none" w:sz="0" w:space="0" w:color="auto"/>
                                <w:left w:val="none" w:sz="0" w:space="0" w:color="auto"/>
                                <w:bottom w:val="none" w:sz="0" w:space="0" w:color="auto"/>
                                <w:right w:val="none" w:sz="0" w:space="0" w:color="auto"/>
                              </w:divBdr>
                            </w:div>
                            <w:div w:id="1586184863">
                              <w:marLeft w:val="240"/>
                              <w:marRight w:val="0"/>
                              <w:marTop w:val="0"/>
                              <w:marBottom w:val="0"/>
                              <w:divBdr>
                                <w:top w:val="none" w:sz="0" w:space="0" w:color="auto"/>
                                <w:left w:val="none" w:sz="0" w:space="0" w:color="auto"/>
                                <w:bottom w:val="none" w:sz="0" w:space="0" w:color="auto"/>
                                <w:right w:val="none" w:sz="0" w:space="0" w:color="auto"/>
                              </w:divBdr>
                              <w:divsChild>
                                <w:div w:id="332075645">
                                  <w:marLeft w:val="0"/>
                                  <w:marRight w:val="0"/>
                                  <w:marTop w:val="0"/>
                                  <w:marBottom w:val="0"/>
                                  <w:divBdr>
                                    <w:top w:val="none" w:sz="0" w:space="0" w:color="auto"/>
                                    <w:left w:val="none" w:sz="0" w:space="0" w:color="auto"/>
                                    <w:bottom w:val="none" w:sz="0" w:space="0" w:color="auto"/>
                                    <w:right w:val="none" w:sz="0" w:space="0" w:color="auto"/>
                                  </w:divBdr>
                                  <w:divsChild>
                                    <w:div w:id="131757545">
                                      <w:marLeft w:val="0"/>
                                      <w:marRight w:val="0"/>
                                      <w:marTop w:val="0"/>
                                      <w:marBottom w:val="0"/>
                                      <w:divBdr>
                                        <w:top w:val="none" w:sz="0" w:space="0" w:color="auto"/>
                                        <w:left w:val="none" w:sz="0" w:space="0" w:color="auto"/>
                                        <w:bottom w:val="none" w:sz="0" w:space="0" w:color="auto"/>
                                        <w:right w:val="none" w:sz="0" w:space="0" w:color="auto"/>
                                      </w:divBdr>
                                    </w:div>
                                    <w:div w:id="929116743">
                                      <w:marLeft w:val="0"/>
                                      <w:marRight w:val="0"/>
                                      <w:marTop w:val="0"/>
                                      <w:marBottom w:val="0"/>
                                      <w:divBdr>
                                        <w:top w:val="none" w:sz="0" w:space="0" w:color="auto"/>
                                        <w:left w:val="none" w:sz="0" w:space="0" w:color="auto"/>
                                        <w:bottom w:val="none" w:sz="0" w:space="0" w:color="auto"/>
                                        <w:right w:val="none" w:sz="0" w:space="0" w:color="auto"/>
                                      </w:divBdr>
                                    </w:div>
                                    <w:div w:id="987705921">
                                      <w:marLeft w:val="240"/>
                                      <w:marRight w:val="0"/>
                                      <w:marTop w:val="0"/>
                                      <w:marBottom w:val="0"/>
                                      <w:divBdr>
                                        <w:top w:val="none" w:sz="0" w:space="0" w:color="auto"/>
                                        <w:left w:val="none" w:sz="0" w:space="0" w:color="auto"/>
                                        <w:bottom w:val="none" w:sz="0" w:space="0" w:color="auto"/>
                                        <w:right w:val="none" w:sz="0" w:space="0" w:color="auto"/>
                                      </w:divBdr>
                                      <w:divsChild>
                                        <w:div w:id="13936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57545">
                              <w:marLeft w:val="0"/>
                              <w:marRight w:val="0"/>
                              <w:marTop w:val="0"/>
                              <w:marBottom w:val="0"/>
                              <w:divBdr>
                                <w:top w:val="none" w:sz="0" w:space="0" w:color="auto"/>
                                <w:left w:val="none" w:sz="0" w:space="0" w:color="auto"/>
                                <w:bottom w:val="none" w:sz="0" w:space="0" w:color="auto"/>
                                <w:right w:val="none" w:sz="0" w:space="0" w:color="auto"/>
                              </w:divBdr>
                            </w:div>
                          </w:divsChild>
                        </w:div>
                        <w:div w:id="362098198">
                          <w:marLeft w:val="0"/>
                          <w:marRight w:val="0"/>
                          <w:marTop w:val="0"/>
                          <w:marBottom w:val="0"/>
                          <w:divBdr>
                            <w:top w:val="none" w:sz="0" w:space="0" w:color="auto"/>
                            <w:left w:val="none" w:sz="0" w:space="0" w:color="auto"/>
                            <w:bottom w:val="none" w:sz="0" w:space="0" w:color="auto"/>
                            <w:right w:val="none" w:sz="0" w:space="0" w:color="auto"/>
                          </w:divBdr>
                          <w:divsChild>
                            <w:div w:id="1187596159">
                              <w:marLeft w:val="240"/>
                              <w:marRight w:val="0"/>
                              <w:marTop w:val="0"/>
                              <w:marBottom w:val="0"/>
                              <w:divBdr>
                                <w:top w:val="none" w:sz="0" w:space="0" w:color="auto"/>
                                <w:left w:val="none" w:sz="0" w:space="0" w:color="auto"/>
                                <w:bottom w:val="none" w:sz="0" w:space="0" w:color="auto"/>
                                <w:right w:val="none" w:sz="0" w:space="0" w:color="auto"/>
                              </w:divBdr>
                              <w:divsChild>
                                <w:div w:id="1324316205">
                                  <w:marLeft w:val="0"/>
                                  <w:marRight w:val="0"/>
                                  <w:marTop w:val="0"/>
                                  <w:marBottom w:val="0"/>
                                  <w:divBdr>
                                    <w:top w:val="none" w:sz="0" w:space="0" w:color="auto"/>
                                    <w:left w:val="none" w:sz="0" w:space="0" w:color="auto"/>
                                    <w:bottom w:val="none" w:sz="0" w:space="0" w:color="auto"/>
                                    <w:right w:val="none" w:sz="0" w:space="0" w:color="auto"/>
                                  </w:divBdr>
                                  <w:divsChild>
                                    <w:div w:id="357897502">
                                      <w:marLeft w:val="240"/>
                                      <w:marRight w:val="0"/>
                                      <w:marTop w:val="0"/>
                                      <w:marBottom w:val="0"/>
                                      <w:divBdr>
                                        <w:top w:val="none" w:sz="0" w:space="0" w:color="auto"/>
                                        <w:left w:val="none" w:sz="0" w:space="0" w:color="auto"/>
                                        <w:bottom w:val="none" w:sz="0" w:space="0" w:color="auto"/>
                                        <w:right w:val="none" w:sz="0" w:space="0" w:color="auto"/>
                                      </w:divBdr>
                                      <w:divsChild>
                                        <w:div w:id="57679231">
                                          <w:marLeft w:val="0"/>
                                          <w:marRight w:val="0"/>
                                          <w:marTop w:val="0"/>
                                          <w:marBottom w:val="0"/>
                                          <w:divBdr>
                                            <w:top w:val="none" w:sz="0" w:space="0" w:color="auto"/>
                                            <w:left w:val="none" w:sz="0" w:space="0" w:color="auto"/>
                                            <w:bottom w:val="none" w:sz="0" w:space="0" w:color="auto"/>
                                            <w:right w:val="none" w:sz="0" w:space="0" w:color="auto"/>
                                          </w:divBdr>
                                        </w:div>
                                      </w:divsChild>
                                    </w:div>
                                    <w:div w:id="806899444">
                                      <w:marLeft w:val="0"/>
                                      <w:marRight w:val="0"/>
                                      <w:marTop w:val="0"/>
                                      <w:marBottom w:val="0"/>
                                      <w:divBdr>
                                        <w:top w:val="none" w:sz="0" w:space="0" w:color="auto"/>
                                        <w:left w:val="none" w:sz="0" w:space="0" w:color="auto"/>
                                        <w:bottom w:val="none" w:sz="0" w:space="0" w:color="auto"/>
                                        <w:right w:val="none" w:sz="0" w:space="0" w:color="auto"/>
                                      </w:divBdr>
                                    </w:div>
                                    <w:div w:id="8398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45688">
                              <w:marLeft w:val="0"/>
                              <w:marRight w:val="0"/>
                              <w:marTop w:val="0"/>
                              <w:marBottom w:val="0"/>
                              <w:divBdr>
                                <w:top w:val="none" w:sz="0" w:space="0" w:color="auto"/>
                                <w:left w:val="none" w:sz="0" w:space="0" w:color="auto"/>
                                <w:bottom w:val="none" w:sz="0" w:space="0" w:color="auto"/>
                                <w:right w:val="none" w:sz="0" w:space="0" w:color="auto"/>
                              </w:divBdr>
                            </w:div>
                            <w:div w:id="2092117249">
                              <w:marLeft w:val="0"/>
                              <w:marRight w:val="0"/>
                              <w:marTop w:val="0"/>
                              <w:marBottom w:val="0"/>
                              <w:divBdr>
                                <w:top w:val="none" w:sz="0" w:space="0" w:color="auto"/>
                                <w:left w:val="none" w:sz="0" w:space="0" w:color="auto"/>
                                <w:bottom w:val="none" w:sz="0" w:space="0" w:color="auto"/>
                                <w:right w:val="none" w:sz="0" w:space="0" w:color="auto"/>
                              </w:divBdr>
                            </w:div>
                          </w:divsChild>
                        </w:div>
                        <w:div w:id="505752014">
                          <w:marLeft w:val="0"/>
                          <w:marRight w:val="0"/>
                          <w:marTop w:val="0"/>
                          <w:marBottom w:val="0"/>
                          <w:divBdr>
                            <w:top w:val="none" w:sz="0" w:space="0" w:color="auto"/>
                            <w:left w:val="none" w:sz="0" w:space="0" w:color="auto"/>
                            <w:bottom w:val="none" w:sz="0" w:space="0" w:color="auto"/>
                            <w:right w:val="none" w:sz="0" w:space="0" w:color="auto"/>
                          </w:divBdr>
                          <w:divsChild>
                            <w:div w:id="820773343">
                              <w:marLeft w:val="240"/>
                              <w:marRight w:val="0"/>
                              <w:marTop w:val="0"/>
                              <w:marBottom w:val="0"/>
                              <w:divBdr>
                                <w:top w:val="none" w:sz="0" w:space="0" w:color="auto"/>
                                <w:left w:val="none" w:sz="0" w:space="0" w:color="auto"/>
                                <w:bottom w:val="none" w:sz="0" w:space="0" w:color="auto"/>
                                <w:right w:val="none" w:sz="0" w:space="0" w:color="auto"/>
                              </w:divBdr>
                              <w:divsChild>
                                <w:div w:id="194392863">
                                  <w:marLeft w:val="0"/>
                                  <w:marRight w:val="0"/>
                                  <w:marTop w:val="0"/>
                                  <w:marBottom w:val="0"/>
                                  <w:divBdr>
                                    <w:top w:val="none" w:sz="0" w:space="0" w:color="auto"/>
                                    <w:left w:val="none" w:sz="0" w:space="0" w:color="auto"/>
                                    <w:bottom w:val="none" w:sz="0" w:space="0" w:color="auto"/>
                                    <w:right w:val="none" w:sz="0" w:space="0" w:color="auto"/>
                                  </w:divBdr>
                                  <w:divsChild>
                                    <w:div w:id="393939685">
                                      <w:marLeft w:val="0"/>
                                      <w:marRight w:val="0"/>
                                      <w:marTop w:val="0"/>
                                      <w:marBottom w:val="0"/>
                                      <w:divBdr>
                                        <w:top w:val="none" w:sz="0" w:space="0" w:color="auto"/>
                                        <w:left w:val="none" w:sz="0" w:space="0" w:color="auto"/>
                                        <w:bottom w:val="none" w:sz="0" w:space="0" w:color="auto"/>
                                        <w:right w:val="none" w:sz="0" w:space="0" w:color="auto"/>
                                      </w:divBdr>
                                    </w:div>
                                    <w:div w:id="1417358222">
                                      <w:marLeft w:val="240"/>
                                      <w:marRight w:val="0"/>
                                      <w:marTop w:val="0"/>
                                      <w:marBottom w:val="0"/>
                                      <w:divBdr>
                                        <w:top w:val="none" w:sz="0" w:space="0" w:color="auto"/>
                                        <w:left w:val="none" w:sz="0" w:space="0" w:color="auto"/>
                                        <w:bottom w:val="none" w:sz="0" w:space="0" w:color="auto"/>
                                        <w:right w:val="none" w:sz="0" w:space="0" w:color="auto"/>
                                      </w:divBdr>
                                      <w:divsChild>
                                        <w:div w:id="107940770">
                                          <w:marLeft w:val="0"/>
                                          <w:marRight w:val="0"/>
                                          <w:marTop w:val="0"/>
                                          <w:marBottom w:val="0"/>
                                          <w:divBdr>
                                            <w:top w:val="none" w:sz="0" w:space="0" w:color="auto"/>
                                            <w:left w:val="none" w:sz="0" w:space="0" w:color="auto"/>
                                            <w:bottom w:val="none" w:sz="0" w:space="0" w:color="auto"/>
                                            <w:right w:val="none" w:sz="0" w:space="0" w:color="auto"/>
                                          </w:divBdr>
                                        </w:div>
                                      </w:divsChild>
                                    </w:div>
                                    <w:div w:id="213393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6412">
                              <w:marLeft w:val="0"/>
                              <w:marRight w:val="0"/>
                              <w:marTop w:val="0"/>
                              <w:marBottom w:val="0"/>
                              <w:divBdr>
                                <w:top w:val="none" w:sz="0" w:space="0" w:color="auto"/>
                                <w:left w:val="none" w:sz="0" w:space="0" w:color="auto"/>
                                <w:bottom w:val="none" w:sz="0" w:space="0" w:color="auto"/>
                                <w:right w:val="none" w:sz="0" w:space="0" w:color="auto"/>
                              </w:divBdr>
                            </w:div>
                            <w:div w:id="1946762175">
                              <w:marLeft w:val="0"/>
                              <w:marRight w:val="0"/>
                              <w:marTop w:val="0"/>
                              <w:marBottom w:val="0"/>
                              <w:divBdr>
                                <w:top w:val="none" w:sz="0" w:space="0" w:color="auto"/>
                                <w:left w:val="none" w:sz="0" w:space="0" w:color="auto"/>
                                <w:bottom w:val="none" w:sz="0" w:space="0" w:color="auto"/>
                                <w:right w:val="none" w:sz="0" w:space="0" w:color="auto"/>
                              </w:divBdr>
                            </w:div>
                          </w:divsChild>
                        </w:div>
                        <w:div w:id="533270760">
                          <w:marLeft w:val="0"/>
                          <w:marRight w:val="0"/>
                          <w:marTop w:val="0"/>
                          <w:marBottom w:val="0"/>
                          <w:divBdr>
                            <w:top w:val="none" w:sz="0" w:space="0" w:color="auto"/>
                            <w:left w:val="none" w:sz="0" w:space="0" w:color="auto"/>
                            <w:bottom w:val="none" w:sz="0" w:space="0" w:color="auto"/>
                            <w:right w:val="none" w:sz="0" w:space="0" w:color="auto"/>
                          </w:divBdr>
                          <w:divsChild>
                            <w:div w:id="1558663088">
                              <w:marLeft w:val="0"/>
                              <w:marRight w:val="0"/>
                              <w:marTop w:val="0"/>
                              <w:marBottom w:val="0"/>
                              <w:divBdr>
                                <w:top w:val="none" w:sz="0" w:space="0" w:color="auto"/>
                                <w:left w:val="none" w:sz="0" w:space="0" w:color="auto"/>
                                <w:bottom w:val="none" w:sz="0" w:space="0" w:color="auto"/>
                                <w:right w:val="none" w:sz="0" w:space="0" w:color="auto"/>
                              </w:divBdr>
                            </w:div>
                            <w:div w:id="1651714302">
                              <w:marLeft w:val="0"/>
                              <w:marRight w:val="0"/>
                              <w:marTop w:val="0"/>
                              <w:marBottom w:val="0"/>
                              <w:divBdr>
                                <w:top w:val="none" w:sz="0" w:space="0" w:color="auto"/>
                                <w:left w:val="none" w:sz="0" w:space="0" w:color="auto"/>
                                <w:bottom w:val="none" w:sz="0" w:space="0" w:color="auto"/>
                                <w:right w:val="none" w:sz="0" w:space="0" w:color="auto"/>
                              </w:divBdr>
                            </w:div>
                            <w:div w:id="1700885885">
                              <w:marLeft w:val="240"/>
                              <w:marRight w:val="0"/>
                              <w:marTop w:val="0"/>
                              <w:marBottom w:val="0"/>
                              <w:divBdr>
                                <w:top w:val="none" w:sz="0" w:space="0" w:color="auto"/>
                                <w:left w:val="none" w:sz="0" w:space="0" w:color="auto"/>
                                <w:bottom w:val="none" w:sz="0" w:space="0" w:color="auto"/>
                                <w:right w:val="none" w:sz="0" w:space="0" w:color="auto"/>
                              </w:divBdr>
                              <w:divsChild>
                                <w:div w:id="822041829">
                                  <w:marLeft w:val="0"/>
                                  <w:marRight w:val="0"/>
                                  <w:marTop w:val="0"/>
                                  <w:marBottom w:val="0"/>
                                  <w:divBdr>
                                    <w:top w:val="none" w:sz="0" w:space="0" w:color="auto"/>
                                    <w:left w:val="none" w:sz="0" w:space="0" w:color="auto"/>
                                    <w:bottom w:val="none" w:sz="0" w:space="0" w:color="auto"/>
                                    <w:right w:val="none" w:sz="0" w:space="0" w:color="auto"/>
                                  </w:divBdr>
                                  <w:divsChild>
                                    <w:div w:id="487988045">
                                      <w:marLeft w:val="0"/>
                                      <w:marRight w:val="0"/>
                                      <w:marTop w:val="0"/>
                                      <w:marBottom w:val="0"/>
                                      <w:divBdr>
                                        <w:top w:val="none" w:sz="0" w:space="0" w:color="auto"/>
                                        <w:left w:val="none" w:sz="0" w:space="0" w:color="auto"/>
                                        <w:bottom w:val="none" w:sz="0" w:space="0" w:color="auto"/>
                                        <w:right w:val="none" w:sz="0" w:space="0" w:color="auto"/>
                                      </w:divBdr>
                                    </w:div>
                                    <w:div w:id="560990770">
                                      <w:marLeft w:val="0"/>
                                      <w:marRight w:val="0"/>
                                      <w:marTop w:val="0"/>
                                      <w:marBottom w:val="0"/>
                                      <w:divBdr>
                                        <w:top w:val="none" w:sz="0" w:space="0" w:color="auto"/>
                                        <w:left w:val="none" w:sz="0" w:space="0" w:color="auto"/>
                                        <w:bottom w:val="none" w:sz="0" w:space="0" w:color="auto"/>
                                        <w:right w:val="none" w:sz="0" w:space="0" w:color="auto"/>
                                      </w:divBdr>
                                    </w:div>
                                    <w:div w:id="1812748925">
                                      <w:marLeft w:val="240"/>
                                      <w:marRight w:val="0"/>
                                      <w:marTop w:val="0"/>
                                      <w:marBottom w:val="0"/>
                                      <w:divBdr>
                                        <w:top w:val="none" w:sz="0" w:space="0" w:color="auto"/>
                                        <w:left w:val="none" w:sz="0" w:space="0" w:color="auto"/>
                                        <w:bottom w:val="none" w:sz="0" w:space="0" w:color="auto"/>
                                        <w:right w:val="none" w:sz="0" w:space="0" w:color="auto"/>
                                      </w:divBdr>
                                      <w:divsChild>
                                        <w:div w:id="17907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125">
                          <w:marLeft w:val="0"/>
                          <w:marRight w:val="0"/>
                          <w:marTop w:val="0"/>
                          <w:marBottom w:val="0"/>
                          <w:divBdr>
                            <w:top w:val="none" w:sz="0" w:space="0" w:color="auto"/>
                            <w:left w:val="none" w:sz="0" w:space="0" w:color="auto"/>
                            <w:bottom w:val="none" w:sz="0" w:space="0" w:color="auto"/>
                            <w:right w:val="none" w:sz="0" w:space="0" w:color="auto"/>
                          </w:divBdr>
                          <w:divsChild>
                            <w:div w:id="173542875">
                              <w:marLeft w:val="0"/>
                              <w:marRight w:val="0"/>
                              <w:marTop w:val="0"/>
                              <w:marBottom w:val="0"/>
                              <w:divBdr>
                                <w:top w:val="none" w:sz="0" w:space="0" w:color="auto"/>
                                <w:left w:val="none" w:sz="0" w:space="0" w:color="auto"/>
                                <w:bottom w:val="none" w:sz="0" w:space="0" w:color="auto"/>
                                <w:right w:val="none" w:sz="0" w:space="0" w:color="auto"/>
                              </w:divBdr>
                            </w:div>
                            <w:div w:id="783689595">
                              <w:marLeft w:val="0"/>
                              <w:marRight w:val="0"/>
                              <w:marTop w:val="0"/>
                              <w:marBottom w:val="0"/>
                              <w:divBdr>
                                <w:top w:val="none" w:sz="0" w:space="0" w:color="auto"/>
                                <w:left w:val="none" w:sz="0" w:space="0" w:color="auto"/>
                                <w:bottom w:val="none" w:sz="0" w:space="0" w:color="auto"/>
                                <w:right w:val="none" w:sz="0" w:space="0" w:color="auto"/>
                              </w:divBdr>
                            </w:div>
                            <w:div w:id="1913738314">
                              <w:marLeft w:val="240"/>
                              <w:marRight w:val="0"/>
                              <w:marTop w:val="0"/>
                              <w:marBottom w:val="0"/>
                              <w:divBdr>
                                <w:top w:val="none" w:sz="0" w:space="0" w:color="auto"/>
                                <w:left w:val="none" w:sz="0" w:space="0" w:color="auto"/>
                                <w:bottom w:val="none" w:sz="0" w:space="0" w:color="auto"/>
                                <w:right w:val="none" w:sz="0" w:space="0" w:color="auto"/>
                              </w:divBdr>
                              <w:divsChild>
                                <w:div w:id="974335999">
                                  <w:marLeft w:val="0"/>
                                  <w:marRight w:val="0"/>
                                  <w:marTop w:val="0"/>
                                  <w:marBottom w:val="0"/>
                                  <w:divBdr>
                                    <w:top w:val="none" w:sz="0" w:space="0" w:color="auto"/>
                                    <w:left w:val="none" w:sz="0" w:space="0" w:color="auto"/>
                                    <w:bottom w:val="none" w:sz="0" w:space="0" w:color="auto"/>
                                    <w:right w:val="none" w:sz="0" w:space="0" w:color="auto"/>
                                  </w:divBdr>
                                  <w:divsChild>
                                    <w:div w:id="630403353">
                                      <w:marLeft w:val="0"/>
                                      <w:marRight w:val="0"/>
                                      <w:marTop w:val="0"/>
                                      <w:marBottom w:val="0"/>
                                      <w:divBdr>
                                        <w:top w:val="none" w:sz="0" w:space="0" w:color="auto"/>
                                        <w:left w:val="none" w:sz="0" w:space="0" w:color="auto"/>
                                        <w:bottom w:val="none" w:sz="0" w:space="0" w:color="auto"/>
                                        <w:right w:val="none" w:sz="0" w:space="0" w:color="auto"/>
                                      </w:divBdr>
                                    </w:div>
                                    <w:div w:id="987904179">
                                      <w:marLeft w:val="240"/>
                                      <w:marRight w:val="0"/>
                                      <w:marTop w:val="0"/>
                                      <w:marBottom w:val="0"/>
                                      <w:divBdr>
                                        <w:top w:val="none" w:sz="0" w:space="0" w:color="auto"/>
                                        <w:left w:val="none" w:sz="0" w:space="0" w:color="auto"/>
                                        <w:bottom w:val="none" w:sz="0" w:space="0" w:color="auto"/>
                                        <w:right w:val="none" w:sz="0" w:space="0" w:color="auto"/>
                                      </w:divBdr>
                                      <w:divsChild>
                                        <w:div w:id="536240406">
                                          <w:marLeft w:val="0"/>
                                          <w:marRight w:val="0"/>
                                          <w:marTop w:val="0"/>
                                          <w:marBottom w:val="0"/>
                                          <w:divBdr>
                                            <w:top w:val="none" w:sz="0" w:space="0" w:color="auto"/>
                                            <w:left w:val="none" w:sz="0" w:space="0" w:color="auto"/>
                                            <w:bottom w:val="none" w:sz="0" w:space="0" w:color="auto"/>
                                            <w:right w:val="none" w:sz="0" w:space="0" w:color="auto"/>
                                          </w:divBdr>
                                        </w:div>
                                      </w:divsChild>
                                    </w:div>
                                    <w:div w:id="128446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76157">
                          <w:marLeft w:val="0"/>
                          <w:marRight w:val="0"/>
                          <w:marTop w:val="0"/>
                          <w:marBottom w:val="0"/>
                          <w:divBdr>
                            <w:top w:val="none" w:sz="0" w:space="0" w:color="auto"/>
                            <w:left w:val="none" w:sz="0" w:space="0" w:color="auto"/>
                            <w:bottom w:val="none" w:sz="0" w:space="0" w:color="auto"/>
                            <w:right w:val="none" w:sz="0" w:space="0" w:color="auto"/>
                          </w:divBdr>
                          <w:divsChild>
                            <w:div w:id="164825140">
                              <w:marLeft w:val="240"/>
                              <w:marRight w:val="0"/>
                              <w:marTop w:val="0"/>
                              <w:marBottom w:val="0"/>
                              <w:divBdr>
                                <w:top w:val="none" w:sz="0" w:space="0" w:color="auto"/>
                                <w:left w:val="none" w:sz="0" w:space="0" w:color="auto"/>
                                <w:bottom w:val="none" w:sz="0" w:space="0" w:color="auto"/>
                                <w:right w:val="none" w:sz="0" w:space="0" w:color="auto"/>
                              </w:divBdr>
                              <w:divsChild>
                                <w:div w:id="711879971">
                                  <w:marLeft w:val="0"/>
                                  <w:marRight w:val="0"/>
                                  <w:marTop w:val="0"/>
                                  <w:marBottom w:val="0"/>
                                  <w:divBdr>
                                    <w:top w:val="none" w:sz="0" w:space="0" w:color="auto"/>
                                    <w:left w:val="none" w:sz="0" w:space="0" w:color="auto"/>
                                    <w:bottom w:val="none" w:sz="0" w:space="0" w:color="auto"/>
                                    <w:right w:val="none" w:sz="0" w:space="0" w:color="auto"/>
                                  </w:divBdr>
                                  <w:divsChild>
                                    <w:div w:id="333384967">
                                      <w:marLeft w:val="240"/>
                                      <w:marRight w:val="0"/>
                                      <w:marTop w:val="0"/>
                                      <w:marBottom w:val="0"/>
                                      <w:divBdr>
                                        <w:top w:val="none" w:sz="0" w:space="0" w:color="auto"/>
                                        <w:left w:val="none" w:sz="0" w:space="0" w:color="auto"/>
                                        <w:bottom w:val="none" w:sz="0" w:space="0" w:color="auto"/>
                                        <w:right w:val="none" w:sz="0" w:space="0" w:color="auto"/>
                                      </w:divBdr>
                                      <w:divsChild>
                                        <w:div w:id="1146776294">
                                          <w:marLeft w:val="0"/>
                                          <w:marRight w:val="0"/>
                                          <w:marTop w:val="0"/>
                                          <w:marBottom w:val="0"/>
                                          <w:divBdr>
                                            <w:top w:val="none" w:sz="0" w:space="0" w:color="auto"/>
                                            <w:left w:val="none" w:sz="0" w:space="0" w:color="auto"/>
                                            <w:bottom w:val="none" w:sz="0" w:space="0" w:color="auto"/>
                                            <w:right w:val="none" w:sz="0" w:space="0" w:color="auto"/>
                                          </w:divBdr>
                                        </w:div>
                                      </w:divsChild>
                                    </w:div>
                                    <w:div w:id="934627822">
                                      <w:marLeft w:val="0"/>
                                      <w:marRight w:val="0"/>
                                      <w:marTop w:val="0"/>
                                      <w:marBottom w:val="0"/>
                                      <w:divBdr>
                                        <w:top w:val="none" w:sz="0" w:space="0" w:color="auto"/>
                                        <w:left w:val="none" w:sz="0" w:space="0" w:color="auto"/>
                                        <w:bottom w:val="none" w:sz="0" w:space="0" w:color="auto"/>
                                        <w:right w:val="none" w:sz="0" w:space="0" w:color="auto"/>
                                      </w:divBdr>
                                    </w:div>
                                    <w:div w:id="116197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1802">
                              <w:marLeft w:val="0"/>
                              <w:marRight w:val="0"/>
                              <w:marTop w:val="0"/>
                              <w:marBottom w:val="0"/>
                              <w:divBdr>
                                <w:top w:val="none" w:sz="0" w:space="0" w:color="auto"/>
                                <w:left w:val="none" w:sz="0" w:space="0" w:color="auto"/>
                                <w:bottom w:val="none" w:sz="0" w:space="0" w:color="auto"/>
                                <w:right w:val="none" w:sz="0" w:space="0" w:color="auto"/>
                              </w:divBdr>
                            </w:div>
                            <w:div w:id="831871397">
                              <w:marLeft w:val="0"/>
                              <w:marRight w:val="0"/>
                              <w:marTop w:val="0"/>
                              <w:marBottom w:val="0"/>
                              <w:divBdr>
                                <w:top w:val="none" w:sz="0" w:space="0" w:color="auto"/>
                                <w:left w:val="none" w:sz="0" w:space="0" w:color="auto"/>
                                <w:bottom w:val="none" w:sz="0" w:space="0" w:color="auto"/>
                                <w:right w:val="none" w:sz="0" w:space="0" w:color="auto"/>
                              </w:divBdr>
                            </w:div>
                          </w:divsChild>
                        </w:div>
                        <w:div w:id="820658729">
                          <w:marLeft w:val="0"/>
                          <w:marRight w:val="0"/>
                          <w:marTop w:val="0"/>
                          <w:marBottom w:val="0"/>
                          <w:divBdr>
                            <w:top w:val="none" w:sz="0" w:space="0" w:color="auto"/>
                            <w:left w:val="none" w:sz="0" w:space="0" w:color="auto"/>
                            <w:bottom w:val="none" w:sz="0" w:space="0" w:color="auto"/>
                            <w:right w:val="none" w:sz="0" w:space="0" w:color="auto"/>
                          </w:divBdr>
                          <w:divsChild>
                            <w:div w:id="444155343">
                              <w:marLeft w:val="0"/>
                              <w:marRight w:val="0"/>
                              <w:marTop w:val="0"/>
                              <w:marBottom w:val="0"/>
                              <w:divBdr>
                                <w:top w:val="none" w:sz="0" w:space="0" w:color="auto"/>
                                <w:left w:val="none" w:sz="0" w:space="0" w:color="auto"/>
                                <w:bottom w:val="none" w:sz="0" w:space="0" w:color="auto"/>
                                <w:right w:val="none" w:sz="0" w:space="0" w:color="auto"/>
                              </w:divBdr>
                            </w:div>
                            <w:div w:id="578515243">
                              <w:marLeft w:val="0"/>
                              <w:marRight w:val="0"/>
                              <w:marTop w:val="0"/>
                              <w:marBottom w:val="0"/>
                              <w:divBdr>
                                <w:top w:val="none" w:sz="0" w:space="0" w:color="auto"/>
                                <w:left w:val="none" w:sz="0" w:space="0" w:color="auto"/>
                                <w:bottom w:val="none" w:sz="0" w:space="0" w:color="auto"/>
                                <w:right w:val="none" w:sz="0" w:space="0" w:color="auto"/>
                              </w:divBdr>
                            </w:div>
                            <w:div w:id="1502430153">
                              <w:marLeft w:val="240"/>
                              <w:marRight w:val="0"/>
                              <w:marTop w:val="0"/>
                              <w:marBottom w:val="0"/>
                              <w:divBdr>
                                <w:top w:val="none" w:sz="0" w:space="0" w:color="auto"/>
                                <w:left w:val="none" w:sz="0" w:space="0" w:color="auto"/>
                                <w:bottom w:val="none" w:sz="0" w:space="0" w:color="auto"/>
                                <w:right w:val="none" w:sz="0" w:space="0" w:color="auto"/>
                              </w:divBdr>
                              <w:divsChild>
                                <w:div w:id="1260334145">
                                  <w:marLeft w:val="0"/>
                                  <w:marRight w:val="0"/>
                                  <w:marTop w:val="0"/>
                                  <w:marBottom w:val="0"/>
                                  <w:divBdr>
                                    <w:top w:val="none" w:sz="0" w:space="0" w:color="auto"/>
                                    <w:left w:val="none" w:sz="0" w:space="0" w:color="auto"/>
                                    <w:bottom w:val="none" w:sz="0" w:space="0" w:color="auto"/>
                                    <w:right w:val="none" w:sz="0" w:space="0" w:color="auto"/>
                                  </w:divBdr>
                                  <w:divsChild>
                                    <w:div w:id="611934583">
                                      <w:marLeft w:val="0"/>
                                      <w:marRight w:val="0"/>
                                      <w:marTop w:val="0"/>
                                      <w:marBottom w:val="0"/>
                                      <w:divBdr>
                                        <w:top w:val="none" w:sz="0" w:space="0" w:color="auto"/>
                                        <w:left w:val="none" w:sz="0" w:space="0" w:color="auto"/>
                                        <w:bottom w:val="none" w:sz="0" w:space="0" w:color="auto"/>
                                        <w:right w:val="none" w:sz="0" w:space="0" w:color="auto"/>
                                      </w:divBdr>
                                    </w:div>
                                    <w:div w:id="1392146359">
                                      <w:marLeft w:val="0"/>
                                      <w:marRight w:val="0"/>
                                      <w:marTop w:val="0"/>
                                      <w:marBottom w:val="0"/>
                                      <w:divBdr>
                                        <w:top w:val="none" w:sz="0" w:space="0" w:color="auto"/>
                                        <w:left w:val="none" w:sz="0" w:space="0" w:color="auto"/>
                                        <w:bottom w:val="none" w:sz="0" w:space="0" w:color="auto"/>
                                        <w:right w:val="none" w:sz="0" w:space="0" w:color="auto"/>
                                      </w:divBdr>
                                    </w:div>
                                    <w:div w:id="1739326059">
                                      <w:marLeft w:val="240"/>
                                      <w:marRight w:val="0"/>
                                      <w:marTop w:val="0"/>
                                      <w:marBottom w:val="0"/>
                                      <w:divBdr>
                                        <w:top w:val="none" w:sz="0" w:space="0" w:color="auto"/>
                                        <w:left w:val="none" w:sz="0" w:space="0" w:color="auto"/>
                                        <w:bottom w:val="none" w:sz="0" w:space="0" w:color="auto"/>
                                        <w:right w:val="none" w:sz="0" w:space="0" w:color="auto"/>
                                      </w:divBdr>
                                      <w:divsChild>
                                        <w:div w:id="8375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362450">
                          <w:marLeft w:val="0"/>
                          <w:marRight w:val="0"/>
                          <w:marTop w:val="0"/>
                          <w:marBottom w:val="0"/>
                          <w:divBdr>
                            <w:top w:val="none" w:sz="0" w:space="0" w:color="auto"/>
                            <w:left w:val="none" w:sz="0" w:space="0" w:color="auto"/>
                            <w:bottom w:val="none" w:sz="0" w:space="0" w:color="auto"/>
                            <w:right w:val="none" w:sz="0" w:space="0" w:color="auto"/>
                          </w:divBdr>
                          <w:divsChild>
                            <w:div w:id="272709787">
                              <w:marLeft w:val="0"/>
                              <w:marRight w:val="0"/>
                              <w:marTop w:val="0"/>
                              <w:marBottom w:val="0"/>
                              <w:divBdr>
                                <w:top w:val="none" w:sz="0" w:space="0" w:color="auto"/>
                                <w:left w:val="none" w:sz="0" w:space="0" w:color="auto"/>
                                <w:bottom w:val="none" w:sz="0" w:space="0" w:color="auto"/>
                                <w:right w:val="none" w:sz="0" w:space="0" w:color="auto"/>
                              </w:divBdr>
                            </w:div>
                            <w:div w:id="902910409">
                              <w:marLeft w:val="0"/>
                              <w:marRight w:val="0"/>
                              <w:marTop w:val="0"/>
                              <w:marBottom w:val="0"/>
                              <w:divBdr>
                                <w:top w:val="none" w:sz="0" w:space="0" w:color="auto"/>
                                <w:left w:val="none" w:sz="0" w:space="0" w:color="auto"/>
                                <w:bottom w:val="none" w:sz="0" w:space="0" w:color="auto"/>
                                <w:right w:val="none" w:sz="0" w:space="0" w:color="auto"/>
                              </w:divBdr>
                            </w:div>
                            <w:div w:id="1072241090">
                              <w:marLeft w:val="240"/>
                              <w:marRight w:val="0"/>
                              <w:marTop w:val="0"/>
                              <w:marBottom w:val="0"/>
                              <w:divBdr>
                                <w:top w:val="none" w:sz="0" w:space="0" w:color="auto"/>
                                <w:left w:val="none" w:sz="0" w:space="0" w:color="auto"/>
                                <w:bottom w:val="none" w:sz="0" w:space="0" w:color="auto"/>
                                <w:right w:val="none" w:sz="0" w:space="0" w:color="auto"/>
                              </w:divBdr>
                              <w:divsChild>
                                <w:div w:id="1107382329">
                                  <w:marLeft w:val="0"/>
                                  <w:marRight w:val="0"/>
                                  <w:marTop w:val="0"/>
                                  <w:marBottom w:val="0"/>
                                  <w:divBdr>
                                    <w:top w:val="none" w:sz="0" w:space="0" w:color="auto"/>
                                    <w:left w:val="none" w:sz="0" w:space="0" w:color="auto"/>
                                    <w:bottom w:val="none" w:sz="0" w:space="0" w:color="auto"/>
                                    <w:right w:val="none" w:sz="0" w:space="0" w:color="auto"/>
                                  </w:divBdr>
                                  <w:divsChild>
                                    <w:div w:id="827945626">
                                      <w:marLeft w:val="0"/>
                                      <w:marRight w:val="0"/>
                                      <w:marTop w:val="0"/>
                                      <w:marBottom w:val="0"/>
                                      <w:divBdr>
                                        <w:top w:val="none" w:sz="0" w:space="0" w:color="auto"/>
                                        <w:left w:val="none" w:sz="0" w:space="0" w:color="auto"/>
                                        <w:bottom w:val="none" w:sz="0" w:space="0" w:color="auto"/>
                                        <w:right w:val="none" w:sz="0" w:space="0" w:color="auto"/>
                                      </w:divBdr>
                                    </w:div>
                                    <w:div w:id="1318610232">
                                      <w:marLeft w:val="0"/>
                                      <w:marRight w:val="0"/>
                                      <w:marTop w:val="0"/>
                                      <w:marBottom w:val="0"/>
                                      <w:divBdr>
                                        <w:top w:val="none" w:sz="0" w:space="0" w:color="auto"/>
                                        <w:left w:val="none" w:sz="0" w:space="0" w:color="auto"/>
                                        <w:bottom w:val="none" w:sz="0" w:space="0" w:color="auto"/>
                                        <w:right w:val="none" w:sz="0" w:space="0" w:color="auto"/>
                                      </w:divBdr>
                                    </w:div>
                                    <w:div w:id="1964536475">
                                      <w:marLeft w:val="240"/>
                                      <w:marRight w:val="0"/>
                                      <w:marTop w:val="0"/>
                                      <w:marBottom w:val="0"/>
                                      <w:divBdr>
                                        <w:top w:val="none" w:sz="0" w:space="0" w:color="auto"/>
                                        <w:left w:val="none" w:sz="0" w:space="0" w:color="auto"/>
                                        <w:bottom w:val="none" w:sz="0" w:space="0" w:color="auto"/>
                                        <w:right w:val="none" w:sz="0" w:space="0" w:color="auto"/>
                                      </w:divBdr>
                                      <w:divsChild>
                                        <w:div w:id="67503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16546">
                          <w:marLeft w:val="0"/>
                          <w:marRight w:val="0"/>
                          <w:marTop w:val="0"/>
                          <w:marBottom w:val="0"/>
                          <w:divBdr>
                            <w:top w:val="none" w:sz="0" w:space="0" w:color="auto"/>
                            <w:left w:val="none" w:sz="0" w:space="0" w:color="auto"/>
                            <w:bottom w:val="none" w:sz="0" w:space="0" w:color="auto"/>
                            <w:right w:val="none" w:sz="0" w:space="0" w:color="auto"/>
                          </w:divBdr>
                          <w:divsChild>
                            <w:div w:id="366176164">
                              <w:marLeft w:val="0"/>
                              <w:marRight w:val="0"/>
                              <w:marTop w:val="0"/>
                              <w:marBottom w:val="0"/>
                              <w:divBdr>
                                <w:top w:val="none" w:sz="0" w:space="0" w:color="auto"/>
                                <w:left w:val="none" w:sz="0" w:space="0" w:color="auto"/>
                                <w:bottom w:val="none" w:sz="0" w:space="0" w:color="auto"/>
                                <w:right w:val="none" w:sz="0" w:space="0" w:color="auto"/>
                              </w:divBdr>
                            </w:div>
                            <w:div w:id="420681276">
                              <w:marLeft w:val="240"/>
                              <w:marRight w:val="0"/>
                              <w:marTop w:val="0"/>
                              <w:marBottom w:val="0"/>
                              <w:divBdr>
                                <w:top w:val="none" w:sz="0" w:space="0" w:color="auto"/>
                                <w:left w:val="none" w:sz="0" w:space="0" w:color="auto"/>
                                <w:bottom w:val="none" w:sz="0" w:space="0" w:color="auto"/>
                                <w:right w:val="none" w:sz="0" w:space="0" w:color="auto"/>
                              </w:divBdr>
                              <w:divsChild>
                                <w:div w:id="190001039">
                                  <w:marLeft w:val="0"/>
                                  <w:marRight w:val="0"/>
                                  <w:marTop w:val="0"/>
                                  <w:marBottom w:val="0"/>
                                  <w:divBdr>
                                    <w:top w:val="none" w:sz="0" w:space="0" w:color="auto"/>
                                    <w:left w:val="none" w:sz="0" w:space="0" w:color="auto"/>
                                    <w:bottom w:val="none" w:sz="0" w:space="0" w:color="auto"/>
                                    <w:right w:val="none" w:sz="0" w:space="0" w:color="auto"/>
                                  </w:divBdr>
                                  <w:divsChild>
                                    <w:div w:id="458764997">
                                      <w:marLeft w:val="240"/>
                                      <w:marRight w:val="0"/>
                                      <w:marTop w:val="0"/>
                                      <w:marBottom w:val="0"/>
                                      <w:divBdr>
                                        <w:top w:val="none" w:sz="0" w:space="0" w:color="auto"/>
                                        <w:left w:val="none" w:sz="0" w:space="0" w:color="auto"/>
                                        <w:bottom w:val="none" w:sz="0" w:space="0" w:color="auto"/>
                                        <w:right w:val="none" w:sz="0" w:space="0" w:color="auto"/>
                                      </w:divBdr>
                                      <w:divsChild>
                                        <w:div w:id="692658973">
                                          <w:marLeft w:val="0"/>
                                          <w:marRight w:val="0"/>
                                          <w:marTop w:val="0"/>
                                          <w:marBottom w:val="0"/>
                                          <w:divBdr>
                                            <w:top w:val="none" w:sz="0" w:space="0" w:color="auto"/>
                                            <w:left w:val="none" w:sz="0" w:space="0" w:color="auto"/>
                                            <w:bottom w:val="none" w:sz="0" w:space="0" w:color="auto"/>
                                            <w:right w:val="none" w:sz="0" w:space="0" w:color="auto"/>
                                          </w:divBdr>
                                        </w:div>
                                      </w:divsChild>
                                    </w:div>
                                    <w:div w:id="714355610">
                                      <w:marLeft w:val="0"/>
                                      <w:marRight w:val="0"/>
                                      <w:marTop w:val="0"/>
                                      <w:marBottom w:val="0"/>
                                      <w:divBdr>
                                        <w:top w:val="none" w:sz="0" w:space="0" w:color="auto"/>
                                        <w:left w:val="none" w:sz="0" w:space="0" w:color="auto"/>
                                        <w:bottom w:val="none" w:sz="0" w:space="0" w:color="auto"/>
                                        <w:right w:val="none" w:sz="0" w:space="0" w:color="auto"/>
                                      </w:divBdr>
                                    </w:div>
                                    <w:div w:id="12248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90694">
                              <w:marLeft w:val="0"/>
                              <w:marRight w:val="0"/>
                              <w:marTop w:val="0"/>
                              <w:marBottom w:val="0"/>
                              <w:divBdr>
                                <w:top w:val="none" w:sz="0" w:space="0" w:color="auto"/>
                                <w:left w:val="none" w:sz="0" w:space="0" w:color="auto"/>
                                <w:bottom w:val="none" w:sz="0" w:space="0" w:color="auto"/>
                                <w:right w:val="none" w:sz="0" w:space="0" w:color="auto"/>
                              </w:divBdr>
                            </w:div>
                          </w:divsChild>
                        </w:div>
                        <w:div w:id="1209030065">
                          <w:marLeft w:val="0"/>
                          <w:marRight w:val="0"/>
                          <w:marTop w:val="0"/>
                          <w:marBottom w:val="0"/>
                          <w:divBdr>
                            <w:top w:val="none" w:sz="0" w:space="0" w:color="auto"/>
                            <w:left w:val="none" w:sz="0" w:space="0" w:color="auto"/>
                            <w:bottom w:val="none" w:sz="0" w:space="0" w:color="auto"/>
                            <w:right w:val="none" w:sz="0" w:space="0" w:color="auto"/>
                          </w:divBdr>
                          <w:divsChild>
                            <w:div w:id="36394175">
                              <w:marLeft w:val="0"/>
                              <w:marRight w:val="0"/>
                              <w:marTop w:val="0"/>
                              <w:marBottom w:val="0"/>
                              <w:divBdr>
                                <w:top w:val="none" w:sz="0" w:space="0" w:color="auto"/>
                                <w:left w:val="none" w:sz="0" w:space="0" w:color="auto"/>
                                <w:bottom w:val="none" w:sz="0" w:space="0" w:color="auto"/>
                                <w:right w:val="none" w:sz="0" w:space="0" w:color="auto"/>
                              </w:divBdr>
                            </w:div>
                            <w:div w:id="337197593">
                              <w:marLeft w:val="0"/>
                              <w:marRight w:val="0"/>
                              <w:marTop w:val="0"/>
                              <w:marBottom w:val="0"/>
                              <w:divBdr>
                                <w:top w:val="none" w:sz="0" w:space="0" w:color="auto"/>
                                <w:left w:val="none" w:sz="0" w:space="0" w:color="auto"/>
                                <w:bottom w:val="none" w:sz="0" w:space="0" w:color="auto"/>
                                <w:right w:val="none" w:sz="0" w:space="0" w:color="auto"/>
                              </w:divBdr>
                            </w:div>
                            <w:div w:id="1271474125">
                              <w:marLeft w:val="240"/>
                              <w:marRight w:val="0"/>
                              <w:marTop w:val="0"/>
                              <w:marBottom w:val="0"/>
                              <w:divBdr>
                                <w:top w:val="none" w:sz="0" w:space="0" w:color="auto"/>
                                <w:left w:val="none" w:sz="0" w:space="0" w:color="auto"/>
                                <w:bottom w:val="none" w:sz="0" w:space="0" w:color="auto"/>
                                <w:right w:val="none" w:sz="0" w:space="0" w:color="auto"/>
                              </w:divBdr>
                              <w:divsChild>
                                <w:div w:id="1070494713">
                                  <w:marLeft w:val="0"/>
                                  <w:marRight w:val="0"/>
                                  <w:marTop w:val="0"/>
                                  <w:marBottom w:val="0"/>
                                  <w:divBdr>
                                    <w:top w:val="none" w:sz="0" w:space="0" w:color="auto"/>
                                    <w:left w:val="none" w:sz="0" w:space="0" w:color="auto"/>
                                    <w:bottom w:val="none" w:sz="0" w:space="0" w:color="auto"/>
                                    <w:right w:val="none" w:sz="0" w:space="0" w:color="auto"/>
                                  </w:divBdr>
                                  <w:divsChild>
                                    <w:div w:id="1507403891">
                                      <w:marLeft w:val="240"/>
                                      <w:marRight w:val="0"/>
                                      <w:marTop w:val="0"/>
                                      <w:marBottom w:val="0"/>
                                      <w:divBdr>
                                        <w:top w:val="none" w:sz="0" w:space="0" w:color="auto"/>
                                        <w:left w:val="none" w:sz="0" w:space="0" w:color="auto"/>
                                        <w:bottom w:val="none" w:sz="0" w:space="0" w:color="auto"/>
                                        <w:right w:val="none" w:sz="0" w:space="0" w:color="auto"/>
                                      </w:divBdr>
                                      <w:divsChild>
                                        <w:div w:id="1992907111">
                                          <w:marLeft w:val="0"/>
                                          <w:marRight w:val="0"/>
                                          <w:marTop w:val="0"/>
                                          <w:marBottom w:val="0"/>
                                          <w:divBdr>
                                            <w:top w:val="none" w:sz="0" w:space="0" w:color="auto"/>
                                            <w:left w:val="none" w:sz="0" w:space="0" w:color="auto"/>
                                            <w:bottom w:val="none" w:sz="0" w:space="0" w:color="auto"/>
                                            <w:right w:val="none" w:sz="0" w:space="0" w:color="auto"/>
                                          </w:divBdr>
                                        </w:div>
                                      </w:divsChild>
                                    </w:div>
                                    <w:div w:id="1507940615">
                                      <w:marLeft w:val="0"/>
                                      <w:marRight w:val="0"/>
                                      <w:marTop w:val="0"/>
                                      <w:marBottom w:val="0"/>
                                      <w:divBdr>
                                        <w:top w:val="none" w:sz="0" w:space="0" w:color="auto"/>
                                        <w:left w:val="none" w:sz="0" w:space="0" w:color="auto"/>
                                        <w:bottom w:val="none" w:sz="0" w:space="0" w:color="auto"/>
                                        <w:right w:val="none" w:sz="0" w:space="0" w:color="auto"/>
                                      </w:divBdr>
                                    </w:div>
                                    <w:div w:id="17518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20036">
                          <w:marLeft w:val="0"/>
                          <w:marRight w:val="0"/>
                          <w:marTop w:val="0"/>
                          <w:marBottom w:val="0"/>
                          <w:divBdr>
                            <w:top w:val="none" w:sz="0" w:space="0" w:color="auto"/>
                            <w:left w:val="none" w:sz="0" w:space="0" w:color="auto"/>
                            <w:bottom w:val="none" w:sz="0" w:space="0" w:color="auto"/>
                            <w:right w:val="none" w:sz="0" w:space="0" w:color="auto"/>
                          </w:divBdr>
                          <w:divsChild>
                            <w:div w:id="212817696">
                              <w:marLeft w:val="0"/>
                              <w:marRight w:val="0"/>
                              <w:marTop w:val="0"/>
                              <w:marBottom w:val="0"/>
                              <w:divBdr>
                                <w:top w:val="none" w:sz="0" w:space="0" w:color="auto"/>
                                <w:left w:val="none" w:sz="0" w:space="0" w:color="auto"/>
                                <w:bottom w:val="none" w:sz="0" w:space="0" w:color="auto"/>
                                <w:right w:val="none" w:sz="0" w:space="0" w:color="auto"/>
                              </w:divBdr>
                            </w:div>
                            <w:div w:id="1271429968">
                              <w:marLeft w:val="240"/>
                              <w:marRight w:val="0"/>
                              <w:marTop w:val="0"/>
                              <w:marBottom w:val="0"/>
                              <w:divBdr>
                                <w:top w:val="none" w:sz="0" w:space="0" w:color="auto"/>
                                <w:left w:val="none" w:sz="0" w:space="0" w:color="auto"/>
                                <w:bottom w:val="none" w:sz="0" w:space="0" w:color="auto"/>
                                <w:right w:val="none" w:sz="0" w:space="0" w:color="auto"/>
                              </w:divBdr>
                              <w:divsChild>
                                <w:div w:id="1386369368">
                                  <w:marLeft w:val="0"/>
                                  <w:marRight w:val="0"/>
                                  <w:marTop w:val="0"/>
                                  <w:marBottom w:val="0"/>
                                  <w:divBdr>
                                    <w:top w:val="none" w:sz="0" w:space="0" w:color="auto"/>
                                    <w:left w:val="none" w:sz="0" w:space="0" w:color="auto"/>
                                    <w:bottom w:val="none" w:sz="0" w:space="0" w:color="auto"/>
                                    <w:right w:val="none" w:sz="0" w:space="0" w:color="auto"/>
                                  </w:divBdr>
                                  <w:divsChild>
                                    <w:div w:id="30962421">
                                      <w:marLeft w:val="0"/>
                                      <w:marRight w:val="0"/>
                                      <w:marTop w:val="0"/>
                                      <w:marBottom w:val="0"/>
                                      <w:divBdr>
                                        <w:top w:val="none" w:sz="0" w:space="0" w:color="auto"/>
                                        <w:left w:val="none" w:sz="0" w:space="0" w:color="auto"/>
                                        <w:bottom w:val="none" w:sz="0" w:space="0" w:color="auto"/>
                                        <w:right w:val="none" w:sz="0" w:space="0" w:color="auto"/>
                                      </w:divBdr>
                                    </w:div>
                                    <w:div w:id="252781281">
                                      <w:marLeft w:val="0"/>
                                      <w:marRight w:val="0"/>
                                      <w:marTop w:val="0"/>
                                      <w:marBottom w:val="0"/>
                                      <w:divBdr>
                                        <w:top w:val="none" w:sz="0" w:space="0" w:color="auto"/>
                                        <w:left w:val="none" w:sz="0" w:space="0" w:color="auto"/>
                                        <w:bottom w:val="none" w:sz="0" w:space="0" w:color="auto"/>
                                        <w:right w:val="none" w:sz="0" w:space="0" w:color="auto"/>
                                      </w:divBdr>
                                    </w:div>
                                    <w:div w:id="1410348046">
                                      <w:marLeft w:val="240"/>
                                      <w:marRight w:val="0"/>
                                      <w:marTop w:val="0"/>
                                      <w:marBottom w:val="0"/>
                                      <w:divBdr>
                                        <w:top w:val="none" w:sz="0" w:space="0" w:color="auto"/>
                                        <w:left w:val="none" w:sz="0" w:space="0" w:color="auto"/>
                                        <w:bottom w:val="none" w:sz="0" w:space="0" w:color="auto"/>
                                        <w:right w:val="none" w:sz="0" w:space="0" w:color="auto"/>
                                      </w:divBdr>
                                      <w:divsChild>
                                        <w:div w:id="91982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61069">
                              <w:marLeft w:val="0"/>
                              <w:marRight w:val="0"/>
                              <w:marTop w:val="0"/>
                              <w:marBottom w:val="0"/>
                              <w:divBdr>
                                <w:top w:val="none" w:sz="0" w:space="0" w:color="auto"/>
                                <w:left w:val="none" w:sz="0" w:space="0" w:color="auto"/>
                                <w:bottom w:val="none" w:sz="0" w:space="0" w:color="auto"/>
                                <w:right w:val="none" w:sz="0" w:space="0" w:color="auto"/>
                              </w:divBdr>
                            </w:div>
                          </w:divsChild>
                        </w:div>
                        <w:div w:id="1664965685">
                          <w:marLeft w:val="0"/>
                          <w:marRight w:val="0"/>
                          <w:marTop w:val="0"/>
                          <w:marBottom w:val="0"/>
                          <w:divBdr>
                            <w:top w:val="none" w:sz="0" w:space="0" w:color="auto"/>
                            <w:left w:val="none" w:sz="0" w:space="0" w:color="auto"/>
                            <w:bottom w:val="none" w:sz="0" w:space="0" w:color="auto"/>
                            <w:right w:val="none" w:sz="0" w:space="0" w:color="auto"/>
                          </w:divBdr>
                          <w:divsChild>
                            <w:div w:id="282421895">
                              <w:marLeft w:val="0"/>
                              <w:marRight w:val="0"/>
                              <w:marTop w:val="0"/>
                              <w:marBottom w:val="0"/>
                              <w:divBdr>
                                <w:top w:val="none" w:sz="0" w:space="0" w:color="auto"/>
                                <w:left w:val="none" w:sz="0" w:space="0" w:color="auto"/>
                                <w:bottom w:val="none" w:sz="0" w:space="0" w:color="auto"/>
                                <w:right w:val="none" w:sz="0" w:space="0" w:color="auto"/>
                              </w:divBdr>
                            </w:div>
                            <w:div w:id="1136291554">
                              <w:marLeft w:val="0"/>
                              <w:marRight w:val="0"/>
                              <w:marTop w:val="0"/>
                              <w:marBottom w:val="0"/>
                              <w:divBdr>
                                <w:top w:val="none" w:sz="0" w:space="0" w:color="auto"/>
                                <w:left w:val="none" w:sz="0" w:space="0" w:color="auto"/>
                                <w:bottom w:val="none" w:sz="0" w:space="0" w:color="auto"/>
                                <w:right w:val="none" w:sz="0" w:space="0" w:color="auto"/>
                              </w:divBdr>
                            </w:div>
                            <w:div w:id="1942644473">
                              <w:marLeft w:val="240"/>
                              <w:marRight w:val="0"/>
                              <w:marTop w:val="0"/>
                              <w:marBottom w:val="0"/>
                              <w:divBdr>
                                <w:top w:val="none" w:sz="0" w:space="0" w:color="auto"/>
                                <w:left w:val="none" w:sz="0" w:space="0" w:color="auto"/>
                                <w:bottom w:val="none" w:sz="0" w:space="0" w:color="auto"/>
                                <w:right w:val="none" w:sz="0" w:space="0" w:color="auto"/>
                              </w:divBdr>
                              <w:divsChild>
                                <w:div w:id="549339847">
                                  <w:marLeft w:val="0"/>
                                  <w:marRight w:val="0"/>
                                  <w:marTop w:val="0"/>
                                  <w:marBottom w:val="0"/>
                                  <w:divBdr>
                                    <w:top w:val="none" w:sz="0" w:space="0" w:color="auto"/>
                                    <w:left w:val="none" w:sz="0" w:space="0" w:color="auto"/>
                                    <w:bottom w:val="none" w:sz="0" w:space="0" w:color="auto"/>
                                    <w:right w:val="none" w:sz="0" w:space="0" w:color="auto"/>
                                  </w:divBdr>
                                  <w:divsChild>
                                    <w:div w:id="465968768">
                                      <w:marLeft w:val="0"/>
                                      <w:marRight w:val="0"/>
                                      <w:marTop w:val="0"/>
                                      <w:marBottom w:val="0"/>
                                      <w:divBdr>
                                        <w:top w:val="none" w:sz="0" w:space="0" w:color="auto"/>
                                        <w:left w:val="none" w:sz="0" w:space="0" w:color="auto"/>
                                        <w:bottom w:val="none" w:sz="0" w:space="0" w:color="auto"/>
                                        <w:right w:val="none" w:sz="0" w:space="0" w:color="auto"/>
                                      </w:divBdr>
                                    </w:div>
                                    <w:div w:id="1075586134">
                                      <w:marLeft w:val="240"/>
                                      <w:marRight w:val="0"/>
                                      <w:marTop w:val="0"/>
                                      <w:marBottom w:val="0"/>
                                      <w:divBdr>
                                        <w:top w:val="none" w:sz="0" w:space="0" w:color="auto"/>
                                        <w:left w:val="none" w:sz="0" w:space="0" w:color="auto"/>
                                        <w:bottom w:val="none" w:sz="0" w:space="0" w:color="auto"/>
                                        <w:right w:val="none" w:sz="0" w:space="0" w:color="auto"/>
                                      </w:divBdr>
                                      <w:divsChild>
                                        <w:div w:id="1585842435">
                                          <w:marLeft w:val="0"/>
                                          <w:marRight w:val="0"/>
                                          <w:marTop w:val="0"/>
                                          <w:marBottom w:val="0"/>
                                          <w:divBdr>
                                            <w:top w:val="none" w:sz="0" w:space="0" w:color="auto"/>
                                            <w:left w:val="none" w:sz="0" w:space="0" w:color="auto"/>
                                            <w:bottom w:val="none" w:sz="0" w:space="0" w:color="auto"/>
                                            <w:right w:val="none" w:sz="0" w:space="0" w:color="auto"/>
                                          </w:divBdr>
                                        </w:div>
                                      </w:divsChild>
                                    </w:div>
                                    <w:div w:id="205117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67729">
                          <w:marLeft w:val="0"/>
                          <w:marRight w:val="0"/>
                          <w:marTop w:val="0"/>
                          <w:marBottom w:val="0"/>
                          <w:divBdr>
                            <w:top w:val="none" w:sz="0" w:space="0" w:color="auto"/>
                            <w:left w:val="none" w:sz="0" w:space="0" w:color="auto"/>
                            <w:bottom w:val="none" w:sz="0" w:space="0" w:color="auto"/>
                            <w:right w:val="none" w:sz="0" w:space="0" w:color="auto"/>
                          </w:divBdr>
                          <w:divsChild>
                            <w:div w:id="287703151">
                              <w:marLeft w:val="0"/>
                              <w:marRight w:val="0"/>
                              <w:marTop w:val="0"/>
                              <w:marBottom w:val="0"/>
                              <w:divBdr>
                                <w:top w:val="none" w:sz="0" w:space="0" w:color="auto"/>
                                <w:left w:val="none" w:sz="0" w:space="0" w:color="auto"/>
                                <w:bottom w:val="none" w:sz="0" w:space="0" w:color="auto"/>
                                <w:right w:val="none" w:sz="0" w:space="0" w:color="auto"/>
                              </w:divBdr>
                            </w:div>
                            <w:div w:id="648753021">
                              <w:marLeft w:val="0"/>
                              <w:marRight w:val="0"/>
                              <w:marTop w:val="0"/>
                              <w:marBottom w:val="0"/>
                              <w:divBdr>
                                <w:top w:val="none" w:sz="0" w:space="0" w:color="auto"/>
                                <w:left w:val="none" w:sz="0" w:space="0" w:color="auto"/>
                                <w:bottom w:val="none" w:sz="0" w:space="0" w:color="auto"/>
                                <w:right w:val="none" w:sz="0" w:space="0" w:color="auto"/>
                              </w:divBdr>
                            </w:div>
                            <w:div w:id="1298678589">
                              <w:marLeft w:val="240"/>
                              <w:marRight w:val="0"/>
                              <w:marTop w:val="0"/>
                              <w:marBottom w:val="0"/>
                              <w:divBdr>
                                <w:top w:val="none" w:sz="0" w:space="0" w:color="auto"/>
                                <w:left w:val="none" w:sz="0" w:space="0" w:color="auto"/>
                                <w:bottom w:val="none" w:sz="0" w:space="0" w:color="auto"/>
                                <w:right w:val="none" w:sz="0" w:space="0" w:color="auto"/>
                              </w:divBdr>
                              <w:divsChild>
                                <w:div w:id="252739024">
                                  <w:marLeft w:val="0"/>
                                  <w:marRight w:val="0"/>
                                  <w:marTop w:val="0"/>
                                  <w:marBottom w:val="0"/>
                                  <w:divBdr>
                                    <w:top w:val="none" w:sz="0" w:space="0" w:color="auto"/>
                                    <w:left w:val="none" w:sz="0" w:space="0" w:color="auto"/>
                                    <w:bottom w:val="none" w:sz="0" w:space="0" w:color="auto"/>
                                    <w:right w:val="none" w:sz="0" w:space="0" w:color="auto"/>
                                  </w:divBdr>
                                  <w:divsChild>
                                    <w:div w:id="319389670">
                                      <w:marLeft w:val="240"/>
                                      <w:marRight w:val="0"/>
                                      <w:marTop w:val="0"/>
                                      <w:marBottom w:val="0"/>
                                      <w:divBdr>
                                        <w:top w:val="none" w:sz="0" w:space="0" w:color="auto"/>
                                        <w:left w:val="none" w:sz="0" w:space="0" w:color="auto"/>
                                        <w:bottom w:val="none" w:sz="0" w:space="0" w:color="auto"/>
                                        <w:right w:val="none" w:sz="0" w:space="0" w:color="auto"/>
                                      </w:divBdr>
                                      <w:divsChild>
                                        <w:div w:id="669254330">
                                          <w:marLeft w:val="0"/>
                                          <w:marRight w:val="0"/>
                                          <w:marTop w:val="0"/>
                                          <w:marBottom w:val="0"/>
                                          <w:divBdr>
                                            <w:top w:val="none" w:sz="0" w:space="0" w:color="auto"/>
                                            <w:left w:val="none" w:sz="0" w:space="0" w:color="auto"/>
                                            <w:bottom w:val="none" w:sz="0" w:space="0" w:color="auto"/>
                                            <w:right w:val="none" w:sz="0" w:space="0" w:color="auto"/>
                                          </w:divBdr>
                                        </w:div>
                                      </w:divsChild>
                                    </w:div>
                                    <w:div w:id="445972958">
                                      <w:marLeft w:val="0"/>
                                      <w:marRight w:val="0"/>
                                      <w:marTop w:val="0"/>
                                      <w:marBottom w:val="0"/>
                                      <w:divBdr>
                                        <w:top w:val="none" w:sz="0" w:space="0" w:color="auto"/>
                                        <w:left w:val="none" w:sz="0" w:space="0" w:color="auto"/>
                                        <w:bottom w:val="none" w:sz="0" w:space="0" w:color="auto"/>
                                        <w:right w:val="none" w:sz="0" w:space="0" w:color="auto"/>
                                      </w:divBdr>
                                    </w:div>
                                    <w:div w:id="147039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967817">
                          <w:marLeft w:val="0"/>
                          <w:marRight w:val="0"/>
                          <w:marTop w:val="0"/>
                          <w:marBottom w:val="0"/>
                          <w:divBdr>
                            <w:top w:val="none" w:sz="0" w:space="0" w:color="auto"/>
                            <w:left w:val="none" w:sz="0" w:space="0" w:color="auto"/>
                            <w:bottom w:val="none" w:sz="0" w:space="0" w:color="auto"/>
                            <w:right w:val="none" w:sz="0" w:space="0" w:color="auto"/>
                          </w:divBdr>
                          <w:divsChild>
                            <w:div w:id="1237282119">
                              <w:marLeft w:val="0"/>
                              <w:marRight w:val="0"/>
                              <w:marTop w:val="0"/>
                              <w:marBottom w:val="0"/>
                              <w:divBdr>
                                <w:top w:val="none" w:sz="0" w:space="0" w:color="auto"/>
                                <w:left w:val="none" w:sz="0" w:space="0" w:color="auto"/>
                                <w:bottom w:val="none" w:sz="0" w:space="0" w:color="auto"/>
                                <w:right w:val="none" w:sz="0" w:space="0" w:color="auto"/>
                              </w:divBdr>
                            </w:div>
                            <w:div w:id="1863519816">
                              <w:marLeft w:val="240"/>
                              <w:marRight w:val="0"/>
                              <w:marTop w:val="0"/>
                              <w:marBottom w:val="0"/>
                              <w:divBdr>
                                <w:top w:val="none" w:sz="0" w:space="0" w:color="auto"/>
                                <w:left w:val="none" w:sz="0" w:space="0" w:color="auto"/>
                                <w:bottom w:val="none" w:sz="0" w:space="0" w:color="auto"/>
                                <w:right w:val="none" w:sz="0" w:space="0" w:color="auto"/>
                              </w:divBdr>
                              <w:divsChild>
                                <w:div w:id="926764430">
                                  <w:marLeft w:val="0"/>
                                  <w:marRight w:val="0"/>
                                  <w:marTop w:val="0"/>
                                  <w:marBottom w:val="0"/>
                                  <w:divBdr>
                                    <w:top w:val="none" w:sz="0" w:space="0" w:color="auto"/>
                                    <w:left w:val="none" w:sz="0" w:space="0" w:color="auto"/>
                                    <w:bottom w:val="none" w:sz="0" w:space="0" w:color="auto"/>
                                    <w:right w:val="none" w:sz="0" w:space="0" w:color="auto"/>
                                  </w:divBdr>
                                  <w:divsChild>
                                    <w:div w:id="477310566">
                                      <w:marLeft w:val="240"/>
                                      <w:marRight w:val="0"/>
                                      <w:marTop w:val="0"/>
                                      <w:marBottom w:val="0"/>
                                      <w:divBdr>
                                        <w:top w:val="none" w:sz="0" w:space="0" w:color="auto"/>
                                        <w:left w:val="none" w:sz="0" w:space="0" w:color="auto"/>
                                        <w:bottom w:val="none" w:sz="0" w:space="0" w:color="auto"/>
                                        <w:right w:val="none" w:sz="0" w:space="0" w:color="auto"/>
                                      </w:divBdr>
                                      <w:divsChild>
                                        <w:div w:id="583488699">
                                          <w:marLeft w:val="0"/>
                                          <w:marRight w:val="0"/>
                                          <w:marTop w:val="0"/>
                                          <w:marBottom w:val="0"/>
                                          <w:divBdr>
                                            <w:top w:val="none" w:sz="0" w:space="0" w:color="auto"/>
                                            <w:left w:val="none" w:sz="0" w:space="0" w:color="auto"/>
                                            <w:bottom w:val="none" w:sz="0" w:space="0" w:color="auto"/>
                                            <w:right w:val="none" w:sz="0" w:space="0" w:color="auto"/>
                                          </w:divBdr>
                                        </w:div>
                                      </w:divsChild>
                                    </w:div>
                                    <w:div w:id="568224650">
                                      <w:marLeft w:val="0"/>
                                      <w:marRight w:val="0"/>
                                      <w:marTop w:val="0"/>
                                      <w:marBottom w:val="0"/>
                                      <w:divBdr>
                                        <w:top w:val="none" w:sz="0" w:space="0" w:color="auto"/>
                                        <w:left w:val="none" w:sz="0" w:space="0" w:color="auto"/>
                                        <w:bottom w:val="none" w:sz="0" w:space="0" w:color="auto"/>
                                        <w:right w:val="none" w:sz="0" w:space="0" w:color="auto"/>
                                      </w:divBdr>
                                    </w:div>
                                    <w:div w:id="19641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25340">
                              <w:marLeft w:val="0"/>
                              <w:marRight w:val="0"/>
                              <w:marTop w:val="0"/>
                              <w:marBottom w:val="0"/>
                              <w:divBdr>
                                <w:top w:val="none" w:sz="0" w:space="0" w:color="auto"/>
                                <w:left w:val="none" w:sz="0" w:space="0" w:color="auto"/>
                                <w:bottom w:val="none" w:sz="0" w:space="0" w:color="auto"/>
                                <w:right w:val="none" w:sz="0" w:space="0" w:color="auto"/>
                              </w:divBdr>
                            </w:div>
                          </w:divsChild>
                        </w:div>
                        <w:div w:id="2129199711">
                          <w:marLeft w:val="0"/>
                          <w:marRight w:val="0"/>
                          <w:marTop w:val="0"/>
                          <w:marBottom w:val="0"/>
                          <w:divBdr>
                            <w:top w:val="none" w:sz="0" w:space="0" w:color="auto"/>
                            <w:left w:val="none" w:sz="0" w:space="0" w:color="auto"/>
                            <w:bottom w:val="none" w:sz="0" w:space="0" w:color="auto"/>
                            <w:right w:val="none" w:sz="0" w:space="0" w:color="auto"/>
                          </w:divBdr>
                          <w:divsChild>
                            <w:div w:id="674650744">
                              <w:marLeft w:val="0"/>
                              <w:marRight w:val="0"/>
                              <w:marTop w:val="0"/>
                              <w:marBottom w:val="0"/>
                              <w:divBdr>
                                <w:top w:val="none" w:sz="0" w:space="0" w:color="auto"/>
                                <w:left w:val="none" w:sz="0" w:space="0" w:color="auto"/>
                                <w:bottom w:val="none" w:sz="0" w:space="0" w:color="auto"/>
                                <w:right w:val="none" w:sz="0" w:space="0" w:color="auto"/>
                              </w:divBdr>
                            </w:div>
                            <w:div w:id="1201895328">
                              <w:marLeft w:val="240"/>
                              <w:marRight w:val="0"/>
                              <w:marTop w:val="0"/>
                              <w:marBottom w:val="0"/>
                              <w:divBdr>
                                <w:top w:val="none" w:sz="0" w:space="0" w:color="auto"/>
                                <w:left w:val="none" w:sz="0" w:space="0" w:color="auto"/>
                                <w:bottom w:val="none" w:sz="0" w:space="0" w:color="auto"/>
                                <w:right w:val="none" w:sz="0" w:space="0" w:color="auto"/>
                              </w:divBdr>
                              <w:divsChild>
                                <w:div w:id="841820565">
                                  <w:marLeft w:val="0"/>
                                  <w:marRight w:val="0"/>
                                  <w:marTop w:val="0"/>
                                  <w:marBottom w:val="0"/>
                                  <w:divBdr>
                                    <w:top w:val="none" w:sz="0" w:space="0" w:color="auto"/>
                                    <w:left w:val="none" w:sz="0" w:space="0" w:color="auto"/>
                                    <w:bottom w:val="none" w:sz="0" w:space="0" w:color="auto"/>
                                    <w:right w:val="none" w:sz="0" w:space="0" w:color="auto"/>
                                  </w:divBdr>
                                  <w:divsChild>
                                    <w:div w:id="333799389">
                                      <w:marLeft w:val="240"/>
                                      <w:marRight w:val="0"/>
                                      <w:marTop w:val="0"/>
                                      <w:marBottom w:val="0"/>
                                      <w:divBdr>
                                        <w:top w:val="none" w:sz="0" w:space="0" w:color="auto"/>
                                        <w:left w:val="none" w:sz="0" w:space="0" w:color="auto"/>
                                        <w:bottom w:val="none" w:sz="0" w:space="0" w:color="auto"/>
                                        <w:right w:val="none" w:sz="0" w:space="0" w:color="auto"/>
                                      </w:divBdr>
                                      <w:divsChild>
                                        <w:div w:id="2056276244">
                                          <w:marLeft w:val="0"/>
                                          <w:marRight w:val="0"/>
                                          <w:marTop w:val="0"/>
                                          <w:marBottom w:val="0"/>
                                          <w:divBdr>
                                            <w:top w:val="none" w:sz="0" w:space="0" w:color="auto"/>
                                            <w:left w:val="none" w:sz="0" w:space="0" w:color="auto"/>
                                            <w:bottom w:val="none" w:sz="0" w:space="0" w:color="auto"/>
                                            <w:right w:val="none" w:sz="0" w:space="0" w:color="auto"/>
                                          </w:divBdr>
                                        </w:div>
                                      </w:divsChild>
                                    </w:div>
                                    <w:div w:id="1080055175">
                                      <w:marLeft w:val="0"/>
                                      <w:marRight w:val="0"/>
                                      <w:marTop w:val="0"/>
                                      <w:marBottom w:val="0"/>
                                      <w:divBdr>
                                        <w:top w:val="none" w:sz="0" w:space="0" w:color="auto"/>
                                        <w:left w:val="none" w:sz="0" w:space="0" w:color="auto"/>
                                        <w:bottom w:val="none" w:sz="0" w:space="0" w:color="auto"/>
                                        <w:right w:val="none" w:sz="0" w:space="0" w:color="auto"/>
                                      </w:divBdr>
                                    </w:div>
                                    <w:div w:id="10878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76784">
      <w:bodyDiv w:val="1"/>
      <w:marLeft w:val="0"/>
      <w:marRight w:val="0"/>
      <w:marTop w:val="0"/>
      <w:marBottom w:val="0"/>
      <w:divBdr>
        <w:top w:val="none" w:sz="0" w:space="0" w:color="auto"/>
        <w:left w:val="none" w:sz="0" w:space="0" w:color="auto"/>
        <w:bottom w:val="none" w:sz="0" w:space="0" w:color="auto"/>
        <w:right w:val="none" w:sz="0" w:space="0" w:color="auto"/>
      </w:divBdr>
    </w:div>
    <w:div w:id="616450046">
      <w:bodyDiv w:val="1"/>
      <w:marLeft w:val="0"/>
      <w:marRight w:val="0"/>
      <w:marTop w:val="0"/>
      <w:marBottom w:val="0"/>
      <w:divBdr>
        <w:top w:val="none" w:sz="0" w:space="0" w:color="auto"/>
        <w:left w:val="none" w:sz="0" w:space="0" w:color="auto"/>
        <w:bottom w:val="none" w:sz="0" w:space="0" w:color="auto"/>
        <w:right w:val="none" w:sz="0" w:space="0" w:color="auto"/>
      </w:divBdr>
    </w:div>
    <w:div w:id="677079383">
      <w:bodyDiv w:val="1"/>
      <w:marLeft w:val="0"/>
      <w:marRight w:val="0"/>
      <w:marTop w:val="0"/>
      <w:marBottom w:val="0"/>
      <w:divBdr>
        <w:top w:val="none" w:sz="0" w:space="0" w:color="auto"/>
        <w:left w:val="none" w:sz="0" w:space="0" w:color="auto"/>
        <w:bottom w:val="none" w:sz="0" w:space="0" w:color="auto"/>
        <w:right w:val="none" w:sz="0" w:space="0" w:color="auto"/>
      </w:divBdr>
    </w:div>
    <w:div w:id="812868172">
      <w:bodyDiv w:val="1"/>
      <w:marLeft w:val="0"/>
      <w:marRight w:val="0"/>
      <w:marTop w:val="0"/>
      <w:marBottom w:val="0"/>
      <w:divBdr>
        <w:top w:val="none" w:sz="0" w:space="0" w:color="auto"/>
        <w:left w:val="none" w:sz="0" w:space="0" w:color="auto"/>
        <w:bottom w:val="none" w:sz="0" w:space="0" w:color="auto"/>
        <w:right w:val="none" w:sz="0" w:space="0" w:color="auto"/>
      </w:divBdr>
    </w:div>
    <w:div w:id="821117760">
      <w:bodyDiv w:val="1"/>
      <w:marLeft w:val="0"/>
      <w:marRight w:val="0"/>
      <w:marTop w:val="0"/>
      <w:marBottom w:val="0"/>
      <w:divBdr>
        <w:top w:val="none" w:sz="0" w:space="0" w:color="auto"/>
        <w:left w:val="none" w:sz="0" w:space="0" w:color="auto"/>
        <w:bottom w:val="none" w:sz="0" w:space="0" w:color="auto"/>
        <w:right w:val="none" w:sz="0" w:space="0" w:color="auto"/>
      </w:divBdr>
    </w:div>
    <w:div w:id="854878390">
      <w:bodyDiv w:val="1"/>
      <w:marLeft w:val="0"/>
      <w:marRight w:val="0"/>
      <w:marTop w:val="0"/>
      <w:marBottom w:val="0"/>
      <w:divBdr>
        <w:top w:val="none" w:sz="0" w:space="0" w:color="auto"/>
        <w:left w:val="none" w:sz="0" w:space="0" w:color="auto"/>
        <w:bottom w:val="none" w:sz="0" w:space="0" w:color="auto"/>
        <w:right w:val="none" w:sz="0" w:space="0" w:color="auto"/>
      </w:divBdr>
    </w:div>
    <w:div w:id="866068393">
      <w:bodyDiv w:val="1"/>
      <w:marLeft w:val="0"/>
      <w:marRight w:val="0"/>
      <w:marTop w:val="0"/>
      <w:marBottom w:val="0"/>
      <w:divBdr>
        <w:top w:val="none" w:sz="0" w:space="0" w:color="auto"/>
        <w:left w:val="none" w:sz="0" w:space="0" w:color="auto"/>
        <w:bottom w:val="none" w:sz="0" w:space="0" w:color="auto"/>
        <w:right w:val="none" w:sz="0" w:space="0" w:color="auto"/>
      </w:divBdr>
    </w:div>
    <w:div w:id="897857900">
      <w:bodyDiv w:val="1"/>
      <w:marLeft w:val="0"/>
      <w:marRight w:val="0"/>
      <w:marTop w:val="0"/>
      <w:marBottom w:val="0"/>
      <w:divBdr>
        <w:top w:val="none" w:sz="0" w:space="0" w:color="auto"/>
        <w:left w:val="none" w:sz="0" w:space="0" w:color="auto"/>
        <w:bottom w:val="none" w:sz="0" w:space="0" w:color="auto"/>
        <w:right w:val="none" w:sz="0" w:space="0" w:color="auto"/>
      </w:divBdr>
      <w:divsChild>
        <w:div w:id="1399287225">
          <w:marLeft w:val="240"/>
          <w:marRight w:val="0"/>
          <w:marTop w:val="0"/>
          <w:marBottom w:val="0"/>
          <w:divBdr>
            <w:top w:val="none" w:sz="0" w:space="0" w:color="auto"/>
            <w:left w:val="none" w:sz="0" w:space="0" w:color="auto"/>
            <w:bottom w:val="none" w:sz="0" w:space="0" w:color="auto"/>
            <w:right w:val="none" w:sz="0" w:space="0" w:color="auto"/>
          </w:divBdr>
          <w:divsChild>
            <w:div w:id="796460164">
              <w:marLeft w:val="0"/>
              <w:marRight w:val="0"/>
              <w:marTop w:val="0"/>
              <w:marBottom w:val="0"/>
              <w:divBdr>
                <w:top w:val="none" w:sz="0" w:space="0" w:color="auto"/>
                <w:left w:val="none" w:sz="0" w:space="0" w:color="auto"/>
                <w:bottom w:val="none" w:sz="0" w:space="0" w:color="auto"/>
                <w:right w:val="none" w:sz="0" w:space="0" w:color="auto"/>
              </w:divBdr>
              <w:divsChild>
                <w:div w:id="925378137">
                  <w:marLeft w:val="240"/>
                  <w:marRight w:val="0"/>
                  <w:marTop w:val="0"/>
                  <w:marBottom w:val="0"/>
                  <w:divBdr>
                    <w:top w:val="none" w:sz="0" w:space="0" w:color="auto"/>
                    <w:left w:val="none" w:sz="0" w:space="0" w:color="auto"/>
                    <w:bottom w:val="none" w:sz="0" w:space="0" w:color="auto"/>
                    <w:right w:val="none" w:sz="0" w:space="0" w:color="auto"/>
                  </w:divBdr>
                  <w:divsChild>
                    <w:div w:id="2010014505">
                      <w:marLeft w:val="0"/>
                      <w:marRight w:val="0"/>
                      <w:marTop w:val="0"/>
                      <w:marBottom w:val="0"/>
                      <w:divBdr>
                        <w:top w:val="none" w:sz="0" w:space="0" w:color="auto"/>
                        <w:left w:val="none" w:sz="0" w:space="0" w:color="auto"/>
                        <w:bottom w:val="none" w:sz="0" w:space="0" w:color="auto"/>
                        <w:right w:val="none" w:sz="0" w:space="0" w:color="auto"/>
                      </w:divBdr>
                      <w:divsChild>
                        <w:div w:id="284849156">
                          <w:marLeft w:val="0"/>
                          <w:marRight w:val="0"/>
                          <w:marTop w:val="0"/>
                          <w:marBottom w:val="0"/>
                          <w:divBdr>
                            <w:top w:val="none" w:sz="0" w:space="0" w:color="auto"/>
                            <w:left w:val="none" w:sz="0" w:space="0" w:color="auto"/>
                            <w:bottom w:val="none" w:sz="0" w:space="0" w:color="auto"/>
                            <w:right w:val="none" w:sz="0" w:space="0" w:color="auto"/>
                          </w:divBdr>
                        </w:div>
                        <w:div w:id="661201723">
                          <w:marLeft w:val="240"/>
                          <w:marRight w:val="0"/>
                          <w:marTop w:val="0"/>
                          <w:marBottom w:val="0"/>
                          <w:divBdr>
                            <w:top w:val="none" w:sz="0" w:space="0" w:color="auto"/>
                            <w:left w:val="none" w:sz="0" w:space="0" w:color="auto"/>
                            <w:bottom w:val="none" w:sz="0" w:space="0" w:color="auto"/>
                            <w:right w:val="none" w:sz="0" w:space="0" w:color="auto"/>
                          </w:divBdr>
                          <w:divsChild>
                            <w:div w:id="373701228">
                              <w:marLeft w:val="0"/>
                              <w:marRight w:val="0"/>
                              <w:marTop w:val="0"/>
                              <w:marBottom w:val="0"/>
                              <w:divBdr>
                                <w:top w:val="none" w:sz="0" w:space="0" w:color="auto"/>
                                <w:left w:val="none" w:sz="0" w:space="0" w:color="auto"/>
                                <w:bottom w:val="none" w:sz="0" w:space="0" w:color="auto"/>
                                <w:right w:val="none" w:sz="0" w:space="0" w:color="auto"/>
                              </w:divBdr>
                              <w:divsChild>
                                <w:div w:id="1059014720">
                                  <w:marLeft w:val="240"/>
                                  <w:marRight w:val="0"/>
                                  <w:marTop w:val="0"/>
                                  <w:marBottom w:val="0"/>
                                  <w:divBdr>
                                    <w:top w:val="none" w:sz="0" w:space="0" w:color="auto"/>
                                    <w:left w:val="none" w:sz="0" w:space="0" w:color="auto"/>
                                    <w:bottom w:val="none" w:sz="0" w:space="0" w:color="auto"/>
                                    <w:right w:val="none" w:sz="0" w:space="0" w:color="auto"/>
                                  </w:divBdr>
                                  <w:divsChild>
                                    <w:div w:id="1482844783">
                                      <w:marLeft w:val="0"/>
                                      <w:marRight w:val="0"/>
                                      <w:marTop w:val="0"/>
                                      <w:marBottom w:val="0"/>
                                      <w:divBdr>
                                        <w:top w:val="none" w:sz="0" w:space="0" w:color="auto"/>
                                        <w:left w:val="none" w:sz="0" w:space="0" w:color="auto"/>
                                        <w:bottom w:val="none" w:sz="0" w:space="0" w:color="auto"/>
                                        <w:right w:val="none" w:sz="0" w:space="0" w:color="auto"/>
                                      </w:divBdr>
                                      <w:divsChild>
                                        <w:div w:id="137377933">
                                          <w:marLeft w:val="0"/>
                                          <w:marRight w:val="0"/>
                                          <w:marTop w:val="0"/>
                                          <w:marBottom w:val="0"/>
                                          <w:divBdr>
                                            <w:top w:val="none" w:sz="0" w:space="0" w:color="auto"/>
                                            <w:left w:val="none" w:sz="0" w:space="0" w:color="auto"/>
                                            <w:bottom w:val="none" w:sz="0" w:space="0" w:color="auto"/>
                                            <w:right w:val="none" w:sz="0" w:space="0" w:color="auto"/>
                                          </w:divBdr>
                                        </w:div>
                                        <w:div w:id="678430496">
                                          <w:marLeft w:val="240"/>
                                          <w:marRight w:val="0"/>
                                          <w:marTop w:val="0"/>
                                          <w:marBottom w:val="0"/>
                                          <w:divBdr>
                                            <w:top w:val="none" w:sz="0" w:space="0" w:color="auto"/>
                                            <w:left w:val="none" w:sz="0" w:space="0" w:color="auto"/>
                                            <w:bottom w:val="none" w:sz="0" w:space="0" w:color="auto"/>
                                            <w:right w:val="none" w:sz="0" w:space="0" w:color="auto"/>
                                          </w:divBdr>
                                          <w:divsChild>
                                            <w:div w:id="35324722">
                                              <w:marLeft w:val="0"/>
                                              <w:marRight w:val="0"/>
                                              <w:marTop w:val="0"/>
                                              <w:marBottom w:val="0"/>
                                              <w:divBdr>
                                                <w:top w:val="none" w:sz="0" w:space="0" w:color="auto"/>
                                                <w:left w:val="none" w:sz="0" w:space="0" w:color="auto"/>
                                                <w:bottom w:val="none" w:sz="0" w:space="0" w:color="auto"/>
                                                <w:right w:val="none" w:sz="0" w:space="0" w:color="auto"/>
                                              </w:divBdr>
                                            </w:div>
                                          </w:divsChild>
                                        </w:div>
                                        <w:div w:id="17798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4157">
                                  <w:marLeft w:val="0"/>
                                  <w:marRight w:val="0"/>
                                  <w:marTop w:val="0"/>
                                  <w:marBottom w:val="0"/>
                                  <w:divBdr>
                                    <w:top w:val="none" w:sz="0" w:space="0" w:color="auto"/>
                                    <w:left w:val="none" w:sz="0" w:space="0" w:color="auto"/>
                                    <w:bottom w:val="none" w:sz="0" w:space="0" w:color="auto"/>
                                    <w:right w:val="none" w:sz="0" w:space="0" w:color="auto"/>
                                  </w:divBdr>
                                </w:div>
                                <w:div w:id="1605529712">
                                  <w:marLeft w:val="0"/>
                                  <w:marRight w:val="0"/>
                                  <w:marTop w:val="0"/>
                                  <w:marBottom w:val="0"/>
                                  <w:divBdr>
                                    <w:top w:val="none" w:sz="0" w:space="0" w:color="auto"/>
                                    <w:left w:val="none" w:sz="0" w:space="0" w:color="auto"/>
                                    <w:bottom w:val="none" w:sz="0" w:space="0" w:color="auto"/>
                                    <w:right w:val="none" w:sz="0" w:space="0" w:color="auto"/>
                                  </w:divBdr>
                                </w:div>
                              </w:divsChild>
                            </w:div>
                            <w:div w:id="468672626">
                              <w:marLeft w:val="0"/>
                              <w:marRight w:val="0"/>
                              <w:marTop w:val="0"/>
                              <w:marBottom w:val="0"/>
                              <w:divBdr>
                                <w:top w:val="none" w:sz="0" w:space="0" w:color="auto"/>
                                <w:left w:val="none" w:sz="0" w:space="0" w:color="auto"/>
                                <w:bottom w:val="none" w:sz="0" w:space="0" w:color="auto"/>
                                <w:right w:val="none" w:sz="0" w:space="0" w:color="auto"/>
                              </w:divBdr>
                              <w:divsChild>
                                <w:div w:id="1084452885">
                                  <w:marLeft w:val="240"/>
                                  <w:marRight w:val="0"/>
                                  <w:marTop w:val="0"/>
                                  <w:marBottom w:val="0"/>
                                  <w:divBdr>
                                    <w:top w:val="none" w:sz="0" w:space="0" w:color="auto"/>
                                    <w:left w:val="none" w:sz="0" w:space="0" w:color="auto"/>
                                    <w:bottom w:val="none" w:sz="0" w:space="0" w:color="auto"/>
                                    <w:right w:val="none" w:sz="0" w:space="0" w:color="auto"/>
                                  </w:divBdr>
                                  <w:divsChild>
                                    <w:div w:id="515578033">
                                      <w:marLeft w:val="0"/>
                                      <w:marRight w:val="0"/>
                                      <w:marTop w:val="0"/>
                                      <w:marBottom w:val="0"/>
                                      <w:divBdr>
                                        <w:top w:val="none" w:sz="0" w:space="0" w:color="auto"/>
                                        <w:left w:val="none" w:sz="0" w:space="0" w:color="auto"/>
                                        <w:bottom w:val="none" w:sz="0" w:space="0" w:color="auto"/>
                                        <w:right w:val="none" w:sz="0" w:space="0" w:color="auto"/>
                                      </w:divBdr>
                                      <w:divsChild>
                                        <w:div w:id="67190476">
                                          <w:marLeft w:val="0"/>
                                          <w:marRight w:val="0"/>
                                          <w:marTop w:val="0"/>
                                          <w:marBottom w:val="0"/>
                                          <w:divBdr>
                                            <w:top w:val="none" w:sz="0" w:space="0" w:color="auto"/>
                                            <w:left w:val="none" w:sz="0" w:space="0" w:color="auto"/>
                                            <w:bottom w:val="none" w:sz="0" w:space="0" w:color="auto"/>
                                            <w:right w:val="none" w:sz="0" w:space="0" w:color="auto"/>
                                          </w:divBdr>
                                        </w:div>
                                        <w:div w:id="941692046">
                                          <w:marLeft w:val="0"/>
                                          <w:marRight w:val="0"/>
                                          <w:marTop w:val="0"/>
                                          <w:marBottom w:val="0"/>
                                          <w:divBdr>
                                            <w:top w:val="none" w:sz="0" w:space="0" w:color="auto"/>
                                            <w:left w:val="none" w:sz="0" w:space="0" w:color="auto"/>
                                            <w:bottom w:val="none" w:sz="0" w:space="0" w:color="auto"/>
                                            <w:right w:val="none" w:sz="0" w:space="0" w:color="auto"/>
                                          </w:divBdr>
                                        </w:div>
                                        <w:div w:id="1028026971">
                                          <w:marLeft w:val="240"/>
                                          <w:marRight w:val="0"/>
                                          <w:marTop w:val="0"/>
                                          <w:marBottom w:val="0"/>
                                          <w:divBdr>
                                            <w:top w:val="none" w:sz="0" w:space="0" w:color="auto"/>
                                            <w:left w:val="none" w:sz="0" w:space="0" w:color="auto"/>
                                            <w:bottom w:val="none" w:sz="0" w:space="0" w:color="auto"/>
                                            <w:right w:val="none" w:sz="0" w:space="0" w:color="auto"/>
                                          </w:divBdr>
                                          <w:divsChild>
                                            <w:div w:id="86213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01070">
                                  <w:marLeft w:val="0"/>
                                  <w:marRight w:val="0"/>
                                  <w:marTop w:val="0"/>
                                  <w:marBottom w:val="0"/>
                                  <w:divBdr>
                                    <w:top w:val="none" w:sz="0" w:space="0" w:color="auto"/>
                                    <w:left w:val="none" w:sz="0" w:space="0" w:color="auto"/>
                                    <w:bottom w:val="none" w:sz="0" w:space="0" w:color="auto"/>
                                    <w:right w:val="none" w:sz="0" w:space="0" w:color="auto"/>
                                  </w:divBdr>
                                </w:div>
                                <w:div w:id="1934703641">
                                  <w:marLeft w:val="0"/>
                                  <w:marRight w:val="0"/>
                                  <w:marTop w:val="0"/>
                                  <w:marBottom w:val="0"/>
                                  <w:divBdr>
                                    <w:top w:val="none" w:sz="0" w:space="0" w:color="auto"/>
                                    <w:left w:val="none" w:sz="0" w:space="0" w:color="auto"/>
                                    <w:bottom w:val="none" w:sz="0" w:space="0" w:color="auto"/>
                                    <w:right w:val="none" w:sz="0" w:space="0" w:color="auto"/>
                                  </w:divBdr>
                                </w:div>
                              </w:divsChild>
                            </w:div>
                            <w:div w:id="516770208">
                              <w:marLeft w:val="0"/>
                              <w:marRight w:val="0"/>
                              <w:marTop w:val="0"/>
                              <w:marBottom w:val="0"/>
                              <w:divBdr>
                                <w:top w:val="none" w:sz="0" w:space="0" w:color="auto"/>
                                <w:left w:val="none" w:sz="0" w:space="0" w:color="auto"/>
                                <w:bottom w:val="none" w:sz="0" w:space="0" w:color="auto"/>
                                <w:right w:val="none" w:sz="0" w:space="0" w:color="auto"/>
                              </w:divBdr>
                              <w:divsChild>
                                <w:div w:id="51467481">
                                  <w:marLeft w:val="0"/>
                                  <w:marRight w:val="0"/>
                                  <w:marTop w:val="0"/>
                                  <w:marBottom w:val="0"/>
                                  <w:divBdr>
                                    <w:top w:val="none" w:sz="0" w:space="0" w:color="auto"/>
                                    <w:left w:val="none" w:sz="0" w:space="0" w:color="auto"/>
                                    <w:bottom w:val="none" w:sz="0" w:space="0" w:color="auto"/>
                                    <w:right w:val="none" w:sz="0" w:space="0" w:color="auto"/>
                                  </w:divBdr>
                                </w:div>
                                <w:div w:id="272595676">
                                  <w:marLeft w:val="240"/>
                                  <w:marRight w:val="0"/>
                                  <w:marTop w:val="0"/>
                                  <w:marBottom w:val="0"/>
                                  <w:divBdr>
                                    <w:top w:val="none" w:sz="0" w:space="0" w:color="auto"/>
                                    <w:left w:val="none" w:sz="0" w:space="0" w:color="auto"/>
                                    <w:bottom w:val="none" w:sz="0" w:space="0" w:color="auto"/>
                                    <w:right w:val="none" w:sz="0" w:space="0" w:color="auto"/>
                                  </w:divBdr>
                                  <w:divsChild>
                                    <w:div w:id="1987930960">
                                      <w:marLeft w:val="0"/>
                                      <w:marRight w:val="0"/>
                                      <w:marTop w:val="0"/>
                                      <w:marBottom w:val="0"/>
                                      <w:divBdr>
                                        <w:top w:val="none" w:sz="0" w:space="0" w:color="auto"/>
                                        <w:left w:val="none" w:sz="0" w:space="0" w:color="auto"/>
                                        <w:bottom w:val="none" w:sz="0" w:space="0" w:color="auto"/>
                                        <w:right w:val="none" w:sz="0" w:space="0" w:color="auto"/>
                                      </w:divBdr>
                                      <w:divsChild>
                                        <w:div w:id="243343952">
                                          <w:marLeft w:val="0"/>
                                          <w:marRight w:val="0"/>
                                          <w:marTop w:val="0"/>
                                          <w:marBottom w:val="0"/>
                                          <w:divBdr>
                                            <w:top w:val="none" w:sz="0" w:space="0" w:color="auto"/>
                                            <w:left w:val="none" w:sz="0" w:space="0" w:color="auto"/>
                                            <w:bottom w:val="none" w:sz="0" w:space="0" w:color="auto"/>
                                            <w:right w:val="none" w:sz="0" w:space="0" w:color="auto"/>
                                          </w:divBdr>
                                        </w:div>
                                        <w:div w:id="533232259">
                                          <w:marLeft w:val="0"/>
                                          <w:marRight w:val="0"/>
                                          <w:marTop w:val="0"/>
                                          <w:marBottom w:val="0"/>
                                          <w:divBdr>
                                            <w:top w:val="none" w:sz="0" w:space="0" w:color="auto"/>
                                            <w:left w:val="none" w:sz="0" w:space="0" w:color="auto"/>
                                            <w:bottom w:val="none" w:sz="0" w:space="0" w:color="auto"/>
                                            <w:right w:val="none" w:sz="0" w:space="0" w:color="auto"/>
                                          </w:divBdr>
                                        </w:div>
                                        <w:div w:id="2074307468">
                                          <w:marLeft w:val="240"/>
                                          <w:marRight w:val="0"/>
                                          <w:marTop w:val="0"/>
                                          <w:marBottom w:val="0"/>
                                          <w:divBdr>
                                            <w:top w:val="none" w:sz="0" w:space="0" w:color="auto"/>
                                            <w:left w:val="none" w:sz="0" w:space="0" w:color="auto"/>
                                            <w:bottom w:val="none" w:sz="0" w:space="0" w:color="auto"/>
                                            <w:right w:val="none" w:sz="0" w:space="0" w:color="auto"/>
                                          </w:divBdr>
                                          <w:divsChild>
                                            <w:div w:id="81634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0369">
                                  <w:marLeft w:val="0"/>
                                  <w:marRight w:val="0"/>
                                  <w:marTop w:val="0"/>
                                  <w:marBottom w:val="0"/>
                                  <w:divBdr>
                                    <w:top w:val="none" w:sz="0" w:space="0" w:color="auto"/>
                                    <w:left w:val="none" w:sz="0" w:space="0" w:color="auto"/>
                                    <w:bottom w:val="none" w:sz="0" w:space="0" w:color="auto"/>
                                    <w:right w:val="none" w:sz="0" w:space="0" w:color="auto"/>
                                  </w:divBdr>
                                </w:div>
                              </w:divsChild>
                            </w:div>
                            <w:div w:id="617562553">
                              <w:marLeft w:val="0"/>
                              <w:marRight w:val="0"/>
                              <w:marTop w:val="0"/>
                              <w:marBottom w:val="0"/>
                              <w:divBdr>
                                <w:top w:val="none" w:sz="0" w:space="0" w:color="auto"/>
                                <w:left w:val="none" w:sz="0" w:space="0" w:color="auto"/>
                                <w:bottom w:val="none" w:sz="0" w:space="0" w:color="auto"/>
                                <w:right w:val="none" w:sz="0" w:space="0" w:color="auto"/>
                              </w:divBdr>
                              <w:divsChild>
                                <w:div w:id="1421215809">
                                  <w:marLeft w:val="0"/>
                                  <w:marRight w:val="0"/>
                                  <w:marTop w:val="0"/>
                                  <w:marBottom w:val="0"/>
                                  <w:divBdr>
                                    <w:top w:val="none" w:sz="0" w:space="0" w:color="auto"/>
                                    <w:left w:val="none" w:sz="0" w:space="0" w:color="auto"/>
                                    <w:bottom w:val="none" w:sz="0" w:space="0" w:color="auto"/>
                                    <w:right w:val="none" w:sz="0" w:space="0" w:color="auto"/>
                                  </w:divBdr>
                                </w:div>
                                <w:div w:id="1653868036">
                                  <w:marLeft w:val="240"/>
                                  <w:marRight w:val="0"/>
                                  <w:marTop w:val="0"/>
                                  <w:marBottom w:val="0"/>
                                  <w:divBdr>
                                    <w:top w:val="none" w:sz="0" w:space="0" w:color="auto"/>
                                    <w:left w:val="none" w:sz="0" w:space="0" w:color="auto"/>
                                    <w:bottom w:val="none" w:sz="0" w:space="0" w:color="auto"/>
                                    <w:right w:val="none" w:sz="0" w:space="0" w:color="auto"/>
                                  </w:divBdr>
                                  <w:divsChild>
                                    <w:div w:id="1377775989">
                                      <w:marLeft w:val="0"/>
                                      <w:marRight w:val="0"/>
                                      <w:marTop w:val="0"/>
                                      <w:marBottom w:val="0"/>
                                      <w:divBdr>
                                        <w:top w:val="none" w:sz="0" w:space="0" w:color="auto"/>
                                        <w:left w:val="none" w:sz="0" w:space="0" w:color="auto"/>
                                        <w:bottom w:val="none" w:sz="0" w:space="0" w:color="auto"/>
                                        <w:right w:val="none" w:sz="0" w:space="0" w:color="auto"/>
                                      </w:divBdr>
                                      <w:divsChild>
                                        <w:div w:id="662011509">
                                          <w:marLeft w:val="0"/>
                                          <w:marRight w:val="0"/>
                                          <w:marTop w:val="0"/>
                                          <w:marBottom w:val="0"/>
                                          <w:divBdr>
                                            <w:top w:val="none" w:sz="0" w:space="0" w:color="auto"/>
                                            <w:left w:val="none" w:sz="0" w:space="0" w:color="auto"/>
                                            <w:bottom w:val="none" w:sz="0" w:space="0" w:color="auto"/>
                                            <w:right w:val="none" w:sz="0" w:space="0" w:color="auto"/>
                                          </w:divBdr>
                                        </w:div>
                                        <w:div w:id="1562250199">
                                          <w:marLeft w:val="0"/>
                                          <w:marRight w:val="0"/>
                                          <w:marTop w:val="0"/>
                                          <w:marBottom w:val="0"/>
                                          <w:divBdr>
                                            <w:top w:val="none" w:sz="0" w:space="0" w:color="auto"/>
                                            <w:left w:val="none" w:sz="0" w:space="0" w:color="auto"/>
                                            <w:bottom w:val="none" w:sz="0" w:space="0" w:color="auto"/>
                                            <w:right w:val="none" w:sz="0" w:space="0" w:color="auto"/>
                                          </w:divBdr>
                                        </w:div>
                                        <w:div w:id="2105035467">
                                          <w:marLeft w:val="240"/>
                                          <w:marRight w:val="0"/>
                                          <w:marTop w:val="0"/>
                                          <w:marBottom w:val="0"/>
                                          <w:divBdr>
                                            <w:top w:val="none" w:sz="0" w:space="0" w:color="auto"/>
                                            <w:left w:val="none" w:sz="0" w:space="0" w:color="auto"/>
                                            <w:bottom w:val="none" w:sz="0" w:space="0" w:color="auto"/>
                                            <w:right w:val="none" w:sz="0" w:space="0" w:color="auto"/>
                                          </w:divBdr>
                                          <w:divsChild>
                                            <w:div w:id="18378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02393">
                                  <w:marLeft w:val="0"/>
                                  <w:marRight w:val="0"/>
                                  <w:marTop w:val="0"/>
                                  <w:marBottom w:val="0"/>
                                  <w:divBdr>
                                    <w:top w:val="none" w:sz="0" w:space="0" w:color="auto"/>
                                    <w:left w:val="none" w:sz="0" w:space="0" w:color="auto"/>
                                    <w:bottom w:val="none" w:sz="0" w:space="0" w:color="auto"/>
                                    <w:right w:val="none" w:sz="0" w:space="0" w:color="auto"/>
                                  </w:divBdr>
                                </w:div>
                              </w:divsChild>
                            </w:div>
                            <w:div w:id="636029722">
                              <w:marLeft w:val="0"/>
                              <w:marRight w:val="0"/>
                              <w:marTop w:val="0"/>
                              <w:marBottom w:val="0"/>
                              <w:divBdr>
                                <w:top w:val="none" w:sz="0" w:space="0" w:color="auto"/>
                                <w:left w:val="none" w:sz="0" w:space="0" w:color="auto"/>
                                <w:bottom w:val="none" w:sz="0" w:space="0" w:color="auto"/>
                                <w:right w:val="none" w:sz="0" w:space="0" w:color="auto"/>
                              </w:divBdr>
                              <w:divsChild>
                                <w:div w:id="854882039">
                                  <w:marLeft w:val="0"/>
                                  <w:marRight w:val="0"/>
                                  <w:marTop w:val="0"/>
                                  <w:marBottom w:val="0"/>
                                  <w:divBdr>
                                    <w:top w:val="none" w:sz="0" w:space="0" w:color="auto"/>
                                    <w:left w:val="none" w:sz="0" w:space="0" w:color="auto"/>
                                    <w:bottom w:val="none" w:sz="0" w:space="0" w:color="auto"/>
                                    <w:right w:val="none" w:sz="0" w:space="0" w:color="auto"/>
                                  </w:divBdr>
                                </w:div>
                                <w:div w:id="871847193">
                                  <w:marLeft w:val="240"/>
                                  <w:marRight w:val="0"/>
                                  <w:marTop w:val="0"/>
                                  <w:marBottom w:val="0"/>
                                  <w:divBdr>
                                    <w:top w:val="none" w:sz="0" w:space="0" w:color="auto"/>
                                    <w:left w:val="none" w:sz="0" w:space="0" w:color="auto"/>
                                    <w:bottom w:val="none" w:sz="0" w:space="0" w:color="auto"/>
                                    <w:right w:val="none" w:sz="0" w:space="0" w:color="auto"/>
                                  </w:divBdr>
                                  <w:divsChild>
                                    <w:div w:id="1056586447">
                                      <w:marLeft w:val="0"/>
                                      <w:marRight w:val="0"/>
                                      <w:marTop w:val="0"/>
                                      <w:marBottom w:val="0"/>
                                      <w:divBdr>
                                        <w:top w:val="none" w:sz="0" w:space="0" w:color="auto"/>
                                        <w:left w:val="none" w:sz="0" w:space="0" w:color="auto"/>
                                        <w:bottom w:val="none" w:sz="0" w:space="0" w:color="auto"/>
                                        <w:right w:val="none" w:sz="0" w:space="0" w:color="auto"/>
                                      </w:divBdr>
                                      <w:divsChild>
                                        <w:div w:id="117261216">
                                          <w:marLeft w:val="240"/>
                                          <w:marRight w:val="0"/>
                                          <w:marTop w:val="0"/>
                                          <w:marBottom w:val="0"/>
                                          <w:divBdr>
                                            <w:top w:val="none" w:sz="0" w:space="0" w:color="auto"/>
                                            <w:left w:val="none" w:sz="0" w:space="0" w:color="auto"/>
                                            <w:bottom w:val="none" w:sz="0" w:space="0" w:color="auto"/>
                                            <w:right w:val="none" w:sz="0" w:space="0" w:color="auto"/>
                                          </w:divBdr>
                                          <w:divsChild>
                                            <w:div w:id="749615371">
                                              <w:marLeft w:val="0"/>
                                              <w:marRight w:val="0"/>
                                              <w:marTop w:val="0"/>
                                              <w:marBottom w:val="0"/>
                                              <w:divBdr>
                                                <w:top w:val="none" w:sz="0" w:space="0" w:color="auto"/>
                                                <w:left w:val="none" w:sz="0" w:space="0" w:color="auto"/>
                                                <w:bottom w:val="none" w:sz="0" w:space="0" w:color="auto"/>
                                                <w:right w:val="none" w:sz="0" w:space="0" w:color="auto"/>
                                              </w:divBdr>
                                            </w:div>
                                          </w:divsChild>
                                        </w:div>
                                        <w:div w:id="143010747">
                                          <w:marLeft w:val="0"/>
                                          <w:marRight w:val="0"/>
                                          <w:marTop w:val="0"/>
                                          <w:marBottom w:val="0"/>
                                          <w:divBdr>
                                            <w:top w:val="none" w:sz="0" w:space="0" w:color="auto"/>
                                            <w:left w:val="none" w:sz="0" w:space="0" w:color="auto"/>
                                            <w:bottom w:val="none" w:sz="0" w:space="0" w:color="auto"/>
                                            <w:right w:val="none" w:sz="0" w:space="0" w:color="auto"/>
                                          </w:divBdr>
                                        </w:div>
                                        <w:div w:id="155512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0765">
                                  <w:marLeft w:val="0"/>
                                  <w:marRight w:val="0"/>
                                  <w:marTop w:val="0"/>
                                  <w:marBottom w:val="0"/>
                                  <w:divBdr>
                                    <w:top w:val="none" w:sz="0" w:space="0" w:color="auto"/>
                                    <w:left w:val="none" w:sz="0" w:space="0" w:color="auto"/>
                                    <w:bottom w:val="none" w:sz="0" w:space="0" w:color="auto"/>
                                    <w:right w:val="none" w:sz="0" w:space="0" w:color="auto"/>
                                  </w:divBdr>
                                </w:div>
                              </w:divsChild>
                            </w:div>
                            <w:div w:id="692417745">
                              <w:marLeft w:val="0"/>
                              <w:marRight w:val="0"/>
                              <w:marTop w:val="0"/>
                              <w:marBottom w:val="0"/>
                              <w:divBdr>
                                <w:top w:val="none" w:sz="0" w:space="0" w:color="auto"/>
                                <w:left w:val="none" w:sz="0" w:space="0" w:color="auto"/>
                                <w:bottom w:val="none" w:sz="0" w:space="0" w:color="auto"/>
                                <w:right w:val="none" w:sz="0" w:space="0" w:color="auto"/>
                              </w:divBdr>
                              <w:divsChild>
                                <w:div w:id="62528685">
                                  <w:marLeft w:val="0"/>
                                  <w:marRight w:val="0"/>
                                  <w:marTop w:val="0"/>
                                  <w:marBottom w:val="0"/>
                                  <w:divBdr>
                                    <w:top w:val="none" w:sz="0" w:space="0" w:color="auto"/>
                                    <w:left w:val="none" w:sz="0" w:space="0" w:color="auto"/>
                                    <w:bottom w:val="none" w:sz="0" w:space="0" w:color="auto"/>
                                    <w:right w:val="none" w:sz="0" w:space="0" w:color="auto"/>
                                  </w:divBdr>
                                </w:div>
                                <w:div w:id="1635452405">
                                  <w:marLeft w:val="240"/>
                                  <w:marRight w:val="0"/>
                                  <w:marTop w:val="0"/>
                                  <w:marBottom w:val="0"/>
                                  <w:divBdr>
                                    <w:top w:val="none" w:sz="0" w:space="0" w:color="auto"/>
                                    <w:left w:val="none" w:sz="0" w:space="0" w:color="auto"/>
                                    <w:bottom w:val="none" w:sz="0" w:space="0" w:color="auto"/>
                                    <w:right w:val="none" w:sz="0" w:space="0" w:color="auto"/>
                                  </w:divBdr>
                                  <w:divsChild>
                                    <w:div w:id="1021586674">
                                      <w:marLeft w:val="0"/>
                                      <w:marRight w:val="0"/>
                                      <w:marTop w:val="0"/>
                                      <w:marBottom w:val="0"/>
                                      <w:divBdr>
                                        <w:top w:val="none" w:sz="0" w:space="0" w:color="auto"/>
                                        <w:left w:val="none" w:sz="0" w:space="0" w:color="auto"/>
                                        <w:bottom w:val="none" w:sz="0" w:space="0" w:color="auto"/>
                                        <w:right w:val="none" w:sz="0" w:space="0" w:color="auto"/>
                                      </w:divBdr>
                                      <w:divsChild>
                                        <w:div w:id="63963792">
                                          <w:marLeft w:val="0"/>
                                          <w:marRight w:val="0"/>
                                          <w:marTop w:val="0"/>
                                          <w:marBottom w:val="0"/>
                                          <w:divBdr>
                                            <w:top w:val="none" w:sz="0" w:space="0" w:color="auto"/>
                                            <w:left w:val="none" w:sz="0" w:space="0" w:color="auto"/>
                                            <w:bottom w:val="none" w:sz="0" w:space="0" w:color="auto"/>
                                            <w:right w:val="none" w:sz="0" w:space="0" w:color="auto"/>
                                          </w:divBdr>
                                        </w:div>
                                        <w:div w:id="1412656785">
                                          <w:marLeft w:val="240"/>
                                          <w:marRight w:val="0"/>
                                          <w:marTop w:val="0"/>
                                          <w:marBottom w:val="0"/>
                                          <w:divBdr>
                                            <w:top w:val="none" w:sz="0" w:space="0" w:color="auto"/>
                                            <w:left w:val="none" w:sz="0" w:space="0" w:color="auto"/>
                                            <w:bottom w:val="none" w:sz="0" w:space="0" w:color="auto"/>
                                            <w:right w:val="none" w:sz="0" w:space="0" w:color="auto"/>
                                          </w:divBdr>
                                          <w:divsChild>
                                            <w:div w:id="1562866081">
                                              <w:marLeft w:val="0"/>
                                              <w:marRight w:val="0"/>
                                              <w:marTop w:val="0"/>
                                              <w:marBottom w:val="0"/>
                                              <w:divBdr>
                                                <w:top w:val="none" w:sz="0" w:space="0" w:color="auto"/>
                                                <w:left w:val="none" w:sz="0" w:space="0" w:color="auto"/>
                                                <w:bottom w:val="none" w:sz="0" w:space="0" w:color="auto"/>
                                                <w:right w:val="none" w:sz="0" w:space="0" w:color="auto"/>
                                              </w:divBdr>
                                            </w:div>
                                          </w:divsChild>
                                        </w:div>
                                        <w:div w:id="148480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878458">
                                  <w:marLeft w:val="0"/>
                                  <w:marRight w:val="0"/>
                                  <w:marTop w:val="0"/>
                                  <w:marBottom w:val="0"/>
                                  <w:divBdr>
                                    <w:top w:val="none" w:sz="0" w:space="0" w:color="auto"/>
                                    <w:left w:val="none" w:sz="0" w:space="0" w:color="auto"/>
                                    <w:bottom w:val="none" w:sz="0" w:space="0" w:color="auto"/>
                                    <w:right w:val="none" w:sz="0" w:space="0" w:color="auto"/>
                                  </w:divBdr>
                                </w:div>
                              </w:divsChild>
                            </w:div>
                            <w:div w:id="945040683">
                              <w:marLeft w:val="0"/>
                              <w:marRight w:val="0"/>
                              <w:marTop w:val="0"/>
                              <w:marBottom w:val="0"/>
                              <w:divBdr>
                                <w:top w:val="none" w:sz="0" w:space="0" w:color="auto"/>
                                <w:left w:val="none" w:sz="0" w:space="0" w:color="auto"/>
                                <w:bottom w:val="none" w:sz="0" w:space="0" w:color="auto"/>
                                <w:right w:val="none" w:sz="0" w:space="0" w:color="auto"/>
                              </w:divBdr>
                              <w:divsChild>
                                <w:div w:id="239755085">
                                  <w:marLeft w:val="240"/>
                                  <w:marRight w:val="0"/>
                                  <w:marTop w:val="0"/>
                                  <w:marBottom w:val="0"/>
                                  <w:divBdr>
                                    <w:top w:val="none" w:sz="0" w:space="0" w:color="auto"/>
                                    <w:left w:val="none" w:sz="0" w:space="0" w:color="auto"/>
                                    <w:bottom w:val="none" w:sz="0" w:space="0" w:color="auto"/>
                                    <w:right w:val="none" w:sz="0" w:space="0" w:color="auto"/>
                                  </w:divBdr>
                                  <w:divsChild>
                                    <w:div w:id="1258831823">
                                      <w:marLeft w:val="0"/>
                                      <w:marRight w:val="0"/>
                                      <w:marTop w:val="0"/>
                                      <w:marBottom w:val="0"/>
                                      <w:divBdr>
                                        <w:top w:val="none" w:sz="0" w:space="0" w:color="auto"/>
                                        <w:left w:val="none" w:sz="0" w:space="0" w:color="auto"/>
                                        <w:bottom w:val="none" w:sz="0" w:space="0" w:color="auto"/>
                                        <w:right w:val="none" w:sz="0" w:space="0" w:color="auto"/>
                                      </w:divBdr>
                                      <w:divsChild>
                                        <w:div w:id="1167208797">
                                          <w:marLeft w:val="240"/>
                                          <w:marRight w:val="0"/>
                                          <w:marTop w:val="0"/>
                                          <w:marBottom w:val="0"/>
                                          <w:divBdr>
                                            <w:top w:val="none" w:sz="0" w:space="0" w:color="auto"/>
                                            <w:left w:val="none" w:sz="0" w:space="0" w:color="auto"/>
                                            <w:bottom w:val="none" w:sz="0" w:space="0" w:color="auto"/>
                                            <w:right w:val="none" w:sz="0" w:space="0" w:color="auto"/>
                                          </w:divBdr>
                                          <w:divsChild>
                                            <w:div w:id="165481324">
                                              <w:marLeft w:val="0"/>
                                              <w:marRight w:val="0"/>
                                              <w:marTop w:val="0"/>
                                              <w:marBottom w:val="0"/>
                                              <w:divBdr>
                                                <w:top w:val="none" w:sz="0" w:space="0" w:color="auto"/>
                                                <w:left w:val="none" w:sz="0" w:space="0" w:color="auto"/>
                                                <w:bottom w:val="none" w:sz="0" w:space="0" w:color="auto"/>
                                                <w:right w:val="none" w:sz="0" w:space="0" w:color="auto"/>
                                              </w:divBdr>
                                            </w:div>
                                          </w:divsChild>
                                        </w:div>
                                        <w:div w:id="1198006174">
                                          <w:marLeft w:val="0"/>
                                          <w:marRight w:val="0"/>
                                          <w:marTop w:val="0"/>
                                          <w:marBottom w:val="0"/>
                                          <w:divBdr>
                                            <w:top w:val="none" w:sz="0" w:space="0" w:color="auto"/>
                                            <w:left w:val="none" w:sz="0" w:space="0" w:color="auto"/>
                                            <w:bottom w:val="none" w:sz="0" w:space="0" w:color="auto"/>
                                            <w:right w:val="none" w:sz="0" w:space="0" w:color="auto"/>
                                          </w:divBdr>
                                        </w:div>
                                        <w:div w:id="16521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57654">
                                  <w:marLeft w:val="0"/>
                                  <w:marRight w:val="0"/>
                                  <w:marTop w:val="0"/>
                                  <w:marBottom w:val="0"/>
                                  <w:divBdr>
                                    <w:top w:val="none" w:sz="0" w:space="0" w:color="auto"/>
                                    <w:left w:val="none" w:sz="0" w:space="0" w:color="auto"/>
                                    <w:bottom w:val="none" w:sz="0" w:space="0" w:color="auto"/>
                                    <w:right w:val="none" w:sz="0" w:space="0" w:color="auto"/>
                                  </w:divBdr>
                                </w:div>
                                <w:div w:id="1757510656">
                                  <w:marLeft w:val="0"/>
                                  <w:marRight w:val="0"/>
                                  <w:marTop w:val="0"/>
                                  <w:marBottom w:val="0"/>
                                  <w:divBdr>
                                    <w:top w:val="none" w:sz="0" w:space="0" w:color="auto"/>
                                    <w:left w:val="none" w:sz="0" w:space="0" w:color="auto"/>
                                    <w:bottom w:val="none" w:sz="0" w:space="0" w:color="auto"/>
                                    <w:right w:val="none" w:sz="0" w:space="0" w:color="auto"/>
                                  </w:divBdr>
                                </w:div>
                              </w:divsChild>
                            </w:div>
                            <w:div w:id="1048802435">
                              <w:marLeft w:val="0"/>
                              <w:marRight w:val="0"/>
                              <w:marTop w:val="0"/>
                              <w:marBottom w:val="0"/>
                              <w:divBdr>
                                <w:top w:val="none" w:sz="0" w:space="0" w:color="auto"/>
                                <w:left w:val="none" w:sz="0" w:space="0" w:color="auto"/>
                                <w:bottom w:val="none" w:sz="0" w:space="0" w:color="auto"/>
                                <w:right w:val="none" w:sz="0" w:space="0" w:color="auto"/>
                              </w:divBdr>
                              <w:divsChild>
                                <w:div w:id="591209473">
                                  <w:marLeft w:val="0"/>
                                  <w:marRight w:val="0"/>
                                  <w:marTop w:val="0"/>
                                  <w:marBottom w:val="0"/>
                                  <w:divBdr>
                                    <w:top w:val="none" w:sz="0" w:space="0" w:color="auto"/>
                                    <w:left w:val="none" w:sz="0" w:space="0" w:color="auto"/>
                                    <w:bottom w:val="none" w:sz="0" w:space="0" w:color="auto"/>
                                    <w:right w:val="none" w:sz="0" w:space="0" w:color="auto"/>
                                  </w:divBdr>
                                </w:div>
                                <w:div w:id="595598758">
                                  <w:marLeft w:val="0"/>
                                  <w:marRight w:val="0"/>
                                  <w:marTop w:val="0"/>
                                  <w:marBottom w:val="0"/>
                                  <w:divBdr>
                                    <w:top w:val="none" w:sz="0" w:space="0" w:color="auto"/>
                                    <w:left w:val="none" w:sz="0" w:space="0" w:color="auto"/>
                                    <w:bottom w:val="none" w:sz="0" w:space="0" w:color="auto"/>
                                    <w:right w:val="none" w:sz="0" w:space="0" w:color="auto"/>
                                  </w:divBdr>
                                </w:div>
                                <w:div w:id="1301299646">
                                  <w:marLeft w:val="240"/>
                                  <w:marRight w:val="0"/>
                                  <w:marTop w:val="0"/>
                                  <w:marBottom w:val="0"/>
                                  <w:divBdr>
                                    <w:top w:val="none" w:sz="0" w:space="0" w:color="auto"/>
                                    <w:left w:val="none" w:sz="0" w:space="0" w:color="auto"/>
                                    <w:bottom w:val="none" w:sz="0" w:space="0" w:color="auto"/>
                                    <w:right w:val="none" w:sz="0" w:space="0" w:color="auto"/>
                                  </w:divBdr>
                                  <w:divsChild>
                                    <w:div w:id="891963439">
                                      <w:marLeft w:val="0"/>
                                      <w:marRight w:val="0"/>
                                      <w:marTop w:val="0"/>
                                      <w:marBottom w:val="0"/>
                                      <w:divBdr>
                                        <w:top w:val="none" w:sz="0" w:space="0" w:color="auto"/>
                                        <w:left w:val="none" w:sz="0" w:space="0" w:color="auto"/>
                                        <w:bottom w:val="none" w:sz="0" w:space="0" w:color="auto"/>
                                        <w:right w:val="none" w:sz="0" w:space="0" w:color="auto"/>
                                      </w:divBdr>
                                      <w:divsChild>
                                        <w:div w:id="426583417">
                                          <w:marLeft w:val="0"/>
                                          <w:marRight w:val="0"/>
                                          <w:marTop w:val="0"/>
                                          <w:marBottom w:val="0"/>
                                          <w:divBdr>
                                            <w:top w:val="none" w:sz="0" w:space="0" w:color="auto"/>
                                            <w:left w:val="none" w:sz="0" w:space="0" w:color="auto"/>
                                            <w:bottom w:val="none" w:sz="0" w:space="0" w:color="auto"/>
                                            <w:right w:val="none" w:sz="0" w:space="0" w:color="auto"/>
                                          </w:divBdr>
                                        </w:div>
                                        <w:div w:id="1086338646">
                                          <w:marLeft w:val="240"/>
                                          <w:marRight w:val="0"/>
                                          <w:marTop w:val="0"/>
                                          <w:marBottom w:val="0"/>
                                          <w:divBdr>
                                            <w:top w:val="none" w:sz="0" w:space="0" w:color="auto"/>
                                            <w:left w:val="none" w:sz="0" w:space="0" w:color="auto"/>
                                            <w:bottom w:val="none" w:sz="0" w:space="0" w:color="auto"/>
                                            <w:right w:val="none" w:sz="0" w:space="0" w:color="auto"/>
                                          </w:divBdr>
                                          <w:divsChild>
                                            <w:div w:id="104623477">
                                              <w:marLeft w:val="0"/>
                                              <w:marRight w:val="0"/>
                                              <w:marTop w:val="0"/>
                                              <w:marBottom w:val="0"/>
                                              <w:divBdr>
                                                <w:top w:val="none" w:sz="0" w:space="0" w:color="auto"/>
                                                <w:left w:val="none" w:sz="0" w:space="0" w:color="auto"/>
                                                <w:bottom w:val="none" w:sz="0" w:space="0" w:color="auto"/>
                                                <w:right w:val="none" w:sz="0" w:space="0" w:color="auto"/>
                                              </w:divBdr>
                                            </w:div>
                                          </w:divsChild>
                                        </w:div>
                                        <w:div w:id="175624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34655">
                              <w:marLeft w:val="0"/>
                              <w:marRight w:val="0"/>
                              <w:marTop w:val="0"/>
                              <w:marBottom w:val="0"/>
                              <w:divBdr>
                                <w:top w:val="none" w:sz="0" w:space="0" w:color="auto"/>
                                <w:left w:val="none" w:sz="0" w:space="0" w:color="auto"/>
                                <w:bottom w:val="none" w:sz="0" w:space="0" w:color="auto"/>
                                <w:right w:val="none" w:sz="0" w:space="0" w:color="auto"/>
                              </w:divBdr>
                              <w:divsChild>
                                <w:div w:id="411900425">
                                  <w:marLeft w:val="0"/>
                                  <w:marRight w:val="0"/>
                                  <w:marTop w:val="0"/>
                                  <w:marBottom w:val="0"/>
                                  <w:divBdr>
                                    <w:top w:val="none" w:sz="0" w:space="0" w:color="auto"/>
                                    <w:left w:val="none" w:sz="0" w:space="0" w:color="auto"/>
                                    <w:bottom w:val="none" w:sz="0" w:space="0" w:color="auto"/>
                                    <w:right w:val="none" w:sz="0" w:space="0" w:color="auto"/>
                                  </w:divBdr>
                                </w:div>
                                <w:div w:id="1040978779">
                                  <w:marLeft w:val="240"/>
                                  <w:marRight w:val="0"/>
                                  <w:marTop w:val="0"/>
                                  <w:marBottom w:val="0"/>
                                  <w:divBdr>
                                    <w:top w:val="none" w:sz="0" w:space="0" w:color="auto"/>
                                    <w:left w:val="none" w:sz="0" w:space="0" w:color="auto"/>
                                    <w:bottom w:val="none" w:sz="0" w:space="0" w:color="auto"/>
                                    <w:right w:val="none" w:sz="0" w:space="0" w:color="auto"/>
                                  </w:divBdr>
                                  <w:divsChild>
                                    <w:div w:id="156187120">
                                      <w:marLeft w:val="0"/>
                                      <w:marRight w:val="0"/>
                                      <w:marTop w:val="0"/>
                                      <w:marBottom w:val="0"/>
                                      <w:divBdr>
                                        <w:top w:val="none" w:sz="0" w:space="0" w:color="auto"/>
                                        <w:left w:val="none" w:sz="0" w:space="0" w:color="auto"/>
                                        <w:bottom w:val="none" w:sz="0" w:space="0" w:color="auto"/>
                                        <w:right w:val="none" w:sz="0" w:space="0" w:color="auto"/>
                                      </w:divBdr>
                                      <w:divsChild>
                                        <w:div w:id="356396793">
                                          <w:marLeft w:val="0"/>
                                          <w:marRight w:val="0"/>
                                          <w:marTop w:val="0"/>
                                          <w:marBottom w:val="0"/>
                                          <w:divBdr>
                                            <w:top w:val="none" w:sz="0" w:space="0" w:color="auto"/>
                                            <w:left w:val="none" w:sz="0" w:space="0" w:color="auto"/>
                                            <w:bottom w:val="none" w:sz="0" w:space="0" w:color="auto"/>
                                            <w:right w:val="none" w:sz="0" w:space="0" w:color="auto"/>
                                          </w:divBdr>
                                        </w:div>
                                        <w:div w:id="657345724">
                                          <w:marLeft w:val="0"/>
                                          <w:marRight w:val="0"/>
                                          <w:marTop w:val="0"/>
                                          <w:marBottom w:val="0"/>
                                          <w:divBdr>
                                            <w:top w:val="none" w:sz="0" w:space="0" w:color="auto"/>
                                            <w:left w:val="none" w:sz="0" w:space="0" w:color="auto"/>
                                            <w:bottom w:val="none" w:sz="0" w:space="0" w:color="auto"/>
                                            <w:right w:val="none" w:sz="0" w:space="0" w:color="auto"/>
                                          </w:divBdr>
                                        </w:div>
                                        <w:div w:id="1865167929">
                                          <w:marLeft w:val="240"/>
                                          <w:marRight w:val="0"/>
                                          <w:marTop w:val="0"/>
                                          <w:marBottom w:val="0"/>
                                          <w:divBdr>
                                            <w:top w:val="none" w:sz="0" w:space="0" w:color="auto"/>
                                            <w:left w:val="none" w:sz="0" w:space="0" w:color="auto"/>
                                            <w:bottom w:val="none" w:sz="0" w:space="0" w:color="auto"/>
                                            <w:right w:val="none" w:sz="0" w:space="0" w:color="auto"/>
                                          </w:divBdr>
                                          <w:divsChild>
                                            <w:div w:id="16924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0313">
                                  <w:marLeft w:val="0"/>
                                  <w:marRight w:val="0"/>
                                  <w:marTop w:val="0"/>
                                  <w:marBottom w:val="0"/>
                                  <w:divBdr>
                                    <w:top w:val="none" w:sz="0" w:space="0" w:color="auto"/>
                                    <w:left w:val="none" w:sz="0" w:space="0" w:color="auto"/>
                                    <w:bottom w:val="none" w:sz="0" w:space="0" w:color="auto"/>
                                    <w:right w:val="none" w:sz="0" w:space="0" w:color="auto"/>
                                  </w:divBdr>
                                </w:div>
                              </w:divsChild>
                            </w:div>
                            <w:div w:id="1362516935">
                              <w:marLeft w:val="0"/>
                              <w:marRight w:val="0"/>
                              <w:marTop w:val="0"/>
                              <w:marBottom w:val="0"/>
                              <w:divBdr>
                                <w:top w:val="none" w:sz="0" w:space="0" w:color="auto"/>
                                <w:left w:val="none" w:sz="0" w:space="0" w:color="auto"/>
                                <w:bottom w:val="none" w:sz="0" w:space="0" w:color="auto"/>
                                <w:right w:val="none" w:sz="0" w:space="0" w:color="auto"/>
                              </w:divBdr>
                              <w:divsChild>
                                <w:div w:id="401146765">
                                  <w:marLeft w:val="240"/>
                                  <w:marRight w:val="0"/>
                                  <w:marTop w:val="0"/>
                                  <w:marBottom w:val="0"/>
                                  <w:divBdr>
                                    <w:top w:val="none" w:sz="0" w:space="0" w:color="auto"/>
                                    <w:left w:val="none" w:sz="0" w:space="0" w:color="auto"/>
                                    <w:bottom w:val="none" w:sz="0" w:space="0" w:color="auto"/>
                                    <w:right w:val="none" w:sz="0" w:space="0" w:color="auto"/>
                                  </w:divBdr>
                                  <w:divsChild>
                                    <w:div w:id="683169251">
                                      <w:marLeft w:val="0"/>
                                      <w:marRight w:val="0"/>
                                      <w:marTop w:val="0"/>
                                      <w:marBottom w:val="0"/>
                                      <w:divBdr>
                                        <w:top w:val="none" w:sz="0" w:space="0" w:color="auto"/>
                                        <w:left w:val="none" w:sz="0" w:space="0" w:color="auto"/>
                                        <w:bottom w:val="none" w:sz="0" w:space="0" w:color="auto"/>
                                        <w:right w:val="none" w:sz="0" w:space="0" w:color="auto"/>
                                      </w:divBdr>
                                      <w:divsChild>
                                        <w:div w:id="1023943250">
                                          <w:marLeft w:val="0"/>
                                          <w:marRight w:val="0"/>
                                          <w:marTop w:val="0"/>
                                          <w:marBottom w:val="0"/>
                                          <w:divBdr>
                                            <w:top w:val="none" w:sz="0" w:space="0" w:color="auto"/>
                                            <w:left w:val="none" w:sz="0" w:space="0" w:color="auto"/>
                                            <w:bottom w:val="none" w:sz="0" w:space="0" w:color="auto"/>
                                            <w:right w:val="none" w:sz="0" w:space="0" w:color="auto"/>
                                          </w:divBdr>
                                        </w:div>
                                        <w:div w:id="1130783445">
                                          <w:marLeft w:val="0"/>
                                          <w:marRight w:val="0"/>
                                          <w:marTop w:val="0"/>
                                          <w:marBottom w:val="0"/>
                                          <w:divBdr>
                                            <w:top w:val="none" w:sz="0" w:space="0" w:color="auto"/>
                                            <w:left w:val="none" w:sz="0" w:space="0" w:color="auto"/>
                                            <w:bottom w:val="none" w:sz="0" w:space="0" w:color="auto"/>
                                            <w:right w:val="none" w:sz="0" w:space="0" w:color="auto"/>
                                          </w:divBdr>
                                        </w:div>
                                        <w:div w:id="1605922875">
                                          <w:marLeft w:val="240"/>
                                          <w:marRight w:val="0"/>
                                          <w:marTop w:val="0"/>
                                          <w:marBottom w:val="0"/>
                                          <w:divBdr>
                                            <w:top w:val="none" w:sz="0" w:space="0" w:color="auto"/>
                                            <w:left w:val="none" w:sz="0" w:space="0" w:color="auto"/>
                                            <w:bottom w:val="none" w:sz="0" w:space="0" w:color="auto"/>
                                            <w:right w:val="none" w:sz="0" w:space="0" w:color="auto"/>
                                          </w:divBdr>
                                          <w:divsChild>
                                            <w:div w:id="44855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451642">
                                  <w:marLeft w:val="0"/>
                                  <w:marRight w:val="0"/>
                                  <w:marTop w:val="0"/>
                                  <w:marBottom w:val="0"/>
                                  <w:divBdr>
                                    <w:top w:val="none" w:sz="0" w:space="0" w:color="auto"/>
                                    <w:left w:val="none" w:sz="0" w:space="0" w:color="auto"/>
                                    <w:bottom w:val="none" w:sz="0" w:space="0" w:color="auto"/>
                                    <w:right w:val="none" w:sz="0" w:space="0" w:color="auto"/>
                                  </w:divBdr>
                                </w:div>
                                <w:div w:id="1624340000">
                                  <w:marLeft w:val="0"/>
                                  <w:marRight w:val="0"/>
                                  <w:marTop w:val="0"/>
                                  <w:marBottom w:val="0"/>
                                  <w:divBdr>
                                    <w:top w:val="none" w:sz="0" w:space="0" w:color="auto"/>
                                    <w:left w:val="none" w:sz="0" w:space="0" w:color="auto"/>
                                    <w:bottom w:val="none" w:sz="0" w:space="0" w:color="auto"/>
                                    <w:right w:val="none" w:sz="0" w:space="0" w:color="auto"/>
                                  </w:divBdr>
                                </w:div>
                              </w:divsChild>
                            </w:div>
                            <w:div w:id="1721519338">
                              <w:marLeft w:val="0"/>
                              <w:marRight w:val="0"/>
                              <w:marTop w:val="0"/>
                              <w:marBottom w:val="0"/>
                              <w:divBdr>
                                <w:top w:val="none" w:sz="0" w:space="0" w:color="auto"/>
                                <w:left w:val="none" w:sz="0" w:space="0" w:color="auto"/>
                                <w:bottom w:val="none" w:sz="0" w:space="0" w:color="auto"/>
                                <w:right w:val="none" w:sz="0" w:space="0" w:color="auto"/>
                              </w:divBdr>
                              <w:divsChild>
                                <w:div w:id="475298607">
                                  <w:marLeft w:val="240"/>
                                  <w:marRight w:val="0"/>
                                  <w:marTop w:val="0"/>
                                  <w:marBottom w:val="0"/>
                                  <w:divBdr>
                                    <w:top w:val="none" w:sz="0" w:space="0" w:color="auto"/>
                                    <w:left w:val="none" w:sz="0" w:space="0" w:color="auto"/>
                                    <w:bottom w:val="none" w:sz="0" w:space="0" w:color="auto"/>
                                    <w:right w:val="none" w:sz="0" w:space="0" w:color="auto"/>
                                  </w:divBdr>
                                  <w:divsChild>
                                    <w:div w:id="1994261602">
                                      <w:marLeft w:val="0"/>
                                      <w:marRight w:val="0"/>
                                      <w:marTop w:val="0"/>
                                      <w:marBottom w:val="0"/>
                                      <w:divBdr>
                                        <w:top w:val="none" w:sz="0" w:space="0" w:color="auto"/>
                                        <w:left w:val="none" w:sz="0" w:space="0" w:color="auto"/>
                                        <w:bottom w:val="none" w:sz="0" w:space="0" w:color="auto"/>
                                        <w:right w:val="none" w:sz="0" w:space="0" w:color="auto"/>
                                      </w:divBdr>
                                      <w:divsChild>
                                        <w:div w:id="83262856">
                                          <w:marLeft w:val="0"/>
                                          <w:marRight w:val="0"/>
                                          <w:marTop w:val="0"/>
                                          <w:marBottom w:val="0"/>
                                          <w:divBdr>
                                            <w:top w:val="none" w:sz="0" w:space="0" w:color="auto"/>
                                            <w:left w:val="none" w:sz="0" w:space="0" w:color="auto"/>
                                            <w:bottom w:val="none" w:sz="0" w:space="0" w:color="auto"/>
                                            <w:right w:val="none" w:sz="0" w:space="0" w:color="auto"/>
                                          </w:divBdr>
                                        </w:div>
                                        <w:div w:id="404108164">
                                          <w:marLeft w:val="0"/>
                                          <w:marRight w:val="0"/>
                                          <w:marTop w:val="0"/>
                                          <w:marBottom w:val="0"/>
                                          <w:divBdr>
                                            <w:top w:val="none" w:sz="0" w:space="0" w:color="auto"/>
                                            <w:left w:val="none" w:sz="0" w:space="0" w:color="auto"/>
                                            <w:bottom w:val="none" w:sz="0" w:space="0" w:color="auto"/>
                                            <w:right w:val="none" w:sz="0" w:space="0" w:color="auto"/>
                                          </w:divBdr>
                                        </w:div>
                                        <w:div w:id="832065372">
                                          <w:marLeft w:val="240"/>
                                          <w:marRight w:val="0"/>
                                          <w:marTop w:val="0"/>
                                          <w:marBottom w:val="0"/>
                                          <w:divBdr>
                                            <w:top w:val="none" w:sz="0" w:space="0" w:color="auto"/>
                                            <w:left w:val="none" w:sz="0" w:space="0" w:color="auto"/>
                                            <w:bottom w:val="none" w:sz="0" w:space="0" w:color="auto"/>
                                            <w:right w:val="none" w:sz="0" w:space="0" w:color="auto"/>
                                          </w:divBdr>
                                          <w:divsChild>
                                            <w:div w:id="1649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858107">
                                  <w:marLeft w:val="0"/>
                                  <w:marRight w:val="0"/>
                                  <w:marTop w:val="0"/>
                                  <w:marBottom w:val="0"/>
                                  <w:divBdr>
                                    <w:top w:val="none" w:sz="0" w:space="0" w:color="auto"/>
                                    <w:left w:val="none" w:sz="0" w:space="0" w:color="auto"/>
                                    <w:bottom w:val="none" w:sz="0" w:space="0" w:color="auto"/>
                                    <w:right w:val="none" w:sz="0" w:space="0" w:color="auto"/>
                                  </w:divBdr>
                                </w:div>
                                <w:div w:id="1814986016">
                                  <w:marLeft w:val="0"/>
                                  <w:marRight w:val="0"/>
                                  <w:marTop w:val="0"/>
                                  <w:marBottom w:val="0"/>
                                  <w:divBdr>
                                    <w:top w:val="none" w:sz="0" w:space="0" w:color="auto"/>
                                    <w:left w:val="none" w:sz="0" w:space="0" w:color="auto"/>
                                    <w:bottom w:val="none" w:sz="0" w:space="0" w:color="auto"/>
                                    <w:right w:val="none" w:sz="0" w:space="0" w:color="auto"/>
                                  </w:divBdr>
                                </w:div>
                              </w:divsChild>
                            </w:div>
                            <w:div w:id="1726177420">
                              <w:marLeft w:val="0"/>
                              <w:marRight w:val="0"/>
                              <w:marTop w:val="0"/>
                              <w:marBottom w:val="0"/>
                              <w:divBdr>
                                <w:top w:val="none" w:sz="0" w:space="0" w:color="auto"/>
                                <w:left w:val="none" w:sz="0" w:space="0" w:color="auto"/>
                                <w:bottom w:val="none" w:sz="0" w:space="0" w:color="auto"/>
                                <w:right w:val="none" w:sz="0" w:space="0" w:color="auto"/>
                              </w:divBdr>
                              <w:divsChild>
                                <w:div w:id="681399490">
                                  <w:marLeft w:val="0"/>
                                  <w:marRight w:val="0"/>
                                  <w:marTop w:val="0"/>
                                  <w:marBottom w:val="0"/>
                                  <w:divBdr>
                                    <w:top w:val="none" w:sz="0" w:space="0" w:color="auto"/>
                                    <w:left w:val="none" w:sz="0" w:space="0" w:color="auto"/>
                                    <w:bottom w:val="none" w:sz="0" w:space="0" w:color="auto"/>
                                    <w:right w:val="none" w:sz="0" w:space="0" w:color="auto"/>
                                  </w:divBdr>
                                </w:div>
                                <w:div w:id="1143884548">
                                  <w:marLeft w:val="0"/>
                                  <w:marRight w:val="0"/>
                                  <w:marTop w:val="0"/>
                                  <w:marBottom w:val="0"/>
                                  <w:divBdr>
                                    <w:top w:val="none" w:sz="0" w:space="0" w:color="auto"/>
                                    <w:left w:val="none" w:sz="0" w:space="0" w:color="auto"/>
                                    <w:bottom w:val="none" w:sz="0" w:space="0" w:color="auto"/>
                                    <w:right w:val="none" w:sz="0" w:space="0" w:color="auto"/>
                                  </w:divBdr>
                                </w:div>
                                <w:div w:id="1289387749">
                                  <w:marLeft w:val="240"/>
                                  <w:marRight w:val="0"/>
                                  <w:marTop w:val="0"/>
                                  <w:marBottom w:val="0"/>
                                  <w:divBdr>
                                    <w:top w:val="none" w:sz="0" w:space="0" w:color="auto"/>
                                    <w:left w:val="none" w:sz="0" w:space="0" w:color="auto"/>
                                    <w:bottom w:val="none" w:sz="0" w:space="0" w:color="auto"/>
                                    <w:right w:val="none" w:sz="0" w:space="0" w:color="auto"/>
                                  </w:divBdr>
                                  <w:divsChild>
                                    <w:div w:id="162864836">
                                      <w:marLeft w:val="0"/>
                                      <w:marRight w:val="0"/>
                                      <w:marTop w:val="0"/>
                                      <w:marBottom w:val="0"/>
                                      <w:divBdr>
                                        <w:top w:val="none" w:sz="0" w:space="0" w:color="auto"/>
                                        <w:left w:val="none" w:sz="0" w:space="0" w:color="auto"/>
                                        <w:bottom w:val="none" w:sz="0" w:space="0" w:color="auto"/>
                                        <w:right w:val="none" w:sz="0" w:space="0" w:color="auto"/>
                                      </w:divBdr>
                                      <w:divsChild>
                                        <w:div w:id="770123996">
                                          <w:marLeft w:val="0"/>
                                          <w:marRight w:val="0"/>
                                          <w:marTop w:val="0"/>
                                          <w:marBottom w:val="0"/>
                                          <w:divBdr>
                                            <w:top w:val="none" w:sz="0" w:space="0" w:color="auto"/>
                                            <w:left w:val="none" w:sz="0" w:space="0" w:color="auto"/>
                                            <w:bottom w:val="none" w:sz="0" w:space="0" w:color="auto"/>
                                            <w:right w:val="none" w:sz="0" w:space="0" w:color="auto"/>
                                          </w:divBdr>
                                        </w:div>
                                        <w:div w:id="1212425453">
                                          <w:marLeft w:val="0"/>
                                          <w:marRight w:val="0"/>
                                          <w:marTop w:val="0"/>
                                          <w:marBottom w:val="0"/>
                                          <w:divBdr>
                                            <w:top w:val="none" w:sz="0" w:space="0" w:color="auto"/>
                                            <w:left w:val="none" w:sz="0" w:space="0" w:color="auto"/>
                                            <w:bottom w:val="none" w:sz="0" w:space="0" w:color="auto"/>
                                            <w:right w:val="none" w:sz="0" w:space="0" w:color="auto"/>
                                          </w:divBdr>
                                        </w:div>
                                        <w:div w:id="2035382305">
                                          <w:marLeft w:val="240"/>
                                          <w:marRight w:val="0"/>
                                          <w:marTop w:val="0"/>
                                          <w:marBottom w:val="0"/>
                                          <w:divBdr>
                                            <w:top w:val="none" w:sz="0" w:space="0" w:color="auto"/>
                                            <w:left w:val="none" w:sz="0" w:space="0" w:color="auto"/>
                                            <w:bottom w:val="none" w:sz="0" w:space="0" w:color="auto"/>
                                            <w:right w:val="none" w:sz="0" w:space="0" w:color="auto"/>
                                          </w:divBdr>
                                          <w:divsChild>
                                            <w:div w:id="54075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765023">
                              <w:marLeft w:val="0"/>
                              <w:marRight w:val="0"/>
                              <w:marTop w:val="0"/>
                              <w:marBottom w:val="0"/>
                              <w:divBdr>
                                <w:top w:val="none" w:sz="0" w:space="0" w:color="auto"/>
                                <w:left w:val="none" w:sz="0" w:space="0" w:color="auto"/>
                                <w:bottom w:val="none" w:sz="0" w:space="0" w:color="auto"/>
                                <w:right w:val="none" w:sz="0" w:space="0" w:color="auto"/>
                              </w:divBdr>
                              <w:divsChild>
                                <w:div w:id="163475903">
                                  <w:marLeft w:val="240"/>
                                  <w:marRight w:val="0"/>
                                  <w:marTop w:val="0"/>
                                  <w:marBottom w:val="0"/>
                                  <w:divBdr>
                                    <w:top w:val="none" w:sz="0" w:space="0" w:color="auto"/>
                                    <w:left w:val="none" w:sz="0" w:space="0" w:color="auto"/>
                                    <w:bottom w:val="none" w:sz="0" w:space="0" w:color="auto"/>
                                    <w:right w:val="none" w:sz="0" w:space="0" w:color="auto"/>
                                  </w:divBdr>
                                  <w:divsChild>
                                    <w:div w:id="1521318767">
                                      <w:marLeft w:val="0"/>
                                      <w:marRight w:val="0"/>
                                      <w:marTop w:val="0"/>
                                      <w:marBottom w:val="0"/>
                                      <w:divBdr>
                                        <w:top w:val="none" w:sz="0" w:space="0" w:color="auto"/>
                                        <w:left w:val="none" w:sz="0" w:space="0" w:color="auto"/>
                                        <w:bottom w:val="none" w:sz="0" w:space="0" w:color="auto"/>
                                        <w:right w:val="none" w:sz="0" w:space="0" w:color="auto"/>
                                      </w:divBdr>
                                      <w:divsChild>
                                        <w:div w:id="1076168778">
                                          <w:marLeft w:val="0"/>
                                          <w:marRight w:val="0"/>
                                          <w:marTop w:val="0"/>
                                          <w:marBottom w:val="0"/>
                                          <w:divBdr>
                                            <w:top w:val="none" w:sz="0" w:space="0" w:color="auto"/>
                                            <w:left w:val="none" w:sz="0" w:space="0" w:color="auto"/>
                                            <w:bottom w:val="none" w:sz="0" w:space="0" w:color="auto"/>
                                            <w:right w:val="none" w:sz="0" w:space="0" w:color="auto"/>
                                          </w:divBdr>
                                        </w:div>
                                        <w:div w:id="1702779065">
                                          <w:marLeft w:val="0"/>
                                          <w:marRight w:val="0"/>
                                          <w:marTop w:val="0"/>
                                          <w:marBottom w:val="0"/>
                                          <w:divBdr>
                                            <w:top w:val="none" w:sz="0" w:space="0" w:color="auto"/>
                                            <w:left w:val="none" w:sz="0" w:space="0" w:color="auto"/>
                                            <w:bottom w:val="none" w:sz="0" w:space="0" w:color="auto"/>
                                            <w:right w:val="none" w:sz="0" w:space="0" w:color="auto"/>
                                          </w:divBdr>
                                        </w:div>
                                        <w:div w:id="1977951581">
                                          <w:marLeft w:val="240"/>
                                          <w:marRight w:val="0"/>
                                          <w:marTop w:val="0"/>
                                          <w:marBottom w:val="0"/>
                                          <w:divBdr>
                                            <w:top w:val="none" w:sz="0" w:space="0" w:color="auto"/>
                                            <w:left w:val="none" w:sz="0" w:space="0" w:color="auto"/>
                                            <w:bottom w:val="none" w:sz="0" w:space="0" w:color="auto"/>
                                            <w:right w:val="none" w:sz="0" w:space="0" w:color="auto"/>
                                          </w:divBdr>
                                          <w:divsChild>
                                            <w:div w:id="212592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3452">
                                  <w:marLeft w:val="0"/>
                                  <w:marRight w:val="0"/>
                                  <w:marTop w:val="0"/>
                                  <w:marBottom w:val="0"/>
                                  <w:divBdr>
                                    <w:top w:val="none" w:sz="0" w:space="0" w:color="auto"/>
                                    <w:left w:val="none" w:sz="0" w:space="0" w:color="auto"/>
                                    <w:bottom w:val="none" w:sz="0" w:space="0" w:color="auto"/>
                                    <w:right w:val="none" w:sz="0" w:space="0" w:color="auto"/>
                                  </w:divBdr>
                                </w:div>
                                <w:div w:id="1846700995">
                                  <w:marLeft w:val="0"/>
                                  <w:marRight w:val="0"/>
                                  <w:marTop w:val="0"/>
                                  <w:marBottom w:val="0"/>
                                  <w:divBdr>
                                    <w:top w:val="none" w:sz="0" w:space="0" w:color="auto"/>
                                    <w:left w:val="none" w:sz="0" w:space="0" w:color="auto"/>
                                    <w:bottom w:val="none" w:sz="0" w:space="0" w:color="auto"/>
                                    <w:right w:val="none" w:sz="0" w:space="0" w:color="auto"/>
                                  </w:divBdr>
                                </w:div>
                              </w:divsChild>
                            </w:div>
                            <w:div w:id="2097093242">
                              <w:marLeft w:val="0"/>
                              <w:marRight w:val="0"/>
                              <w:marTop w:val="0"/>
                              <w:marBottom w:val="0"/>
                              <w:divBdr>
                                <w:top w:val="none" w:sz="0" w:space="0" w:color="auto"/>
                                <w:left w:val="none" w:sz="0" w:space="0" w:color="auto"/>
                                <w:bottom w:val="none" w:sz="0" w:space="0" w:color="auto"/>
                                <w:right w:val="none" w:sz="0" w:space="0" w:color="auto"/>
                              </w:divBdr>
                              <w:divsChild>
                                <w:div w:id="588386905">
                                  <w:marLeft w:val="0"/>
                                  <w:marRight w:val="0"/>
                                  <w:marTop w:val="0"/>
                                  <w:marBottom w:val="0"/>
                                  <w:divBdr>
                                    <w:top w:val="none" w:sz="0" w:space="0" w:color="auto"/>
                                    <w:left w:val="none" w:sz="0" w:space="0" w:color="auto"/>
                                    <w:bottom w:val="none" w:sz="0" w:space="0" w:color="auto"/>
                                    <w:right w:val="none" w:sz="0" w:space="0" w:color="auto"/>
                                  </w:divBdr>
                                </w:div>
                                <w:div w:id="601573685">
                                  <w:marLeft w:val="240"/>
                                  <w:marRight w:val="0"/>
                                  <w:marTop w:val="0"/>
                                  <w:marBottom w:val="0"/>
                                  <w:divBdr>
                                    <w:top w:val="none" w:sz="0" w:space="0" w:color="auto"/>
                                    <w:left w:val="none" w:sz="0" w:space="0" w:color="auto"/>
                                    <w:bottom w:val="none" w:sz="0" w:space="0" w:color="auto"/>
                                    <w:right w:val="none" w:sz="0" w:space="0" w:color="auto"/>
                                  </w:divBdr>
                                  <w:divsChild>
                                    <w:div w:id="360323498">
                                      <w:marLeft w:val="0"/>
                                      <w:marRight w:val="0"/>
                                      <w:marTop w:val="0"/>
                                      <w:marBottom w:val="0"/>
                                      <w:divBdr>
                                        <w:top w:val="none" w:sz="0" w:space="0" w:color="auto"/>
                                        <w:left w:val="none" w:sz="0" w:space="0" w:color="auto"/>
                                        <w:bottom w:val="none" w:sz="0" w:space="0" w:color="auto"/>
                                        <w:right w:val="none" w:sz="0" w:space="0" w:color="auto"/>
                                      </w:divBdr>
                                      <w:divsChild>
                                        <w:div w:id="522669543">
                                          <w:marLeft w:val="240"/>
                                          <w:marRight w:val="0"/>
                                          <w:marTop w:val="0"/>
                                          <w:marBottom w:val="0"/>
                                          <w:divBdr>
                                            <w:top w:val="none" w:sz="0" w:space="0" w:color="auto"/>
                                            <w:left w:val="none" w:sz="0" w:space="0" w:color="auto"/>
                                            <w:bottom w:val="none" w:sz="0" w:space="0" w:color="auto"/>
                                            <w:right w:val="none" w:sz="0" w:space="0" w:color="auto"/>
                                          </w:divBdr>
                                          <w:divsChild>
                                            <w:div w:id="2008707721">
                                              <w:marLeft w:val="0"/>
                                              <w:marRight w:val="0"/>
                                              <w:marTop w:val="0"/>
                                              <w:marBottom w:val="0"/>
                                              <w:divBdr>
                                                <w:top w:val="none" w:sz="0" w:space="0" w:color="auto"/>
                                                <w:left w:val="none" w:sz="0" w:space="0" w:color="auto"/>
                                                <w:bottom w:val="none" w:sz="0" w:space="0" w:color="auto"/>
                                                <w:right w:val="none" w:sz="0" w:space="0" w:color="auto"/>
                                              </w:divBdr>
                                            </w:div>
                                          </w:divsChild>
                                        </w:div>
                                        <w:div w:id="807166740">
                                          <w:marLeft w:val="0"/>
                                          <w:marRight w:val="0"/>
                                          <w:marTop w:val="0"/>
                                          <w:marBottom w:val="0"/>
                                          <w:divBdr>
                                            <w:top w:val="none" w:sz="0" w:space="0" w:color="auto"/>
                                            <w:left w:val="none" w:sz="0" w:space="0" w:color="auto"/>
                                            <w:bottom w:val="none" w:sz="0" w:space="0" w:color="auto"/>
                                            <w:right w:val="none" w:sz="0" w:space="0" w:color="auto"/>
                                          </w:divBdr>
                                        </w:div>
                                        <w:div w:id="16672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5816">
                                  <w:marLeft w:val="0"/>
                                  <w:marRight w:val="0"/>
                                  <w:marTop w:val="0"/>
                                  <w:marBottom w:val="0"/>
                                  <w:divBdr>
                                    <w:top w:val="none" w:sz="0" w:space="0" w:color="auto"/>
                                    <w:left w:val="none" w:sz="0" w:space="0" w:color="auto"/>
                                    <w:bottom w:val="none" w:sz="0" w:space="0" w:color="auto"/>
                                    <w:right w:val="none" w:sz="0" w:space="0" w:color="auto"/>
                                  </w:divBdr>
                                </w:div>
                              </w:divsChild>
                            </w:div>
                            <w:div w:id="2121414857">
                              <w:marLeft w:val="0"/>
                              <w:marRight w:val="0"/>
                              <w:marTop w:val="0"/>
                              <w:marBottom w:val="0"/>
                              <w:divBdr>
                                <w:top w:val="none" w:sz="0" w:space="0" w:color="auto"/>
                                <w:left w:val="none" w:sz="0" w:space="0" w:color="auto"/>
                                <w:bottom w:val="none" w:sz="0" w:space="0" w:color="auto"/>
                                <w:right w:val="none" w:sz="0" w:space="0" w:color="auto"/>
                              </w:divBdr>
                              <w:divsChild>
                                <w:div w:id="825171636">
                                  <w:marLeft w:val="0"/>
                                  <w:marRight w:val="0"/>
                                  <w:marTop w:val="0"/>
                                  <w:marBottom w:val="0"/>
                                  <w:divBdr>
                                    <w:top w:val="none" w:sz="0" w:space="0" w:color="auto"/>
                                    <w:left w:val="none" w:sz="0" w:space="0" w:color="auto"/>
                                    <w:bottom w:val="none" w:sz="0" w:space="0" w:color="auto"/>
                                    <w:right w:val="none" w:sz="0" w:space="0" w:color="auto"/>
                                  </w:divBdr>
                                </w:div>
                                <w:div w:id="1626696674">
                                  <w:marLeft w:val="0"/>
                                  <w:marRight w:val="0"/>
                                  <w:marTop w:val="0"/>
                                  <w:marBottom w:val="0"/>
                                  <w:divBdr>
                                    <w:top w:val="none" w:sz="0" w:space="0" w:color="auto"/>
                                    <w:left w:val="none" w:sz="0" w:space="0" w:color="auto"/>
                                    <w:bottom w:val="none" w:sz="0" w:space="0" w:color="auto"/>
                                    <w:right w:val="none" w:sz="0" w:space="0" w:color="auto"/>
                                  </w:divBdr>
                                </w:div>
                                <w:div w:id="1727146598">
                                  <w:marLeft w:val="240"/>
                                  <w:marRight w:val="0"/>
                                  <w:marTop w:val="0"/>
                                  <w:marBottom w:val="0"/>
                                  <w:divBdr>
                                    <w:top w:val="none" w:sz="0" w:space="0" w:color="auto"/>
                                    <w:left w:val="none" w:sz="0" w:space="0" w:color="auto"/>
                                    <w:bottom w:val="none" w:sz="0" w:space="0" w:color="auto"/>
                                    <w:right w:val="none" w:sz="0" w:space="0" w:color="auto"/>
                                  </w:divBdr>
                                  <w:divsChild>
                                    <w:div w:id="244652513">
                                      <w:marLeft w:val="0"/>
                                      <w:marRight w:val="0"/>
                                      <w:marTop w:val="0"/>
                                      <w:marBottom w:val="0"/>
                                      <w:divBdr>
                                        <w:top w:val="none" w:sz="0" w:space="0" w:color="auto"/>
                                        <w:left w:val="none" w:sz="0" w:space="0" w:color="auto"/>
                                        <w:bottom w:val="none" w:sz="0" w:space="0" w:color="auto"/>
                                        <w:right w:val="none" w:sz="0" w:space="0" w:color="auto"/>
                                      </w:divBdr>
                                      <w:divsChild>
                                        <w:div w:id="1105464685">
                                          <w:marLeft w:val="0"/>
                                          <w:marRight w:val="0"/>
                                          <w:marTop w:val="0"/>
                                          <w:marBottom w:val="0"/>
                                          <w:divBdr>
                                            <w:top w:val="none" w:sz="0" w:space="0" w:color="auto"/>
                                            <w:left w:val="none" w:sz="0" w:space="0" w:color="auto"/>
                                            <w:bottom w:val="none" w:sz="0" w:space="0" w:color="auto"/>
                                            <w:right w:val="none" w:sz="0" w:space="0" w:color="auto"/>
                                          </w:divBdr>
                                        </w:div>
                                        <w:div w:id="1667397609">
                                          <w:marLeft w:val="240"/>
                                          <w:marRight w:val="0"/>
                                          <w:marTop w:val="0"/>
                                          <w:marBottom w:val="0"/>
                                          <w:divBdr>
                                            <w:top w:val="none" w:sz="0" w:space="0" w:color="auto"/>
                                            <w:left w:val="none" w:sz="0" w:space="0" w:color="auto"/>
                                            <w:bottom w:val="none" w:sz="0" w:space="0" w:color="auto"/>
                                            <w:right w:val="none" w:sz="0" w:space="0" w:color="auto"/>
                                          </w:divBdr>
                                          <w:divsChild>
                                            <w:div w:id="2039621157">
                                              <w:marLeft w:val="0"/>
                                              <w:marRight w:val="0"/>
                                              <w:marTop w:val="0"/>
                                              <w:marBottom w:val="0"/>
                                              <w:divBdr>
                                                <w:top w:val="none" w:sz="0" w:space="0" w:color="auto"/>
                                                <w:left w:val="none" w:sz="0" w:space="0" w:color="auto"/>
                                                <w:bottom w:val="none" w:sz="0" w:space="0" w:color="auto"/>
                                                <w:right w:val="none" w:sz="0" w:space="0" w:color="auto"/>
                                              </w:divBdr>
                                            </w:div>
                                          </w:divsChild>
                                        </w:div>
                                        <w:div w:id="20028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3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96989">
                  <w:marLeft w:val="0"/>
                  <w:marRight w:val="0"/>
                  <w:marTop w:val="0"/>
                  <w:marBottom w:val="0"/>
                  <w:divBdr>
                    <w:top w:val="none" w:sz="0" w:space="0" w:color="auto"/>
                    <w:left w:val="none" w:sz="0" w:space="0" w:color="auto"/>
                    <w:bottom w:val="none" w:sz="0" w:space="0" w:color="auto"/>
                    <w:right w:val="none" w:sz="0" w:space="0" w:color="auto"/>
                  </w:divBdr>
                </w:div>
                <w:div w:id="1134056692">
                  <w:marLeft w:val="0"/>
                  <w:marRight w:val="0"/>
                  <w:marTop w:val="0"/>
                  <w:marBottom w:val="0"/>
                  <w:divBdr>
                    <w:top w:val="none" w:sz="0" w:space="0" w:color="auto"/>
                    <w:left w:val="none" w:sz="0" w:space="0" w:color="auto"/>
                    <w:bottom w:val="none" w:sz="0" w:space="0" w:color="auto"/>
                    <w:right w:val="none" w:sz="0" w:space="0" w:color="auto"/>
                  </w:divBdr>
                </w:div>
              </w:divsChild>
            </w:div>
            <w:div w:id="1530601833">
              <w:marLeft w:val="0"/>
              <w:marRight w:val="0"/>
              <w:marTop w:val="0"/>
              <w:marBottom w:val="0"/>
              <w:divBdr>
                <w:top w:val="none" w:sz="0" w:space="0" w:color="auto"/>
                <w:left w:val="none" w:sz="0" w:space="0" w:color="auto"/>
                <w:bottom w:val="none" w:sz="0" w:space="0" w:color="auto"/>
                <w:right w:val="none" w:sz="0" w:space="0" w:color="auto"/>
              </w:divBdr>
              <w:divsChild>
                <w:div w:id="89593937">
                  <w:marLeft w:val="0"/>
                  <w:marRight w:val="0"/>
                  <w:marTop w:val="0"/>
                  <w:marBottom w:val="0"/>
                  <w:divBdr>
                    <w:top w:val="none" w:sz="0" w:space="0" w:color="auto"/>
                    <w:left w:val="none" w:sz="0" w:space="0" w:color="auto"/>
                    <w:bottom w:val="none" w:sz="0" w:space="0" w:color="auto"/>
                    <w:right w:val="none" w:sz="0" w:space="0" w:color="auto"/>
                  </w:divBdr>
                </w:div>
                <w:div w:id="1648777269">
                  <w:marLeft w:val="240"/>
                  <w:marRight w:val="0"/>
                  <w:marTop w:val="0"/>
                  <w:marBottom w:val="0"/>
                  <w:divBdr>
                    <w:top w:val="none" w:sz="0" w:space="0" w:color="auto"/>
                    <w:left w:val="none" w:sz="0" w:space="0" w:color="auto"/>
                    <w:bottom w:val="none" w:sz="0" w:space="0" w:color="auto"/>
                    <w:right w:val="none" w:sz="0" w:space="0" w:color="auto"/>
                  </w:divBdr>
                  <w:divsChild>
                    <w:div w:id="734164672">
                      <w:marLeft w:val="0"/>
                      <w:marRight w:val="0"/>
                      <w:marTop w:val="0"/>
                      <w:marBottom w:val="0"/>
                      <w:divBdr>
                        <w:top w:val="none" w:sz="0" w:space="0" w:color="auto"/>
                        <w:left w:val="none" w:sz="0" w:space="0" w:color="auto"/>
                        <w:bottom w:val="none" w:sz="0" w:space="0" w:color="auto"/>
                        <w:right w:val="none" w:sz="0" w:space="0" w:color="auto"/>
                      </w:divBdr>
                      <w:divsChild>
                        <w:div w:id="515194819">
                          <w:marLeft w:val="0"/>
                          <w:marRight w:val="0"/>
                          <w:marTop w:val="0"/>
                          <w:marBottom w:val="0"/>
                          <w:divBdr>
                            <w:top w:val="none" w:sz="0" w:space="0" w:color="auto"/>
                            <w:left w:val="none" w:sz="0" w:space="0" w:color="auto"/>
                            <w:bottom w:val="none" w:sz="0" w:space="0" w:color="auto"/>
                            <w:right w:val="none" w:sz="0" w:space="0" w:color="auto"/>
                          </w:divBdr>
                        </w:div>
                        <w:div w:id="1219896010">
                          <w:marLeft w:val="240"/>
                          <w:marRight w:val="0"/>
                          <w:marTop w:val="0"/>
                          <w:marBottom w:val="0"/>
                          <w:divBdr>
                            <w:top w:val="none" w:sz="0" w:space="0" w:color="auto"/>
                            <w:left w:val="none" w:sz="0" w:space="0" w:color="auto"/>
                            <w:bottom w:val="none" w:sz="0" w:space="0" w:color="auto"/>
                            <w:right w:val="none" w:sz="0" w:space="0" w:color="auto"/>
                          </w:divBdr>
                          <w:divsChild>
                            <w:div w:id="1076786233">
                              <w:marLeft w:val="0"/>
                              <w:marRight w:val="0"/>
                              <w:marTop w:val="0"/>
                              <w:marBottom w:val="0"/>
                              <w:divBdr>
                                <w:top w:val="none" w:sz="0" w:space="0" w:color="auto"/>
                                <w:left w:val="none" w:sz="0" w:space="0" w:color="auto"/>
                                <w:bottom w:val="none" w:sz="0" w:space="0" w:color="auto"/>
                                <w:right w:val="none" w:sz="0" w:space="0" w:color="auto"/>
                              </w:divBdr>
                            </w:div>
                          </w:divsChild>
                        </w:div>
                        <w:div w:id="18708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0568">
          <w:marLeft w:val="0"/>
          <w:marRight w:val="0"/>
          <w:marTop w:val="0"/>
          <w:marBottom w:val="0"/>
          <w:divBdr>
            <w:top w:val="none" w:sz="0" w:space="0" w:color="auto"/>
            <w:left w:val="none" w:sz="0" w:space="0" w:color="auto"/>
            <w:bottom w:val="none" w:sz="0" w:space="0" w:color="auto"/>
            <w:right w:val="none" w:sz="0" w:space="0" w:color="auto"/>
          </w:divBdr>
        </w:div>
      </w:divsChild>
    </w:div>
    <w:div w:id="910234289">
      <w:bodyDiv w:val="1"/>
      <w:marLeft w:val="0"/>
      <w:marRight w:val="0"/>
      <w:marTop w:val="0"/>
      <w:marBottom w:val="0"/>
      <w:divBdr>
        <w:top w:val="none" w:sz="0" w:space="0" w:color="auto"/>
        <w:left w:val="none" w:sz="0" w:space="0" w:color="auto"/>
        <w:bottom w:val="none" w:sz="0" w:space="0" w:color="auto"/>
        <w:right w:val="none" w:sz="0" w:space="0" w:color="auto"/>
      </w:divBdr>
    </w:div>
    <w:div w:id="959146519">
      <w:bodyDiv w:val="1"/>
      <w:marLeft w:val="0"/>
      <w:marRight w:val="0"/>
      <w:marTop w:val="0"/>
      <w:marBottom w:val="0"/>
      <w:divBdr>
        <w:top w:val="none" w:sz="0" w:space="0" w:color="auto"/>
        <w:left w:val="none" w:sz="0" w:space="0" w:color="auto"/>
        <w:bottom w:val="none" w:sz="0" w:space="0" w:color="auto"/>
        <w:right w:val="none" w:sz="0" w:space="0" w:color="auto"/>
      </w:divBdr>
    </w:div>
    <w:div w:id="1004162619">
      <w:bodyDiv w:val="1"/>
      <w:marLeft w:val="0"/>
      <w:marRight w:val="0"/>
      <w:marTop w:val="0"/>
      <w:marBottom w:val="0"/>
      <w:divBdr>
        <w:top w:val="none" w:sz="0" w:space="0" w:color="auto"/>
        <w:left w:val="none" w:sz="0" w:space="0" w:color="auto"/>
        <w:bottom w:val="none" w:sz="0" w:space="0" w:color="auto"/>
        <w:right w:val="none" w:sz="0" w:space="0" w:color="auto"/>
      </w:divBdr>
    </w:div>
    <w:div w:id="1018969521">
      <w:bodyDiv w:val="1"/>
      <w:marLeft w:val="0"/>
      <w:marRight w:val="0"/>
      <w:marTop w:val="0"/>
      <w:marBottom w:val="0"/>
      <w:divBdr>
        <w:top w:val="none" w:sz="0" w:space="0" w:color="auto"/>
        <w:left w:val="none" w:sz="0" w:space="0" w:color="auto"/>
        <w:bottom w:val="none" w:sz="0" w:space="0" w:color="auto"/>
        <w:right w:val="none" w:sz="0" w:space="0" w:color="auto"/>
      </w:divBdr>
    </w:div>
    <w:div w:id="1019311801">
      <w:bodyDiv w:val="1"/>
      <w:marLeft w:val="0"/>
      <w:marRight w:val="0"/>
      <w:marTop w:val="0"/>
      <w:marBottom w:val="0"/>
      <w:divBdr>
        <w:top w:val="none" w:sz="0" w:space="0" w:color="auto"/>
        <w:left w:val="none" w:sz="0" w:space="0" w:color="auto"/>
        <w:bottom w:val="none" w:sz="0" w:space="0" w:color="auto"/>
        <w:right w:val="none" w:sz="0" w:space="0" w:color="auto"/>
      </w:divBdr>
    </w:div>
    <w:div w:id="1085492158">
      <w:bodyDiv w:val="1"/>
      <w:marLeft w:val="0"/>
      <w:marRight w:val="0"/>
      <w:marTop w:val="0"/>
      <w:marBottom w:val="0"/>
      <w:divBdr>
        <w:top w:val="none" w:sz="0" w:space="0" w:color="auto"/>
        <w:left w:val="none" w:sz="0" w:space="0" w:color="auto"/>
        <w:bottom w:val="none" w:sz="0" w:space="0" w:color="auto"/>
        <w:right w:val="none" w:sz="0" w:space="0" w:color="auto"/>
      </w:divBdr>
      <w:divsChild>
        <w:div w:id="888684681">
          <w:marLeft w:val="240"/>
          <w:marRight w:val="0"/>
          <w:marTop w:val="0"/>
          <w:marBottom w:val="0"/>
          <w:divBdr>
            <w:top w:val="none" w:sz="0" w:space="0" w:color="auto"/>
            <w:left w:val="none" w:sz="0" w:space="0" w:color="auto"/>
            <w:bottom w:val="none" w:sz="0" w:space="0" w:color="auto"/>
            <w:right w:val="none" w:sz="0" w:space="0" w:color="auto"/>
          </w:divBdr>
          <w:divsChild>
            <w:div w:id="18549486">
              <w:marLeft w:val="0"/>
              <w:marRight w:val="0"/>
              <w:marTop w:val="0"/>
              <w:marBottom w:val="0"/>
              <w:divBdr>
                <w:top w:val="none" w:sz="0" w:space="0" w:color="auto"/>
                <w:left w:val="none" w:sz="0" w:space="0" w:color="auto"/>
                <w:bottom w:val="none" w:sz="0" w:space="0" w:color="auto"/>
                <w:right w:val="none" w:sz="0" w:space="0" w:color="auto"/>
              </w:divBdr>
              <w:divsChild>
                <w:div w:id="246623574">
                  <w:marLeft w:val="0"/>
                  <w:marRight w:val="0"/>
                  <w:marTop w:val="0"/>
                  <w:marBottom w:val="0"/>
                  <w:divBdr>
                    <w:top w:val="none" w:sz="0" w:space="0" w:color="auto"/>
                    <w:left w:val="none" w:sz="0" w:space="0" w:color="auto"/>
                    <w:bottom w:val="none" w:sz="0" w:space="0" w:color="auto"/>
                    <w:right w:val="none" w:sz="0" w:space="0" w:color="auto"/>
                  </w:divBdr>
                </w:div>
                <w:div w:id="843667716">
                  <w:marLeft w:val="0"/>
                  <w:marRight w:val="0"/>
                  <w:marTop w:val="0"/>
                  <w:marBottom w:val="0"/>
                  <w:divBdr>
                    <w:top w:val="none" w:sz="0" w:space="0" w:color="auto"/>
                    <w:left w:val="none" w:sz="0" w:space="0" w:color="auto"/>
                    <w:bottom w:val="none" w:sz="0" w:space="0" w:color="auto"/>
                    <w:right w:val="none" w:sz="0" w:space="0" w:color="auto"/>
                  </w:divBdr>
                </w:div>
                <w:div w:id="1570575266">
                  <w:marLeft w:val="240"/>
                  <w:marRight w:val="0"/>
                  <w:marTop w:val="0"/>
                  <w:marBottom w:val="0"/>
                  <w:divBdr>
                    <w:top w:val="none" w:sz="0" w:space="0" w:color="auto"/>
                    <w:left w:val="none" w:sz="0" w:space="0" w:color="auto"/>
                    <w:bottom w:val="none" w:sz="0" w:space="0" w:color="auto"/>
                    <w:right w:val="none" w:sz="0" w:space="0" w:color="auto"/>
                  </w:divBdr>
                  <w:divsChild>
                    <w:div w:id="1301300171">
                      <w:marLeft w:val="0"/>
                      <w:marRight w:val="0"/>
                      <w:marTop w:val="0"/>
                      <w:marBottom w:val="0"/>
                      <w:divBdr>
                        <w:top w:val="none" w:sz="0" w:space="0" w:color="auto"/>
                        <w:left w:val="none" w:sz="0" w:space="0" w:color="auto"/>
                        <w:bottom w:val="none" w:sz="0" w:space="0" w:color="auto"/>
                        <w:right w:val="none" w:sz="0" w:space="0" w:color="auto"/>
                      </w:divBdr>
                      <w:divsChild>
                        <w:div w:id="353383783">
                          <w:marLeft w:val="0"/>
                          <w:marRight w:val="0"/>
                          <w:marTop w:val="0"/>
                          <w:marBottom w:val="0"/>
                          <w:divBdr>
                            <w:top w:val="none" w:sz="0" w:space="0" w:color="auto"/>
                            <w:left w:val="none" w:sz="0" w:space="0" w:color="auto"/>
                            <w:bottom w:val="none" w:sz="0" w:space="0" w:color="auto"/>
                            <w:right w:val="none" w:sz="0" w:space="0" w:color="auto"/>
                          </w:divBdr>
                        </w:div>
                        <w:div w:id="907232778">
                          <w:marLeft w:val="240"/>
                          <w:marRight w:val="0"/>
                          <w:marTop w:val="0"/>
                          <w:marBottom w:val="0"/>
                          <w:divBdr>
                            <w:top w:val="none" w:sz="0" w:space="0" w:color="auto"/>
                            <w:left w:val="none" w:sz="0" w:space="0" w:color="auto"/>
                            <w:bottom w:val="none" w:sz="0" w:space="0" w:color="auto"/>
                            <w:right w:val="none" w:sz="0" w:space="0" w:color="auto"/>
                          </w:divBdr>
                          <w:divsChild>
                            <w:div w:id="1321346659">
                              <w:marLeft w:val="0"/>
                              <w:marRight w:val="0"/>
                              <w:marTop w:val="0"/>
                              <w:marBottom w:val="0"/>
                              <w:divBdr>
                                <w:top w:val="none" w:sz="0" w:space="0" w:color="auto"/>
                                <w:left w:val="none" w:sz="0" w:space="0" w:color="auto"/>
                                <w:bottom w:val="none" w:sz="0" w:space="0" w:color="auto"/>
                                <w:right w:val="none" w:sz="0" w:space="0" w:color="auto"/>
                              </w:divBdr>
                            </w:div>
                          </w:divsChild>
                        </w:div>
                        <w:div w:id="155053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8207">
              <w:marLeft w:val="0"/>
              <w:marRight w:val="0"/>
              <w:marTop w:val="0"/>
              <w:marBottom w:val="0"/>
              <w:divBdr>
                <w:top w:val="none" w:sz="0" w:space="0" w:color="auto"/>
                <w:left w:val="none" w:sz="0" w:space="0" w:color="auto"/>
                <w:bottom w:val="none" w:sz="0" w:space="0" w:color="auto"/>
                <w:right w:val="none" w:sz="0" w:space="0" w:color="auto"/>
              </w:divBdr>
              <w:divsChild>
                <w:div w:id="74743426">
                  <w:marLeft w:val="240"/>
                  <w:marRight w:val="0"/>
                  <w:marTop w:val="0"/>
                  <w:marBottom w:val="0"/>
                  <w:divBdr>
                    <w:top w:val="none" w:sz="0" w:space="0" w:color="auto"/>
                    <w:left w:val="none" w:sz="0" w:space="0" w:color="auto"/>
                    <w:bottom w:val="none" w:sz="0" w:space="0" w:color="auto"/>
                    <w:right w:val="none" w:sz="0" w:space="0" w:color="auto"/>
                  </w:divBdr>
                  <w:divsChild>
                    <w:div w:id="268245251">
                      <w:marLeft w:val="0"/>
                      <w:marRight w:val="0"/>
                      <w:marTop w:val="0"/>
                      <w:marBottom w:val="0"/>
                      <w:divBdr>
                        <w:top w:val="none" w:sz="0" w:space="0" w:color="auto"/>
                        <w:left w:val="none" w:sz="0" w:space="0" w:color="auto"/>
                        <w:bottom w:val="none" w:sz="0" w:space="0" w:color="auto"/>
                        <w:right w:val="none" w:sz="0" w:space="0" w:color="auto"/>
                      </w:divBdr>
                      <w:divsChild>
                        <w:div w:id="1023482730">
                          <w:marLeft w:val="240"/>
                          <w:marRight w:val="0"/>
                          <w:marTop w:val="0"/>
                          <w:marBottom w:val="0"/>
                          <w:divBdr>
                            <w:top w:val="none" w:sz="0" w:space="0" w:color="auto"/>
                            <w:left w:val="none" w:sz="0" w:space="0" w:color="auto"/>
                            <w:bottom w:val="none" w:sz="0" w:space="0" w:color="auto"/>
                            <w:right w:val="none" w:sz="0" w:space="0" w:color="auto"/>
                          </w:divBdr>
                          <w:divsChild>
                            <w:div w:id="700516934">
                              <w:marLeft w:val="0"/>
                              <w:marRight w:val="0"/>
                              <w:marTop w:val="0"/>
                              <w:marBottom w:val="0"/>
                              <w:divBdr>
                                <w:top w:val="none" w:sz="0" w:space="0" w:color="auto"/>
                                <w:left w:val="none" w:sz="0" w:space="0" w:color="auto"/>
                                <w:bottom w:val="none" w:sz="0" w:space="0" w:color="auto"/>
                                <w:right w:val="none" w:sz="0" w:space="0" w:color="auto"/>
                              </w:divBdr>
                            </w:div>
                          </w:divsChild>
                        </w:div>
                        <w:div w:id="1071386796">
                          <w:marLeft w:val="0"/>
                          <w:marRight w:val="0"/>
                          <w:marTop w:val="0"/>
                          <w:marBottom w:val="0"/>
                          <w:divBdr>
                            <w:top w:val="none" w:sz="0" w:space="0" w:color="auto"/>
                            <w:left w:val="none" w:sz="0" w:space="0" w:color="auto"/>
                            <w:bottom w:val="none" w:sz="0" w:space="0" w:color="auto"/>
                            <w:right w:val="none" w:sz="0" w:space="0" w:color="auto"/>
                          </w:divBdr>
                        </w:div>
                        <w:div w:id="114951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3319">
                  <w:marLeft w:val="0"/>
                  <w:marRight w:val="0"/>
                  <w:marTop w:val="0"/>
                  <w:marBottom w:val="0"/>
                  <w:divBdr>
                    <w:top w:val="none" w:sz="0" w:space="0" w:color="auto"/>
                    <w:left w:val="none" w:sz="0" w:space="0" w:color="auto"/>
                    <w:bottom w:val="none" w:sz="0" w:space="0" w:color="auto"/>
                    <w:right w:val="none" w:sz="0" w:space="0" w:color="auto"/>
                  </w:divBdr>
                </w:div>
                <w:div w:id="1685400811">
                  <w:marLeft w:val="0"/>
                  <w:marRight w:val="0"/>
                  <w:marTop w:val="0"/>
                  <w:marBottom w:val="0"/>
                  <w:divBdr>
                    <w:top w:val="none" w:sz="0" w:space="0" w:color="auto"/>
                    <w:left w:val="none" w:sz="0" w:space="0" w:color="auto"/>
                    <w:bottom w:val="none" w:sz="0" w:space="0" w:color="auto"/>
                    <w:right w:val="none" w:sz="0" w:space="0" w:color="auto"/>
                  </w:divBdr>
                </w:div>
              </w:divsChild>
            </w:div>
            <w:div w:id="238834585">
              <w:marLeft w:val="0"/>
              <w:marRight w:val="0"/>
              <w:marTop w:val="0"/>
              <w:marBottom w:val="0"/>
              <w:divBdr>
                <w:top w:val="none" w:sz="0" w:space="0" w:color="auto"/>
                <w:left w:val="none" w:sz="0" w:space="0" w:color="auto"/>
                <w:bottom w:val="none" w:sz="0" w:space="0" w:color="auto"/>
                <w:right w:val="none" w:sz="0" w:space="0" w:color="auto"/>
              </w:divBdr>
              <w:divsChild>
                <w:div w:id="341863322">
                  <w:marLeft w:val="0"/>
                  <w:marRight w:val="0"/>
                  <w:marTop w:val="0"/>
                  <w:marBottom w:val="0"/>
                  <w:divBdr>
                    <w:top w:val="none" w:sz="0" w:space="0" w:color="auto"/>
                    <w:left w:val="none" w:sz="0" w:space="0" w:color="auto"/>
                    <w:bottom w:val="none" w:sz="0" w:space="0" w:color="auto"/>
                    <w:right w:val="none" w:sz="0" w:space="0" w:color="auto"/>
                  </w:divBdr>
                </w:div>
                <w:div w:id="345058007">
                  <w:marLeft w:val="0"/>
                  <w:marRight w:val="0"/>
                  <w:marTop w:val="0"/>
                  <w:marBottom w:val="0"/>
                  <w:divBdr>
                    <w:top w:val="none" w:sz="0" w:space="0" w:color="auto"/>
                    <w:left w:val="none" w:sz="0" w:space="0" w:color="auto"/>
                    <w:bottom w:val="none" w:sz="0" w:space="0" w:color="auto"/>
                    <w:right w:val="none" w:sz="0" w:space="0" w:color="auto"/>
                  </w:divBdr>
                </w:div>
                <w:div w:id="452558200">
                  <w:marLeft w:val="240"/>
                  <w:marRight w:val="0"/>
                  <w:marTop w:val="0"/>
                  <w:marBottom w:val="0"/>
                  <w:divBdr>
                    <w:top w:val="none" w:sz="0" w:space="0" w:color="auto"/>
                    <w:left w:val="none" w:sz="0" w:space="0" w:color="auto"/>
                    <w:bottom w:val="none" w:sz="0" w:space="0" w:color="auto"/>
                    <w:right w:val="none" w:sz="0" w:space="0" w:color="auto"/>
                  </w:divBdr>
                  <w:divsChild>
                    <w:div w:id="409541801">
                      <w:marLeft w:val="0"/>
                      <w:marRight w:val="0"/>
                      <w:marTop w:val="0"/>
                      <w:marBottom w:val="0"/>
                      <w:divBdr>
                        <w:top w:val="none" w:sz="0" w:space="0" w:color="auto"/>
                        <w:left w:val="none" w:sz="0" w:space="0" w:color="auto"/>
                        <w:bottom w:val="none" w:sz="0" w:space="0" w:color="auto"/>
                        <w:right w:val="none" w:sz="0" w:space="0" w:color="auto"/>
                      </w:divBdr>
                      <w:divsChild>
                        <w:div w:id="25450871">
                          <w:marLeft w:val="240"/>
                          <w:marRight w:val="0"/>
                          <w:marTop w:val="0"/>
                          <w:marBottom w:val="0"/>
                          <w:divBdr>
                            <w:top w:val="none" w:sz="0" w:space="0" w:color="auto"/>
                            <w:left w:val="none" w:sz="0" w:space="0" w:color="auto"/>
                            <w:bottom w:val="none" w:sz="0" w:space="0" w:color="auto"/>
                            <w:right w:val="none" w:sz="0" w:space="0" w:color="auto"/>
                          </w:divBdr>
                          <w:divsChild>
                            <w:div w:id="772014390">
                              <w:marLeft w:val="0"/>
                              <w:marRight w:val="0"/>
                              <w:marTop w:val="0"/>
                              <w:marBottom w:val="0"/>
                              <w:divBdr>
                                <w:top w:val="none" w:sz="0" w:space="0" w:color="auto"/>
                                <w:left w:val="none" w:sz="0" w:space="0" w:color="auto"/>
                                <w:bottom w:val="none" w:sz="0" w:space="0" w:color="auto"/>
                                <w:right w:val="none" w:sz="0" w:space="0" w:color="auto"/>
                              </w:divBdr>
                            </w:div>
                          </w:divsChild>
                        </w:div>
                        <w:div w:id="342047793">
                          <w:marLeft w:val="0"/>
                          <w:marRight w:val="0"/>
                          <w:marTop w:val="0"/>
                          <w:marBottom w:val="0"/>
                          <w:divBdr>
                            <w:top w:val="none" w:sz="0" w:space="0" w:color="auto"/>
                            <w:left w:val="none" w:sz="0" w:space="0" w:color="auto"/>
                            <w:bottom w:val="none" w:sz="0" w:space="0" w:color="auto"/>
                            <w:right w:val="none" w:sz="0" w:space="0" w:color="auto"/>
                          </w:divBdr>
                        </w:div>
                        <w:div w:id="14830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87622">
              <w:marLeft w:val="0"/>
              <w:marRight w:val="0"/>
              <w:marTop w:val="0"/>
              <w:marBottom w:val="0"/>
              <w:divBdr>
                <w:top w:val="none" w:sz="0" w:space="0" w:color="auto"/>
                <w:left w:val="none" w:sz="0" w:space="0" w:color="auto"/>
                <w:bottom w:val="none" w:sz="0" w:space="0" w:color="auto"/>
                <w:right w:val="none" w:sz="0" w:space="0" w:color="auto"/>
              </w:divBdr>
              <w:divsChild>
                <w:div w:id="149174603">
                  <w:marLeft w:val="0"/>
                  <w:marRight w:val="0"/>
                  <w:marTop w:val="0"/>
                  <w:marBottom w:val="0"/>
                  <w:divBdr>
                    <w:top w:val="none" w:sz="0" w:space="0" w:color="auto"/>
                    <w:left w:val="none" w:sz="0" w:space="0" w:color="auto"/>
                    <w:bottom w:val="none" w:sz="0" w:space="0" w:color="auto"/>
                    <w:right w:val="none" w:sz="0" w:space="0" w:color="auto"/>
                  </w:divBdr>
                </w:div>
                <w:div w:id="667563675">
                  <w:marLeft w:val="0"/>
                  <w:marRight w:val="0"/>
                  <w:marTop w:val="0"/>
                  <w:marBottom w:val="0"/>
                  <w:divBdr>
                    <w:top w:val="none" w:sz="0" w:space="0" w:color="auto"/>
                    <w:left w:val="none" w:sz="0" w:space="0" w:color="auto"/>
                    <w:bottom w:val="none" w:sz="0" w:space="0" w:color="auto"/>
                    <w:right w:val="none" w:sz="0" w:space="0" w:color="auto"/>
                  </w:divBdr>
                </w:div>
                <w:div w:id="2128890285">
                  <w:marLeft w:val="240"/>
                  <w:marRight w:val="0"/>
                  <w:marTop w:val="0"/>
                  <w:marBottom w:val="0"/>
                  <w:divBdr>
                    <w:top w:val="none" w:sz="0" w:space="0" w:color="auto"/>
                    <w:left w:val="none" w:sz="0" w:space="0" w:color="auto"/>
                    <w:bottom w:val="none" w:sz="0" w:space="0" w:color="auto"/>
                    <w:right w:val="none" w:sz="0" w:space="0" w:color="auto"/>
                  </w:divBdr>
                  <w:divsChild>
                    <w:div w:id="415054622">
                      <w:marLeft w:val="0"/>
                      <w:marRight w:val="0"/>
                      <w:marTop w:val="0"/>
                      <w:marBottom w:val="0"/>
                      <w:divBdr>
                        <w:top w:val="none" w:sz="0" w:space="0" w:color="auto"/>
                        <w:left w:val="none" w:sz="0" w:space="0" w:color="auto"/>
                        <w:bottom w:val="none" w:sz="0" w:space="0" w:color="auto"/>
                        <w:right w:val="none" w:sz="0" w:space="0" w:color="auto"/>
                      </w:divBdr>
                      <w:divsChild>
                        <w:div w:id="321935897">
                          <w:marLeft w:val="0"/>
                          <w:marRight w:val="0"/>
                          <w:marTop w:val="0"/>
                          <w:marBottom w:val="0"/>
                          <w:divBdr>
                            <w:top w:val="none" w:sz="0" w:space="0" w:color="auto"/>
                            <w:left w:val="none" w:sz="0" w:space="0" w:color="auto"/>
                            <w:bottom w:val="none" w:sz="0" w:space="0" w:color="auto"/>
                            <w:right w:val="none" w:sz="0" w:space="0" w:color="auto"/>
                          </w:divBdr>
                        </w:div>
                        <w:div w:id="1397166879">
                          <w:marLeft w:val="240"/>
                          <w:marRight w:val="0"/>
                          <w:marTop w:val="0"/>
                          <w:marBottom w:val="0"/>
                          <w:divBdr>
                            <w:top w:val="none" w:sz="0" w:space="0" w:color="auto"/>
                            <w:left w:val="none" w:sz="0" w:space="0" w:color="auto"/>
                            <w:bottom w:val="none" w:sz="0" w:space="0" w:color="auto"/>
                            <w:right w:val="none" w:sz="0" w:space="0" w:color="auto"/>
                          </w:divBdr>
                          <w:divsChild>
                            <w:div w:id="177087747">
                              <w:marLeft w:val="0"/>
                              <w:marRight w:val="0"/>
                              <w:marTop w:val="0"/>
                              <w:marBottom w:val="0"/>
                              <w:divBdr>
                                <w:top w:val="none" w:sz="0" w:space="0" w:color="auto"/>
                                <w:left w:val="none" w:sz="0" w:space="0" w:color="auto"/>
                                <w:bottom w:val="none" w:sz="0" w:space="0" w:color="auto"/>
                                <w:right w:val="none" w:sz="0" w:space="0" w:color="auto"/>
                              </w:divBdr>
                              <w:divsChild>
                                <w:div w:id="328561670">
                                  <w:marLeft w:val="0"/>
                                  <w:marRight w:val="0"/>
                                  <w:marTop w:val="0"/>
                                  <w:marBottom w:val="0"/>
                                  <w:divBdr>
                                    <w:top w:val="none" w:sz="0" w:space="0" w:color="auto"/>
                                    <w:left w:val="none" w:sz="0" w:space="0" w:color="auto"/>
                                    <w:bottom w:val="none" w:sz="0" w:space="0" w:color="auto"/>
                                    <w:right w:val="none" w:sz="0" w:space="0" w:color="auto"/>
                                  </w:divBdr>
                                </w:div>
                                <w:div w:id="1041368494">
                                  <w:marLeft w:val="240"/>
                                  <w:marRight w:val="0"/>
                                  <w:marTop w:val="0"/>
                                  <w:marBottom w:val="0"/>
                                  <w:divBdr>
                                    <w:top w:val="none" w:sz="0" w:space="0" w:color="auto"/>
                                    <w:left w:val="none" w:sz="0" w:space="0" w:color="auto"/>
                                    <w:bottom w:val="none" w:sz="0" w:space="0" w:color="auto"/>
                                    <w:right w:val="none" w:sz="0" w:space="0" w:color="auto"/>
                                  </w:divBdr>
                                  <w:divsChild>
                                    <w:div w:id="426930422">
                                      <w:marLeft w:val="0"/>
                                      <w:marRight w:val="0"/>
                                      <w:marTop w:val="0"/>
                                      <w:marBottom w:val="0"/>
                                      <w:divBdr>
                                        <w:top w:val="none" w:sz="0" w:space="0" w:color="auto"/>
                                        <w:left w:val="none" w:sz="0" w:space="0" w:color="auto"/>
                                        <w:bottom w:val="none" w:sz="0" w:space="0" w:color="auto"/>
                                        <w:right w:val="none" w:sz="0" w:space="0" w:color="auto"/>
                                      </w:divBdr>
                                      <w:divsChild>
                                        <w:div w:id="924269421">
                                          <w:marLeft w:val="0"/>
                                          <w:marRight w:val="0"/>
                                          <w:marTop w:val="0"/>
                                          <w:marBottom w:val="0"/>
                                          <w:divBdr>
                                            <w:top w:val="none" w:sz="0" w:space="0" w:color="auto"/>
                                            <w:left w:val="none" w:sz="0" w:space="0" w:color="auto"/>
                                            <w:bottom w:val="none" w:sz="0" w:space="0" w:color="auto"/>
                                            <w:right w:val="none" w:sz="0" w:space="0" w:color="auto"/>
                                          </w:divBdr>
                                        </w:div>
                                        <w:div w:id="1826625501">
                                          <w:marLeft w:val="240"/>
                                          <w:marRight w:val="0"/>
                                          <w:marTop w:val="0"/>
                                          <w:marBottom w:val="0"/>
                                          <w:divBdr>
                                            <w:top w:val="none" w:sz="0" w:space="0" w:color="auto"/>
                                            <w:left w:val="none" w:sz="0" w:space="0" w:color="auto"/>
                                            <w:bottom w:val="none" w:sz="0" w:space="0" w:color="auto"/>
                                            <w:right w:val="none" w:sz="0" w:space="0" w:color="auto"/>
                                          </w:divBdr>
                                          <w:divsChild>
                                            <w:div w:id="1808743494">
                                              <w:marLeft w:val="0"/>
                                              <w:marRight w:val="0"/>
                                              <w:marTop w:val="0"/>
                                              <w:marBottom w:val="0"/>
                                              <w:divBdr>
                                                <w:top w:val="none" w:sz="0" w:space="0" w:color="auto"/>
                                                <w:left w:val="none" w:sz="0" w:space="0" w:color="auto"/>
                                                <w:bottom w:val="none" w:sz="0" w:space="0" w:color="auto"/>
                                                <w:right w:val="none" w:sz="0" w:space="0" w:color="auto"/>
                                              </w:divBdr>
                                            </w:div>
                                          </w:divsChild>
                                        </w:div>
                                        <w:div w:id="204756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79364">
                                  <w:marLeft w:val="0"/>
                                  <w:marRight w:val="0"/>
                                  <w:marTop w:val="0"/>
                                  <w:marBottom w:val="0"/>
                                  <w:divBdr>
                                    <w:top w:val="none" w:sz="0" w:space="0" w:color="auto"/>
                                    <w:left w:val="none" w:sz="0" w:space="0" w:color="auto"/>
                                    <w:bottom w:val="none" w:sz="0" w:space="0" w:color="auto"/>
                                    <w:right w:val="none" w:sz="0" w:space="0" w:color="auto"/>
                                  </w:divBdr>
                                </w:div>
                              </w:divsChild>
                            </w:div>
                            <w:div w:id="217476035">
                              <w:marLeft w:val="0"/>
                              <w:marRight w:val="0"/>
                              <w:marTop w:val="0"/>
                              <w:marBottom w:val="0"/>
                              <w:divBdr>
                                <w:top w:val="none" w:sz="0" w:space="0" w:color="auto"/>
                                <w:left w:val="none" w:sz="0" w:space="0" w:color="auto"/>
                                <w:bottom w:val="none" w:sz="0" w:space="0" w:color="auto"/>
                                <w:right w:val="none" w:sz="0" w:space="0" w:color="auto"/>
                              </w:divBdr>
                              <w:divsChild>
                                <w:div w:id="773868529">
                                  <w:marLeft w:val="0"/>
                                  <w:marRight w:val="0"/>
                                  <w:marTop w:val="0"/>
                                  <w:marBottom w:val="0"/>
                                  <w:divBdr>
                                    <w:top w:val="none" w:sz="0" w:space="0" w:color="auto"/>
                                    <w:left w:val="none" w:sz="0" w:space="0" w:color="auto"/>
                                    <w:bottom w:val="none" w:sz="0" w:space="0" w:color="auto"/>
                                    <w:right w:val="none" w:sz="0" w:space="0" w:color="auto"/>
                                  </w:divBdr>
                                </w:div>
                                <w:div w:id="1278560059">
                                  <w:marLeft w:val="0"/>
                                  <w:marRight w:val="0"/>
                                  <w:marTop w:val="0"/>
                                  <w:marBottom w:val="0"/>
                                  <w:divBdr>
                                    <w:top w:val="none" w:sz="0" w:space="0" w:color="auto"/>
                                    <w:left w:val="none" w:sz="0" w:space="0" w:color="auto"/>
                                    <w:bottom w:val="none" w:sz="0" w:space="0" w:color="auto"/>
                                    <w:right w:val="none" w:sz="0" w:space="0" w:color="auto"/>
                                  </w:divBdr>
                                </w:div>
                                <w:div w:id="1972861068">
                                  <w:marLeft w:val="240"/>
                                  <w:marRight w:val="0"/>
                                  <w:marTop w:val="0"/>
                                  <w:marBottom w:val="0"/>
                                  <w:divBdr>
                                    <w:top w:val="none" w:sz="0" w:space="0" w:color="auto"/>
                                    <w:left w:val="none" w:sz="0" w:space="0" w:color="auto"/>
                                    <w:bottom w:val="none" w:sz="0" w:space="0" w:color="auto"/>
                                    <w:right w:val="none" w:sz="0" w:space="0" w:color="auto"/>
                                  </w:divBdr>
                                  <w:divsChild>
                                    <w:div w:id="560138701">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
                                        <w:div w:id="1048922209">
                                          <w:marLeft w:val="0"/>
                                          <w:marRight w:val="0"/>
                                          <w:marTop w:val="0"/>
                                          <w:marBottom w:val="0"/>
                                          <w:divBdr>
                                            <w:top w:val="none" w:sz="0" w:space="0" w:color="auto"/>
                                            <w:left w:val="none" w:sz="0" w:space="0" w:color="auto"/>
                                            <w:bottom w:val="none" w:sz="0" w:space="0" w:color="auto"/>
                                            <w:right w:val="none" w:sz="0" w:space="0" w:color="auto"/>
                                          </w:divBdr>
                                        </w:div>
                                        <w:div w:id="2037657894">
                                          <w:marLeft w:val="240"/>
                                          <w:marRight w:val="0"/>
                                          <w:marTop w:val="0"/>
                                          <w:marBottom w:val="0"/>
                                          <w:divBdr>
                                            <w:top w:val="none" w:sz="0" w:space="0" w:color="auto"/>
                                            <w:left w:val="none" w:sz="0" w:space="0" w:color="auto"/>
                                            <w:bottom w:val="none" w:sz="0" w:space="0" w:color="auto"/>
                                            <w:right w:val="none" w:sz="0" w:space="0" w:color="auto"/>
                                          </w:divBdr>
                                          <w:divsChild>
                                            <w:div w:id="154313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903981">
                              <w:marLeft w:val="0"/>
                              <w:marRight w:val="0"/>
                              <w:marTop w:val="0"/>
                              <w:marBottom w:val="0"/>
                              <w:divBdr>
                                <w:top w:val="none" w:sz="0" w:space="0" w:color="auto"/>
                                <w:left w:val="none" w:sz="0" w:space="0" w:color="auto"/>
                                <w:bottom w:val="none" w:sz="0" w:space="0" w:color="auto"/>
                                <w:right w:val="none" w:sz="0" w:space="0" w:color="auto"/>
                              </w:divBdr>
                              <w:divsChild>
                                <w:div w:id="353120134">
                                  <w:marLeft w:val="0"/>
                                  <w:marRight w:val="0"/>
                                  <w:marTop w:val="0"/>
                                  <w:marBottom w:val="0"/>
                                  <w:divBdr>
                                    <w:top w:val="none" w:sz="0" w:space="0" w:color="auto"/>
                                    <w:left w:val="none" w:sz="0" w:space="0" w:color="auto"/>
                                    <w:bottom w:val="none" w:sz="0" w:space="0" w:color="auto"/>
                                    <w:right w:val="none" w:sz="0" w:space="0" w:color="auto"/>
                                  </w:divBdr>
                                </w:div>
                                <w:div w:id="814221842">
                                  <w:marLeft w:val="240"/>
                                  <w:marRight w:val="0"/>
                                  <w:marTop w:val="0"/>
                                  <w:marBottom w:val="0"/>
                                  <w:divBdr>
                                    <w:top w:val="none" w:sz="0" w:space="0" w:color="auto"/>
                                    <w:left w:val="none" w:sz="0" w:space="0" w:color="auto"/>
                                    <w:bottom w:val="none" w:sz="0" w:space="0" w:color="auto"/>
                                    <w:right w:val="none" w:sz="0" w:space="0" w:color="auto"/>
                                  </w:divBdr>
                                  <w:divsChild>
                                    <w:div w:id="1412385245">
                                      <w:marLeft w:val="0"/>
                                      <w:marRight w:val="0"/>
                                      <w:marTop w:val="0"/>
                                      <w:marBottom w:val="0"/>
                                      <w:divBdr>
                                        <w:top w:val="none" w:sz="0" w:space="0" w:color="auto"/>
                                        <w:left w:val="none" w:sz="0" w:space="0" w:color="auto"/>
                                        <w:bottom w:val="none" w:sz="0" w:space="0" w:color="auto"/>
                                        <w:right w:val="none" w:sz="0" w:space="0" w:color="auto"/>
                                      </w:divBdr>
                                      <w:divsChild>
                                        <w:div w:id="443770789">
                                          <w:marLeft w:val="0"/>
                                          <w:marRight w:val="0"/>
                                          <w:marTop w:val="0"/>
                                          <w:marBottom w:val="0"/>
                                          <w:divBdr>
                                            <w:top w:val="none" w:sz="0" w:space="0" w:color="auto"/>
                                            <w:left w:val="none" w:sz="0" w:space="0" w:color="auto"/>
                                            <w:bottom w:val="none" w:sz="0" w:space="0" w:color="auto"/>
                                            <w:right w:val="none" w:sz="0" w:space="0" w:color="auto"/>
                                          </w:divBdr>
                                        </w:div>
                                        <w:div w:id="954751586">
                                          <w:marLeft w:val="0"/>
                                          <w:marRight w:val="0"/>
                                          <w:marTop w:val="0"/>
                                          <w:marBottom w:val="0"/>
                                          <w:divBdr>
                                            <w:top w:val="none" w:sz="0" w:space="0" w:color="auto"/>
                                            <w:left w:val="none" w:sz="0" w:space="0" w:color="auto"/>
                                            <w:bottom w:val="none" w:sz="0" w:space="0" w:color="auto"/>
                                            <w:right w:val="none" w:sz="0" w:space="0" w:color="auto"/>
                                          </w:divBdr>
                                        </w:div>
                                        <w:div w:id="1398437794">
                                          <w:marLeft w:val="240"/>
                                          <w:marRight w:val="0"/>
                                          <w:marTop w:val="0"/>
                                          <w:marBottom w:val="0"/>
                                          <w:divBdr>
                                            <w:top w:val="none" w:sz="0" w:space="0" w:color="auto"/>
                                            <w:left w:val="none" w:sz="0" w:space="0" w:color="auto"/>
                                            <w:bottom w:val="none" w:sz="0" w:space="0" w:color="auto"/>
                                            <w:right w:val="none" w:sz="0" w:space="0" w:color="auto"/>
                                          </w:divBdr>
                                          <w:divsChild>
                                            <w:div w:id="19555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08306">
                                  <w:marLeft w:val="0"/>
                                  <w:marRight w:val="0"/>
                                  <w:marTop w:val="0"/>
                                  <w:marBottom w:val="0"/>
                                  <w:divBdr>
                                    <w:top w:val="none" w:sz="0" w:space="0" w:color="auto"/>
                                    <w:left w:val="none" w:sz="0" w:space="0" w:color="auto"/>
                                    <w:bottom w:val="none" w:sz="0" w:space="0" w:color="auto"/>
                                    <w:right w:val="none" w:sz="0" w:space="0" w:color="auto"/>
                                  </w:divBdr>
                                </w:div>
                              </w:divsChild>
                            </w:div>
                            <w:div w:id="348918859">
                              <w:marLeft w:val="0"/>
                              <w:marRight w:val="0"/>
                              <w:marTop w:val="0"/>
                              <w:marBottom w:val="0"/>
                              <w:divBdr>
                                <w:top w:val="none" w:sz="0" w:space="0" w:color="auto"/>
                                <w:left w:val="none" w:sz="0" w:space="0" w:color="auto"/>
                                <w:bottom w:val="none" w:sz="0" w:space="0" w:color="auto"/>
                                <w:right w:val="none" w:sz="0" w:space="0" w:color="auto"/>
                              </w:divBdr>
                              <w:divsChild>
                                <w:div w:id="147985888">
                                  <w:marLeft w:val="240"/>
                                  <w:marRight w:val="0"/>
                                  <w:marTop w:val="0"/>
                                  <w:marBottom w:val="0"/>
                                  <w:divBdr>
                                    <w:top w:val="none" w:sz="0" w:space="0" w:color="auto"/>
                                    <w:left w:val="none" w:sz="0" w:space="0" w:color="auto"/>
                                    <w:bottom w:val="none" w:sz="0" w:space="0" w:color="auto"/>
                                    <w:right w:val="none" w:sz="0" w:space="0" w:color="auto"/>
                                  </w:divBdr>
                                  <w:divsChild>
                                    <w:div w:id="687826775">
                                      <w:marLeft w:val="0"/>
                                      <w:marRight w:val="0"/>
                                      <w:marTop w:val="0"/>
                                      <w:marBottom w:val="0"/>
                                      <w:divBdr>
                                        <w:top w:val="none" w:sz="0" w:space="0" w:color="auto"/>
                                        <w:left w:val="none" w:sz="0" w:space="0" w:color="auto"/>
                                        <w:bottom w:val="none" w:sz="0" w:space="0" w:color="auto"/>
                                        <w:right w:val="none" w:sz="0" w:space="0" w:color="auto"/>
                                      </w:divBdr>
                                      <w:divsChild>
                                        <w:div w:id="207108842">
                                          <w:marLeft w:val="240"/>
                                          <w:marRight w:val="0"/>
                                          <w:marTop w:val="0"/>
                                          <w:marBottom w:val="0"/>
                                          <w:divBdr>
                                            <w:top w:val="none" w:sz="0" w:space="0" w:color="auto"/>
                                            <w:left w:val="none" w:sz="0" w:space="0" w:color="auto"/>
                                            <w:bottom w:val="none" w:sz="0" w:space="0" w:color="auto"/>
                                            <w:right w:val="none" w:sz="0" w:space="0" w:color="auto"/>
                                          </w:divBdr>
                                          <w:divsChild>
                                            <w:div w:id="2040088171">
                                              <w:marLeft w:val="0"/>
                                              <w:marRight w:val="0"/>
                                              <w:marTop w:val="0"/>
                                              <w:marBottom w:val="0"/>
                                              <w:divBdr>
                                                <w:top w:val="none" w:sz="0" w:space="0" w:color="auto"/>
                                                <w:left w:val="none" w:sz="0" w:space="0" w:color="auto"/>
                                                <w:bottom w:val="none" w:sz="0" w:space="0" w:color="auto"/>
                                                <w:right w:val="none" w:sz="0" w:space="0" w:color="auto"/>
                                              </w:divBdr>
                                            </w:div>
                                          </w:divsChild>
                                        </w:div>
                                        <w:div w:id="694498734">
                                          <w:marLeft w:val="0"/>
                                          <w:marRight w:val="0"/>
                                          <w:marTop w:val="0"/>
                                          <w:marBottom w:val="0"/>
                                          <w:divBdr>
                                            <w:top w:val="none" w:sz="0" w:space="0" w:color="auto"/>
                                            <w:left w:val="none" w:sz="0" w:space="0" w:color="auto"/>
                                            <w:bottom w:val="none" w:sz="0" w:space="0" w:color="auto"/>
                                            <w:right w:val="none" w:sz="0" w:space="0" w:color="auto"/>
                                          </w:divBdr>
                                        </w:div>
                                        <w:div w:id="132369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90338">
                                  <w:marLeft w:val="0"/>
                                  <w:marRight w:val="0"/>
                                  <w:marTop w:val="0"/>
                                  <w:marBottom w:val="0"/>
                                  <w:divBdr>
                                    <w:top w:val="none" w:sz="0" w:space="0" w:color="auto"/>
                                    <w:left w:val="none" w:sz="0" w:space="0" w:color="auto"/>
                                    <w:bottom w:val="none" w:sz="0" w:space="0" w:color="auto"/>
                                    <w:right w:val="none" w:sz="0" w:space="0" w:color="auto"/>
                                  </w:divBdr>
                                </w:div>
                                <w:div w:id="1402412385">
                                  <w:marLeft w:val="0"/>
                                  <w:marRight w:val="0"/>
                                  <w:marTop w:val="0"/>
                                  <w:marBottom w:val="0"/>
                                  <w:divBdr>
                                    <w:top w:val="none" w:sz="0" w:space="0" w:color="auto"/>
                                    <w:left w:val="none" w:sz="0" w:space="0" w:color="auto"/>
                                    <w:bottom w:val="none" w:sz="0" w:space="0" w:color="auto"/>
                                    <w:right w:val="none" w:sz="0" w:space="0" w:color="auto"/>
                                  </w:divBdr>
                                </w:div>
                              </w:divsChild>
                            </w:div>
                            <w:div w:id="359168107">
                              <w:marLeft w:val="0"/>
                              <w:marRight w:val="0"/>
                              <w:marTop w:val="0"/>
                              <w:marBottom w:val="0"/>
                              <w:divBdr>
                                <w:top w:val="none" w:sz="0" w:space="0" w:color="auto"/>
                                <w:left w:val="none" w:sz="0" w:space="0" w:color="auto"/>
                                <w:bottom w:val="none" w:sz="0" w:space="0" w:color="auto"/>
                                <w:right w:val="none" w:sz="0" w:space="0" w:color="auto"/>
                              </w:divBdr>
                              <w:divsChild>
                                <w:div w:id="969438932">
                                  <w:marLeft w:val="0"/>
                                  <w:marRight w:val="0"/>
                                  <w:marTop w:val="0"/>
                                  <w:marBottom w:val="0"/>
                                  <w:divBdr>
                                    <w:top w:val="none" w:sz="0" w:space="0" w:color="auto"/>
                                    <w:left w:val="none" w:sz="0" w:space="0" w:color="auto"/>
                                    <w:bottom w:val="none" w:sz="0" w:space="0" w:color="auto"/>
                                    <w:right w:val="none" w:sz="0" w:space="0" w:color="auto"/>
                                  </w:divBdr>
                                </w:div>
                                <w:div w:id="1078937369">
                                  <w:marLeft w:val="0"/>
                                  <w:marRight w:val="0"/>
                                  <w:marTop w:val="0"/>
                                  <w:marBottom w:val="0"/>
                                  <w:divBdr>
                                    <w:top w:val="none" w:sz="0" w:space="0" w:color="auto"/>
                                    <w:left w:val="none" w:sz="0" w:space="0" w:color="auto"/>
                                    <w:bottom w:val="none" w:sz="0" w:space="0" w:color="auto"/>
                                    <w:right w:val="none" w:sz="0" w:space="0" w:color="auto"/>
                                  </w:divBdr>
                                </w:div>
                                <w:div w:id="1362978261">
                                  <w:marLeft w:val="240"/>
                                  <w:marRight w:val="0"/>
                                  <w:marTop w:val="0"/>
                                  <w:marBottom w:val="0"/>
                                  <w:divBdr>
                                    <w:top w:val="none" w:sz="0" w:space="0" w:color="auto"/>
                                    <w:left w:val="none" w:sz="0" w:space="0" w:color="auto"/>
                                    <w:bottom w:val="none" w:sz="0" w:space="0" w:color="auto"/>
                                    <w:right w:val="none" w:sz="0" w:space="0" w:color="auto"/>
                                  </w:divBdr>
                                  <w:divsChild>
                                    <w:div w:id="1691712516">
                                      <w:marLeft w:val="0"/>
                                      <w:marRight w:val="0"/>
                                      <w:marTop w:val="0"/>
                                      <w:marBottom w:val="0"/>
                                      <w:divBdr>
                                        <w:top w:val="none" w:sz="0" w:space="0" w:color="auto"/>
                                        <w:left w:val="none" w:sz="0" w:space="0" w:color="auto"/>
                                        <w:bottom w:val="none" w:sz="0" w:space="0" w:color="auto"/>
                                        <w:right w:val="none" w:sz="0" w:space="0" w:color="auto"/>
                                      </w:divBdr>
                                      <w:divsChild>
                                        <w:div w:id="633490667">
                                          <w:marLeft w:val="240"/>
                                          <w:marRight w:val="0"/>
                                          <w:marTop w:val="0"/>
                                          <w:marBottom w:val="0"/>
                                          <w:divBdr>
                                            <w:top w:val="none" w:sz="0" w:space="0" w:color="auto"/>
                                            <w:left w:val="none" w:sz="0" w:space="0" w:color="auto"/>
                                            <w:bottom w:val="none" w:sz="0" w:space="0" w:color="auto"/>
                                            <w:right w:val="none" w:sz="0" w:space="0" w:color="auto"/>
                                          </w:divBdr>
                                          <w:divsChild>
                                            <w:div w:id="1435637742">
                                              <w:marLeft w:val="0"/>
                                              <w:marRight w:val="0"/>
                                              <w:marTop w:val="0"/>
                                              <w:marBottom w:val="0"/>
                                              <w:divBdr>
                                                <w:top w:val="none" w:sz="0" w:space="0" w:color="auto"/>
                                                <w:left w:val="none" w:sz="0" w:space="0" w:color="auto"/>
                                                <w:bottom w:val="none" w:sz="0" w:space="0" w:color="auto"/>
                                                <w:right w:val="none" w:sz="0" w:space="0" w:color="auto"/>
                                              </w:divBdr>
                                            </w:div>
                                          </w:divsChild>
                                        </w:div>
                                        <w:div w:id="1449928592">
                                          <w:marLeft w:val="0"/>
                                          <w:marRight w:val="0"/>
                                          <w:marTop w:val="0"/>
                                          <w:marBottom w:val="0"/>
                                          <w:divBdr>
                                            <w:top w:val="none" w:sz="0" w:space="0" w:color="auto"/>
                                            <w:left w:val="none" w:sz="0" w:space="0" w:color="auto"/>
                                            <w:bottom w:val="none" w:sz="0" w:space="0" w:color="auto"/>
                                            <w:right w:val="none" w:sz="0" w:space="0" w:color="auto"/>
                                          </w:divBdr>
                                        </w:div>
                                        <w:div w:id="16201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1893">
                              <w:marLeft w:val="0"/>
                              <w:marRight w:val="0"/>
                              <w:marTop w:val="0"/>
                              <w:marBottom w:val="0"/>
                              <w:divBdr>
                                <w:top w:val="none" w:sz="0" w:space="0" w:color="auto"/>
                                <w:left w:val="none" w:sz="0" w:space="0" w:color="auto"/>
                                <w:bottom w:val="none" w:sz="0" w:space="0" w:color="auto"/>
                                <w:right w:val="none" w:sz="0" w:space="0" w:color="auto"/>
                              </w:divBdr>
                              <w:divsChild>
                                <w:div w:id="1506557653">
                                  <w:marLeft w:val="0"/>
                                  <w:marRight w:val="0"/>
                                  <w:marTop w:val="0"/>
                                  <w:marBottom w:val="0"/>
                                  <w:divBdr>
                                    <w:top w:val="none" w:sz="0" w:space="0" w:color="auto"/>
                                    <w:left w:val="none" w:sz="0" w:space="0" w:color="auto"/>
                                    <w:bottom w:val="none" w:sz="0" w:space="0" w:color="auto"/>
                                    <w:right w:val="none" w:sz="0" w:space="0" w:color="auto"/>
                                  </w:divBdr>
                                </w:div>
                                <w:div w:id="1965043501">
                                  <w:marLeft w:val="240"/>
                                  <w:marRight w:val="0"/>
                                  <w:marTop w:val="0"/>
                                  <w:marBottom w:val="0"/>
                                  <w:divBdr>
                                    <w:top w:val="none" w:sz="0" w:space="0" w:color="auto"/>
                                    <w:left w:val="none" w:sz="0" w:space="0" w:color="auto"/>
                                    <w:bottom w:val="none" w:sz="0" w:space="0" w:color="auto"/>
                                    <w:right w:val="none" w:sz="0" w:space="0" w:color="auto"/>
                                  </w:divBdr>
                                  <w:divsChild>
                                    <w:div w:id="720136916">
                                      <w:marLeft w:val="0"/>
                                      <w:marRight w:val="0"/>
                                      <w:marTop w:val="0"/>
                                      <w:marBottom w:val="0"/>
                                      <w:divBdr>
                                        <w:top w:val="none" w:sz="0" w:space="0" w:color="auto"/>
                                        <w:left w:val="none" w:sz="0" w:space="0" w:color="auto"/>
                                        <w:bottom w:val="none" w:sz="0" w:space="0" w:color="auto"/>
                                        <w:right w:val="none" w:sz="0" w:space="0" w:color="auto"/>
                                      </w:divBdr>
                                      <w:divsChild>
                                        <w:div w:id="228156387">
                                          <w:marLeft w:val="0"/>
                                          <w:marRight w:val="0"/>
                                          <w:marTop w:val="0"/>
                                          <w:marBottom w:val="0"/>
                                          <w:divBdr>
                                            <w:top w:val="none" w:sz="0" w:space="0" w:color="auto"/>
                                            <w:left w:val="none" w:sz="0" w:space="0" w:color="auto"/>
                                            <w:bottom w:val="none" w:sz="0" w:space="0" w:color="auto"/>
                                            <w:right w:val="none" w:sz="0" w:space="0" w:color="auto"/>
                                          </w:divBdr>
                                        </w:div>
                                        <w:div w:id="675036365">
                                          <w:marLeft w:val="0"/>
                                          <w:marRight w:val="0"/>
                                          <w:marTop w:val="0"/>
                                          <w:marBottom w:val="0"/>
                                          <w:divBdr>
                                            <w:top w:val="none" w:sz="0" w:space="0" w:color="auto"/>
                                            <w:left w:val="none" w:sz="0" w:space="0" w:color="auto"/>
                                            <w:bottom w:val="none" w:sz="0" w:space="0" w:color="auto"/>
                                            <w:right w:val="none" w:sz="0" w:space="0" w:color="auto"/>
                                          </w:divBdr>
                                        </w:div>
                                        <w:div w:id="1191794582">
                                          <w:marLeft w:val="240"/>
                                          <w:marRight w:val="0"/>
                                          <w:marTop w:val="0"/>
                                          <w:marBottom w:val="0"/>
                                          <w:divBdr>
                                            <w:top w:val="none" w:sz="0" w:space="0" w:color="auto"/>
                                            <w:left w:val="none" w:sz="0" w:space="0" w:color="auto"/>
                                            <w:bottom w:val="none" w:sz="0" w:space="0" w:color="auto"/>
                                            <w:right w:val="none" w:sz="0" w:space="0" w:color="auto"/>
                                          </w:divBdr>
                                          <w:divsChild>
                                            <w:div w:id="4834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84193">
                                  <w:marLeft w:val="0"/>
                                  <w:marRight w:val="0"/>
                                  <w:marTop w:val="0"/>
                                  <w:marBottom w:val="0"/>
                                  <w:divBdr>
                                    <w:top w:val="none" w:sz="0" w:space="0" w:color="auto"/>
                                    <w:left w:val="none" w:sz="0" w:space="0" w:color="auto"/>
                                    <w:bottom w:val="none" w:sz="0" w:space="0" w:color="auto"/>
                                    <w:right w:val="none" w:sz="0" w:space="0" w:color="auto"/>
                                  </w:divBdr>
                                </w:div>
                              </w:divsChild>
                            </w:div>
                            <w:div w:id="628323347">
                              <w:marLeft w:val="0"/>
                              <w:marRight w:val="0"/>
                              <w:marTop w:val="0"/>
                              <w:marBottom w:val="0"/>
                              <w:divBdr>
                                <w:top w:val="none" w:sz="0" w:space="0" w:color="auto"/>
                                <w:left w:val="none" w:sz="0" w:space="0" w:color="auto"/>
                                <w:bottom w:val="none" w:sz="0" w:space="0" w:color="auto"/>
                                <w:right w:val="none" w:sz="0" w:space="0" w:color="auto"/>
                              </w:divBdr>
                              <w:divsChild>
                                <w:div w:id="837115497">
                                  <w:marLeft w:val="240"/>
                                  <w:marRight w:val="0"/>
                                  <w:marTop w:val="0"/>
                                  <w:marBottom w:val="0"/>
                                  <w:divBdr>
                                    <w:top w:val="none" w:sz="0" w:space="0" w:color="auto"/>
                                    <w:left w:val="none" w:sz="0" w:space="0" w:color="auto"/>
                                    <w:bottom w:val="none" w:sz="0" w:space="0" w:color="auto"/>
                                    <w:right w:val="none" w:sz="0" w:space="0" w:color="auto"/>
                                  </w:divBdr>
                                  <w:divsChild>
                                    <w:div w:id="756369668">
                                      <w:marLeft w:val="0"/>
                                      <w:marRight w:val="0"/>
                                      <w:marTop w:val="0"/>
                                      <w:marBottom w:val="0"/>
                                      <w:divBdr>
                                        <w:top w:val="none" w:sz="0" w:space="0" w:color="auto"/>
                                        <w:left w:val="none" w:sz="0" w:space="0" w:color="auto"/>
                                        <w:bottom w:val="none" w:sz="0" w:space="0" w:color="auto"/>
                                        <w:right w:val="none" w:sz="0" w:space="0" w:color="auto"/>
                                      </w:divBdr>
                                      <w:divsChild>
                                        <w:div w:id="1471551365">
                                          <w:marLeft w:val="240"/>
                                          <w:marRight w:val="0"/>
                                          <w:marTop w:val="0"/>
                                          <w:marBottom w:val="0"/>
                                          <w:divBdr>
                                            <w:top w:val="none" w:sz="0" w:space="0" w:color="auto"/>
                                            <w:left w:val="none" w:sz="0" w:space="0" w:color="auto"/>
                                            <w:bottom w:val="none" w:sz="0" w:space="0" w:color="auto"/>
                                            <w:right w:val="none" w:sz="0" w:space="0" w:color="auto"/>
                                          </w:divBdr>
                                          <w:divsChild>
                                            <w:div w:id="1913466258">
                                              <w:marLeft w:val="0"/>
                                              <w:marRight w:val="0"/>
                                              <w:marTop w:val="0"/>
                                              <w:marBottom w:val="0"/>
                                              <w:divBdr>
                                                <w:top w:val="none" w:sz="0" w:space="0" w:color="auto"/>
                                                <w:left w:val="none" w:sz="0" w:space="0" w:color="auto"/>
                                                <w:bottom w:val="none" w:sz="0" w:space="0" w:color="auto"/>
                                                <w:right w:val="none" w:sz="0" w:space="0" w:color="auto"/>
                                              </w:divBdr>
                                            </w:div>
                                          </w:divsChild>
                                        </w:div>
                                        <w:div w:id="1516185354">
                                          <w:marLeft w:val="0"/>
                                          <w:marRight w:val="0"/>
                                          <w:marTop w:val="0"/>
                                          <w:marBottom w:val="0"/>
                                          <w:divBdr>
                                            <w:top w:val="none" w:sz="0" w:space="0" w:color="auto"/>
                                            <w:left w:val="none" w:sz="0" w:space="0" w:color="auto"/>
                                            <w:bottom w:val="none" w:sz="0" w:space="0" w:color="auto"/>
                                            <w:right w:val="none" w:sz="0" w:space="0" w:color="auto"/>
                                          </w:divBdr>
                                        </w:div>
                                        <w:div w:id="18662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44411">
                                  <w:marLeft w:val="0"/>
                                  <w:marRight w:val="0"/>
                                  <w:marTop w:val="0"/>
                                  <w:marBottom w:val="0"/>
                                  <w:divBdr>
                                    <w:top w:val="none" w:sz="0" w:space="0" w:color="auto"/>
                                    <w:left w:val="none" w:sz="0" w:space="0" w:color="auto"/>
                                    <w:bottom w:val="none" w:sz="0" w:space="0" w:color="auto"/>
                                    <w:right w:val="none" w:sz="0" w:space="0" w:color="auto"/>
                                  </w:divBdr>
                                </w:div>
                                <w:div w:id="2055035124">
                                  <w:marLeft w:val="0"/>
                                  <w:marRight w:val="0"/>
                                  <w:marTop w:val="0"/>
                                  <w:marBottom w:val="0"/>
                                  <w:divBdr>
                                    <w:top w:val="none" w:sz="0" w:space="0" w:color="auto"/>
                                    <w:left w:val="none" w:sz="0" w:space="0" w:color="auto"/>
                                    <w:bottom w:val="none" w:sz="0" w:space="0" w:color="auto"/>
                                    <w:right w:val="none" w:sz="0" w:space="0" w:color="auto"/>
                                  </w:divBdr>
                                </w:div>
                              </w:divsChild>
                            </w:div>
                            <w:div w:id="669061908">
                              <w:marLeft w:val="0"/>
                              <w:marRight w:val="0"/>
                              <w:marTop w:val="0"/>
                              <w:marBottom w:val="0"/>
                              <w:divBdr>
                                <w:top w:val="none" w:sz="0" w:space="0" w:color="auto"/>
                                <w:left w:val="none" w:sz="0" w:space="0" w:color="auto"/>
                                <w:bottom w:val="none" w:sz="0" w:space="0" w:color="auto"/>
                                <w:right w:val="none" w:sz="0" w:space="0" w:color="auto"/>
                              </w:divBdr>
                              <w:divsChild>
                                <w:div w:id="855464030">
                                  <w:marLeft w:val="0"/>
                                  <w:marRight w:val="0"/>
                                  <w:marTop w:val="0"/>
                                  <w:marBottom w:val="0"/>
                                  <w:divBdr>
                                    <w:top w:val="none" w:sz="0" w:space="0" w:color="auto"/>
                                    <w:left w:val="none" w:sz="0" w:space="0" w:color="auto"/>
                                    <w:bottom w:val="none" w:sz="0" w:space="0" w:color="auto"/>
                                    <w:right w:val="none" w:sz="0" w:space="0" w:color="auto"/>
                                  </w:divBdr>
                                </w:div>
                                <w:div w:id="855850483">
                                  <w:marLeft w:val="0"/>
                                  <w:marRight w:val="0"/>
                                  <w:marTop w:val="0"/>
                                  <w:marBottom w:val="0"/>
                                  <w:divBdr>
                                    <w:top w:val="none" w:sz="0" w:space="0" w:color="auto"/>
                                    <w:left w:val="none" w:sz="0" w:space="0" w:color="auto"/>
                                    <w:bottom w:val="none" w:sz="0" w:space="0" w:color="auto"/>
                                    <w:right w:val="none" w:sz="0" w:space="0" w:color="auto"/>
                                  </w:divBdr>
                                </w:div>
                                <w:div w:id="2051303316">
                                  <w:marLeft w:val="240"/>
                                  <w:marRight w:val="0"/>
                                  <w:marTop w:val="0"/>
                                  <w:marBottom w:val="0"/>
                                  <w:divBdr>
                                    <w:top w:val="none" w:sz="0" w:space="0" w:color="auto"/>
                                    <w:left w:val="none" w:sz="0" w:space="0" w:color="auto"/>
                                    <w:bottom w:val="none" w:sz="0" w:space="0" w:color="auto"/>
                                    <w:right w:val="none" w:sz="0" w:space="0" w:color="auto"/>
                                  </w:divBdr>
                                  <w:divsChild>
                                    <w:div w:id="627320487">
                                      <w:marLeft w:val="0"/>
                                      <w:marRight w:val="0"/>
                                      <w:marTop w:val="0"/>
                                      <w:marBottom w:val="0"/>
                                      <w:divBdr>
                                        <w:top w:val="none" w:sz="0" w:space="0" w:color="auto"/>
                                        <w:left w:val="none" w:sz="0" w:space="0" w:color="auto"/>
                                        <w:bottom w:val="none" w:sz="0" w:space="0" w:color="auto"/>
                                        <w:right w:val="none" w:sz="0" w:space="0" w:color="auto"/>
                                      </w:divBdr>
                                      <w:divsChild>
                                        <w:div w:id="1060976669">
                                          <w:marLeft w:val="0"/>
                                          <w:marRight w:val="0"/>
                                          <w:marTop w:val="0"/>
                                          <w:marBottom w:val="0"/>
                                          <w:divBdr>
                                            <w:top w:val="none" w:sz="0" w:space="0" w:color="auto"/>
                                            <w:left w:val="none" w:sz="0" w:space="0" w:color="auto"/>
                                            <w:bottom w:val="none" w:sz="0" w:space="0" w:color="auto"/>
                                            <w:right w:val="none" w:sz="0" w:space="0" w:color="auto"/>
                                          </w:divBdr>
                                        </w:div>
                                        <w:div w:id="1492745958">
                                          <w:marLeft w:val="240"/>
                                          <w:marRight w:val="0"/>
                                          <w:marTop w:val="0"/>
                                          <w:marBottom w:val="0"/>
                                          <w:divBdr>
                                            <w:top w:val="none" w:sz="0" w:space="0" w:color="auto"/>
                                            <w:left w:val="none" w:sz="0" w:space="0" w:color="auto"/>
                                            <w:bottom w:val="none" w:sz="0" w:space="0" w:color="auto"/>
                                            <w:right w:val="none" w:sz="0" w:space="0" w:color="auto"/>
                                          </w:divBdr>
                                          <w:divsChild>
                                            <w:div w:id="1066607137">
                                              <w:marLeft w:val="0"/>
                                              <w:marRight w:val="0"/>
                                              <w:marTop w:val="0"/>
                                              <w:marBottom w:val="0"/>
                                              <w:divBdr>
                                                <w:top w:val="none" w:sz="0" w:space="0" w:color="auto"/>
                                                <w:left w:val="none" w:sz="0" w:space="0" w:color="auto"/>
                                                <w:bottom w:val="none" w:sz="0" w:space="0" w:color="auto"/>
                                                <w:right w:val="none" w:sz="0" w:space="0" w:color="auto"/>
                                              </w:divBdr>
                                            </w:div>
                                          </w:divsChild>
                                        </w:div>
                                        <w:div w:id="16890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9761">
                              <w:marLeft w:val="0"/>
                              <w:marRight w:val="0"/>
                              <w:marTop w:val="0"/>
                              <w:marBottom w:val="0"/>
                              <w:divBdr>
                                <w:top w:val="none" w:sz="0" w:space="0" w:color="auto"/>
                                <w:left w:val="none" w:sz="0" w:space="0" w:color="auto"/>
                                <w:bottom w:val="none" w:sz="0" w:space="0" w:color="auto"/>
                                <w:right w:val="none" w:sz="0" w:space="0" w:color="auto"/>
                              </w:divBdr>
                              <w:divsChild>
                                <w:div w:id="1181045350">
                                  <w:marLeft w:val="0"/>
                                  <w:marRight w:val="0"/>
                                  <w:marTop w:val="0"/>
                                  <w:marBottom w:val="0"/>
                                  <w:divBdr>
                                    <w:top w:val="none" w:sz="0" w:space="0" w:color="auto"/>
                                    <w:left w:val="none" w:sz="0" w:space="0" w:color="auto"/>
                                    <w:bottom w:val="none" w:sz="0" w:space="0" w:color="auto"/>
                                    <w:right w:val="none" w:sz="0" w:space="0" w:color="auto"/>
                                  </w:divBdr>
                                </w:div>
                                <w:div w:id="1397510607">
                                  <w:marLeft w:val="0"/>
                                  <w:marRight w:val="0"/>
                                  <w:marTop w:val="0"/>
                                  <w:marBottom w:val="0"/>
                                  <w:divBdr>
                                    <w:top w:val="none" w:sz="0" w:space="0" w:color="auto"/>
                                    <w:left w:val="none" w:sz="0" w:space="0" w:color="auto"/>
                                    <w:bottom w:val="none" w:sz="0" w:space="0" w:color="auto"/>
                                    <w:right w:val="none" w:sz="0" w:space="0" w:color="auto"/>
                                  </w:divBdr>
                                </w:div>
                                <w:div w:id="2116093257">
                                  <w:marLeft w:val="240"/>
                                  <w:marRight w:val="0"/>
                                  <w:marTop w:val="0"/>
                                  <w:marBottom w:val="0"/>
                                  <w:divBdr>
                                    <w:top w:val="none" w:sz="0" w:space="0" w:color="auto"/>
                                    <w:left w:val="none" w:sz="0" w:space="0" w:color="auto"/>
                                    <w:bottom w:val="none" w:sz="0" w:space="0" w:color="auto"/>
                                    <w:right w:val="none" w:sz="0" w:space="0" w:color="auto"/>
                                  </w:divBdr>
                                  <w:divsChild>
                                    <w:div w:id="1544832802">
                                      <w:marLeft w:val="0"/>
                                      <w:marRight w:val="0"/>
                                      <w:marTop w:val="0"/>
                                      <w:marBottom w:val="0"/>
                                      <w:divBdr>
                                        <w:top w:val="none" w:sz="0" w:space="0" w:color="auto"/>
                                        <w:left w:val="none" w:sz="0" w:space="0" w:color="auto"/>
                                        <w:bottom w:val="none" w:sz="0" w:space="0" w:color="auto"/>
                                        <w:right w:val="none" w:sz="0" w:space="0" w:color="auto"/>
                                      </w:divBdr>
                                      <w:divsChild>
                                        <w:div w:id="478158809">
                                          <w:marLeft w:val="0"/>
                                          <w:marRight w:val="0"/>
                                          <w:marTop w:val="0"/>
                                          <w:marBottom w:val="0"/>
                                          <w:divBdr>
                                            <w:top w:val="none" w:sz="0" w:space="0" w:color="auto"/>
                                            <w:left w:val="none" w:sz="0" w:space="0" w:color="auto"/>
                                            <w:bottom w:val="none" w:sz="0" w:space="0" w:color="auto"/>
                                            <w:right w:val="none" w:sz="0" w:space="0" w:color="auto"/>
                                          </w:divBdr>
                                        </w:div>
                                        <w:div w:id="994533058">
                                          <w:marLeft w:val="0"/>
                                          <w:marRight w:val="0"/>
                                          <w:marTop w:val="0"/>
                                          <w:marBottom w:val="0"/>
                                          <w:divBdr>
                                            <w:top w:val="none" w:sz="0" w:space="0" w:color="auto"/>
                                            <w:left w:val="none" w:sz="0" w:space="0" w:color="auto"/>
                                            <w:bottom w:val="none" w:sz="0" w:space="0" w:color="auto"/>
                                            <w:right w:val="none" w:sz="0" w:space="0" w:color="auto"/>
                                          </w:divBdr>
                                        </w:div>
                                        <w:div w:id="1235436527">
                                          <w:marLeft w:val="240"/>
                                          <w:marRight w:val="0"/>
                                          <w:marTop w:val="0"/>
                                          <w:marBottom w:val="0"/>
                                          <w:divBdr>
                                            <w:top w:val="none" w:sz="0" w:space="0" w:color="auto"/>
                                            <w:left w:val="none" w:sz="0" w:space="0" w:color="auto"/>
                                            <w:bottom w:val="none" w:sz="0" w:space="0" w:color="auto"/>
                                            <w:right w:val="none" w:sz="0" w:space="0" w:color="auto"/>
                                          </w:divBdr>
                                          <w:divsChild>
                                            <w:div w:id="161015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461401">
                              <w:marLeft w:val="0"/>
                              <w:marRight w:val="0"/>
                              <w:marTop w:val="0"/>
                              <w:marBottom w:val="0"/>
                              <w:divBdr>
                                <w:top w:val="none" w:sz="0" w:space="0" w:color="auto"/>
                                <w:left w:val="none" w:sz="0" w:space="0" w:color="auto"/>
                                <w:bottom w:val="none" w:sz="0" w:space="0" w:color="auto"/>
                                <w:right w:val="none" w:sz="0" w:space="0" w:color="auto"/>
                              </w:divBdr>
                              <w:divsChild>
                                <w:div w:id="818569251">
                                  <w:marLeft w:val="0"/>
                                  <w:marRight w:val="0"/>
                                  <w:marTop w:val="0"/>
                                  <w:marBottom w:val="0"/>
                                  <w:divBdr>
                                    <w:top w:val="none" w:sz="0" w:space="0" w:color="auto"/>
                                    <w:left w:val="none" w:sz="0" w:space="0" w:color="auto"/>
                                    <w:bottom w:val="none" w:sz="0" w:space="0" w:color="auto"/>
                                    <w:right w:val="none" w:sz="0" w:space="0" w:color="auto"/>
                                  </w:divBdr>
                                </w:div>
                                <w:div w:id="1343557294">
                                  <w:marLeft w:val="0"/>
                                  <w:marRight w:val="0"/>
                                  <w:marTop w:val="0"/>
                                  <w:marBottom w:val="0"/>
                                  <w:divBdr>
                                    <w:top w:val="none" w:sz="0" w:space="0" w:color="auto"/>
                                    <w:left w:val="none" w:sz="0" w:space="0" w:color="auto"/>
                                    <w:bottom w:val="none" w:sz="0" w:space="0" w:color="auto"/>
                                    <w:right w:val="none" w:sz="0" w:space="0" w:color="auto"/>
                                  </w:divBdr>
                                </w:div>
                                <w:div w:id="1674602085">
                                  <w:marLeft w:val="240"/>
                                  <w:marRight w:val="0"/>
                                  <w:marTop w:val="0"/>
                                  <w:marBottom w:val="0"/>
                                  <w:divBdr>
                                    <w:top w:val="none" w:sz="0" w:space="0" w:color="auto"/>
                                    <w:left w:val="none" w:sz="0" w:space="0" w:color="auto"/>
                                    <w:bottom w:val="none" w:sz="0" w:space="0" w:color="auto"/>
                                    <w:right w:val="none" w:sz="0" w:space="0" w:color="auto"/>
                                  </w:divBdr>
                                  <w:divsChild>
                                    <w:div w:id="1134953214">
                                      <w:marLeft w:val="0"/>
                                      <w:marRight w:val="0"/>
                                      <w:marTop w:val="0"/>
                                      <w:marBottom w:val="0"/>
                                      <w:divBdr>
                                        <w:top w:val="none" w:sz="0" w:space="0" w:color="auto"/>
                                        <w:left w:val="none" w:sz="0" w:space="0" w:color="auto"/>
                                        <w:bottom w:val="none" w:sz="0" w:space="0" w:color="auto"/>
                                        <w:right w:val="none" w:sz="0" w:space="0" w:color="auto"/>
                                      </w:divBdr>
                                      <w:divsChild>
                                        <w:div w:id="435488796">
                                          <w:marLeft w:val="240"/>
                                          <w:marRight w:val="0"/>
                                          <w:marTop w:val="0"/>
                                          <w:marBottom w:val="0"/>
                                          <w:divBdr>
                                            <w:top w:val="none" w:sz="0" w:space="0" w:color="auto"/>
                                            <w:left w:val="none" w:sz="0" w:space="0" w:color="auto"/>
                                            <w:bottom w:val="none" w:sz="0" w:space="0" w:color="auto"/>
                                            <w:right w:val="none" w:sz="0" w:space="0" w:color="auto"/>
                                          </w:divBdr>
                                          <w:divsChild>
                                            <w:div w:id="598410928">
                                              <w:marLeft w:val="0"/>
                                              <w:marRight w:val="0"/>
                                              <w:marTop w:val="0"/>
                                              <w:marBottom w:val="0"/>
                                              <w:divBdr>
                                                <w:top w:val="none" w:sz="0" w:space="0" w:color="auto"/>
                                                <w:left w:val="none" w:sz="0" w:space="0" w:color="auto"/>
                                                <w:bottom w:val="none" w:sz="0" w:space="0" w:color="auto"/>
                                                <w:right w:val="none" w:sz="0" w:space="0" w:color="auto"/>
                                              </w:divBdr>
                                            </w:div>
                                          </w:divsChild>
                                        </w:div>
                                        <w:div w:id="816144309">
                                          <w:marLeft w:val="0"/>
                                          <w:marRight w:val="0"/>
                                          <w:marTop w:val="0"/>
                                          <w:marBottom w:val="0"/>
                                          <w:divBdr>
                                            <w:top w:val="none" w:sz="0" w:space="0" w:color="auto"/>
                                            <w:left w:val="none" w:sz="0" w:space="0" w:color="auto"/>
                                            <w:bottom w:val="none" w:sz="0" w:space="0" w:color="auto"/>
                                            <w:right w:val="none" w:sz="0" w:space="0" w:color="auto"/>
                                          </w:divBdr>
                                        </w:div>
                                        <w:div w:id="120514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201376">
                              <w:marLeft w:val="0"/>
                              <w:marRight w:val="0"/>
                              <w:marTop w:val="0"/>
                              <w:marBottom w:val="0"/>
                              <w:divBdr>
                                <w:top w:val="none" w:sz="0" w:space="0" w:color="auto"/>
                                <w:left w:val="none" w:sz="0" w:space="0" w:color="auto"/>
                                <w:bottom w:val="none" w:sz="0" w:space="0" w:color="auto"/>
                                <w:right w:val="none" w:sz="0" w:space="0" w:color="auto"/>
                              </w:divBdr>
                              <w:divsChild>
                                <w:div w:id="375351918">
                                  <w:marLeft w:val="240"/>
                                  <w:marRight w:val="0"/>
                                  <w:marTop w:val="0"/>
                                  <w:marBottom w:val="0"/>
                                  <w:divBdr>
                                    <w:top w:val="none" w:sz="0" w:space="0" w:color="auto"/>
                                    <w:left w:val="none" w:sz="0" w:space="0" w:color="auto"/>
                                    <w:bottom w:val="none" w:sz="0" w:space="0" w:color="auto"/>
                                    <w:right w:val="none" w:sz="0" w:space="0" w:color="auto"/>
                                  </w:divBdr>
                                  <w:divsChild>
                                    <w:div w:id="656959786">
                                      <w:marLeft w:val="0"/>
                                      <w:marRight w:val="0"/>
                                      <w:marTop w:val="0"/>
                                      <w:marBottom w:val="0"/>
                                      <w:divBdr>
                                        <w:top w:val="none" w:sz="0" w:space="0" w:color="auto"/>
                                        <w:left w:val="none" w:sz="0" w:space="0" w:color="auto"/>
                                        <w:bottom w:val="none" w:sz="0" w:space="0" w:color="auto"/>
                                        <w:right w:val="none" w:sz="0" w:space="0" w:color="auto"/>
                                      </w:divBdr>
                                      <w:divsChild>
                                        <w:div w:id="986400620">
                                          <w:marLeft w:val="0"/>
                                          <w:marRight w:val="0"/>
                                          <w:marTop w:val="0"/>
                                          <w:marBottom w:val="0"/>
                                          <w:divBdr>
                                            <w:top w:val="none" w:sz="0" w:space="0" w:color="auto"/>
                                            <w:left w:val="none" w:sz="0" w:space="0" w:color="auto"/>
                                            <w:bottom w:val="none" w:sz="0" w:space="0" w:color="auto"/>
                                            <w:right w:val="none" w:sz="0" w:space="0" w:color="auto"/>
                                          </w:divBdr>
                                        </w:div>
                                        <w:div w:id="1397900884">
                                          <w:marLeft w:val="0"/>
                                          <w:marRight w:val="0"/>
                                          <w:marTop w:val="0"/>
                                          <w:marBottom w:val="0"/>
                                          <w:divBdr>
                                            <w:top w:val="none" w:sz="0" w:space="0" w:color="auto"/>
                                            <w:left w:val="none" w:sz="0" w:space="0" w:color="auto"/>
                                            <w:bottom w:val="none" w:sz="0" w:space="0" w:color="auto"/>
                                            <w:right w:val="none" w:sz="0" w:space="0" w:color="auto"/>
                                          </w:divBdr>
                                        </w:div>
                                        <w:div w:id="2075198823">
                                          <w:marLeft w:val="240"/>
                                          <w:marRight w:val="0"/>
                                          <w:marTop w:val="0"/>
                                          <w:marBottom w:val="0"/>
                                          <w:divBdr>
                                            <w:top w:val="none" w:sz="0" w:space="0" w:color="auto"/>
                                            <w:left w:val="none" w:sz="0" w:space="0" w:color="auto"/>
                                            <w:bottom w:val="none" w:sz="0" w:space="0" w:color="auto"/>
                                            <w:right w:val="none" w:sz="0" w:space="0" w:color="auto"/>
                                          </w:divBdr>
                                          <w:divsChild>
                                            <w:div w:id="8691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16909">
                                  <w:marLeft w:val="0"/>
                                  <w:marRight w:val="0"/>
                                  <w:marTop w:val="0"/>
                                  <w:marBottom w:val="0"/>
                                  <w:divBdr>
                                    <w:top w:val="none" w:sz="0" w:space="0" w:color="auto"/>
                                    <w:left w:val="none" w:sz="0" w:space="0" w:color="auto"/>
                                    <w:bottom w:val="none" w:sz="0" w:space="0" w:color="auto"/>
                                    <w:right w:val="none" w:sz="0" w:space="0" w:color="auto"/>
                                  </w:divBdr>
                                </w:div>
                                <w:div w:id="1273242749">
                                  <w:marLeft w:val="0"/>
                                  <w:marRight w:val="0"/>
                                  <w:marTop w:val="0"/>
                                  <w:marBottom w:val="0"/>
                                  <w:divBdr>
                                    <w:top w:val="none" w:sz="0" w:space="0" w:color="auto"/>
                                    <w:left w:val="none" w:sz="0" w:space="0" w:color="auto"/>
                                    <w:bottom w:val="none" w:sz="0" w:space="0" w:color="auto"/>
                                    <w:right w:val="none" w:sz="0" w:space="0" w:color="auto"/>
                                  </w:divBdr>
                                </w:div>
                              </w:divsChild>
                            </w:div>
                            <w:div w:id="1732650712">
                              <w:marLeft w:val="0"/>
                              <w:marRight w:val="0"/>
                              <w:marTop w:val="0"/>
                              <w:marBottom w:val="0"/>
                              <w:divBdr>
                                <w:top w:val="none" w:sz="0" w:space="0" w:color="auto"/>
                                <w:left w:val="none" w:sz="0" w:space="0" w:color="auto"/>
                                <w:bottom w:val="none" w:sz="0" w:space="0" w:color="auto"/>
                                <w:right w:val="none" w:sz="0" w:space="0" w:color="auto"/>
                              </w:divBdr>
                              <w:divsChild>
                                <w:div w:id="1158808055">
                                  <w:marLeft w:val="0"/>
                                  <w:marRight w:val="0"/>
                                  <w:marTop w:val="0"/>
                                  <w:marBottom w:val="0"/>
                                  <w:divBdr>
                                    <w:top w:val="none" w:sz="0" w:space="0" w:color="auto"/>
                                    <w:left w:val="none" w:sz="0" w:space="0" w:color="auto"/>
                                    <w:bottom w:val="none" w:sz="0" w:space="0" w:color="auto"/>
                                    <w:right w:val="none" w:sz="0" w:space="0" w:color="auto"/>
                                  </w:divBdr>
                                </w:div>
                                <w:div w:id="1222716623">
                                  <w:marLeft w:val="0"/>
                                  <w:marRight w:val="0"/>
                                  <w:marTop w:val="0"/>
                                  <w:marBottom w:val="0"/>
                                  <w:divBdr>
                                    <w:top w:val="none" w:sz="0" w:space="0" w:color="auto"/>
                                    <w:left w:val="none" w:sz="0" w:space="0" w:color="auto"/>
                                    <w:bottom w:val="none" w:sz="0" w:space="0" w:color="auto"/>
                                    <w:right w:val="none" w:sz="0" w:space="0" w:color="auto"/>
                                  </w:divBdr>
                                </w:div>
                                <w:div w:id="1265922221">
                                  <w:marLeft w:val="240"/>
                                  <w:marRight w:val="0"/>
                                  <w:marTop w:val="0"/>
                                  <w:marBottom w:val="0"/>
                                  <w:divBdr>
                                    <w:top w:val="none" w:sz="0" w:space="0" w:color="auto"/>
                                    <w:left w:val="none" w:sz="0" w:space="0" w:color="auto"/>
                                    <w:bottom w:val="none" w:sz="0" w:space="0" w:color="auto"/>
                                    <w:right w:val="none" w:sz="0" w:space="0" w:color="auto"/>
                                  </w:divBdr>
                                  <w:divsChild>
                                    <w:div w:id="842671966">
                                      <w:marLeft w:val="0"/>
                                      <w:marRight w:val="0"/>
                                      <w:marTop w:val="0"/>
                                      <w:marBottom w:val="0"/>
                                      <w:divBdr>
                                        <w:top w:val="none" w:sz="0" w:space="0" w:color="auto"/>
                                        <w:left w:val="none" w:sz="0" w:space="0" w:color="auto"/>
                                        <w:bottom w:val="none" w:sz="0" w:space="0" w:color="auto"/>
                                        <w:right w:val="none" w:sz="0" w:space="0" w:color="auto"/>
                                      </w:divBdr>
                                      <w:divsChild>
                                        <w:div w:id="386537056">
                                          <w:marLeft w:val="0"/>
                                          <w:marRight w:val="0"/>
                                          <w:marTop w:val="0"/>
                                          <w:marBottom w:val="0"/>
                                          <w:divBdr>
                                            <w:top w:val="none" w:sz="0" w:space="0" w:color="auto"/>
                                            <w:left w:val="none" w:sz="0" w:space="0" w:color="auto"/>
                                            <w:bottom w:val="none" w:sz="0" w:space="0" w:color="auto"/>
                                            <w:right w:val="none" w:sz="0" w:space="0" w:color="auto"/>
                                          </w:divBdr>
                                        </w:div>
                                        <w:div w:id="1279029389">
                                          <w:marLeft w:val="240"/>
                                          <w:marRight w:val="0"/>
                                          <w:marTop w:val="0"/>
                                          <w:marBottom w:val="0"/>
                                          <w:divBdr>
                                            <w:top w:val="none" w:sz="0" w:space="0" w:color="auto"/>
                                            <w:left w:val="none" w:sz="0" w:space="0" w:color="auto"/>
                                            <w:bottom w:val="none" w:sz="0" w:space="0" w:color="auto"/>
                                            <w:right w:val="none" w:sz="0" w:space="0" w:color="auto"/>
                                          </w:divBdr>
                                          <w:divsChild>
                                            <w:div w:id="8725328">
                                              <w:marLeft w:val="0"/>
                                              <w:marRight w:val="0"/>
                                              <w:marTop w:val="0"/>
                                              <w:marBottom w:val="0"/>
                                              <w:divBdr>
                                                <w:top w:val="none" w:sz="0" w:space="0" w:color="auto"/>
                                                <w:left w:val="none" w:sz="0" w:space="0" w:color="auto"/>
                                                <w:bottom w:val="none" w:sz="0" w:space="0" w:color="auto"/>
                                                <w:right w:val="none" w:sz="0" w:space="0" w:color="auto"/>
                                              </w:divBdr>
                                            </w:div>
                                          </w:divsChild>
                                        </w:div>
                                        <w:div w:id="183595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202763">
                              <w:marLeft w:val="0"/>
                              <w:marRight w:val="0"/>
                              <w:marTop w:val="0"/>
                              <w:marBottom w:val="0"/>
                              <w:divBdr>
                                <w:top w:val="none" w:sz="0" w:space="0" w:color="auto"/>
                                <w:left w:val="none" w:sz="0" w:space="0" w:color="auto"/>
                                <w:bottom w:val="none" w:sz="0" w:space="0" w:color="auto"/>
                                <w:right w:val="none" w:sz="0" w:space="0" w:color="auto"/>
                              </w:divBdr>
                              <w:divsChild>
                                <w:div w:id="9526251">
                                  <w:marLeft w:val="0"/>
                                  <w:marRight w:val="0"/>
                                  <w:marTop w:val="0"/>
                                  <w:marBottom w:val="0"/>
                                  <w:divBdr>
                                    <w:top w:val="none" w:sz="0" w:space="0" w:color="auto"/>
                                    <w:left w:val="none" w:sz="0" w:space="0" w:color="auto"/>
                                    <w:bottom w:val="none" w:sz="0" w:space="0" w:color="auto"/>
                                    <w:right w:val="none" w:sz="0" w:space="0" w:color="auto"/>
                                  </w:divBdr>
                                </w:div>
                                <w:div w:id="23219819">
                                  <w:marLeft w:val="240"/>
                                  <w:marRight w:val="0"/>
                                  <w:marTop w:val="0"/>
                                  <w:marBottom w:val="0"/>
                                  <w:divBdr>
                                    <w:top w:val="none" w:sz="0" w:space="0" w:color="auto"/>
                                    <w:left w:val="none" w:sz="0" w:space="0" w:color="auto"/>
                                    <w:bottom w:val="none" w:sz="0" w:space="0" w:color="auto"/>
                                    <w:right w:val="none" w:sz="0" w:space="0" w:color="auto"/>
                                  </w:divBdr>
                                  <w:divsChild>
                                    <w:div w:id="1139884287">
                                      <w:marLeft w:val="0"/>
                                      <w:marRight w:val="0"/>
                                      <w:marTop w:val="0"/>
                                      <w:marBottom w:val="0"/>
                                      <w:divBdr>
                                        <w:top w:val="none" w:sz="0" w:space="0" w:color="auto"/>
                                        <w:left w:val="none" w:sz="0" w:space="0" w:color="auto"/>
                                        <w:bottom w:val="none" w:sz="0" w:space="0" w:color="auto"/>
                                        <w:right w:val="none" w:sz="0" w:space="0" w:color="auto"/>
                                      </w:divBdr>
                                      <w:divsChild>
                                        <w:div w:id="999693119">
                                          <w:marLeft w:val="0"/>
                                          <w:marRight w:val="0"/>
                                          <w:marTop w:val="0"/>
                                          <w:marBottom w:val="0"/>
                                          <w:divBdr>
                                            <w:top w:val="none" w:sz="0" w:space="0" w:color="auto"/>
                                            <w:left w:val="none" w:sz="0" w:space="0" w:color="auto"/>
                                            <w:bottom w:val="none" w:sz="0" w:space="0" w:color="auto"/>
                                            <w:right w:val="none" w:sz="0" w:space="0" w:color="auto"/>
                                          </w:divBdr>
                                        </w:div>
                                        <w:div w:id="1102652648">
                                          <w:marLeft w:val="0"/>
                                          <w:marRight w:val="0"/>
                                          <w:marTop w:val="0"/>
                                          <w:marBottom w:val="0"/>
                                          <w:divBdr>
                                            <w:top w:val="none" w:sz="0" w:space="0" w:color="auto"/>
                                            <w:left w:val="none" w:sz="0" w:space="0" w:color="auto"/>
                                            <w:bottom w:val="none" w:sz="0" w:space="0" w:color="auto"/>
                                            <w:right w:val="none" w:sz="0" w:space="0" w:color="auto"/>
                                          </w:divBdr>
                                        </w:div>
                                        <w:div w:id="1885556266">
                                          <w:marLeft w:val="240"/>
                                          <w:marRight w:val="0"/>
                                          <w:marTop w:val="0"/>
                                          <w:marBottom w:val="0"/>
                                          <w:divBdr>
                                            <w:top w:val="none" w:sz="0" w:space="0" w:color="auto"/>
                                            <w:left w:val="none" w:sz="0" w:space="0" w:color="auto"/>
                                            <w:bottom w:val="none" w:sz="0" w:space="0" w:color="auto"/>
                                            <w:right w:val="none" w:sz="0" w:space="0" w:color="auto"/>
                                          </w:divBdr>
                                          <w:divsChild>
                                            <w:div w:id="165232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68199">
                                  <w:marLeft w:val="0"/>
                                  <w:marRight w:val="0"/>
                                  <w:marTop w:val="0"/>
                                  <w:marBottom w:val="0"/>
                                  <w:divBdr>
                                    <w:top w:val="none" w:sz="0" w:space="0" w:color="auto"/>
                                    <w:left w:val="none" w:sz="0" w:space="0" w:color="auto"/>
                                    <w:bottom w:val="none" w:sz="0" w:space="0" w:color="auto"/>
                                    <w:right w:val="none" w:sz="0" w:space="0" w:color="auto"/>
                                  </w:divBdr>
                                </w:div>
                              </w:divsChild>
                            </w:div>
                            <w:div w:id="2001039659">
                              <w:marLeft w:val="0"/>
                              <w:marRight w:val="0"/>
                              <w:marTop w:val="0"/>
                              <w:marBottom w:val="0"/>
                              <w:divBdr>
                                <w:top w:val="none" w:sz="0" w:space="0" w:color="auto"/>
                                <w:left w:val="none" w:sz="0" w:space="0" w:color="auto"/>
                                <w:bottom w:val="none" w:sz="0" w:space="0" w:color="auto"/>
                                <w:right w:val="none" w:sz="0" w:space="0" w:color="auto"/>
                              </w:divBdr>
                              <w:divsChild>
                                <w:div w:id="55472338">
                                  <w:marLeft w:val="0"/>
                                  <w:marRight w:val="0"/>
                                  <w:marTop w:val="0"/>
                                  <w:marBottom w:val="0"/>
                                  <w:divBdr>
                                    <w:top w:val="none" w:sz="0" w:space="0" w:color="auto"/>
                                    <w:left w:val="none" w:sz="0" w:space="0" w:color="auto"/>
                                    <w:bottom w:val="none" w:sz="0" w:space="0" w:color="auto"/>
                                    <w:right w:val="none" w:sz="0" w:space="0" w:color="auto"/>
                                  </w:divBdr>
                                </w:div>
                                <w:div w:id="1013386336">
                                  <w:marLeft w:val="240"/>
                                  <w:marRight w:val="0"/>
                                  <w:marTop w:val="0"/>
                                  <w:marBottom w:val="0"/>
                                  <w:divBdr>
                                    <w:top w:val="none" w:sz="0" w:space="0" w:color="auto"/>
                                    <w:left w:val="none" w:sz="0" w:space="0" w:color="auto"/>
                                    <w:bottom w:val="none" w:sz="0" w:space="0" w:color="auto"/>
                                    <w:right w:val="none" w:sz="0" w:space="0" w:color="auto"/>
                                  </w:divBdr>
                                  <w:divsChild>
                                    <w:div w:id="2118912643">
                                      <w:marLeft w:val="0"/>
                                      <w:marRight w:val="0"/>
                                      <w:marTop w:val="0"/>
                                      <w:marBottom w:val="0"/>
                                      <w:divBdr>
                                        <w:top w:val="none" w:sz="0" w:space="0" w:color="auto"/>
                                        <w:left w:val="none" w:sz="0" w:space="0" w:color="auto"/>
                                        <w:bottom w:val="none" w:sz="0" w:space="0" w:color="auto"/>
                                        <w:right w:val="none" w:sz="0" w:space="0" w:color="auto"/>
                                      </w:divBdr>
                                      <w:divsChild>
                                        <w:div w:id="238058551">
                                          <w:marLeft w:val="0"/>
                                          <w:marRight w:val="0"/>
                                          <w:marTop w:val="0"/>
                                          <w:marBottom w:val="0"/>
                                          <w:divBdr>
                                            <w:top w:val="none" w:sz="0" w:space="0" w:color="auto"/>
                                            <w:left w:val="none" w:sz="0" w:space="0" w:color="auto"/>
                                            <w:bottom w:val="none" w:sz="0" w:space="0" w:color="auto"/>
                                            <w:right w:val="none" w:sz="0" w:space="0" w:color="auto"/>
                                          </w:divBdr>
                                        </w:div>
                                        <w:div w:id="870534570">
                                          <w:marLeft w:val="240"/>
                                          <w:marRight w:val="0"/>
                                          <w:marTop w:val="0"/>
                                          <w:marBottom w:val="0"/>
                                          <w:divBdr>
                                            <w:top w:val="none" w:sz="0" w:space="0" w:color="auto"/>
                                            <w:left w:val="none" w:sz="0" w:space="0" w:color="auto"/>
                                            <w:bottom w:val="none" w:sz="0" w:space="0" w:color="auto"/>
                                            <w:right w:val="none" w:sz="0" w:space="0" w:color="auto"/>
                                          </w:divBdr>
                                          <w:divsChild>
                                            <w:div w:id="1539469384">
                                              <w:marLeft w:val="0"/>
                                              <w:marRight w:val="0"/>
                                              <w:marTop w:val="0"/>
                                              <w:marBottom w:val="0"/>
                                              <w:divBdr>
                                                <w:top w:val="none" w:sz="0" w:space="0" w:color="auto"/>
                                                <w:left w:val="none" w:sz="0" w:space="0" w:color="auto"/>
                                                <w:bottom w:val="none" w:sz="0" w:space="0" w:color="auto"/>
                                                <w:right w:val="none" w:sz="0" w:space="0" w:color="auto"/>
                                              </w:divBdr>
                                            </w:div>
                                          </w:divsChild>
                                        </w:div>
                                        <w:div w:id="156568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84500">
                                  <w:marLeft w:val="0"/>
                                  <w:marRight w:val="0"/>
                                  <w:marTop w:val="0"/>
                                  <w:marBottom w:val="0"/>
                                  <w:divBdr>
                                    <w:top w:val="none" w:sz="0" w:space="0" w:color="auto"/>
                                    <w:left w:val="none" w:sz="0" w:space="0" w:color="auto"/>
                                    <w:bottom w:val="none" w:sz="0" w:space="0" w:color="auto"/>
                                    <w:right w:val="none" w:sz="0" w:space="0" w:color="auto"/>
                                  </w:divBdr>
                                </w:div>
                              </w:divsChild>
                            </w:div>
                            <w:div w:id="2048142281">
                              <w:marLeft w:val="0"/>
                              <w:marRight w:val="0"/>
                              <w:marTop w:val="0"/>
                              <w:marBottom w:val="0"/>
                              <w:divBdr>
                                <w:top w:val="none" w:sz="0" w:space="0" w:color="auto"/>
                                <w:left w:val="none" w:sz="0" w:space="0" w:color="auto"/>
                                <w:bottom w:val="none" w:sz="0" w:space="0" w:color="auto"/>
                                <w:right w:val="none" w:sz="0" w:space="0" w:color="auto"/>
                              </w:divBdr>
                              <w:divsChild>
                                <w:div w:id="110319505">
                                  <w:marLeft w:val="0"/>
                                  <w:marRight w:val="0"/>
                                  <w:marTop w:val="0"/>
                                  <w:marBottom w:val="0"/>
                                  <w:divBdr>
                                    <w:top w:val="none" w:sz="0" w:space="0" w:color="auto"/>
                                    <w:left w:val="none" w:sz="0" w:space="0" w:color="auto"/>
                                    <w:bottom w:val="none" w:sz="0" w:space="0" w:color="auto"/>
                                    <w:right w:val="none" w:sz="0" w:space="0" w:color="auto"/>
                                  </w:divBdr>
                                </w:div>
                                <w:div w:id="371424748">
                                  <w:marLeft w:val="240"/>
                                  <w:marRight w:val="0"/>
                                  <w:marTop w:val="0"/>
                                  <w:marBottom w:val="0"/>
                                  <w:divBdr>
                                    <w:top w:val="none" w:sz="0" w:space="0" w:color="auto"/>
                                    <w:left w:val="none" w:sz="0" w:space="0" w:color="auto"/>
                                    <w:bottom w:val="none" w:sz="0" w:space="0" w:color="auto"/>
                                    <w:right w:val="none" w:sz="0" w:space="0" w:color="auto"/>
                                  </w:divBdr>
                                  <w:divsChild>
                                    <w:div w:id="1469593204">
                                      <w:marLeft w:val="0"/>
                                      <w:marRight w:val="0"/>
                                      <w:marTop w:val="0"/>
                                      <w:marBottom w:val="0"/>
                                      <w:divBdr>
                                        <w:top w:val="none" w:sz="0" w:space="0" w:color="auto"/>
                                        <w:left w:val="none" w:sz="0" w:space="0" w:color="auto"/>
                                        <w:bottom w:val="none" w:sz="0" w:space="0" w:color="auto"/>
                                        <w:right w:val="none" w:sz="0" w:space="0" w:color="auto"/>
                                      </w:divBdr>
                                      <w:divsChild>
                                        <w:div w:id="1626883436">
                                          <w:marLeft w:val="240"/>
                                          <w:marRight w:val="0"/>
                                          <w:marTop w:val="0"/>
                                          <w:marBottom w:val="0"/>
                                          <w:divBdr>
                                            <w:top w:val="none" w:sz="0" w:space="0" w:color="auto"/>
                                            <w:left w:val="none" w:sz="0" w:space="0" w:color="auto"/>
                                            <w:bottom w:val="none" w:sz="0" w:space="0" w:color="auto"/>
                                            <w:right w:val="none" w:sz="0" w:space="0" w:color="auto"/>
                                          </w:divBdr>
                                          <w:divsChild>
                                            <w:div w:id="1702127799">
                                              <w:marLeft w:val="0"/>
                                              <w:marRight w:val="0"/>
                                              <w:marTop w:val="0"/>
                                              <w:marBottom w:val="0"/>
                                              <w:divBdr>
                                                <w:top w:val="none" w:sz="0" w:space="0" w:color="auto"/>
                                                <w:left w:val="none" w:sz="0" w:space="0" w:color="auto"/>
                                                <w:bottom w:val="none" w:sz="0" w:space="0" w:color="auto"/>
                                                <w:right w:val="none" w:sz="0" w:space="0" w:color="auto"/>
                                              </w:divBdr>
                                            </w:div>
                                          </w:divsChild>
                                        </w:div>
                                        <w:div w:id="1735817627">
                                          <w:marLeft w:val="0"/>
                                          <w:marRight w:val="0"/>
                                          <w:marTop w:val="0"/>
                                          <w:marBottom w:val="0"/>
                                          <w:divBdr>
                                            <w:top w:val="none" w:sz="0" w:space="0" w:color="auto"/>
                                            <w:left w:val="none" w:sz="0" w:space="0" w:color="auto"/>
                                            <w:bottom w:val="none" w:sz="0" w:space="0" w:color="auto"/>
                                            <w:right w:val="none" w:sz="0" w:space="0" w:color="auto"/>
                                          </w:divBdr>
                                        </w:div>
                                        <w:div w:id="17903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32802">
              <w:marLeft w:val="0"/>
              <w:marRight w:val="0"/>
              <w:marTop w:val="0"/>
              <w:marBottom w:val="0"/>
              <w:divBdr>
                <w:top w:val="none" w:sz="0" w:space="0" w:color="auto"/>
                <w:left w:val="none" w:sz="0" w:space="0" w:color="auto"/>
                <w:bottom w:val="none" w:sz="0" w:space="0" w:color="auto"/>
                <w:right w:val="none" w:sz="0" w:space="0" w:color="auto"/>
              </w:divBdr>
              <w:divsChild>
                <w:div w:id="991720236">
                  <w:marLeft w:val="0"/>
                  <w:marRight w:val="0"/>
                  <w:marTop w:val="0"/>
                  <w:marBottom w:val="0"/>
                  <w:divBdr>
                    <w:top w:val="none" w:sz="0" w:space="0" w:color="auto"/>
                    <w:left w:val="none" w:sz="0" w:space="0" w:color="auto"/>
                    <w:bottom w:val="none" w:sz="0" w:space="0" w:color="auto"/>
                    <w:right w:val="none" w:sz="0" w:space="0" w:color="auto"/>
                  </w:divBdr>
                </w:div>
                <w:div w:id="1036736708">
                  <w:marLeft w:val="240"/>
                  <w:marRight w:val="0"/>
                  <w:marTop w:val="0"/>
                  <w:marBottom w:val="0"/>
                  <w:divBdr>
                    <w:top w:val="none" w:sz="0" w:space="0" w:color="auto"/>
                    <w:left w:val="none" w:sz="0" w:space="0" w:color="auto"/>
                    <w:bottom w:val="none" w:sz="0" w:space="0" w:color="auto"/>
                    <w:right w:val="none" w:sz="0" w:space="0" w:color="auto"/>
                  </w:divBdr>
                  <w:divsChild>
                    <w:div w:id="252474975">
                      <w:marLeft w:val="0"/>
                      <w:marRight w:val="0"/>
                      <w:marTop w:val="0"/>
                      <w:marBottom w:val="0"/>
                      <w:divBdr>
                        <w:top w:val="none" w:sz="0" w:space="0" w:color="auto"/>
                        <w:left w:val="none" w:sz="0" w:space="0" w:color="auto"/>
                        <w:bottom w:val="none" w:sz="0" w:space="0" w:color="auto"/>
                        <w:right w:val="none" w:sz="0" w:space="0" w:color="auto"/>
                      </w:divBdr>
                      <w:divsChild>
                        <w:div w:id="87433661">
                          <w:marLeft w:val="0"/>
                          <w:marRight w:val="0"/>
                          <w:marTop w:val="0"/>
                          <w:marBottom w:val="0"/>
                          <w:divBdr>
                            <w:top w:val="none" w:sz="0" w:space="0" w:color="auto"/>
                            <w:left w:val="none" w:sz="0" w:space="0" w:color="auto"/>
                            <w:bottom w:val="none" w:sz="0" w:space="0" w:color="auto"/>
                            <w:right w:val="none" w:sz="0" w:space="0" w:color="auto"/>
                          </w:divBdr>
                        </w:div>
                        <w:div w:id="1017653151">
                          <w:marLeft w:val="240"/>
                          <w:marRight w:val="0"/>
                          <w:marTop w:val="0"/>
                          <w:marBottom w:val="0"/>
                          <w:divBdr>
                            <w:top w:val="none" w:sz="0" w:space="0" w:color="auto"/>
                            <w:left w:val="none" w:sz="0" w:space="0" w:color="auto"/>
                            <w:bottom w:val="none" w:sz="0" w:space="0" w:color="auto"/>
                            <w:right w:val="none" w:sz="0" w:space="0" w:color="auto"/>
                          </w:divBdr>
                          <w:divsChild>
                            <w:div w:id="389697166">
                              <w:marLeft w:val="0"/>
                              <w:marRight w:val="0"/>
                              <w:marTop w:val="0"/>
                              <w:marBottom w:val="0"/>
                              <w:divBdr>
                                <w:top w:val="none" w:sz="0" w:space="0" w:color="auto"/>
                                <w:left w:val="none" w:sz="0" w:space="0" w:color="auto"/>
                                <w:bottom w:val="none" w:sz="0" w:space="0" w:color="auto"/>
                                <w:right w:val="none" w:sz="0" w:space="0" w:color="auto"/>
                              </w:divBdr>
                              <w:divsChild>
                                <w:div w:id="64499047">
                                  <w:marLeft w:val="240"/>
                                  <w:marRight w:val="0"/>
                                  <w:marTop w:val="0"/>
                                  <w:marBottom w:val="0"/>
                                  <w:divBdr>
                                    <w:top w:val="none" w:sz="0" w:space="0" w:color="auto"/>
                                    <w:left w:val="none" w:sz="0" w:space="0" w:color="auto"/>
                                    <w:bottom w:val="none" w:sz="0" w:space="0" w:color="auto"/>
                                    <w:right w:val="none" w:sz="0" w:space="0" w:color="auto"/>
                                  </w:divBdr>
                                  <w:divsChild>
                                    <w:div w:id="1144195666">
                                      <w:marLeft w:val="0"/>
                                      <w:marRight w:val="0"/>
                                      <w:marTop w:val="0"/>
                                      <w:marBottom w:val="0"/>
                                      <w:divBdr>
                                        <w:top w:val="none" w:sz="0" w:space="0" w:color="auto"/>
                                        <w:left w:val="none" w:sz="0" w:space="0" w:color="auto"/>
                                        <w:bottom w:val="none" w:sz="0" w:space="0" w:color="auto"/>
                                        <w:right w:val="none" w:sz="0" w:space="0" w:color="auto"/>
                                      </w:divBdr>
                                      <w:divsChild>
                                        <w:div w:id="79378357">
                                          <w:marLeft w:val="0"/>
                                          <w:marRight w:val="0"/>
                                          <w:marTop w:val="0"/>
                                          <w:marBottom w:val="0"/>
                                          <w:divBdr>
                                            <w:top w:val="none" w:sz="0" w:space="0" w:color="auto"/>
                                            <w:left w:val="none" w:sz="0" w:space="0" w:color="auto"/>
                                            <w:bottom w:val="none" w:sz="0" w:space="0" w:color="auto"/>
                                            <w:right w:val="none" w:sz="0" w:space="0" w:color="auto"/>
                                          </w:divBdr>
                                        </w:div>
                                        <w:div w:id="81609849">
                                          <w:marLeft w:val="240"/>
                                          <w:marRight w:val="0"/>
                                          <w:marTop w:val="0"/>
                                          <w:marBottom w:val="0"/>
                                          <w:divBdr>
                                            <w:top w:val="none" w:sz="0" w:space="0" w:color="auto"/>
                                            <w:left w:val="none" w:sz="0" w:space="0" w:color="auto"/>
                                            <w:bottom w:val="none" w:sz="0" w:space="0" w:color="auto"/>
                                            <w:right w:val="none" w:sz="0" w:space="0" w:color="auto"/>
                                          </w:divBdr>
                                          <w:divsChild>
                                            <w:div w:id="402681737">
                                              <w:marLeft w:val="0"/>
                                              <w:marRight w:val="0"/>
                                              <w:marTop w:val="0"/>
                                              <w:marBottom w:val="0"/>
                                              <w:divBdr>
                                                <w:top w:val="none" w:sz="0" w:space="0" w:color="auto"/>
                                                <w:left w:val="none" w:sz="0" w:space="0" w:color="auto"/>
                                                <w:bottom w:val="none" w:sz="0" w:space="0" w:color="auto"/>
                                                <w:right w:val="none" w:sz="0" w:space="0" w:color="auto"/>
                                              </w:divBdr>
                                            </w:div>
                                          </w:divsChild>
                                        </w:div>
                                        <w:div w:id="7988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3078">
                                  <w:marLeft w:val="0"/>
                                  <w:marRight w:val="0"/>
                                  <w:marTop w:val="0"/>
                                  <w:marBottom w:val="0"/>
                                  <w:divBdr>
                                    <w:top w:val="none" w:sz="0" w:space="0" w:color="auto"/>
                                    <w:left w:val="none" w:sz="0" w:space="0" w:color="auto"/>
                                    <w:bottom w:val="none" w:sz="0" w:space="0" w:color="auto"/>
                                    <w:right w:val="none" w:sz="0" w:space="0" w:color="auto"/>
                                  </w:divBdr>
                                </w:div>
                                <w:div w:id="183036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2497">
                  <w:marLeft w:val="0"/>
                  <w:marRight w:val="0"/>
                  <w:marTop w:val="0"/>
                  <w:marBottom w:val="0"/>
                  <w:divBdr>
                    <w:top w:val="none" w:sz="0" w:space="0" w:color="auto"/>
                    <w:left w:val="none" w:sz="0" w:space="0" w:color="auto"/>
                    <w:bottom w:val="none" w:sz="0" w:space="0" w:color="auto"/>
                    <w:right w:val="none" w:sz="0" w:space="0" w:color="auto"/>
                  </w:divBdr>
                </w:div>
              </w:divsChild>
            </w:div>
            <w:div w:id="600382991">
              <w:marLeft w:val="0"/>
              <w:marRight w:val="0"/>
              <w:marTop w:val="0"/>
              <w:marBottom w:val="0"/>
              <w:divBdr>
                <w:top w:val="none" w:sz="0" w:space="0" w:color="auto"/>
                <w:left w:val="none" w:sz="0" w:space="0" w:color="auto"/>
                <w:bottom w:val="none" w:sz="0" w:space="0" w:color="auto"/>
                <w:right w:val="none" w:sz="0" w:space="0" w:color="auto"/>
              </w:divBdr>
              <w:divsChild>
                <w:div w:id="885222804">
                  <w:marLeft w:val="240"/>
                  <w:marRight w:val="0"/>
                  <w:marTop w:val="0"/>
                  <w:marBottom w:val="0"/>
                  <w:divBdr>
                    <w:top w:val="none" w:sz="0" w:space="0" w:color="auto"/>
                    <w:left w:val="none" w:sz="0" w:space="0" w:color="auto"/>
                    <w:bottom w:val="none" w:sz="0" w:space="0" w:color="auto"/>
                    <w:right w:val="none" w:sz="0" w:space="0" w:color="auto"/>
                  </w:divBdr>
                  <w:divsChild>
                    <w:div w:id="2024671074">
                      <w:marLeft w:val="0"/>
                      <w:marRight w:val="0"/>
                      <w:marTop w:val="0"/>
                      <w:marBottom w:val="0"/>
                      <w:divBdr>
                        <w:top w:val="none" w:sz="0" w:space="0" w:color="auto"/>
                        <w:left w:val="none" w:sz="0" w:space="0" w:color="auto"/>
                        <w:bottom w:val="none" w:sz="0" w:space="0" w:color="auto"/>
                        <w:right w:val="none" w:sz="0" w:space="0" w:color="auto"/>
                      </w:divBdr>
                      <w:divsChild>
                        <w:div w:id="809177799">
                          <w:marLeft w:val="0"/>
                          <w:marRight w:val="0"/>
                          <w:marTop w:val="0"/>
                          <w:marBottom w:val="0"/>
                          <w:divBdr>
                            <w:top w:val="none" w:sz="0" w:space="0" w:color="auto"/>
                            <w:left w:val="none" w:sz="0" w:space="0" w:color="auto"/>
                            <w:bottom w:val="none" w:sz="0" w:space="0" w:color="auto"/>
                            <w:right w:val="none" w:sz="0" w:space="0" w:color="auto"/>
                          </w:divBdr>
                        </w:div>
                        <w:div w:id="1637639640">
                          <w:marLeft w:val="240"/>
                          <w:marRight w:val="0"/>
                          <w:marTop w:val="0"/>
                          <w:marBottom w:val="0"/>
                          <w:divBdr>
                            <w:top w:val="none" w:sz="0" w:space="0" w:color="auto"/>
                            <w:left w:val="none" w:sz="0" w:space="0" w:color="auto"/>
                            <w:bottom w:val="none" w:sz="0" w:space="0" w:color="auto"/>
                            <w:right w:val="none" w:sz="0" w:space="0" w:color="auto"/>
                          </w:divBdr>
                          <w:divsChild>
                            <w:div w:id="298727788">
                              <w:marLeft w:val="0"/>
                              <w:marRight w:val="0"/>
                              <w:marTop w:val="0"/>
                              <w:marBottom w:val="0"/>
                              <w:divBdr>
                                <w:top w:val="none" w:sz="0" w:space="0" w:color="auto"/>
                                <w:left w:val="none" w:sz="0" w:space="0" w:color="auto"/>
                                <w:bottom w:val="none" w:sz="0" w:space="0" w:color="auto"/>
                                <w:right w:val="none" w:sz="0" w:space="0" w:color="auto"/>
                              </w:divBdr>
                              <w:divsChild>
                                <w:div w:id="226384544">
                                  <w:marLeft w:val="240"/>
                                  <w:marRight w:val="0"/>
                                  <w:marTop w:val="0"/>
                                  <w:marBottom w:val="0"/>
                                  <w:divBdr>
                                    <w:top w:val="none" w:sz="0" w:space="0" w:color="auto"/>
                                    <w:left w:val="none" w:sz="0" w:space="0" w:color="auto"/>
                                    <w:bottom w:val="none" w:sz="0" w:space="0" w:color="auto"/>
                                    <w:right w:val="none" w:sz="0" w:space="0" w:color="auto"/>
                                  </w:divBdr>
                                  <w:divsChild>
                                    <w:div w:id="126776171">
                                      <w:marLeft w:val="0"/>
                                      <w:marRight w:val="0"/>
                                      <w:marTop w:val="0"/>
                                      <w:marBottom w:val="0"/>
                                      <w:divBdr>
                                        <w:top w:val="none" w:sz="0" w:space="0" w:color="auto"/>
                                        <w:left w:val="none" w:sz="0" w:space="0" w:color="auto"/>
                                        <w:bottom w:val="none" w:sz="0" w:space="0" w:color="auto"/>
                                        <w:right w:val="none" w:sz="0" w:space="0" w:color="auto"/>
                                      </w:divBdr>
                                      <w:divsChild>
                                        <w:div w:id="678384930">
                                          <w:marLeft w:val="0"/>
                                          <w:marRight w:val="0"/>
                                          <w:marTop w:val="0"/>
                                          <w:marBottom w:val="0"/>
                                          <w:divBdr>
                                            <w:top w:val="none" w:sz="0" w:space="0" w:color="auto"/>
                                            <w:left w:val="none" w:sz="0" w:space="0" w:color="auto"/>
                                            <w:bottom w:val="none" w:sz="0" w:space="0" w:color="auto"/>
                                            <w:right w:val="none" w:sz="0" w:space="0" w:color="auto"/>
                                          </w:divBdr>
                                        </w:div>
                                        <w:div w:id="1628773139">
                                          <w:marLeft w:val="0"/>
                                          <w:marRight w:val="0"/>
                                          <w:marTop w:val="0"/>
                                          <w:marBottom w:val="0"/>
                                          <w:divBdr>
                                            <w:top w:val="none" w:sz="0" w:space="0" w:color="auto"/>
                                            <w:left w:val="none" w:sz="0" w:space="0" w:color="auto"/>
                                            <w:bottom w:val="none" w:sz="0" w:space="0" w:color="auto"/>
                                            <w:right w:val="none" w:sz="0" w:space="0" w:color="auto"/>
                                          </w:divBdr>
                                        </w:div>
                                        <w:div w:id="2084717160">
                                          <w:marLeft w:val="240"/>
                                          <w:marRight w:val="0"/>
                                          <w:marTop w:val="0"/>
                                          <w:marBottom w:val="0"/>
                                          <w:divBdr>
                                            <w:top w:val="none" w:sz="0" w:space="0" w:color="auto"/>
                                            <w:left w:val="none" w:sz="0" w:space="0" w:color="auto"/>
                                            <w:bottom w:val="none" w:sz="0" w:space="0" w:color="auto"/>
                                            <w:right w:val="none" w:sz="0" w:space="0" w:color="auto"/>
                                          </w:divBdr>
                                          <w:divsChild>
                                            <w:div w:id="12287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155220">
                                  <w:marLeft w:val="0"/>
                                  <w:marRight w:val="0"/>
                                  <w:marTop w:val="0"/>
                                  <w:marBottom w:val="0"/>
                                  <w:divBdr>
                                    <w:top w:val="none" w:sz="0" w:space="0" w:color="auto"/>
                                    <w:left w:val="none" w:sz="0" w:space="0" w:color="auto"/>
                                    <w:bottom w:val="none" w:sz="0" w:space="0" w:color="auto"/>
                                    <w:right w:val="none" w:sz="0" w:space="0" w:color="auto"/>
                                  </w:divBdr>
                                </w:div>
                                <w:div w:id="1450782143">
                                  <w:marLeft w:val="0"/>
                                  <w:marRight w:val="0"/>
                                  <w:marTop w:val="0"/>
                                  <w:marBottom w:val="0"/>
                                  <w:divBdr>
                                    <w:top w:val="none" w:sz="0" w:space="0" w:color="auto"/>
                                    <w:left w:val="none" w:sz="0" w:space="0" w:color="auto"/>
                                    <w:bottom w:val="none" w:sz="0" w:space="0" w:color="auto"/>
                                    <w:right w:val="none" w:sz="0" w:space="0" w:color="auto"/>
                                  </w:divBdr>
                                </w:div>
                              </w:divsChild>
                            </w:div>
                            <w:div w:id="1059324603">
                              <w:marLeft w:val="0"/>
                              <w:marRight w:val="0"/>
                              <w:marTop w:val="0"/>
                              <w:marBottom w:val="0"/>
                              <w:divBdr>
                                <w:top w:val="none" w:sz="0" w:space="0" w:color="auto"/>
                                <w:left w:val="none" w:sz="0" w:space="0" w:color="auto"/>
                                <w:bottom w:val="none" w:sz="0" w:space="0" w:color="auto"/>
                                <w:right w:val="none" w:sz="0" w:space="0" w:color="auto"/>
                              </w:divBdr>
                              <w:divsChild>
                                <w:div w:id="488138113">
                                  <w:marLeft w:val="0"/>
                                  <w:marRight w:val="0"/>
                                  <w:marTop w:val="0"/>
                                  <w:marBottom w:val="0"/>
                                  <w:divBdr>
                                    <w:top w:val="none" w:sz="0" w:space="0" w:color="auto"/>
                                    <w:left w:val="none" w:sz="0" w:space="0" w:color="auto"/>
                                    <w:bottom w:val="none" w:sz="0" w:space="0" w:color="auto"/>
                                    <w:right w:val="none" w:sz="0" w:space="0" w:color="auto"/>
                                  </w:divBdr>
                                </w:div>
                                <w:div w:id="783620941">
                                  <w:marLeft w:val="0"/>
                                  <w:marRight w:val="0"/>
                                  <w:marTop w:val="0"/>
                                  <w:marBottom w:val="0"/>
                                  <w:divBdr>
                                    <w:top w:val="none" w:sz="0" w:space="0" w:color="auto"/>
                                    <w:left w:val="none" w:sz="0" w:space="0" w:color="auto"/>
                                    <w:bottom w:val="none" w:sz="0" w:space="0" w:color="auto"/>
                                    <w:right w:val="none" w:sz="0" w:space="0" w:color="auto"/>
                                  </w:divBdr>
                                </w:div>
                                <w:div w:id="1601570704">
                                  <w:marLeft w:val="240"/>
                                  <w:marRight w:val="0"/>
                                  <w:marTop w:val="0"/>
                                  <w:marBottom w:val="0"/>
                                  <w:divBdr>
                                    <w:top w:val="none" w:sz="0" w:space="0" w:color="auto"/>
                                    <w:left w:val="none" w:sz="0" w:space="0" w:color="auto"/>
                                    <w:bottom w:val="none" w:sz="0" w:space="0" w:color="auto"/>
                                    <w:right w:val="none" w:sz="0" w:space="0" w:color="auto"/>
                                  </w:divBdr>
                                  <w:divsChild>
                                    <w:div w:id="132069279">
                                      <w:marLeft w:val="0"/>
                                      <w:marRight w:val="0"/>
                                      <w:marTop w:val="0"/>
                                      <w:marBottom w:val="0"/>
                                      <w:divBdr>
                                        <w:top w:val="none" w:sz="0" w:space="0" w:color="auto"/>
                                        <w:left w:val="none" w:sz="0" w:space="0" w:color="auto"/>
                                        <w:bottom w:val="none" w:sz="0" w:space="0" w:color="auto"/>
                                        <w:right w:val="none" w:sz="0" w:space="0" w:color="auto"/>
                                      </w:divBdr>
                                      <w:divsChild>
                                        <w:div w:id="281235018">
                                          <w:marLeft w:val="240"/>
                                          <w:marRight w:val="0"/>
                                          <w:marTop w:val="0"/>
                                          <w:marBottom w:val="0"/>
                                          <w:divBdr>
                                            <w:top w:val="none" w:sz="0" w:space="0" w:color="auto"/>
                                            <w:left w:val="none" w:sz="0" w:space="0" w:color="auto"/>
                                            <w:bottom w:val="none" w:sz="0" w:space="0" w:color="auto"/>
                                            <w:right w:val="none" w:sz="0" w:space="0" w:color="auto"/>
                                          </w:divBdr>
                                          <w:divsChild>
                                            <w:div w:id="1003318620">
                                              <w:marLeft w:val="0"/>
                                              <w:marRight w:val="0"/>
                                              <w:marTop w:val="0"/>
                                              <w:marBottom w:val="0"/>
                                              <w:divBdr>
                                                <w:top w:val="none" w:sz="0" w:space="0" w:color="auto"/>
                                                <w:left w:val="none" w:sz="0" w:space="0" w:color="auto"/>
                                                <w:bottom w:val="none" w:sz="0" w:space="0" w:color="auto"/>
                                                <w:right w:val="none" w:sz="0" w:space="0" w:color="auto"/>
                                              </w:divBdr>
                                            </w:div>
                                          </w:divsChild>
                                        </w:div>
                                        <w:div w:id="448864752">
                                          <w:marLeft w:val="0"/>
                                          <w:marRight w:val="0"/>
                                          <w:marTop w:val="0"/>
                                          <w:marBottom w:val="0"/>
                                          <w:divBdr>
                                            <w:top w:val="none" w:sz="0" w:space="0" w:color="auto"/>
                                            <w:left w:val="none" w:sz="0" w:space="0" w:color="auto"/>
                                            <w:bottom w:val="none" w:sz="0" w:space="0" w:color="auto"/>
                                            <w:right w:val="none" w:sz="0" w:space="0" w:color="auto"/>
                                          </w:divBdr>
                                        </w:div>
                                        <w:div w:id="19401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2702">
                              <w:marLeft w:val="0"/>
                              <w:marRight w:val="0"/>
                              <w:marTop w:val="0"/>
                              <w:marBottom w:val="0"/>
                              <w:divBdr>
                                <w:top w:val="none" w:sz="0" w:space="0" w:color="auto"/>
                                <w:left w:val="none" w:sz="0" w:space="0" w:color="auto"/>
                                <w:bottom w:val="none" w:sz="0" w:space="0" w:color="auto"/>
                                <w:right w:val="none" w:sz="0" w:space="0" w:color="auto"/>
                              </w:divBdr>
                              <w:divsChild>
                                <w:div w:id="1631595264">
                                  <w:marLeft w:val="0"/>
                                  <w:marRight w:val="0"/>
                                  <w:marTop w:val="0"/>
                                  <w:marBottom w:val="0"/>
                                  <w:divBdr>
                                    <w:top w:val="none" w:sz="0" w:space="0" w:color="auto"/>
                                    <w:left w:val="none" w:sz="0" w:space="0" w:color="auto"/>
                                    <w:bottom w:val="none" w:sz="0" w:space="0" w:color="auto"/>
                                    <w:right w:val="none" w:sz="0" w:space="0" w:color="auto"/>
                                  </w:divBdr>
                                </w:div>
                                <w:div w:id="1890913826">
                                  <w:marLeft w:val="0"/>
                                  <w:marRight w:val="0"/>
                                  <w:marTop w:val="0"/>
                                  <w:marBottom w:val="0"/>
                                  <w:divBdr>
                                    <w:top w:val="none" w:sz="0" w:space="0" w:color="auto"/>
                                    <w:left w:val="none" w:sz="0" w:space="0" w:color="auto"/>
                                    <w:bottom w:val="none" w:sz="0" w:space="0" w:color="auto"/>
                                    <w:right w:val="none" w:sz="0" w:space="0" w:color="auto"/>
                                  </w:divBdr>
                                </w:div>
                                <w:div w:id="1968118722">
                                  <w:marLeft w:val="240"/>
                                  <w:marRight w:val="0"/>
                                  <w:marTop w:val="0"/>
                                  <w:marBottom w:val="0"/>
                                  <w:divBdr>
                                    <w:top w:val="none" w:sz="0" w:space="0" w:color="auto"/>
                                    <w:left w:val="none" w:sz="0" w:space="0" w:color="auto"/>
                                    <w:bottom w:val="none" w:sz="0" w:space="0" w:color="auto"/>
                                    <w:right w:val="none" w:sz="0" w:space="0" w:color="auto"/>
                                  </w:divBdr>
                                  <w:divsChild>
                                    <w:div w:id="581960127">
                                      <w:marLeft w:val="0"/>
                                      <w:marRight w:val="0"/>
                                      <w:marTop w:val="0"/>
                                      <w:marBottom w:val="0"/>
                                      <w:divBdr>
                                        <w:top w:val="none" w:sz="0" w:space="0" w:color="auto"/>
                                        <w:left w:val="none" w:sz="0" w:space="0" w:color="auto"/>
                                        <w:bottom w:val="none" w:sz="0" w:space="0" w:color="auto"/>
                                        <w:right w:val="none" w:sz="0" w:space="0" w:color="auto"/>
                                      </w:divBdr>
                                      <w:divsChild>
                                        <w:div w:id="950238137">
                                          <w:marLeft w:val="0"/>
                                          <w:marRight w:val="0"/>
                                          <w:marTop w:val="0"/>
                                          <w:marBottom w:val="0"/>
                                          <w:divBdr>
                                            <w:top w:val="none" w:sz="0" w:space="0" w:color="auto"/>
                                            <w:left w:val="none" w:sz="0" w:space="0" w:color="auto"/>
                                            <w:bottom w:val="none" w:sz="0" w:space="0" w:color="auto"/>
                                            <w:right w:val="none" w:sz="0" w:space="0" w:color="auto"/>
                                          </w:divBdr>
                                        </w:div>
                                        <w:div w:id="1223635735">
                                          <w:marLeft w:val="0"/>
                                          <w:marRight w:val="0"/>
                                          <w:marTop w:val="0"/>
                                          <w:marBottom w:val="0"/>
                                          <w:divBdr>
                                            <w:top w:val="none" w:sz="0" w:space="0" w:color="auto"/>
                                            <w:left w:val="none" w:sz="0" w:space="0" w:color="auto"/>
                                            <w:bottom w:val="none" w:sz="0" w:space="0" w:color="auto"/>
                                            <w:right w:val="none" w:sz="0" w:space="0" w:color="auto"/>
                                          </w:divBdr>
                                        </w:div>
                                        <w:div w:id="1967345061">
                                          <w:marLeft w:val="240"/>
                                          <w:marRight w:val="0"/>
                                          <w:marTop w:val="0"/>
                                          <w:marBottom w:val="0"/>
                                          <w:divBdr>
                                            <w:top w:val="none" w:sz="0" w:space="0" w:color="auto"/>
                                            <w:left w:val="none" w:sz="0" w:space="0" w:color="auto"/>
                                            <w:bottom w:val="none" w:sz="0" w:space="0" w:color="auto"/>
                                            <w:right w:val="none" w:sz="0" w:space="0" w:color="auto"/>
                                          </w:divBdr>
                                          <w:divsChild>
                                            <w:div w:id="11865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7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1283">
                  <w:marLeft w:val="0"/>
                  <w:marRight w:val="0"/>
                  <w:marTop w:val="0"/>
                  <w:marBottom w:val="0"/>
                  <w:divBdr>
                    <w:top w:val="none" w:sz="0" w:space="0" w:color="auto"/>
                    <w:left w:val="none" w:sz="0" w:space="0" w:color="auto"/>
                    <w:bottom w:val="none" w:sz="0" w:space="0" w:color="auto"/>
                    <w:right w:val="none" w:sz="0" w:space="0" w:color="auto"/>
                  </w:divBdr>
                </w:div>
                <w:div w:id="2129425576">
                  <w:marLeft w:val="0"/>
                  <w:marRight w:val="0"/>
                  <w:marTop w:val="0"/>
                  <w:marBottom w:val="0"/>
                  <w:divBdr>
                    <w:top w:val="none" w:sz="0" w:space="0" w:color="auto"/>
                    <w:left w:val="none" w:sz="0" w:space="0" w:color="auto"/>
                    <w:bottom w:val="none" w:sz="0" w:space="0" w:color="auto"/>
                    <w:right w:val="none" w:sz="0" w:space="0" w:color="auto"/>
                  </w:divBdr>
                </w:div>
              </w:divsChild>
            </w:div>
            <w:div w:id="777944409">
              <w:marLeft w:val="0"/>
              <w:marRight w:val="0"/>
              <w:marTop w:val="0"/>
              <w:marBottom w:val="0"/>
              <w:divBdr>
                <w:top w:val="none" w:sz="0" w:space="0" w:color="auto"/>
                <w:left w:val="none" w:sz="0" w:space="0" w:color="auto"/>
                <w:bottom w:val="none" w:sz="0" w:space="0" w:color="auto"/>
                <w:right w:val="none" w:sz="0" w:space="0" w:color="auto"/>
              </w:divBdr>
              <w:divsChild>
                <w:div w:id="359866359">
                  <w:marLeft w:val="240"/>
                  <w:marRight w:val="0"/>
                  <w:marTop w:val="0"/>
                  <w:marBottom w:val="0"/>
                  <w:divBdr>
                    <w:top w:val="none" w:sz="0" w:space="0" w:color="auto"/>
                    <w:left w:val="none" w:sz="0" w:space="0" w:color="auto"/>
                    <w:bottom w:val="none" w:sz="0" w:space="0" w:color="auto"/>
                    <w:right w:val="none" w:sz="0" w:space="0" w:color="auto"/>
                  </w:divBdr>
                  <w:divsChild>
                    <w:div w:id="247544586">
                      <w:marLeft w:val="0"/>
                      <w:marRight w:val="0"/>
                      <w:marTop w:val="0"/>
                      <w:marBottom w:val="0"/>
                      <w:divBdr>
                        <w:top w:val="none" w:sz="0" w:space="0" w:color="auto"/>
                        <w:left w:val="none" w:sz="0" w:space="0" w:color="auto"/>
                        <w:bottom w:val="none" w:sz="0" w:space="0" w:color="auto"/>
                        <w:right w:val="none" w:sz="0" w:space="0" w:color="auto"/>
                      </w:divBdr>
                      <w:divsChild>
                        <w:div w:id="513689722">
                          <w:marLeft w:val="0"/>
                          <w:marRight w:val="0"/>
                          <w:marTop w:val="0"/>
                          <w:marBottom w:val="0"/>
                          <w:divBdr>
                            <w:top w:val="none" w:sz="0" w:space="0" w:color="auto"/>
                            <w:left w:val="none" w:sz="0" w:space="0" w:color="auto"/>
                            <w:bottom w:val="none" w:sz="0" w:space="0" w:color="auto"/>
                            <w:right w:val="none" w:sz="0" w:space="0" w:color="auto"/>
                          </w:divBdr>
                        </w:div>
                        <w:div w:id="1551187861">
                          <w:marLeft w:val="0"/>
                          <w:marRight w:val="0"/>
                          <w:marTop w:val="0"/>
                          <w:marBottom w:val="0"/>
                          <w:divBdr>
                            <w:top w:val="none" w:sz="0" w:space="0" w:color="auto"/>
                            <w:left w:val="none" w:sz="0" w:space="0" w:color="auto"/>
                            <w:bottom w:val="none" w:sz="0" w:space="0" w:color="auto"/>
                            <w:right w:val="none" w:sz="0" w:space="0" w:color="auto"/>
                          </w:divBdr>
                        </w:div>
                        <w:div w:id="1661228385">
                          <w:marLeft w:val="240"/>
                          <w:marRight w:val="0"/>
                          <w:marTop w:val="0"/>
                          <w:marBottom w:val="0"/>
                          <w:divBdr>
                            <w:top w:val="none" w:sz="0" w:space="0" w:color="auto"/>
                            <w:left w:val="none" w:sz="0" w:space="0" w:color="auto"/>
                            <w:bottom w:val="none" w:sz="0" w:space="0" w:color="auto"/>
                            <w:right w:val="none" w:sz="0" w:space="0" w:color="auto"/>
                          </w:divBdr>
                          <w:divsChild>
                            <w:div w:id="142136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86738">
                  <w:marLeft w:val="0"/>
                  <w:marRight w:val="0"/>
                  <w:marTop w:val="0"/>
                  <w:marBottom w:val="0"/>
                  <w:divBdr>
                    <w:top w:val="none" w:sz="0" w:space="0" w:color="auto"/>
                    <w:left w:val="none" w:sz="0" w:space="0" w:color="auto"/>
                    <w:bottom w:val="none" w:sz="0" w:space="0" w:color="auto"/>
                    <w:right w:val="none" w:sz="0" w:space="0" w:color="auto"/>
                  </w:divBdr>
                </w:div>
                <w:div w:id="1388988806">
                  <w:marLeft w:val="0"/>
                  <w:marRight w:val="0"/>
                  <w:marTop w:val="0"/>
                  <w:marBottom w:val="0"/>
                  <w:divBdr>
                    <w:top w:val="none" w:sz="0" w:space="0" w:color="auto"/>
                    <w:left w:val="none" w:sz="0" w:space="0" w:color="auto"/>
                    <w:bottom w:val="none" w:sz="0" w:space="0" w:color="auto"/>
                    <w:right w:val="none" w:sz="0" w:space="0" w:color="auto"/>
                  </w:divBdr>
                </w:div>
              </w:divsChild>
            </w:div>
            <w:div w:id="851186320">
              <w:marLeft w:val="0"/>
              <w:marRight w:val="0"/>
              <w:marTop w:val="0"/>
              <w:marBottom w:val="0"/>
              <w:divBdr>
                <w:top w:val="none" w:sz="0" w:space="0" w:color="auto"/>
                <w:left w:val="none" w:sz="0" w:space="0" w:color="auto"/>
                <w:bottom w:val="none" w:sz="0" w:space="0" w:color="auto"/>
                <w:right w:val="none" w:sz="0" w:space="0" w:color="auto"/>
              </w:divBdr>
              <w:divsChild>
                <w:div w:id="228925969">
                  <w:marLeft w:val="0"/>
                  <w:marRight w:val="0"/>
                  <w:marTop w:val="0"/>
                  <w:marBottom w:val="0"/>
                  <w:divBdr>
                    <w:top w:val="none" w:sz="0" w:space="0" w:color="auto"/>
                    <w:left w:val="none" w:sz="0" w:space="0" w:color="auto"/>
                    <w:bottom w:val="none" w:sz="0" w:space="0" w:color="auto"/>
                    <w:right w:val="none" w:sz="0" w:space="0" w:color="auto"/>
                  </w:divBdr>
                </w:div>
                <w:div w:id="688800215">
                  <w:marLeft w:val="240"/>
                  <w:marRight w:val="0"/>
                  <w:marTop w:val="0"/>
                  <w:marBottom w:val="0"/>
                  <w:divBdr>
                    <w:top w:val="none" w:sz="0" w:space="0" w:color="auto"/>
                    <w:left w:val="none" w:sz="0" w:space="0" w:color="auto"/>
                    <w:bottom w:val="none" w:sz="0" w:space="0" w:color="auto"/>
                    <w:right w:val="none" w:sz="0" w:space="0" w:color="auto"/>
                  </w:divBdr>
                  <w:divsChild>
                    <w:div w:id="668756995">
                      <w:marLeft w:val="0"/>
                      <w:marRight w:val="0"/>
                      <w:marTop w:val="0"/>
                      <w:marBottom w:val="0"/>
                      <w:divBdr>
                        <w:top w:val="none" w:sz="0" w:space="0" w:color="auto"/>
                        <w:left w:val="none" w:sz="0" w:space="0" w:color="auto"/>
                        <w:bottom w:val="none" w:sz="0" w:space="0" w:color="auto"/>
                        <w:right w:val="none" w:sz="0" w:space="0" w:color="auto"/>
                      </w:divBdr>
                      <w:divsChild>
                        <w:div w:id="242833325">
                          <w:marLeft w:val="0"/>
                          <w:marRight w:val="0"/>
                          <w:marTop w:val="0"/>
                          <w:marBottom w:val="0"/>
                          <w:divBdr>
                            <w:top w:val="none" w:sz="0" w:space="0" w:color="auto"/>
                            <w:left w:val="none" w:sz="0" w:space="0" w:color="auto"/>
                            <w:bottom w:val="none" w:sz="0" w:space="0" w:color="auto"/>
                            <w:right w:val="none" w:sz="0" w:space="0" w:color="auto"/>
                          </w:divBdr>
                        </w:div>
                        <w:div w:id="1773623517">
                          <w:marLeft w:val="0"/>
                          <w:marRight w:val="0"/>
                          <w:marTop w:val="0"/>
                          <w:marBottom w:val="0"/>
                          <w:divBdr>
                            <w:top w:val="none" w:sz="0" w:space="0" w:color="auto"/>
                            <w:left w:val="none" w:sz="0" w:space="0" w:color="auto"/>
                            <w:bottom w:val="none" w:sz="0" w:space="0" w:color="auto"/>
                            <w:right w:val="none" w:sz="0" w:space="0" w:color="auto"/>
                          </w:divBdr>
                        </w:div>
                        <w:div w:id="1781148191">
                          <w:marLeft w:val="240"/>
                          <w:marRight w:val="0"/>
                          <w:marTop w:val="0"/>
                          <w:marBottom w:val="0"/>
                          <w:divBdr>
                            <w:top w:val="none" w:sz="0" w:space="0" w:color="auto"/>
                            <w:left w:val="none" w:sz="0" w:space="0" w:color="auto"/>
                            <w:bottom w:val="none" w:sz="0" w:space="0" w:color="auto"/>
                            <w:right w:val="none" w:sz="0" w:space="0" w:color="auto"/>
                          </w:divBdr>
                          <w:divsChild>
                            <w:div w:id="7531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6123">
                      <w:marLeft w:val="0"/>
                      <w:marRight w:val="0"/>
                      <w:marTop w:val="0"/>
                      <w:marBottom w:val="0"/>
                      <w:divBdr>
                        <w:top w:val="none" w:sz="0" w:space="0" w:color="auto"/>
                        <w:left w:val="none" w:sz="0" w:space="0" w:color="auto"/>
                        <w:bottom w:val="none" w:sz="0" w:space="0" w:color="auto"/>
                        <w:right w:val="none" w:sz="0" w:space="0" w:color="auto"/>
                      </w:divBdr>
                    </w:div>
                  </w:divsChild>
                </w:div>
                <w:div w:id="1947730075">
                  <w:marLeft w:val="0"/>
                  <w:marRight w:val="0"/>
                  <w:marTop w:val="0"/>
                  <w:marBottom w:val="0"/>
                  <w:divBdr>
                    <w:top w:val="none" w:sz="0" w:space="0" w:color="auto"/>
                    <w:left w:val="none" w:sz="0" w:space="0" w:color="auto"/>
                    <w:bottom w:val="none" w:sz="0" w:space="0" w:color="auto"/>
                    <w:right w:val="none" w:sz="0" w:space="0" w:color="auto"/>
                  </w:divBdr>
                </w:div>
              </w:divsChild>
            </w:div>
            <w:div w:id="892541227">
              <w:marLeft w:val="0"/>
              <w:marRight w:val="0"/>
              <w:marTop w:val="0"/>
              <w:marBottom w:val="0"/>
              <w:divBdr>
                <w:top w:val="none" w:sz="0" w:space="0" w:color="auto"/>
                <w:left w:val="none" w:sz="0" w:space="0" w:color="auto"/>
                <w:bottom w:val="none" w:sz="0" w:space="0" w:color="auto"/>
                <w:right w:val="none" w:sz="0" w:space="0" w:color="auto"/>
              </w:divBdr>
              <w:divsChild>
                <w:div w:id="776366072">
                  <w:marLeft w:val="0"/>
                  <w:marRight w:val="0"/>
                  <w:marTop w:val="0"/>
                  <w:marBottom w:val="0"/>
                  <w:divBdr>
                    <w:top w:val="none" w:sz="0" w:space="0" w:color="auto"/>
                    <w:left w:val="none" w:sz="0" w:space="0" w:color="auto"/>
                    <w:bottom w:val="none" w:sz="0" w:space="0" w:color="auto"/>
                    <w:right w:val="none" w:sz="0" w:space="0" w:color="auto"/>
                  </w:divBdr>
                </w:div>
                <w:div w:id="1020931723">
                  <w:marLeft w:val="0"/>
                  <w:marRight w:val="0"/>
                  <w:marTop w:val="0"/>
                  <w:marBottom w:val="0"/>
                  <w:divBdr>
                    <w:top w:val="none" w:sz="0" w:space="0" w:color="auto"/>
                    <w:left w:val="none" w:sz="0" w:space="0" w:color="auto"/>
                    <w:bottom w:val="none" w:sz="0" w:space="0" w:color="auto"/>
                    <w:right w:val="none" w:sz="0" w:space="0" w:color="auto"/>
                  </w:divBdr>
                </w:div>
                <w:div w:id="1530489337">
                  <w:marLeft w:val="240"/>
                  <w:marRight w:val="0"/>
                  <w:marTop w:val="0"/>
                  <w:marBottom w:val="0"/>
                  <w:divBdr>
                    <w:top w:val="none" w:sz="0" w:space="0" w:color="auto"/>
                    <w:left w:val="none" w:sz="0" w:space="0" w:color="auto"/>
                    <w:bottom w:val="none" w:sz="0" w:space="0" w:color="auto"/>
                    <w:right w:val="none" w:sz="0" w:space="0" w:color="auto"/>
                  </w:divBdr>
                  <w:divsChild>
                    <w:div w:id="1145125988">
                      <w:marLeft w:val="0"/>
                      <w:marRight w:val="0"/>
                      <w:marTop w:val="0"/>
                      <w:marBottom w:val="0"/>
                      <w:divBdr>
                        <w:top w:val="none" w:sz="0" w:space="0" w:color="auto"/>
                        <w:left w:val="none" w:sz="0" w:space="0" w:color="auto"/>
                        <w:bottom w:val="none" w:sz="0" w:space="0" w:color="auto"/>
                        <w:right w:val="none" w:sz="0" w:space="0" w:color="auto"/>
                      </w:divBdr>
                      <w:divsChild>
                        <w:div w:id="130287972">
                          <w:marLeft w:val="0"/>
                          <w:marRight w:val="0"/>
                          <w:marTop w:val="0"/>
                          <w:marBottom w:val="0"/>
                          <w:divBdr>
                            <w:top w:val="none" w:sz="0" w:space="0" w:color="auto"/>
                            <w:left w:val="none" w:sz="0" w:space="0" w:color="auto"/>
                            <w:bottom w:val="none" w:sz="0" w:space="0" w:color="auto"/>
                            <w:right w:val="none" w:sz="0" w:space="0" w:color="auto"/>
                          </w:divBdr>
                        </w:div>
                        <w:div w:id="525949326">
                          <w:marLeft w:val="0"/>
                          <w:marRight w:val="0"/>
                          <w:marTop w:val="0"/>
                          <w:marBottom w:val="0"/>
                          <w:divBdr>
                            <w:top w:val="none" w:sz="0" w:space="0" w:color="auto"/>
                            <w:left w:val="none" w:sz="0" w:space="0" w:color="auto"/>
                            <w:bottom w:val="none" w:sz="0" w:space="0" w:color="auto"/>
                            <w:right w:val="none" w:sz="0" w:space="0" w:color="auto"/>
                          </w:divBdr>
                        </w:div>
                        <w:div w:id="2035378033">
                          <w:marLeft w:val="240"/>
                          <w:marRight w:val="0"/>
                          <w:marTop w:val="0"/>
                          <w:marBottom w:val="0"/>
                          <w:divBdr>
                            <w:top w:val="none" w:sz="0" w:space="0" w:color="auto"/>
                            <w:left w:val="none" w:sz="0" w:space="0" w:color="auto"/>
                            <w:bottom w:val="none" w:sz="0" w:space="0" w:color="auto"/>
                            <w:right w:val="none" w:sz="0" w:space="0" w:color="auto"/>
                          </w:divBdr>
                          <w:divsChild>
                            <w:div w:id="7532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16928">
              <w:marLeft w:val="0"/>
              <w:marRight w:val="0"/>
              <w:marTop w:val="0"/>
              <w:marBottom w:val="0"/>
              <w:divBdr>
                <w:top w:val="none" w:sz="0" w:space="0" w:color="auto"/>
                <w:left w:val="none" w:sz="0" w:space="0" w:color="auto"/>
                <w:bottom w:val="none" w:sz="0" w:space="0" w:color="auto"/>
                <w:right w:val="none" w:sz="0" w:space="0" w:color="auto"/>
              </w:divBdr>
              <w:divsChild>
                <w:div w:id="142167231">
                  <w:marLeft w:val="0"/>
                  <w:marRight w:val="0"/>
                  <w:marTop w:val="0"/>
                  <w:marBottom w:val="0"/>
                  <w:divBdr>
                    <w:top w:val="none" w:sz="0" w:space="0" w:color="auto"/>
                    <w:left w:val="none" w:sz="0" w:space="0" w:color="auto"/>
                    <w:bottom w:val="none" w:sz="0" w:space="0" w:color="auto"/>
                    <w:right w:val="none" w:sz="0" w:space="0" w:color="auto"/>
                  </w:divBdr>
                </w:div>
                <w:div w:id="782303763">
                  <w:marLeft w:val="240"/>
                  <w:marRight w:val="0"/>
                  <w:marTop w:val="0"/>
                  <w:marBottom w:val="0"/>
                  <w:divBdr>
                    <w:top w:val="none" w:sz="0" w:space="0" w:color="auto"/>
                    <w:left w:val="none" w:sz="0" w:space="0" w:color="auto"/>
                    <w:bottom w:val="none" w:sz="0" w:space="0" w:color="auto"/>
                    <w:right w:val="none" w:sz="0" w:space="0" w:color="auto"/>
                  </w:divBdr>
                  <w:divsChild>
                    <w:div w:id="306133824">
                      <w:marLeft w:val="0"/>
                      <w:marRight w:val="0"/>
                      <w:marTop w:val="0"/>
                      <w:marBottom w:val="0"/>
                      <w:divBdr>
                        <w:top w:val="none" w:sz="0" w:space="0" w:color="auto"/>
                        <w:left w:val="none" w:sz="0" w:space="0" w:color="auto"/>
                        <w:bottom w:val="none" w:sz="0" w:space="0" w:color="auto"/>
                        <w:right w:val="none" w:sz="0" w:space="0" w:color="auto"/>
                      </w:divBdr>
                      <w:divsChild>
                        <w:div w:id="1301839353">
                          <w:marLeft w:val="240"/>
                          <w:marRight w:val="0"/>
                          <w:marTop w:val="0"/>
                          <w:marBottom w:val="0"/>
                          <w:divBdr>
                            <w:top w:val="none" w:sz="0" w:space="0" w:color="auto"/>
                            <w:left w:val="none" w:sz="0" w:space="0" w:color="auto"/>
                            <w:bottom w:val="none" w:sz="0" w:space="0" w:color="auto"/>
                            <w:right w:val="none" w:sz="0" w:space="0" w:color="auto"/>
                          </w:divBdr>
                          <w:divsChild>
                            <w:div w:id="1668509209">
                              <w:marLeft w:val="0"/>
                              <w:marRight w:val="0"/>
                              <w:marTop w:val="0"/>
                              <w:marBottom w:val="0"/>
                              <w:divBdr>
                                <w:top w:val="none" w:sz="0" w:space="0" w:color="auto"/>
                                <w:left w:val="none" w:sz="0" w:space="0" w:color="auto"/>
                                <w:bottom w:val="none" w:sz="0" w:space="0" w:color="auto"/>
                                <w:right w:val="none" w:sz="0" w:space="0" w:color="auto"/>
                              </w:divBdr>
                            </w:div>
                          </w:divsChild>
                        </w:div>
                        <w:div w:id="1867474902">
                          <w:marLeft w:val="0"/>
                          <w:marRight w:val="0"/>
                          <w:marTop w:val="0"/>
                          <w:marBottom w:val="0"/>
                          <w:divBdr>
                            <w:top w:val="none" w:sz="0" w:space="0" w:color="auto"/>
                            <w:left w:val="none" w:sz="0" w:space="0" w:color="auto"/>
                            <w:bottom w:val="none" w:sz="0" w:space="0" w:color="auto"/>
                            <w:right w:val="none" w:sz="0" w:space="0" w:color="auto"/>
                          </w:divBdr>
                        </w:div>
                        <w:div w:id="19362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8204">
                  <w:marLeft w:val="0"/>
                  <w:marRight w:val="0"/>
                  <w:marTop w:val="0"/>
                  <w:marBottom w:val="0"/>
                  <w:divBdr>
                    <w:top w:val="none" w:sz="0" w:space="0" w:color="auto"/>
                    <w:left w:val="none" w:sz="0" w:space="0" w:color="auto"/>
                    <w:bottom w:val="none" w:sz="0" w:space="0" w:color="auto"/>
                    <w:right w:val="none" w:sz="0" w:space="0" w:color="auto"/>
                  </w:divBdr>
                </w:div>
              </w:divsChild>
            </w:div>
            <w:div w:id="1362439138">
              <w:marLeft w:val="0"/>
              <w:marRight w:val="0"/>
              <w:marTop w:val="0"/>
              <w:marBottom w:val="0"/>
              <w:divBdr>
                <w:top w:val="none" w:sz="0" w:space="0" w:color="auto"/>
                <w:left w:val="none" w:sz="0" w:space="0" w:color="auto"/>
                <w:bottom w:val="none" w:sz="0" w:space="0" w:color="auto"/>
                <w:right w:val="none" w:sz="0" w:space="0" w:color="auto"/>
              </w:divBdr>
              <w:divsChild>
                <w:div w:id="1484813179">
                  <w:marLeft w:val="0"/>
                  <w:marRight w:val="0"/>
                  <w:marTop w:val="0"/>
                  <w:marBottom w:val="0"/>
                  <w:divBdr>
                    <w:top w:val="none" w:sz="0" w:space="0" w:color="auto"/>
                    <w:left w:val="none" w:sz="0" w:space="0" w:color="auto"/>
                    <w:bottom w:val="none" w:sz="0" w:space="0" w:color="auto"/>
                    <w:right w:val="none" w:sz="0" w:space="0" w:color="auto"/>
                  </w:divBdr>
                </w:div>
                <w:div w:id="1876694698">
                  <w:marLeft w:val="240"/>
                  <w:marRight w:val="0"/>
                  <w:marTop w:val="0"/>
                  <w:marBottom w:val="0"/>
                  <w:divBdr>
                    <w:top w:val="none" w:sz="0" w:space="0" w:color="auto"/>
                    <w:left w:val="none" w:sz="0" w:space="0" w:color="auto"/>
                    <w:bottom w:val="none" w:sz="0" w:space="0" w:color="auto"/>
                    <w:right w:val="none" w:sz="0" w:space="0" w:color="auto"/>
                  </w:divBdr>
                  <w:divsChild>
                    <w:div w:id="1769545369">
                      <w:marLeft w:val="0"/>
                      <w:marRight w:val="0"/>
                      <w:marTop w:val="0"/>
                      <w:marBottom w:val="0"/>
                      <w:divBdr>
                        <w:top w:val="none" w:sz="0" w:space="0" w:color="auto"/>
                        <w:left w:val="none" w:sz="0" w:space="0" w:color="auto"/>
                        <w:bottom w:val="none" w:sz="0" w:space="0" w:color="auto"/>
                        <w:right w:val="none" w:sz="0" w:space="0" w:color="auto"/>
                      </w:divBdr>
                      <w:divsChild>
                        <w:div w:id="673532439">
                          <w:marLeft w:val="240"/>
                          <w:marRight w:val="0"/>
                          <w:marTop w:val="0"/>
                          <w:marBottom w:val="0"/>
                          <w:divBdr>
                            <w:top w:val="none" w:sz="0" w:space="0" w:color="auto"/>
                            <w:left w:val="none" w:sz="0" w:space="0" w:color="auto"/>
                            <w:bottom w:val="none" w:sz="0" w:space="0" w:color="auto"/>
                            <w:right w:val="none" w:sz="0" w:space="0" w:color="auto"/>
                          </w:divBdr>
                          <w:divsChild>
                            <w:div w:id="873464306">
                              <w:marLeft w:val="0"/>
                              <w:marRight w:val="0"/>
                              <w:marTop w:val="0"/>
                              <w:marBottom w:val="0"/>
                              <w:divBdr>
                                <w:top w:val="none" w:sz="0" w:space="0" w:color="auto"/>
                                <w:left w:val="none" w:sz="0" w:space="0" w:color="auto"/>
                                <w:bottom w:val="none" w:sz="0" w:space="0" w:color="auto"/>
                                <w:right w:val="none" w:sz="0" w:space="0" w:color="auto"/>
                              </w:divBdr>
                            </w:div>
                          </w:divsChild>
                        </w:div>
                        <w:div w:id="1433168087">
                          <w:marLeft w:val="0"/>
                          <w:marRight w:val="0"/>
                          <w:marTop w:val="0"/>
                          <w:marBottom w:val="0"/>
                          <w:divBdr>
                            <w:top w:val="none" w:sz="0" w:space="0" w:color="auto"/>
                            <w:left w:val="none" w:sz="0" w:space="0" w:color="auto"/>
                            <w:bottom w:val="none" w:sz="0" w:space="0" w:color="auto"/>
                            <w:right w:val="none" w:sz="0" w:space="0" w:color="auto"/>
                          </w:divBdr>
                        </w:div>
                        <w:div w:id="183456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5513">
                  <w:marLeft w:val="0"/>
                  <w:marRight w:val="0"/>
                  <w:marTop w:val="0"/>
                  <w:marBottom w:val="0"/>
                  <w:divBdr>
                    <w:top w:val="none" w:sz="0" w:space="0" w:color="auto"/>
                    <w:left w:val="none" w:sz="0" w:space="0" w:color="auto"/>
                    <w:bottom w:val="none" w:sz="0" w:space="0" w:color="auto"/>
                    <w:right w:val="none" w:sz="0" w:space="0" w:color="auto"/>
                  </w:divBdr>
                </w:div>
              </w:divsChild>
            </w:div>
            <w:div w:id="1381974063">
              <w:marLeft w:val="0"/>
              <w:marRight w:val="0"/>
              <w:marTop w:val="0"/>
              <w:marBottom w:val="0"/>
              <w:divBdr>
                <w:top w:val="none" w:sz="0" w:space="0" w:color="auto"/>
                <w:left w:val="none" w:sz="0" w:space="0" w:color="auto"/>
                <w:bottom w:val="none" w:sz="0" w:space="0" w:color="auto"/>
                <w:right w:val="none" w:sz="0" w:space="0" w:color="auto"/>
              </w:divBdr>
              <w:divsChild>
                <w:div w:id="61413709">
                  <w:marLeft w:val="240"/>
                  <w:marRight w:val="0"/>
                  <w:marTop w:val="0"/>
                  <w:marBottom w:val="0"/>
                  <w:divBdr>
                    <w:top w:val="none" w:sz="0" w:space="0" w:color="auto"/>
                    <w:left w:val="none" w:sz="0" w:space="0" w:color="auto"/>
                    <w:bottom w:val="none" w:sz="0" w:space="0" w:color="auto"/>
                    <w:right w:val="none" w:sz="0" w:space="0" w:color="auto"/>
                  </w:divBdr>
                  <w:divsChild>
                    <w:div w:id="252857399">
                      <w:marLeft w:val="0"/>
                      <w:marRight w:val="0"/>
                      <w:marTop w:val="0"/>
                      <w:marBottom w:val="0"/>
                      <w:divBdr>
                        <w:top w:val="none" w:sz="0" w:space="0" w:color="auto"/>
                        <w:left w:val="none" w:sz="0" w:space="0" w:color="auto"/>
                        <w:bottom w:val="none" w:sz="0" w:space="0" w:color="auto"/>
                        <w:right w:val="none" w:sz="0" w:space="0" w:color="auto"/>
                      </w:divBdr>
                    </w:div>
                    <w:div w:id="526647618">
                      <w:marLeft w:val="0"/>
                      <w:marRight w:val="0"/>
                      <w:marTop w:val="0"/>
                      <w:marBottom w:val="0"/>
                      <w:divBdr>
                        <w:top w:val="none" w:sz="0" w:space="0" w:color="auto"/>
                        <w:left w:val="none" w:sz="0" w:space="0" w:color="auto"/>
                        <w:bottom w:val="none" w:sz="0" w:space="0" w:color="auto"/>
                        <w:right w:val="none" w:sz="0" w:space="0" w:color="auto"/>
                      </w:divBdr>
                      <w:divsChild>
                        <w:div w:id="1097141640">
                          <w:marLeft w:val="0"/>
                          <w:marRight w:val="0"/>
                          <w:marTop w:val="0"/>
                          <w:marBottom w:val="0"/>
                          <w:divBdr>
                            <w:top w:val="none" w:sz="0" w:space="0" w:color="auto"/>
                            <w:left w:val="none" w:sz="0" w:space="0" w:color="auto"/>
                            <w:bottom w:val="none" w:sz="0" w:space="0" w:color="auto"/>
                            <w:right w:val="none" w:sz="0" w:space="0" w:color="auto"/>
                          </w:divBdr>
                        </w:div>
                        <w:div w:id="1258179089">
                          <w:marLeft w:val="0"/>
                          <w:marRight w:val="0"/>
                          <w:marTop w:val="0"/>
                          <w:marBottom w:val="0"/>
                          <w:divBdr>
                            <w:top w:val="none" w:sz="0" w:space="0" w:color="auto"/>
                            <w:left w:val="none" w:sz="0" w:space="0" w:color="auto"/>
                            <w:bottom w:val="none" w:sz="0" w:space="0" w:color="auto"/>
                            <w:right w:val="none" w:sz="0" w:space="0" w:color="auto"/>
                          </w:divBdr>
                        </w:div>
                        <w:div w:id="2080980548">
                          <w:marLeft w:val="240"/>
                          <w:marRight w:val="0"/>
                          <w:marTop w:val="0"/>
                          <w:marBottom w:val="0"/>
                          <w:divBdr>
                            <w:top w:val="none" w:sz="0" w:space="0" w:color="auto"/>
                            <w:left w:val="none" w:sz="0" w:space="0" w:color="auto"/>
                            <w:bottom w:val="none" w:sz="0" w:space="0" w:color="auto"/>
                            <w:right w:val="none" w:sz="0" w:space="0" w:color="auto"/>
                          </w:divBdr>
                          <w:divsChild>
                            <w:div w:id="147982695">
                              <w:marLeft w:val="0"/>
                              <w:marRight w:val="0"/>
                              <w:marTop w:val="0"/>
                              <w:marBottom w:val="0"/>
                              <w:divBdr>
                                <w:top w:val="none" w:sz="0" w:space="0" w:color="auto"/>
                                <w:left w:val="none" w:sz="0" w:space="0" w:color="auto"/>
                                <w:bottom w:val="none" w:sz="0" w:space="0" w:color="auto"/>
                                <w:right w:val="none" w:sz="0" w:space="0" w:color="auto"/>
                              </w:divBdr>
                            </w:div>
                            <w:div w:id="346369632">
                              <w:marLeft w:val="0"/>
                              <w:marRight w:val="0"/>
                              <w:marTop w:val="0"/>
                              <w:marBottom w:val="0"/>
                              <w:divBdr>
                                <w:top w:val="none" w:sz="0" w:space="0" w:color="auto"/>
                                <w:left w:val="none" w:sz="0" w:space="0" w:color="auto"/>
                                <w:bottom w:val="none" w:sz="0" w:space="0" w:color="auto"/>
                                <w:right w:val="none" w:sz="0" w:space="0" w:color="auto"/>
                              </w:divBdr>
                            </w:div>
                            <w:div w:id="430707972">
                              <w:marLeft w:val="0"/>
                              <w:marRight w:val="0"/>
                              <w:marTop w:val="0"/>
                              <w:marBottom w:val="0"/>
                              <w:divBdr>
                                <w:top w:val="none" w:sz="0" w:space="0" w:color="auto"/>
                                <w:left w:val="none" w:sz="0" w:space="0" w:color="auto"/>
                                <w:bottom w:val="none" w:sz="0" w:space="0" w:color="auto"/>
                                <w:right w:val="none" w:sz="0" w:space="0" w:color="auto"/>
                              </w:divBdr>
                            </w:div>
                            <w:div w:id="576014403">
                              <w:marLeft w:val="0"/>
                              <w:marRight w:val="0"/>
                              <w:marTop w:val="0"/>
                              <w:marBottom w:val="0"/>
                              <w:divBdr>
                                <w:top w:val="none" w:sz="0" w:space="0" w:color="auto"/>
                                <w:left w:val="none" w:sz="0" w:space="0" w:color="auto"/>
                                <w:bottom w:val="none" w:sz="0" w:space="0" w:color="auto"/>
                                <w:right w:val="none" w:sz="0" w:space="0" w:color="auto"/>
                              </w:divBdr>
                            </w:div>
                            <w:div w:id="864054940">
                              <w:marLeft w:val="0"/>
                              <w:marRight w:val="0"/>
                              <w:marTop w:val="0"/>
                              <w:marBottom w:val="0"/>
                              <w:divBdr>
                                <w:top w:val="none" w:sz="0" w:space="0" w:color="auto"/>
                                <w:left w:val="none" w:sz="0" w:space="0" w:color="auto"/>
                                <w:bottom w:val="none" w:sz="0" w:space="0" w:color="auto"/>
                                <w:right w:val="none" w:sz="0" w:space="0" w:color="auto"/>
                              </w:divBdr>
                            </w:div>
                            <w:div w:id="1032075041">
                              <w:marLeft w:val="0"/>
                              <w:marRight w:val="0"/>
                              <w:marTop w:val="0"/>
                              <w:marBottom w:val="0"/>
                              <w:divBdr>
                                <w:top w:val="none" w:sz="0" w:space="0" w:color="auto"/>
                                <w:left w:val="none" w:sz="0" w:space="0" w:color="auto"/>
                                <w:bottom w:val="none" w:sz="0" w:space="0" w:color="auto"/>
                                <w:right w:val="none" w:sz="0" w:space="0" w:color="auto"/>
                              </w:divBdr>
                            </w:div>
                            <w:div w:id="1132165654">
                              <w:marLeft w:val="0"/>
                              <w:marRight w:val="0"/>
                              <w:marTop w:val="0"/>
                              <w:marBottom w:val="0"/>
                              <w:divBdr>
                                <w:top w:val="none" w:sz="0" w:space="0" w:color="auto"/>
                                <w:left w:val="none" w:sz="0" w:space="0" w:color="auto"/>
                                <w:bottom w:val="none" w:sz="0" w:space="0" w:color="auto"/>
                                <w:right w:val="none" w:sz="0" w:space="0" w:color="auto"/>
                              </w:divBdr>
                            </w:div>
                            <w:div w:id="1166244199">
                              <w:marLeft w:val="0"/>
                              <w:marRight w:val="0"/>
                              <w:marTop w:val="0"/>
                              <w:marBottom w:val="0"/>
                              <w:divBdr>
                                <w:top w:val="none" w:sz="0" w:space="0" w:color="auto"/>
                                <w:left w:val="none" w:sz="0" w:space="0" w:color="auto"/>
                                <w:bottom w:val="none" w:sz="0" w:space="0" w:color="auto"/>
                                <w:right w:val="none" w:sz="0" w:space="0" w:color="auto"/>
                              </w:divBdr>
                            </w:div>
                            <w:div w:id="1175221451">
                              <w:marLeft w:val="0"/>
                              <w:marRight w:val="0"/>
                              <w:marTop w:val="0"/>
                              <w:marBottom w:val="0"/>
                              <w:divBdr>
                                <w:top w:val="none" w:sz="0" w:space="0" w:color="auto"/>
                                <w:left w:val="none" w:sz="0" w:space="0" w:color="auto"/>
                                <w:bottom w:val="none" w:sz="0" w:space="0" w:color="auto"/>
                                <w:right w:val="none" w:sz="0" w:space="0" w:color="auto"/>
                              </w:divBdr>
                            </w:div>
                            <w:div w:id="1380202605">
                              <w:marLeft w:val="0"/>
                              <w:marRight w:val="0"/>
                              <w:marTop w:val="0"/>
                              <w:marBottom w:val="0"/>
                              <w:divBdr>
                                <w:top w:val="none" w:sz="0" w:space="0" w:color="auto"/>
                                <w:left w:val="none" w:sz="0" w:space="0" w:color="auto"/>
                                <w:bottom w:val="none" w:sz="0" w:space="0" w:color="auto"/>
                                <w:right w:val="none" w:sz="0" w:space="0" w:color="auto"/>
                              </w:divBdr>
                            </w:div>
                            <w:div w:id="14310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20493">
                      <w:marLeft w:val="0"/>
                      <w:marRight w:val="0"/>
                      <w:marTop w:val="0"/>
                      <w:marBottom w:val="0"/>
                      <w:divBdr>
                        <w:top w:val="none" w:sz="0" w:space="0" w:color="auto"/>
                        <w:left w:val="none" w:sz="0" w:space="0" w:color="auto"/>
                        <w:bottom w:val="none" w:sz="0" w:space="0" w:color="auto"/>
                        <w:right w:val="none" w:sz="0" w:space="0" w:color="auto"/>
                      </w:divBdr>
                    </w:div>
                    <w:div w:id="2060589125">
                      <w:marLeft w:val="0"/>
                      <w:marRight w:val="0"/>
                      <w:marTop w:val="0"/>
                      <w:marBottom w:val="0"/>
                      <w:divBdr>
                        <w:top w:val="none" w:sz="0" w:space="0" w:color="auto"/>
                        <w:left w:val="none" w:sz="0" w:space="0" w:color="auto"/>
                        <w:bottom w:val="none" w:sz="0" w:space="0" w:color="auto"/>
                        <w:right w:val="none" w:sz="0" w:space="0" w:color="auto"/>
                      </w:divBdr>
                    </w:div>
                  </w:divsChild>
                </w:div>
                <w:div w:id="831215110">
                  <w:marLeft w:val="0"/>
                  <w:marRight w:val="0"/>
                  <w:marTop w:val="0"/>
                  <w:marBottom w:val="0"/>
                  <w:divBdr>
                    <w:top w:val="none" w:sz="0" w:space="0" w:color="auto"/>
                    <w:left w:val="none" w:sz="0" w:space="0" w:color="auto"/>
                    <w:bottom w:val="none" w:sz="0" w:space="0" w:color="auto"/>
                    <w:right w:val="none" w:sz="0" w:space="0" w:color="auto"/>
                  </w:divBdr>
                </w:div>
                <w:div w:id="1048799995">
                  <w:marLeft w:val="0"/>
                  <w:marRight w:val="0"/>
                  <w:marTop w:val="0"/>
                  <w:marBottom w:val="0"/>
                  <w:divBdr>
                    <w:top w:val="none" w:sz="0" w:space="0" w:color="auto"/>
                    <w:left w:val="none" w:sz="0" w:space="0" w:color="auto"/>
                    <w:bottom w:val="none" w:sz="0" w:space="0" w:color="auto"/>
                    <w:right w:val="none" w:sz="0" w:space="0" w:color="auto"/>
                  </w:divBdr>
                </w:div>
              </w:divsChild>
            </w:div>
            <w:div w:id="1470703149">
              <w:marLeft w:val="0"/>
              <w:marRight w:val="0"/>
              <w:marTop w:val="0"/>
              <w:marBottom w:val="0"/>
              <w:divBdr>
                <w:top w:val="none" w:sz="0" w:space="0" w:color="auto"/>
                <w:left w:val="none" w:sz="0" w:space="0" w:color="auto"/>
                <w:bottom w:val="none" w:sz="0" w:space="0" w:color="auto"/>
                <w:right w:val="none" w:sz="0" w:space="0" w:color="auto"/>
              </w:divBdr>
            </w:div>
            <w:div w:id="1575511523">
              <w:marLeft w:val="0"/>
              <w:marRight w:val="0"/>
              <w:marTop w:val="0"/>
              <w:marBottom w:val="0"/>
              <w:divBdr>
                <w:top w:val="none" w:sz="0" w:space="0" w:color="auto"/>
                <w:left w:val="none" w:sz="0" w:space="0" w:color="auto"/>
                <w:bottom w:val="none" w:sz="0" w:space="0" w:color="auto"/>
                <w:right w:val="none" w:sz="0" w:space="0" w:color="auto"/>
              </w:divBdr>
              <w:divsChild>
                <w:div w:id="1087773253">
                  <w:marLeft w:val="0"/>
                  <w:marRight w:val="0"/>
                  <w:marTop w:val="0"/>
                  <w:marBottom w:val="0"/>
                  <w:divBdr>
                    <w:top w:val="none" w:sz="0" w:space="0" w:color="auto"/>
                    <w:left w:val="none" w:sz="0" w:space="0" w:color="auto"/>
                    <w:bottom w:val="none" w:sz="0" w:space="0" w:color="auto"/>
                    <w:right w:val="none" w:sz="0" w:space="0" w:color="auto"/>
                  </w:divBdr>
                </w:div>
                <w:div w:id="1162548207">
                  <w:marLeft w:val="240"/>
                  <w:marRight w:val="0"/>
                  <w:marTop w:val="0"/>
                  <w:marBottom w:val="0"/>
                  <w:divBdr>
                    <w:top w:val="none" w:sz="0" w:space="0" w:color="auto"/>
                    <w:left w:val="none" w:sz="0" w:space="0" w:color="auto"/>
                    <w:bottom w:val="none" w:sz="0" w:space="0" w:color="auto"/>
                    <w:right w:val="none" w:sz="0" w:space="0" w:color="auto"/>
                  </w:divBdr>
                  <w:divsChild>
                    <w:div w:id="316613546">
                      <w:marLeft w:val="0"/>
                      <w:marRight w:val="0"/>
                      <w:marTop w:val="0"/>
                      <w:marBottom w:val="0"/>
                      <w:divBdr>
                        <w:top w:val="none" w:sz="0" w:space="0" w:color="auto"/>
                        <w:left w:val="none" w:sz="0" w:space="0" w:color="auto"/>
                        <w:bottom w:val="none" w:sz="0" w:space="0" w:color="auto"/>
                        <w:right w:val="none" w:sz="0" w:space="0" w:color="auto"/>
                      </w:divBdr>
                      <w:divsChild>
                        <w:div w:id="914626668">
                          <w:marLeft w:val="240"/>
                          <w:marRight w:val="0"/>
                          <w:marTop w:val="0"/>
                          <w:marBottom w:val="0"/>
                          <w:divBdr>
                            <w:top w:val="none" w:sz="0" w:space="0" w:color="auto"/>
                            <w:left w:val="none" w:sz="0" w:space="0" w:color="auto"/>
                            <w:bottom w:val="none" w:sz="0" w:space="0" w:color="auto"/>
                            <w:right w:val="none" w:sz="0" w:space="0" w:color="auto"/>
                          </w:divBdr>
                          <w:divsChild>
                            <w:div w:id="7759867">
                              <w:marLeft w:val="0"/>
                              <w:marRight w:val="0"/>
                              <w:marTop w:val="0"/>
                              <w:marBottom w:val="0"/>
                              <w:divBdr>
                                <w:top w:val="none" w:sz="0" w:space="0" w:color="auto"/>
                                <w:left w:val="none" w:sz="0" w:space="0" w:color="auto"/>
                                <w:bottom w:val="none" w:sz="0" w:space="0" w:color="auto"/>
                                <w:right w:val="none" w:sz="0" w:space="0" w:color="auto"/>
                              </w:divBdr>
                            </w:div>
                          </w:divsChild>
                        </w:div>
                        <w:div w:id="1275669340">
                          <w:marLeft w:val="0"/>
                          <w:marRight w:val="0"/>
                          <w:marTop w:val="0"/>
                          <w:marBottom w:val="0"/>
                          <w:divBdr>
                            <w:top w:val="none" w:sz="0" w:space="0" w:color="auto"/>
                            <w:left w:val="none" w:sz="0" w:space="0" w:color="auto"/>
                            <w:bottom w:val="none" w:sz="0" w:space="0" w:color="auto"/>
                            <w:right w:val="none" w:sz="0" w:space="0" w:color="auto"/>
                          </w:divBdr>
                        </w:div>
                        <w:div w:id="17618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7823">
                  <w:marLeft w:val="0"/>
                  <w:marRight w:val="0"/>
                  <w:marTop w:val="0"/>
                  <w:marBottom w:val="0"/>
                  <w:divBdr>
                    <w:top w:val="none" w:sz="0" w:space="0" w:color="auto"/>
                    <w:left w:val="none" w:sz="0" w:space="0" w:color="auto"/>
                    <w:bottom w:val="none" w:sz="0" w:space="0" w:color="auto"/>
                    <w:right w:val="none" w:sz="0" w:space="0" w:color="auto"/>
                  </w:divBdr>
                </w:div>
              </w:divsChild>
            </w:div>
            <w:div w:id="1706566464">
              <w:marLeft w:val="0"/>
              <w:marRight w:val="0"/>
              <w:marTop w:val="0"/>
              <w:marBottom w:val="0"/>
              <w:divBdr>
                <w:top w:val="none" w:sz="0" w:space="0" w:color="auto"/>
                <w:left w:val="none" w:sz="0" w:space="0" w:color="auto"/>
                <w:bottom w:val="none" w:sz="0" w:space="0" w:color="auto"/>
                <w:right w:val="none" w:sz="0" w:space="0" w:color="auto"/>
              </w:divBdr>
              <w:divsChild>
                <w:div w:id="389887005">
                  <w:marLeft w:val="240"/>
                  <w:marRight w:val="0"/>
                  <w:marTop w:val="0"/>
                  <w:marBottom w:val="0"/>
                  <w:divBdr>
                    <w:top w:val="none" w:sz="0" w:space="0" w:color="auto"/>
                    <w:left w:val="none" w:sz="0" w:space="0" w:color="auto"/>
                    <w:bottom w:val="none" w:sz="0" w:space="0" w:color="auto"/>
                    <w:right w:val="none" w:sz="0" w:space="0" w:color="auto"/>
                  </w:divBdr>
                  <w:divsChild>
                    <w:div w:id="147064119">
                      <w:marLeft w:val="0"/>
                      <w:marRight w:val="0"/>
                      <w:marTop w:val="0"/>
                      <w:marBottom w:val="0"/>
                      <w:divBdr>
                        <w:top w:val="none" w:sz="0" w:space="0" w:color="auto"/>
                        <w:left w:val="none" w:sz="0" w:space="0" w:color="auto"/>
                        <w:bottom w:val="none" w:sz="0" w:space="0" w:color="auto"/>
                        <w:right w:val="none" w:sz="0" w:space="0" w:color="auto"/>
                      </w:divBdr>
                      <w:divsChild>
                        <w:div w:id="1226144997">
                          <w:marLeft w:val="0"/>
                          <w:marRight w:val="0"/>
                          <w:marTop w:val="0"/>
                          <w:marBottom w:val="0"/>
                          <w:divBdr>
                            <w:top w:val="none" w:sz="0" w:space="0" w:color="auto"/>
                            <w:left w:val="none" w:sz="0" w:space="0" w:color="auto"/>
                            <w:bottom w:val="none" w:sz="0" w:space="0" w:color="auto"/>
                            <w:right w:val="none" w:sz="0" w:space="0" w:color="auto"/>
                          </w:divBdr>
                        </w:div>
                        <w:div w:id="1511524559">
                          <w:marLeft w:val="240"/>
                          <w:marRight w:val="0"/>
                          <w:marTop w:val="0"/>
                          <w:marBottom w:val="0"/>
                          <w:divBdr>
                            <w:top w:val="none" w:sz="0" w:space="0" w:color="auto"/>
                            <w:left w:val="none" w:sz="0" w:space="0" w:color="auto"/>
                            <w:bottom w:val="none" w:sz="0" w:space="0" w:color="auto"/>
                            <w:right w:val="none" w:sz="0" w:space="0" w:color="auto"/>
                          </w:divBdr>
                          <w:divsChild>
                            <w:div w:id="378625899">
                              <w:marLeft w:val="0"/>
                              <w:marRight w:val="0"/>
                              <w:marTop w:val="0"/>
                              <w:marBottom w:val="0"/>
                              <w:divBdr>
                                <w:top w:val="none" w:sz="0" w:space="0" w:color="auto"/>
                                <w:left w:val="none" w:sz="0" w:space="0" w:color="auto"/>
                                <w:bottom w:val="none" w:sz="0" w:space="0" w:color="auto"/>
                                <w:right w:val="none" w:sz="0" w:space="0" w:color="auto"/>
                              </w:divBdr>
                            </w:div>
                            <w:div w:id="1121071300">
                              <w:marLeft w:val="0"/>
                              <w:marRight w:val="0"/>
                              <w:marTop w:val="0"/>
                              <w:marBottom w:val="0"/>
                              <w:divBdr>
                                <w:top w:val="none" w:sz="0" w:space="0" w:color="auto"/>
                                <w:left w:val="none" w:sz="0" w:space="0" w:color="auto"/>
                                <w:bottom w:val="none" w:sz="0" w:space="0" w:color="auto"/>
                                <w:right w:val="none" w:sz="0" w:space="0" w:color="auto"/>
                              </w:divBdr>
                              <w:divsChild>
                                <w:div w:id="531262552">
                                  <w:marLeft w:val="0"/>
                                  <w:marRight w:val="0"/>
                                  <w:marTop w:val="0"/>
                                  <w:marBottom w:val="0"/>
                                  <w:divBdr>
                                    <w:top w:val="none" w:sz="0" w:space="0" w:color="auto"/>
                                    <w:left w:val="none" w:sz="0" w:space="0" w:color="auto"/>
                                    <w:bottom w:val="none" w:sz="0" w:space="0" w:color="auto"/>
                                    <w:right w:val="none" w:sz="0" w:space="0" w:color="auto"/>
                                  </w:divBdr>
                                </w:div>
                                <w:div w:id="712458696">
                                  <w:marLeft w:val="0"/>
                                  <w:marRight w:val="0"/>
                                  <w:marTop w:val="0"/>
                                  <w:marBottom w:val="0"/>
                                  <w:divBdr>
                                    <w:top w:val="none" w:sz="0" w:space="0" w:color="auto"/>
                                    <w:left w:val="none" w:sz="0" w:space="0" w:color="auto"/>
                                    <w:bottom w:val="none" w:sz="0" w:space="0" w:color="auto"/>
                                    <w:right w:val="none" w:sz="0" w:space="0" w:color="auto"/>
                                  </w:divBdr>
                                </w:div>
                                <w:div w:id="1802771025">
                                  <w:marLeft w:val="240"/>
                                  <w:marRight w:val="0"/>
                                  <w:marTop w:val="0"/>
                                  <w:marBottom w:val="0"/>
                                  <w:divBdr>
                                    <w:top w:val="none" w:sz="0" w:space="0" w:color="auto"/>
                                    <w:left w:val="none" w:sz="0" w:space="0" w:color="auto"/>
                                    <w:bottom w:val="none" w:sz="0" w:space="0" w:color="auto"/>
                                    <w:right w:val="none" w:sz="0" w:space="0" w:color="auto"/>
                                  </w:divBdr>
                                  <w:divsChild>
                                    <w:div w:id="576717095">
                                      <w:marLeft w:val="0"/>
                                      <w:marRight w:val="0"/>
                                      <w:marTop w:val="0"/>
                                      <w:marBottom w:val="0"/>
                                      <w:divBdr>
                                        <w:top w:val="none" w:sz="0" w:space="0" w:color="auto"/>
                                        <w:left w:val="none" w:sz="0" w:space="0" w:color="auto"/>
                                        <w:bottom w:val="none" w:sz="0" w:space="0" w:color="auto"/>
                                        <w:right w:val="none" w:sz="0" w:space="0" w:color="auto"/>
                                      </w:divBdr>
                                    </w:div>
                                    <w:div w:id="10162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7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89496">
                  <w:marLeft w:val="0"/>
                  <w:marRight w:val="0"/>
                  <w:marTop w:val="0"/>
                  <w:marBottom w:val="0"/>
                  <w:divBdr>
                    <w:top w:val="none" w:sz="0" w:space="0" w:color="auto"/>
                    <w:left w:val="none" w:sz="0" w:space="0" w:color="auto"/>
                    <w:bottom w:val="none" w:sz="0" w:space="0" w:color="auto"/>
                    <w:right w:val="none" w:sz="0" w:space="0" w:color="auto"/>
                  </w:divBdr>
                </w:div>
                <w:div w:id="1605183884">
                  <w:marLeft w:val="0"/>
                  <w:marRight w:val="0"/>
                  <w:marTop w:val="0"/>
                  <w:marBottom w:val="0"/>
                  <w:divBdr>
                    <w:top w:val="none" w:sz="0" w:space="0" w:color="auto"/>
                    <w:left w:val="none" w:sz="0" w:space="0" w:color="auto"/>
                    <w:bottom w:val="none" w:sz="0" w:space="0" w:color="auto"/>
                    <w:right w:val="none" w:sz="0" w:space="0" w:color="auto"/>
                  </w:divBdr>
                </w:div>
              </w:divsChild>
            </w:div>
            <w:div w:id="1718773404">
              <w:marLeft w:val="0"/>
              <w:marRight w:val="0"/>
              <w:marTop w:val="0"/>
              <w:marBottom w:val="0"/>
              <w:divBdr>
                <w:top w:val="none" w:sz="0" w:space="0" w:color="auto"/>
                <w:left w:val="none" w:sz="0" w:space="0" w:color="auto"/>
                <w:bottom w:val="none" w:sz="0" w:space="0" w:color="auto"/>
                <w:right w:val="none" w:sz="0" w:space="0" w:color="auto"/>
              </w:divBdr>
              <w:divsChild>
                <w:div w:id="457770120">
                  <w:marLeft w:val="0"/>
                  <w:marRight w:val="0"/>
                  <w:marTop w:val="0"/>
                  <w:marBottom w:val="0"/>
                  <w:divBdr>
                    <w:top w:val="none" w:sz="0" w:space="0" w:color="auto"/>
                    <w:left w:val="none" w:sz="0" w:space="0" w:color="auto"/>
                    <w:bottom w:val="none" w:sz="0" w:space="0" w:color="auto"/>
                    <w:right w:val="none" w:sz="0" w:space="0" w:color="auto"/>
                  </w:divBdr>
                </w:div>
                <w:div w:id="787822974">
                  <w:marLeft w:val="0"/>
                  <w:marRight w:val="0"/>
                  <w:marTop w:val="0"/>
                  <w:marBottom w:val="0"/>
                  <w:divBdr>
                    <w:top w:val="none" w:sz="0" w:space="0" w:color="auto"/>
                    <w:left w:val="none" w:sz="0" w:space="0" w:color="auto"/>
                    <w:bottom w:val="none" w:sz="0" w:space="0" w:color="auto"/>
                    <w:right w:val="none" w:sz="0" w:space="0" w:color="auto"/>
                  </w:divBdr>
                </w:div>
                <w:div w:id="2085881607">
                  <w:marLeft w:val="240"/>
                  <w:marRight w:val="0"/>
                  <w:marTop w:val="0"/>
                  <w:marBottom w:val="0"/>
                  <w:divBdr>
                    <w:top w:val="none" w:sz="0" w:space="0" w:color="auto"/>
                    <w:left w:val="none" w:sz="0" w:space="0" w:color="auto"/>
                    <w:bottom w:val="none" w:sz="0" w:space="0" w:color="auto"/>
                    <w:right w:val="none" w:sz="0" w:space="0" w:color="auto"/>
                  </w:divBdr>
                  <w:divsChild>
                    <w:div w:id="220408477">
                      <w:marLeft w:val="0"/>
                      <w:marRight w:val="0"/>
                      <w:marTop w:val="0"/>
                      <w:marBottom w:val="0"/>
                      <w:divBdr>
                        <w:top w:val="none" w:sz="0" w:space="0" w:color="auto"/>
                        <w:left w:val="none" w:sz="0" w:space="0" w:color="auto"/>
                        <w:bottom w:val="none" w:sz="0" w:space="0" w:color="auto"/>
                        <w:right w:val="none" w:sz="0" w:space="0" w:color="auto"/>
                      </w:divBdr>
                    </w:div>
                    <w:div w:id="393313405">
                      <w:marLeft w:val="0"/>
                      <w:marRight w:val="0"/>
                      <w:marTop w:val="0"/>
                      <w:marBottom w:val="0"/>
                      <w:divBdr>
                        <w:top w:val="none" w:sz="0" w:space="0" w:color="auto"/>
                        <w:left w:val="none" w:sz="0" w:space="0" w:color="auto"/>
                        <w:bottom w:val="none" w:sz="0" w:space="0" w:color="auto"/>
                        <w:right w:val="none" w:sz="0" w:space="0" w:color="auto"/>
                      </w:divBdr>
                    </w:div>
                    <w:div w:id="927663338">
                      <w:marLeft w:val="0"/>
                      <w:marRight w:val="0"/>
                      <w:marTop w:val="0"/>
                      <w:marBottom w:val="0"/>
                      <w:divBdr>
                        <w:top w:val="none" w:sz="0" w:space="0" w:color="auto"/>
                        <w:left w:val="none" w:sz="0" w:space="0" w:color="auto"/>
                        <w:bottom w:val="none" w:sz="0" w:space="0" w:color="auto"/>
                        <w:right w:val="none" w:sz="0" w:space="0" w:color="auto"/>
                      </w:divBdr>
                      <w:divsChild>
                        <w:div w:id="924608548">
                          <w:marLeft w:val="240"/>
                          <w:marRight w:val="0"/>
                          <w:marTop w:val="0"/>
                          <w:marBottom w:val="0"/>
                          <w:divBdr>
                            <w:top w:val="none" w:sz="0" w:space="0" w:color="auto"/>
                            <w:left w:val="none" w:sz="0" w:space="0" w:color="auto"/>
                            <w:bottom w:val="none" w:sz="0" w:space="0" w:color="auto"/>
                            <w:right w:val="none" w:sz="0" w:space="0" w:color="auto"/>
                          </w:divBdr>
                          <w:divsChild>
                            <w:div w:id="123235901">
                              <w:marLeft w:val="0"/>
                              <w:marRight w:val="0"/>
                              <w:marTop w:val="0"/>
                              <w:marBottom w:val="0"/>
                              <w:divBdr>
                                <w:top w:val="none" w:sz="0" w:space="0" w:color="auto"/>
                                <w:left w:val="none" w:sz="0" w:space="0" w:color="auto"/>
                                <w:bottom w:val="none" w:sz="0" w:space="0" w:color="auto"/>
                                <w:right w:val="none" w:sz="0" w:space="0" w:color="auto"/>
                              </w:divBdr>
                            </w:div>
                            <w:div w:id="282733199">
                              <w:marLeft w:val="0"/>
                              <w:marRight w:val="0"/>
                              <w:marTop w:val="0"/>
                              <w:marBottom w:val="0"/>
                              <w:divBdr>
                                <w:top w:val="none" w:sz="0" w:space="0" w:color="auto"/>
                                <w:left w:val="none" w:sz="0" w:space="0" w:color="auto"/>
                                <w:bottom w:val="none" w:sz="0" w:space="0" w:color="auto"/>
                                <w:right w:val="none" w:sz="0" w:space="0" w:color="auto"/>
                              </w:divBdr>
                            </w:div>
                            <w:div w:id="318776696">
                              <w:marLeft w:val="0"/>
                              <w:marRight w:val="0"/>
                              <w:marTop w:val="0"/>
                              <w:marBottom w:val="0"/>
                              <w:divBdr>
                                <w:top w:val="none" w:sz="0" w:space="0" w:color="auto"/>
                                <w:left w:val="none" w:sz="0" w:space="0" w:color="auto"/>
                                <w:bottom w:val="none" w:sz="0" w:space="0" w:color="auto"/>
                                <w:right w:val="none" w:sz="0" w:space="0" w:color="auto"/>
                              </w:divBdr>
                            </w:div>
                            <w:div w:id="341903742">
                              <w:marLeft w:val="0"/>
                              <w:marRight w:val="0"/>
                              <w:marTop w:val="0"/>
                              <w:marBottom w:val="0"/>
                              <w:divBdr>
                                <w:top w:val="none" w:sz="0" w:space="0" w:color="auto"/>
                                <w:left w:val="none" w:sz="0" w:space="0" w:color="auto"/>
                                <w:bottom w:val="none" w:sz="0" w:space="0" w:color="auto"/>
                                <w:right w:val="none" w:sz="0" w:space="0" w:color="auto"/>
                              </w:divBdr>
                            </w:div>
                            <w:div w:id="415369927">
                              <w:marLeft w:val="0"/>
                              <w:marRight w:val="0"/>
                              <w:marTop w:val="0"/>
                              <w:marBottom w:val="0"/>
                              <w:divBdr>
                                <w:top w:val="none" w:sz="0" w:space="0" w:color="auto"/>
                                <w:left w:val="none" w:sz="0" w:space="0" w:color="auto"/>
                                <w:bottom w:val="none" w:sz="0" w:space="0" w:color="auto"/>
                                <w:right w:val="none" w:sz="0" w:space="0" w:color="auto"/>
                              </w:divBdr>
                              <w:divsChild>
                                <w:div w:id="93063172">
                                  <w:marLeft w:val="0"/>
                                  <w:marRight w:val="0"/>
                                  <w:marTop w:val="0"/>
                                  <w:marBottom w:val="0"/>
                                  <w:divBdr>
                                    <w:top w:val="none" w:sz="0" w:space="0" w:color="auto"/>
                                    <w:left w:val="none" w:sz="0" w:space="0" w:color="auto"/>
                                    <w:bottom w:val="none" w:sz="0" w:space="0" w:color="auto"/>
                                    <w:right w:val="none" w:sz="0" w:space="0" w:color="auto"/>
                                  </w:divBdr>
                                </w:div>
                                <w:div w:id="925921308">
                                  <w:marLeft w:val="240"/>
                                  <w:marRight w:val="0"/>
                                  <w:marTop w:val="0"/>
                                  <w:marBottom w:val="0"/>
                                  <w:divBdr>
                                    <w:top w:val="none" w:sz="0" w:space="0" w:color="auto"/>
                                    <w:left w:val="none" w:sz="0" w:space="0" w:color="auto"/>
                                    <w:bottom w:val="none" w:sz="0" w:space="0" w:color="auto"/>
                                    <w:right w:val="none" w:sz="0" w:space="0" w:color="auto"/>
                                  </w:divBdr>
                                  <w:divsChild>
                                    <w:div w:id="465705010">
                                      <w:marLeft w:val="0"/>
                                      <w:marRight w:val="0"/>
                                      <w:marTop w:val="0"/>
                                      <w:marBottom w:val="0"/>
                                      <w:divBdr>
                                        <w:top w:val="none" w:sz="0" w:space="0" w:color="auto"/>
                                        <w:left w:val="none" w:sz="0" w:space="0" w:color="auto"/>
                                        <w:bottom w:val="none" w:sz="0" w:space="0" w:color="auto"/>
                                        <w:right w:val="none" w:sz="0" w:space="0" w:color="auto"/>
                                      </w:divBdr>
                                    </w:div>
                                    <w:div w:id="580213237">
                                      <w:marLeft w:val="0"/>
                                      <w:marRight w:val="0"/>
                                      <w:marTop w:val="0"/>
                                      <w:marBottom w:val="0"/>
                                      <w:divBdr>
                                        <w:top w:val="none" w:sz="0" w:space="0" w:color="auto"/>
                                        <w:left w:val="none" w:sz="0" w:space="0" w:color="auto"/>
                                        <w:bottom w:val="none" w:sz="0" w:space="0" w:color="auto"/>
                                        <w:right w:val="none" w:sz="0" w:space="0" w:color="auto"/>
                                      </w:divBdr>
                                    </w:div>
                                  </w:divsChild>
                                </w:div>
                                <w:div w:id="988559698">
                                  <w:marLeft w:val="0"/>
                                  <w:marRight w:val="0"/>
                                  <w:marTop w:val="0"/>
                                  <w:marBottom w:val="0"/>
                                  <w:divBdr>
                                    <w:top w:val="none" w:sz="0" w:space="0" w:color="auto"/>
                                    <w:left w:val="none" w:sz="0" w:space="0" w:color="auto"/>
                                    <w:bottom w:val="none" w:sz="0" w:space="0" w:color="auto"/>
                                    <w:right w:val="none" w:sz="0" w:space="0" w:color="auto"/>
                                  </w:divBdr>
                                </w:div>
                              </w:divsChild>
                            </w:div>
                            <w:div w:id="877467932">
                              <w:marLeft w:val="0"/>
                              <w:marRight w:val="0"/>
                              <w:marTop w:val="0"/>
                              <w:marBottom w:val="0"/>
                              <w:divBdr>
                                <w:top w:val="none" w:sz="0" w:space="0" w:color="auto"/>
                                <w:left w:val="none" w:sz="0" w:space="0" w:color="auto"/>
                                <w:bottom w:val="none" w:sz="0" w:space="0" w:color="auto"/>
                                <w:right w:val="none" w:sz="0" w:space="0" w:color="auto"/>
                              </w:divBdr>
                            </w:div>
                            <w:div w:id="1366783746">
                              <w:marLeft w:val="0"/>
                              <w:marRight w:val="0"/>
                              <w:marTop w:val="0"/>
                              <w:marBottom w:val="0"/>
                              <w:divBdr>
                                <w:top w:val="none" w:sz="0" w:space="0" w:color="auto"/>
                                <w:left w:val="none" w:sz="0" w:space="0" w:color="auto"/>
                                <w:bottom w:val="none" w:sz="0" w:space="0" w:color="auto"/>
                                <w:right w:val="none" w:sz="0" w:space="0" w:color="auto"/>
                              </w:divBdr>
                            </w:div>
                            <w:div w:id="1454667808">
                              <w:marLeft w:val="0"/>
                              <w:marRight w:val="0"/>
                              <w:marTop w:val="0"/>
                              <w:marBottom w:val="0"/>
                              <w:divBdr>
                                <w:top w:val="none" w:sz="0" w:space="0" w:color="auto"/>
                                <w:left w:val="none" w:sz="0" w:space="0" w:color="auto"/>
                                <w:bottom w:val="none" w:sz="0" w:space="0" w:color="auto"/>
                                <w:right w:val="none" w:sz="0" w:space="0" w:color="auto"/>
                              </w:divBdr>
                            </w:div>
                            <w:div w:id="1759016505">
                              <w:marLeft w:val="0"/>
                              <w:marRight w:val="0"/>
                              <w:marTop w:val="0"/>
                              <w:marBottom w:val="0"/>
                              <w:divBdr>
                                <w:top w:val="none" w:sz="0" w:space="0" w:color="auto"/>
                                <w:left w:val="none" w:sz="0" w:space="0" w:color="auto"/>
                                <w:bottom w:val="none" w:sz="0" w:space="0" w:color="auto"/>
                                <w:right w:val="none" w:sz="0" w:space="0" w:color="auto"/>
                              </w:divBdr>
                            </w:div>
                            <w:div w:id="1912696330">
                              <w:marLeft w:val="0"/>
                              <w:marRight w:val="0"/>
                              <w:marTop w:val="0"/>
                              <w:marBottom w:val="0"/>
                              <w:divBdr>
                                <w:top w:val="none" w:sz="0" w:space="0" w:color="auto"/>
                                <w:left w:val="none" w:sz="0" w:space="0" w:color="auto"/>
                                <w:bottom w:val="none" w:sz="0" w:space="0" w:color="auto"/>
                                <w:right w:val="none" w:sz="0" w:space="0" w:color="auto"/>
                              </w:divBdr>
                            </w:div>
                            <w:div w:id="2126920270">
                              <w:marLeft w:val="0"/>
                              <w:marRight w:val="0"/>
                              <w:marTop w:val="0"/>
                              <w:marBottom w:val="0"/>
                              <w:divBdr>
                                <w:top w:val="none" w:sz="0" w:space="0" w:color="auto"/>
                                <w:left w:val="none" w:sz="0" w:space="0" w:color="auto"/>
                                <w:bottom w:val="none" w:sz="0" w:space="0" w:color="auto"/>
                                <w:right w:val="none" w:sz="0" w:space="0" w:color="auto"/>
                              </w:divBdr>
                            </w:div>
                          </w:divsChild>
                        </w:div>
                        <w:div w:id="948660398">
                          <w:marLeft w:val="0"/>
                          <w:marRight w:val="0"/>
                          <w:marTop w:val="0"/>
                          <w:marBottom w:val="0"/>
                          <w:divBdr>
                            <w:top w:val="none" w:sz="0" w:space="0" w:color="auto"/>
                            <w:left w:val="none" w:sz="0" w:space="0" w:color="auto"/>
                            <w:bottom w:val="none" w:sz="0" w:space="0" w:color="auto"/>
                            <w:right w:val="none" w:sz="0" w:space="0" w:color="auto"/>
                          </w:divBdr>
                        </w:div>
                        <w:div w:id="1255162099">
                          <w:marLeft w:val="0"/>
                          <w:marRight w:val="0"/>
                          <w:marTop w:val="0"/>
                          <w:marBottom w:val="0"/>
                          <w:divBdr>
                            <w:top w:val="none" w:sz="0" w:space="0" w:color="auto"/>
                            <w:left w:val="none" w:sz="0" w:space="0" w:color="auto"/>
                            <w:bottom w:val="none" w:sz="0" w:space="0" w:color="auto"/>
                            <w:right w:val="none" w:sz="0" w:space="0" w:color="auto"/>
                          </w:divBdr>
                        </w:div>
                      </w:divsChild>
                    </w:div>
                    <w:div w:id="144500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4295">
              <w:marLeft w:val="0"/>
              <w:marRight w:val="0"/>
              <w:marTop w:val="0"/>
              <w:marBottom w:val="0"/>
              <w:divBdr>
                <w:top w:val="none" w:sz="0" w:space="0" w:color="auto"/>
                <w:left w:val="none" w:sz="0" w:space="0" w:color="auto"/>
                <w:bottom w:val="none" w:sz="0" w:space="0" w:color="auto"/>
                <w:right w:val="none" w:sz="0" w:space="0" w:color="auto"/>
              </w:divBdr>
              <w:divsChild>
                <w:div w:id="848953555">
                  <w:marLeft w:val="0"/>
                  <w:marRight w:val="0"/>
                  <w:marTop w:val="0"/>
                  <w:marBottom w:val="0"/>
                  <w:divBdr>
                    <w:top w:val="none" w:sz="0" w:space="0" w:color="auto"/>
                    <w:left w:val="none" w:sz="0" w:space="0" w:color="auto"/>
                    <w:bottom w:val="none" w:sz="0" w:space="0" w:color="auto"/>
                    <w:right w:val="none" w:sz="0" w:space="0" w:color="auto"/>
                  </w:divBdr>
                </w:div>
                <w:div w:id="1082991121">
                  <w:marLeft w:val="0"/>
                  <w:marRight w:val="0"/>
                  <w:marTop w:val="0"/>
                  <w:marBottom w:val="0"/>
                  <w:divBdr>
                    <w:top w:val="none" w:sz="0" w:space="0" w:color="auto"/>
                    <w:left w:val="none" w:sz="0" w:space="0" w:color="auto"/>
                    <w:bottom w:val="none" w:sz="0" w:space="0" w:color="auto"/>
                    <w:right w:val="none" w:sz="0" w:space="0" w:color="auto"/>
                  </w:divBdr>
                </w:div>
                <w:div w:id="1504321970">
                  <w:marLeft w:val="240"/>
                  <w:marRight w:val="0"/>
                  <w:marTop w:val="0"/>
                  <w:marBottom w:val="0"/>
                  <w:divBdr>
                    <w:top w:val="none" w:sz="0" w:space="0" w:color="auto"/>
                    <w:left w:val="none" w:sz="0" w:space="0" w:color="auto"/>
                    <w:bottom w:val="none" w:sz="0" w:space="0" w:color="auto"/>
                    <w:right w:val="none" w:sz="0" w:space="0" w:color="auto"/>
                  </w:divBdr>
                  <w:divsChild>
                    <w:div w:id="1565293008">
                      <w:marLeft w:val="0"/>
                      <w:marRight w:val="0"/>
                      <w:marTop w:val="0"/>
                      <w:marBottom w:val="0"/>
                      <w:divBdr>
                        <w:top w:val="none" w:sz="0" w:space="0" w:color="auto"/>
                        <w:left w:val="none" w:sz="0" w:space="0" w:color="auto"/>
                        <w:bottom w:val="none" w:sz="0" w:space="0" w:color="auto"/>
                        <w:right w:val="none" w:sz="0" w:space="0" w:color="auto"/>
                      </w:divBdr>
                      <w:divsChild>
                        <w:div w:id="519855575">
                          <w:marLeft w:val="240"/>
                          <w:marRight w:val="0"/>
                          <w:marTop w:val="0"/>
                          <w:marBottom w:val="0"/>
                          <w:divBdr>
                            <w:top w:val="none" w:sz="0" w:space="0" w:color="auto"/>
                            <w:left w:val="none" w:sz="0" w:space="0" w:color="auto"/>
                            <w:bottom w:val="none" w:sz="0" w:space="0" w:color="auto"/>
                            <w:right w:val="none" w:sz="0" w:space="0" w:color="auto"/>
                          </w:divBdr>
                          <w:divsChild>
                            <w:div w:id="1399983199">
                              <w:marLeft w:val="0"/>
                              <w:marRight w:val="0"/>
                              <w:marTop w:val="0"/>
                              <w:marBottom w:val="0"/>
                              <w:divBdr>
                                <w:top w:val="none" w:sz="0" w:space="0" w:color="auto"/>
                                <w:left w:val="none" w:sz="0" w:space="0" w:color="auto"/>
                                <w:bottom w:val="none" w:sz="0" w:space="0" w:color="auto"/>
                                <w:right w:val="none" w:sz="0" w:space="0" w:color="auto"/>
                              </w:divBdr>
                              <w:divsChild>
                                <w:div w:id="185023172">
                                  <w:marLeft w:val="0"/>
                                  <w:marRight w:val="0"/>
                                  <w:marTop w:val="0"/>
                                  <w:marBottom w:val="0"/>
                                  <w:divBdr>
                                    <w:top w:val="none" w:sz="0" w:space="0" w:color="auto"/>
                                    <w:left w:val="none" w:sz="0" w:space="0" w:color="auto"/>
                                    <w:bottom w:val="none" w:sz="0" w:space="0" w:color="auto"/>
                                    <w:right w:val="none" w:sz="0" w:space="0" w:color="auto"/>
                                  </w:divBdr>
                                </w:div>
                                <w:div w:id="1565529358">
                                  <w:marLeft w:val="0"/>
                                  <w:marRight w:val="0"/>
                                  <w:marTop w:val="0"/>
                                  <w:marBottom w:val="0"/>
                                  <w:divBdr>
                                    <w:top w:val="none" w:sz="0" w:space="0" w:color="auto"/>
                                    <w:left w:val="none" w:sz="0" w:space="0" w:color="auto"/>
                                    <w:bottom w:val="none" w:sz="0" w:space="0" w:color="auto"/>
                                    <w:right w:val="none" w:sz="0" w:space="0" w:color="auto"/>
                                  </w:divBdr>
                                </w:div>
                                <w:div w:id="1607151552">
                                  <w:marLeft w:val="240"/>
                                  <w:marRight w:val="0"/>
                                  <w:marTop w:val="0"/>
                                  <w:marBottom w:val="0"/>
                                  <w:divBdr>
                                    <w:top w:val="none" w:sz="0" w:space="0" w:color="auto"/>
                                    <w:left w:val="none" w:sz="0" w:space="0" w:color="auto"/>
                                    <w:bottom w:val="none" w:sz="0" w:space="0" w:color="auto"/>
                                    <w:right w:val="none" w:sz="0" w:space="0" w:color="auto"/>
                                  </w:divBdr>
                                  <w:divsChild>
                                    <w:div w:id="1934388020">
                                      <w:marLeft w:val="0"/>
                                      <w:marRight w:val="0"/>
                                      <w:marTop w:val="0"/>
                                      <w:marBottom w:val="0"/>
                                      <w:divBdr>
                                        <w:top w:val="none" w:sz="0" w:space="0" w:color="auto"/>
                                        <w:left w:val="none" w:sz="0" w:space="0" w:color="auto"/>
                                        <w:bottom w:val="none" w:sz="0" w:space="0" w:color="auto"/>
                                        <w:right w:val="none" w:sz="0" w:space="0" w:color="auto"/>
                                      </w:divBdr>
                                    </w:div>
                                    <w:div w:id="2008361192">
                                      <w:marLeft w:val="0"/>
                                      <w:marRight w:val="0"/>
                                      <w:marTop w:val="0"/>
                                      <w:marBottom w:val="0"/>
                                      <w:divBdr>
                                        <w:top w:val="none" w:sz="0" w:space="0" w:color="auto"/>
                                        <w:left w:val="none" w:sz="0" w:space="0" w:color="auto"/>
                                        <w:bottom w:val="none" w:sz="0" w:space="0" w:color="auto"/>
                                        <w:right w:val="none" w:sz="0" w:space="0" w:color="auto"/>
                                      </w:divBdr>
                                    </w:div>
                                    <w:div w:id="20474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6579">
                              <w:marLeft w:val="0"/>
                              <w:marRight w:val="0"/>
                              <w:marTop w:val="0"/>
                              <w:marBottom w:val="0"/>
                              <w:divBdr>
                                <w:top w:val="none" w:sz="0" w:space="0" w:color="auto"/>
                                <w:left w:val="none" w:sz="0" w:space="0" w:color="auto"/>
                                <w:bottom w:val="none" w:sz="0" w:space="0" w:color="auto"/>
                                <w:right w:val="none" w:sz="0" w:space="0" w:color="auto"/>
                              </w:divBdr>
                            </w:div>
                          </w:divsChild>
                        </w:div>
                        <w:div w:id="592515616">
                          <w:marLeft w:val="0"/>
                          <w:marRight w:val="0"/>
                          <w:marTop w:val="0"/>
                          <w:marBottom w:val="0"/>
                          <w:divBdr>
                            <w:top w:val="none" w:sz="0" w:space="0" w:color="auto"/>
                            <w:left w:val="none" w:sz="0" w:space="0" w:color="auto"/>
                            <w:bottom w:val="none" w:sz="0" w:space="0" w:color="auto"/>
                            <w:right w:val="none" w:sz="0" w:space="0" w:color="auto"/>
                          </w:divBdr>
                        </w:div>
                        <w:div w:id="8877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07006">
              <w:marLeft w:val="0"/>
              <w:marRight w:val="0"/>
              <w:marTop w:val="0"/>
              <w:marBottom w:val="0"/>
              <w:divBdr>
                <w:top w:val="none" w:sz="0" w:space="0" w:color="auto"/>
                <w:left w:val="none" w:sz="0" w:space="0" w:color="auto"/>
                <w:bottom w:val="none" w:sz="0" w:space="0" w:color="auto"/>
                <w:right w:val="none" w:sz="0" w:space="0" w:color="auto"/>
              </w:divBdr>
              <w:divsChild>
                <w:div w:id="490877066">
                  <w:marLeft w:val="0"/>
                  <w:marRight w:val="0"/>
                  <w:marTop w:val="0"/>
                  <w:marBottom w:val="0"/>
                  <w:divBdr>
                    <w:top w:val="none" w:sz="0" w:space="0" w:color="auto"/>
                    <w:left w:val="none" w:sz="0" w:space="0" w:color="auto"/>
                    <w:bottom w:val="none" w:sz="0" w:space="0" w:color="auto"/>
                    <w:right w:val="none" w:sz="0" w:space="0" w:color="auto"/>
                  </w:divBdr>
                </w:div>
                <w:div w:id="904802330">
                  <w:marLeft w:val="240"/>
                  <w:marRight w:val="0"/>
                  <w:marTop w:val="0"/>
                  <w:marBottom w:val="0"/>
                  <w:divBdr>
                    <w:top w:val="none" w:sz="0" w:space="0" w:color="auto"/>
                    <w:left w:val="none" w:sz="0" w:space="0" w:color="auto"/>
                    <w:bottom w:val="none" w:sz="0" w:space="0" w:color="auto"/>
                    <w:right w:val="none" w:sz="0" w:space="0" w:color="auto"/>
                  </w:divBdr>
                  <w:divsChild>
                    <w:div w:id="318391866">
                      <w:marLeft w:val="0"/>
                      <w:marRight w:val="0"/>
                      <w:marTop w:val="0"/>
                      <w:marBottom w:val="0"/>
                      <w:divBdr>
                        <w:top w:val="none" w:sz="0" w:space="0" w:color="auto"/>
                        <w:left w:val="none" w:sz="0" w:space="0" w:color="auto"/>
                        <w:bottom w:val="none" w:sz="0" w:space="0" w:color="auto"/>
                        <w:right w:val="none" w:sz="0" w:space="0" w:color="auto"/>
                      </w:divBdr>
                      <w:divsChild>
                        <w:div w:id="976568477">
                          <w:marLeft w:val="0"/>
                          <w:marRight w:val="0"/>
                          <w:marTop w:val="0"/>
                          <w:marBottom w:val="0"/>
                          <w:divBdr>
                            <w:top w:val="none" w:sz="0" w:space="0" w:color="auto"/>
                            <w:left w:val="none" w:sz="0" w:space="0" w:color="auto"/>
                            <w:bottom w:val="none" w:sz="0" w:space="0" w:color="auto"/>
                            <w:right w:val="none" w:sz="0" w:space="0" w:color="auto"/>
                          </w:divBdr>
                        </w:div>
                        <w:div w:id="1027802038">
                          <w:marLeft w:val="240"/>
                          <w:marRight w:val="0"/>
                          <w:marTop w:val="0"/>
                          <w:marBottom w:val="0"/>
                          <w:divBdr>
                            <w:top w:val="none" w:sz="0" w:space="0" w:color="auto"/>
                            <w:left w:val="none" w:sz="0" w:space="0" w:color="auto"/>
                            <w:bottom w:val="none" w:sz="0" w:space="0" w:color="auto"/>
                            <w:right w:val="none" w:sz="0" w:space="0" w:color="auto"/>
                          </w:divBdr>
                          <w:divsChild>
                            <w:div w:id="1393655308">
                              <w:marLeft w:val="0"/>
                              <w:marRight w:val="0"/>
                              <w:marTop w:val="0"/>
                              <w:marBottom w:val="0"/>
                              <w:divBdr>
                                <w:top w:val="none" w:sz="0" w:space="0" w:color="auto"/>
                                <w:left w:val="none" w:sz="0" w:space="0" w:color="auto"/>
                                <w:bottom w:val="none" w:sz="0" w:space="0" w:color="auto"/>
                                <w:right w:val="none" w:sz="0" w:space="0" w:color="auto"/>
                              </w:divBdr>
                            </w:div>
                          </w:divsChild>
                        </w:div>
                        <w:div w:id="161397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07340">
                  <w:marLeft w:val="0"/>
                  <w:marRight w:val="0"/>
                  <w:marTop w:val="0"/>
                  <w:marBottom w:val="0"/>
                  <w:divBdr>
                    <w:top w:val="none" w:sz="0" w:space="0" w:color="auto"/>
                    <w:left w:val="none" w:sz="0" w:space="0" w:color="auto"/>
                    <w:bottom w:val="none" w:sz="0" w:space="0" w:color="auto"/>
                    <w:right w:val="none" w:sz="0" w:space="0" w:color="auto"/>
                  </w:divBdr>
                </w:div>
              </w:divsChild>
            </w:div>
            <w:div w:id="1884563306">
              <w:marLeft w:val="0"/>
              <w:marRight w:val="0"/>
              <w:marTop w:val="0"/>
              <w:marBottom w:val="0"/>
              <w:divBdr>
                <w:top w:val="none" w:sz="0" w:space="0" w:color="auto"/>
                <w:left w:val="none" w:sz="0" w:space="0" w:color="auto"/>
                <w:bottom w:val="none" w:sz="0" w:space="0" w:color="auto"/>
                <w:right w:val="none" w:sz="0" w:space="0" w:color="auto"/>
              </w:divBdr>
              <w:divsChild>
                <w:div w:id="839352135">
                  <w:marLeft w:val="0"/>
                  <w:marRight w:val="0"/>
                  <w:marTop w:val="0"/>
                  <w:marBottom w:val="0"/>
                  <w:divBdr>
                    <w:top w:val="none" w:sz="0" w:space="0" w:color="auto"/>
                    <w:left w:val="none" w:sz="0" w:space="0" w:color="auto"/>
                    <w:bottom w:val="none" w:sz="0" w:space="0" w:color="auto"/>
                    <w:right w:val="none" w:sz="0" w:space="0" w:color="auto"/>
                  </w:divBdr>
                </w:div>
                <w:div w:id="1385980927">
                  <w:marLeft w:val="0"/>
                  <w:marRight w:val="0"/>
                  <w:marTop w:val="0"/>
                  <w:marBottom w:val="0"/>
                  <w:divBdr>
                    <w:top w:val="none" w:sz="0" w:space="0" w:color="auto"/>
                    <w:left w:val="none" w:sz="0" w:space="0" w:color="auto"/>
                    <w:bottom w:val="none" w:sz="0" w:space="0" w:color="auto"/>
                    <w:right w:val="none" w:sz="0" w:space="0" w:color="auto"/>
                  </w:divBdr>
                </w:div>
                <w:div w:id="1477330580">
                  <w:marLeft w:val="240"/>
                  <w:marRight w:val="0"/>
                  <w:marTop w:val="0"/>
                  <w:marBottom w:val="0"/>
                  <w:divBdr>
                    <w:top w:val="none" w:sz="0" w:space="0" w:color="auto"/>
                    <w:left w:val="none" w:sz="0" w:space="0" w:color="auto"/>
                    <w:bottom w:val="none" w:sz="0" w:space="0" w:color="auto"/>
                    <w:right w:val="none" w:sz="0" w:space="0" w:color="auto"/>
                  </w:divBdr>
                  <w:divsChild>
                    <w:div w:id="296113130">
                      <w:marLeft w:val="0"/>
                      <w:marRight w:val="0"/>
                      <w:marTop w:val="0"/>
                      <w:marBottom w:val="0"/>
                      <w:divBdr>
                        <w:top w:val="none" w:sz="0" w:space="0" w:color="auto"/>
                        <w:left w:val="none" w:sz="0" w:space="0" w:color="auto"/>
                        <w:bottom w:val="none" w:sz="0" w:space="0" w:color="auto"/>
                        <w:right w:val="none" w:sz="0" w:space="0" w:color="auto"/>
                      </w:divBdr>
                      <w:divsChild>
                        <w:div w:id="356277659">
                          <w:marLeft w:val="240"/>
                          <w:marRight w:val="0"/>
                          <w:marTop w:val="0"/>
                          <w:marBottom w:val="0"/>
                          <w:divBdr>
                            <w:top w:val="none" w:sz="0" w:space="0" w:color="auto"/>
                            <w:left w:val="none" w:sz="0" w:space="0" w:color="auto"/>
                            <w:bottom w:val="none" w:sz="0" w:space="0" w:color="auto"/>
                            <w:right w:val="none" w:sz="0" w:space="0" w:color="auto"/>
                          </w:divBdr>
                          <w:divsChild>
                            <w:div w:id="223034236">
                              <w:marLeft w:val="0"/>
                              <w:marRight w:val="0"/>
                              <w:marTop w:val="0"/>
                              <w:marBottom w:val="0"/>
                              <w:divBdr>
                                <w:top w:val="none" w:sz="0" w:space="0" w:color="auto"/>
                                <w:left w:val="none" w:sz="0" w:space="0" w:color="auto"/>
                                <w:bottom w:val="none" w:sz="0" w:space="0" w:color="auto"/>
                                <w:right w:val="none" w:sz="0" w:space="0" w:color="auto"/>
                              </w:divBdr>
                            </w:div>
                          </w:divsChild>
                        </w:div>
                        <w:div w:id="440028659">
                          <w:marLeft w:val="0"/>
                          <w:marRight w:val="0"/>
                          <w:marTop w:val="0"/>
                          <w:marBottom w:val="0"/>
                          <w:divBdr>
                            <w:top w:val="none" w:sz="0" w:space="0" w:color="auto"/>
                            <w:left w:val="none" w:sz="0" w:space="0" w:color="auto"/>
                            <w:bottom w:val="none" w:sz="0" w:space="0" w:color="auto"/>
                            <w:right w:val="none" w:sz="0" w:space="0" w:color="auto"/>
                          </w:divBdr>
                        </w:div>
                        <w:div w:id="16875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3926">
              <w:marLeft w:val="0"/>
              <w:marRight w:val="0"/>
              <w:marTop w:val="0"/>
              <w:marBottom w:val="0"/>
              <w:divBdr>
                <w:top w:val="none" w:sz="0" w:space="0" w:color="auto"/>
                <w:left w:val="none" w:sz="0" w:space="0" w:color="auto"/>
                <w:bottom w:val="none" w:sz="0" w:space="0" w:color="auto"/>
                <w:right w:val="none" w:sz="0" w:space="0" w:color="auto"/>
              </w:divBdr>
              <w:divsChild>
                <w:div w:id="287318218">
                  <w:marLeft w:val="0"/>
                  <w:marRight w:val="0"/>
                  <w:marTop w:val="0"/>
                  <w:marBottom w:val="0"/>
                  <w:divBdr>
                    <w:top w:val="none" w:sz="0" w:space="0" w:color="auto"/>
                    <w:left w:val="none" w:sz="0" w:space="0" w:color="auto"/>
                    <w:bottom w:val="none" w:sz="0" w:space="0" w:color="auto"/>
                    <w:right w:val="none" w:sz="0" w:space="0" w:color="auto"/>
                  </w:divBdr>
                </w:div>
                <w:div w:id="685986489">
                  <w:marLeft w:val="240"/>
                  <w:marRight w:val="0"/>
                  <w:marTop w:val="0"/>
                  <w:marBottom w:val="0"/>
                  <w:divBdr>
                    <w:top w:val="none" w:sz="0" w:space="0" w:color="auto"/>
                    <w:left w:val="none" w:sz="0" w:space="0" w:color="auto"/>
                    <w:bottom w:val="none" w:sz="0" w:space="0" w:color="auto"/>
                    <w:right w:val="none" w:sz="0" w:space="0" w:color="auto"/>
                  </w:divBdr>
                  <w:divsChild>
                    <w:div w:id="1671326799">
                      <w:marLeft w:val="0"/>
                      <w:marRight w:val="0"/>
                      <w:marTop w:val="0"/>
                      <w:marBottom w:val="0"/>
                      <w:divBdr>
                        <w:top w:val="none" w:sz="0" w:space="0" w:color="auto"/>
                        <w:left w:val="none" w:sz="0" w:space="0" w:color="auto"/>
                        <w:bottom w:val="none" w:sz="0" w:space="0" w:color="auto"/>
                        <w:right w:val="none" w:sz="0" w:space="0" w:color="auto"/>
                      </w:divBdr>
                      <w:divsChild>
                        <w:div w:id="167059581">
                          <w:marLeft w:val="240"/>
                          <w:marRight w:val="0"/>
                          <w:marTop w:val="0"/>
                          <w:marBottom w:val="0"/>
                          <w:divBdr>
                            <w:top w:val="none" w:sz="0" w:space="0" w:color="auto"/>
                            <w:left w:val="none" w:sz="0" w:space="0" w:color="auto"/>
                            <w:bottom w:val="none" w:sz="0" w:space="0" w:color="auto"/>
                            <w:right w:val="none" w:sz="0" w:space="0" w:color="auto"/>
                          </w:divBdr>
                          <w:divsChild>
                            <w:div w:id="262500644">
                              <w:marLeft w:val="0"/>
                              <w:marRight w:val="0"/>
                              <w:marTop w:val="0"/>
                              <w:marBottom w:val="0"/>
                              <w:divBdr>
                                <w:top w:val="none" w:sz="0" w:space="0" w:color="auto"/>
                                <w:left w:val="none" w:sz="0" w:space="0" w:color="auto"/>
                                <w:bottom w:val="none" w:sz="0" w:space="0" w:color="auto"/>
                                <w:right w:val="none" w:sz="0" w:space="0" w:color="auto"/>
                              </w:divBdr>
                            </w:div>
                          </w:divsChild>
                        </w:div>
                        <w:div w:id="1890259639">
                          <w:marLeft w:val="0"/>
                          <w:marRight w:val="0"/>
                          <w:marTop w:val="0"/>
                          <w:marBottom w:val="0"/>
                          <w:divBdr>
                            <w:top w:val="none" w:sz="0" w:space="0" w:color="auto"/>
                            <w:left w:val="none" w:sz="0" w:space="0" w:color="auto"/>
                            <w:bottom w:val="none" w:sz="0" w:space="0" w:color="auto"/>
                            <w:right w:val="none" w:sz="0" w:space="0" w:color="auto"/>
                          </w:divBdr>
                        </w:div>
                        <w:div w:id="19532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93572">
                  <w:marLeft w:val="0"/>
                  <w:marRight w:val="0"/>
                  <w:marTop w:val="0"/>
                  <w:marBottom w:val="0"/>
                  <w:divBdr>
                    <w:top w:val="none" w:sz="0" w:space="0" w:color="auto"/>
                    <w:left w:val="none" w:sz="0" w:space="0" w:color="auto"/>
                    <w:bottom w:val="none" w:sz="0" w:space="0" w:color="auto"/>
                    <w:right w:val="none" w:sz="0" w:space="0" w:color="auto"/>
                  </w:divBdr>
                </w:div>
              </w:divsChild>
            </w:div>
            <w:div w:id="1909143555">
              <w:marLeft w:val="0"/>
              <w:marRight w:val="0"/>
              <w:marTop w:val="0"/>
              <w:marBottom w:val="0"/>
              <w:divBdr>
                <w:top w:val="none" w:sz="0" w:space="0" w:color="auto"/>
                <w:left w:val="none" w:sz="0" w:space="0" w:color="auto"/>
                <w:bottom w:val="none" w:sz="0" w:space="0" w:color="auto"/>
                <w:right w:val="none" w:sz="0" w:space="0" w:color="auto"/>
              </w:divBdr>
              <w:divsChild>
                <w:div w:id="619603429">
                  <w:marLeft w:val="0"/>
                  <w:marRight w:val="0"/>
                  <w:marTop w:val="0"/>
                  <w:marBottom w:val="0"/>
                  <w:divBdr>
                    <w:top w:val="none" w:sz="0" w:space="0" w:color="auto"/>
                    <w:left w:val="none" w:sz="0" w:space="0" w:color="auto"/>
                    <w:bottom w:val="none" w:sz="0" w:space="0" w:color="auto"/>
                    <w:right w:val="none" w:sz="0" w:space="0" w:color="auto"/>
                  </w:divBdr>
                </w:div>
                <w:div w:id="1074398000">
                  <w:marLeft w:val="240"/>
                  <w:marRight w:val="0"/>
                  <w:marTop w:val="0"/>
                  <w:marBottom w:val="0"/>
                  <w:divBdr>
                    <w:top w:val="none" w:sz="0" w:space="0" w:color="auto"/>
                    <w:left w:val="none" w:sz="0" w:space="0" w:color="auto"/>
                    <w:bottom w:val="none" w:sz="0" w:space="0" w:color="auto"/>
                    <w:right w:val="none" w:sz="0" w:space="0" w:color="auto"/>
                  </w:divBdr>
                  <w:divsChild>
                    <w:div w:id="1193883400">
                      <w:marLeft w:val="0"/>
                      <w:marRight w:val="0"/>
                      <w:marTop w:val="0"/>
                      <w:marBottom w:val="0"/>
                      <w:divBdr>
                        <w:top w:val="none" w:sz="0" w:space="0" w:color="auto"/>
                        <w:left w:val="none" w:sz="0" w:space="0" w:color="auto"/>
                        <w:bottom w:val="none" w:sz="0" w:space="0" w:color="auto"/>
                        <w:right w:val="none" w:sz="0" w:space="0" w:color="auto"/>
                      </w:divBdr>
                      <w:divsChild>
                        <w:div w:id="493112943">
                          <w:marLeft w:val="240"/>
                          <w:marRight w:val="0"/>
                          <w:marTop w:val="0"/>
                          <w:marBottom w:val="0"/>
                          <w:divBdr>
                            <w:top w:val="none" w:sz="0" w:space="0" w:color="auto"/>
                            <w:left w:val="none" w:sz="0" w:space="0" w:color="auto"/>
                            <w:bottom w:val="none" w:sz="0" w:space="0" w:color="auto"/>
                            <w:right w:val="none" w:sz="0" w:space="0" w:color="auto"/>
                          </w:divBdr>
                          <w:divsChild>
                            <w:div w:id="1900090834">
                              <w:marLeft w:val="0"/>
                              <w:marRight w:val="0"/>
                              <w:marTop w:val="0"/>
                              <w:marBottom w:val="0"/>
                              <w:divBdr>
                                <w:top w:val="none" w:sz="0" w:space="0" w:color="auto"/>
                                <w:left w:val="none" w:sz="0" w:space="0" w:color="auto"/>
                                <w:bottom w:val="none" w:sz="0" w:space="0" w:color="auto"/>
                                <w:right w:val="none" w:sz="0" w:space="0" w:color="auto"/>
                              </w:divBdr>
                            </w:div>
                          </w:divsChild>
                        </w:div>
                        <w:div w:id="494494886">
                          <w:marLeft w:val="0"/>
                          <w:marRight w:val="0"/>
                          <w:marTop w:val="0"/>
                          <w:marBottom w:val="0"/>
                          <w:divBdr>
                            <w:top w:val="none" w:sz="0" w:space="0" w:color="auto"/>
                            <w:left w:val="none" w:sz="0" w:space="0" w:color="auto"/>
                            <w:bottom w:val="none" w:sz="0" w:space="0" w:color="auto"/>
                            <w:right w:val="none" w:sz="0" w:space="0" w:color="auto"/>
                          </w:divBdr>
                        </w:div>
                        <w:div w:id="9054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4447">
                  <w:marLeft w:val="0"/>
                  <w:marRight w:val="0"/>
                  <w:marTop w:val="0"/>
                  <w:marBottom w:val="0"/>
                  <w:divBdr>
                    <w:top w:val="none" w:sz="0" w:space="0" w:color="auto"/>
                    <w:left w:val="none" w:sz="0" w:space="0" w:color="auto"/>
                    <w:bottom w:val="none" w:sz="0" w:space="0" w:color="auto"/>
                    <w:right w:val="none" w:sz="0" w:space="0" w:color="auto"/>
                  </w:divBdr>
                </w:div>
              </w:divsChild>
            </w:div>
            <w:div w:id="1984309962">
              <w:marLeft w:val="0"/>
              <w:marRight w:val="0"/>
              <w:marTop w:val="0"/>
              <w:marBottom w:val="0"/>
              <w:divBdr>
                <w:top w:val="none" w:sz="0" w:space="0" w:color="auto"/>
                <w:left w:val="none" w:sz="0" w:space="0" w:color="auto"/>
                <w:bottom w:val="none" w:sz="0" w:space="0" w:color="auto"/>
                <w:right w:val="none" w:sz="0" w:space="0" w:color="auto"/>
              </w:divBdr>
              <w:divsChild>
                <w:div w:id="258637659">
                  <w:marLeft w:val="240"/>
                  <w:marRight w:val="0"/>
                  <w:marTop w:val="0"/>
                  <w:marBottom w:val="0"/>
                  <w:divBdr>
                    <w:top w:val="none" w:sz="0" w:space="0" w:color="auto"/>
                    <w:left w:val="none" w:sz="0" w:space="0" w:color="auto"/>
                    <w:bottom w:val="none" w:sz="0" w:space="0" w:color="auto"/>
                    <w:right w:val="none" w:sz="0" w:space="0" w:color="auto"/>
                  </w:divBdr>
                  <w:divsChild>
                    <w:div w:id="793139236">
                      <w:marLeft w:val="0"/>
                      <w:marRight w:val="0"/>
                      <w:marTop w:val="0"/>
                      <w:marBottom w:val="0"/>
                      <w:divBdr>
                        <w:top w:val="none" w:sz="0" w:space="0" w:color="auto"/>
                        <w:left w:val="none" w:sz="0" w:space="0" w:color="auto"/>
                        <w:bottom w:val="none" w:sz="0" w:space="0" w:color="auto"/>
                        <w:right w:val="none" w:sz="0" w:space="0" w:color="auto"/>
                      </w:divBdr>
                      <w:divsChild>
                        <w:div w:id="624427465">
                          <w:marLeft w:val="0"/>
                          <w:marRight w:val="0"/>
                          <w:marTop w:val="0"/>
                          <w:marBottom w:val="0"/>
                          <w:divBdr>
                            <w:top w:val="none" w:sz="0" w:space="0" w:color="auto"/>
                            <w:left w:val="none" w:sz="0" w:space="0" w:color="auto"/>
                            <w:bottom w:val="none" w:sz="0" w:space="0" w:color="auto"/>
                            <w:right w:val="none" w:sz="0" w:space="0" w:color="auto"/>
                          </w:divBdr>
                        </w:div>
                        <w:div w:id="1910574736">
                          <w:marLeft w:val="0"/>
                          <w:marRight w:val="0"/>
                          <w:marTop w:val="0"/>
                          <w:marBottom w:val="0"/>
                          <w:divBdr>
                            <w:top w:val="none" w:sz="0" w:space="0" w:color="auto"/>
                            <w:left w:val="none" w:sz="0" w:space="0" w:color="auto"/>
                            <w:bottom w:val="none" w:sz="0" w:space="0" w:color="auto"/>
                            <w:right w:val="none" w:sz="0" w:space="0" w:color="auto"/>
                          </w:divBdr>
                        </w:div>
                        <w:div w:id="2050837229">
                          <w:marLeft w:val="240"/>
                          <w:marRight w:val="0"/>
                          <w:marTop w:val="0"/>
                          <w:marBottom w:val="0"/>
                          <w:divBdr>
                            <w:top w:val="none" w:sz="0" w:space="0" w:color="auto"/>
                            <w:left w:val="none" w:sz="0" w:space="0" w:color="auto"/>
                            <w:bottom w:val="none" w:sz="0" w:space="0" w:color="auto"/>
                            <w:right w:val="none" w:sz="0" w:space="0" w:color="auto"/>
                          </w:divBdr>
                          <w:divsChild>
                            <w:div w:id="281153">
                              <w:marLeft w:val="0"/>
                              <w:marRight w:val="0"/>
                              <w:marTop w:val="0"/>
                              <w:marBottom w:val="0"/>
                              <w:divBdr>
                                <w:top w:val="none" w:sz="0" w:space="0" w:color="auto"/>
                                <w:left w:val="none" w:sz="0" w:space="0" w:color="auto"/>
                                <w:bottom w:val="none" w:sz="0" w:space="0" w:color="auto"/>
                                <w:right w:val="none" w:sz="0" w:space="0" w:color="auto"/>
                              </w:divBdr>
                              <w:divsChild>
                                <w:div w:id="600913465">
                                  <w:marLeft w:val="0"/>
                                  <w:marRight w:val="0"/>
                                  <w:marTop w:val="0"/>
                                  <w:marBottom w:val="0"/>
                                  <w:divBdr>
                                    <w:top w:val="none" w:sz="0" w:space="0" w:color="auto"/>
                                    <w:left w:val="none" w:sz="0" w:space="0" w:color="auto"/>
                                    <w:bottom w:val="none" w:sz="0" w:space="0" w:color="auto"/>
                                    <w:right w:val="none" w:sz="0" w:space="0" w:color="auto"/>
                                  </w:divBdr>
                                </w:div>
                                <w:div w:id="1245844027">
                                  <w:marLeft w:val="0"/>
                                  <w:marRight w:val="0"/>
                                  <w:marTop w:val="0"/>
                                  <w:marBottom w:val="0"/>
                                  <w:divBdr>
                                    <w:top w:val="none" w:sz="0" w:space="0" w:color="auto"/>
                                    <w:left w:val="none" w:sz="0" w:space="0" w:color="auto"/>
                                    <w:bottom w:val="none" w:sz="0" w:space="0" w:color="auto"/>
                                    <w:right w:val="none" w:sz="0" w:space="0" w:color="auto"/>
                                  </w:divBdr>
                                </w:div>
                                <w:div w:id="1535312995">
                                  <w:marLeft w:val="240"/>
                                  <w:marRight w:val="0"/>
                                  <w:marTop w:val="0"/>
                                  <w:marBottom w:val="0"/>
                                  <w:divBdr>
                                    <w:top w:val="none" w:sz="0" w:space="0" w:color="auto"/>
                                    <w:left w:val="none" w:sz="0" w:space="0" w:color="auto"/>
                                    <w:bottom w:val="none" w:sz="0" w:space="0" w:color="auto"/>
                                    <w:right w:val="none" w:sz="0" w:space="0" w:color="auto"/>
                                  </w:divBdr>
                                  <w:divsChild>
                                    <w:div w:id="1188375287">
                                      <w:marLeft w:val="0"/>
                                      <w:marRight w:val="0"/>
                                      <w:marTop w:val="0"/>
                                      <w:marBottom w:val="0"/>
                                      <w:divBdr>
                                        <w:top w:val="none" w:sz="0" w:space="0" w:color="auto"/>
                                        <w:left w:val="none" w:sz="0" w:space="0" w:color="auto"/>
                                        <w:bottom w:val="none" w:sz="0" w:space="0" w:color="auto"/>
                                        <w:right w:val="none" w:sz="0" w:space="0" w:color="auto"/>
                                      </w:divBdr>
                                      <w:divsChild>
                                        <w:div w:id="126898991">
                                          <w:marLeft w:val="0"/>
                                          <w:marRight w:val="0"/>
                                          <w:marTop w:val="0"/>
                                          <w:marBottom w:val="0"/>
                                          <w:divBdr>
                                            <w:top w:val="none" w:sz="0" w:space="0" w:color="auto"/>
                                            <w:left w:val="none" w:sz="0" w:space="0" w:color="auto"/>
                                            <w:bottom w:val="none" w:sz="0" w:space="0" w:color="auto"/>
                                            <w:right w:val="none" w:sz="0" w:space="0" w:color="auto"/>
                                          </w:divBdr>
                                        </w:div>
                                        <w:div w:id="690565614">
                                          <w:marLeft w:val="240"/>
                                          <w:marRight w:val="0"/>
                                          <w:marTop w:val="0"/>
                                          <w:marBottom w:val="0"/>
                                          <w:divBdr>
                                            <w:top w:val="none" w:sz="0" w:space="0" w:color="auto"/>
                                            <w:left w:val="none" w:sz="0" w:space="0" w:color="auto"/>
                                            <w:bottom w:val="none" w:sz="0" w:space="0" w:color="auto"/>
                                            <w:right w:val="none" w:sz="0" w:space="0" w:color="auto"/>
                                          </w:divBdr>
                                          <w:divsChild>
                                            <w:div w:id="1462067268">
                                              <w:marLeft w:val="0"/>
                                              <w:marRight w:val="0"/>
                                              <w:marTop w:val="0"/>
                                              <w:marBottom w:val="0"/>
                                              <w:divBdr>
                                                <w:top w:val="none" w:sz="0" w:space="0" w:color="auto"/>
                                                <w:left w:val="none" w:sz="0" w:space="0" w:color="auto"/>
                                                <w:bottom w:val="none" w:sz="0" w:space="0" w:color="auto"/>
                                                <w:right w:val="none" w:sz="0" w:space="0" w:color="auto"/>
                                              </w:divBdr>
                                            </w:div>
                                          </w:divsChild>
                                        </w:div>
                                        <w:div w:id="13300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79617">
                              <w:marLeft w:val="0"/>
                              <w:marRight w:val="0"/>
                              <w:marTop w:val="0"/>
                              <w:marBottom w:val="0"/>
                              <w:divBdr>
                                <w:top w:val="none" w:sz="0" w:space="0" w:color="auto"/>
                                <w:left w:val="none" w:sz="0" w:space="0" w:color="auto"/>
                                <w:bottom w:val="none" w:sz="0" w:space="0" w:color="auto"/>
                                <w:right w:val="none" w:sz="0" w:space="0" w:color="auto"/>
                              </w:divBdr>
                              <w:divsChild>
                                <w:div w:id="380906220">
                                  <w:marLeft w:val="240"/>
                                  <w:marRight w:val="0"/>
                                  <w:marTop w:val="0"/>
                                  <w:marBottom w:val="0"/>
                                  <w:divBdr>
                                    <w:top w:val="none" w:sz="0" w:space="0" w:color="auto"/>
                                    <w:left w:val="none" w:sz="0" w:space="0" w:color="auto"/>
                                    <w:bottom w:val="none" w:sz="0" w:space="0" w:color="auto"/>
                                    <w:right w:val="none" w:sz="0" w:space="0" w:color="auto"/>
                                  </w:divBdr>
                                  <w:divsChild>
                                    <w:div w:id="2105681553">
                                      <w:marLeft w:val="0"/>
                                      <w:marRight w:val="0"/>
                                      <w:marTop w:val="0"/>
                                      <w:marBottom w:val="0"/>
                                      <w:divBdr>
                                        <w:top w:val="none" w:sz="0" w:space="0" w:color="auto"/>
                                        <w:left w:val="none" w:sz="0" w:space="0" w:color="auto"/>
                                        <w:bottom w:val="none" w:sz="0" w:space="0" w:color="auto"/>
                                        <w:right w:val="none" w:sz="0" w:space="0" w:color="auto"/>
                                      </w:divBdr>
                                      <w:divsChild>
                                        <w:div w:id="327173695">
                                          <w:marLeft w:val="0"/>
                                          <w:marRight w:val="0"/>
                                          <w:marTop w:val="0"/>
                                          <w:marBottom w:val="0"/>
                                          <w:divBdr>
                                            <w:top w:val="none" w:sz="0" w:space="0" w:color="auto"/>
                                            <w:left w:val="none" w:sz="0" w:space="0" w:color="auto"/>
                                            <w:bottom w:val="none" w:sz="0" w:space="0" w:color="auto"/>
                                            <w:right w:val="none" w:sz="0" w:space="0" w:color="auto"/>
                                          </w:divBdr>
                                        </w:div>
                                        <w:div w:id="472018155">
                                          <w:marLeft w:val="240"/>
                                          <w:marRight w:val="0"/>
                                          <w:marTop w:val="0"/>
                                          <w:marBottom w:val="0"/>
                                          <w:divBdr>
                                            <w:top w:val="none" w:sz="0" w:space="0" w:color="auto"/>
                                            <w:left w:val="none" w:sz="0" w:space="0" w:color="auto"/>
                                            <w:bottom w:val="none" w:sz="0" w:space="0" w:color="auto"/>
                                            <w:right w:val="none" w:sz="0" w:space="0" w:color="auto"/>
                                          </w:divBdr>
                                          <w:divsChild>
                                            <w:div w:id="1851798652">
                                              <w:marLeft w:val="0"/>
                                              <w:marRight w:val="0"/>
                                              <w:marTop w:val="0"/>
                                              <w:marBottom w:val="0"/>
                                              <w:divBdr>
                                                <w:top w:val="none" w:sz="0" w:space="0" w:color="auto"/>
                                                <w:left w:val="none" w:sz="0" w:space="0" w:color="auto"/>
                                                <w:bottom w:val="none" w:sz="0" w:space="0" w:color="auto"/>
                                                <w:right w:val="none" w:sz="0" w:space="0" w:color="auto"/>
                                              </w:divBdr>
                                            </w:div>
                                          </w:divsChild>
                                        </w:div>
                                        <w:div w:id="6492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5196">
                                  <w:marLeft w:val="0"/>
                                  <w:marRight w:val="0"/>
                                  <w:marTop w:val="0"/>
                                  <w:marBottom w:val="0"/>
                                  <w:divBdr>
                                    <w:top w:val="none" w:sz="0" w:space="0" w:color="auto"/>
                                    <w:left w:val="none" w:sz="0" w:space="0" w:color="auto"/>
                                    <w:bottom w:val="none" w:sz="0" w:space="0" w:color="auto"/>
                                    <w:right w:val="none" w:sz="0" w:space="0" w:color="auto"/>
                                  </w:divBdr>
                                </w:div>
                                <w:div w:id="973287881">
                                  <w:marLeft w:val="0"/>
                                  <w:marRight w:val="0"/>
                                  <w:marTop w:val="0"/>
                                  <w:marBottom w:val="0"/>
                                  <w:divBdr>
                                    <w:top w:val="none" w:sz="0" w:space="0" w:color="auto"/>
                                    <w:left w:val="none" w:sz="0" w:space="0" w:color="auto"/>
                                    <w:bottom w:val="none" w:sz="0" w:space="0" w:color="auto"/>
                                    <w:right w:val="none" w:sz="0" w:space="0" w:color="auto"/>
                                  </w:divBdr>
                                </w:div>
                              </w:divsChild>
                            </w:div>
                            <w:div w:id="744036922">
                              <w:marLeft w:val="0"/>
                              <w:marRight w:val="0"/>
                              <w:marTop w:val="0"/>
                              <w:marBottom w:val="0"/>
                              <w:divBdr>
                                <w:top w:val="none" w:sz="0" w:space="0" w:color="auto"/>
                                <w:left w:val="none" w:sz="0" w:space="0" w:color="auto"/>
                                <w:bottom w:val="none" w:sz="0" w:space="0" w:color="auto"/>
                                <w:right w:val="none" w:sz="0" w:space="0" w:color="auto"/>
                              </w:divBdr>
                              <w:divsChild>
                                <w:div w:id="1739553347">
                                  <w:marLeft w:val="240"/>
                                  <w:marRight w:val="0"/>
                                  <w:marTop w:val="0"/>
                                  <w:marBottom w:val="0"/>
                                  <w:divBdr>
                                    <w:top w:val="none" w:sz="0" w:space="0" w:color="auto"/>
                                    <w:left w:val="none" w:sz="0" w:space="0" w:color="auto"/>
                                    <w:bottom w:val="none" w:sz="0" w:space="0" w:color="auto"/>
                                    <w:right w:val="none" w:sz="0" w:space="0" w:color="auto"/>
                                  </w:divBdr>
                                  <w:divsChild>
                                    <w:div w:id="299575838">
                                      <w:marLeft w:val="0"/>
                                      <w:marRight w:val="0"/>
                                      <w:marTop w:val="0"/>
                                      <w:marBottom w:val="0"/>
                                      <w:divBdr>
                                        <w:top w:val="none" w:sz="0" w:space="0" w:color="auto"/>
                                        <w:left w:val="none" w:sz="0" w:space="0" w:color="auto"/>
                                        <w:bottom w:val="none" w:sz="0" w:space="0" w:color="auto"/>
                                        <w:right w:val="none" w:sz="0" w:space="0" w:color="auto"/>
                                      </w:divBdr>
                                      <w:divsChild>
                                        <w:div w:id="213466270">
                                          <w:marLeft w:val="0"/>
                                          <w:marRight w:val="0"/>
                                          <w:marTop w:val="0"/>
                                          <w:marBottom w:val="0"/>
                                          <w:divBdr>
                                            <w:top w:val="none" w:sz="0" w:space="0" w:color="auto"/>
                                            <w:left w:val="none" w:sz="0" w:space="0" w:color="auto"/>
                                            <w:bottom w:val="none" w:sz="0" w:space="0" w:color="auto"/>
                                            <w:right w:val="none" w:sz="0" w:space="0" w:color="auto"/>
                                          </w:divBdr>
                                        </w:div>
                                        <w:div w:id="477263909">
                                          <w:marLeft w:val="0"/>
                                          <w:marRight w:val="0"/>
                                          <w:marTop w:val="0"/>
                                          <w:marBottom w:val="0"/>
                                          <w:divBdr>
                                            <w:top w:val="none" w:sz="0" w:space="0" w:color="auto"/>
                                            <w:left w:val="none" w:sz="0" w:space="0" w:color="auto"/>
                                            <w:bottom w:val="none" w:sz="0" w:space="0" w:color="auto"/>
                                            <w:right w:val="none" w:sz="0" w:space="0" w:color="auto"/>
                                          </w:divBdr>
                                        </w:div>
                                        <w:div w:id="560870117">
                                          <w:marLeft w:val="240"/>
                                          <w:marRight w:val="0"/>
                                          <w:marTop w:val="0"/>
                                          <w:marBottom w:val="0"/>
                                          <w:divBdr>
                                            <w:top w:val="none" w:sz="0" w:space="0" w:color="auto"/>
                                            <w:left w:val="none" w:sz="0" w:space="0" w:color="auto"/>
                                            <w:bottom w:val="none" w:sz="0" w:space="0" w:color="auto"/>
                                            <w:right w:val="none" w:sz="0" w:space="0" w:color="auto"/>
                                          </w:divBdr>
                                          <w:divsChild>
                                            <w:div w:id="1506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07736">
                                  <w:marLeft w:val="0"/>
                                  <w:marRight w:val="0"/>
                                  <w:marTop w:val="0"/>
                                  <w:marBottom w:val="0"/>
                                  <w:divBdr>
                                    <w:top w:val="none" w:sz="0" w:space="0" w:color="auto"/>
                                    <w:left w:val="none" w:sz="0" w:space="0" w:color="auto"/>
                                    <w:bottom w:val="none" w:sz="0" w:space="0" w:color="auto"/>
                                    <w:right w:val="none" w:sz="0" w:space="0" w:color="auto"/>
                                  </w:divBdr>
                                </w:div>
                                <w:div w:id="2137988399">
                                  <w:marLeft w:val="0"/>
                                  <w:marRight w:val="0"/>
                                  <w:marTop w:val="0"/>
                                  <w:marBottom w:val="0"/>
                                  <w:divBdr>
                                    <w:top w:val="none" w:sz="0" w:space="0" w:color="auto"/>
                                    <w:left w:val="none" w:sz="0" w:space="0" w:color="auto"/>
                                    <w:bottom w:val="none" w:sz="0" w:space="0" w:color="auto"/>
                                    <w:right w:val="none" w:sz="0" w:space="0" w:color="auto"/>
                                  </w:divBdr>
                                </w:div>
                              </w:divsChild>
                            </w:div>
                            <w:div w:id="801465277">
                              <w:marLeft w:val="0"/>
                              <w:marRight w:val="0"/>
                              <w:marTop w:val="0"/>
                              <w:marBottom w:val="0"/>
                              <w:divBdr>
                                <w:top w:val="none" w:sz="0" w:space="0" w:color="auto"/>
                                <w:left w:val="none" w:sz="0" w:space="0" w:color="auto"/>
                                <w:bottom w:val="none" w:sz="0" w:space="0" w:color="auto"/>
                                <w:right w:val="none" w:sz="0" w:space="0" w:color="auto"/>
                              </w:divBdr>
                              <w:divsChild>
                                <w:div w:id="577593354">
                                  <w:marLeft w:val="0"/>
                                  <w:marRight w:val="0"/>
                                  <w:marTop w:val="0"/>
                                  <w:marBottom w:val="0"/>
                                  <w:divBdr>
                                    <w:top w:val="none" w:sz="0" w:space="0" w:color="auto"/>
                                    <w:left w:val="none" w:sz="0" w:space="0" w:color="auto"/>
                                    <w:bottom w:val="none" w:sz="0" w:space="0" w:color="auto"/>
                                    <w:right w:val="none" w:sz="0" w:space="0" w:color="auto"/>
                                  </w:divBdr>
                                </w:div>
                                <w:div w:id="1229613315">
                                  <w:marLeft w:val="0"/>
                                  <w:marRight w:val="0"/>
                                  <w:marTop w:val="0"/>
                                  <w:marBottom w:val="0"/>
                                  <w:divBdr>
                                    <w:top w:val="none" w:sz="0" w:space="0" w:color="auto"/>
                                    <w:left w:val="none" w:sz="0" w:space="0" w:color="auto"/>
                                    <w:bottom w:val="none" w:sz="0" w:space="0" w:color="auto"/>
                                    <w:right w:val="none" w:sz="0" w:space="0" w:color="auto"/>
                                  </w:divBdr>
                                </w:div>
                                <w:div w:id="1716470397">
                                  <w:marLeft w:val="240"/>
                                  <w:marRight w:val="0"/>
                                  <w:marTop w:val="0"/>
                                  <w:marBottom w:val="0"/>
                                  <w:divBdr>
                                    <w:top w:val="none" w:sz="0" w:space="0" w:color="auto"/>
                                    <w:left w:val="none" w:sz="0" w:space="0" w:color="auto"/>
                                    <w:bottom w:val="none" w:sz="0" w:space="0" w:color="auto"/>
                                    <w:right w:val="none" w:sz="0" w:space="0" w:color="auto"/>
                                  </w:divBdr>
                                  <w:divsChild>
                                    <w:div w:id="407387093">
                                      <w:marLeft w:val="0"/>
                                      <w:marRight w:val="0"/>
                                      <w:marTop w:val="0"/>
                                      <w:marBottom w:val="0"/>
                                      <w:divBdr>
                                        <w:top w:val="none" w:sz="0" w:space="0" w:color="auto"/>
                                        <w:left w:val="none" w:sz="0" w:space="0" w:color="auto"/>
                                        <w:bottom w:val="none" w:sz="0" w:space="0" w:color="auto"/>
                                        <w:right w:val="none" w:sz="0" w:space="0" w:color="auto"/>
                                      </w:divBdr>
                                      <w:divsChild>
                                        <w:div w:id="44184101">
                                          <w:marLeft w:val="0"/>
                                          <w:marRight w:val="0"/>
                                          <w:marTop w:val="0"/>
                                          <w:marBottom w:val="0"/>
                                          <w:divBdr>
                                            <w:top w:val="none" w:sz="0" w:space="0" w:color="auto"/>
                                            <w:left w:val="none" w:sz="0" w:space="0" w:color="auto"/>
                                            <w:bottom w:val="none" w:sz="0" w:space="0" w:color="auto"/>
                                            <w:right w:val="none" w:sz="0" w:space="0" w:color="auto"/>
                                          </w:divBdr>
                                        </w:div>
                                        <w:div w:id="309486767">
                                          <w:marLeft w:val="240"/>
                                          <w:marRight w:val="0"/>
                                          <w:marTop w:val="0"/>
                                          <w:marBottom w:val="0"/>
                                          <w:divBdr>
                                            <w:top w:val="none" w:sz="0" w:space="0" w:color="auto"/>
                                            <w:left w:val="none" w:sz="0" w:space="0" w:color="auto"/>
                                            <w:bottom w:val="none" w:sz="0" w:space="0" w:color="auto"/>
                                            <w:right w:val="none" w:sz="0" w:space="0" w:color="auto"/>
                                          </w:divBdr>
                                          <w:divsChild>
                                            <w:div w:id="1486625844">
                                              <w:marLeft w:val="0"/>
                                              <w:marRight w:val="0"/>
                                              <w:marTop w:val="0"/>
                                              <w:marBottom w:val="0"/>
                                              <w:divBdr>
                                                <w:top w:val="none" w:sz="0" w:space="0" w:color="auto"/>
                                                <w:left w:val="none" w:sz="0" w:space="0" w:color="auto"/>
                                                <w:bottom w:val="none" w:sz="0" w:space="0" w:color="auto"/>
                                                <w:right w:val="none" w:sz="0" w:space="0" w:color="auto"/>
                                              </w:divBdr>
                                            </w:div>
                                          </w:divsChild>
                                        </w:div>
                                        <w:div w:id="112237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1720">
                              <w:marLeft w:val="0"/>
                              <w:marRight w:val="0"/>
                              <w:marTop w:val="0"/>
                              <w:marBottom w:val="0"/>
                              <w:divBdr>
                                <w:top w:val="none" w:sz="0" w:space="0" w:color="auto"/>
                                <w:left w:val="none" w:sz="0" w:space="0" w:color="auto"/>
                                <w:bottom w:val="none" w:sz="0" w:space="0" w:color="auto"/>
                                <w:right w:val="none" w:sz="0" w:space="0" w:color="auto"/>
                              </w:divBdr>
                              <w:divsChild>
                                <w:div w:id="722142210">
                                  <w:marLeft w:val="240"/>
                                  <w:marRight w:val="0"/>
                                  <w:marTop w:val="0"/>
                                  <w:marBottom w:val="0"/>
                                  <w:divBdr>
                                    <w:top w:val="none" w:sz="0" w:space="0" w:color="auto"/>
                                    <w:left w:val="none" w:sz="0" w:space="0" w:color="auto"/>
                                    <w:bottom w:val="none" w:sz="0" w:space="0" w:color="auto"/>
                                    <w:right w:val="none" w:sz="0" w:space="0" w:color="auto"/>
                                  </w:divBdr>
                                  <w:divsChild>
                                    <w:div w:id="516778002">
                                      <w:marLeft w:val="0"/>
                                      <w:marRight w:val="0"/>
                                      <w:marTop w:val="0"/>
                                      <w:marBottom w:val="0"/>
                                      <w:divBdr>
                                        <w:top w:val="none" w:sz="0" w:space="0" w:color="auto"/>
                                        <w:left w:val="none" w:sz="0" w:space="0" w:color="auto"/>
                                        <w:bottom w:val="none" w:sz="0" w:space="0" w:color="auto"/>
                                        <w:right w:val="none" w:sz="0" w:space="0" w:color="auto"/>
                                      </w:divBdr>
                                      <w:divsChild>
                                        <w:div w:id="267274129">
                                          <w:marLeft w:val="0"/>
                                          <w:marRight w:val="0"/>
                                          <w:marTop w:val="0"/>
                                          <w:marBottom w:val="0"/>
                                          <w:divBdr>
                                            <w:top w:val="none" w:sz="0" w:space="0" w:color="auto"/>
                                            <w:left w:val="none" w:sz="0" w:space="0" w:color="auto"/>
                                            <w:bottom w:val="none" w:sz="0" w:space="0" w:color="auto"/>
                                            <w:right w:val="none" w:sz="0" w:space="0" w:color="auto"/>
                                          </w:divBdr>
                                        </w:div>
                                        <w:div w:id="555819334">
                                          <w:marLeft w:val="240"/>
                                          <w:marRight w:val="0"/>
                                          <w:marTop w:val="0"/>
                                          <w:marBottom w:val="0"/>
                                          <w:divBdr>
                                            <w:top w:val="none" w:sz="0" w:space="0" w:color="auto"/>
                                            <w:left w:val="none" w:sz="0" w:space="0" w:color="auto"/>
                                            <w:bottom w:val="none" w:sz="0" w:space="0" w:color="auto"/>
                                            <w:right w:val="none" w:sz="0" w:space="0" w:color="auto"/>
                                          </w:divBdr>
                                          <w:divsChild>
                                            <w:div w:id="824123585">
                                              <w:marLeft w:val="0"/>
                                              <w:marRight w:val="0"/>
                                              <w:marTop w:val="0"/>
                                              <w:marBottom w:val="0"/>
                                              <w:divBdr>
                                                <w:top w:val="none" w:sz="0" w:space="0" w:color="auto"/>
                                                <w:left w:val="none" w:sz="0" w:space="0" w:color="auto"/>
                                                <w:bottom w:val="none" w:sz="0" w:space="0" w:color="auto"/>
                                                <w:right w:val="none" w:sz="0" w:space="0" w:color="auto"/>
                                              </w:divBdr>
                                            </w:div>
                                          </w:divsChild>
                                        </w:div>
                                        <w:div w:id="1397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92709">
                                  <w:marLeft w:val="0"/>
                                  <w:marRight w:val="0"/>
                                  <w:marTop w:val="0"/>
                                  <w:marBottom w:val="0"/>
                                  <w:divBdr>
                                    <w:top w:val="none" w:sz="0" w:space="0" w:color="auto"/>
                                    <w:left w:val="none" w:sz="0" w:space="0" w:color="auto"/>
                                    <w:bottom w:val="none" w:sz="0" w:space="0" w:color="auto"/>
                                    <w:right w:val="none" w:sz="0" w:space="0" w:color="auto"/>
                                  </w:divBdr>
                                </w:div>
                                <w:div w:id="1349025445">
                                  <w:marLeft w:val="0"/>
                                  <w:marRight w:val="0"/>
                                  <w:marTop w:val="0"/>
                                  <w:marBottom w:val="0"/>
                                  <w:divBdr>
                                    <w:top w:val="none" w:sz="0" w:space="0" w:color="auto"/>
                                    <w:left w:val="none" w:sz="0" w:space="0" w:color="auto"/>
                                    <w:bottom w:val="none" w:sz="0" w:space="0" w:color="auto"/>
                                    <w:right w:val="none" w:sz="0" w:space="0" w:color="auto"/>
                                  </w:divBdr>
                                </w:div>
                              </w:divsChild>
                            </w:div>
                            <w:div w:id="1153177269">
                              <w:marLeft w:val="0"/>
                              <w:marRight w:val="0"/>
                              <w:marTop w:val="0"/>
                              <w:marBottom w:val="0"/>
                              <w:divBdr>
                                <w:top w:val="none" w:sz="0" w:space="0" w:color="auto"/>
                                <w:left w:val="none" w:sz="0" w:space="0" w:color="auto"/>
                                <w:bottom w:val="none" w:sz="0" w:space="0" w:color="auto"/>
                                <w:right w:val="none" w:sz="0" w:space="0" w:color="auto"/>
                              </w:divBdr>
                              <w:divsChild>
                                <w:div w:id="343365269">
                                  <w:marLeft w:val="0"/>
                                  <w:marRight w:val="0"/>
                                  <w:marTop w:val="0"/>
                                  <w:marBottom w:val="0"/>
                                  <w:divBdr>
                                    <w:top w:val="none" w:sz="0" w:space="0" w:color="auto"/>
                                    <w:left w:val="none" w:sz="0" w:space="0" w:color="auto"/>
                                    <w:bottom w:val="none" w:sz="0" w:space="0" w:color="auto"/>
                                    <w:right w:val="none" w:sz="0" w:space="0" w:color="auto"/>
                                  </w:divBdr>
                                </w:div>
                                <w:div w:id="1695304960">
                                  <w:marLeft w:val="240"/>
                                  <w:marRight w:val="0"/>
                                  <w:marTop w:val="0"/>
                                  <w:marBottom w:val="0"/>
                                  <w:divBdr>
                                    <w:top w:val="none" w:sz="0" w:space="0" w:color="auto"/>
                                    <w:left w:val="none" w:sz="0" w:space="0" w:color="auto"/>
                                    <w:bottom w:val="none" w:sz="0" w:space="0" w:color="auto"/>
                                    <w:right w:val="none" w:sz="0" w:space="0" w:color="auto"/>
                                  </w:divBdr>
                                  <w:divsChild>
                                    <w:div w:id="309748979">
                                      <w:marLeft w:val="0"/>
                                      <w:marRight w:val="0"/>
                                      <w:marTop w:val="0"/>
                                      <w:marBottom w:val="0"/>
                                      <w:divBdr>
                                        <w:top w:val="none" w:sz="0" w:space="0" w:color="auto"/>
                                        <w:left w:val="none" w:sz="0" w:space="0" w:color="auto"/>
                                        <w:bottom w:val="none" w:sz="0" w:space="0" w:color="auto"/>
                                        <w:right w:val="none" w:sz="0" w:space="0" w:color="auto"/>
                                      </w:divBdr>
                                      <w:divsChild>
                                        <w:div w:id="426847148">
                                          <w:marLeft w:val="240"/>
                                          <w:marRight w:val="0"/>
                                          <w:marTop w:val="0"/>
                                          <w:marBottom w:val="0"/>
                                          <w:divBdr>
                                            <w:top w:val="none" w:sz="0" w:space="0" w:color="auto"/>
                                            <w:left w:val="none" w:sz="0" w:space="0" w:color="auto"/>
                                            <w:bottom w:val="none" w:sz="0" w:space="0" w:color="auto"/>
                                            <w:right w:val="none" w:sz="0" w:space="0" w:color="auto"/>
                                          </w:divBdr>
                                          <w:divsChild>
                                            <w:div w:id="1730686296">
                                              <w:marLeft w:val="0"/>
                                              <w:marRight w:val="0"/>
                                              <w:marTop w:val="0"/>
                                              <w:marBottom w:val="0"/>
                                              <w:divBdr>
                                                <w:top w:val="none" w:sz="0" w:space="0" w:color="auto"/>
                                                <w:left w:val="none" w:sz="0" w:space="0" w:color="auto"/>
                                                <w:bottom w:val="none" w:sz="0" w:space="0" w:color="auto"/>
                                                <w:right w:val="none" w:sz="0" w:space="0" w:color="auto"/>
                                              </w:divBdr>
                                            </w:div>
                                          </w:divsChild>
                                        </w:div>
                                        <w:div w:id="1205370511">
                                          <w:marLeft w:val="0"/>
                                          <w:marRight w:val="0"/>
                                          <w:marTop w:val="0"/>
                                          <w:marBottom w:val="0"/>
                                          <w:divBdr>
                                            <w:top w:val="none" w:sz="0" w:space="0" w:color="auto"/>
                                            <w:left w:val="none" w:sz="0" w:space="0" w:color="auto"/>
                                            <w:bottom w:val="none" w:sz="0" w:space="0" w:color="auto"/>
                                            <w:right w:val="none" w:sz="0" w:space="0" w:color="auto"/>
                                          </w:divBdr>
                                        </w:div>
                                        <w:div w:id="19424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1370">
                                  <w:marLeft w:val="0"/>
                                  <w:marRight w:val="0"/>
                                  <w:marTop w:val="0"/>
                                  <w:marBottom w:val="0"/>
                                  <w:divBdr>
                                    <w:top w:val="none" w:sz="0" w:space="0" w:color="auto"/>
                                    <w:left w:val="none" w:sz="0" w:space="0" w:color="auto"/>
                                    <w:bottom w:val="none" w:sz="0" w:space="0" w:color="auto"/>
                                    <w:right w:val="none" w:sz="0" w:space="0" w:color="auto"/>
                                  </w:divBdr>
                                </w:div>
                              </w:divsChild>
                            </w:div>
                            <w:div w:id="1357384378">
                              <w:marLeft w:val="0"/>
                              <w:marRight w:val="0"/>
                              <w:marTop w:val="0"/>
                              <w:marBottom w:val="0"/>
                              <w:divBdr>
                                <w:top w:val="none" w:sz="0" w:space="0" w:color="auto"/>
                                <w:left w:val="none" w:sz="0" w:space="0" w:color="auto"/>
                                <w:bottom w:val="none" w:sz="0" w:space="0" w:color="auto"/>
                                <w:right w:val="none" w:sz="0" w:space="0" w:color="auto"/>
                              </w:divBdr>
                              <w:divsChild>
                                <w:div w:id="641814279">
                                  <w:marLeft w:val="0"/>
                                  <w:marRight w:val="0"/>
                                  <w:marTop w:val="0"/>
                                  <w:marBottom w:val="0"/>
                                  <w:divBdr>
                                    <w:top w:val="none" w:sz="0" w:space="0" w:color="auto"/>
                                    <w:left w:val="none" w:sz="0" w:space="0" w:color="auto"/>
                                    <w:bottom w:val="none" w:sz="0" w:space="0" w:color="auto"/>
                                    <w:right w:val="none" w:sz="0" w:space="0" w:color="auto"/>
                                  </w:divBdr>
                                </w:div>
                                <w:div w:id="697241796">
                                  <w:marLeft w:val="240"/>
                                  <w:marRight w:val="0"/>
                                  <w:marTop w:val="0"/>
                                  <w:marBottom w:val="0"/>
                                  <w:divBdr>
                                    <w:top w:val="none" w:sz="0" w:space="0" w:color="auto"/>
                                    <w:left w:val="none" w:sz="0" w:space="0" w:color="auto"/>
                                    <w:bottom w:val="none" w:sz="0" w:space="0" w:color="auto"/>
                                    <w:right w:val="none" w:sz="0" w:space="0" w:color="auto"/>
                                  </w:divBdr>
                                  <w:divsChild>
                                    <w:div w:id="1855027560">
                                      <w:marLeft w:val="0"/>
                                      <w:marRight w:val="0"/>
                                      <w:marTop w:val="0"/>
                                      <w:marBottom w:val="0"/>
                                      <w:divBdr>
                                        <w:top w:val="none" w:sz="0" w:space="0" w:color="auto"/>
                                        <w:left w:val="none" w:sz="0" w:space="0" w:color="auto"/>
                                        <w:bottom w:val="none" w:sz="0" w:space="0" w:color="auto"/>
                                        <w:right w:val="none" w:sz="0" w:space="0" w:color="auto"/>
                                      </w:divBdr>
                                      <w:divsChild>
                                        <w:div w:id="166286808">
                                          <w:marLeft w:val="240"/>
                                          <w:marRight w:val="0"/>
                                          <w:marTop w:val="0"/>
                                          <w:marBottom w:val="0"/>
                                          <w:divBdr>
                                            <w:top w:val="none" w:sz="0" w:space="0" w:color="auto"/>
                                            <w:left w:val="none" w:sz="0" w:space="0" w:color="auto"/>
                                            <w:bottom w:val="none" w:sz="0" w:space="0" w:color="auto"/>
                                            <w:right w:val="none" w:sz="0" w:space="0" w:color="auto"/>
                                          </w:divBdr>
                                          <w:divsChild>
                                            <w:div w:id="954405929">
                                              <w:marLeft w:val="0"/>
                                              <w:marRight w:val="0"/>
                                              <w:marTop w:val="0"/>
                                              <w:marBottom w:val="0"/>
                                              <w:divBdr>
                                                <w:top w:val="none" w:sz="0" w:space="0" w:color="auto"/>
                                                <w:left w:val="none" w:sz="0" w:space="0" w:color="auto"/>
                                                <w:bottom w:val="none" w:sz="0" w:space="0" w:color="auto"/>
                                                <w:right w:val="none" w:sz="0" w:space="0" w:color="auto"/>
                                              </w:divBdr>
                                            </w:div>
                                          </w:divsChild>
                                        </w:div>
                                        <w:div w:id="1319043307">
                                          <w:marLeft w:val="0"/>
                                          <w:marRight w:val="0"/>
                                          <w:marTop w:val="0"/>
                                          <w:marBottom w:val="0"/>
                                          <w:divBdr>
                                            <w:top w:val="none" w:sz="0" w:space="0" w:color="auto"/>
                                            <w:left w:val="none" w:sz="0" w:space="0" w:color="auto"/>
                                            <w:bottom w:val="none" w:sz="0" w:space="0" w:color="auto"/>
                                            <w:right w:val="none" w:sz="0" w:space="0" w:color="auto"/>
                                          </w:divBdr>
                                        </w:div>
                                        <w:div w:id="160965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17574">
                                  <w:marLeft w:val="0"/>
                                  <w:marRight w:val="0"/>
                                  <w:marTop w:val="0"/>
                                  <w:marBottom w:val="0"/>
                                  <w:divBdr>
                                    <w:top w:val="none" w:sz="0" w:space="0" w:color="auto"/>
                                    <w:left w:val="none" w:sz="0" w:space="0" w:color="auto"/>
                                    <w:bottom w:val="none" w:sz="0" w:space="0" w:color="auto"/>
                                    <w:right w:val="none" w:sz="0" w:space="0" w:color="auto"/>
                                  </w:divBdr>
                                </w:div>
                              </w:divsChild>
                            </w:div>
                            <w:div w:id="1439761362">
                              <w:marLeft w:val="0"/>
                              <w:marRight w:val="0"/>
                              <w:marTop w:val="0"/>
                              <w:marBottom w:val="0"/>
                              <w:divBdr>
                                <w:top w:val="none" w:sz="0" w:space="0" w:color="auto"/>
                                <w:left w:val="none" w:sz="0" w:space="0" w:color="auto"/>
                                <w:bottom w:val="none" w:sz="0" w:space="0" w:color="auto"/>
                                <w:right w:val="none" w:sz="0" w:space="0" w:color="auto"/>
                              </w:divBdr>
                              <w:divsChild>
                                <w:div w:id="480385218">
                                  <w:marLeft w:val="0"/>
                                  <w:marRight w:val="0"/>
                                  <w:marTop w:val="0"/>
                                  <w:marBottom w:val="0"/>
                                  <w:divBdr>
                                    <w:top w:val="none" w:sz="0" w:space="0" w:color="auto"/>
                                    <w:left w:val="none" w:sz="0" w:space="0" w:color="auto"/>
                                    <w:bottom w:val="none" w:sz="0" w:space="0" w:color="auto"/>
                                    <w:right w:val="none" w:sz="0" w:space="0" w:color="auto"/>
                                  </w:divBdr>
                                </w:div>
                                <w:div w:id="810249027">
                                  <w:marLeft w:val="0"/>
                                  <w:marRight w:val="0"/>
                                  <w:marTop w:val="0"/>
                                  <w:marBottom w:val="0"/>
                                  <w:divBdr>
                                    <w:top w:val="none" w:sz="0" w:space="0" w:color="auto"/>
                                    <w:left w:val="none" w:sz="0" w:space="0" w:color="auto"/>
                                    <w:bottom w:val="none" w:sz="0" w:space="0" w:color="auto"/>
                                    <w:right w:val="none" w:sz="0" w:space="0" w:color="auto"/>
                                  </w:divBdr>
                                </w:div>
                                <w:div w:id="2071999896">
                                  <w:marLeft w:val="240"/>
                                  <w:marRight w:val="0"/>
                                  <w:marTop w:val="0"/>
                                  <w:marBottom w:val="0"/>
                                  <w:divBdr>
                                    <w:top w:val="none" w:sz="0" w:space="0" w:color="auto"/>
                                    <w:left w:val="none" w:sz="0" w:space="0" w:color="auto"/>
                                    <w:bottom w:val="none" w:sz="0" w:space="0" w:color="auto"/>
                                    <w:right w:val="none" w:sz="0" w:space="0" w:color="auto"/>
                                  </w:divBdr>
                                  <w:divsChild>
                                    <w:div w:id="2091810057">
                                      <w:marLeft w:val="0"/>
                                      <w:marRight w:val="0"/>
                                      <w:marTop w:val="0"/>
                                      <w:marBottom w:val="0"/>
                                      <w:divBdr>
                                        <w:top w:val="none" w:sz="0" w:space="0" w:color="auto"/>
                                        <w:left w:val="none" w:sz="0" w:space="0" w:color="auto"/>
                                        <w:bottom w:val="none" w:sz="0" w:space="0" w:color="auto"/>
                                        <w:right w:val="none" w:sz="0" w:space="0" w:color="auto"/>
                                      </w:divBdr>
                                      <w:divsChild>
                                        <w:div w:id="264655021">
                                          <w:marLeft w:val="0"/>
                                          <w:marRight w:val="0"/>
                                          <w:marTop w:val="0"/>
                                          <w:marBottom w:val="0"/>
                                          <w:divBdr>
                                            <w:top w:val="none" w:sz="0" w:space="0" w:color="auto"/>
                                            <w:left w:val="none" w:sz="0" w:space="0" w:color="auto"/>
                                            <w:bottom w:val="none" w:sz="0" w:space="0" w:color="auto"/>
                                            <w:right w:val="none" w:sz="0" w:space="0" w:color="auto"/>
                                          </w:divBdr>
                                        </w:div>
                                        <w:div w:id="579947138">
                                          <w:marLeft w:val="0"/>
                                          <w:marRight w:val="0"/>
                                          <w:marTop w:val="0"/>
                                          <w:marBottom w:val="0"/>
                                          <w:divBdr>
                                            <w:top w:val="none" w:sz="0" w:space="0" w:color="auto"/>
                                            <w:left w:val="none" w:sz="0" w:space="0" w:color="auto"/>
                                            <w:bottom w:val="none" w:sz="0" w:space="0" w:color="auto"/>
                                            <w:right w:val="none" w:sz="0" w:space="0" w:color="auto"/>
                                          </w:divBdr>
                                        </w:div>
                                        <w:div w:id="998197177">
                                          <w:marLeft w:val="240"/>
                                          <w:marRight w:val="0"/>
                                          <w:marTop w:val="0"/>
                                          <w:marBottom w:val="0"/>
                                          <w:divBdr>
                                            <w:top w:val="none" w:sz="0" w:space="0" w:color="auto"/>
                                            <w:left w:val="none" w:sz="0" w:space="0" w:color="auto"/>
                                            <w:bottom w:val="none" w:sz="0" w:space="0" w:color="auto"/>
                                            <w:right w:val="none" w:sz="0" w:space="0" w:color="auto"/>
                                          </w:divBdr>
                                          <w:divsChild>
                                            <w:div w:id="42777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36763">
                              <w:marLeft w:val="0"/>
                              <w:marRight w:val="0"/>
                              <w:marTop w:val="0"/>
                              <w:marBottom w:val="0"/>
                              <w:divBdr>
                                <w:top w:val="none" w:sz="0" w:space="0" w:color="auto"/>
                                <w:left w:val="none" w:sz="0" w:space="0" w:color="auto"/>
                                <w:bottom w:val="none" w:sz="0" w:space="0" w:color="auto"/>
                                <w:right w:val="none" w:sz="0" w:space="0" w:color="auto"/>
                              </w:divBdr>
                              <w:divsChild>
                                <w:div w:id="620847604">
                                  <w:marLeft w:val="240"/>
                                  <w:marRight w:val="0"/>
                                  <w:marTop w:val="0"/>
                                  <w:marBottom w:val="0"/>
                                  <w:divBdr>
                                    <w:top w:val="none" w:sz="0" w:space="0" w:color="auto"/>
                                    <w:left w:val="none" w:sz="0" w:space="0" w:color="auto"/>
                                    <w:bottom w:val="none" w:sz="0" w:space="0" w:color="auto"/>
                                    <w:right w:val="none" w:sz="0" w:space="0" w:color="auto"/>
                                  </w:divBdr>
                                  <w:divsChild>
                                    <w:div w:id="882644010">
                                      <w:marLeft w:val="0"/>
                                      <w:marRight w:val="0"/>
                                      <w:marTop w:val="0"/>
                                      <w:marBottom w:val="0"/>
                                      <w:divBdr>
                                        <w:top w:val="none" w:sz="0" w:space="0" w:color="auto"/>
                                        <w:left w:val="none" w:sz="0" w:space="0" w:color="auto"/>
                                        <w:bottom w:val="none" w:sz="0" w:space="0" w:color="auto"/>
                                        <w:right w:val="none" w:sz="0" w:space="0" w:color="auto"/>
                                      </w:divBdr>
                                      <w:divsChild>
                                        <w:div w:id="255984595">
                                          <w:marLeft w:val="0"/>
                                          <w:marRight w:val="0"/>
                                          <w:marTop w:val="0"/>
                                          <w:marBottom w:val="0"/>
                                          <w:divBdr>
                                            <w:top w:val="none" w:sz="0" w:space="0" w:color="auto"/>
                                            <w:left w:val="none" w:sz="0" w:space="0" w:color="auto"/>
                                            <w:bottom w:val="none" w:sz="0" w:space="0" w:color="auto"/>
                                            <w:right w:val="none" w:sz="0" w:space="0" w:color="auto"/>
                                          </w:divBdr>
                                        </w:div>
                                        <w:div w:id="1904214598">
                                          <w:marLeft w:val="0"/>
                                          <w:marRight w:val="0"/>
                                          <w:marTop w:val="0"/>
                                          <w:marBottom w:val="0"/>
                                          <w:divBdr>
                                            <w:top w:val="none" w:sz="0" w:space="0" w:color="auto"/>
                                            <w:left w:val="none" w:sz="0" w:space="0" w:color="auto"/>
                                            <w:bottom w:val="none" w:sz="0" w:space="0" w:color="auto"/>
                                            <w:right w:val="none" w:sz="0" w:space="0" w:color="auto"/>
                                          </w:divBdr>
                                        </w:div>
                                        <w:div w:id="2054841531">
                                          <w:marLeft w:val="240"/>
                                          <w:marRight w:val="0"/>
                                          <w:marTop w:val="0"/>
                                          <w:marBottom w:val="0"/>
                                          <w:divBdr>
                                            <w:top w:val="none" w:sz="0" w:space="0" w:color="auto"/>
                                            <w:left w:val="none" w:sz="0" w:space="0" w:color="auto"/>
                                            <w:bottom w:val="none" w:sz="0" w:space="0" w:color="auto"/>
                                            <w:right w:val="none" w:sz="0" w:space="0" w:color="auto"/>
                                          </w:divBdr>
                                          <w:divsChild>
                                            <w:div w:id="135962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44560">
                                  <w:marLeft w:val="0"/>
                                  <w:marRight w:val="0"/>
                                  <w:marTop w:val="0"/>
                                  <w:marBottom w:val="0"/>
                                  <w:divBdr>
                                    <w:top w:val="none" w:sz="0" w:space="0" w:color="auto"/>
                                    <w:left w:val="none" w:sz="0" w:space="0" w:color="auto"/>
                                    <w:bottom w:val="none" w:sz="0" w:space="0" w:color="auto"/>
                                    <w:right w:val="none" w:sz="0" w:space="0" w:color="auto"/>
                                  </w:divBdr>
                                </w:div>
                                <w:div w:id="20299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398258">
                  <w:marLeft w:val="0"/>
                  <w:marRight w:val="0"/>
                  <w:marTop w:val="0"/>
                  <w:marBottom w:val="0"/>
                  <w:divBdr>
                    <w:top w:val="none" w:sz="0" w:space="0" w:color="auto"/>
                    <w:left w:val="none" w:sz="0" w:space="0" w:color="auto"/>
                    <w:bottom w:val="none" w:sz="0" w:space="0" w:color="auto"/>
                    <w:right w:val="none" w:sz="0" w:space="0" w:color="auto"/>
                  </w:divBdr>
                </w:div>
                <w:div w:id="1976061380">
                  <w:marLeft w:val="0"/>
                  <w:marRight w:val="0"/>
                  <w:marTop w:val="0"/>
                  <w:marBottom w:val="0"/>
                  <w:divBdr>
                    <w:top w:val="none" w:sz="0" w:space="0" w:color="auto"/>
                    <w:left w:val="none" w:sz="0" w:space="0" w:color="auto"/>
                    <w:bottom w:val="none" w:sz="0" w:space="0" w:color="auto"/>
                    <w:right w:val="none" w:sz="0" w:space="0" w:color="auto"/>
                  </w:divBdr>
                </w:div>
              </w:divsChild>
            </w:div>
            <w:div w:id="2112892731">
              <w:marLeft w:val="0"/>
              <w:marRight w:val="0"/>
              <w:marTop w:val="0"/>
              <w:marBottom w:val="0"/>
              <w:divBdr>
                <w:top w:val="none" w:sz="0" w:space="0" w:color="auto"/>
                <w:left w:val="none" w:sz="0" w:space="0" w:color="auto"/>
                <w:bottom w:val="none" w:sz="0" w:space="0" w:color="auto"/>
                <w:right w:val="none" w:sz="0" w:space="0" w:color="auto"/>
              </w:divBdr>
              <w:divsChild>
                <w:div w:id="928201671">
                  <w:marLeft w:val="0"/>
                  <w:marRight w:val="0"/>
                  <w:marTop w:val="0"/>
                  <w:marBottom w:val="0"/>
                  <w:divBdr>
                    <w:top w:val="none" w:sz="0" w:space="0" w:color="auto"/>
                    <w:left w:val="none" w:sz="0" w:space="0" w:color="auto"/>
                    <w:bottom w:val="none" w:sz="0" w:space="0" w:color="auto"/>
                    <w:right w:val="none" w:sz="0" w:space="0" w:color="auto"/>
                  </w:divBdr>
                </w:div>
                <w:div w:id="1164203454">
                  <w:marLeft w:val="0"/>
                  <w:marRight w:val="0"/>
                  <w:marTop w:val="0"/>
                  <w:marBottom w:val="0"/>
                  <w:divBdr>
                    <w:top w:val="none" w:sz="0" w:space="0" w:color="auto"/>
                    <w:left w:val="none" w:sz="0" w:space="0" w:color="auto"/>
                    <w:bottom w:val="none" w:sz="0" w:space="0" w:color="auto"/>
                    <w:right w:val="none" w:sz="0" w:space="0" w:color="auto"/>
                  </w:divBdr>
                </w:div>
                <w:div w:id="1408186367">
                  <w:marLeft w:val="240"/>
                  <w:marRight w:val="0"/>
                  <w:marTop w:val="0"/>
                  <w:marBottom w:val="0"/>
                  <w:divBdr>
                    <w:top w:val="none" w:sz="0" w:space="0" w:color="auto"/>
                    <w:left w:val="none" w:sz="0" w:space="0" w:color="auto"/>
                    <w:bottom w:val="none" w:sz="0" w:space="0" w:color="auto"/>
                    <w:right w:val="none" w:sz="0" w:space="0" w:color="auto"/>
                  </w:divBdr>
                  <w:divsChild>
                    <w:div w:id="275529244">
                      <w:marLeft w:val="0"/>
                      <w:marRight w:val="0"/>
                      <w:marTop w:val="0"/>
                      <w:marBottom w:val="0"/>
                      <w:divBdr>
                        <w:top w:val="none" w:sz="0" w:space="0" w:color="auto"/>
                        <w:left w:val="none" w:sz="0" w:space="0" w:color="auto"/>
                        <w:bottom w:val="none" w:sz="0" w:space="0" w:color="auto"/>
                        <w:right w:val="none" w:sz="0" w:space="0" w:color="auto"/>
                      </w:divBdr>
                    </w:div>
                    <w:div w:id="355352219">
                      <w:marLeft w:val="0"/>
                      <w:marRight w:val="0"/>
                      <w:marTop w:val="0"/>
                      <w:marBottom w:val="0"/>
                      <w:divBdr>
                        <w:top w:val="none" w:sz="0" w:space="0" w:color="auto"/>
                        <w:left w:val="none" w:sz="0" w:space="0" w:color="auto"/>
                        <w:bottom w:val="none" w:sz="0" w:space="0" w:color="auto"/>
                        <w:right w:val="none" w:sz="0" w:space="0" w:color="auto"/>
                      </w:divBdr>
                    </w:div>
                    <w:div w:id="767501391">
                      <w:marLeft w:val="0"/>
                      <w:marRight w:val="0"/>
                      <w:marTop w:val="0"/>
                      <w:marBottom w:val="0"/>
                      <w:divBdr>
                        <w:top w:val="none" w:sz="0" w:space="0" w:color="auto"/>
                        <w:left w:val="none" w:sz="0" w:space="0" w:color="auto"/>
                        <w:bottom w:val="none" w:sz="0" w:space="0" w:color="auto"/>
                        <w:right w:val="none" w:sz="0" w:space="0" w:color="auto"/>
                      </w:divBdr>
                      <w:divsChild>
                        <w:div w:id="167255573">
                          <w:marLeft w:val="0"/>
                          <w:marRight w:val="0"/>
                          <w:marTop w:val="0"/>
                          <w:marBottom w:val="0"/>
                          <w:divBdr>
                            <w:top w:val="none" w:sz="0" w:space="0" w:color="auto"/>
                            <w:left w:val="none" w:sz="0" w:space="0" w:color="auto"/>
                            <w:bottom w:val="none" w:sz="0" w:space="0" w:color="auto"/>
                            <w:right w:val="none" w:sz="0" w:space="0" w:color="auto"/>
                          </w:divBdr>
                        </w:div>
                        <w:div w:id="621106986">
                          <w:marLeft w:val="240"/>
                          <w:marRight w:val="0"/>
                          <w:marTop w:val="0"/>
                          <w:marBottom w:val="0"/>
                          <w:divBdr>
                            <w:top w:val="none" w:sz="0" w:space="0" w:color="auto"/>
                            <w:left w:val="none" w:sz="0" w:space="0" w:color="auto"/>
                            <w:bottom w:val="none" w:sz="0" w:space="0" w:color="auto"/>
                            <w:right w:val="none" w:sz="0" w:space="0" w:color="auto"/>
                          </w:divBdr>
                          <w:divsChild>
                            <w:div w:id="395207305">
                              <w:marLeft w:val="0"/>
                              <w:marRight w:val="0"/>
                              <w:marTop w:val="0"/>
                              <w:marBottom w:val="0"/>
                              <w:divBdr>
                                <w:top w:val="none" w:sz="0" w:space="0" w:color="auto"/>
                                <w:left w:val="none" w:sz="0" w:space="0" w:color="auto"/>
                                <w:bottom w:val="none" w:sz="0" w:space="0" w:color="auto"/>
                                <w:right w:val="none" w:sz="0" w:space="0" w:color="auto"/>
                              </w:divBdr>
                            </w:div>
                            <w:div w:id="763571377">
                              <w:marLeft w:val="0"/>
                              <w:marRight w:val="0"/>
                              <w:marTop w:val="0"/>
                              <w:marBottom w:val="0"/>
                              <w:divBdr>
                                <w:top w:val="none" w:sz="0" w:space="0" w:color="auto"/>
                                <w:left w:val="none" w:sz="0" w:space="0" w:color="auto"/>
                                <w:bottom w:val="none" w:sz="0" w:space="0" w:color="auto"/>
                                <w:right w:val="none" w:sz="0" w:space="0" w:color="auto"/>
                              </w:divBdr>
                            </w:div>
                            <w:div w:id="926691362">
                              <w:marLeft w:val="0"/>
                              <w:marRight w:val="0"/>
                              <w:marTop w:val="0"/>
                              <w:marBottom w:val="0"/>
                              <w:divBdr>
                                <w:top w:val="none" w:sz="0" w:space="0" w:color="auto"/>
                                <w:left w:val="none" w:sz="0" w:space="0" w:color="auto"/>
                                <w:bottom w:val="none" w:sz="0" w:space="0" w:color="auto"/>
                                <w:right w:val="none" w:sz="0" w:space="0" w:color="auto"/>
                              </w:divBdr>
                            </w:div>
                            <w:div w:id="1297683159">
                              <w:marLeft w:val="0"/>
                              <w:marRight w:val="0"/>
                              <w:marTop w:val="0"/>
                              <w:marBottom w:val="0"/>
                              <w:divBdr>
                                <w:top w:val="none" w:sz="0" w:space="0" w:color="auto"/>
                                <w:left w:val="none" w:sz="0" w:space="0" w:color="auto"/>
                                <w:bottom w:val="none" w:sz="0" w:space="0" w:color="auto"/>
                                <w:right w:val="none" w:sz="0" w:space="0" w:color="auto"/>
                              </w:divBdr>
                            </w:div>
                            <w:div w:id="1445267951">
                              <w:marLeft w:val="0"/>
                              <w:marRight w:val="0"/>
                              <w:marTop w:val="0"/>
                              <w:marBottom w:val="0"/>
                              <w:divBdr>
                                <w:top w:val="none" w:sz="0" w:space="0" w:color="auto"/>
                                <w:left w:val="none" w:sz="0" w:space="0" w:color="auto"/>
                                <w:bottom w:val="none" w:sz="0" w:space="0" w:color="auto"/>
                                <w:right w:val="none" w:sz="0" w:space="0" w:color="auto"/>
                              </w:divBdr>
                            </w:div>
                          </w:divsChild>
                        </w:div>
                        <w:div w:id="1798570023">
                          <w:marLeft w:val="0"/>
                          <w:marRight w:val="0"/>
                          <w:marTop w:val="0"/>
                          <w:marBottom w:val="0"/>
                          <w:divBdr>
                            <w:top w:val="none" w:sz="0" w:space="0" w:color="auto"/>
                            <w:left w:val="none" w:sz="0" w:space="0" w:color="auto"/>
                            <w:bottom w:val="none" w:sz="0" w:space="0" w:color="auto"/>
                            <w:right w:val="none" w:sz="0" w:space="0" w:color="auto"/>
                          </w:divBdr>
                        </w:div>
                      </w:divsChild>
                    </w:div>
                    <w:div w:id="14488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2081">
          <w:marLeft w:val="0"/>
          <w:marRight w:val="0"/>
          <w:marTop w:val="0"/>
          <w:marBottom w:val="0"/>
          <w:divBdr>
            <w:top w:val="none" w:sz="0" w:space="0" w:color="auto"/>
            <w:left w:val="none" w:sz="0" w:space="0" w:color="auto"/>
            <w:bottom w:val="none" w:sz="0" w:space="0" w:color="auto"/>
            <w:right w:val="none" w:sz="0" w:space="0" w:color="auto"/>
          </w:divBdr>
        </w:div>
        <w:div w:id="2138184037">
          <w:marLeft w:val="0"/>
          <w:marRight w:val="0"/>
          <w:marTop w:val="0"/>
          <w:marBottom w:val="0"/>
          <w:divBdr>
            <w:top w:val="none" w:sz="0" w:space="0" w:color="auto"/>
            <w:left w:val="none" w:sz="0" w:space="0" w:color="auto"/>
            <w:bottom w:val="none" w:sz="0" w:space="0" w:color="auto"/>
            <w:right w:val="none" w:sz="0" w:space="0" w:color="auto"/>
          </w:divBdr>
        </w:div>
      </w:divsChild>
    </w:div>
    <w:div w:id="1167329825">
      <w:bodyDiv w:val="1"/>
      <w:marLeft w:val="0"/>
      <w:marRight w:val="0"/>
      <w:marTop w:val="0"/>
      <w:marBottom w:val="0"/>
      <w:divBdr>
        <w:top w:val="none" w:sz="0" w:space="0" w:color="auto"/>
        <w:left w:val="none" w:sz="0" w:space="0" w:color="auto"/>
        <w:bottom w:val="none" w:sz="0" w:space="0" w:color="auto"/>
        <w:right w:val="none" w:sz="0" w:space="0" w:color="auto"/>
      </w:divBdr>
    </w:div>
    <w:div w:id="1242641263">
      <w:bodyDiv w:val="1"/>
      <w:marLeft w:val="0"/>
      <w:marRight w:val="0"/>
      <w:marTop w:val="0"/>
      <w:marBottom w:val="0"/>
      <w:divBdr>
        <w:top w:val="none" w:sz="0" w:space="0" w:color="auto"/>
        <w:left w:val="none" w:sz="0" w:space="0" w:color="auto"/>
        <w:bottom w:val="none" w:sz="0" w:space="0" w:color="auto"/>
        <w:right w:val="none" w:sz="0" w:space="0" w:color="auto"/>
      </w:divBdr>
    </w:div>
    <w:div w:id="1250189928">
      <w:bodyDiv w:val="1"/>
      <w:marLeft w:val="0"/>
      <w:marRight w:val="0"/>
      <w:marTop w:val="0"/>
      <w:marBottom w:val="0"/>
      <w:divBdr>
        <w:top w:val="none" w:sz="0" w:space="0" w:color="auto"/>
        <w:left w:val="none" w:sz="0" w:space="0" w:color="auto"/>
        <w:bottom w:val="none" w:sz="0" w:space="0" w:color="auto"/>
        <w:right w:val="none" w:sz="0" w:space="0" w:color="auto"/>
      </w:divBdr>
    </w:div>
    <w:div w:id="1420442338">
      <w:bodyDiv w:val="1"/>
      <w:marLeft w:val="0"/>
      <w:marRight w:val="0"/>
      <w:marTop w:val="0"/>
      <w:marBottom w:val="0"/>
      <w:divBdr>
        <w:top w:val="none" w:sz="0" w:space="0" w:color="auto"/>
        <w:left w:val="none" w:sz="0" w:space="0" w:color="auto"/>
        <w:bottom w:val="none" w:sz="0" w:space="0" w:color="auto"/>
        <w:right w:val="none" w:sz="0" w:space="0" w:color="auto"/>
      </w:divBdr>
    </w:div>
    <w:div w:id="1461261210">
      <w:bodyDiv w:val="1"/>
      <w:marLeft w:val="0"/>
      <w:marRight w:val="0"/>
      <w:marTop w:val="0"/>
      <w:marBottom w:val="0"/>
      <w:divBdr>
        <w:top w:val="none" w:sz="0" w:space="0" w:color="auto"/>
        <w:left w:val="none" w:sz="0" w:space="0" w:color="auto"/>
        <w:bottom w:val="none" w:sz="0" w:space="0" w:color="auto"/>
        <w:right w:val="none" w:sz="0" w:space="0" w:color="auto"/>
      </w:divBdr>
    </w:div>
    <w:div w:id="1486429326">
      <w:bodyDiv w:val="1"/>
      <w:marLeft w:val="0"/>
      <w:marRight w:val="0"/>
      <w:marTop w:val="0"/>
      <w:marBottom w:val="0"/>
      <w:divBdr>
        <w:top w:val="none" w:sz="0" w:space="0" w:color="auto"/>
        <w:left w:val="none" w:sz="0" w:space="0" w:color="auto"/>
        <w:bottom w:val="none" w:sz="0" w:space="0" w:color="auto"/>
        <w:right w:val="none" w:sz="0" w:space="0" w:color="auto"/>
      </w:divBdr>
    </w:div>
    <w:div w:id="1588462013">
      <w:bodyDiv w:val="1"/>
      <w:marLeft w:val="0"/>
      <w:marRight w:val="0"/>
      <w:marTop w:val="0"/>
      <w:marBottom w:val="0"/>
      <w:divBdr>
        <w:top w:val="none" w:sz="0" w:space="0" w:color="auto"/>
        <w:left w:val="none" w:sz="0" w:space="0" w:color="auto"/>
        <w:bottom w:val="none" w:sz="0" w:space="0" w:color="auto"/>
        <w:right w:val="none" w:sz="0" w:space="0" w:color="auto"/>
      </w:divBdr>
      <w:divsChild>
        <w:div w:id="619341236">
          <w:marLeft w:val="0"/>
          <w:marRight w:val="0"/>
          <w:marTop w:val="0"/>
          <w:marBottom w:val="0"/>
          <w:divBdr>
            <w:top w:val="none" w:sz="0" w:space="0" w:color="auto"/>
            <w:left w:val="none" w:sz="0" w:space="0" w:color="auto"/>
            <w:bottom w:val="none" w:sz="0" w:space="0" w:color="auto"/>
            <w:right w:val="none" w:sz="0" w:space="0" w:color="auto"/>
          </w:divBdr>
        </w:div>
        <w:div w:id="1277369627">
          <w:marLeft w:val="240"/>
          <w:marRight w:val="0"/>
          <w:marTop w:val="0"/>
          <w:marBottom w:val="0"/>
          <w:divBdr>
            <w:top w:val="none" w:sz="0" w:space="0" w:color="auto"/>
            <w:left w:val="none" w:sz="0" w:space="0" w:color="auto"/>
            <w:bottom w:val="none" w:sz="0" w:space="0" w:color="auto"/>
            <w:right w:val="none" w:sz="0" w:space="0" w:color="auto"/>
          </w:divBdr>
          <w:divsChild>
            <w:div w:id="20473368">
              <w:marLeft w:val="0"/>
              <w:marRight w:val="0"/>
              <w:marTop w:val="0"/>
              <w:marBottom w:val="0"/>
              <w:divBdr>
                <w:top w:val="none" w:sz="0" w:space="0" w:color="auto"/>
                <w:left w:val="none" w:sz="0" w:space="0" w:color="auto"/>
                <w:bottom w:val="none" w:sz="0" w:space="0" w:color="auto"/>
                <w:right w:val="none" w:sz="0" w:space="0" w:color="auto"/>
              </w:divBdr>
              <w:divsChild>
                <w:div w:id="176888783">
                  <w:marLeft w:val="0"/>
                  <w:marRight w:val="0"/>
                  <w:marTop w:val="0"/>
                  <w:marBottom w:val="0"/>
                  <w:divBdr>
                    <w:top w:val="none" w:sz="0" w:space="0" w:color="auto"/>
                    <w:left w:val="none" w:sz="0" w:space="0" w:color="auto"/>
                    <w:bottom w:val="none" w:sz="0" w:space="0" w:color="auto"/>
                    <w:right w:val="none" w:sz="0" w:space="0" w:color="auto"/>
                  </w:divBdr>
                </w:div>
                <w:div w:id="1565682621">
                  <w:marLeft w:val="240"/>
                  <w:marRight w:val="0"/>
                  <w:marTop w:val="0"/>
                  <w:marBottom w:val="0"/>
                  <w:divBdr>
                    <w:top w:val="none" w:sz="0" w:space="0" w:color="auto"/>
                    <w:left w:val="none" w:sz="0" w:space="0" w:color="auto"/>
                    <w:bottom w:val="none" w:sz="0" w:space="0" w:color="auto"/>
                    <w:right w:val="none" w:sz="0" w:space="0" w:color="auto"/>
                  </w:divBdr>
                  <w:divsChild>
                    <w:div w:id="778716113">
                      <w:marLeft w:val="0"/>
                      <w:marRight w:val="0"/>
                      <w:marTop w:val="0"/>
                      <w:marBottom w:val="0"/>
                      <w:divBdr>
                        <w:top w:val="none" w:sz="0" w:space="0" w:color="auto"/>
                        <w:left w:val="none" w:sz="0" w:space="0" w:color="auto"/>
                        <w:bottom w:val="none" w:sz="0" w:space="0" w:color="auto"/>
                        <w:right w:val="none" w:sz="0" w:space="0" w:color="auto"/>
                      </w:divBdr>
                      <w:divsChild>
                        <w:div w:id="1413816763">
                          <w:marLeft w:val="0"/>
                          <w:marRight w:val="0"/>
                          <w:marTop w:val="0"/>
                          <w:marBottom w:val="0"/>
                          <w:divBdr>
                            <w:top w:val="none" w:sz="0" w:space="0" w:color="auto"/>
                            <w:left w:val="none" w:sz="0" w:space="0" w:color="auto"/>
                            <w:bottom w:val="none" w:sz="0" w:space="0" w:color="auto"/>
                            <w:right w:val="none" w:sz="0" w:space="0" w:color="auto"/>
                          </w:divBdr>
                        </w:div>
                        <w:div w:id="1855535740">
                          <w:marLeft w:val="0"/>
                          <w:marRight w:val="0"/>
                          <w:marTop w:val="0"/>
                          <w:marBottom w:val="0"/>
                          <w:divBdr>
                            <w:top w:val="none" w:sz="0" w:space="0" w:color="auto"/>
                            <w:left w:val="none" w:sz="0" w:space="0" w:color="auto"/>
                            <w:bottom w:val="none" w:sz="0" w:space="0" w:color="auto"/>
                            <w:right w:val="none" w:sz="0" w:space="0" w:color="auto"/>
                          </w:divBdr>
                        </w:div>
                        <w:div w:id="2036420316">
                          <w:marLeft w:val="240"/>
                          <w:marRight w:val="0"/>
                          <w:marTop w:val="0"/>
                          <w:marBottom w:val="0"/>
                          <w:divBdr>
                            <w:top w:val="none" w:sz="0" w:space="0" w:color="auto"/>
                            <w:left w:val="none" w:sz="0" w:space="0" w:color="auto"/>
                            <w:bottom w:val="none" w:sz="0" w:space="0" w:color="auto"/>
                            <w:right w:val="none" w:sz="0" w:space="0" w:color="auto"/>
                          </w:divBdr>
                          <w:divsChild>
                            <w:div w:id="6480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6818">
                      <w:marLeft w:val="0"/>
                      <w:marRight w:val="0"/>
                      <w:marTop w:val="0"/>
                      <w:marBottom w:val="0"/>
                      <w:divBdr>
                        <w:top w:val="none" w:sz="0" w:space="0" w:color="auto"/>
                        <w:left w:val="none" w:sz="0" w:space="0" w:color="auto"/>
                        <w:bottom w:val="none" w:sz="0" w:space="0" w:color="auto"/>
                        <w:right w:val="none" w:sz="0" w:space="0" w:color="auto"/>
                      </w:divBdr>
                    </w:div>
                  </w:divsChild>
                </w:div>
                <w:div w:id="1783576626">
                  <w:marLeft w:val="0"/>
                  <w:marRight w:val="0"/>
                  <w:marTop w:val="0"/>
                  <w:marBottom w:val="0"/>
                  <w:divBdr>
                    <w:top w:val="none" w:sz="0" w:space="0" w:color="auto"/>
                    <w:left w:val="none" w:sz="0" w:space="0" w:color="auto"/>
                    <w:bottom w:val="none" w:sz="0" w:space="0" w:color="auto"/>
                    <w:right w:val="none" w:sz="0" w:space="0" w:color="auto"/>
                  </w:divBdr>
                </w:div>
              </w:divsChild>
            </w:div>
            <w:div w:id="141630093">
              <w:marLeft w:val="0"/>
              <w:marRight w:val="0"/>
              <w:marTop w:val="0"/>
              <w:marBottom w:val="0"/>
              <w:divBdr>
                <w:top w:val="none" w:sz="0" w:space="0" w:color="auto"/>
                <w:left w:val="none" w:sz="0" w:space="0" w:color="auto"/>
                <w:bottom w:val="none" w:sz="0" w:space="0" w:color="auto"/>
                <w:right w:val="none" w:sz="0" w:space="0" w:color="auto"/>
              </w:divBdr>
              <w:divsChild>
                <w:div w:id="586841772">
                  <w:marLeft w:val="240"/>
                  <w:marRight w:val="0"/>
                  <w:marTop w:val="0"/>
                  <w:marBottom w:val="0"/>
                  <w:divBdr>
                    <w:top w:val="none" w:sz="0" w:space="0" w:color="auto"/>
                    <w:left w:val="none" w:sz="0" w:space="0" w:color="auto"/>
                    <w:bottom w:val="none" w:sz="0" w:space="0" w:color="auto"/>
                    <w:right w:val="none" w:sz="0" w:space="0" w:color="auto"/>
                  </w:divBdr>
                  <w:divsChild>
                    <w:div w:id="233130454">
                      <w:marLeft w:val="0"/>
                      <w:marRight w:val="0"/>
                      <w:marTop w:val="0"/>
                      <w:marBottom w:val="0"/>
                      <w:divBdr>
                        <w:top w:val="none" w:sz="0" w:space="0" w:color="auto"/>
                        <w:left w:val="none" w:sz="0" w:space="0" w:color="auto"/>
                        <w:bottom w:val="none" w:sz="0" w:space="0" w:color="auto"/>
                        <w:right w:val="none" w:sz="0" w:space="0" w:color="auto"/>
                      </w:divBdr>
                    </w:div>
                    <w:div w:id="447700565">
                      <w:marLeft w:val="0"/>
                      <w:marRight w:val="0"/>
                      <w:marTop w:val="0"/>
                      <w:marBottom w:val="0"/>
                      <w:divBdr>
                        <w:top w:val="none" w:sz="0" w:space="0" w:color="auto"/>
                        <w:left w:val="none" w:sz="0" w:space="0" w:color="auto"/>
                        <w:bottom w:val="none" w:sz="0" w:space="0" w:color="auto"/>
                        <w:right w:val="none" w:sz="0" w:space="0" w:color="auto"/>
                      </w:divBdr>
                    </w:div>
                    <w:div w:id="733089390">
                      <w:marLeft w:val="0"/>
                      <w:marRight w:val="0"/>
                      <w:marTop w:val="0"/>
                      <w:marBottom w:val="0"/>
                      <w:divBdr>
                        <w:top w:val="none" w:sz="0" w:space="0" w:color="auto"/>
                        <w:left w:val="none" w:sz="0" w:space="0" w:color="auto"/>
                        <w:bottom w:val="none" w:sz="0" w:space="0" w:color="auto"/>
                        <w:right w:val="none" w:sz="0" w:space="0" w:color="auto"/>
                      </w:divBdr>
                      <w:divsChild>
                        <w:div w:id="1024942823">
                          <w:marLeft w:val="0"/>
                          <w:marRight w:val="0"/>
                          <w:marTop w:val="0"/>
                          <w:marBottom w:val="0"/>
                          <w:divBdr>
                            <w:top w:val="none" w:sz="0" w:space="0" w:color="auto"/>
                            <w:left w:val="none" w:sz="0" w:space="0" w:color="auto"/>
                            <w:bottom w:val="none" w:sz="0" w:space="0" w:color="auto"/>
                            <w:right w:val="none" w:sz="0" w:space="0" w:color="auto"/>
                          </w:divBdr>
                        </w:div>
                        <w:div w:id="1040856215">
                          <w:marLeft w:val="0"/>
                          <w:marRight w:val="0"/>
                          <w:marTop w:val="0"/>
                          <w:marBottom w:val="0"/>
                          <w:divBdr>
                            <w:top w:val="none" w:sz="0" w:space="0" w:color="auto"/>
                            <w:left w:val="none" w:sz="0" w:space="0" w:color="auto"/>
                            <w:bottom w:val="none" w:sz="0" w:space="0" w:color="auto"/>
                            <w:right w:val="none" w:sz="0" w:space="0" w:color="auto"/>
                          </w:divBdr>
                        </w:div>
                        <w:div w:id="2014256468">
                          <w:marLeft w:val="240"/>
                          <w:marRight w:val="0"/>
                          <w:marTop w:val="0"/>
                          <w:marBottom w:val="0"/>
                          <w:divBdr>
                            <w:top w:val="none" w:sz="0" w:space="0" w:color="auto"/>
                            <w:left w:val="none" w:sz="0" w:space="0" w:color="auto"/>
                            <w:bottom w:val="none" w:sz="0" w:space="0" w:color="auto"/>
                            <w:right w:val="none" w:sz="0" w:space="0" w:color="auto"/>
                          </w:divBdr>
                          <w:divsChild>
                            <w:div w:id="99883941">
                              <w:marLeft w:val="0"/>
                              <w:marRight w:val="0"/>
                              <w:marTop w:val="0"/>
                              <w:marBottom w:val="0"/>
                              <w:divBdr>
                                <w:top w:val="none" w:sz="0" w:space="0" w:color="auto"/>
                                <w:left w:val="none" w:sz="0" w:space="0" w:color="auto"/>
                                <w:bottom w:val="none" w:sz="0" w:space="0" w:color="auto"/>
                                <w:right w:val="none" w:sz="0" w:space="0" w:color="auto"/>
                              </w:divBdr>
                            </w:div>
                            <w:div w:id="297221594">
                              <w:marLeft w:val="0"/>
                              <w:marRight w:val="0"/>
                              <w:marTop w:val="0"/>
                              <w:marBottom w:val="0"/>
                              <w:divBdr>
                                <w:top w:val="none" w:sz="0" w:space="0" w:color="auto"/>
                                <w:left w:val="none" w:sz="0" w:space="0" w:color="auto"/>
                                <w:bottom w:val="none" w:sz="0" w:space="0" w:color="auto"/>
                                <w:right w:val="none" w:sz="0" w:space="0" w:color="auto"/>
                              </w:divBdr>
                            </w:div>
                            <w:div w:id="663435494">
                              <w:marLeft w:val="0"/>
                              <w:marRight w:val="0"/>
                              <w:marTop w:val="0"/>
                              <w:marBottom w:val="0"/>
                              <w:divBdr>
                                <w:top w:val="none" w:sz="0" w:space="0" w:color="auto"/>
                                <w:left w:val="none" w:sz="0" w:space="0" w:color="auto"/>
                                <w:bottom w:val="none" w:sz="0" w:space="0" w:color="auto"/>
                                <w:right w:val="none" w:sz="0" w:space="0" w:color="auto"/>
                              </w:divBdr>
                            </w:div>
                            <w:div w:id="715785581">
                              <w:marLeft w:val="0"/>
                              <w:marRight w:val="0"/>
                              <w:marTop w:val="0"/>
                              <w:marBottom w:val="0"/>
                              <w:divBdr>
                                <w:top w:val="none" w:sz="0" w:space="0" w:color="auto"/>
                                <w:left w:val="none" w:sz="0" w:space="0" w:color="auto"/>
                                <w:bottom w:val="none" w:sz="0" w:space="0" w:color="auto"/>
                                <w:right w:val="none" w:sz="0" w:space="0" w:color="auto"/>
                              </w:divBdr>
                            </w:div>
                            <w:div w:id="806968650">
                              <w:marLeft w:val="0"/>
                              <w:marRight w:val="0"/>
                              <w:marTop w:val="0"/>
                              <w:marBottom w:val="0"/>
                              <w:divBdr>
                                <w:top w:val="none" w:sz="0" w:space="0" w:color="auto"/>
                                <w:left w:val="none" w:sz="0" w:space="0" w:color="auto"/>
                                <w:bottom w:val="none" w:sz="0" w:space="0" w:color="auto"/>
                                <w:right w:val="none" w:sz="0" w:space="0" w:color="auto"/>
                              </w:divBdr>
                            </w:div>
                            <w:div w:id="1476986761">
                              <w:marLeft w:val="0"/>
                              <w:marRight w:val="0"/>
                              <w:marTop w:val="0"/>
                              <w:marBottom w:val="0"/>
                              <w:divBdr>
                                <w:top w:val="none" w:sz="0" w:space="0" w:color="auto"/>
                                <w:left w:val="none" w:sz="0" w:space="0" w:color="auto"/>
                                <w:bottom w:val="none" w:sz="0" w:space="0" w:color="auto"/>
                                <w:right w:val="none" w:sz="0" w:space="0" w:color="auto"/>
                              </w:divBdr>
                            </w:div>
                            <w:div w:id="1510217338">
                              <w:marLeft w:val="0"/>
                              <w:marRight w:val="0"/>
                              <w:marTop w:val="0"/>
                              <w:marBottom w:val="0"/>
                              <w:divBdr>
                                <w:top w:val="none" w:sz="0" w:space="0" w:color="auto"/>
                                <w:left w:val="none" w:sz="0" w:space="0" w:color="auto"/>
                                <w:bottom w:val="none" w:sz="0" w:space="0" w:color="auto"/>
                                <w:right w:val="none" w:sz="0" w:space="0" w:color="auto"/>
                              </w:divBdr>
                            </w:div>
                            <w:div w:id="1677535349">
                              <w:marLeft w:val="0"/>
                              <w:marRight w:val="0"/>
                              <w:marTop w:val="0"/>
                              <w:marBottom w:val="0"/>
                              <w:divBdr>
                                <w:top w:val="none" w:sz="0" w:space="0" w:color="auto"/>
                                <w:left w:val="none" w:sz="0" w:space="0" w:color="auto"/>
                                <w:bottom w:val="none" w:sz="0" w:space="0" w:color="auto"/>
                                <w:right w:val="none" w:sz="0" w:space="0" w:color="auto"/>
                              </w:divBdr>
                            </w:div>
                            <w:div w:id="1713531437">
                              <w:marLeft w:val="0"/>
                              <w:marRight w:val="0"/>
                              <w:marTop w:val="0"/>
                              <w:marBottom w:val="0"/>
                              <w:divBdr>
                                <w:top w:val="none" w:sz="0" w:space="0" w:color="auto"/>
                                <w:left w:val="none" w:sz="0" w:space="0" w:color="auto"/>
                                <w:bottom w:val="none" w:sz="0" w:space="0" w:color="auto"/>
                                <w:right w:val="none" w:sz="0" w:space="0" w:color="auto"/>
                              </w:divBdr>
                            </w:div>
                            <w:div w:id="1723478139">
                              <w:marLeft w:val="0"/>
                              <w:marRight w:val="0"/>
                              <w:marTop w:val="0"/>
                              <w:marBottom w:val="0"/>
                              <w:divBdr>
                                <w:top w:val="none" w:sz="0" w:space="0" w:color="auto"/>
                                <w:left w:val="none" w:sz="0" w:space="0" w:color="auto"/>
                                <w:bottom w:val="none" w:sz="0" w:space="0" w:color="auto"/>
                                <w:right w:val="none" w:sz="0" w:space="0" w:color="auto"/>
                              </w:divBdr>
                            </w:div>
                            <w:div w:id="1996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8087">
                      <w:marLeft w:val="0"/>
                      <w:marRight w:val="0"/>
                      <w:marTop w:val="0"/>
                      <w:marBottom w:val="0"/>
                      <w:divBdr>
                        <w:top w:val="none" w:sz="0" w:space="0" w:color="auto"/>
                        <w:left w:val="none" w:sz="0" w:space="0" w:color="auto"/>
                        <w:bottom w:val="none" w:sz="0" w:space="0" w:color="auto"/>
                        <w:right w:val="none" w:sz="0" w:space="0" w:color="auto"/>
                      </w:divBdr>
                    </w:div>
                  </w:divsChild>
                </w:div>
                <w:div w:id="688528056">
                  <w:marLeft w:val="0"/>
                  <w:marRight w:val="0"/>
                  <w:marTop w:val="0"/>
                  <w:marBottom w:val="0"/>
                  <w:divBdr>
                    <w:top w:val="none" w:sz="0" w:space="0" w:color="auto"/>
                    <w:left w:val="none" w:sz="0" w:space="0" w:color="auto"/>
                    <w:bottom w:val="none" w:sz="0" w:space="0" w:color="auto"/>
                    <w:right w:val="none" w:sz="0" w:space="0" w:color="auto"/>
                  </w:divBdr>
                </w:div>
                <w:div w:id="2137209591">
                  <w:marLeft w:val="0"/>
                  <w:marRight w:val="0"/>
                  <w:marTop w:val="0"/>
                  <w:marBottom w:val="0"/>
                  <w:divBdr>
                    <w:top w:val="none" w:sz="0" w:space="0" w:color="auto"/>
                    <w:left w:val="none" w:sz="0" w:space="0" w:color="auto"/>
                    <w:bottom w:val="none" w:sz="0" w:space="0" w:color="auto"/>
                    <w:right w:val="none" w:sz="0" w:space="0" w:color="auto"/>
                  </w:divBdr>
                </w:div>
              </w:divsChild>
            </w:div>
            <w:div w:id="157549387">
              <w:marLeft w:val="0"/>
              <w:marRight w:val="0"/>
              <w:marTop w:val="0"/>
              <w:marBottom w:val="0"/>
              <w:divBdr>
                <w:top w:val="none" w:sz="0" w:space="0" w:color="auto"/>
                <w:left w:val="none" w:sz="0" w:space="0" w:color="auto"/>
                <w:bottom w:val="none" w:sz="0" w:space="0" w:color="auto"/>
                <w:right w:val="none" w:sz="0" w:space="0" w:color="auto"/>
              </w:divBdr>
              <w:divsChild>
                <w:div w:id="155386058">
                  <w:marLeft w:val="240"/>
                  <w:marRight w:val="0"/>
                  <w:marTop w:val="0"/>
                  <w:marBottom w:val="0"/>
                  <w:divBdr>
                    <w:top w:val="none" w:sz="0" w:space="0" w:color="auto"/>
                    <w:left w:val="none" w:sz="0" w:space="0" w:color="auto"/>
                    <w:bottom w:val="none" w:sz="0" w:space="0" w:color="auto"/>
                    <w:right w:val="none" w:sz="0" w:space="0" w:color="auto"/>
                  </w:divBdr>
                  <w:divsChild>
                    <w:div w:id="1466384429">
                      <w:marLeft w:val="0"/>
                      <w:marRight w:val="0"/>
                      <w:marTop w:val="0"/>
                      <w:marBottom w:val="0"/>
                      <w:divBdr>
                        <w:top w:val="none" w:sz="0" w:space="0" w:color="auto"/>
                        <w:left w:val="none" w:sz="0" w:space="0" w:color="auto"/>
                        <w:bottom w:val="none" w:sz="0" w:space="0" w:color="auto"/>
                        <w:right w:val="none" w:sz="0" w:space="0" w:color="auto"/>
                      </w:divBdr>
                      <w:divsChild>
                        <w:div w:id="597518026">
                          <w:marLeft w:val="0"/>
                          <w:marRight w:val="0"/>
                          <w:marTop w:val="0"/>
                          <w:marBottom w:val="0"/>
                          <w:divBdr>
                            <w:top w:val="none" w:sz="0" w:space="0" w:color="auto"/>
                            <w:left w:val="none" w:sz="0" w:space="0" w:color="auto"/>
                            <w:bottom w:val="none" w:sz="0" w:space="0" w:color="auto"/>
                            <w:right w:val="none" w:sz="0" w:space="0" w:color="auto"/>
                          </w:divBdr>
                        </w:div>
                        <w:div w:id="1091048582">
                          <w:marLeft w:val="0"/>
                          <w:marRight w:val="0"/>
                          <w:marTop w:val="0"/>
                          <w:marBottom w:val="0"/>
                          <w:divBdr>
                            <w:top w:val="none" w:sz="0" w:space="0" w:color="auto"/>
                            <w:left w:val="none" w:sz="0" w:space="0" w:color="auto"/>
                            <w:bottom w:val="none" w:sz="0" w:space="0" w:color="auto"/>
                            <w:right w:val="none" w:sz="0" w:space="0" w:color="auto"/>
                          </w:divBdr>
                        </w:div>
                        <w:div w:id="2145921983">
                          <w:marLeft w:val="240"/>
                          <w:marRight w:val="0"/>
                          <w:marTop w:val="0"/>
                          <w:marBottom w:val="0"/>
                          <w:divBdr>
                            <w:top w:val="none" w:sz="0" w:space="0" w:color="auto"/>
                            <w:left w:val="none" w:sz="0" w:space="0" w:color="auto"/>
                            <w:bottom w:val="none" w:sz="0" w:space="0" w:color="auto"/>
                            <w:right w:val="none" w:sz="0" w:space="0" w:color="auto"/>
                          </w:divBdr>
                          <w:divsChild>
                            <w:div w:id="650446104">
                              <w:marLeft w:val="0"/>
                              <w:marRight w:val="0"/>
                              <w:marTop w:val="0"/>
                              <w:marBottom w:val="0"/>
                              <w:divBdr>
                                <w:top w:val="none" w:sz="0" w:space="0" w:color="auto"/>
                                <w:left w:val="none" w:sz="0" w:space="0" w:color="auto"/>
                                <w:bottom w:val="none" w:sz="0" w:space="0" w:color="auto"/>
                                <w:right w:val="none" w:sz="0" w:space="0" w:color="auto"/>
                              </w:divBdr>
                              <w:divsChild>
                                <w:div w:id="532111404">
                                  <w:marLeft w:val="0"/>
                                  <w:marRight w:val="0"/>
                                  <w:marTop w:val="0"/>
                                  <w:marBottom w:val="0"/>
                                  <w:divBdr>
                                    <w:top w:val="none" w:sz="0" w:space="0" w:color="auto"/>
                                    <w:left w:val="none" w:sz="0" w:space="0" w:color="auto"/>
                                    <w:bottom w:val="none" w:sz="0" w:space="0" w:color="auto"/>
                                    <w:right w:val="none" w:sz="0" w:space="0" w:color="auto"/>
                                  </w:divBdr>
                                </w:div>
                                <w:div w:id="1248341572">
                                  <w:marLeft w:val="0"/>
                                  <w:marRight w:val="0"/>
                                  <w:marTop w:val="0"/>
                                  <w:marBottom w:val="0"/>
                                  <w:divBdr>
                                    <w:top w:val="none" w:sz="0" w:space="0" w:color="auto"/>
                                    <w:left w:val="none" w:sz="0" w:space="0" w:color="auto"/>
                                    <w:bottom w:val="none" w:sz="0" w:space="0" w:color="auto"/>
                                    <w:right w:val="none" w:sz="0" w:space="0" w:color="auto"/>
                                  </w:divBdr>
                                </w:div>
                                <w:div w:id="1565868040">
                                  <w:marLeft w:val="240"/>
                                  <w:marRight w:val="0"/>
                                  <w:marTop w:val="0"/>
                                  <w:marBottom w:val="0"/>
                                  <w:divBdr>
                                    <w:top w:val="none" w:sz="0" w:space="0" w:color="auto"/>
                                    <w:left w:val="none" w:sz="0" w:space="0" w:color="auto"/>
                                    <w:bottom w:val="none" w:sz="0" w:space="0" w:color="auto"/>
                                    <w:right w:val="none" w:sz="0" w:space="0" w:color="auto"/>
                                  </w:divBdr>
                                  <w:divsChild>
                                    <w:div w:id="1517498160">
                                      <w:marLeft w:val="0"/>
                                      <w:marRight w:val="0"/>
                                      <w:marTop w:val="0"/>
                                      <w:marBottom w:val="0"/>
                                      <w:divBdr>
                                        <w:top w:val="none" w:sz="0" w:space="0" w:color="auto"/>
                                        <w:left w:val="none" w:sz="0" w:space="0" w:color="auto"/>
                                        <w:bottom w:val="none" w:sz="0" w:space="0" w:color="auto"/>
                                        <w:right w:val="none" w:sz="0" w:space="0" w:color="auto"/>
                                      </w:divBdr>
                                      <w:divsChild>
                                        <w:div w:id="89907">
                                          <w:marLeft w:val="0"/>
                                          <w:marRight w:val="0"/>
                                          <w:marTop w:val="0"/>
                                          <w:marBottom w:val="0"/>
                                          <w:divBdr>
                                            <w:top w:val="none" w:sz="0" w:space="0" w:color="auto"/>
                                            <w:left w:val="none" w:sz="0" w:space="0" w:color="auto"/>
                                            <w:bottom w:val="none" w:sz="0" w:space="0" w:color="auto"/>
                                            <w:right w:val="none" w:sz="0" w:space="0" w:color="auto"/>
                                          </w:divBdr>
                                        </w:div>
                                        <w:div w:id="1172527830">
                                          <w:marLeft w:val="0"/>
                                          <w:marRight w:val="0"/>
                                          <w:marTop w:val="0"/>
                                          <w:marBottom w:val="0"/>
                                          <w:divBdr>
                                            <w:top w:val="none" w:sz="0" w:space="0" w:color="auto"/>
                                            <w:left w:val="none" w:sz="0" w:space="0" w:color="auto"/>
                                            <w:bottom w:val="none" w:sz="0" w:space="0" w:color="auto"/>
                                            <w:right w:val="none" w:sz="0" w:space="0" w:color="auto"/>
                                          </w:divBdr>
                                        </w:div>
                                        <w:div w:id="2035034664">
                                          <w:marLeft w:val="240"/>
                                          <w:marRight w:val="0"/>
                                          <w:marTop w:val="0"/>
                                          <w:marBottom w:val="0"/>
                                          <w:divBdr>
                                            <w:top w:val="none" w:sz="0" w:space="0" w:color="auto"/>
                                            <w:left w:val="none" w:sz="0" w:space="0" w:color="auto"/>
                                            <w:bottom w:val="none" w:sz="0" w:space="0" w:color="auto"/>
                                            <w:right w:val="none" w:sz="0" w:space="0" w:color="auto"/>
                                          </w:divBdr>
                                          <w:divsChild>
                                            <w:div w:id="10486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576898">
                              <w:marLeft w:val="0"/>
                              <w:marRight w:val="0"/>
                              <w:marTop w:val="0"/>
                              <w:marBottom w:val="0"/>
                              <w:divBdr>
                                <w:top w:val="none" w:sz="0" w:space="0" w:color="auto"/>
                                <w:left w:val="none" w:sz="0" w:space="0" w:color="auto"/>
                                <w:bottom w:val="none" w:sz="0" w:space="0" w:color="auto"/>
                                <w:right w:val="none" w:sz="0" w:space="0" w:color="auto"/>
                              </w:divBdr>
                              <w:divsChild>
                                <w:div w:id="504981536">
                                  <w:marLeft w:val="0"/>
                                  <w:marRight w:val="0"/>
                                  <w:marTop w:val="0"/>
                                  <w:marBottom w:val="0"/>
                                  <w:divBdr>
                                    <w:top w:val="none" w:sz="0" w:space="0" w:color="auto"/>
                                    <w:left w:val="none" w:sz="0" w:space="0" w:color="auto"/>
                                    <w:bottom w:val="none" w:sz="0" w:space="0" w:color="auto"/>
                                    <w:right w:val="none" w:sz="0" w:space="0" w:color="auto"/>
                                  </w:divBdr>
                                </w:div>
                                <w:div w:id="1651401412">
                                  <w:marLeft w:val="240"/>
                                  <w:marRight w:val="0"/>
                                  <w:marTop w:val="0"/>
                                  <w:marBottom w:val="0"/>
                                  <w:divBdr>
                                    <w:top w:val="none" w:sz="0" w:space="0" w:color="auto"/>
                                    <w:left w:val="none" w:sz="0" w:space="0" w:color="auto"/>
                                    <w:bottom w:val="none" w:sz="0" w:space="0" w:color="auto"/>
                                    <w:right w:val="none" w:sz="0" w:space="0" w:color="auto"/>
                                  </w:divBdr>
                                  <w:divsChild>
                                    <w:div w:id="1694378099">
                                      <w:marLeft w:val="0"/>
                                      <w:marRight w:val="0"/>
                                      <w:marTop w:val="0"/>
                                      <w:marBottom w:val="0"/>
                                      <w:divBdr>
                                        <w:top w:val="none" w:sz="0" w:space="0" w:color="auto"/>
                                        <w:left w:val="none" w:sz="0" w:space="0" w:color="auto"/>
                                        <w:bottom w:val="none" w:sz="0" w:space="0" w:color="auto"/>
                                        <w:right w:val="none" w:sz="0" w:space="0" w:color="auto"/>
                                      </w:divBdr>
                                      <w:divsChild>
                                        <w:div w:id="553005639">
                                          <w:marLeft w:val="0"/>
                                          <w:marRight w:val="0"/>
                                          <w:marTop w:val="0"/>
                                          <w:marBottom w:val="0"/>
                                          <w:divBdr>
                                            <w:top w:val="none" w:sz="0" w:space="0" w:color="auto"/>
                                            <w:left w:val="none" w:sz="0" w:space="0" w:color="auto"/>
                                            <w:bottom w:val="none" w:sz="0" w:space="0" w:color="auto"/>
                                            <w:right w:val="none" w:sz="0" w:space="0" w:color="auto"/>
                                          </w:divBdr>
                                        </w:div>
                                        <w:div w:id="1710109087">
                                          <w:marLeft w:val="0"/>
                                          <w:marRight w:val="0"/>
                                          <w:marTop w:val="0"/>
                                          <w:marBottom w:val="0"/>
                                          <w:divBdr>
                                            <w:top w:val="none" w:sz="0" w:space="0" w:color="auto"/>
                                            <w:left w:val="none" w:sz="0" w:space="0" w:color="auto"/>
                                            <w:bottom w:val="none" w:sz="0" w:space="0" w:color="auto"/>
                                            <w:right w:val="none" w:sz="0" w:space="0" w:color="auto"/>
                                          </w:divBdr>
                                        </w:div>
                                        <w:div w:id="1755785930">
                                          <w:marLeft w:val="240"/>
                                          <w:marRight w:val="0"/>
                                          <w:marTop w:val="0"/>
                                          <w:marBottom w:val="0"/>
                                          <w:divBdr>
                                            <w:top w:val="none" w:sz="0" w:space="0" w:color="auto"/>
                                            <w:left w:val="none" w:sz="0" w:space="0" w:color="auto"/>
                                            <w:bottom w:val="none" w:sz="0" w:space="0" w:color="auto"/>
                                            <w:right w:val="none" w:sz="0" w:space="0" w:color="auto"/>
                                          </w:divBdr>
                                          <w:divsChild>
                                            <w:div w:id="10842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63738">
                                  <w:marLeft w:val="0"/>
                                  <w:marRight w:val="0"/>
                                  <w:marTop w:val="0"/>
                                  <w:marBottom w:val="0"/>
                                  <w:divBdr>
                                    <w:top w:val="none" w:sz="0" w:space="0" w:color="auto"/>
                                    <w:left w:val="none" w:sz="0" w:space="0" w:color="auto"/>
                                    <w:bottom w:val="none" w:sz="0" w:space="0" w:color="auto"/>
                                    <w:right w:val="none" w:sz="0" w:space="0" w:color="auto"/>
                                  </w:divBdr>
                                </w:div>
                              </w:divsChild>
                            </w:div>
                            <w:div w:id="1770080256">
                              <w:marLeft w:val="0"/>
                              <w:marRight w:val="0"/>
                              <w:marTop w:val="0"/>
                              <w:marBottom w:val="0"/>
                              <w:divBdr>
                                <w:top w:val="none" w:sz="0" w:space="0" w:color="auto"/>
                                <w:left w:val="none" w:sz="0" w:space="0" w:color="auto"/>
                                <w:bottom w:val="none" w:sz="0" w:space="0" w:color="auto"/>
                                <w:right w:val="none" w:sz="0" w:space="0" w:color="auto"/>
                              </w:divBdr>
                              <w:divsChild>
                                <w:div w:id="216556777">
                                  <w:marLeft w:val="0"/>
                                  <w:marRight w:val="0"/>
                                  <w:marTop w:val="0"/>
                                  <w:marBottom w:val="0"/>
                                  <w:divBdr>
                                    <w:top w:val="none" w:sz="0" w:space="0" w:color="auto"/>
                                    <w:left w:val="none" w:sz="0" w:space="0" w:color="auto"/>
                                    <w:bottom w:val="none" w:sz="0" w:space="0" w:color="auto"/>
                                    <w:right w:val="none" w:sz="0" w:space="0" w:color="auto"/>
                                  </w:divBdr>
                                </w:div>
                                <w:div w:id="2065712520">
                                  <w:marLeft w:val="240"/>
                                  <w:marRight w:val="0"/>
                                  <w:marTop w:val="0"/>
                                  <w:marBottom w:val="0"/>
                                  <w:divBdr>
                                    <w:top w:val="none" w:sz="0" w:space="0" w:color="auto"/>
                                    <w:left w:val="none" w:sz="0" w:space="0" w:color="auto"/>
                                    <w:bottom w:val="none" w:sz="0" w:space="0" w:color="auto"/>
                                    <w:right w:val="none" w:sz="0" w:space="0" w:color="auto"/>
                                  </w:divBdr>
                                  <w:divsChild>
                                    <w:div w:id="600727885">
                                      <w:marLeft w:val="0"/>
                                      <w:marRight w:val="0"/>
                                      <w:marTop w:val="0"/>
                                      <w:marBottom w:val="0"/>
                                      <w:divBdr>
                                        <w:top w:val="none" w:sz="0" w:space="0" w:color="auto"/>
                                        <w:left w:val="none" w:sz="0" w:space="0" w:color="auto"/>
                                        <w:bottom w:val="none" w:sz="0" w:space="0" w:color="auto"/>
                                        <w:right w:val="none" w:sz="0" w:space="0" w:color="auto"/>
                                      </w:divBdr>
                                      <w:divsChild>
                                        <w:div w:id="149252231">
                                          <w:marLeft w:val="0"/>
                                          <w:marRight w:val="0"/>
                                          <w:marTop w:val="0"/>
                                          <w:marBottom w:val="0"/>
                                          <w:divBdr>
                                            <w:top w:val="none" w:sz="0" w:space="0" w:color="auto"/>
                                            <w:left w:val="none" w:sz="0" w:space="0" w:color="auto"/>
                                            <w:bottom w:val="none" w:sz="0" w:space="0" w:color="auto"/>
                                            <w:right w:val="none" w:sz="0" w:space="0" w:color="auto"/>
                                          </w:divBdr>
                                        </w:div>
                                        <w:div w:id="949971682">
                                          <w:marLeft w:val="240"/>
                                          <w:marRight w:val="0"/>
                                          <w:marTop w:val="0"/>
                                          <w:marBottom w:val="0"/>
                                          <w:divBdr>
                                            <w:top w:val="none" w:sz="0" w:space="0" w:color="auto"/>
                                            <w:left w:val="none" w:sz="0" w:space="0" w:color="auto"/>
                                            <w:bottom w:val="none" w:sz="0" w:space="0" w:color="auto"/>
                                            <w:right w:val="none" w:sz="0" w:space="0" w:color="auto"/>
                                          </w:divBdr>
                                          <w:divsChild>
                                            <w:div w:id="1765488919">
                                              <w:marLeft w:val="0"/>
                                              <w:marRight w:val="0"/>
                                              <w:marTop w:val="0"/>
                                              <w:marBottom w:val="0"/>
                                              <w:divBdr>
                                                <w:top w:val="none" w:sz="0" w:space="0" w:color="auto"/>
                                                <w:left w:val="none" w:sz="0" w:space="0" w:color="auto"/>
                                                <w:bottom w:val="none" w:sz="0" w:space="0" w:color="auto"/>
                                                <w:right w:val="none" w:sz="0" w:space="0" w:color="auto"/>
                                              </w:divBdr>
                                            </w:div>
                                          </w:divsChild>
                                        </w:div>
                                        <w:div w:id="19033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5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518652">
                  <w:marLeft w:val="0"/>
                  <w:marRight w:val="0"/>
                  <w:marTop w:val="0"/>
                  <w:marBottom w:val="0"/>
                  <w:divBdr>
                    <w:top w:val="none" w:sz="0" w:space="0" w:color="auto"/>
                    <w:left w:val="none" w:sz="0" w:space="0" w:color="auto"/>
                    <w:bottom w:val="none" w:sz="0" w:space="0" w:color="auto"/>
                    <w:right w:val="none" w:sz="0" w:space="0" w:color="auto"/>
                  </w:divBdr>
                </w:div>
                <w:div w:id="1985163061">
                  <w:marLeft w:val="0"/>
                  <w:marRight w:val="0"/>
                  <w:marTop w:val="0"/>
                  <w:marBottom w:val="0"/>
                  <w:divBdr>
                    <w:top w:val="none" w:sz="0" w:space="0" w:color="auto"/>
                    <w:left w:val="none" w:sz="0" w:space="0" w:color="auto"/>
                    <w:bottom w:val="none" w:sz="0" w:space="0" w:color="auto"/>
                    <w:right w:val="none" w:sz="0" w:space="0" w:color="auto"/>
                  </w:divBdr>
                </w:div>
              </w:divsChild>
            </w:div>
            <w:div w:id="166754951">
              <w:marLeft w:val="0"/>
              <w:marRight w:val="0"/>
              <w:marTop w:val="0"/>
              <w:marBottom w:val="0"/>
              <w:divBdr>
                <w:top w:val="none" w:sz="0" w:space="0" w:color="auto"/>
                <w:left w:val="none" w:sz="0" w:space="0" w:color="auto"/>
                <w:bottom w:val="none" w:sz="0" w:space="0" w:color="auto"/>
                <w:right w:val="none" w:sz="0" w:space="0" w:color="auto"/>
              </w:divBdr>
              <w:divsChild>
                <w:div w:id="268703804">
                  <w:marLeft w:val="0"/>
                  <w:marRight w:val="0"/>
                  <w:marTop w:val="0"/>
                  <w:marBottom w:val="0"/>
                  <w:divBdr>
                    <w:top w:val="none" w:sz="0" w:space="0" w:color="auto"/>
                    <w:left w:val="none" w:sz="0" w:space="0" w:color="auto"/>
                    <w:bottom w:val="none" w:sz="0" w:space="0" w:color="auto"/>
                    <w:right w:val="none" w:sz="0" w:space="0" w:color="auto"/>
                  </w:divBdr>
                </w:div>
                <w:div w:id="651643999">
                  <w:marLeft w:val="0"/>
                  <w:marRight w:val="0"/>
                  <w:marTop w:val="0"/>
                  <w:marBottom w:val="0"/>
                  <w:divBdr>
                    <w:top w:val="none" w:sz="0" w:space="0" w:color="auto"/>
                    <w:left w:val="none" w:sz="0" w:space="0" w:color="auto"/>
                    <w:bottom w:val="none" w:sz="0" w:space="0" w:color="auto"/>
                    <w:right w:val="none" w:sz="0" w:space="0" w:color="auto"/>
                  </w:divBdr>
                </w:div>
                <w:div w:id="2076080184">
                  <w:marLeft w:val="240"/>
                  <w:marRight w:val="0"/>
                  <w:marTop w:val="0"/>
                  <w:marBottom w:val="0"/>
                  <w:divBdr>
                    <w:top w:val="none" w:sz="0" w:space="0" w:color="auto"/>
                    <w:left w:val="none" w:sz="0" w:space="0" w:color="auto"/>
                    <w:bottom w:val="none" w:sz="0" w:space="0" w:color="auto"/>
                    <w:right w:val="none" w:sz="0" w:space="0" w:color="auto"/>
                  </w:divBdr>
                  <w:divsChild>
                    <w:div w:id="1742094133">
                      <w:marLeft w:val="0"/>
                      <w:marRight w:val="0"/>
                      <w:marTop w:val="0"/>
                      <w:marBottom w:val="0"/>
                      <w:divBdr>
                        <w:top w:val="none" w:sz="0" w:space="0" w:color="auto"/>
                        <w:left w:val="none" w:sz="0" w:space="0" w:color="auto"/>
                        <w:bottom w:val="none" w:sz="0" w:space="0" w:color="auto"/>
                        <w:right w:val="none" w:sz="0" w:space="0" w:color="auto"/>
                      </w:divBdr>
                      <w:divsChild>
                        <w:div w:id="3823894">
                          <w:marLeft w:val="240"/>
                          <w:marRight w:val="0"/>
                          <w:marTop w:val="0"/>
                          <w:marBottom w:val="0"/>
                          <w:divBdr>
                            <w:top w:val="none" w:sz="0" w:space="0" w:color="auto"/>
                            <w:left w:val="none" w:sz="0" w:space="0" w:color="auto"/>
                            <w:bottom w:val="none" w:sz="0" w:space="0" w:color="auto"/>
                            <w:right w:val="none" w:sz="0" w:space="0" w:color="auto"/>
                          </w:divBdr>
                          <w:divsChild>
                            <w:div w:id="136536421">
                              <w:marLeft w:val="0"/>
                              <w:marRight w:val="0"/>
                              <w:marTop w:val="0"/>
                              <w:marBottom w:val="0"/>
                              <w:divBdr>
                                <w:top w:val="none" w:sz="0" w:space="0" w:color="auto"/>
                                <w:left w:val="none" w:sz="0" w:space="0" w:color="auto"/>
                                <w:bottom w:val="none" w:sz="0" w:space="0" w:color="auto"/>
                                <w:right w:val="none" w:sz="0" w:space="0" w:color="auto"/>
                              </w:divBdr>
                              <w:divsChild>
                                <w:div w:id="1204948152">
                                  <w:marLeft w:val="0"/>
                                  <w:marRight w:val="0"/>
                                  <w:marTop w:val="0"/>
                                  <w:marBottom w:val="0"/>
                                  <w:divBdr>
                                    <w:top w:val="none" w:sz="0" w:space="0" w:color="auto"/>
                                    <w:left w:val="none" w:sz="0" w:space="0" w:color="auto"/>
                                    <w:bottom w:val="none" w:sz="0" w:space="0" w:color="auto"/>
                                    <w:right w:val="none" w:sz="0" w:space="0" w:color="auto"/>
                                  </w:divBdr>
                                </w:div>
                                <w:div w:id="1207370600">
                                  <w:marLeft w:val="240"/>
                                  <w:marRight w:val="0"/>
                                  <w:marTop w:val="0"/>
                                  <w:marBottom w:val="0"/>
                                  <w:divBdr>
                                    <w:top w:val="none" w:sz="0" w:space="0" w:color="auto"/>
                                    <w:left w:val="none" w:sz="0" w:space="0" w:color="auto"/>
                                    <w:bottom w:val="none" w:sz="0" w:space="0" w:color="auto"/>
                                    <w:right w:val="none" w:sz="0" w:space="0" w:color="auto"/>
                                  </w:divBdr>
                                  <w:divsChild>
                                    <w:div w:id="1873565887">
                                      <w:marLeft w:val="0"/>
                                      <w:marRight w:val="0"/>
                                      <w:marTop w:val="0"/>
                                      <w:marBottom w:val="0"/>
                                      <w:divBdr>
                                        <w:top w:val="none" w:sz="0" w:space="0" w:color="auto"/>
                                        <w:left w:val="none" w:sz="0" w:space="0" w:color="auto"/>
                                        <w:bottom w:val="none" w:sz="0" w:space="0" w:color="auto"/>
                                        <w:right w:val="none" w:sz="0" w:space="0" w:color="auto"/>
                                      </w:divBdr>
                                      <w:divsChild>
                                        <w:div w:id="69357245">
                                          <w:marLeft w:val="0"/>
                                          <w:marRight w:val="0"/>
                                          <w:marTop w:val="0"/>
                                          <w:marBottom w:val="0"/>
                                          <w:divBdr>
                                            <w:top w:val="none" w:sz="0" w:space="0" w:color="auto"/>
                                            <w:left w:val="none" w:sz="0" w:space="0" w:color="auto"/>
                                            <w:bottom w:val="none" w:sz="0" w:space="0" w:color="auto"/>
                                            <w:right w:val="none" w:sz="0" w:space="0" w:color="auto"/>
                                          </w:divBdr>
                                        </w:div>
                                        <w:div w:id="1176920830">
                                          <w:marLeft w:val="240"/>
                                          <w:marRight w:val="0"/>
                                          <w:marTop w:val="0"/>
                                          <w:marBottom w:val="0"/>
                                          <w:divBdr>
                                            <w:top w:val="none" w:sz="0" w:space="0" w:color="auto"/>
                                            <w:left w:val="none" w:sz="0" w:space="0" w:color="auto"/>
                                            <w:bottom w:val="none" w:sz="0" w:space="0" w:color="auto"/>
                                            <w:right w:val="none" w:sz="0" w:space="0" w:color="auto"/>
                                          </w:divBdr>
                                          <w:divsChild>
                                            <w:div w:id="983199984">
                                              <w:marLeft w:val="0"/>
                                              <w:marRight w:val="0"/>
                                              <w:marTop w:val="0"/>
                                              <w:marBottom w:val="0"/>
                                              <w:divBdr>
                                                <w:top w:val="none" w:sz="0" w:space="0" w:color="auto"/>
                                                <w:left w:val="none" w:sz="0" w:space="0" w:color="auto"/>
                                                <w:bottom w:val="none" w:sz="0" w:space="0" w:color="auto"/>
                                                <w:right w:val="none" w:sz="0" w:space="0" w:color="auto"/>
                                              </w:divBdr>
                                            </w:div>
                                          </w:divsChild>
                                        </w:div>
                                        <w:div w:id="14595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5750">
                                  <w:marLeft w:val="0"/>
                                  <w:marRight w:val="0"/>
                                  <w:marTop w:val="0"/>
                                  <w:marBottom w:val="0"/>
                                  <w:divBdr>
                                    <w:top w:val="none" w:sz="0" w:space="0" w:color="auto"/>
                                    <w:left w:val="none" w:sz="0" w:space="0" w:color="auto"/>
                                    <w:bottom w:val="none" w:sz="0" w:space="0" w:color="auto"/>
                                    <w:right w:val="none" w:sz="0" w:space="0" w:color="auto"/>
                                  </w:divBdr>
                                </w:div>
                              </w:divsChild>
                            </w:div>
                            <w:div w:id="658311450">
                              <w:marLeft w:val="0"/>
                              <w:marRight w:val="0"/>
                              <w:marTop w:val="0"/>
                              <w:marBottom w:val="0"/>
                              <w:divBdr>
                                <w:top w:val="none" w:sz="0" w:space="0" w:color="auto"/>
                                <w:left w:val="none" w:sz="0" w:space="0" w:color="auto"/>
                                <w:bottom w:val="none" w:sz="0" w:space="0" w:color="auto"/>
                                <w:right w:val="none" w:sz="0" w:space="0" w:color="auto"/>
                              </w:divBdr>
                              <w:divsChild>
                                <w:div w:id="180900733">
                                  <w:marLeft w:val="240"/>
                                  <w:marRight w:val="0"/>
                                  <w:marTop w:val="0"/>
                                  <w:marBottom w:val="0"/>
                                  <w:divBdr>
                                    <w:top w:val="none" w:sz="0" w:space="0" w:color="auto"/>
                                    <w:left w:val="none" w:sz="0" w:space="0" w:color="auto"/>
                                    <w:bottom w:val="none" w:sz="0" w:space="0" w:color="auto"/>
                                    <w:right w:val="none" w:sz="0" w:space="0" w:color="auto"/>
                                  </w:divBdr>
                                  <w:divsChild>
                                    <w:div w:id="1850758083">
                                      <w:marLeft w:val="0"/>
                                      <w:marRight w:val="0"/>
                                      <w:marTop w:val="0"/>
                                      <w:marBottom w:val="0"/>
                                      <w:divBdr>
                                        <w:top w:val="none" w:sz="0" w:space="0" w:color="auto"/>
                                        <w:left w:val="none" w:sz="0" w:space="0" w:color="auto"/>
                                        <w:bottom w:val="none" w:sz="0" w:space="0" w:color="auto"/>
                                        <w:right w:val="none" w:sz="0" w:space="0" w:color="auto"/>
                                      </w:divBdr>
                                      <w:divsChild>
                                        <w:div w:id="787234663">
                                          <w:marLeft w:val="0"/>
                                          <w:marRight w:val="0"/>
                                          <w:marTop w:val="0"/>
                                          <w:marBottom w:val="0"/>
                                          <w:divBdr>
                                            <w:top w:val="none" w:sz="0" w:space="0" w:color="auto"/>
                                            <w:left w:val="none" w:sz="0" w:space="0" w:color="auto"/>
                                            <w:bottom w:val="none" w:sz="0" w:space="0" w:color="auto"/>
                                            <w:right w:val="none" w:sz="0" w:space="0" w:color="auto"/>
                                          </w:divBdr>
                                        </w:div>
                                        <w:div w:id="1987930627">
                                          <w:marLeft w:val="240"/>
                                          <w:marRight w:val="0"/>
                                          <w:marTop w:val="0"/>
                                          <w:marBottom w:val="0"/>
                                          <w:divBdr>
                                            <w:top w:val="none" w:sz="0" w:space="0" w:color="auto"/>
                                            <w:left w:val="none" w:sz="0" w:space="0" w:color="auto"/>
                                            <w:bottom w:val="none" w:sz="0" w:space="0" w:color="auto"/>
                                            <w:right w:val="none" w:sz="0" w:space="0" w:color="auto"/>
                                          </w:divBdr>
                                          <w:divsChild>
                                            <w:div w:id="898129096">
                                              <w:marLeft w:val="0"/>
                                              <w:marRight w:val="0"/>
                                              <w:marTop w:val="0"/>
                                              <w:marBottom w:val="0"/>
                                              <w:divBdr>
                                                <w:top w:val="none" w:sz="0" w:space="0" w:color="auto"/>
                                                <w:left w:val="none" w:sz="0" w:space="0" w:color="auto"/>
                                                <w:bottom w:val="none" w:sz="0" w:space="0" w:color="auto"/>
                                                <w:right w:val="none" w:sz="0" w:space="0" w:color="auto"/>
                                              </w:divBdr>
                                            </w:div>
                                          </w:divsChild>
                                        </w:div>
                                        <w:div w:id="20932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41358">
                                  <w:marLeft w:val="0"/>
                                  <w:marRight w:val="0"/>
                                  <w:marTop w:val="0"/>
                                  <w:marBottom w:val="0"/>
                                  <w:divBdr>
                                    <w:top w:val="none" w:sz="0" w:space="0" w:color="auto"/>
                                    <w:left w:val="none" w:sz="0" w:space="0" w:color="auto"/>
                                    <w:bottom w:val="none" w:sz="0" w:space="0" w:color="auto"/>
                                    <w:right w:val="none" w:sz="0" w:space="0" w:color="auto"/>
                                  </w:divBdr>
                                </w:div>
                                <w:div w:id="322003968">
                                  <w:marLeft w:val="0"/>
                                  <w:marRight w:val="0"/>
                                  <w:marTop w:val="0"/>
                                  <w:marBottom w:val="0"/>
                                  <w:divBdr>
                                    <w:top w:val="none" w:sz="0" w:space="0" w:color="auto"/>
                                    <w:left w:val="none" w:sz="0" w:space="0" w:color="auto"/>
                                    <w:bottom w:val="none" w:sz="0" w:space="0" w:color="auto"/>
                                    <w:right w:val="none" w:sz="0" w:space="0" w:color="auto"/>
                                  </w:divBdr>
                                </w:div>
                              </w:divsChild>
                            </w:div>
                            <w:div w:id="1016689488">
                              <w:marLeft w:val="0"/>
                              <w:marRight w:val="0"/>
                              <w:marTop w:val="0"/>
                              <w:marBottom w:val="0"/>
                              <w:divBdr>
                                <w:top w:val="none" w:sz="0" w:space="0" w:color="auto"/>
                                <w:left w:val="none" w:sz="0" w:space="0" w:color="auto"/>
                                <w:bottom w:val="none" w:sz="0" w:space="0" w:color="auto"/>
                                <w:right w:val="none" w:sz="0" w:space="0" w:color="auto"/>
                              </w:divBdr>
                              <w:divsChild>
                                <w:div w:id="813372185">
                                  <w:marLeft w:val="240"/>
                                  <w:marRight w:val="0"/>
                                  <w:marTop w:val="0"/>
                                  <w:marBottom w:val="0"/>
                                  <w:divBdr>
                                    <w:top w:val="none" w:sz="0" w:space="0" w:color="auto"/>
                                    <w:left w:val="none" w:sz="0" w:space="0" w:color="auto"/>
                                    <w:bottom w:val="none" w:sz="0" w:space="0" w:color="auto"/>
                                    <w:right w:val="none" w:sz="0" w:space="0" w:color="auto"/>
                                  </w:divBdr>
                                  <w:divsChild>
                                    <w:div w:id="26026131">
                                      <w:marLeft w:val="0"/>
                                      <w:marRight w:val="0"/>
                                      <w:marTop w:val="0"/>
                                      <w:marBottom w:val="0"/>
                                      <w:divBdr>
                                        <w:top w:val="none" w:sz="0" w:space="0" w:color="auto"/>
                                        <w:left w:val="none" w:sz="0" w:space="0" w:color="auto"/>
                                        <w:bottom w:val="none" w:sz="0" w:space="0" w:color="auto"/>
                                        <w:right w:val="none" w:sz="0" w:space="0" w:color="auto"/>
                                      </w:divBdr>
                                      <w:divsChild>
                                        <w:div w:id="510487023">
                                          <w:marLeft w:val="0"/>
                                          <w:marRight w:val="0"/>
                                          <w:marTop w:val="0"/>
                                          <w:marBottom w:val="0"/>
                                          <w:divBdr>
                                            <w:top w:val="none" w:sz="0" w:space="0" w:color="auto"/>
                                            <w:left w:val="none" w:sz="0" w:space="0" w:color="auto"/>
                                            <w:bottom w:val="none" w:sz="0" w:space="0" w:color="auto"/>
                                            <w:right w:val="none" w:sz="0" w:space="0" w:color="auto"/>
                                          </w:divBdr>
                                        </w:div>
                                        <w:div w:id="578557817">
                                          <w:marLeft w:val="0"/>
                                          <w:marRight w:val="0"/>
                                          <w:marTop w:val="0"/>
                                          <w:marBottom w:val="0"/>
                                          <w:divBdr>
                                            <w:top w:val="none" w:sz="0" w:space="0" w:color="auto"/>
                                            <w:left w:val="none" w:sz="0" w:space="0" w:color="auto"/>
                                            <w:bottom w:val="none" w:sz="0" w:space="0" w:color="auto"/>
                                            <w:right w:val="none" w:sz="0" w:space="0" w:color="auto"/>
                                          </w:divBdr>
                                        </w:div>
                                        <w:div w:id="748114897">
                                          <w:marLeft w:val="240"/>
                                          <w:marRight w:val="0"/>
                                          <w:marTop w:val="0"/>
                                          <w:marBottom w:val="0"/>
                                          <w:divBdr>
                                            <w:top w:val="none" w:sz="0" w:space="0" w:color="auto"/>
                                            <w:left w:val="none" w:sz="0" w:space="0" w:color="auto"/>
                                            <w:bottom w:val="none" w:sz="0" w:space="0" w:color="auto"/>
                                            <w:right w:val="none" w:sz="0" w:space="0" w:color="auto"/>
                                          </w:divBdr>
                                          <w:divsChild>
                                            <w:div w:id="5132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58005">
                                  <w:marLeft w:val="0"/>
                                  <w:marRight w:val="0"/>
                                  <w:marTop w:val="0"/>
                                  <w:marBottom w:val="0"/>
                                  <w:divBdr>
                                    <w:top w:val="none" w:sz="0" w:space="0" w:color="auto"/>
                                    <w:left w:val="none" w:sz="0" w:space="0" w:color="auto"/>
                                    <w:bottom w:val="none" w:sz="0" w:space="0" w:color="auto"/>
                                    <w:right w:val="none" w:sz="0" w:space="0" w:color="auto"/>
                                  </w:divBdr>
                                </w:div>
                                <w:div w:id="1138493512">
                                  <w:marLeft w:val="0"/>
                                  <w:marRight w:val="0"/>
                                  <w:marTop w:val="0"/>
                                  <w:marBottom w:val="0"/>
                                  <w:divBdr>
                                    <w:top w:val="none" w:sz="0" w:space="0" w:color="auto"/>
                                    <w:left w:val="none" w:sz="0" w:space="0" w:color="auto"/>
                                    <w:bottom w:val="none" w:sz="0" w:space="0" w:color="auto"/>
                                    <w:right w:val="none" w:sz="0" w:space="0" w:color="auto"/>
                                  </w:divBdr>
                                </w:div>
                              </w:divsChild>
                            </w:div>
                            <w:div w:id="1123814444">
                              <w:marLeft w:val="0"/>
                              <w:marRight w:val="0"/>
                              <w:marTop w:val="0"/>
                              <w:marBottom w:val="0"/>
                              <w:divBdr>
                                <w:top w:val="none" w:sz="0" w:space="0" w:color="auto"/>
                                <w:left w:val="none" w:sz="0" w:space="0" w:color="auto"/>
                                <w:bottom w:val="none" w:sz="0" w:space="0" w:color="auto"/>
                                <w:right w:val="none" w:sz="0" w:space="0" w:color="auto"/>
                              </w:divBdr>
                              <w:divsChild>
                                <w:div w:id="61490780">
                                  <w:marLeft w:val="0"/>
                                  <w:marRight w:val="0"/>
                                  <w:marTop w:val="0"/>
                                  <w:marBottom w:val="0"/>
                                  <w:divBdr>
                                    <w:top w:val="none" w:sz="0" w:space="0" w:color="auto"/>
                                    <w:left w:val="none" w:sz="0" w:space="0" w:color="auto"/>
                                    <w:bottom w:val="none" w:sz="0" w:space="0" w:color="auto"/>
                                    <w:right w:val="none" w:sz="0" w:space="0" w:color="auto"/>
                                  </w:divBdr>
                                </w:div>
                                <w:div w:id="498811168">
                                  <w:marLeft w:val="240"/>
                                  <w:marRight w:val="0"/>
                                  <w:marTop w:val="0"/>
                                  <w:marBottom w:val="0"/>
                                  <w:divBdr>
                                    <w:top w:val="none" w:sz="0" w:space="0" w:color="auto"/>
                                    <w:left w:val="none" w:sz="0" w:space="0" w:color="auto"/>
                                    <w:bottom w:val="none" w:sz="0" w:space="0" w:color="auto"/>
                                    <w:right w:val="none" w:sz="0" w:space="0" w:color="auto"/>
                                  </w:divBdr>
                                  <w:divsChild>
                                    <w:div w:id="645359093">
                                      <w:marLeft w:val="0"/>
                                      <w:marRight w:val="0"/>
                                      <w:marTop w:val="0"/>
                                      <w:marBottom w:val="0"/>
                                      <w:divBdr>
                                        <w:top w:val="none" w:sz="0" w:space="0" w:color="auto"/>
                                        <w:left w:val="none" w:sz="0" w:space="0" w:color="auto"/>
                                        <w:bottom w:val="none" w:sz="0" w:space="0" w:color="auto"/>
                                        <w:right w:val="none" w:sz="0" w:space="0" w:color="auto"/>
                                      </w:divBdr>
                                      <w:divsChild>
                                        <w:div w:id="51511935">
                                          <w:marLeft w:val="0"/>
                                          <w:marRight w:val="0"/>
                                          <w:marTop w:val="0"/>
                                          <w:marBottom w:val="0"/>
                                          <w:divBdr>
                                            <w:top w:val="none" w:sz="0" w:space="0" w:color="auto"/>
                                            <w:left w:val="none" w:sz="0" w:space="0" w:color="auto"/>
                                            <w:bottom w:val="none" w:sz="0" w:space="0" w:color="auto"/>
                                            <w:right w:val="none" w:sz="0" w:space="0" w:color="auto"/>
                                          </w:divBdr>
                                        </w:div>
                                        <w:div w:id="1097092419">
                                          <w:marLeft w:val="0"/>
                                          <w:marRight w:val="0"/>
                                          <w:marTop w:val="0"/>
                                          <w:marBottom w:val="0"/>
                                          <w:divBdr>
                                            <w:top w:val="none" w:sz="0" w:space="0" w:color="auto"/>
                                            <w:left w:val="none" w:sz="0" w:space="0" w:color="auto"/>
                                            <w:bottom w:val="none" w:sz="0" w:space="0" w:color="auto"/>
                                            <w:right w:val="none" w:sz="0" w:space="0" w:color="auto"/>
                                          </w:divBdr>
                                        </w:div>
                                        <w:div w:id="1109005935">
                                          <w:marLeft w:val="240"/>
                                          <w:marRight w:val="0"/>
                                          <w:marTop w:val="0"/>
                                          <w:marBottom w:val="0"/>
                                          <w:divBdr>
                                            <w:top w:val="none" w:sz="0" w:space="0" w:color="auto"/>
                                            <w:left w:val="none" w:sz="0" w:space="0" w:color="auto"/>
                                            <w:bottom w:val="none" w:sz="0" w:space="0" w:color="auto"/>
                                            <w:right w:val="none" w:sz="0" w:space="0" w:color="auto"/>
                                          </w:divBdr>
                                          <w:divsChild>
                                            <w:div w:id="13840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044574">
                                  <w:marLeft w:val="0"/>
                                  <w:marRight w:val="0"/>
                                  <w:marTop w:val="0"/>
                                  <w:marBottom w:val="0"/>
                                  <w:divBdr>
                                    <w:top w:val="none" w:sz="0" w:space="0" w:color="auto"/>
                                    <w:left w:val="none" w:sz="0" w:space="0" w:color="auto"/>
                                    <w:bottom w:val="none" w:sz="0" w:space="0" w:color="auto"/>
                                    <w:right w:val="none" w:sz="0" w:space="0" w:color="auto"/>
                                  </w:divBdr>
                                </w:div>
                              </w:divsChild>
                            </w:div>
                            <w:div w:id="1150250114">
                              <w:marLeft w:val="0"/>
                              <w:marRight w:val="0"/>
                              <w:marTop w:val="0"/>
                              <w:marBottom w:val="0"/>
                              <w:divBdr>
                                <w:top w:val="none" w:sz="0" w:space="0" w:color="auto"/>
                                <w:left w:val="none" w:sz="0" w:space="0" w:color="auto"/>
                                <w:bottom w:val="none" w:sz="0" w:space="0" w:color="auto"/>
                                <w:right w:val="none" w:sz="0" w:space="0" w:color="auto"/>
                              </w:divBdr>
                              <w:divsChild>
                                <w:div w:id="1621186572">
                                  <w:marLeft w:val="0"/>
                                  <w:marRight w:val="0"/>
                                  <w:marTop w:val="0"/>
                                  <w:marBottom w:val="0"/>
                                  <w:divBdr>
                                    <w:top w:val="none" w:sz="0" w:space="0" w:color="auto"/>
                                    <w:left w:val="none" w:sz="0" w:space="0" w:color="auto"/>
                                    <w:bottom w:val="none" w:sz="0" w:space="0" w:color="auto"/>
                                    <w:right w:val="none" w:sz="0" w:space="0" w:color="auto"/>
                                  </w:divBdr>
                                </w:div>
                                <w:div w:id="2049449125">
                                  <w:marLeft w:val="240"/>
                                  <w:marRight w:val="0"/>
                                  <w:marTop w:val="0"/>
                                  <w:marBottom w:val="0"/>
                                  <w:divBdr>
                                    <w:top w:val="none" w:sz="0" w:space="0" w:color="auto"/>
                                    <w:left w:val="none" w:sz="0" w:space="0" w:color="auto"/>
                                    <w:bottom w:val="none" w:sz="0" w:space="0" w:color="auto"/>
                                    <w:right w:val="none" w:sz="0" w:space="0" w:color="auto"/>
                                  </w:divBdr>
                                  <w:divsChild>
                                    <w:div w:id="1775442318">
                                      <w:marLeft w:val="0"/>
                                      <w:marRight w:val="0"/>
                                      <w:marTop w:val="0"/>
                                      <w:marBottom w:val="0"/>
                                      <w:divBdr>
                                        <w:top w:val="none" w:sz="0" w:space="0" w:color="auto"/>
                                        <w:left w:val="none" w:sz="0" w:space="0" w:color="auto"/>
                                        <w:bottom w:val="none" w:sz="0" w:space="0" w:color="auto"/>
                                        <w:right w:val="none" w:sz="0" w:space="0" w:color="auto"/>
                                      </w:divBdr>
                                      <w:divsChild>
                                        <w:div w:id="816067390">
                                          <w:marLeft w:val="0"/>
                                          <w:marRight w:val="0"/>
                                          <w:marTop w:val="0"/>
                                          <w:marBottom w:val="0"/>
                                          <w:divBdr>
                                            <w:top w:val="none" w:sz="0" w:space="0" w:color="auto"/>
                                            <w:left w:val="none" w:sz="0" w:space="0" w:color="auto"/>
                                            <w:bottom w:val="none" w:sz="0" w:space="0" w:color="auto"/>
                                            <w:right w:val="none" w:sz="0" w:space="0" w:color="auto"/>
                                          </w:divBdr>
                                        </w:div>
                                        <w:div w:id="1491284956">
                                          <w:marLeft w:val="0"/>
                                          <w:marRight w:val="0"/>
                                          <w:marTop w:val="0"/>
                                          <w:marBottom w:val="0"/>
                                          <w:divBdr>
                                            <w:top w:val="none" w:sz="0" w:space="0" w:color="auto"/>
                                            <w:left w:val="none" w:sz="0" w:space="0" w:color="auto"/>
                                            <w:bottom w:val="none" w:sz="0" w:space="0" w:color="auto"/>
                                            <w:right w:val="none" w:sz="0" w:space="0" w:color="auto"/>
                                          </w:divBdr>
                                        </w:div>
                                        <w:div w:id="1941908851">
                                          <w:marLeft w:val="240"/>
                                          <w:marRight w:val="0"/>
                                          <w:marTop w:val="0"/>
                                          <w:marBottom w:val="0"/>
                                          <w:divBdr>
                                            <w:top w:val="none" w:sz="0" w:space="0" w:color="auto"/>
                                            <w:left w:val="none" w:sz="0" w:space="0" w:color="auto"/>
                                            <w:bottom w:val="none" w:sz="0" w:space="0" w:color="auto"/>
                                            <w:right w:val="none" w:sz="0" w:space="0" w:color="auto"/>
                                          </w:divBdr>
                                          <w:divsChild>
                                            <w:div w:id="3552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14005">
                                  <w:marLeft w:val="0"/>
                                  <w:marRight w:val="0"/>
                                  <w:marTop w:val="0"/>
                                  <w:marBottom w:val="0"/>
                                  <w:divBdr>
                                    <w:top w:val="none" w:sz="0" w:space="0" w:color="auto"/>
                                    <w:left w:val="none" w:sz="0" w:space="0" w:color="auto"/>
                                    <w:bottom w:val="none" w:sz="0" w:space="0" w:color="auto"/>
                                    <w:right w:val="none" w:sz="0" w:space="0" w:color="auto"/>
                                  </w:divBdr>
                                </w:div>
                              </w:divsChild>
                            </w:div>
                            <w:div w:id="1344547771">
                              <w:marLeft w:val="0"/>
                              <w:marRight w:val="0"/>
                              <w:marTop w:val="0"/>
                              <w:marBottom w:val="0"/>
                              <w:divBdr>
                                <w:top w:val="none" w:sz="0" w:space="0" w:color="auto"/>
                                <w:left w:val="none" w:sz="0" w:space="0" w:color="auto"/>
                                <w:bottom w:val="none" w:sz="0" w:space="0" w:color="auto"/>
                                <w:right w:val="none" w:sz="0" w:space="0" w:color="auto"/>
                              </w:divBdr>
                              <w:divsChild>
                                <w:div w:id="777337869">
                                  <w:marLeft w:val="0"/>
                                  <w:marRight w:val="0"/>
                                  <w:marTop w:val="0"/>
                                  <w:marBottom w:val="0"/>
                                  <w:divBdr>
                                    <w:top w:val="none" w:sz="0" w:space="0" w:color="auto"/>
                                    <w:left w:val="none" w:sz="0" w:space="0" w:color="auto"/>
                                    <w:bottom w:val="none" w:sz="0" w:space="0" w:color="auto"/>
                                    <w:right w:val="none" w:sz="0" w:space="0" w:color="auto"/>
                                  </w:divBdr>
                                </w:div>
                                <w:div w:id="1419669803">
                                  <w:marLeft w:val="240"/>
                                  <w:marRight w:val="0"/>
                                  <w:marTop w:val="0"/>
                                  <w:marBottom w:val="0"/>
                                  <w:divBdr>
                                    <w:top w:val="none" w:sz="0" w:space="0" w:color="auto"/>
                                    <w:left w:val="none" w:sz="0" w:space="0" w:color="auto"/>
                                    <w:bottom w:val="none" w:sz="0" w:space="0" w:color="auto"/>
                                    <w:right w:val="none" w:sz="0" w:space="0" w:color="auto"/>
                                  </w:divBdr>
                                  <w:divsChild>
                                    <w:div w:id="1382291123">
                                      <w:marLeft w:val="0"/>
                                      <w:marRight w:val="0"/>
                                      <w:marTop w:val="0"/>
                                      <w:marBottom w:val="0"/>
                                      <w:divBdr>
                                        <w:top w:val="none" w:sz="0" w:space="0" w:color="auto"/>
                                        <w:left w:val="none" w:sz="0" w:space="0" w:color="auto"/>
                                        <w:bottom w:val="none" w:sz="0" w:space="0" w:color="auto"/>
                                        <w:right w:val="none" w:sz="0" w:space="0" w:color="auto"/>
                                      </w:divBdr>
                                      <w:divsChild>
                                        <w:div w:id="934246512">
                                          <w:marLeft w:val="240"/>
                                          <w:marRight w:val="0"/>
                                          <w:marTop w:val="0"/>
                                          <w:marBottom w:val="0"/>
                                          <w:divBdr>
                                            <w:top w:val="none" w:sz="0" w:space="0" w:color="auto"/>
                                            <w:left w:val="none" w:sz="0" w:space="0" w:color="auto"/>
                                            <w:bottom w:val="none" w:sz="0" w:space="0" w:color="auto"/>
                                            <w:right w:val="none" w:sz="0" w:space="0" w:color="auto"/>
                                          </w:divBdr>
                                          <w:divsChild>
                                            <w:div w:id="330330168">
                                              <w:marLeft w:val="0"/>
                                              <w:marRight w:val="0"/>
                                              <w:marTop w:val="0"/>
                                              <w:marBottom w:val="0"/>
                                              <w:divBdr>
                                                <w:top w:val="none" w:sz="0" w:space="0" w:color="auto"/>
                                                <w:left w:val="none" w:sz="0" w:space="0" w:color="auto"/>
                                                <w:bottom w:val="none" w:sz="0" w:space="0" w:color="auto"/>
                                                <w:right w:val="none" w:sz="0" w:space="0" w:color="auto"/>
                                              </w:divBdr>
                                            </w:div>
                                          </w:divsChild>
                                        </w:div>
                                        <w:div w:id="1821532828">
                                          <w:marLeft w:val="0"/>
                                          <w:marRight w:val="0"/>
                                          <w:marTop w:val="0"/>
                                          <w:marBottom w:val="0"/>
                                          <w:divBdr>
                                            <w:top w:val="none" w:sz="0" w:space="0" w:color="auto"/>
                                            <w:left w:val="none" w:sz="0" w:space="0" w:color="auto"/>
                                            <w:bottom w:val="none" w:sz="0" w:space="0" w:color="auto"/>
                                            <w:right w:val="none" w:sz="0" w:space="0" w:color="auto"/>
                                          </w:divBdr>
                                        </w:div>
                                        <w:div w:id="20533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03279">
                                  <w:marLeft w:val="0"/>
                                  <w:marRight w:val="0"/>
                                  <w:marTop w:val="0"/>
                                  <w:marBottom w:val="0"/>
                                  <w:divBdr>
                                    <w:top w:val="none" w:sz="0" w:space="0" w:color="auto"/>
                                    <w:left w:val="none" w:sz="0" w:space="0" w:color="auto"/>
                                    <w:bottom w:val="none" w:sz="0" w:space="0" w:color="auto"/>
                                    <w:right w:val="none" w:sz="0" w:space="0" w:color="auto"/>
                                  </w:divBdr>
                                </w:div>
                              </w:divsChild>
                            </w:div>
                            <w:div w:id="1406685684">
                              <w:marLeft w:val="0"/>
                              <w:marRight w:val="0"/>
                              <w:marTop w:val="0"/>
                              <w:marBottom w:val="0"/>
                              <w:divBdr>
                                <w:top w:val="none" w:sz="0" w:space="0" w:color="auto"/>
                                <w:left w:val="none" w:sz="0" w:space="0" w:color="auto"/>
                                <w:bottom w:val="none" w:sz="0" w:space="0" w:color="auto"/>
                                <w:right w:val="none" w:sz="0" w:space="0" w:color="auto"/>
                              </w:divBdr>
                              <w:divsChild>
                                <w:div w:id="930243029">
                                  <w:marLeft w:val="240"/>
                                  <w:marRight w:val="0"/>
                                  <w:marTop w:val="0"/>
                                  <w:marBottom w:val="0"/>
                                  <w:divBdr>
                                    <w:top w:val="none" w:sz="0" w:space="0" w:color="auto"/>
                                    <w:left w:val="none" w:sz="0" w:space="0" w:color="auto"/>
                                    <w:bottom w:val="none" w:sz="0" w:space="0" w:color="auto"/>
                                    <w:right w:val="none" w:sz="0" w:space="0" w:color="auto"/>
                                  </w:divBdr>
                                  <w:divsChild>
                                    <w:div w:id="2039545874">
                                      <w:marLeft w:val="0"/>
                                      <w:marRight w:val="0"/>
                                      <w:marTop w:val="0"/>
                                      <w:marBottom w:val="0"/>
                                      <w:divBdr>
                                        <w:top w:val="none" w:sz="0" w:space="0" w:color="auto"/>
                                        <w:left w:val="none" w:sz="0" w:space="0" w:color="auto"/>
                                        <w:bottom w:val="none" w:sz="0" w:space="0" w:color="auto"/>
                                        <w:right w:val="none" w:sz="0" w:space="0" w:color="auto"/>
                                      </w:divBdr>
                                      <w:divsChild>
                                        <w:div w:id="719742527">
                                          <w:marLeft w:val="0"/>
                                          <w:marRight w:val="0"/>
                                          <w:marTop w:val="0"/>
                                          <w:marBottom w:val="0"/>
                                          <w:divBdr>
                                            <w:top w:val="none" w:sz="0" w:space="0" w:color="auto"/>
                                            <w:left w:val="none" w:sz="0" w:space="0" w:color="auto"/>
                                            <w:bottom w:val="none" w:sz="0" w:space="0" w:color="auto"/>
                                            <w:right w:val="none" w:sz="0" w:space="0" w:color="auto"/>
                                          </w:divBdr>
                                        </w:div>
                                        <w:div w:id="730083987">
                                          <w:marLeft w:val="240"/>
                                          <w:marRight w:val="0"/>
                                          <w:marTop w:val="0"/>
                                          <w:marBottom w:val="0"/>
                                          <w:divBdr>
                                            <w:top w:val="none" w:sz="0" w:space="0" w:color="auto"/>
                                            <w:left w:val="none" w:sz="0" w:space="0" w:color="auto"/>
                                            <w:bottom w:val="none" w:sz="0" w:space="0" w:color="auto"/>
                                            <w:right w:val="none" w:sz="0" w:space="0" w:color="auto"/>
                                          </w:divBdr>
                                          <w:divsChild>
                                            <w:div w:id="667900508">
                                              <w:marLeft w:val="0"/>
                                              <w:marRight w:val="0"/>
                                              <w:marTop w:val="0"/>
                                              <w:marBottom w:val="0"/>
                                              <w:divBdr>
                                                <w:top w:val="none" w:sz="0" w:space="0" w:color="auto"/>
                                                <w:left w:val="none" w:sz="0" w:space="0" w:color="auto"/>
                                                <w:bottom w:val="none" w:sz="0" w:space="0" w:color="auto"/>
                                                <w:right w:val="none" w:sz="0" w:space="0" w:color="auto"/>
                                              </w:divBdr>
                                            </w:div>
                                          </w:divsChild>
                                        </w:div>
                                        <w:div w:id="119631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6526">
                                  <w:marLeft w:val="0"/>
                                  <w:marRight w:val="0"/>
                                  <w:marTop w:val="0"/>
                                  <w:marBottom w:val="0"/>
                                  <w:divBdr>
                                    <w:top w:val="none" w:sz="0" w:space="0" w:color="auto"/>
                                    <w:left w:val="none" w:sz="0" w:space="0" w:color="auto"/>
                                    <w:bottom w:val="none" w:sz="0" w:space="0" w:color="auto"/>
                                    <w:right w:val="none" w:sz="0" w:space="0" w:color="auto"/>
                                  </w:divBdr>
                                </w:div>
                                <w:div w:id="1494644629">
                                  <w:marLeft w:val="0"/>
                                  <w:marRight w:val="0"/>
                                  <w:marTop w:val="0"/>
                                  <w:marBottom w:val="0"/>
                                  <w:divBdr>
                                    <w:top w:val="none" w:sz="0" w:space="0" w:color="auto"/>
                                    <w:left w:val="none" w:sz="0" w:space="0" w:color="auto"/>
                                    <w:bottom w:val="none" w:sz="0" w:space="0" w:color="auto"/>
                                    <w:right w:val="none" w:sz="0" w:space="0" w:color="auto"/>
                                  </w:divBdr>
                                </w:div>
                              </w:divsChild>
                            </w:div>
                            <w:div w:id="1616016334">
                              <w:marLeft w:val="0"/>
                              <w:marRight w:val="0"/>
                              <w:marTop w:val="0"/>
                              <w:marBottom w:val="0"/>
                              <w:divBdr>
                                <w:top w:val="none" w:sz="0" w:space="0" w:color="auto"/>
                                <w:left w:val="none" w:sz="0" w:space="0" w:color="auto"/>
                                <w:bottom w:val="none" w:sz="0" w:space="0" w:color="auto"/>
                                <w:right w:val="none" w:sz="0" w:space="0" w:color="auto"/>
                              </w:divBdr>
                              <w:divsChild>
                                <w:div w:id="494804798">
                                  <w:marLeft w:val="0"/>
                                  <w:marRight w:val="0"/>
                                  <w:marTop w:val="0"/>
                                  <w:marBottom w:val="0"/>
                                  <w:divBdr>
                                    <w:top w:val="none" w:sz="0" w:space="0" w:color="auto"/>
                                    <w:left w:val="none" w:sz="0" w:space="0" w:color="auto"/>
                                    <w:bottom w:val="none" w:sz="0" w:space="0" w:color="auto"/>
                                    <w:right w:val="none" w:sz="0" w:space="0" w:color="auto"/>
                                  </w:divBdr>
                                </w:div>
                                <w:div w:id="948270334">
                                  <w:marLeft w:val="240"/>
                                  <w:marRight w:val="0"/>
                                  <w:marTop w:val="0"/>
                                  <w:marBottom w:val="0"/>
                                  <w:divBdr>
                                    <w:top w:val="none" w:sz="0" w:space="0" w:color="auto"/>
                                    <w:left w:val="none" w:sz="0" w:space="0" w:color="auto"/>
                                    <w:bottom w:val="none" w:sz="0" w:space="0" w:color="auto"/>
                                    <w:right w:val="none" w:sz="0" w:space="0" w:color="auto"/>
                                  </w:divBdr>
                                  <w:divsChild>
                                    <w:div w:id="783501292">
                                      <w:marLeft w:val="0"/>
                                      <w:marRight w:val="0"/>
                                      <w:marTop w:val="0"/>
                                      <w:marBottom w:val="0"/>
                                      <w:divBdr>
                                        <w:top w:val="none" w:sz="0" w:space="0" w:color="auto"/>
                                        <w:left w:val="none" w:sz="0" w:space="0" w:color="auto"/>
                                        <w:bottom w:val="none" w:sz="0" w:space="0" w:color="auto"/>
                                        <w:right w:val="none" w:sz="0" w:space="0" w:color="auto"/>
                                      </w:divBdr>
                                      <w:divsChild>
                                        <w:div w:id="239752726">
                                          <w:marLeft w:val="0"/>
                                          <w:marRight w:val="0"/>
                                          <w:marTop w:val="0"/>
                                          <w:marBottom w:val="0"/>
                                          <w:divBdr>
                                            <w:top w:val="none" w:sz="0" w:space="0" w:color="auto"/>
                                            <w:left w:val="none" w:sz="0" w:space="0" w:color="auto"/>
                                            <w:bottom w:val="none" w:sz="0" w:space="0" w:color="auto"/>
                                            <w:right w:val="none" w:sz="0" w:space="0" w:color="auto"/>
                                          </w:divBdr>
                                        </w:div>
                                        <w:div w:id="1799106001">
                                          <w:marLeft w:val="0"/>
                                          <w:marRight w:val="0"/>
                                          <w:marTop w:val="0"/>
                                          <w:marBottom w:val="0"/>
                                          <w:divBdr>
                                            <w:top w:val="none" w:sz="0" w:space="0" w:color="auto"/>
                                            <w:left w:val="none" w:sz="0" w:space="0" w:color="auto"/>
                                            <w:bottom w:val="none" w:sz="0" w:space="0" w:color="auto"/>
                                            <w:right w:val="none" w:sz="0" w:space="0" w:color="auto"/>
                                          </w:divBdr>
                                        </w:div>
                                        <w:div w:id="1811171623">
                                          <w:marLeft w:val="240"/>
                                          <w:marRight w:val="0"/>
                                          <w:marTop w:val="0"/>
                                          <w:marBottom w:val="0"/>
                                          <w:divBdr>
                                            <w:top w:val="none" w:sz="0" w:space="0" w:color="auto"/>
                                            <w:left w:val="none" w:sz="0" w:space="0" w:color="auto"/>
                                            <w:bottom w:val="none" w:sz="0" w:space="0" w:color="auto"/>
                                            <w:right w:val="none" w:sz="0" w:space="0" w:color="auto"/>
                                          </w:divBdr>
                                          <w:divsChild>
                                            <w:div w:id="5883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43587">
                                  <w:marLeft w:val="0"/>
                                  <w:marRight w:val="0"/>
                                  <w:marTop w:val="0"/>
                                  <w:marBottom w:val="0"/>
                                  <w:divBdr>
                                    <w:top w:val="none" w:sz="0" w:space="0" w:color="auto"/>
                                    <w:left w:val="none" w:sz="0" w:space="0" w:color="auto"/>
                                    <w:bottom w:val="none" w:sz="0" w:space="0" w:color="auto"/>
                                    <w:right w:val="none" w:sz="0" w:space="0" w:color="auto"/>
                                  </w:divBdr>
                                </w:div>
                              </w:divsChild>
                            </w:div>
                            <w:div w:id="1836148677">
                              <w:marLeft w:val="0"/>
                              <w:marRight w:val="0"/>
                              <w:marTop w:val="0"/>
                              <w:marBottom w:val="0"/>
                              <w:divBdr>
                                <w:top w:val="none" w:sz="0" w:space="0" w:color="auto"/>
                                <w:left w:val="none" w:sz="0" w:space="0" w:color="auto"/>
                                <w:bottom w:val="none" w:sz="0" w:space="0" w:color="auto"/>
                                <w:right w:val="none" w:sz="0" w:space="0" w:color="auto"/>
                              </w:divBdr>
                              <w:divsChild>
                                <w:div w:id="1945914254">
                                  <w:marLeft w:val="0"/>
                                  <w:marRight w:val="0"/>
                                  <w:marTop w:val="0"/>
                                  <w:marBottom w:val="0"/>
                                  <w:divBdr>
                                    <w:top w:val="none" w:sz="0" w:space="0" w:color="auto"/>
                                    <w:left w:val="none" w:sz="0" w:space="0" w:color="auto"/>
                                    <w:bottom w:val="none" w:sz="0" w:space="0" w:color="auto"/>
                                    <w:right w:val="none" w:sz="0" w:space="0" w:color="auto"/>
                                  </w:divBdr>
                                </w:div>
                                <w:div w:id="1980065932">
                                  <w:marLeft w:val="0"/>
                                  <w:marRight w:val="0"/>
                                  <w:marTop w:val="0"/>
                                  <w:marBottom w:val="0"/>
                                  <w:divBdr>
                                    <w:top w:val="none" w:sz="0" w:space="0" w:color="auto"/>
                                    <w:left w:val="none" w:sz="0" w:space="0" w:color="auto"/>
                                    <w:bottom w:val="none" w:sz="0" w:space="0" w:color="auto"/>
                                    <w:right w:val="none" w:sz="0" w:space="0" w:color="auto"/>
                                  </w:divBdr>
                                </w:div>
                                <w:div w:id="2052728437">
                                  <w:marLeft w:val="240"/>
                                  <w:marRight w:val="0"/>
                                  <w:marTop w:val="0"/>
                                  <w:marBottom w:val="0"/>
                                  <w:divBdr>
                                    <w:top w:val="none" w:sz="0" w:space="0" w:color="auto"/>
                                    <w:left w:val="none" w:sz="0" w:space="0" w:color="auto"/>
                                    <w:bottom w:val="none" w:sz="0" w:space="0" w:color="auto"/>
                                    <w:right w:val="none" w:sz="0" w:space="0" w:color="auto"/>
                                  </w:divBdr>
                                  <w:divsChild>
                                    <w:div w:id="390034153">
                                      <w:marLeft w:val="0"/>
                                      <w:marRight w:val="0"/>
                                      <w:marTop w:val="0"/>
                                      <w:marBottom w:val="0"/>
                                      <w:divBdr>
                                        <w:top w:val="none" w:sz="0" w:space="0" w:color="auto"/>
                                        <w:left w:val="none" w:sz="0" w:space="0" w:color="auto"/>
                                        <w:bottom w:val="none" w:sz="0" w:space="0" w:color="auto"/>
                                        <w:right w:val="none" w:sz="0" w:space="0" w:color="auto"/>
                                      </w:divBdr>
                                      <w:divsChild>
                                        <w:div w:id="834998218">
                                          <w:marLeft w:val="0"/>
                                          <w:marRight w:val="0"/>
                                          <w:marTop w:val="0"/>
                                          <w:marBottom w:val="0"/>
                                          <w:divBdr>
                                            <w:top w:val="none" w:sz="0" w:space="0" w:color="auto"/>
                                            <w:left w:val="none" w:sz="0" w:space="0" w:color="auto"/>
                                            <w:bottom w:val="none" w:sz="0" w:space="0" w:color="auto"/>
                                            <w:right w:val="none" w:sz="0" w:space="0" w:color="auto"/>
                                          </w:divBdr>
                                        </w:div>
                                        <w:div w:id="1628778749">
                                          <w:marLeft w:val="240"/>
                                          <w:marRight w:val="0"/>
                                          <w:marTop w:val="0"/>
                                          <w:marBottom w:val="0"/>
                                          <w:divBdr>
                                            <w:top w:val="none" w:sz="0" w:space="0" w:color="auto"/>
                                            <w:left w:val="none" w:sz="0" w:space="0" w:color="auto"/>
                                            <w:bottom w:val="none" w:sz="0" w:space="0" w:color="auto"/>
                                            <w:right w:val="none" w:sz="0" w:space="0" w:color="auto"/>
                                          </w:divBdr>
                                          <w:divsChild>
                                            <w:div w:id="1216233616">
                                              <w:marLeft w:val="0"/>
                                              <w:marRight w:val="0"/>
                                              <w:marTop w:val="0"/>
                                              <w:marBottom w:val="0"/>
                                              <w:divBdr>
                                                <w:top w:val="none" w:sz="0" w:space="0" w:color="auto"/>
                                                <w:left w:val="none" w:sz="0" w:space="0" w:color="auto"/>
                                                <w:bottom w:val="none" w:sz="0" w:space="0" w:color="auto"/>
                                                <w:right w:val="none" w:sz="0" w:space="0" w:color="auto"/>
                                              </w:divBdr>
                                            </w:div>
                                          </w:divsChild>
                                        </w:div>
                                        <w:div w:id="199009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973440">
                          <w:marLeft w:val="0"/>
                          <w:marRight w:val="0"/>
                          <w:marTop w:val="0"/>
                          <w:marBottom w:val="0"/>
                          <w:divBdr>
                            <w:top w:val="none" w:sz="0" w:space="0" w:color="auto"/>
                            <w:left w:val="none" w:sz="0" w:space="0" w:color="auto"/>
                            <w:bottom w:val="none" w:sz="0" w:space="0" w:color="auto"/>
                            <w:right w:val="none" w:sz="0" w:space="0" w:color="auto"/>
                          </w:divBdr>
                        </w:div>
                        <w:div w:id="86436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304094">
              <w:marLeft w:val="0"/>
              <w:marRight w:val="0"/>
              <w:marTop w:val="0"/>
              <w:marBottom w:val="0"/>
              <w:divBdr>
                <w:top w:val="none" w:sz="0" w:space="0" w:color="auto"/>
                <w:left w:val="none" w:sz="0" w:space="0" w:color="auto"/>
                <w:bottom w:val="none" w:sz="0" w:space="0" w:color="auto"/>
                <w:right w:val="none" w:sz="0" w:space="0" w:color="auto"/>
              </w:divBdr>
              <w:divsChild>
                <w:div w:id="768543501">
                  <w:marLeft w:val="0"/>
                  <w:marRight w:val="0"/>
                  <w:marTop w:val="0"/>
                  <w:marBottom w:val="0"/>
                  <w:divBdr>
                    <w:top w:val="none" w:sz="0" w:space="0" w:color="auto"/>
                    <w:left w:val="none" w:sz="0" w:space="0" w:color="auto"/>
                    <w:bottom w:val="none" w:sz="0" w:space="0" w:color="auto"/>
                    <w:right w:val="none" w:sz="0" w:space="0" w:color="auto"/>
                  </w:divBdr>
                </w:div>
                <w:div w:id="1011838528">
                  <w:marLeft w:val="240"/>
                  <w:marRight w:val="0"/>
                  <w:marTop w:val="0"/>
                  <w:marBottom w:val="0"/>
                  <w:divBdr>
                    <w:top w:val="none" w:sz="0" w:space="0" w:color="auto"/>
                    <w:left w:val="none" w:sz="0" w:space="0" w:color="auto"/>
                    <w:bottom w:val="none" w:sz="0" w:space="0" w:color="auto"/>
                    <w:right w:val="none" w:sz="0" w:space="0" w:color="auto"/>
                  </w:divBdr>
                  <w:divsChild>
                    <w:div w:id="918830056">
                      <w:marLeft w:val="0"/>
                      <w:marRight w:val="0"/>
                      <w:marTop w:val="0"/>
                      <w:marBottom w:val="0"/>
                      <w:divBdr>
                        <w:top w:val="none" w:sz="0" w:space="0" w:color="auto"/>
                        <w:left w:val="none" w:sz="0" w:space="0" w:color="auto"/>
                        <w:bottom w:val="none" w:sz="0" w:space="0" w:color="auto"/>
                        <w:right w:val="none" w:sz="0" w:space="0" w:color="auto"/>
                      </w:divBdr>
                      <w:divsChild>
                        <w:div w:id="250239800">
                          <w:marLeft w:val="0"/>
                          <w:marRight w:val="0"/>
                          <w:marTop w:val="0"/>
                          <w:marBottom w:val="0"/>
                          <w:divBdr>
                            <w:top w:val="none" w:sz="0" w:space="0" w:color="auto"/>
                            <w:left w:val="none" w:sz="0" w:space="0" w:color="auto"/>
                            <w:bottom w:val="none" w:sz="0" w:space="0" w:color="auto"/>
                            <w:right w:val="none" w:sz="0" w:space="0" w:color="auto"/>
                          </w:divBdr>
                        </w:div>
                        <w:div w:id="858351342">
                          <w:marLeft w:val="240"/>
                          <w:marRight w:val="0"/>
                          <w:marTop w:val="0"/>
                          <w:marBottom w:val="0"/>
                          <w:divBdr>
                            <w:top w:val="none" w:sz="0" w:space="0" w:color="auto"/>
                            <w:left w:val="none" w:sz="0" w:space="0" w:color="auto"/>
                            <w:bottom w:val="none" w:sz="0" w:space="0" w:color="auto"/>
                            <w:right w:val="none" w:sz="0" w:space="0" w:color="auto"/>
                          </w:divBdr>
                          <w:divsChild>
                            <w:div w:id="87384753">
                              <w:marLeft w:val="0"/>
                              <w:marRight w:val="0"/>
                              <w:marTop w:val="0"/>
                              <w:marBottom w:val="0"/>
                              <w:divBdr>
                                <w:top w:val="none" w:sz="0" w:space="0" w:color="auto"/>
                                <w:left w:val="none" w:sz="0" w:space="0" w:color="auto"/>
                                <w:bottom w:val="none" w:sz="0" w:space="0" w:color="auto"/>
                                <w:right w:val="none" w:sz="0" w:space="0" w:color="auto"/>
                              </w:divBdr>
                            </w:div>
                          </w:divsChild>
                        </w:div>
                        <w:div w:id="153685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57307">
                  <w:marLeft w:val="0"/>
                  <w:marRight w:val="0"/>
                  <w:marTop w:val="0"/>
                  <w:marBottom w:val="0"/>
                  <w:divBdr>
                    <w:top w:val="none" w:sz="0" w:space="0" w:color="auto"/>
                    <w:left w:val="none" w:sz="0" w:space="0" w:color="auto"/>
                    <w:bottom w:val="none" w:sz="0" w:space="0" w:color="auto"/>
                    <w:right w:val="none" w:sz="0" w:space="0" w:color="auto"/>
                  </w:divBdr>
                </w:div>
              </w:divsChild>
            </w:div>
            <w:div w:id="424693164">
              <w:marLeft w:val="0"/>
              <w:marRight w:val="0"/>
              <w:marTop w:val="0"/>
              <w:marBottom w:val="0"/>
              <w:divBdr>
                <w:top w:val="none" w:sz="0" w:space="0" w:color="auto"/>
                <w:left w:val="none" w:sz="0" w:space="0" w:color="auto"/>
                <w:bottom w:val="none" w:sz="0" w:space="0" w:color="auto"/>
                <w:right w:val="none" w:sz="0" w:space="0" w:color="auto"/>
              </w:divBdr>
              <w:divsChild>
                <w:div w:id="218634369">
                  <w:marLeft w:val="0"/>
                  <w:marRight w:val="0"/>
                  <w:marTop w:val="0"/>
                  <w:marBottom w:val="0"/>
                  <w:divBdr>
                    <w:top w:val="none" w:sz="0" w:space="0" w:color="auto"/>
                    <w:left w:val="none" w:sz="0" w:space="0" w:color="auto"/>
                    <w:bottom w:val="none" w:sz="0" w:space="0" w:color="auto"/>
                    <w:right w:val="none" w:sz="0" w:space="0" w:color="auto"/>
                  </w:divBdr>
                </w:div>
                <w:div w:id="276063560">
                  <w:marLeft w:val="0"/>
                  <w:marRight w:val="0"/>
                  <w:marTop w:val="0"/>
                  <w:marBottom w:val="0"/>
                  <w:divBdr>
                    <w:top w:val="none" w:sz="0" w:space="0" w:color="auto"/>
                    <w:left w:val="none" w:sz="0" w:space="0" w:color="auto"/>
                    <w:bottom w:val="none" w:sz="0" w:space="0" w:color="auto"/>
                    <w:right w:val="none" w:sz="0" w:space="0" w:color="auto"/>
                  </w:divBdr>
                </w:div>
                <w:div w:id="1251280646">
                  <w:marLeft w:val="240"/>
                  <w:marRight w:val="0"/>
                  <w:marTop w:val="0"/>
                  <w:marBottom w:val="0"/>
                  <w:divBdr>
                    <w:top w:val="none" w:sz="0" w:space="0" w:color="auto"/>
                    <w:left w:val="none" w:sz="0" w:space="0" w:color="auto"/>
                    <w:bottom w:val="none" w:sz="0" w:space="0" w:color="auto"/>
                    <w:right w:val="none" w:sz="0" w:space="0" w:color="auto"/>
                  </w:divBdr>
                  <w:divsChild>
                    <w:div w:id="1126386842">
                      <w:marLeft w:val="0"/>
                      <w:marRight w:val="0"/>
                      <w:marTop w:val="0"/>
                      <w:marBottom w:val="0"/>
                      <w:divBdr>
                        <w:top w:val="none" w:sz="0" w:space="0" w:color="auto"/>
                        <w:left w:val="none" w:sz="0" w:space="0" w:color="auto"/>
                        <w:bottom w:val="none" w:sz="0" w:space="0" w:color="auto"/>
                        <w:right w:val="none" w:sz="0" w:space="0" w:color="auto"/>
                      </w:divBdr>
                      <w:divsChild>
                        <w:div w:id="401605421">
                          <w:marLeft w:val="0"/>
                          <w:marRight w:val="0"/>
                          <w:marTop w:val="0"/>
                          <w:marBottom w:val="0"/>
                          <w:divBdr>
                            <w:top w:val="none" w:sz="0" w:space="0" w:color="auto"/>
                            <w:left w:val="none" w:sz="0" w:space="0" w:color="auto"/>
                            <w:bottom w:val="none" w:sz="0" w:space="0" w:color="auto"/>
                            <w:right w:val="none" w:sz="0" w:space="0" w:color="auto"/>
                          </w:divBdr>
                        </w:div>
                        <w:div w:id="640303254">
                          <w:marLeft w:val="240"/>
                          <w:marRight w:val="0"/>
                          <w:marTop w:val="0"/>
                          <w:marBottom w:val="0"/>
                          <w:divBdr>
                            <w:top w:val="none" w:sz="0" w:space="0" w:color="auto"/>
                            <w:left w:val="none" w:sz="0" w:space="0" w:color="auto"/>
                            <w:bottom w:val="none" w:sz="0" w:space="0" w:color="auto"/>
                            <w:right w:val="none" w:sz="0" w:space="0" w:color="auto"/>
                          </w:divBdr>
                          <w:divsChild>
                            <w:div w:id="1811633522">
                              <w:marLeft w:val="0"/>
                              <w:marRight w:val="0"/>
                              <w:marTop w:val="0"/>
                              <w:marBottom w:val="0"/>
                              <w:divBdr>
                                <w:top w:val="none" w:sz="0" w:space="0" w:color="auto"/>
                                <w:left w:val="none" w:sz="0" w:space="0" w:color="auto"/>
                                <w:bottom w:val="none" w:sz="0" w:space="0" w:color="auto"/>
                                <w:right w:val="none" w:sz="0" w:space="0" w:color="auto"/>
                              </w:divBdr>
                            </w:div>
                          </w:divsChild>
                        </w:div>
                        <w:div w:id="14423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8271">
              <w:marLeft w:val="0"/>
              <w:marRight w:val="0"/>
              <w:marTop w:val="0"/>
              <w:marBottom w:val="0"/>
              <w:divBdr>
                <w:top w:val="none" w:sz="0" w:space="0" w:color="auto"/>
                <w:left w:val="none" w:sz="0" w:space="0" w:color="auto"/>
                <w:bottom w:val="none" w:sz="0" w:space="0" w:color="auto"/>
                <w:right w:val="none" w:sz="0" w:space="0" w:color="auto"/>
              </w:divBdr>
              <w:divsChild>
                <w:div w:id="750663483">
                  <w:marLeft w:val="0"/>
                  <w:marRight w:val="0"/>
                  <w:marTop w:val="0"/>
                  <w:marBottom w:val="0"/>
                  <w:divBdr>
                    <w:top w:val="none" w:sz="0" w:space="0" w:color="auto"/>
                    <w:left w:val="none" w:sz="0" w:space="0" w:color="auto"/>
                    <w:bottom w:val="none" w:sz="0" w:space="0" w:color="auto"/>
                    <w:right w:val="none" w:sz="0" w:space="0" w:color="auto"/>
                  </w:divBdr>
                </w:div>
                <w:div w:id="1185100170">
                  <w:marLeft w:val="0"/>
                  <w:marRight w:val="0"/>
                  <w:marTop w:val="0"/>
                  <w:marBottom w:val="0"/>
                  <w:divBdr>
                    <w:top w:val="none" w:sz="0" w:space="0" w:color="auto"/>
                    <w:left w:val="none" w:sz="0" w:space="0" w:color="auto"/>
                    <w:bottom w:val="none" w:sz="0" w:space="0" w:color="auto"/>
                    <w:right w:val="none" w:sz="0" w:space="0" w:color="auto"/>
                  </w:divBdr>
                </w:div>
                <w:div w:id="1762557075">
                  <w:marLeft w:val="240"/>
                  <w:marRight w:val="0"/>
                  <w:marTop w:val="0"/>
                  <w:marBottom w:val="0"/>
                  <w:divBdr>
                    <w:top w:val="none" w:sz="0" w:space="0" w:color="auto"/>
                    <w:left w:val="none" w:sz="0" w:space="0" w:color="auto"/>
                    <w:bottom w:val="none" w:sz="0" w:space="0" w:color="auto"/>
                    <w:right w:val="none" w:sz="0" w:space="0" w:color="auto"/>
                  </w:divBdr>
                  <w:divsChild>
                    <w:div w:id="1135179513">
                      <w:marLeft w:val="0"/>
                      <w:marRight w:val="0"/>
                      <w:marTop w:val="0"/>
                      <w:marBottom w:val="0"/>
                      <w:divBdr>
                        <w:top w:val="none" w:sz="0" w:space="0" w:color="auto"/>
                        <w:left w:val="none" w:sz="0" w:space="0" w:color="auto"/>
                        <w:bottom w:val="none" w:sz="0" w:space="0" w:color="auto"/>
                        <w:right w:val="none" w:sz="0" w:space="0" w:color="auto"/>
                      </w:divBdr>
                      <w:divsChild>
                        <w:div w:id="410926603">
                          <w:marLeft w:val="0"/>
                          <w:marRight w:val="0"/>
                          <w:marTop w:val="0"/>
                          <w:marBottom w:val="0"/>
                          <w:divBdr>
                            <w:top w:val="none" w:sz="0" w:space="0" w:color="auto"/>
                            <w:left w:val="none" w:sz="0" w:space="0" w:color="auto"/>
                            <w:bottom w:val="none" w:sz="0" w:space="0" w:color="auto"/>
                            <w:right w:val="none" w:sz="0" w:space="0" w:color="auto"/>
                          </w:divBdr>
                        </w:div>
                        <w:div w:id="419907963">
                          <w:marLeft w:val="240"/>
                          <w:marRight w:val="0"/>
                          <w:marTop w:val="0"/>
                          <w:marBottom w:val="0"/>
                          <w:divBdr>
                            <w:top w:val="none" w:sz="0" w:space="0" w:color="auto"/>
                            <w:left w:val="none" w:sz="0" w:space="0" w:color="auto"/>
                            <w:bottom w:val="none" w:sz="0" w:space="0" w:color="auto"/>
                            <w:right w:val="none" w:sz="0" w:space="0" w:color="auto"/>
                          </w:divBdr>
                          <w:divsChild>
                            <w:div w:id="607543570">
                              <w:marLeft w:val="0"/>
                              <w:marRight w:val="0"/>
                              <w:marTop w:val="0"/>
                              <w:marBottom w:val="0"/>
                              <w:divBdr>
                                <w:top w:val="none" w:sz="0" w:space="0" w:color="auto"/>
                                <w:left w:val="none" w:sz="0" w:space="0" w:color="auto"/>
                                <w:bottom w:val="none" w:sz="0" w:space="0" w:color="auto"/>
                                <w:right w:val="none" w:sz="0" w:space="0" w:color="auto"/>
                              </w:divBdr>
                            </w:div>
                          </w:divsChild>
                        </w:div>
                        <w:div w:id="18919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72827">
              <w:marLeft w:val="0"/>
              <w:marRight w:val="0"/>
              <w:marTop w:val="0"/>
              <w:marBottom w:val="0"/>
              <w:divBdr>
                <w:top w:val="none" w:sz="0" w:space="0" w:color="auto"/>
                <w:left w:val="none" w:sz="0" w:space="0" w:color="auto"/>
                <w:bottom w:val="none" w:sz="0" w:space="0" w:color="auto"/>
                <w:right w:val="none" w:sz="0" w:space="0" w:color="auto"/>
              </w:divBdr>
              <w:divsChild>
                <w:div w:id="1315796082">
                  <w:marLeft w:val="240"/>
                  <w:marRight w:val="0"/>
                  <w:marTop w:val="0"/>
                  <w:marBottom w:val="0"/>
                  <w:divBdr>
                    <w:top w:val="none" w:sz="0" w:space="0" w:color="auto"/>
                    <w:left w:val="none" w:sz="0" w:space="0" w:color="auto"/>
                    <w:bottom w:val="none" w:sz="0" w:space="0" w:color="auto"/>
                    <w:right w:val="none" w:sz="0" w:space="0" w:color="auto"/>
                  </w:divBdr>
                  <w:divsChild>
                    <w:div w:id="1482311954">
                      <w:marLeft w:val="0"/>
                      <w:marRight w:val="0"/>
                      <w:marTop w:val="0"/>
                      <w:marBottom w:val="0"/>
                      <w:divBdr>
                        <w:top w:val="none" w:sz="0" w:space="0" w:color="auto"/>
                        <w:left w:val="none" w:sz="0" w:space="0" w:color="auto"/>
                        <w:bottom w:val="none" w:sz="0" w:space="0" w:color="auto"/>
                        <w:right w:val="none" w:sz="0" w:space="0" w:color="auto"/>
                      </w:divBdr>
                      <w:divsChild>
                        <w:div w:id="315383345">
                          <w:marLeft w:val="240"/>
                          <w:marRight w:val="0"/>
                          <w:marTop w:val="0"/>
                          <w:marBottom w:val="0"/>
                          <w:divBdr>
                            <w:top w:val="none" w:sz="0" w:space="0" w:color="auto"/>
                            <w:left w:val="none" w:sz="0" w:space="0" w:color="auto"/>
                            <w:bottom w:val="none" w:sz="0" w:space="0" w:color="auto"/>
                            <w:right w:val="none" w:sz="0" w:space="0" w:color="auto"/>
                          </w:divBdr>
                          <w:divsChild>
                            <w:div w:id="12388897">
                              <w:marLeft w:val="0"/>
                              <w:marRight w:val="0"/>
                              <w:marTop w:val="0"/>
                              <w:marBottom w:val="0"/>
                              <w:divBdr>
                                <w:top w:val="none" w:sz="0" w:space="0" w:color="auto"/>
                                <w:left w:val="none" w:sz="0" w:space="0" w:color="auto"/>
                                <w:bottom w:val="none" w:sz="0" w:space="0" w:color="auto"/>
                                <w:right w:val="none" w:sz="0" w:space="0" w:color="auto"/>
                              </w:divBdr>
                            </w:div>
                          </w:divsChild>
                        </w:div>
                        <w:div w:id="560333686">
                          <w:marLeft w:val="0"/>
                          <w:marRight w:val="0"/>
                          <w:marTop w:val="0"/>
                          <w:marBottom w:val="0"/>
                          <w:divBdr>
                            <w:top w:val="none" w:sz="0" w:space="0" w:color="auto"/>
                            <w:left w:val="none" w:sz="0" w:space="0" w:color="auto"/>
                            <w:bottom w:val="none" w:sz="0" w:space="0" w:color="auto"/>
                            <w:right w:val="none" w:sz="0" w:space="0" w:color="auto"/>
                          </w:divBdr>
                        </w:div>
                        <w:div w:id="10578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4450">
                  <w:marLeft w:val="0"/>
                  <w:marRight w:val="0"/>
                  <w:marTop w:val="0"/>
                  <w:marBottom w:val="0"/>
                  <w:divBdr>
                    <w:top w:val="none" w:sz="0" w:space="0" w:color="auto"/>
                    <w:left w:val="none" w:sz="0" w:space="0" w:color="auto"/>
                    <w:bottom w:val="none" w:sz="0" w:space="0" w:color="auto"/>
                    <w:right w:val="none" w:sz="0" w:space="0" w:color="auto"/>
                  </w:divBdr>
                </w:div>
                <w:div w:id="1806659066">
                  <w:marLeft w:val="0"/>
                  <w:marRight w:val="0"/>
                  <w:marTop w:val="0"/>
                  <w:marBottom w:val="0"/>
                  <w:divBdr>
                    <w:top w:val="none" w:sz="0" w:space="0" w:color="auto"/>
                    <w:left w:val="none" w:sz="0" w:space="0" w:color="auto"/>
                    <w:bottom w:val="none" w:sz="0" w:space="0" w:color="auto"/>
                    <w:right w:val="none" w:sz="0" w:space="0" w:color="auto"/>
                  </w:divBdr>
                </w:div>
              </w:divsChild>
            </w:div>
            <w:div w:id="634220374">
              <w:marLeft w:val="0"/>
              <w:marRight w:val="0"/>
              <w:marTop w:val="0"/>
              <w:marBottom w:val="0"/>
              <w:divBdr>
                <w:top w:val="none" w:sz="0" w:space="0" w:color="auto"/>
                <w:left w:val="none" w:sz="0" w:space="0" w:color="auto"/>
                <w:bottom w:val="none" w:sz="0" w:space="0" w:color="auto"/>
                <w:right w:val="none" w:sz="0" w:space="0" w:color="auto"/>
              </w:divBdr>
              <w:divsChild>
                <w:div w:id="1164855458">
                  <w:marLeft w:val="240"/>
                  <w:marRight w:val="0"/>
                  <w:marTop w:val="0"/>
                  <w:marBottom w:val="0"/>
                  <w:divBdr>
                    <w:top w:val="none" w:sz="0" w:space="0" w:color="auto"/>
                    <w:left w:val="none" w:sz="0" w:space="0" w:color="auto"/>
                    <w:bottom w:val="none" w:sz="0" w:space="0" w:color="auto"/>
                    <w:right w:val="none" w:sz="0" w:space="0" w:color="auto"/>
                  </w:divBdr>
                  <w:divsChild>
                    <w:div w:id="1644851209">
                      <w:marLeft w:val="0"/>
                      <w:marRight w:val="0"/>
                      <w:marTop w:val="0"/>
                      <w:marBottom w:val="0"/>
                      <w:divBdr>
                        <w:top w:val="none" w:sz="0" w:space="0" w:color="auto"/>
                        <w:left w:val="none" w:sz="0" w:space="0" w:color="auto"/>
                        <w:bottom w:val="none" w:sz="0" w:space="0" w:color="auto"/>
                        <w:right w:val="none" w:sz="0" w:space="0" w:color="auto"/>
                      </w:divBdr>
                      <w:divsChild>
                        <w:div w:id="193735514">
                          <w:marLeft w:val="240"/>
                          <w:marRight w:val="0"/>
                          <w:marTop w:val="0"/>
                          <w:marBottom w:val="0"/>
                          <w:divBdr>
                            <w:top w:val="none" w:sz="0" w:space="0" w:color="auto"/>
                            <w:left w:val="none" w:sz="0" w:space="0" w:color="auto"/>
                            <w:bottom w:val="none" w:sz="0" w:space="0" w:color="auto"/>
                            <w:right w:val="none" w:sz="0" w:space="0" w:color="auto"/>
                          </w:divBdr>
                          <w:divsChild>
                            <w:div w:id="48118721">
                              <w:marLeft w:val="0"/>
                              <w:marRight w:val="0"/>
                              <w:marTop w:val="0"/>
                              <w:marBottom w:val="0"/>
                              <w:divBdr>
                                <w:top w:val="none" w:sz="0" w:space="0" w:color="auto"/>
                                <w:left w:val="none" w:sz="0" w:space="0" w:color="auto"/>
                                <w:bottom w:val="none" w:sz="0" w:space="0" w:color="auto"/>
                                <w:right w:val="none" w:sz="0" w:space="0" w:color="auto"/>
                              </w:divBdr>
                            </w:div>
                            <w:div w:id="1626428102">
                              <w:marLeft w:val="0"/>
                              <w:marRight w:val="0"/>
                              <w:marTop w:val="0"/>
                              <w:marBottom w:val="0"/>
                              <w:divBdr>
                                <w:top w:val="none" w:sz="0" w:space="0" w:color="auto"/>
                                <w:left w:val="none" w:sz="0" w:space="0" w:color="auto"/>
                                <w:bottom w:val="none" w:sz="0" w:space="0" w:color="auto"/>
                                <w:right w:val="none" w:sz="0" w:space="0" w:color="auto"/>
                              </w:divBdr>
                              <w:divsChild>
                                <w:div w:id="555242413">
                                  <w:marLeft w:val="240"/>
                                  <w:marRight w:val="0"/>
                                  <w:marTop w:val="0"/>
                                  <w:marBottom w:val="0"/>
                                  <w:divBdr>
                                    <w:top w:val="none" w:sz="0" w:space="0" w:color="auto"/>
                                    <w:left w:val="none" w:sz="0" w:space="0" w:color="auto"/>
                                    <w:bottom w:val="none" w:sz="0" w:space="0" w:color="auto"/>
                                    <w:right w:val="none" w:sz="0" w:space="0" w:color="auto"/>
                                  </w:divBdr>
                                  <w:divsChild>
                                    <w:div w:id="59519478">
                                      <w:marLeft w:val="0"/>
                                      <w:marRight w:val="0"/>
                                      <w:marTop w:val="0"/>
                                      <w:marBottom w:val="0"/>
                                      <w:divBdr>
                                        <w:top w:val="none" w:sz="0" w:space="0" w:color="auto"/>
                                        <w:left w:val="none" w:sz="0" w:space="0" w:color="auto"/>
                                        <w:bottom w:val="none" w:sz="0" w:space="0" w:color="auto"/>
                                        <w:right w:val="none" w:sz="0" w:space="0" w:color="auto"/>
                                      </w:divBdr>
                                    </w:div>
                                    <w:div w:id="496656594">
                                      <w:marLeft w:val="0"/>
                                      <w:marRight w:val="0"/>
                                      <w:marTop w:val="0"/>
                                      <w:marBottom w:val="0"/>
                                      <w:divBdr>
                                        <w:top w:val="none" w:sz="0" w:space="0" w:color="auto"/>
                                        <w:left w:val="none" w:sz="0" w:space="0" w:color="auto"/>
                                        <w:bottom w:val="none" w:sz="0" w:space="0" w:color="auto"/>
                                        <w:right w:val="none" w:sz="0" w:space="0" w:color="auto"/>
                                      </w:divBdr>
                                    </w:div>
                                    <w:div w:id="1152409904">
                                      <w:marLeft w:val="0"/>
                                      <w:marRight w:val="0"/>
                                      <w:marTop w:val="0"/>
                                      <w:marBottom w:val="0"/>
                                      <w:divBdr>
                                        <w:top w:val="none" w:sz="0" w:space="0" w:color="auto"/>
                                        <w:left w:val="none" w:sz="0" w:space="0" w:color="auto"/>
                                        <w:bottom w:val="none" w:sz="0" w:space="0" w:color="auto"/>
                                        <w:right w:val="none" w:sz="0" w:space="0" w:color="auto"/>
                                      </w:divBdr>
                                    </w:div>
                                  </w:divsChild>
                                </w:div>
                                <w:div w:id="852915741">
                                  <w:marLeft w:val="0"/>
                                  <w:marRight w:val="0"/>
                                  <w:marTop w:val="0"/>
                                  <w:marBottom w:val="0"/>
                                  <w:divBdr>
                                    <w:top w:val="none" w:sz="0" w:space="0" w:color="auto"/>
                                    <w:left w:val="none" w:sz="0" w:space="0" w:color="auto"/>
                                    <w:bottom w:val="none" w:sz="0" w:space="0" w:color="auto"/>
                                    <w:right w:val="none" w:sz="0" w:space="0" w:color="auto"/>
                                  </w:divBdr>
                                </w:div>
                                <w:div w:id="17104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758400">
                          <w:marLeft w:val="0"/>
                          <w:marRight w:val="0"/>
                          <w:marTop w:val="0"/>
                          <w:marBottom w:val="0"/>
                          <w:divBdr>
                            <w:top w:val="none" w:sz="0" w:space="0" w:color="auto"/>
                            <w:left w:val="none" w:sz="0" w:space="0" w:color="auto"/>
                            <w:bottom w:val="none" w:sz="0" w:space="0" w:color="auto"/>
                            <w:right w:val="none" w:sz="0" w:space="0" w:color="auto"/>
                          </w:divBdr>
                        </w:div>
                        <w:div w:id="13094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7134">
                  <w:marLeft w:val="0"/>
                  <w:marRight w:val="0"/>
                  <w:marTop w:val="0"/>
                  <w:marBottom w:val="0"/>
                  <w:divBdr>
                    <w:top w:val="none" w:sz="0" w:space="0" w:color="auto"/>
                    <w:left w:val="none" w:sz="0" w:space="0" w:color="auto"/>
                    <w:bottom w:val="none" w:sz="0" w:space="0" w:color="auto"/>
                    <w:right w:val="none" w:sz="0" w:space="0" w:color="auto"/>
                  </w:divBdr>
                </w:div>
                <w:div w:id="2142723019">
                  <w:marLeft w:val="0"/>
                  <w:marRight w:val="0"/>
                  <w:marTop w:val="0"/>
                  <w:marBottom w:val="0"/>
                  <w:divBdr>
                    <w:top w:val="none" w:sz="0" w:space="0" w:color="auto"/>
                    <w:left w:val="none" w:sz="0" w:space="0" w:color="auto"/>
                    <w:bottom w:val="none" w:sz="0" w:space="0" w:color="auto"/>
                    <w:right w:val="none" w:sz="0" w:space="0" w:color="auto"/>
                  </w:divBdr>
                </w:div>
              </w:divsChild>
            </w:div>
            <w:div w:id="753628526">
              <w:marLeft w:val="0"/>
              <w:marRight w:val="0"/>
              <w:marTop w:val="0"/>
              <w:marBottom w:val="0"/>
              <w:divBdr>
                <w:top w:val="none" w:sz="0" w:space="0" w:color="auto"/>
                <w:left w:val="none" w:sz="0" w:space="0" w:color="auto"/>
                <w:bottom w:val="none" w:sz="0" w:space="0" w:color="auto"/>
                <w:right w:val="none" w:sz="0" w:space="0" w:color="auto"/>
              </w:divBdr>
              <w:divsChild>
                <w:div w:id="321934850">
                  <w:marLeft w:val="0"/>
                  <w:marRight w:val="0"/>
                  <w:marTop w:val="0"/>
                  <w:marBottom w:val="0"/>
                  <w:divBdr>
                    <w:top w:val="none" w:sz="0" w:space="0" w:color="auto"/>
                    <w:left w:val="none" w:sz="0" w:space="0" w:color="auto"/>
                    <w:bottom w:val="none" w:sz="0" w:space="0" w:color="auto"/>
                    <w:right w:val="none" w:sz="0" w:space="0" w:color="auto"/>
                  </w:divBdr>
                </w:div>
                <w:div w:id="468400700">
                  <w:marLeft w:val="240"/>
                  <w:marRight w:val="0"/>
                  <w:marTop w:val="0"/>
                  <w:marBottom w:val="0"/>
                  <w:divBdr>
                    <w:top w:val="none" w:sz="0" w:space="0" w:color="auto"/>
                    <w:left w:val="none" w:sz="0" w:space="0" w:color="auto"/>
                    <w:bottom w:val="none" w:sz="0" w:space="0" w:color="auto"/>
                    <w:right w:val="none" w:sz="0" w:space="0" w:color="auto"/>
                  </w:divBdr>
                  <w:divsChild>
                    <w:div w:id="395713141">
                      <w:marLeft w:val="0"/>
                      <w:marRight w:val="0"/>
                      <w:marTop w:val="0"/>
                      <w:marBottom w:val="0"/>
                      <w:divBdr>
                        <w:top w:val="none" w:sz="0" w:space="0" w:color="auto"/>
                        <w:left w:val="none" w:sz="0" w:space="0" w:color="auto"/>
                        <w:bottom w:val="none" w:sz="0" w:space="0" w:color="auto"/>
                        <w:right w:val="none" w:sz="0" w:space="0" w:color="auto"/>
                      </w:divBdr>
                      <w:divsChild>
                        <w:div w:id="153684801">
                          <w:marLeft w:val="240"/>
                          <w:marRight w:val="0"/>
                          <w:marTop w:val="0"/>
                          <w:marBottom w:val="0"/>
                          <w:divBdr>
                            <w:top w:val="none" w:sz="0" w:space="0" w:color="auto"/>
                            <w:left w:val="none" w:sz="0" w:space="0" w:color="auto"/>
                            <w:bottom w:val="none" w:sz="0" w:space="0" w:color="auto"/>
                            <w:right w:val="none" w:sz="0" w:space="0" w:color="auto"/>
                          </w:divBdr>
                          <w:divsChild>
                            <w:div w:id="1748454045">
                              <w:marLeft w:val="0"/>
                              <w:marRight w:val="0"/>
                              <w:marTop w:val="0"/>
                              <w:marBottom w:val="0"/>
                              <w:divBdr>
                                <w:top w:val="none" w:sz="0" w:space="0" w:color="auto"/>
                                <w:left w:val="none" w:sz="0" w:space="0" w:color="auto"/>
                                <w:bottom w:val="none" w:sz="0" w:space="0" w:color="auto"/>
                                <w:right w:val="none" w:sz="0" w:space="0" w:color="auto"/>
                              </w:divBdr>
                            </w:div>
                          </w:divsChild>
                        </w:div>
                        <w:div w:id="946735120">
                          <w:marLeft w:val="0"/>
                          <w:marRight w:val="0"/>
                          <w:marTop w:val="0"/>
                          <w:marBottom w:val="0"/>
                          <w:divBdr>
                            <w:top w:val="none" w:sz="0" w:space="0" w:color="auto"/>
                            <w:left w:val="none" w:sz="0" w:space="0" w:color="auto"/>
                            <w:bottom w:val="none" w:sz="0" w:space="0" w:color="auto"/>
                            <w:right w:val="none" w:sz="0" w:space="0" w:color="auto"/>
                          </w:divBdr>
                        </w:div>
                        <w:div w:id="139743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82991">
                  <w:marLeft w:val="0"/>
                  <w:marRight w:val="0"/>
                  <w:marTop w:val="0"/>
                  <w:marBottom w:val="0"/>
                  <w:divBdr>
                    <w:top w:val="none" w:sz="0" w:space="0" w:color="auto"/>
                    <w:left w:val="none" w:sz="0" w:space="0" w:color="auto"/>
                    <w:bottom w:val="none" w:sz="0" w:space="0" w:color="auto"/>
                    <w:right w:val="none" w:sz="0" w:space="0" w:color="auto"/>
                  </w:divBdr>
                </w:div>
              </w:divsChild>
            </w:div>
            <w:div w:id="765347375">
              <w:marLeft w:val="0"/>
              <w:marRight w:val="0"/>
              <w:marTop w:val="0"/>
              <w:marBottom w:val="0"/>
              <w:divBdr>
                <w:top w:val="none" w:sz="0" w:space="0" w:color="auto"/>
                <w:left w:val="none" w:sz="0" w:space="0" w:color="auto"/>
                <w:bottom w:val="none" w:sz="0" w:space="0" w:color="auto"/>
                <w:right w:val="none" w:sz="0" w:space="0" w:color="auto"/>
              </w:divBdr>
              <w:divsChild>
                <w:div w:id="137649654">
                  <w:marLeft w:val="240"/>
                  <w:marRight w:val="0"/>
                  <w:marTop w:val="0"/>
                  <w:marBottom w:val="0"/>
                  <w:divBdr>
                    <w:top w:val="none" w:sz="0" w:space="0" w:color="auto"/>
                    <w:left w:val="none" w:sz="0" w:space="0" w:color="auto"/>
                    <w:bottom w:val="none" w:sz="0" w:space="0" w:color="auto"/>
                    <w:right w:val="none" w:sz="0" w:space="0" w:color="auto"/>
                  </w:divBdr>
                  <w:divsChild>
                    <w:div w:id="1608535756">
                      <w:marLeft w:val="0"/>
                      <w:marRight w:val="0"/>
                      <w:marTop w:val="0"/>
                      <w:marBottom w:val="0"/>
                      <w:divBdr>
                        <w:top w:val="none" w:sz="0" w:space="0" w:color="auto"/>
                        <w:left w:val="none" w:sz="0" w:space="0" w:color="auto"/>
                        <w:bottom w:val="none" w:sz="0" w:space="0" w:color="auto"/>
                        <w:right w:val="none" w:sz="0" w:space="0" w:color="auto"/>
                      </w:divBdr>
                      <w:divsChild>
                        <w:div w:id="1260941255">
                          <w:marLeft w:val="240"/>
                          <w:marRight w:val="0"/>
                          <w:marTop w:val="0"/>
                          <w:marBottom w:val="0"/>
                          <w:divBdr>
                            <w:top w:val="none" w:sz="0" w:space="0" w:color="auto"/>
                            <w:left w:val="none" w:sz="0" w:space="0" w:color="auto"/>
                            <w:bottom w:val="none" w:sz="0" w:space="0" w:color="auto"/>
                            <w:right w:val="none" w:sz="0" w:space="0" w:color="auto"/>
                          </w:divBdr>
                          <w:divsChild>
                            <w:div w:id="505435811">
                              <w:marLeft w:val="0"/>
                              <w:marRight w:val="0"/>
                              <w:marTop w:val="0"/>
                              <w:marBottom w:val="0"/>
                              <w:divBdr>
                                <w:top w:val="none" w:sz="0" w:space="0" w:color="auto"/>
                                <w:left w:val="none" w:sz="0" w:space="0" w:color="auto"/>
                                <w:bottom w:val="none" w:sz="0" w:space="0" w:color="auto"/>
                                <w:right w:val="none" w:sz="0" w:space="0" w:color="auto"/>
                              </w:divBdr>
                            </w:div>
                          </w:divsChild>
                        </w:div>
                        <w:div w:id="1560902437">
                          <w:marLeft w:val="0"/>
                          <w:marRight w:val="0"/>
                          <w:marTop w:val="0"/>
                          <w:marBottom w:val="0"/>
                          <w:divBdr>
                            <w:top w:val="none" w:sz="0" w:space="0" w:color="auto"/>
                            <w:left w:val="none" w:sz="0" w:space="0" w:color="auto"/>
                            <w:bottom w:val="none" w:sz="0" w:space="0" w:color="auto"/>
                            <w:right w:val="none" w:sz="0" w:space="0" w:color="auto"/>
                          </w:divBdr>
                        </w:div>
                        <w:div w:id="17727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60263">
                  <w:marLeft w:val="0"/>
                  <w:marRight w:val="0"/>
                  <w:marTop w:val="0"/>
                  <w:marBottom w:val="0"/>
                  <w:divBdr>
                    <w:top w:val="none" w:sz="0" w:space="0" w:color="auto"/>
                    <w:left w:val="none" w:sz="0" w:space="0" w:color="auto"/>
                    <w:bottom w:val="none" w:sz="0" w:space="0" w:color="auto"/>
                    <w:right w:val="none" w:sz="0" w:space="0" w:color="auto"/>
                  </w:divBdr>
                </w:div>
                <w:div w:id="1014722707">
                  <w:marLeft w:val="0"/>
                  <w:marRight w:val="0"/>
                  <w:marTop w:val="0"/>
                  <w:marBottom w:val="0"/>
                  <w:divBdr>
                    <w:top w:val="none" w:sz="0" w:space="0" w:color="auto"/>
                    <w:left w:val="none" w:sz="0" w:space="0" w:color="auto"/>
                    <w:bottom w:val="none" w:sz="0" w:space="0" w:color="auto"/>
                    <w:right w:val="none" w:sz="0" w:space="0" w:color="auto"/>
                  </w:divBdr>
                </w:div>
              </w:divsChild>
            </w:div>
            <w:div w:id="940190041">
              <w:marLeft w:val="0"/>
              <w:marRight w:val="0"/>
              <w:marTop w:val="0"/>
              <w:marBottom w:val="0"/>
              <w:divBdr>
                <w:top w:val="none" w:sz="0" w:space="0" w:color="auto"/>
                <w:left w:val="none" w:sz="0" w:space="0" w:color="auto"/>
                <w:bottom w:val="none" w:sz="0" w:space="0" w:color="auto"/>
                <w:right w:val="none" w:sz="0" w:space="0" w:color="auto"/>
              </w:divBdr>
              <w:divsChild>
                <w:div w:id="805200020">
                  <w:marLeft w:val="0"/>
                  <w:marRight w:val="0"/>
                  <w:marTop w:val="0"/>
                  <w:marBottom w:val="0"/>
                  <w:divBdr>
                    <w:top w:val="none" w:sz="0" w:space="0" w:color="auto"/>
                    <w:left w:val="none" w:sz="0" w:space="0" w:color="auto"/>
                    <w:bottom w:val="none" w:sz="0" w:space="0" w:color="auto"/>
                    <w:right w:val="none" w:sz="0" w:space="0" w:color="auto"/>
                  </w:divBdr>
                </w:div>
                <w:div w:id="1297101482">
                  <w:marLeft w:val="240"/>
                  <w:marRight w:val="0"/>
                  <w:marTop w:val="0"/>
                  <w:marBottom w:val="0"/>
                  <w:divBdr>
                    <w:top w:val="none" w:sz="0" w:space="0" w:color="auto"/>
                    <w:left w:val="none" w:sz="0" w:space="0" w:color="auto"/>
                    <w:bottom w:val="none" w:sz="0" w:space="0" w:color="auto"/>
                    <w:right w:val="none" w:sz="0" w:space="0" w:color="auto"/>
                  </w:divBdr>
                  <w:divsChild>
                    <w:div w:id="39399863">
                      <w:marLeft w:val="0"/>
                      <w:marRight w:val="0"/>
                      <w:marTop w:val="0"/>
                      <w:marBottom w:val="0"/>
                      <w:divBdr>
                        <w:top w:val="none" w:sz="0" w:space="0" w:color="auto"/>
                        <w:left w:val="none" w:sz="0" w:space="0" w:color="auto"/>
                        <w:bottom w:val="none" w:sz="0" w:space="0" w:color="auto"/>
                        <w:right w:val="none" w:sz="0" w:space="0" w:color="auto"/>
                      </w:divBdr>
                      <w:divsChild>
                        <w:div w:id="29032758">
                          <w:marLeft w:val="0"/>
                          <w:marRight w:val="0"/>
                          <w:marTop w:val="0"/>
                          <w:marBottom w:val="0"/>
                          <w:divBdr>
                            <w:top w:val="none" w:sz="0" w:space="0" w:color="auto"/>
                            <w:left w:val="none" w:sz="0" w:space="0" w:color="auto"/>
                            <w:bottom w:val="none" w:sz="0" w:space="0" w:color="auto"/>
                            <w:right w:val="none" w:sz="0" w:space="0" w:color="auto"/>
                          </w:divBdr>
                        </w:div>
                        <w:div w:id="1033070727">
                          <w:marLeft w:val="0"/>
                          <w:marRight w:val="0"/>
                          <w:marTop w:val="0"/>
                          <w:marBottom w:val="0"/>
                          <w:divBdr>
                            <w:top w:val="none" w:sz="0" w:space="0" w:color="auto"/>
                            <w:left w:val="none" w:sz="0" w:space="0" w:color="auto"/>
                            <w:bottom w:val="none" w:sz="0" w:space="0" w:color="auto"/>
                            <w:right w:val="none" w:sz="0" w:space="0" w:color="auto"/>
                          </w:divBdr>
                        </w:div>
                        <w:div w:id="2005933452">
                          <w:marLeft w:val="240"/>
                          <w:marRight w:val="0"/>
                          <w:marTop w:val="0"/>
                          <w:marBottom w:val="0"/>
                          <w:divBdr>
                            <w:top w:val="none" w:sz="0" w:space="0" w:color="auto"/>
                            <w:left w:val="none" w:sz="0" w:space="0" w:color="auto"/>
                            <w:bottom w:val="none" w:sz="0" w:space="0" w:color="auto"/>
                            <w:right w:val="none" w:sz="0" w:space="0" w:color="auto"/>
                          </w:divBdr>
                          <w:divsChild>
                            <w:div w:id="10072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48346">
                  <w:marLeft w:val="0"/>
                  <w:marRight w:val="0"/>
                  <w:marTop w:val="0"/>
                  <w:marBottom w:val="0"/>
                  <w:divBdr>
                    <w:top w:val="none" w:sz="0" w:space="0" w:color="auto"/>
                    <w:left w:val="none" w:sz="0" w:space="0" w:color="auto"/>
                    <w:bottom w:val="none" w:sz="0" w:space="0" w:color="auto"/>
                    <w:right w:val="none" w:sz="0" w:space="0" w:color="auto"/>
                  </w:divBdr>
                </w:div>
              </w:divsChild>
            </w:div>
            <w:div w:id="964653162">
              <w:marLeft w:val="0"/>
              <w:marRight w:val="0"/>
              <w:marTop w:val="0"/>
              <w:marBottom w:val="0"/>
              <w:divBdr>
                <w:top w:val="none" w:sz="0" w:space="0" w:color="auto"/>
                <w:left w:val="none" w:sz="0" w:space="0" w:color="auto"/>
                <w:bottom w:val="none" w:sz="0" w:space="0" w:color="auto"/>
                <w:right w:val="none" w:sz="0" w:space="0" w:color="auto"/>
              </w:divBdr>
              <w:divsChild>
                <w:div w:id="773599644">
                  <w:marLeft w:val="240"/>
                  <w:marRight w:val="0"/>
                  <w:marTop w:val="0"/>
                  <w:marBottom w:val="0"/>
                  <w:divBdr>
                    <w:top w:val="none" w:sz="0" w:space="0" w:color="auto"/>
                    <w:left w:val="none" w:sz="0" w:space="0" w:color="auto"/>
                    <w:bottom w:val="none" w:sz="0" w:space="0" w:color="auto"/>
                    <w:right w:val="none" w:sz="0" w:space="0" w:color="auto"/>
                  </w:divBdr>
                  <w:divsChild>
                    <w:div w:id="573051079">
                      <w:marLeft w:val="0"/>
                      <w:marRight w:val="0"/>
                      <w:marTop w:val="0"/>
                      <w:marBottom w:val="0"/>
                      <w:divBdr>
                        <w:top w:val="none" w:sz="0" w:space="0" w:color="auto"/>
                        <w:left w:val="none" w:sz="0" w:space="0" w:color="auto"/>
                        <w:bottom w:val="none" w:sz="0" w:space="0" w:color="auto"/>
                        <w:right w:val="none" w:sz="0" w:space="0" w:color="auto"/>
                      </w:divBdr>
                      <w:divsChild>
                        <w:div w:id="156383845">
                          <w:marLeft w:val="240"/>
                          <w:marRight w:val="0"/>
                          <w:marTop w:val="0"/>
                          <w:marBottom w:val="0"/>
                          <w:divBdr>
                            <w:top w:val="none" w:sz="0" w:space="0" w:color="auto"/>
                            <w:left w:val="none" w:sz="0" w:space="0" w:color="auto"/>
                            <w:bottom w:val="none" w:sz="0" w:space="0" w:color="auto"/>
                            <w:right w:val="none" w:sz="0" w:space="0" w:color="auto"/>
                          </w:divBdr>
                          <w:divsChild>
                            <w:div w:id="938609792">
                              <w:marLeft w:val="0"/>
                              <w:marRight w:val="0"/>
                              <w:marTop w:val="0"/>
                              <w:marBottom w:val="0"/>
                              <w:divBdr>
                                <w:top w:val="none" w:sz="0" w:space="0" w:color="auto"/>
                                <w:left w:val="none" w:sz="0" w:space="0" w:color="auto"/>
                                <w:bottom w:val="none" w:sz="0" w:space="0" w:color="auto"/>
                                <w:right w:val="none" w:sz="0" w:space="0" w:color="auto"/>
                              </w:divBdr>
                            </w:div>
                          </w:divsChild>
                        </w:div>
                        <w:div w:id="418479654">
                          <w:marLeft w:val="0"/>
                          <w:marRight w:val="0"/>
                          <w:marTop w:val="0"/>
                          <w:marBottom w:val="0"/>
                          <w:divBdr>
                            <w:top w:val="none" w:sz="0" w:space="0" w:color="auto"/>
                            <w:left w:val="none" w:sz="0" w:space="0" w:color="auto"/>
                            <w:bottom w:val="none" w:sz="0" w:space="0" w:color="auto"/>
                            <w:right w:val="none" w:sz="0" w:space="0" w:color="auto"/>
                          </w:divBdr>
                        </w:div>
                        <w:div w:id="134501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92468">
                  <w:marLeft w:val="0"/>
                  <w:marRight w:val="0"/>
                  <w:marTop w:val="0"/>
                  <w:marBottom w:val="0"/>
                  <w:divBdr>
                    <w:top w:val="none" w:sz="0" w:space="0" w:color="auto"/>
                    <w:left w:val="none" w:sz="0" w:space="0" w:color="auto"/>
                    <w:bottom w:val="none" w:sz="0" w:space="0" w:color="auto"/>
                    <w:right w:val="none" w:sz="0" w:space="0" w:color="auto"/>
                  </w:divBdr>
                </w:div>
                <w:div w:id="2101371575">
                  <w:marLeft w:val="0"/>
                  <w:marRight w:val="0"/>
                  <w:marTop w:val="0"/>
                  <w:marBottom w:val="0"/>
                  <w:divBdr>
                    <w:top w:val="none" w:sz="0" w:space="0" w:color="auto"/>
                    <w:left w:val="none" w:sz="0" w:space="0" w:color="auto"/>
                    <w:bottom w:val="none" w:sz="0" w:space="0" w:color="auto"/>
                    <w:right w:val="none" w:sz="0" w:space="0" w:color="auto"/>
                  </w:divBdr>
                </w:div>
              </w:divsChild>
            </w:div>
            <w:div w:id="1105811821">
              <w:marLeft w:val="0"/>
              <w:marRight w:val="0"/>
              <w:marTop w:val="0"/>
              <w:marBottom w:val="0"/>
              <w:divBdr>
                <w:top w:val="none" w:sz="0" w:space="0" w:color="auto"/>
                <w:left w:val="none" w:sz="0" w:space="0" w:color="auto"/>
                <w:bottom w:val="none" w:sz="0" w:space="0" w:color="auto"/>
                <w:right w:val="none" w:sz="0" w:space="0" w:color="auto"/>
              </w:divBdr>
              <w:divsChild>
                <w:div w:id="780757014">
                  <w:marLeft w:val="240"/>
                  <w:marRight w:val="0"/>
                  <w:marTop w:val="0"/>
                  <w:marBottom w:val="0"/>
                  <w:divBdr>
                    <w:top w:val="none" w:sz="0" w:space="0" w:color="auto"/>
                    <w:left w:val="none" w:sz="0" w:space="0" w:color="auto"/>
                    <w:bottom w:val="none" w:sz="0" w:space="0" w:color="auto"/>
                    <w:right w:val="none" w:sz="0" w:space="0" w:color="auto"/>
                  </w:divBdr>
                  <w:divsChild>
                    <w:div w:id="1429228817">
                      <w:marLeft w:val="0"/>
                      <w:marRight w:val="0"/>
                      <w:marTop w:val="0"/>
                      <w:marBottom w:val="0"/>
                      <w:divBdr>
                        <w:top w:val="none" w:sz="0" w:space="0" w:color="auto"/>
                        <w:left w:val="none" w:sz="0" w:space="0" w:color="auto"/>
                        <w:bottom w:val="none" w:sz="0" w:space="0" w:color="auto"/>
                        <w:right w:val="none" w:sz="0" w:space="0" w:color="auto"/>
                      </w:divBdr>
                      <w:divsChild>
                        <w:div w:id="494145370">
                          <w:marLeft w:val="0"/>
                          <w:marRight w:val="0"/>
                          <w:marTop w:val="0"/>
                          <w:marBottom w:val="0"/>
                          <w:divBdr>
                            <w:top w:val="none" w:sz="0" w:space="0" w:color="auto"/>
                            <w:left w:val="none" w:sz="0" w:space="0" w:color="auto"/>
                            <w:bottom w:val="none" w:sz="0" w:space="0" w:color="auto"/>
                            <w:right w:val="none" w:sz="0" w:space="0" w:color="auto"/>
                          </w:divBdr>
                        </w:div>
                        <w:div w:id="727340033">
                          <w:marLeft w:val="0"/>
                          <w:marRight w:val="0"/>
                          <w:marTop w:val="0"/>
                          <w:marBottom w:val="0"/>
                          <w:divBdr>
                            <w:top w:val="none" w:sz="0" w:space="0" w:color="auto"/>
                            <w:left w:val="none" w:sz="0" w:space="0" w:color="auto"/>
                            <w:bottom w:val="none" w:sz="0" w:space="0" w:color="auto"/>
                            <w:right w:val="none" w:sz="0" w:space="0" w:color="auto"/>
                          </w:divBdr>
                        </w:div>
                        <w:div w:id="1155293128">
                          <w:marLeft w:val="240"/>
                          <w:marRight w:val="0"/>
                          <w:marTop w:val="0"/>
                          <w:marBottom w:val="0"/>
                          <w:divBdr>
                            <w:top w:val="none" w:sz="0" w:space="0" w:color="auto"/>
                            <w:left w:val="none" w:sz="0" w:space="0" w:color="auto"/>
                            <w:bottom w:val="none" w:sz="0" w:space="0" w:color="auto"/>
                            <w:right w:val="none" w:sz="0" w:space="0" w:color="auto"/>
                          </w:divBdr>
                          <w:divsChild>
                            <w:div w:id="49424606">
                              <w:marLeft w:val="0"/>
                              <w:marRight w:val="0"/>
                              <w:marTop w:val="0"/>
                              <w:marBottom w:val="0"/>
                              <w:divBdr>
                                <w:top w:val="none" w:sz="0" w:space="0" w:color="auto"/>
                                <w:left w:val="none" w:sz="0" w:space="0" w:color="auto"/>
                                <w:bottom w:val="none" w:sz="0" w:space="0" w:color="auto"/>
                                <w:right w:val="none" w:sz="0" w:space="0" w:color="auto"/>
                              </w:divBdr>
                              <w:divsChild>
                                <w:div w:id="512185718">
                                  <w:marLeft w:val="240"/>
                                  <w:marRight w:val="0"/>
                                  <w:marTop w:val="0"/>
                                  <w:marBottom w:val="0"/>
                                  <w:divBdr>
                                    <w:top w:val="none" w:sz="0" w:space="0" w:color="auto"/>
                                    <w:left w:val="none" w:sz="0" w:space="0" w:color="auto"/>
                                    <w:bottom w:val="none" w:sz="0" w:space="0" w:color="auto"/>
                                    <w:right w:val="none" w:sz="0" w:space="0" w:color="auto"/>
                                  </w:divBdr>
                                  <w:divsChild>
                                    <w:div w:id="50812668">
                                      <w:marLeft w:val="0"/>
                                      <w:marRight w:val="0"/>
                                      <w:marTop w:val="0"/>
                                      <w:marBottom w:val="0"/>
                                      <w:divBdr>
                                        <w:top w:val="none" w:sz="0" w:space="0" w:color="auto"/>
                                        <w:left w:val="none" w:sz="0" w:space="0" w:color="auto"/>
                                        <w:bottom w:val="none" w:sz="0" w:space="0" w:color="auto"/>
                                        <w:right w:val="none" w:sz="0" w:space="0" w:color="auto"/>
                                      </w:divBdr>
                                      <w:divsChild>
                                        <w:div w:id="1047489786">
                                          <w:marLeft w:val="240"/>
                                          <w:marRight w:val="0"/>
                                          <w:marTop w:val="0"/>
                                          <w:marBottom w:val="0"/>
                                          <w:divBdr>
                                            <w:top w:val="none" w:sz="0" w:space="0" w:color="auto"/>
                                            <w:left w:val="none" w:sz="0" w:space="0" w:color="auto"/>
                                            <w:bottom w:val="none" w:sz="0" w:space="0" w:color="auto"/>
                                            <w:right w:val="none" w:sz="0" w:space="0" w:color="auto"/>
                                          </w:divBdr>
                                          <w:divsChild>
                                            <w:div w:id="1091781478">
                                              <w:marLeft w:val="0"/>
                                              <w:marRight w:val="0"/>
                                              <w:marTop w:val="0"/>
                                              <w:marBottom w:val="0"/>
                                              <w:divBdr>
                                                <w:top w:val="none" w:sz="0" w:space="0" w:color="auto"/>
                                                <w:left w:val="none" w:sz="0" w:space="0" w:color="auto"/>
                                                <w:bottom w:val="none" w:sz="0" w:space="0" w:color="auto"/>
                                                <w:right w:val="none" w:sz="0" w:space="0" w:color="auto"/>
                                              </w:divBdr>
                                            </w:div>
                                          </w:divsChild>
                                        </w:div>
                                        <w:div w:id="1280183332">
                                          <w:marLeft w:val="0"/>
                                          <w:marRight w:val="0"/>
                                          <w:marTop w:val="0"/>
                                          <w:marBottom w:val="0"/>
                                          <w:divBdr>
                                            <w:top w:val="none" w:sz="0" w:space="0" w:color="auto"/>
                                            <w:left w:val="none" w:sz="0" w:space="0" w:color="auto"/>
                                            <w:bottom w:val="none" w:sz="0" w:space="0" w:color="auto"/>
                                            <w:right w:val="none" w:sz="0" w:space="0" w:color="auto"/>
                                          </w:divBdr>
                                        </w:div>
                                        <w:div w:id="15916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31030">
                                  <w:marLeft w:val="0"/>
                                  <w:marRight w:val="0"/>
                                  <w:marTop w:val="0"/>
                                  <w:marBottom w:val="0"/>
                                  <w:divBdr>
                                    <w:top w:val="none" w:sz="0" w:space="0" w:color="auto"/>
                                    <w:left w:val="none" w:sz="0" w:space="0" w:color="auto"/>
                                    <w:bottom w:val="none" w:sz="0" w:space="0" w:color="auto"/>
                                    <w:right w:val="none" w:sz="0" w:space="0" w:color="auto"/>
                                  </w:divBdr>
                                </w:div>
                                <w:div w:id="1171526579">
                                  <w:marLeft w:val="0"/>
                                  <w:marRight w:val="0"/>
                                  <w:marTop w:val="0"/>
                                  <w:marBottom w:val="0"/>
                                  <w:divBdr>
                                    <w:top w:val="none" w:sz="0" w:space="0" w:color="auto"/>
                                    <w:left w:val="none" w:sz="0" w:space="0" w:color="auto"/>
                                    <w:bottom w:val="none" w:sz="0" w:space="0" w:color="auto"/>
                                    <w:right w:val="none" w:sz="0" w:space="0" w:color="auto"/>
                                  </w:divBdr>
                                </w:div>
                              </w:divsChild>
                            </w:div>
                            <w:div w:id="269629295">
                              <w:marLeft w:val="0"/>
                              <w:marRight w:val="0"/>
                              <w:marTop w:val="0"/>
                              <w:marBottom w:val="0"/>
                              <w:divBdr>
                                <w:top w:val="none" w:sz="0" w:space="0" w:color="auto"/>
                                <w:left w:val="none" w:sz="0" w:space="0" w:color="auto"/>
                                <w:bottom w:val="none" w:sz="0" w:space="0" w:color="auto"/>
                                <w:right w:val="none" w:sz="0" w:space="0" w:color="auto"/>
                              </w:divBdr>
                              <w:divsChild>
                                <w:div w:id="605842816">
                                  <w:marLeft w:val="0"/>
                                  <w:marRight w:val="0"/>
                                  <w:marTop w:val="0"/>
                                  <w:marBottom w:val="0"/>
                                  <w:divBdr>
                                    <w:top w:val="none" w:sz="0" w:space="0" w:color="auto"/>
                                    <w:left w:val="none" w:sz="0" w:space="0" w:color="auto"/>
                                    <w:bottom w:val="none" w:sz="0" w:space="0" w:color="auto"/>
                                    <w:right w:val="none" w:sz="0" w:space="0" w:color="auto"/>
                                  </w:divBdr>
                                </w:div>
                                <w:div w:id="738595397">
                                  <w:marLeft w:val="240"/>
                                  <w:marRight w:val="0"/>
                                  <w:marTop w:val="0"/>
                                  <w:marBottom w:val="0"/>
                                  <w:divBdr>
                                    <w:top w:val="none" w:sz="0" w:space="0" w:color="auto"/>
                                    <w:left w:val="none" w:sz="0" w:space="0" w:color="auto"/>
                                    <w:bottom w:val="none" w:sz="0" w:space="0" w:color="auto"/>
                                    <w:right w:val="none" w:sz="0" w:space="0" w:color="auto"/>
                                  </w:divBdr>
                                  <w:divsChild>
                                    <w:div w:id="663246942">
                                      <w:marLeft w:val="0"/>
                                      <w:marRight w:val="0"/>
                                      <w:marTop w:val="0"/>
                                      <w:marBottom w:val="0"/>
                                      <w:divBdr>
                                        <w:top w:val="none" w:sz="0" w:space="0" w:color="auto"/>
                                        <w:left w:val="none" w:sz="0" w:space="0" w:color="auto"/>
                                        <w:bottom w:val="none" w:sz="0" w:space="0" w:color="auto"/>
                                        <w:right w:val="none" w:sz="0" w:space="0" w:color="auto"/>
                                      </w:divBdr>
                                      <w:divsChild>
                                        <w:div w:id="4327318">
                                          <w:marLeft w:val="0"/>
                                          <w:marRight w:val="0"/>
                                          <w:marTop w:val="0"/>
                                          <w:marBottom w:val="0"/>
                                          <w:divBdr>
                                            <w:top w:val="none" w:sz="0" w:space="0" w:color="auto"/>
                                            <w:left w:val="none" w:sz="0" w:space="0" w:color="auto"/>
                                            <w:bottom w:val="none" w:sz="0" w:space="0" w:color="auto"/>
                                            <w:right w:val="none" w:sz="0" w:space="0" w:color="auto"/>
                                          </w:divBdr>
                                        </w:div>
                                        <w:div w:id="46339525">
                                          <w:marLeft w:val="240"/>
                                          <w:marRight w:val="0"/>
                                          <w:marTop w:val="0"/>
                                          <w:marBottom w:val="0"/>
                                          <w:divBdr>
                                            <w:top w:val="none" w:sz="0" w:space="0" w:color="auto"/>
                                            <w:left w:val="none" w:sz="0" w:space="0" w:color="auto"/>
                                            <w:bottom w:val="none" w:sz="0" w:space="0" w:color="auto"/>
                                            <w:right w:val="none" w:sz="0" w:space="0" w:color="auto"/>
                                          </w:divBdr>
                                          <w:divsChild>
                                            <w:div w:id="165289366">
                                              <w:marLeft w:val="0"/>
                                              <w:marRight w:val="0"/>
                                              <w:marTop w:val="0"/>
                                              <w:marBottom w:val="0"/>
                                              <w:divBdr>
                                                <w:top w:val="none" w:sz="0" w:space="0" w:color="auto"/>
                                                <w:left w:val="none" w:sz="0" w:space="0" w:color="auto"/>
                                                <w:bottom w:val="none" w:sz="0" w:space="0" w:color="auto"/>
                                                <w:right w:val="none" w:sz="0" w:space="0" w:color="auto"/>
                                              </w:divBdr>
                                            </w:div>
                                          </w:divsChild>
                                        </w:div>
                                        <w:div w:id="109452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0446">
                                  <w:marLeft w:val="0"/>
                                  <w:marRight w:val="0"/>
                                  <w:marTop w:val="0"/>
                                  <w:marBottom w:val="0"/>
                                  <w:divBdr>
                                    <w:top w:val="none" w:sz="0" w:space="0" w:color="auto"/>
                                    <w:left w:val="none" w:sz="0" w:space="0" w:color="auto"/>
                                    <w:bottom w:val="none" w:sz="0" w:space="0" w:color="auto"/>
                                    <w:right w:val="none" w:sz="0" w:space="0" w:color="auto"/>
                                  </w:divBdr>
                                </w:div>
                              </w:divsChild>
                            </w:div>
                            <w:div w:id="343367721">
                              <w:marLeft w:val="0"/>
                              <w:marRight w:val="0"/>
                              <w:marTop w:val="0"/>
                              <w:marBottom w:val="0"/>
                              <w:divBdr>
                                <w:top w:val="none" w:sz="0" w:space="0" w:color="auto"/>
                                <w:left w:val="none" w:sz="0" w:space="0" w:color="auto"/>
                                <w:bottom w:val="none" w:sz="0" w:space="0" w:color="auto"/>
                                <w:right w:val="none" w:sz="0" w:space="0" w:color="auto"/>
                              </w:divBdr>
                              <w:divsChild>
                                <w:div w:id="66079842">
                                  <w:marLeft w:val="0"/>
                                  <w:marRight w:val="0"/>
                                  <w:marTop w:val="0"/>
                                  <w:marBottom w:val="0"/>
                                  <w:divBdr>
                                    <w:top w:val="none" w:sz="0" w:space="0" w:color="auto"/>
                                    <w:left w:val="none" w:sz="0" w:space="0" w:color="auto"/>
                                    <w:bottom w:val="none" w:sz="0" w:space="0" w:color="auto"/>
                                    <w:right w:val="none" w:sz="0" w:space="0" w:color="auto"/>
                                  </w:divBdr>
                                </w:div>
                                <w:div w:id="293367994">
                                  <w:marLeft w:val="240"/>
                                  <w:marRight w:val="0"/>
                                  <w:marTop w:val="0"/>
                                  <w:marBottom w:val="0"/>
                                  <w:divBdr>
                                    <w:top w:val="none" w:sz="0" w:space="0" w:color="auto"/>
                                    <w:left w:val="none" w:sz="0" w:space="0" w:color="auto"/>
                                    <w:bottom w:val="none" w:sz="0" w:space="0" w:color="auto"/>
                                    <w:right w:val="none" w:sz="0" w:space="0" w:color="auto"/>
                                  </w:divBdr>
                                  <w:divsChild>
                                    <w:div w:id="1352951949">
                                      <w:marLeft w:val="0"/>
                                      <w:marRight w:val="0"/>
                                      <w:marTop w:val="0"/>
                                      <w:marBottom w:val="0"/>
                                      <w:divBdr>
                                        <w:top w:val="none" w:sz="0" w:space="0" w:color="auto"/>
                                        <w:left w:val="none" w:sz="0" w:space="0" w:color="auto"/>
                                        <w:bottom w:val="none" w:sz="0" w:space="0" w:color="auto"/>
                                        <w:right w:val="none" w:sz="0" w:space="0" w:color="auto"/>
                                      </w:divBdr>
                                      <w:divsChild>
                                        <w:div w:id="1071776151">
                                          <w:marLeft w:val="240"/>
                                          <w:marRight w:val="0"/>
                                          <w:marTop w:val="0"/>
                                          <w:marBottom w:val="0"/>
                                          <w:divBdr>
                                            <w:top w:val="none" w:sz="0" w:space="0" w:color="auto"/>
                                            <w:left w:val="none" w:sz="0" w:space="0" w:color="auto"/>
                                            <w:bottom w:val="none" w:sz="0" w:space="0" w:color="auto"/>
                                            <w:right w:val="none" w:sz="0" w:space="0" w:color="auto"/>
                                          </w:divBdr>
                                          <w:divsChild>
                                            <w:div w:id="1895921724">
                                              <w:marLeft w:val="0"/>
                                              <w:marRight w:val="0"/>
                                              <w:marTop w:val="0"/>
                                              <w:marBottom w:val="0"/>
                                              <w:divBdr>
                                                <w:top w:val="none" w:sz="0" w:space="0" w:color="auto"/>
                                                <w:left w:val="none" w:sz="0" w:space="0" w:color="auto"/>
                                                <w:bottom w:val="none" w:sz="0" w:space="0" w:color="auto"/>
                                                <w:right w:val="none" w:sz="0" w:space="0" w:color="auto"/>
                                              </w:divBdr>
                                            </w:div>
                                          </w:divsChild>
                                        </w:div>
                                        <w:div w:id="1743454604">
                                          <w:marLeft w:val="0"/>
                                          <w:marRight w:val="0"/>
                                          <w:marTop w:val="0"/>
                                          <w:marBottom w:val="0"/>
                                          <w:divBdr>
                                            <w:top w:val="none" w:sz="0" w:space="0" w:color="auto"/>
                                            <w:left w:val="none" w:sz="0" w:space="0" w:color="auto"/>
                                            <w:bottom w:val="none" w:sz="0" w:space="0" w:color="auto"/>
                                            <w:right w:val="none" w:sz="0" w:space="0" w:color="auto"/>
                                          </w:divBdr>
                                        </w:div>
                                        <w:div w:id="21295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60282">
                                  <w:marLeft w:val="0"/>
                                  <w:marRight w:val="0"/>
                                  <w:marTop w:val="0"/>
                                  <w:marBottom w:val="0"/>
                                  <w:divBdr>
                                    <w:top w:val="none" w:sz="0" w:space="0" w:color="auto"/>
                                    <w:left w:val="none" w:sz="0" w:space="0" w:color="auto"/>
                                    <w:bottom w:val="none" w:sz="0" w:space="0" w:color="auto"/>
                                    <w:right w:val="none" w:sz="0" w:space="0" w:color="auto"/>
                                  </w:divBdr>
                                </w:div>
                              </w:divsChild>
                            </w:div>
                            <w:div w:id="415593200">
                              <w:marLeft w:val="0"/>
                              <w:marRight w:val="0"/>
                              <w:marTop w:val="0"/>
                              <w:marBottom w:val="0"/>
                              <w:divBdr>
                                <w:top w:val="none" w:sz="0" w:space="0" w:color="auto"/>
                                <w:left w:val="none" w:sz="0" w:space="0" w:color="auto"/>
                                <w:bottom w:val="none" w:sz="0" w:space="0" w:color="auto"/>
                                <w:right w:val="none" w:sz="0" w:space="0" w:color="auto"/>
                              </w:divBdr>
                              <w:divsChild>
                                <w:div w:id="1298102681">
                                  <w:marLeft w:val="0"/>
                                  <w:marRight w:val="0"/>
                                  <w:marTop w:val="0"/>
                                  <w:marBottom w:val="0"/>
                                  <w:divBdr>
                                    <w:top w:val="none" w:sz="0" w:space="0" w:color="auto"/>
                                    <w:left w:val="none" w:sz="0" w:space="0" w:color="auto"/>
                                    <w:bottom w:val="none" w:sz="0" w:space="0" w:color="auto"/>
                                    <w:right w:val="none" w:sz="0" w:space="0" w:color="auto"/>
                                  </w:divBdr>
                                </w:div>
                                <w:div w:id="1452937880">
                                  <w:marLeft w:val="0"/>
                                  <w:marRight w:val="0"/>
                                  <w:marTop w:val="0"/>
                                  <w:marBottom w:val="0"/>
                                  <w:divBdr>
                                    <w:top w:val="none" w:sz="0" w:space="0" w:color="auto"/>
                                    <w:left w:val="none" w:sz="0" w:space="0" w:color="auto"/>
                                    <w:bottom w:val="none" w:sz="0" w:space="0" w:color="auto"/>
                                    <w:right w:val="none" w:sz="0" w:space="0" w:color="auto"/>
                                  </w:divBdr>
                                </w:div>
                                <w:div w:id="2147045173">
                                  <w:marLeft w:val="240"/>
                                  <w:marRight w:val="0"/>
                                  <w:marTop w:val="0"/>
                                  <w:marBottom w:val="0"/>
                                  <w:divBdr>
                                    <w:top w:val="none" w:sz="0" w:space="0" w:color="auto"/>
                                    <w:left w:val="none" w:sz="0" w:space="0" w:color="auto"/>
                                    <w:bottom w:val="none" w:sz="0" w:space="0" w:color="auto"/>
                                    <w:right w:val="none" w:sz="0" w:space="0" w:color="auto"/>
                                  </w:divBdr>
                                  <w:divsChild>
                                    <w:div w:id="335041438">
                                      <w:marLeft w:val="0"/>
                                      <w:marRight w:val="0"/>
                                      <w:marTop w:val="0"/>
                                      <w:marBottom w:val="0"/>
                                      <w:divBdr>
                                        <w:top w:val="none" w:sz="0" w:space="0" w:color="auto"/>
                                        <w:left w:val="none" w:sz="0" w:space="0" w:color="auto"/>
                                        <w:bottom w:val="none" w:sz="0" w:space="0" w:color="auto"/>
                                        <w:right w:val="none" w:sz="0" w:space="0" w:color="auto"/>
                                      </w:divBdr>
                                      <w:divsChild>
                                        <w:div w:id="386027204">
                                          <w:marLeft w:val="240"/>
                                          <w:marRight w:val="0"/>
                                          <w:marTop w:val="0"/>
                                          <w:marBottom w:val="0"/>
                                          <w:divBdr>
                                            <w:top w:val="none" w:sz="0" w:space="0" w:color="auto"/>
                                            <w:left w:val="none" w:sz="0" w:space="0" w:color="auto"/>
                                            <w:bottom w:val="none" w:sz="0" w:space="0" w:color="auto"/>
                                            <w:right w:val="none" w:sz="0" w:space="0" w:color="auto"/>
                                          </w:divBdr>
                                          <w:divsChild>
                                            <w:div w:id="1542017077">
                                              <w:marLeft w:val="0"/>
                                              <w:marRight w:val="0"/>
                                              <w:marTop w:val="0"/>
                                              <w:marBottom w:val="0"/>
                                              <w:divBdr>
                                                <w:top w:val="none" w:sz="0" w:space="0" w:color="auto"/>
                                                <w:left w:val="none" w:sz="0" w:space="0" w:color="auto"/>
                                                <w:bottom w:val="none" w:sz="0" w:space="0" w:color="auto"/>
                                                <w:right w:val="none" w:sz="0" w:space="0" w:color="auto"/>
                                              </w:divBdr>
                                            </w:div>
                                          </w:divsChild>
                                        </w:div>
                                        <w:div w:id="1441756235">
                                          <w:marLeft w:val="0"/>
                                          <w:marRight w:val="0"/>
                                          <w:marTop w:val="0"/>
                                          <w:marBottom w:val="0"/>
                                          <w:divBdr>
                                            <w:top w:val="none" w:sz="0" w:space="0" w:color="auto"/>
                                            <w:left w:val="none" w:sz="0" w:space="0" w:color="auto"/>
                                            <w:bottom w:val="none" w:sz="0" w:space="0" w:color="auto"/>
                                            <w:right w:val="none" w:sz="0" w:space="0" w:color="auto"/>
                                          </w:divBdr>
                                        </w:div>
                                        <w:div w:id="17795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902637">
                              <w:marLeft w:val="0"/>
                              <w:marRight w:val="0"/>
                              <w:marTop w:val="0"/>
                              <w:marBottom w:val="0"/>
                              <w:divBdr>
                                <w:top w:val="none" w:sz="0" w:space="0" w:color="auto"/>
                                <w:left w:val="none" w:sz="0" w:space="0" w:color="auto"/>
                                <w:bottom w:val="none" w:sz="0" w:space="0" w:color="auto"/>
                                <w:right w:val="none" w:sz="0" w:space="0" w:color="auto"/>
                              </w:divBdr>
                              <w:divsChild>
                                <w:div w:id="68117057">
                                  <w:marLeft w:val="0"/>
                                  <w:marRight w:val="0"/>
                                  <w:marTop w:val="0"/>
                                  <w:marBottom w:val="0"/>
                                  <w:divBdr>
                                    <w:top w:val="none" w:sz="0" w:space="0" w:color="auto"/>
                                    <w:left w:val="none" w:sz="0" w:space="0" w:color="auto"/>
                                    <w:bottom w:val="none" w:sz="0" w:space="0" w:color="auto"/>
                                    <w:right w:val="none" w:sz="0" w:space="0" w:color="auto"/>
                                  </w:divBdr>
                                </w:div>
                                <w:div w:id="686056092">
                                  <w:marLeft w:val="0"/>
                                  <w:marRight w:val="0"/>
                                  <w:marTop w:val="0"/>
                                  <w:marBottom w:val="0"/>
                                  <w:divBdr>
                                    <w:top w:val="none" w:sz="0" w:space="0" w:color="auto"/>
                                    <w:left w:val="none" w:sz="0" w:space="0" w:color="auto"/>
                                    <w:bottom w:val="none" w:sz="0" w:space="0" w:color="auto"/>
                                    <w:right w:val="none" w:sz="0" w:space="0" w:color="auto"/>
                                  </w:divBdr>
                                </w:div>
                                <w:div w:id="1503660514">
                                  <w:marLeft w:val="240"/>
                                  <w:marRight w:val="0"/>
                                  <w:marTop w:val="0"/>
                                  <w:marBottom w:val="0"/>
                                  <w:divBdr>
                                    <w:top w:val="none" w:sz="0" w:space="0" w:color="auto"/>
                                    <w:left w:val="none" w:sz="0" w:space="0" w:color="auto"/>
                                    <w:bottom w:val="none" w:sz="0" w:space="0" w:color="auto"/>
                                    <w:right w:val="none" w:sz="0" w:space="0" w:color="auto"/>
                                  </w:divBdr>
                                  <w:divsChild>
                                    <w:div w:id="427165689">
                                      <w:marLeft w:val="0"/>
                                      <w:marRight w:val="0"/>
                                      <w:marTop w:val="0"/>
                                      <w:marBottom w:val="0"/>
                                      <w:divBdr>
                                        <w:top w:val="none" w:sz="0" w:space="0" w:color="auto"/>
                                        <w:left w:val="none" w:sz="0" w:space="0" w:color="auto"/>
                                        <w:bottom w:val="none" w:sz="0" w:space="0" w:color="auto"/>
                                        <w:right w:val="none" w:sz="0" w:space="0" w:color="auto"/>
                                      </w:divBdr>
                                      <w:divsChild>
                                        <w:div w:id="1211772451">
                                          <w:marLeft w:val="240"/>
                                          <w:marRight w:val="0"/>
                                          <w:marTop w:val="0"/>
                                          <w:marBottom w:val="0"/>
                                          <w:divBdr>
                                            <w:top w:val="none" w:sz="0" w:space="0" w:color="auto"/>
                                            <w:left w:val="none" w:sz="0" w:space="0" w:color="auto"/>
                                            <w:bottom w:val="none" w:sz="0" w:space="0" w:color="auto"/>
                                            <w:right w:val="none" w:sz="0" w:space="0" w:color="auto"/>
                                          </w:divBdr>
                                          <w:divsChild>
                                            <w:div w:id="1018627831">
                                              <w:marLeft w:val="0"/>
                                              <w:marRight w:val="0"/>
                                              <w:marTop w:val="0"/>
                                              <w:marBottom w:val="0"/>
                                              <w:divBdr>
                                                <w:top w:val="none" w:sz="0" w:space="0" w:color="auto"/>
                                                <w:left w:val="none" w:sz="0" w:space="0" w:color="auto"/>
                                                <w:bottom w:val="none" w:sz="0" w:space="0" w:color="auto"/>
                                                <w:right w:val="none" w:sz="0" w:space="0" w:color="auto"/>
                                              </w:divBdr>
                                            </w:div>
                                          </w:divsChild>
                                        </w:div>
                                        <w:div w:id="2049992699">
                                          <w:marLeft w:val="0"/>
                                          <w:marRight w:val="0"/>
                                          <w:marTop w:val="0"/>
                                          <w:marBottom w:val="0"/>
                                          <w:divBdr>
                                            <w:top w:val="none" w:sz="0" w:space="0" w:color="auto"/>
                                            <w:left w:val="none" w:sz="0" w:space="0" w:color="auto"/>
                                            <w:bottom w:val="none" w:sz="0" w:space="0" w:color="auto"/>
                                            <w:right w:val="none" w:sz="0" w:space="0" w:color="auto"/>
                                          </w:divBdr>
                                        </w:div>
                                        <w:div w:id="209867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870259">
                              <w:marLeft w:val="0"/>
                              <w:marRight w:val="0"/>
                              <w:marTop w:val="0"/>
                              <w:marBottom w:val="0"/>
                              <w:divBdr>
                                <w:top w:val="none" w:sz="0" w:space="0" w:color="auto"/>
                                <w:left w:val="none" w:sz="0" w:space="0" w:color="auto"/>
                                <w:bottom w:val="none" w:sz="0" w:space="0" w:color="auto"/>
                                <w:right w:val="none" w:sz="0" w:space="0" w:color="auto"/>
                              </w:divBdr>
                              <w:divsChild>
                                <w:div w:id="125316401">
                                  <w:marLeft w:val="240"/>
                                  <w:marRight w:val="0"/>
                                  <w:marTop w:val="0"/>
                                  <w:marBottom w:val="0"/>
                                  <w:divBdr>
                                    <w:top w:val="none" w:sz="0" w:space="0" w:color="auto"/>
                                    <w:left w:val="none" w:sz="0" w:space="0" w:color="auto"/>
                                    <w:bottom w:val="none" w:sz="0" w:space="0" w:color="auto"/>
                                    <w:right w:val="none" w:sz="0" w:space="0" w:color="auto"/>
                                  </w:divBdr>
                                  <w:divsChild>
                                    <w:div w:id="1643729676">
                                      <w:marLeft w:val="0"/>
                                      <w:marRight w:val="0"/>
                                      <w:marTop w:val="0"/>
                                      <w:marBottom w:val="0"/>
                                      <w:divBdr>
                                        <w:top w:val="none" w:sz="0" w:space="0" w:color="auto"/>
                                        <w:left w:val="none" w:sz="0" w:space="0" w:color="auto"/>
                                        <w:bottom w:val="none" w:sz="0" w:space="0" w:color="auto"/>
                                        <w:right w:val="none" w:sz="0" w:space="0" w:color="auto"/>
                                      </w:divBdr>
                                      <w:divsChild>
                                        <w:div w:id="1096680267">
                                          <w:marLeft w:val="0"/>
                                          <w:marRight w:val="0"/>
                                          <w:marTop w:val="0"/>
                                          <w:marBottom w:val="0"/>
                                          <w:divBdr>
                                            <w:top w:val="none" w:sz="0" w:space="0" w:color="auto"/>
                                            <w:left w:val="none" w:sz="0" w:space="0" w:color="auto"/>
                                            <w:bottom w:val="none" w:sz="0" w:space="0" w:color="auto"/>
                                            <w:right w:val="none" w:sz="0" w:space="0" w:color="auto"/>
                                          </w:divBdr>
                                        </w:div>
                                        <w:div w:id="1349139543">
                                          <w:marLeft w:val="0"/>
                                          <w:marRight w:val="0"/>
                                          <w:marTop w:val="0"/>
                                          <w:marBottom w:val="0"/>
                                          <w:divBdr>
                                            <w:top w:val="none" w:sz="0" w:space="0" w:color="auto"/>
                                            <w:left w:val="none" w:sz="0" w:space="0" w:color="auto"/>
                                            <w:bottom w:val="none" w:sz="0" w:space="0" w:color="auto"/>
                                            <w:right w:val="none" w:sz="0" w:space="0" w:color="auto"/>
                                          </w:divBdr>
                                        </w:div>
                                        <w:div w:id="2104765134">
                                          <w:marLeft w:val="240"/>
                                          <w:marRight w:val="0"/>
                                          <w:marTop w:val="0"/>
                                          <w:marBottom w:val="0"/>
                                          <w:divBdr>
                                            <w:top w:val="none" w:sz="0" w:space="0" w:color="auto"/>
                                            <w:left w:val="none" w:sz="0" w:space="0" w:color="auto"/>
                                            <w:bottom w:val="none" w:sz="0" w:space="0" w:color="auto"/>
                                            <w:right w:val="none" w:sz="0" w:space="0" w:color="auto"/>
                                          </w:divBdr>
                                          <w:divsChild>
                                            <w:div w:id="18624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573528">
                                  <w:marLeft w:val="0"/>
                                  <w:marRight w:val="0"/>
                                  <w:marTop w:val="0"/>
                                  <w:marBottom w:val="0"/>
                                  <w:divBdr>
                                    <w:top w:val="none" w:sz="0" w:space="0" w:color="auto"/>
                                    <w:left w:val="none" w:sz="0" w:space="0" w:color="auto"/>
                                    <w:bottom w:val="none" w:sz="0" w:space="0" w:color="auto"/>
                                    <w:right w:val="none" w:sz="0" w:space="0" w:color="auto"/>
                                  </w:divBdr>
                                </w:div>
                                <w:div w:id="1473329451">
                                  <w:marLeft w:val="0"/>
                                  <w:marRight w:val="0"/>
                                  <w:marTop w:val="0"/>
                                  <w:marBottom w:val="0"/>
                                  <w:divBdr>
                                    <w:top w:val="none" w:sz="0" w:space="0" w:color="auto"/>
                                    <w:left w:val="none" w:sz="0" w:space="0" w:color="auto"/>
                                    <w:bottom w:val="none" w:sz="0" w:space="0" w:color="auto"/>
                                    <w:right w:val="none" w:sz="0" w:space="0" w:color="auto"/>
                                  </w:divBdr>
                                </w:div>
                              </w:divsChild>
                            </w:div>
                            <w:div w:id="1023479914">
                              <w:marLeft w:val="0"/>
                              <w:marRight w:val="0"/>
                              <w:marTop w:val="0"/>
                              <w:marBottom w:val="0"/>
                              <w:divBdr>
                                <w:top w:val="none" w:sz="0" w:space="0" w:color="auto"/>
                                <w:left w:val="none" w:sz="0" w:space="0" w:color="auto"/>
                                <w:bottom w:val="none" w:sz="0" w:space="0" w:color="auto"/>
                                <w:right w:val="none" w:sz="0" w:space="0" w:color="auto"/>
                              </w:divBdr>
                              <w:divsChild>
                                <w:div w:id="363405366">
                                  <w:marLeft w:val="0"/>
                                  <w:marRight w:val="0"/>
                                  <w:marTop w:val="0"/>
                                  <w:marBottom w:val="0"/>
                                  <w:divBdr>
                                    <w:top w:val="none" w:sz="0" w:space="0" w:color="auto"/>
                                    <w:left w:val="none" w:sz="0" w:space="0" w:color="auto"/>
                                    <w:bottom w:val="none" w:sz="0" w:space="0" w:color="auto"/>
                                    <w:right w:val="none" w:sz="0" w:space="0" w:color="auto"/>
                                  </w:divBdr>
                                </w:div>
                                <w:div w:id="510880245">
                                  <w:marLeft w:val="240"/>
                                  <w:marRight w:val="0"/>
                                  <w:marTop w:val="0"/>
                                  <w:marBottom w:val="0"/>
                                  <w:divBdr>
                                    <w:top w:val="none" w:sz="0" w:space="0" w:color="auto"/>
                                    <w:left w:val="none" w:sz="0" w:space="0" w:color="auto"/>
                                    <w:bottom w:val="none" w:sz="0" w:space="0" w:color="auto"/>
                                    <w:right w:val="none" w:sz="0" w:space="0" w:color="auto"/>
                                  </w:divBdr>
                                  <w:divsChild>
                                    <w:div w:id="1788499584">
                                      <w:marLeft w:val="0"/>
                                      <w:marRight w:val="0"/>
                                      <w:marTop w:val="0"/>
                                      <w:marBottom w:val="0"/>
                                      <w:divBdr>
                                        <w:top w:val="none" w:sz="0" w:space="0" w:color="auto"/>
                                        <w:left w:val="none" w:sz="0" w:space="0" w:color="auto"/>
                                        <w:bottom w:val="none" w:sz="0" w:space="0" w:color="auto"/>
                                        <w:right w:val="none" w:sz="0" w:space="0" w:color="auto"/>
                                      </w:divBdr>
                                      <w:divsChild>
                                        <w:div w:id="702024823">
                                          <w:marLeft w:val="240"/>
                                          <w:marRight w:val="0"/>
                                          <w:marTop w:val="0"/>
                                          <w:marBottom w:val="0"/>
                                          <w:divBdr>
                                            <w:top w:val="none" w:sz="0" w:space="0" w:color="auto"/>
                                            <w:left w:val="none" w:sz="0" w:space="0" w:color="auto"/>
                                            <w:bottom w:val="none" w:sz="0" w:space="0" w:color="auto"/>
                                            <w:right w:val="none" w:sz="0" w:space="0" w:color="auto"/>
                                          </w:divBdr>
                                          <w:divsChild>
                                            <w:div w:id="1455633966">
                                              <w:marLeft w:val="0"/>
                                              <w:marRight w:val="0"/>
                                              <w:marTop w:val="0"/>
                                              <w:marBottom w:val="0"/>
                                              <w:divBdr>
                                                <w:top w:val="none" w:sz="0" w:space="0" w:color="auto"/>
                                                <w:left w:val="none" w:sz="0" w:space="0" w:color="auto"/>
                                                <w:bottom w:val="none" w:sz="0" w:space="0" w:color="auto"/>
                                                <w:right w:val="none" w:sz="0" w:space="0" w:color="auto"/>
                                              </w:divBdr>
                                            </w:div>
                                          </w:divsChild>
                                        </w:div>
                                        <w:div w:id="1146049378">
                                          <w:marLeft w:val="0"/>
                                          <w:marRight w:val="0"/>
                                          <w:marTop w:val="0"/>
                                          <w:marBottom w:val="0"/>
                                          <w:divBdr>
                                            <w:top w:val="none" w:sz="0" w:space="0" w:color="auto"/>
                                            <w:left w:val="none" w:sz="0" w:space="0" w:color="auto"/>
                                            <w:bottom w:val="none" w:sz="0" w:space="0" w:color="auto"/>
                                            <w:right w:val="none" w:sz="0" w:space="0" w:color="auto"/>
                                          </w:divBdr>
                                        </w:div>
                                        <w:div w:id="18692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30285">
                                  <w:marLeft w:val="0"/>
                                  <w:marRight w:val="0"/>
                                  <w:marTop w:val="0"/>
                                  <w:marBottom w:val="0"/>
                                  <w:divBdr>
                                    <w:top w:val="none" w:sz="0" w:space="0" w:color="auto"/>
                                    <w:left w:val="none" w:sz="0" w:space="0" w:color="auto"/>
                                    <w:bottom w:val="none" w:sz="0" w:space="0" w:color="auto"/>
                                    <w:right w:val="none" w:sz="0" w:space="0" w:color="auto"/>
                                  </w:divBdr>
                                </w:div>
                              </w:divsChild>
                            </w:div>
                            <w:div w:id="1062213827">
                              <w:marLeft w:val="0"/>
                              <w:marRight w:val="0"/>
                              <w:marTop w:val="0"/>
                              <w:marBottom w:val="0"/>
                              <w:divBdr>
                                <w:top w:val="none" w:sz="0" w:space="0" w:color="auto"/>
                                <w:left w:val="none" w:sz="0" w:space="0" w:color="auto"/>
                                <w:bottom w:val="none" w:sz="0" w:space="0" w:color="auto"/>
                                <w:right w:val="none" w:sz="0" w:space="0" w:color="auto"/>
                              </w:divBdr>
                              <w:divsChild>
                                <w:div w:id="1312757269">
                                  <w:marLeft w:val="0"/>
                                  <w:marRight w:val="0"/>
                                  <w:marTop w:val="0"/>
                                  <w:marBottom w:val="0"/>
                                  <w:divBdr>
                                    <w:top w:val="none" w:sz="0" w:space="0" w:color="auto"/>
                                    <w:left w:val="none" w:sz="0" w:space="0" w:color="auto"/>
                                    <w:bottom w:val="none" w:sz="0" w:space="0" w:color="auto"/>
                                    <w:right w:val="none" w:sz="0" w:space="0" w:color="auto"/>
                                  </w:divBdr>
                                </w:div>
                                <w:div w:id="2045401369">
                                  <w:marLeft w:val="0"/>
                                  <w:marRight w:val="0"/>
                                  <w:marTop w:val="0"/>
                                  <w:marBottom w:val="0"/>
                                  <w:divBdr>
                                    <w:top w:val="none" w:sz="0" w:space="0" w:color="auto"/>
                                    <w:left w:val="none" w:sz="0" w:space="0" w:color="auto"/>
                                    <w:bottom w:val="none" w:sz="0" w:space="0" w:color="auto"/>
                                    <w:right w:val="none" w:sz="0" w:space="0" w:color="auto"/>
                                  </w:divBdr>
                                </w:div>
                                <w:div w:id="2113434424">
                                  <w:marLeft w:val="240"/>
                                  <w:marRight w:val="0"/>
                                  <w:marTop w:val="0"/>
                                  <w:marBottom w:val="0"/>
                                  <w:divBdr>
                                    <w:top w:val="none" w:sz="0" w:space="0" w:color="auto"/>
                                    <w:left w:val="none" w:sz="0" w:space="0" w:color="auto"/>
                                    <w:bottom w:val="none" w:sz="0" w:space="0" w:color="auto"/>
                                    <w:right w:val="none" w:sz="0" w:space="0" w:color="auto"/>
                                  </w:divBdr>
                                  <w:divsChild>
                                    <w:div w:id="1361665687">
                                      <w:marLeft w:val="0"/>
                                      <w:marRight w:val="0"/>
                                      <w:marTop w:val="0"/>
                                      <w:marBottom w:val="0"/>
                                      <w:divBdr>
                                        <w:top w:val="none" w:sz="0" w:space="0" w:color="auto"/>
                                        <w:left w:val="none" w:sz="0" w:space="0" w:color="auto"/>
                                        <w:bottom w:val="none" w:sz="0" w:space="0" w:color="auto"/>
                                        <w:right w:val="none" w:sz="0" w:space="0" w:color="auto"/>
                                      </w:divBdr>
                                      <w:divsChild>
                                        <w:div w:id="515072809">
                                          <w:marLeft w:val="240"/>
                                          <w:marRight w:val="0"/>
                                          <w:marTop w:val="0"/>
                                          <w:marBottom w:val="0"/>
                                          <w:divBdr>
                                            <w:top w:val="none" w:sz="0" w:space="0" w:color="auto"/>
                                            <w:left w:val="none" w:sz="0" w:space="0" w:color="auto"/>
                                            <w:bottom w:val="none" w:sz="0" w:space="0" w:color="auto"/>
                                            <w:right w:val="none" w:sz="0" w:space="0" w:color="auto"/>
                                          </w:divBdr>
                                          <w:divsChild>
                                            <w:div w:id="2042823824">
                                              <w:marLeft w:val="0"/>
                                              <w:marRight w:val="0"/>
                                              <w:marTop w:val="0"/>
                                              <w:marBottom w:val="0"/>
                                              <w:divBdr>
                                                <w:top w:val="none" w:sz="0" w:space="0" w:color="auto"/>
                                                <w:left w:val="none" w:sz="0" w:space="0" w:color="auto"/>
                                                <w:bottom w:val="none" w:sz="0" w:space="0" w:color="auto"/>
                                                <w:right w:val="none" w:sz="0" w:space="0" w:color="auto"/>
                                              </w:divBdr>
                                            </w:div>
                                          </w:divsChild>
                                        </w:div>
                                        <w:div w:id="909389997">
                                          <w:marLeft w:val="0"/>
                                          <w:marRight w:val="0"/>
                                          <w:marTop w:val="0"/>
                                          <w:marBottom w:val="0"/>
                                          <w:divBdr>
                                            <w:top w:val="none" w:sz="0" w:space="0" w:color="auto"/>
                                            <w:left w:val="none" w:sz="0" w:space="0" w:color="auto"/>
                                            <w:bottom w:val="none" w:sz="0" w:space="0" w:color="auto"/>
                                            <w:right w:val="none" w:sz="0" w:space="0" w:color="auto"/>
                                          </w:divBdr>
                                        </w:div>
                                        <w:div w:id="14190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327281">
                              <w:marLeft w:val="0"/>
                              <w:marRight w:val="0"/>
                              <w:marTop w:val="0"/>
                              <w:marBottom w:val="0"/>
                              <w:divBdr>
                                <w:top w:val="none" w:sz="0" w:space="0" w:color="auto"/>
                                <w:left w:val="none" w:sz="0" w:space="0" w:color="auto"/>
                                <w:bottom w:val="none" w:sz="0" w:space="0" w:color="auto"/>
                                <w:right w:val="none" w:sz="0" w:space="0" w:color="auto"/>
                              </w:divBdr>
                              <w:divsChild>
                                <w:div w:id="633340115">
                                  <w:marLeft w:val="240"/>
                                  <w:marRight w:val="0"/>
                                  <w:marTop w:val="0"/>
                                  <w:marBottom w:val="0"/>
                                  <w:divBdr>
                                    <w:top w:val="none" w:sz="0" w:space="0" w:color="auto"/>
                                    <w:left w:val="none" w:sz="0" w:space="0" w:color="auto"/>
                                    <w:bottom w:val="none" w:sz="0" w:space="0" w:color="auto"/>
                                    <w:right w:val="none" w:sz="0" w:space="0" w:color="auto"/>
                                  </w:divBdr>
                                  <w:divsChild>
                                    <w:div w:id="1834956037">
                                      <w:marLeft w:val="0"/>
                                      <w:marRight w:val="0"/>
                                      <w:marTop w:val="0"/>
                                      <w:marBottom w:val="0"/>
                                      <w:divBdr>
                                        <w:top w:val="none" w:sz="0" w:space="0" w:color="auto"/>
                                        <w:left w:val="none" w:sz="0" w:space="0" w:color="auto"/>
                                        <w:bottom w:val="none" w:sz="0" w:space="0" w:color="auto"/>
                                        <w:right w:val="none" w:sz="0" w:space="0" w:color="auto"/>
                                      </w:divBdr>
                                      <w:divsChild>
                                        <w:div w:id="319315510">
                                          <w:marLeft w:val="0"/>
                                          <w:marRight w:val="0"/>
                                          <w:marTop w:val="0"/>
                                          <w:marBottom w:val="0"/>
                                          <w:divBdr>
                                            <w:top w:val="none" w:sz="0" w:space="0" w:color="auto"/>
                                            <w:left w:val="none" w:sz="0" w:space="0" w:color="auto"/>
                                            <w:bottom w:val="none" w:sz="0" w:space="0" w:color="auto"/>
                                            <w:right w:val="none" w:sz="0" w:space="0" w:color="auto"/>
                                          </w:divBdr>
                                        </w:div>
                                        <w:div w:id="420807210">
                                          <w:marLeft w:val="24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
                                          </w:divsChild>
                                        </w:div>
                                        <w:div w:id="148924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19239">
                                  <w:marLeft w:val="0"/>
                                  <w:marRight w:val="0"/>
                                  <w:marTop w:val="0"/>
                                  <w:marBottom w:val="0"/>
                                  <w:divBdr>
                                    <w:top w:val="none" w:sz="0" w:space="0" w:color="auto"/>
                                    <w:left w:val="none" w:sz="0" w:space="0" w:color="auto"/>
                                    <w:bottom w:val="none" w:sz="0" w:space="0" w:color="auto"/>
                                    <w:right w:val="none" w:sz="0" w:space="0" w:color="auto"/>
                                  </w:divBdr>
                                </w:div>
                                <w:div w:id="1452439262">
                                  <w:marLeft w:val="0"/>
                                  <w:marRight w:val="0"/>
                                  <w:marTop w:val="0"/>
                                  <w:marBottom w:val="0"/>
                                  <w:divBdr>
                                    <w:top w:val="none" w:sz="0" w:space="0" w:color="auto"/>
                                    <w:left w:val="none" w:sz="0" w:space="0" w:color="auto"/>
                                    <w:bottom w:val="none" w:sz="0" w:space="0" w:color="auto"/>
                                    <w:right w:val="none" w:sz="0" w:space="0" w:color="auto"/>
                                  </w:divBdr>
                                </w:div>
                              </w:divsChild>
                            </w:div>
                            <w:div w:id="1554733855">
                              <w:marLeft w:val="0"/>
                              <w:marRight w:val="0"/>
                              <w:marTop w:val="0"/>
                              <w:marBottom w:val="0"/>
                              <w:divBdr>
                                <w:top w:val="none" w:sz="0" w:space="0" w:color="auto"/>
                                <w:left w:val="none" w:sz="0" w:space="0" w:color="auto"/>
                                <w:bottom w:val="none" w:sz="0" w:space="0" w:color="auto"/>
                                <w:right w:val="none" w:sz="0" w:space="0" w:color="auto"/>
                              </w:divBdr>
                              <w:divsChild>
                                <w:div w:id="1361010587">
                                  <w:marLeft w:val="0"/>
                                  <w:marRight w:val="0"/>
                                  <w:marTop w:val="0"/>
                                  <w:marBottom w:val="0"/>
                                  <w:divBdr>
                                    <w:top w:val="none" w:sz="0" w:space="0" w:color="auto"/>
                                    <w:left w:val="none" w:sz="0" w:space="0" w:color="auto"/>
                                    <w:bottom w:val="none" w:sz="0" w:space="0" w:color="auto"/>
                                    <w:right w:val="none" w:sz="0" w:space="0" w:color="auto"/>
                                  </w:divBdr>
                                </w:div>
                                <w:div w:id="1796412333">
                                  <w:marLeft w:val="240"/>
                                  <w:marRight w:val="0"/>
                                  <w:marTop w:val="0"/>
                                  <w:marBottom w:val="0"/>
                                  <w:divBdr>
                                    <w:top w:val="none" w:sz="0" w:space="0" w:color="auto"/>
                                    <w:left w:val="none" w:sz="0" w:space="0" w:color="auto"/>
                                    <w:bottom w:val="none" w:sz="0" w:space="0" w:color="auto"/>
                                    <w:right w:val="none" w:sz="0" w:space="0" w:color="auto"/>
                                  </w:divBdr>
                                  <w:divsChild>
                                    <w:div w:id="682442062">
                                      <w:marLeft w:val="0"/>
                                      <w:marRight w:val="0"/>
                                      <w:marTop w:val="0"/>
                                      <w:marBottom w:val="0"/>
                                      <w:divBdr>
                                        <w:top w:val="none" w:sz="0" w:space="0" w:color="auto"/>
                                        <w:left w:val="none" w:sz="0" w:space="0" w:color="auto"/>
                                        <w:bottom w:val="none" w:sz="0" w:space="0" w:color="auto"/>
                                        <w:right w:val="none" w:sz="0" w:space="0" w:color="auto"/>
                                      </w:divBdr>
                                      <w:divsChild>
                                        <w:div w:id="72244579">
                                          <w:marLeft w:val="240"/>
                                          <w:marRight w:val="0"/>
                                          <w:marTop w:val="0"/>
                                          <w:marBottom w:val="0"/>
                                          <w:divBdr>
                                            <w:top w:val="none" w:sz="0" w:space="0" w:color="auto"/>
                                            <w:left w:val="none" w:sz="0" w:space="0" w:color="auto"/>
                                            <w:bottom w:val="none" w:sz="0" w:space="0" w:color="auto"/>
                                            <w:right w:val="none" w:sz="0" w:space="0" w:color="auto"/>
                                          </w:divBdr>
                                          <w:divsChild>
                                            <w:div w:id="1856380476">
                                              <w:marLeft w:val="0"/>
                                              <w:marRight w:val="0"/>
                                              <w:marTop w:val="0"/>
                                              <w:marBottom w:val="0"/>
                                              <w:divBdr>
                                                <w:top w:val="none" w:sz="0" w:space="0" w:color="auto"/>
                                                <w:left w:val="none" w:sz="0" w:space="0" w:color="auto"/>
                                                <w:bottom w:val="none" w:sz="0" w:space="0" w:color="auto"/>
                                                <w:right w:val="none" w:sz="0" w:space="0" w:color="auto"/>
                                              </w:divBdr>
                                            </w:div>
                                          </w:divsChild>
                                        </w:div>
                                        <w:div w:id="921718108">
                                          <w:marLeft w:val="0"/>
                                          <w:marRight w:val="0"/>
                                          <w:marTop w:val="0"/>
                                          <w:marBottom w:val="0"/>
                                          <w:divBdr>
                                            <w:top w:val="none" w:sz="0" w:space="0" w:color="auto"/>
                                            <w:left w:val="none" w:sz="0" w:space="0" w:color="auto"/>
                                            <w:bottom w:val="none" w:sz="0" w:space="0" w:color="auto"/>
                                            <w:right w:val="none" w:sz="0" w:space="0" w:color="auto"/>
                                          </w:divBdr>
                                        </w:div>
                                        <w:div w:id="132574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4125">
                                  <w:marLeft w:val="0"/>
                                  <w:marRight w:val="0"/>
                                  <w:marTop w:val="0"/>
                                  <w:marBottom w:val="0"/>
                                  <w:divBdr>
                                    <w:top w:val="none" w:sz="0" w:space="0" w:color="auto"/>
                                    <w:left w:val="none" w:sz="0" w:space="0" w:color="auto"/>
                                    <w:bottom w:val="none" w:sz="0" w:space="0" w:color="auto"/>
                                    <w:right w:val="none" w:sz="0" w:space="0" w:color="auto"/>
                                  </w:divBdr>
                                </w:div>
                              </w:divsChild>
                            </w:div>
                            <w:div w:id="1686326694">
                              <w:marLeft w:val="0"/>
                              <w:marRight w:val="0"/>
                              <w:marTop w:val="0"/>
                              <w:marBottom w:val="0"/>
                              <w:divBdr>
                                <w:top w:val="none" w:sz="0" w:space="0" w:color="auto"/>
                                <w:left w:val="none" w:sz="0" w:space="0" w:color="auto"/>
                                <w:bottom w:val="none" w:sz="0" w:space="0" w:color="auto"/>
                                <w:right w:val="none" w:sz="0" w:space="0" w:color="auto"/>
                              </w:divBdr>
                              <w:divsChild>
                                <w:div w:id="691033936">
                                  <w:marLeft w:val="0"/>
                                  <w:marRight w:val="0"/>
                                  <w:marTop w:val="0"/>
                                  <w:marBottom w:val="0"/>
                                  <w:divBdr>
                                    <w:top w:val="none" w:sz="0" w:space="0" w:color="auto"/>
                                    <w:left w:val="none" w:sz="0" w:space="0" w:color="auto"/>
                                    <w:bottom w:val="none" w:sz="0" w:space="0" w:color="auto"/>
                                    <w:right w:val="none" w:sz="0" w:space="0" w:color="auto"/>
                                  </w:divBdr>
                                </w:div>
                                <w:div w:id="829902743">
                                  <w:marLeft w:val="0"/>
                                  <w:marRight w:val="0"/>
                                  <w:marTop w:val="0"/>
                                  <w:marBottom w:val="0"/>
                                  <w:divBdr>
                                    <w:top w:val="none" w:sz="0" w:space="0" w:color="auto"/>
                                    <w:left w:val="none" w:sz="0" w:space="0" w:color="auto"/>
                                    <w:bottom w:val="none" w:sz="0" w:space="0" w:color="auto"/>
                                    <w:right w:val="none" w:sz="0" w:space="0" w:color="auto"/>
                                  </w:divBdr>
                                </w:div>
                                <w:div w:id="1431318793">
                                  <w:marLeft w:val="240"/>
                                  <w:marRight w:val="0"/>
                                  <w:marTop w:val="0"/>
                                  <w:marBottom w:val="0"/>
                                  <w:divBdr>
                                    <w:top w:val="none" w:sz="0" w:space="0" w:color="auto"/>
                                    <w:left w:val="none" w:sz="0" w:space="0" w:color="auto"/>
                                    <w:bottom w:val="none" w:sz="0" w:space="0" w:color="auto"/>
                                    <w:right w:val="none" w:sz="0" w:space="0" w:color="auto"/>
                                  </w:divBdr>
                                  <w:divsChild>
                                    <w:div w:id="1723825790">
                                      <w:marLeft w:val="0"/>
                                      <w:marRight w:val="0"/>
                                      <w:marTop w:val="0"/>
                                      <w:marBottom w:val="0"/>
                                      <w:divBdr>
                                        <w:top w:val="none" w:sz="0" w:space="0" w:color="auto"/>
                                        <w:left w:val="none" w:sz="0" w:space="0" w:color="auto"/>
                                        <w:bottom w:val="none" w:sz="0" w:space="0" w:color="auto"/>
                                        <w:right w:val="none" w:sz="0" w:space="0" w:color="auto"/>
                                      </w:divBdr>
                                      <w:divsChild>
                                        <w:div w:id="475683656">
                                          <w:marLeft w:val="240"/>
                                          <w:marRight w:val="0"/>
                                          <w:marTop w:val="0"/>
                                          <w:marBottom w:val="0"/>
                                          <w:divBdr>
                                            <w:top w:val="none" w:sz="0" w:space="0" w:color="auto"/>
                                            <w:left w:val="none" w:sz="0" w:space="0" w:color="auto"/>
                                            <w:bottom w:val="none" w:sz="0" w:space="0" w:color="auto"/>
                                            <w:right w:val="none" w:sz="0" w:space="0" w:color="auto"/>
                                          </w:divBdr>
                                          <w:divsChild>
                                            <w:div w:id="828516309">
                                              <w:marLeft w:val="0"/>
                                              <w:marRight w:val="0"/>
                                              <w:marTop w:val="0"/>
                                              <w:marBottom w:val="0"/>
                                              <w:divBdr>
                                                <w:top w:val="none" w:sz="0" w:space="0" w:color="auto"/>
                                                <w:left w:val="none" w:sz="0" w:space="0" w:color="auto"/>
                                                <w:bottom w:val="none" w:sz="0" w:space="0" w:color="auto"/>
                                                <w:right w:val="none" w:sz="0" w:space="0" w:color="auto"/>
                                              </w:divBdr>
                                            </w:div>
                                          </w:divsChild>
                                        </w:div>
                                        <w:div w:id="1231311605">
                                          <w:marLeft w:val="0"/>
                                          <w:marRight w:val="0"/>
                                          <w:marTop w:val="0"/>
                                          <w:marBottom w:val="0"/>
                                          <w:divBdr>
                                            <w:top w:val="none" w:sz="0" w:space="0" w:color="auto"/>
                                            <w:left w:val="none" w:sz="0" w:space="0" w:color="auto"/>
                                            <w:bottom w:val="none" w:sz="0" w:space="0" w:color="auto"/>
                                            <w:right w:val="none" w:sz="0" w:space="0" w:color="auto"/>
                                          </w:divBdr>
                                        </w:div>
                                        <w:div w:id="212634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065021">
                              <w:marLeft w:val="0"/>
                              <w:marRight w:val="0"/>
                              <w:marTop w:val="0"/>
                              <w:marBottom w:val="0"/>
                              <w:divBdr>
                                <w:top w:val="none" w:sz="0" w:space="0" w:color="auto"/>
                                <w:left w:val="none" w:sz="0" w:space="0" w:color="auto"/>
                                <w:bottom w:val="none" w:sz="0" w:space="0" w:color="auto"/>
                                <w:right w:val="none" w:sz="0" w:space="0" w:color="auto"/>
                              </w:divBdr>
                              <w:divsChild>
                                <w:div w:id="948397311">
                                  <w:marLeft w:val="240"/>
                                  <w:marRight w:val="0"/>
                                  <w:marTop w:val="0"/>
                                  <w:marBottom w:val="0"/>
                                  <w:divBdr>
                                    <w:top w:val="none" w:sz="0" w:space="0" w:color="auto"/>
                                    <w:left w:val="none" w:sz="0" w:space="0" w:color="auto"/>
                                    <w:bottom w:val="none" w:sz="0" w:space="0" w:color="auto"/>
                                    <w:right w:val="none" w:sz="0" w:space="0" w:color="auto"/>
                                  </w:divBdr>
                                  <w:divsChild>
                                    <w:div w:id="1829666786">
                                      <w:marLeft w:val="0"/>
                                      <w:marRight w:val="0"/>
                                      <w:marTop w:val="0"/>
                                      <w:marBottom w:val="0"/>
                                      <w:divBdr>
                                        <w:top w:val="none" w:sz="0" w:space="0" w:color="auto"/>
                                        <w:left w:val="none" w:sz="0" w:space="0" w:color="auto"/>
                                        <w:bottom w:val="none" w:sz="0" w:space="0" w:color="auto"/>
                                        <w:right w:val="none" w:sz="0" w:space="0" w:color="auto"/>
                                      </w:divBdr>
                                      <w:divsChild>
                                        <w:div w:id="323314760">
                                          <w:marLeft w:val="240"/>
                                          <w:marRight w:val="0"/>
                                          <w:marTop w:val="0"/>
                                          <w:marBottom w:val="0"/>
                                          <w:divBdr>
                                            <w:top w:val="none" w:sz="0" w:space="0" w:color="auto"/>
                                            <w:left w:val="none" w:sz="0" w:space="0" w:color="auto"/>
                                            <w:bottom w:val="none" w:sz="0" w:space="0" w:color="auto"/>
                                            <w:right w:val="none" w:sz="0" w:space="0" w:color="auto"/>
                                          </w:divBdr>
                                          <w:divsChild>
                                            <w:div w:id="77560451">
                                              <w:marLeft w:val="0"/>
                                              <w:marRight w:val="0"/>
                                              <w:marTop w:val="0"/>
                                              <w:marBottom w:val="0"/>
                                              <w:divBdr>
                                                <w:top w:val="none" w:sz="0" w:space="0" w:color="auto"/>
                                                <w:left w:val="none" w:sz="0" w:space="0" w:color="auto"/>
                                                <w:bottom w:val="none" w:sz="0" w:space="0" w:color="auto"/>
                                                <w:right w:val="none" w:sz="0" w:space="0" w:color="auto"/>
                                              </w:divBdr>
                                            </w:div>
                                          </w:divsChild>
                                        </w:div>
                                        <w:div w:id="915821470">
                                          <w:marLeft w:val="0"/>
                                          <w:marRight w:val="0"/>
                                          <w:marTop w:val="0"/>
                                          <w:marBottom w:val="0"/>
                                          <w:divBdr>
                                            <w:top w:val="none" w:sz="0" w:space="0" w:color="auto"/>
                                            <w:left w:val="none" w:sz="0" w:space="0" w:color="auto"/>
                                            <w:bottom w:val="none" w:sz="0" w:space="0" w:color="auto"/>
                                            <w:right w:val="none" w:sz="0" w:space="0" w:color="auto"/>
                                          </w:divBdr>
                                        </w:div>
                                        <w:div w:id="127790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25890">
                                  <w:marLeft w:val="0"/>
                                  <w:marRight w:val="0"/>
                                  <w:marTop w:val="0"/>
                                  <w:marBottom w:val="0"/>
                                  <w:divBdr>
                                    <w:top w:val="none" w:sz="0" w:space="0" w:color="auto"/>
                                    <w:left w:val="none" w:sz="0" w:space="0" w:color="auto"/>
                                    <w:bottom w:val="none" w:sz="0" w:space="0" w:color="auto"/>
                                    <w:right w:val="none" w:sz="0" w:space="0" w:color="auto"/>
                                  </w:divBdr>
                                </w:div>
                                <w:div w:id="1341469518">
                                  <w:marLeft w:val="0"/>
                                  <w:marRight w:val="0"/>
                                  <w:marTop w:val="0"/>
                                  <w:marBottom w:val="0"/>
                                  <w:divBdr>
                                    <w:top w:val="none" w:sz="0" w:space="0" w:color="auto"/>
                                    <w:left w:val="none" w:sz="0" w:space="0" w:color="auto"/>
                                    <w:bottom w:val="none" w:sz="0" w:space="0" w:color="auto"/>
                                    <w:right w:val="none" w:sz="0" w:space="0" w:color="auto"/>
                                  </w:divBdr>
                                </w:div>
                              </w:divsChild>
                            </w:div>
                            <w:div w:id="1882279624">
                              <w:marLeft w:val="0"/>
                              <w:marRight w:val="0"/>
                              <w:marTop w:val="0"/>
                              <w:marBottom w:val="0"/>
                              <w:divBdr>
                                <w:top w:val="none" w:sz="0" w:space="0" w:color="auto"/>
                                <w:left w:val="none" w:sz="0" w:space="0" w:color="auto"/>
                                <w:bottom w:val="none" w:sz="0" w:space="0" w:color="auto"/>
                                <w:right w:val="none" w:sz="0" w:space="0" w:color="auto"/>
                              </w:divBdr>
                              <w:divsChild>
                                <w:div w:id="582489736">
                                  <w:marLeft w:val="0"/>
                                  <w:marRight w:val="0"/>
                                  <w:marTop w:val="0"/>
                                  <w:marBottom w:val="0"/>
                                  <w:divBdr>
                                    <w:top w:val="none" w:sz="0" w:space="0" w:color="auto"/>
                                    <w:left w:val="none" w:sz="0" w:space="0" w:color="auto"/>
                                    <w:bottom w:val="none" w:sz="0" w:space="0" w:color="auto"/>
                                    <w:right w:val="none" w:sz="0" w:space="0" w:color="auto"/>
                                  </w:divBdr>
                                </w:div>
                                <w:div w:id="1528955410">
                                  <w:marLeft w:val="0"/>
                                  <w:marRight w:val="0"/>
                                  <w:marTop w:val="0"/>
                                  <w:marBottom w:val="0"/>
                                  <w:divBdr>
                                    <w:top w:val="none" w:sz="0" w:space="0" w:color="auto"/>
                                    <w:left w:val="none" w:sz="0" w:space="0" w:color="auto"/>
                                    <w:bottom w:val="none" w:sz="0" w:space="0" w:color="auto"/>
                                    <w:right w:val="none" w:sz="0" w:space="0" w:color="auto"/>
                                  </w:divBdr>
                                </w:div>
                                <w:div w:id="1568105113">
                                  <w:marLeft w:val="240"/>
                                  <w:marRight w:val="0"/>
                                  <w:marTop w:val="0"/>
                                  <w:marBottom w:val="0"/>
                                  <w:divBdr>
                                    <w:top w:val="none" w:sz="0" w:space="0" w:color="auto"/>
                                    <w:left w:val="none" w:sz="0" w:space="0" w:color="auto"/>
                                    <w:bottom w:val="none" w:sz="0" w:space="0" w:color="auto"/>
                                    <w:right w:val="none" w:sz="0" w:space="0" w:color="auto"/>
                                  </w:divBdr>
                                  <w:divsChild>
                                    <w:div w:id="1885411202">
                                      <w:marLeft w:val="0"/>
                                      <w:marRight w:val="0"/>
                                      <w:marTop w:val="0"/>
                                      <w:marBottom w:val="0"/>
                                      <w:divBdr>
                                        <w:top w:val="none" w:sz="0" w:space="0" w:color="auto"/>
                                        <w:left w:val="none" w:sz="0" w:space="0" w:color="auto"/>
                                        <w:bottom w:val="none" w:sz="0" w:space="0" w:color="auto"/>
                                        <w:right w:val="none" w:sz="0" w:space="0" w:color="auto"/>
                                      </w:divBdr>
                                      <w:divsChild>
                                        <w:div w:id="997926380">
                                          <w:marLeft w:val="0"/>
                                          <w:marRight w:val="0"/>
                                          <w:marTop w:val="0"/>
                                          <w:marBottom w:val="0"/>
                                          <w:divBdr>
                                            <w:top w:val="none" w:sz="0" w:space="0" w:color="auto"/>
                                            <w:left w:val="none" w:sz="0" w:space="0" w:color="auto"/>
                                            <w:bottom w:val="none" w:sz="0" w:space="0" w:color="auto"/>
                                            <w:right w:val="none" w:sz="0" w:space="0" w:color="auto"/>
                                          </w:divBdr>
                                        </w:div>
                                        <w:div w:id="1166629412">
                                          <w:marLeft w:val="240"/>
                                          <w:marRight w:val="0"/>
                                          <w:marTop w:val="0"/>
                                          <w:marBottom w:val="0"/>
                                          <w:divBdr>
                                            <w:top w:val="none" w:sz="0" w:space="0" w:color="auto"/>
                                            <w:left w:val="none" w:sz="0" w:space="0" w:color="auto"/>
                                            <w:bottom w:val="none" w:sz="0" w:space="0" w:color="auto"/>
                                            <w:right w:val="none" w:sz="0" w:space="0" w:color="auto"/>
                                          </w:divBdr>
                                          <w:divsChild>
                                            <w:div w:id="1126006054">
                                              <w:marLeft w:val="0"/>
                                              <w:marRight w:val="0"/>
                                              <w:marTop w:val="0"/>
                                              <w:marBottom w:val="0"/>
                                              <w:divBdr>
                                                <w:top w:val="none" w:sz="0" w:space="0" w:color="auto"/>
                                                <w:left w:val="none" w:sz="0" w:space="0" w:color="auto"/>
                                                <w:bottom w:val="none" w:sz="0" w:space="0" w:color="auto"/>
                                                <w:right w:val="none" w:sz="0" w:space="0" w:color="auto"/>
                                              </w:divBdr>
                                            </w:div>
                                          </w:divsChild>
                                        </w:div>
                                        <w:div w:id="212469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27782">
                              <w:marLeft w:val="0"/>
                              <w:marRight w:val="0"/>
                              <w:marTop w:val="0"/>
                              <w:marBottom w:val="0"/>
                              <w:divBdr>
                                <w:top w:val="none" w:sz="0" w:space="0" w:color="auto"/>
                                <w:left w:val="none" w:sz="0" w:space="0" w:color="auto"/>
                                <w:bottom w:val="none" w:sz="0" w:space="0" w:color="auto"/>
                                <w:right w:val="none" w:sz="0" w:space="0" w:color="auto"/>
                              </w:divBdr>
                              <w:divsChild>
                                <w:div w:id="1070539828">
                                  <w:marLeft w:val="240"/>
                                  <w:marRight w:val="0"/>
                                  <w:marTop w:val="0"/>
                                  <w:marBottom w:val="0"/>
                                  <w:divBdr>
                                    <w:top w:val="none" w:sz="0" w:space="0" w:color="auto"/>
                                    <w:left w:val="none" w:sz="0" w:space="0" w:color="auto"/>
                                    <w:bottom w:val="none" w:sz="0" w:space="0" w:color="auto"/>
                                    <w:right w:val="none" w:sz="0" w:space="0" w:color="auto"/>
                                  </w:divBdr>
                                  <w:divsChild>
                                    <w:div w:id="120880732">
                                      <w:marLeft w:val="0"/>
                                      <w:marRight w:val="0"/>
                                      <w:marTop w:val="0"/>
                                      <w:marBottom w:val="0"/>
                                      <w:divBdr>
                                        <w:top w:val="none" w:sz="0" w:space="0" w:color="auto"/>
                                        <w:left w:val="none" w:sz="0" w:space="0" w:color="auto"/>
                                        <w:bottom w:val="none" w:sz="0" w:space="0" w:color="auto"/>
                                        <w:right w:val="none" w:sz="0" w:space="0" w:color="auto"/>
                                      </w:divBdr>
                                      <w:divsChild>
                                        <w:div w:id="752969521">
                                          <w:marLeft w:val="240"/>
                                          <w:marRight w:val="0"/>
                                          <w:marTop w:val="0"/>
                                          <w:marBottom w:val="0"/>
                                          <w:divBdr>
                                            <w:top w:val="none" w:sz="0" w:space="0" w:color="auto"/>
                                            <w:left w:val="none" w:sz="0" w:space="0" w:color="auto"/>
                                            <w:bottom w:val="none" w:sz="0" w:space="0" w:color="auto"/>
                                            <w:right w:val="none" w:sz="0" w:space="0" w:color="auto"/>
                                          </w:divBdr>
                                          <w:divsChild>
                                            <w:div w:id="1108502226">
                                              <w:marLeft w:val="0"/>
                                              <w:marRight w:val="0"/>
                                              <w:marTop w:val="0"/>
                                              <w:marBottom w:val="0"/>
                                              <w:divBdr>
                                                <w:top w:val="none" w:sz="0" w:space="0" w:color="auto"/>
                                                <w:left w:val="none" w:sz="0" w:space="0" w:color="auto"/>
                                                <w:bottom w:val="none" w:sz="0" w:space="0" w:color="auto"/>
                                                <w:right w:val="none" w:sz="0" w:space="0" w:color="auto"/>
                                              </w:divBdr>
                                            </w:div>
                                          </w:divsChild>
                                        </w:div>
                                        <w:div w:id="1367020570">
                                          <w:marLeft w:val="0"/>
                                          <w:marRight w:val="0"/>
                                          <w:marTop w:val="0"/>
                                          <w:marBottom w:val="0"/>
                                          <w:divBdr>
                                            <w:top w:val="none" w:sz="0" w:space="0" w:color="auto"/>
                                            <w:left w:val="none" w:sz="0" w:space="0" w:color="auto"/>
                                            <w:bottom w:val="none" w:sz="0" w:space="0" w:color="auto"/>
                                            <w:right w:val="none" w:sz="0" w:space="0" w:color="auto"/>
                                          </w:divBdr>
                                        </w:div>
                                        <w:div w:id="152616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7233">
                                  <w:marLeft w:val="0"/>
                                  <w:marRight w:val="0"/>
                                  <w:marTop w:val="0"/>
                                  <w:marBottom w:val="0"/>
                                  <w:divBdr>
                                    <w:top w:val="none" w:sz="0" w:space="0" w:color="auto"/>
                                    <w:left w:val="none" w:sz="0" w:space="0" w:color="auto"/>
                                    <w:bottom w:val="none" w:sz="0" w:space="0" w:color="auto"/>
                                    <w:right w:val="none" w:sz="0" w:space="0" w:color="auto"/>
                                  </w:divBdr>
                                </w:div>
                                <w:div w:id="1806966231">
                                  <w:marLeft w:val="0"/>
                                  <w:marRight w:val="0"/>
                                  <w:marTop w:val="0"/>
                                  <w:marBottom w:val="0"/>
                                  <w:divBdr>
                                    <w:top w:val="none" w:sz="0" w:space="0" w:color="auto"/>
                                    <w:left w:val="none" w:sz="0" w:space="0" w:color="auto"/>
                                    <w:bottom w:val="none" w:sz="0" w:space="0" w:color="auto"/>
                                    <w:right w:val="none" w:sz="0" w:space="0" w:color="auto"/>
                                  </w:divBdr>
                                </w:div>
                              </w:divsChild>
                            </w:div>
                            <w:div w:id="1954824752">
                              <w:marLeft w:val="0"/>
                              <w:marRight w:val="0"/>
                              <w:marTop w:val="0"/>
                              <w:marBottom w:val="0"/>
                              <w:divBdr>
                                <w:top w:val="none" w:sz="0" w:space="0" w:color="auto"/>
                                <w:left w:val="none" w:sz="0" w:space="0" w:color="auto"/>
                                <w:bottom w:val="none" w:sz="0" w:space="0" w:color="auto"/>
                                <w:right w:val="none" w:sz="0" w:space="0" w:color="auto"/>
                              </w:divBdr>
                              <w:divsChild>
                                <w:div w:id="776873302">
                                  <w:marLeft w:val="0"/>
                                  <w:marRight w:val="0"/>
                                  <w:marTop w:val="0"/>
                                  <w:marBottom w:val="0"/>
                                  <w:divBdr>
                                    <w:top w:val="none" w:sz="0" w:space="0" w:color="auto"/>
                                    <w:left w:val="none" w:sz="0" w:space="0" w:color="auto"/>
                                    <w:bottom w:val="none" w:sz="0" w:space="0" w:color="auto"/>
                                    <w:right w:val="none" w:sz="0" w:space="0" w:color="auto"/>
                                  </w:divBdr>
                                </w:div>
                                <w:div w:id="977106189">
                                  <w:marLeft w:val="240"/>
                                  <w:marRight w:val="0"/>
                                  <w:marTop w:val="0"/>
                                  <w:marBottom w:val="0"/>
                                  <w:divBdr>
                                    <w:top w:val="none" w:sz="0" w:space="0" w:color="auto"/>
                                    <w:left w:val="none" w:sz="0" w:space="0" w:color="auto"/>
                                    <w:bottom w:val="none" w:sz="0" w:space="0" w:color="auto"/>
                                    <w:right w:val="none" w:sz="0" w:space="0" w:color="auto"/>
                                  </w:divBdr>
                                  <w:divsChild>
                                    <w:div w:id="1728215407">
                                      <w:marLeft w:val="0"/>
                                      <w:marRight w:val="0"/>
                                      <w:marTop w:val="0"/>
                                      <w:marBottom w:val="0"/>
                                      <w:divBdr>
                                        <w:top w:val="none" w:sz="0" w:space="0" w:color="auto"/>
                                        <w:left w:val="none" w:sz="0" w:space="0" w:color="auto"/>
                                        <w:bottom w:val="none" w:sz="0" w:space="0" w:color="auto"/>
                                        <w:right w:val="none" w:sz="0" w:space="0" w:color="auto"/>
                                      </w:divBdr>
                                      <w:divsChild>
                                        <w:div w:id="1145856620">
                                          <w:marLeft w:val="240"/>
                                          <w:marRight w:val="0"/>
                                          <w:marTop w:val="0"/>
                                          <w:marBottom w:val="0"/>
                                          <w:divBdr>
                                            <w:top w:val="none" w:sz="0" w:space="0" w:color="auto"/>
                                            <w:left w:val="none" w:sz="0" w:space="0" w:color="auto"/>
                                            <w:bottom w:val="none" w:sz="0" w:space="0" w:color="auto"/>
                                            <w:right w:val="none" w:sz="0" w:space="0" w:color="auto"/>
                                          </w:divBdr>
                                          <w:divsChild>
                                            <w:div w:id="648939689">
                                              <w:marLeft w:val="0"/>
                                              <w:marRight w:val="0"/>
                                              <w:marTop w:val="0"/>
                                              <w:marBottom w:val="0"/>
                                              <w:divBdr>
                                                <w:top w:val="none" w:sz="0" w:space="0" w:color="auto"/>
                                                <w:left w:val="none" w:sz="0" w:space="0" w:color="auto"/>
                                                <w:bottom w:val="none" w:sz="0" w:space="0" w:color="auto"/>
                                                <w:right w:val="none" w:sz="0" w:space="0" w:color="auto"/>
                                              </w:divBdr>
                                            </w:div>
                                          </w:divsChild>
                                        </w:div>
                                        <w:div w:id="1174686966">
                                          <w:marLeft w:val="0"/>
                                          <w:marRight w:val="0"/>
                                          <w:marTop w:val="0"/>
                                          <w:marBottom w:val="0"/>
                                          <w:divBdr>
                                            <w:top w:val="none" w:sz="0" w:space="0" w:color="auto"/>
                                            <w:left w:val="none" w:sz="0" w:space="0" w:color="auto"/>
                                            <w:bottom w:val="none" w:sz="0" w:space="0" w:color="auto"/>
                                            <w:right w:val="none" w:sz="0" w:space="0" w:color="auto"/>
                                          </w:divBdr>
                                        </w:div>
                                        <w:div w:id="212534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0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895329">
                  <w:marLeft w:val="0"/>
                  <w:marRight w:val="0"/>
                  <w:marTop w:val="0"/>
                  <w:marBottom w:val="0"/>
                  <w:divBdr>
                    <w:top w:val="none" w:sz="0" w:space="0" w:color="auto"/>
                    <w:left w:val="none" w:sz="0" w:space="0" w:color="auto"/>
                    <w:bottom w:val="none" w:sz="0" w:space="0" w:color="auto"/>
                    <w:right w:val="none" w:sz="0" w:space="0" w:color="auto"/>
                  </w:divBdr>
                </w:div>
                <w:div w:id="1007975633">
                  <w:marLeft w:val="0"/>
                  <w:marRight w:val="0"/>
                  <w:marTop w:val="0"/>
                  <w:marBottom w:val="0"/>
                  <w:divBdr>
                    <w:top w:val="none" w:sz="0" w:space="0" w:color="auto"/>
                    <w:left w:val="none" w:sz="0" w:space="0" w:color="auto"/>
                    <w:bottom w:val="none" w:sz="0" w:space="0" w:color="auto"/>
                    <w:right w:val="none" w:sz="0" w:space="0" w:color="auto"/>
                  </w:divBdr>
                </w:div>
              </w:divsChild>
            </w:div>
            <w:div w:id="1131440873">
              <w:marLeft w:val="0"/>
              <w:marRight w:val="0"/>
              <w:marTop w:val="0"/>
              <w:marBottom w:val="0"/>
              <w:divBdr>
                <w:top w:val="none" w:sz="0" w:space="0" w:color="auto"/>
                <w:left w:val="none" w:sz="0" w:space="0" w:color="auto"/>
                <w:bottom w:val="none" w:sz="0" w:space="0" w:color="auto"/>
                <w:right w:val="none" w:sz="0" w:space="0" w:color="auto"/>
              </w:divBdr>
              <w:divsChild>
                <w:div w:id="1518999746">
                  <w:marLeft w:val="240"/>
                  <w:marRight w:val="0"/>
                  <w:marTop w:val="0"/>
                  <w:marBottom w:val="0"/>
                  <w:divBdr>
                    <w:top w:val="none" w:sz="0" w:space="0" w:color="auto"/>
                    <w:left w:val="none" w:sz="0" w:space="0" w:color="auto"/>
                    <w:bottom w:val="none" w:sz="0" w:space="0" w:color="auto"/>
                    <w:right w:val="none" w:sz="0" w:space="0" w:color="auto"/>
                  </w:divBdr>
                  <w:divsChild>
                    <w:div w:id="1972469097">
                      <w:marLeft w:val="0"/>
                      <w:marRight w:val="0"/>
                      <w:marTop w:val="0"/>
                      <w:marBottom w:val="0"/>
                      <w:divBdr>
                        <w:top w:val="none" w:sz="0" w:space="0" w:color="auto"/>
                        <w:left w:val="none" w:sz="0" w:space="0" w:color="auto"/>
                        <w:bottom w:val="none" w:sz="0" w:space="0" w:color="auto"/>
                        <w:right w:val="none" w:sz="0" w:space="0" w:color="auto"/>
                      </w:divBdr>
                      <w:divsChild>
                        <w:div w:id="1058356141">
                          <w:marLeft w:val="0"/>
                          <w:marRight w:val="0"/>
                          <w:marTop w:val="0"/>
                          <w:marBottom w:val="0"/>
                          <w:divBdr>
                            <w:top w:val="none" w:sz="0" w:space="0" w:color="auto"/>
                            <w:left w:val="none" w:sz="0" w:space="0" w:color="auto"/>
                            <w:bottom w:val="none" w:sz="0" w:space="0" w:color="auto"/>
                            <w:right w:val="none" w:sz="0" w:space="0" w:color="auto"/>
                          </w:divBdr>
                        </w:div>
                        <w:div w:id="1612319543">
                          <w:marLeft w:val="240"/>
                          <w:marRight w:val="0"/>
                          <w:marTop w:val="0"/>
                          <w:marBottom w:val="0"/>
                          <w:divBdr>
                            <w:top w:val="none" w:sz="0" w:space="0" w:color="auto"/>
                            <w:left w:val="none" w:sz="0" w:space="0" w:color="auto"/>
                            <w:bottom w:val="none" w:sz="0" w:space="0" w:color="auto"/>
                            <w:right w:val="none" w:sz="0" w:space="0" w:color="auto"/>
                          </w:divBdr>
                          <w:divsChild>
                            <w:div w:id="1488403372">
                              <w:marLeft w:val="0"/>
                              <w:marRight w:val="0"/>
                              <w:marTop w:val="0"/>
                              <w:marBottom w:val="0"/>
                              <w:divBdr>
                                <w:top w:val="none" w:sz="0" w:space="0" w:color="auto"/>
                                <w:left w:val="none" w:sz="0" w:space="0" w:color="auto"/>
                                <w:bottom w:val="none" w:sz="0" w:space="0" w:color="auto"/>
                                <w:right w:val="none" w:sz="0" w:space="0" w:color="auto"/>
                              </w:divBdr>
                            </w:div>
                          </w:divsChild>
                        </w:div>
                        <w:div w:id="20558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1219">
                  <w:marLeft w:val="0"/>
                  <w:marRight w:val="0"/>
                  <w:marTop w:val="0"/>
                  <w:marBottom w:val="0"/>
                  <w:divBdr>
                    <w:top w:val="none" w:sz="0" w:space="0" w:color="auto"/>
                    <w:left w:val="none" w:sz="0" w:space="0" w:color="auto"/>
                    <w:bottom w:val="none" w:sz="0" w:space="0" w:color="auto"/>
                    <w:right w:val="none" w:sz="0" w:space="0" w:color="auto"/>
                  </w:divBdr>
                </w:div>
                <w:div w:id="1812823034">
                  <w:marLeft w:val="0"/>
                  <w:marRight w:val="0"/>
                  <w:marTop w:val="0"/>
                  <w:marBottom w:val="0"/>
                  <w:divBdr>
                    <w:top w:val="none" w:sz="0" w:space="0" w:color="auto"/>
                    <w:left w:val="none" w:sz="0" w:space="0" w:color="auto"/>
                    <w:bottom w:val="none" w:sz="0" w:space="0" w:color="auto"/>
                    <w:right w:val="none" w:sz="0" w:space="0" w:color="auto"/>
                  </w:divBdr>
                </w:div>
              </w:divsChild>
            </w:div>
            <w:div w:id="1212572320">
              <w:marLeft w:val="0"/>
              <w:marRight w:val="0"/>
              <w:marTop w:val="0"/>
              <w:marBottom w:val="0"/>
              <w:divBdr>
                <w:top w:val="none" w:sz="0" w:space="0" w:color="auto"/>
                <w:left w:val="none" w:sz="0" w:space="0" w:color="auto"/>
                <w:bottom w:val="none" w:sz="0" w:space="0" w:color="auto"/>
                <w:right w:val="none" w:sz="0" w:space="0" w:color="auto"/>
              </w:divBdr>
              <w:divsChild>
                <w:div w:id="159542848">
                  <w:marLeft w:val="0"/>
                  <w:marRight w:val="0"/>
                  <w:marTop w:val="0"/>
                  <w:marBottom w:val="0"/>
                  <w:divBdr>
                    <w:top w:val="none" w:sz="0" w:space="0" w:color="auto"/>
                    <w:left w:val="none" w:sz="0" w:space="0" w:color="auto"/>
                    <w:bottom w:val="none" w:sz="0" w:space="0" w:color="auto"/>
                    <w:right w:val="none" w:sz="0" w:space="0" w:color="auto"/>
                  </w:divBdr>
                </w:div>
                <w:div w:id="1707371226">
                  <w:marLeft w:val="0"/>
                  <w:marRight w:val="0"/>
                  <w:marTop w:val="0"/>
                  <w:marBottom w:val="0"/>
                  <w:divBdr>
                    <w:top w:val="none" w:sz="0" w:space="0" w:color="auto"/>
                    <w:left w:val="none" w:sz="0" w:space="0" w:color="auto"/>
                    <w:bottom w:val="none" w:sz="0" w:space="0" w:color="auto"/>
                    <w:right w:val="none" w:sz="0" w:space="0" w:color="auto"/>
                  </w:divBdr>
                </w:div>
                <w:div w:id="1715153736">
                  <w:marLeft w:val="240"/>
                  <w:marRight w:val="0"/>
                  <w:marTop w:val="0"/>
                  <w:marBottom w:val="0"/>
                  <w:divBdr>
                    <w:top w:val="none" w:sz="0" w:space="0" w:color="auto"/>
                    <w:left w:val="none" w:sz="0" w:space="0" w:color="auto"/>
                    <w:bottom w:val="none" w:sz="0" w:space="0" w:color="auto"/>
                    <w:right w:val="none" w:sz="0" w:space="0" w:color="auto"/>
                  </w:divBdr>
                  <w:divsChild>
                    <w:div w:id="453334612">
                      <w:marLeft w:val="0"/>
                      <w:marRight w:val="0"/>
                      <w:marTop w:val="0"/>
                      <w:marBottom w:val="0"/>
                      <w:divBdr>
                        <w:top w:val="none" w:sz="0" w:space="0" w:color="auto"/>
                        <w:left w:val="none" w:sz="0" w:space="0" w:color="auto"/>
                        <w:bottom w:val="none" w:sz="0" w:space="0" w:color="auto"/>
                        <w:right w:val="none" w:sz="0" w:space="0" w:color="auto"/>
                      </w:divBdr>
                      <w:divsChild>
                        <w:div w:id="178004501">
                          <w:marLeft w:val="240"/>
                          <w:marRight w:val="0"/>
                          <w:marTop w:val="0"/>
                          <w:marBottom w:val="0"/>
                          <w:divBdr>
                            <w:top w:val="none" w:sz="0" w:space="0" w:color="auto"/>
                            <w:left w:val="none" w:sz="0" w:space="0" w:color="auto"/>
                            <w:bottom w:val="none" w:sz="0" w:space="0" w:color="auto"/>
                            <w:right w:val="none" w:sz="0" w:space="0" w:color="auto"/>
                          </w:divBdr>
                          <w:divsChild>
                            <w:div w:id="64376091">
                              <w:marLeft w:val="0"/>
                              <w:marRight w:val="0"/>
                              <w:marTop w:val="0"/>
                              <w:marBottom w:val="0"/>
                              <w:divBdr>
                                <w:top w:val="none" w:sz="0" w:space="0" w:color="auto"/>
                                <w:left w:val="none" w:sz="0" w:space="0" w:color="auto"/>
                                <w:bottom w:val="none" w:sz="0" w:space="0" w:color="auto"/>
                                <w:right w:val="none" w:sz="0" w:space="0" w:color="auto"/>
                              </w:divBdr>
                            </w:div>
                            <w:div w:id="340738956">
                              <w:marLeft w:val="0"/>
                              <w:marRight w:val="0"/>
                              <w:marTop w:val="0"/>
                              <w:marBottom w:val="0"/>
                              <w:divBdr>
                                <w:top w:val="none" w:sz="0" w:space="0" w:color="auto"/>
                                <w:left w:val="none" w:sz="0" w:space="0" w:color="auto"/>
                                <w:bottom w:val="none" w:sz="0" w:space="0" w:color="auto"/>
                                <w:right w:val="none" w:sz="0" w:space="0" w:color="auto"/>
                              </w:divBdr>
                            </w:div>
                            <w:div w:id="1062675224">
                              <w:marLeft w:val="0"/>
                              <w:marRight w:val="0"/>
                              <w:marTop w:val="0"/>
                              <w:marBottom w:val="0"/>
                              <w:divBdr>
                                <w:top w:val="none" w:sz="0" w:space="0" w:color="auto"/>
                                <w:left w:val="none" w:sz="0" w:space="0" w:color="auto"/>
                                <w:bottom w:val="none" w:sz="0" w:space="0" w:color="auto"/>
                                <w:right w:val="none" w:sz="0" w:space="0" w:color="auto"/>
                              </w:divBdr>
                            </w:div>
                            <w:div w:id="1632206390">
                              <w:marLeft w:val="0"/>
                              <w:marRight w:val="0"/>
                              <w:marTop w:val="0"/>
                              <w:marBottom w:val="0"/>
                              <w:divBdr>
                                <w:top w:val="none" w:sz="0" w:space="0" w:color="auto"/>
                                <w:left w:val="none" w:sz="0" w:space="0" w:color="auto"/>
                                <w:bottom w:val="none" w:sz="0" w:space="0" w:color="auto"/>
                                <w:right w:val="none" w:sz="0" w:space="0" w:color="auto"/>
                              </w:divBdr>
                            </w:div>
                            <w:div w:id="2075081856">
                              <w:marLeft w:val="0"/>
                              <w:marRight w:val="0"/>
                              <w:marTop w:val="0"/>
                              <w:marBottom w:val="0"/>
                              <w:divBdr>
                                <w:top w:val="none" w:sz="0" w:space="0" w:color="auto"/>
                                <w:left w:val="none" w:sz="0" w:space="0" w:color="auto"/>
                                <w:bottom w:val="none" w:sz="0" w:space="0" w:color="auto"/>
                                <w:right w:val="none" w:sz="0" w:space="0" w:color="auto"/>
                              </w:divBdr>
                            </w:div>
                          </w:divsChild>
                        </w:div>
                        <w:div w:id="402266351">
                          <w:marLeft w:val="0"/>
                          <w:marRight w:val="0"/>
                          <w:marTop w:val="0"/>
                          <w:marBottom w:val="0"/>
                          <w:divBdr>
                            <w:top w:val="none" w:sz="0" w:space="0" w:color="auto"/>
                            <w:left w:val="none" w:sz="0" w:space="0" w:color="auto"/>
                            <w:bottom w:val="none" w:sz="0" w:space="0" w:color="auto"/>
                            <w:right w:val="none" w:sz="0" w:space="0" w:color="auto"/>
                          </w:divBdr>
                        </w:div>
                        <w:div w:id="1733507755">
                          <w:marLeft w:val="0"/>
                          <w:marRight w:val="0"/>
                          <w:marTop w:val="0"/>
                          <w:marBottom w:val="0"/>
                          <w:divBdr>
                            <w:top w:val="none" w:sz="0" w:space="0" w:color="auto"/>
                            <w:left w:val="none" w:sz="0" w:space="0" w:color="auto"/>
                            <w:bottom w:val="none" w:sz="0" w:space="0" w:color="auto"/>
                            <w:right w:val="none" w:sz="0" w:space="0" w:color="auto"/>
                          </w:divBdr>
                        </w:div>
                      </w:divsChild>
                    </w:div>
                    <w:div w:id="1001659782">
                      <w:marLeft w:val="0"/>
                      <w:marRight w:val="0"/>
                      <w:marTop w:val="0"/>
                      <w:marBottom w:val="0"/>
                      <w:divBdr>
                        <w:top w:val="none" w:sz="0" w:space="0" w:color="auto"/>
                        <w:left w:val="none" w:sz="0" w:space="0" w:color="auto"/>
                        <w:bottom w:val="none" w:sz="0" w:space="0" w:color="auto"/>
                        <w:right w:val="none" w:sz="0" w:space="0" w:color="auto"/>
                      </w:divBdr>
                    </w:div>
                    <w:div w:id="1052188834">
                      <w:marLeft w:val="0"/>
                      <w:marRight w:val="0"/>
                      <w:marTop w:val="0"/>
                      <w:marBottom w:val="0"/>
                      <w:divBdr>
                        <w:top w:val="none" w:sz="0" w:space="0" w:color="auto"/>
                        <w:left w:val="none" w:sz="0" w:space="0" w:color="auto"/>
                        <w:bottom w:val="none" w:sz="0" w:space="0" w:color="auto"/>
                        <w:right w:val="none" w:sz="0" w:space="0" w:color="auto"/>
                      </w:divBdr>
                    </w:div>
                    <w:div w:id="18356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0784">
              <w:marLeft w:val="0"/>
              <w:marRight w:val="0"/>
              <w:marTop w:val="0"/>
              <w:marBottom w:val="0"/>
              <w:divBdr>
                <w:top w:val="none" w:sz="0" w:space="0" w:color="auto"/>
                <w:left w:val="none" w:sz="0" w:space="0" w:color="auto"/>
                <w:bottom w:val="none" w:sz="0" w:space="0" w:color="auto"/>
                <w:right w:val="none" w:sz="0" w:space="0" w:color="auto"/>
              </w:divBdr>
              <w:divsChild>
                <w:div w:id="289437767">
                  <w:marLeft w:val="240"/>
                  <w:marRight w:val="0"/>
                  <w:marTop w:val="0"/>
                  <w:marBottom w:val="0"/>
                  <w:divBdr>
                    <w:top w:val="none" w:sz="0" w:space="0" w:color="auto"/>
                    <w:left w:val="none" w:sz="0" w:space="0" w:color="auto"/>
                    <w:bottom w:val="none" w:sz="0" w:space="0" w:color="auto"/>
                    <w:right w:val="none" w:sz="0" w:space="0" w:color="auto"/>
                  </w:divBdr>
                  <w:divsChild>
                    <w:div w:id="1931498105">
                      <w:marLeft w:val="0"/>
                      <w:marRight w:val="0"/>
                      <w:marTop w:val="0"/>
                      <w:marBottom w:val="0"/>
                      <w:divBdr>
                        <w:top w:val="none" w:sz="0" w:space="0" w:color="auto"/>
                        <w:left w:val="none" w:sz="0" w:space="0" w:color="auto"/>
                        <w:bottom w:val="none" w:sz="0" w:space="0" w:color="auto"/>
                        <w:right w:val="none" w:sz="0" w:space="0" w:color="auto"/>
                      </w:divBdr>
                      <w:divsChild>
                        <w:div w:id="86968438">
                          <w:marLeft w:val="0"/>
                          <w:marRight w:val="0"/>
                          <w:marTop w:val="0"/>
                          <w:marBottom w:val="0"/>
                          <w:divBdr>
                            <w:top w:val="none" w:sz="0" w:space="0" w:color="auto"/>
                            <w:left w:val="none" w:sz="0" w:space="0" w:color="auto"/>
                            <w:bottom w:val="none" w:sz="0" w:space="0" w:color="auto"/>
                            <w:right w:val="none" w:sz="0" w:space="0" w:color="auto"/>
                          </w:divBdr>
                        </w:div>
                        <w:div w:id="1406953819">
                          <w:marLeft w:val="240"/>
                          <w:marRight w:val="0"/>
                          <w:marTop w:val="0"/>
                          <w:marBottom w:val="0"/>
                          <w:divBdr>
                            <w:top w:val="none" w:sz="0" w:space="0" w:color="auto"/>
                            <w:left w:val="none" w:sz="0" w:space="0" w:color="auto"/>
                            <w:bottom w:val="none" w:sz="0" w:space="0" w:color="auto"/>
                            <w:right w:val="none" w:sz="0" w:space="0" w:color="auto"/>
                          </w:divBdr>
                          <w:divsChild>
                            <w:div w:id="724838732">
                              <w:marLeft w:val="0"/>
                              <w:marRight w:val="0"/>
                              <w:marTop w:val="0"/>
                              <w:marBottom w:val="0"/>
                              <w:divBdr>
                                <w:top w:val="none" w:sz="0" w:space="0" w:color="auto"/>
                                <w:left w:val="none" w:sz="0" w:space="0" w:color="auto"/>
                                <w:bottom w:val="none" w:sz="0" w:space="0" w:color="auto"/>
                                <w:right w:val="none" w:sz="0" w:space="0" w:color="auto"/>
                              </w:divBdr>
                            </w:div>
                          </w:divsChild>
                        </w:div>
                        <w:div w:id="19890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04645">
                  <w:marLeft w:val="0"/>
                  <w:marRight w:val="0"/>
                  <w:marTop w:val="0"/>
                  <w:marBottom w:val="0"/>
                  <w:divBdr>
                    <w:top w:val="none" w:sz="0" w:space="0" w:color="auto"/>
                    <w:left w:val="none" w:sz="0" w:space="0" w:color="auto"/>
                    <w:bottom w:val="none" w:sz="0" w:space="0" w:color="auto"/>
                    <w:right w:val="none" w:sz="0" w:space="0" w:color="auto"/>
                  </w:divBdr>
                </w:div>
                <w:div w:id="1733306577">
                  <w:marLeft w:val="0"/>
                  <w:marRight w:val="0"/>
                  <w:marTop w:val="0"/>
                  <w:marBottom w:val="0"/>
                  <w:divBdr>
                    <w:top w:val="none" w:sz="0" w:space="0" w:color="auto"/>
                    <w:left w:val="none" w:sz="0" w:space="0" w:color="auto"/>
                    <w:bottom w:val="none" w:sz="0" w:space="0" w:color="auto"/>
                    <w:right w:val="none" w:sz="0" w:space="0" w:color="auto"/>
                  </w:divBdr>
                </w:div>
              </w:divsChild>
            </w:div>
            <w:div w:id="1558778318">
              <w:marLeft w:val="0"/>
              <w:marRight w:val="0"/>
              <w:marTop w:val="0"/>
              <w:marBottom w:val="0"/>
              <w:divBdr>
                <w:top w:val="none" w:sz="0" w:space="0" w:color="auto"/>
                <w:left w:val="none" w:sz="0" w:space="0" w:color="auto"/>
                <w:bottom w:val="none" w:sz="0" w:space="0" w:color="auto"/>
                <w:right w:val="none" w:sz="0" w:space="0" w:color="auto"/>
              </w:divBdr>
              <w:divsChild>
                <w:div w:id="7416293">
                  <w:marLeft w:val="0"/>
                  <w:marRight w:val="0"/>
                  <w:marTop w:val="0"/>
                  <w:marBottom w:val="0"/>
                  <w:divBdr>
                    <w:top w:val="none" w:sz="0" w:space="0" w:color="auto"/>
                    <w:left w:val="none" w:sz="0" w:space="0" w:color="auto"/>
                    <w:bottom w:val="none" w:sz="0" w:space="0" w:color="auto"/>
                    <w:right w:val="none" w:sz="0" w:space="0" w:color="auto"/>
                  </w:divBdr>
                </w:div>
                <w:div w:id="373385174">
                  <w:marLeft w:val="0"/>
                  <w:marRight w:val="0"/>
                  <w:marTop w:val="0"/>
                  <w:marBottom w:val="0"/>
                  <w:divBdr>
                    <w:top w:val="none" w:sz="0" w:space="0" w:color="auto"/>
                    <w:left w:val="none" w:sz="0" w:space="0" w:color="auto"/>
                    <w:bottom w:val="none" w:sz="0" w:space="0" w:color="auto"/>
                    <w:right w:val="none" w:sz="0" w:space="0" w:color="auto"/>
                  </w:divBdr>
                </w:div>
                <w:div w:id="1892223997">
                  <w:marLeft w:val="240"/>
                  <w:marRight w:val="0"/>
                  <w:marTop w:val="0"/>
                  <w:marBottom w:val="0"/>
                  <w:divBdr>
                    <w:top w:val="none" w:sz="0" w:space="0" w:color="auto"/>
                    <w:left w:val="none" w:sz="0" w:space="0" w:color="auto"/>
                    <w:bottom w:val="none" w:sz="0" w:space="0" w:color="auto"/>
                    <w:right w:val="none" w:sz="0" w:space="0" w:color="auto"/>
                  </w:divBdr>
                  <w:divsChild>
                    <w:div w:id="271205974">
                      <w:marLeft w:val="0"/>
                      <w:marRight w:val="0"/>
                      <w:marTop w:val="0"/>
                      <w:marBottom w:val="0"/>
                      <w:divBdr>
                        <w:top w:val="none" w:sz="0" w:space="0" w:color="auto"/>
                        <w:left w:val="none" w:sz="0" w:space="0" w:color="auto"/>
                        <w:bottom w:val="none" w:sz="0" w:space="0" w:color="auto"/>
                        <w:right w:val="none" w:sz="0" w:space="0" w:color="auto"/>
                      </w:divBdr>
                      <w:divsChild>
                        <w:div w:id="383605499">
                          <w:marLeft w:val="0"/>
                          <w:marRight w:val="0"/>
                          <w:marTop w:val="0"/>
                          <w:marBottom w:val="0"/>
                          <w:divBdr>
                            <w:top w:val="none" w:sz="0" w:space="0" w:color="auto"/>
                            <w:left w:val="none" w:sz="0" w:space="0" w:color="auto"/>
                            <w:bottom w:val="none" w:sz="0" w:space="0" w:color="auto"/>
                            <w:right w:val="none" w:sz="0" w:space="0" w:color="auto"/>
                          </w:divBdr>
                        </w:div>
                        <w:div w:id="590047577">
                          <w:marLeft w:val="0"/>
                          <w:marRight w:val="0"/>
                          <w:marTop w:val="0"/>
                          <w:marBottom w:val="0"/>
                          <w:divBdr>
                            <w:top w:val="none" w:sz="0" w:space="0" w:color="auto"/>
                            <w:left w:val="none" w:sz="0" w:space="0" w:color="auto"/>
                            <w:bottom w:val="none" w:sz="0" w:space="0" w:color="auto"/>
                            <w:right w:val="none" w:sz="0" w:space="0" w:color="auto"/>
                          </w:divBdr>
                        </w:div>
                        <w:div w:id="1476753184">
                          <w:marLeft w:val="240"/>
                          <w:marRight w:val="0"/>
                          <w:marTop w:val="0"/>
                          <w:marBottom w:val="0"/>
                          <w:divBdr>
                            <w:top w:val="none" w:sz="0" w:space="0" w:color="auto"/>
                            <w:left w:val="none" w:sz="0" w:space="0" w:color="auto"/>
                            <w:bottom w:val="none" w:sz="0" w:space="0" w:color="auto"/>
                            <w:right w:val="none" w:sz="0" w:space="0" w:color="auto"/>
                          </w:divBdr>
                          <w:divsChild>
                            <w:div w:id="205794950">
                              <w:marLeft w:val="0"/>
                              <w:marRight w:val="0"/>
                              <w:marTop w:val="0"/>
                              <w:marBottom w:val="0"/>
                              <w:divBdr>
                                <w:top w:val="none" w:sz="0" w:space="0" w:color="auto"/>
                                <w:left w:val="none" w:sz="0" w:space="0" w:color="auto"/>
                                <w:bottom w:val="none" w:sz="0" w:space="0" w:color="auto"/>
                                <w:right w:val="none" w:sz="0" w:space="0" w:color="auto"/>
                              </w:divBdr>
                            </w:div>
                            <w:div w:id="278025789">
                              <w:marLeft w:val="0"/>
                              <w:marRight w:val="0"/>
                              <w:marTop w:val="0"/>
                              <w:marBottom w:val="0"/>
                              <w:divBdr>
                                <w:top w:val="none" w:sz="0" w:space="0" w:color="auto"/>
                                <w:left w:val="none" w:sz="0" w:space="0" w:color="auto"/>
                                <w:bottom w:val="none" w:sz="0" w:space="0" w:color="auto"/>
                                <w:right w:val="none" w:sz="0" w:space="0" w:color="auto"/>
                              </w:divBdr>
                            </w:div>
                            <w:div w:id="488330179">
                              <w:marLeft w:val="0"/>
                              <w:marRight w:val="0"/>
                              <w:marTop w:val="0"/>
                              <w:marBottom w:val="0"/>
                              <w:divBdr>
                                <w:top w:val="none" w:sz="0" w:space="0" w:color="auto"/>
                                <w:left w:val="none" w:sz="0" w:space="0" w:color="auto"/>
                                <w:bottom w:val="none" w:sz="0" w:space="0" w:color="auto"/>
                                <w:right w:val="none" w:sz="0" w:space="0" w:color="auto"/>
                              </w:divBdr>
                              <w:divsChild>
                                <w:div w:id="972904534">
                                  <w:marLeft w:val="240"/>
                                  <w:marRight w:val="0"/>
                                  <w:marTop w:val="0"/>
                                  <w:marBottom w:val="0"/>
                                  <w:divBdr>
                                    <w:top w:val="none" w:sz="0" w:space="0" w:color="auto"/>
                                    <w:left w:val="none" w:sz="0" w:space="0" w:color="auto"/>
                                    <w:bottom w:val="none" w:sz="0" w:space="0" w:color="auto"/>
                                    <w:right w:val="none" w:sz="0" w:space="0" w:color="auto"/>
                                  </w:divBdr>
                                  <w:divsChild>
                                    <w:div w:id="1486429705">
                                      <w:marLeft w:val="0"/>
                                      <w:marRight w:val="0"/>
                                      <w:marTop w:val="0"/>
                                      <w:marBottom w:val="0"/>
                                      <w:divBdr>
                                        <w:top w:val="none" w:sz="0" w:space="0" w:color="auto"/>
                                        <w:left w:val="none" w:sz="0" w:space="0" w:color="auto"/>
                                        <w:bottom w:val="none" w:sz="0" w:space="0" w:color="auto"/>
                                        <w:right w:val="none" w:sz="0" w:space="0" w:color="auto"/>
                                      </w:divBdr>
                                    </w:div>
                                    <w:div w:id="1664973337">
                                      <w:marLeft w:val="0"/>
                                      <w:marRight w:val="0"/>
                                      <w:marTop w:val="0"/>
                                      <w:marBottom w:val="0"/>
                                      <w:divBdr>
                                        <w:top w:val="none" w:sz="0" w:space="0" w:color="auto"/>
                                        <w:left w:val="none" w:sz="0" w:space="0" w:color="auto"/>
                                        <w:bottom w:val="none" w:sz="0" w:space="0" w:color="auto"/>
                                        <w:right w:val="none" w:sz="0" w:space="0" w:color="auto"/>
                                      </w:divBdr>
                                    </w:div>
                                  </w:divsChild>
                                </w:div>
                                <w:div w:id="1978947295">
                                  <w:marLeft w:val="0"/>
                                  <w:marRight w:val="0"/>
                                  <w:marTop w:val="0"/>
                                  <w:marBottom w:val="0"/>
                                  <w:divBdr>
                                    <w:top w:val="none" w:sz="0" w:space="0" w:color="auto"/>
                                    <w:left w:val="none" w:sz="0" w:space="0" w:color="auto"/>
                                    <w:bottom w:val="none" w:sz="0" w:space="0" w:color="auto"/>
                                    <w:right w:val="none" w:sz="0" w:space="0" w:color="auto"/>
                                  </w:divBdr>
                                </w:div>
                                <w:div w:id="2075426335">
                                  <w:marLeft w:val="0"/>
                                  <w:marRight w:val="0"/>
                                  <w:marTop w:val="0"/>
                                  <w:marBottom w:val="0"/>
                                  <w:divBdr>
                                    <w:top w:val="none" w:sz="0" w:space="0" w:color="auto"/>
                                    <w:left w:val="none" w:sz="0" w:space="0" w:color="auto"/>
                                    <w:bottom w:val="none" w:sz="0" w:space="0" w:color="auto"/>
                                    <w:right w:val="none" w:sz="0" w:space="0" w:color="auto"/>
                                  </w:divBdr>
                                </w:div>
                              </w:divsChild>
                            </w:div>
                            <w:div w:id="729498862">
                              <w:marLeft w:val="0"/>
                              <w:marRight w:val="0"/>
                              <w:marTop w:val="0"/>
                              <w:marBottom w:val="0"/>
                              <w:divBdr>
                                <w:top w:val="none" w:sz="0" w:space="0" w:color="auto"/>
                                <w:left w:val="none" w:sz="0" w:space="0" w:color="auto"/>
                                <w:bottom w:val="none" w:sz="0" w:space="0" w:color="auto"/>
                                <w:right w:val="none" w:sz="0" w:space="0" w:color="auto"/>
                              </w:divBdr>
                            </w:div>
                            <w:div w:id="743575803">
                              <w:marLeft w:val="0"/>
                              <w:marRight w:val="0"/>
                              <w:marTop w:val="0"/>
                              <w:marBottom w:val="0"/>
                              <w:divBdr>
                                <w:top w:val="none" w:sz="0" w:space="0" w:color="auto"/>
                                <w:left w:val="none" w:sz="0" w:space="0" w:color="auto"/>
                                <w:bottom w:val="none" w:sz="0" w:space="0" w:color="auto"/>
                                <w:right w:val="none" w:sz="0" w:space="0" w:color="auto"/>
                              </w:divBdr>
                            </w:div>
                            <w:div w:id="786588421">
                              <w:marLeft w:val="0"/>
                              <w:marRight w:val="0"/>
                              <w:marTop w:val="0"/>
                              <w:marBottom w:val="0"/>
                              <w:divBdr>
                                <w:top w:val="none" w:sz="0" w:space="0" w:color="auto"/>
                                <w:left w:val="none" w:sz="0" w:space="0" w:color="auto"/>
                                <w:bottom w:val="none" w:sz="0" w:space="0" w:color="auto"/>
                                <w:right w:val="none" w:sz="0" w:space="0" w:color="auto"/>
                              </w:divBdr>
                            </w:div>
                            <w:div w:id="1738745880">
                              <w:marLeft w:val="0"/>
                              <w:marRight w:val="0"/>
                              <w:marTop w:val="0"/>
                              <w:marBottom w:val="0"/>
                              <w:divBdr>
                                <w:top w:val="none" w:sz="0" w:space="0" w:color="auto"/>
                                <w:left w:val="none" w:sz="0" w:space="0" w:color="auto"/>
                                <w:bottom w:val="none" w:sz="0" w:space="0" w:color="auto"/>
                                <w:right w:val="none" w:sz="0" w:space="0" w:color="auto"/>
                              </w:divBdr>
                            </w:div>
                            <w:div w:id="1744141388">
                              <w:marLeft w:val="0"/>
                              <w:marRight w:val="0"/>
                              <w:marTop w:val="0"/>
                              <w:marBottom w:val="0"/>
                              <w:divBdr>
                                <w:top w:val="none" w:sz="0" w:space="0" w:color="auto"/>
                                <w:left w:val="none" w:sz="0" w:space="0" w:color="auto"/>
                                <w:bottom w:val="none" w:sz="0" w:space="0" w:color="auto"/>
                                <w:right w:val="none" w:sz="0" w:space="0" w:color="auto"/>
                              </w:divBdr>
                            </w:div>
                            <w:div w:id="1892376933">
                              <w:marLeft w:val="0"/>
                              <w:marRight w:val="0"/>
                              <w:marTop w:val="0"/>
                              <w:marBottom w:val="0"/>
                              <w:divBdr>
                                <w:top w:val="none" w:sz="0" w:space="0" w:color="auto"/>
                                <w:left w:val="none" w:sz="0" w:space="0" w:color="auto"/>
                                <w:bottom w:val="none" w:sz="0" w:space="0" w:color="auto"/>
                                <w:right w:val="none" w:sz="0" w:space="0" w:color="auto"/>
                              </w:divBdr>
                            </w:div>
                            <w:div w:id="1944419321">
                              <w:marLeft w:val="0"/>
                              <w:marRight w:val="0"/>
                              <w:marTop w:val="0"/>
                              <w:marBottom w:val="0"/>
                              <w:divBdr>
                                <w:top w:val="none" w:sz="0" w:space="0" w:color="auto"/>
                                <w:left w:val="none" w:sz="0" w:space="0" w:color="auto"/>
                                <w:bottom w:val="none" w:sz="0" w:space="0" w:color="auto"/>
                                <w:right w:val="none" w:sz="0" w:space="0" w:color="auto"/>
                              </w:divBdr>
                            </w:div>
                            <w:div w:id="21156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54642">
                      <w:marLeft w:val="0"/>
                      <w:marRight w:val="0"/>
                      <w:marTop w:val="0"/>
                      <w:marBottom w:val="0"/>
                      <w:divBdr>
                        <w:top w:val="none" w:sz="0" w:space="0" w:color="auto"/>
                        <w:left w:val="none" w:sz="0" w:space="0" w:color="auto"/>
                        <w:bottom w:val="none" w:sz="0" w:space="0" w:color="auto"/>
                        <w:right w:val="none" w:sz="0" w:space="0" w:color="auto"/>
                      </w:divBdr>
                    </w:div>
                    <w:div w:id="1201429733">
                      <w:marLeft w:val="0"/>
                      <w:marRight w:val="0"/>
                      <w:marTop w:val="0"/>
                      <w:marBottom w:val="0"/>
                      <w:divBdr>
                        <w:top w:val="none" w:sz="0" w:space="0" w:color="auto"/>
                        <w:left w:val="none" w:sz="0" w:space="0" w:color="auto"/>
                        <w:bottom w:val="none" w:sz="0" w:space="0" w:color="auto"/>
                        <w:right w:val="none" w:sz="0" w:space="0" w:color="auto"/>
                      </w:divBdr>
                    </w:div>
                    <w:div w:id="18498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81044">
              <w:marLeft w:val="0"/>
              <w:marRight w:val="0"/>
              <w:marTop w:val="0"/>
              <w:marBottom w:val="0"/>
              <w:divBdr>
                <w:top w:val="none" w:sz="0" w:space="0" w:color="auto"/>
                <w:left w:val="none" w:sz="0" w:space="0" w:color="auto"/>
                <w:bottom w:val="none" w:sz="0" w:space="0" w:color="auto"/>
                <w:right w:val="none" w:sz="0" w:space="0" w:color="auto"/>
              </w:divBdr>
            </w:div>
            <w:div w:id="1831436227">
              <w:marLeft w:val="0"/>
              <w:marRight w:val="0"/>
              <w:marTop w:val="0"/>
              <w:marBottom w:val="0"/>
              <w:divBdr>
                <w:top w:val="none" w:sz="0" w:space="0" w:color="auto"/>
                <w:left w:val="none" w:sz="0" w:space="0" w:color="auto"/>
                <w:bottom w:val="none" w:sz="0" w:space="0" w:color="auto"/>
                <w:right w:val="none" w:sz="0" w:space="0" w:color="auto"/>
              </w:divBdr>
              <w:divsChild>
                <w:div w:id="29653454">
                  <w:marLeft w:val="0"/>
                  <w:marRight w:val="0"/>
                  <w:marTop w:val="0"/>
                  <w:marBottom w:val="0"/>
                  <w:divBdr>
                    <w:top w:val="none" w:sz="0" w:space="0" w:color="auto"/>
                    <w:left w:val="none" w:sz="0" w:space="0" w:color="auto"/>
                    <w:bottom w:val="none" w:sz="0" w:space="0" w:color="auto"/>
                    <w:right w:val="none" w:sz="0" w:space="0" w:color="auto"/>
                  </w:divBdr>
                </w:div>
                <w:div w:id="123813797">
                  <w:marLeft w:val="0"/>
                  <w:marRight w:val="0"/>
                  <w:marTop w:val="0"/>
                  <w:marBottom w:val="0"/>
                  <w:divBdr>
                    <w:top w:val="none" w:sz="0" w:space="0" w:color="auto"/>
                    <w:left w:val="none" w:sz="0" w:space="0" w:color="auto"/>
                    <w:bottom w:val="none" w:sz="0" w:space="0" w:color="auto"/>
                    <w:right w:val="none" w:sz="0" w:space="0" w:color="auto"/>
                  </w:divBdr>
                </w:div>
                <w:div w:id="1338265822">
                  <w:marLeft w:val="240"/>
                  <w:marRight w:val="0"/>
                  <w:marTop w:val="0"/>
                  <w:marBottom w:val="0"/>
                  <w:divBdr>
                    <w:top w:val="none" w:sz="0" w:space="0" w:color="auto"/>
                    <w:left w:val="none" w:sz="0" w:space="0" w:color="auto"/>
                    <w:bottom w:val="none" w:sz="0" w:space="0" w:color="auto"/>
                    <w:right w:val="none" w:sz="0" w:space="0" w:color="auto"/>
                  </w:divBdr>
                  <w:divsChild>
                    <w:div w:id="876966158">
                      <w:marLeft w:val="0"/>
                      <w:marRight w:val="0"/>
                      <w:marTop w:val="0"/>
                      <w:marBottom w:val="0"/>
                      <w:divBdr>
                        <w:top w:val="none" w:sz="0" w:space="0" w:color="auto"/>
                        <w:left w:val="none" w:sz="0" w:space="0" w:color="auto"/>
                        <w:bottom w:val="none" w:sz="0" w:space="0" w:color="auto"/>
                        <w:right w:val="none" w:sz="0" w:space="0" w:color="auto"/>
                      </w:divBdr>
                      <w:divsChild>
                        <w:div w:id="24909320">
                          <w:marLeft w:val="0"/>
                          <w:marRight w:val="0"/>
                          <w:marTop w:val="0"/>
                          <w:marBottom w:val="0"/>
                          <w:divBdr>
                            <w:top w:val="none" w:sz="0" w:space="0" w:color="auto"/>
                            <w:left w:val="none" w:sz="0" w:space="0" w:color="auto"/>
                            <w:bottom w:val="none" w:sz="0" w:space="0" w:color="auto"/>
                            <w:right w:val="none" w:sz="0" w:space="0" w:color="auto"/>
                          </w:divBdr>
                        </w:div>
                        <w:div w:id="890925430">
                          <w:marLeft w:val="0"/>
                          <w:marRight w:val="0"/>
                          <w:marTop w:val="0"/>
                          <w:marBottom w:val="0"/>
                          <w:divBdr>
                            <w:top w:val="none" w:sz="0" w:space="0" w:color="auto"/>
                            <w:left w:val="none" w:sz="0" w:space="0" w:color="auto"/>
                            <w:bottom w:val="none" w:sz="0" w:space="0" w:color="auto"/>
                            <w:right w:val="none" w:sz="0" w:space="0" w:color="auto"/>
                          </w:divBdr>
                        </w:div>
                        <w:div w:id="1666467978">
                          <w:marLeft w:val="240"/>
                          <w:marRight w:val="0"/>
                          <w:marTop w:val="0"/>
                          <w:marBottom w:val="0"/>
                          <w:divBdr>
                            <w:top w:val="none" w:sz="0" w:space="0" w:color="auto"/>
                            <w:left w:val="none" w:sz="0" w:space="0" w:color="auto"/>
                            <w:bottom w:val="none" w:sz="0" w:space="0" w:color="auto"/>
                            <w:right w:val="none" w:sz="0" w:space="0" w:color="auto"/>
                          </w:divBdr>
                          <w:divsChild>
                            <w:div w:id="18226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718440">
              <w:marLeft w:val="0"/>
              <w:marRight w:val="0"/>
              <w:marTop w:val="0"/>
              <w:marBottom w:val="0"/>
              <w:divBdr>
                <w:top w:val="none" w:sz="0" w:space="0" w:color="auto"/>
                <w:left w:val="none" w:sz="0" w:space="0" w:color="auto"/>
                <w:bottom w:val="none" w:sz="0" w:space="0" w:color="auto"/>
                <w:right w:val="none" w:sz="0" w:space="0" w:color="auto"/>
              </w:divBdr>
              <w:divsChild>
                <w:div w:id="17321774">
                  <w:marLeft w:val="0"/>
                  <w:marRight w:val="0"/>
                  <w:marTop w:val="0"/>
                  <w:marBottom w:val="0"/>
                  <w:divBdr>
                    <w:top w:val="none" w:sz="0" w:space="0" w:color="auto"/>
                    <w:left w:val="none" w:sz="0" w:space="0" w:color="auto"/>
                    <w:bottom w:val="none" w:sz="0" w:space="0" w:color="auto"/>
                    <w:right w:val="none" w:sz="0" w:space="0" w:color="auto"/>
                  </w:divBdr>
                </w:div>
                <w:div w:id="319816483">
                  <w:marLeft w:val="240"/>
                  <w:marRight w:val="0"/>
                  <w:marTop w:val="0"/>
                  <w:marBottom w:val="0"/>
                  <w:divBdr>
                    <w:top w:val="none" w:sz="0" w:space="0" w:color="auto"/>
                    <w:left w:val="none" w:sz="0" w:space="0" w:color="auto"/>
                    <w:bottom w:val="none" w:sz="0" w:space="0" w:color="auto"/>
                    <w:right w:val="none" w:sz="0" w:space="0" w:color="auto"/>
                  </w:divBdr>
                  <w:divsChild>
                    <w:div w:id="671684513">
                      <w:marLeft w:val="0"/>
                      <w:marRight w:val="0"/>
                      <w:marTop w:val="0"/>
                      <w:marBottom w:val="0"/>
                      <w:divBdr>
                        <w:top w:val="none" w:sz="0" w:space="0" w:color="auto"/>
                        <w:left w:val="none" w:sz="0" w:space="0" w:color="auto"/>
                        <w:bottom w:val="none" w:sz="0" w:space="0" w:color="auto"/>
                        <w:right w:val="none" w:sz="0" w:space="0" w:color="auto"/>
                      </w:divBdr>
                      <w:divsChild>
                        <w:div w:id="241182687">
                          <w:marLeft w:val="0"/>
                          <w:marRight w:val="0"/>
                          <w:marTop w:val="0"/>
                          <w:marBottom w:val="0"/>
                          <w:divBdr>
                            <w:top w:val="none" w:sz="0" w:space="0" w:color="auto"/>
                            <w:left w:val="none" w:sz="0" w:space="0" w:color="auto"/>
                            <w:bottom w:val="none" w:sz="0" w:space="0" w:color="auto"/>
                            <w:right w:val="none" w:sz="0" w:space="0" w:color="auto"/>
                          </w:divBdr>
                        </w:div>
                        <w:div w:id="762994857">
                          <w:marLeft w:val="0"/>
                          <w:marRight w:val="0"/>
                          <w:marTop w:val="0"/>
                          <w:marBottom w:val="0"/>
                          <w:divBdr>
                            <w:top w:val="none" w:sz="0" w:space="0" w:color="auto"/>
                            <w:left w:val="none" w:sz="0" w:space="0" w:color="auto"/>
                            <w:bottom w:val="none" w:sz="0" w:space="0" w:color="auto"/>
                            <w:right w:val="none" w:sz="0" w:space="0" w:color="auto"/>
                          </w:divBdr>
                        </w:div>
                        <w:div w:id="1794249573">
                          <w:marLeft w:val="240"/>
                          <w:marRight w:val="0"/>
                          <w:marTop w:val="0"/>
                          <w:marBottom w:val="0"/>
                          <w:divBdr>
                            <w:top w:val="none" w:sz="0" w:space="0" w:color="auto"/>
                            <w:left w:val="none" w:sz="0" w:space="0" w:color="auto"/>
                            <w:bottom w:val="none" w:sz="0" w:space="0" w:color="auto"/>
                            <w:right w:val="none" w:sz="0" w:space="0" w:color="auto"/>
                          </w:divBdr>
                          <w:divsChild>
                            <w:div w:id="231239537">
                              <w:marLeft w:val="0"/>
                              <w:marRight w:val="0"/>
                              <w:marTop w:val="0"/>
                              <w:marBottom w:val="0"/>
                              <w:divBdr>
                                <w:top w:val="none" w:sz="0" w:space="0" w:color="auto"/>
                                <w:left w:val="none" w:sz="0" w:space="0" w:color="auto"/>
                                <w:bottom w:val="none" w:sz="0" w:space="0" w:color="auto"/>
                                <w:right w:val="none" w:sz="0" w:space="0" w:color="auto"/>
                              </w:divBdr>
                              <w:divsChild>
                                <w:div w:id="361712633">
                                  <w:marLeft w:val="240"/>
                                  <w:marRight w:val="0"/>
                                  <w:marTop w:val="0"/>
                                  <w:marBottom w:val="0"/>
                                  <w:divBdr>
                                    <w:top w:val="none" w:sz="0" w:space="0" w:color="auto"/>
                                    <w:left w:val="none" w:sz="0" w:space="0" w:color="auto"/>
                                    <w:bottom w:val="none" w:sz="0" w:space="0" w:color="auto"/>
                                    <w:right w:val="none" w:sz="0" w:space="0" w:color="auto"/>
                                  </w:divBdr>
                                  <w:divsChild>
                                    <w:div w:id="1669941127">
                                      <w:marLeft w:val="0"/>
                                      <w:marRight w:val="0"/>
                                      <w:marTop w:val="0"/>
                                      <w:marBottom w:val="0"/>
                                      <w:divBdr>
                                        <w:top w:val="none" w:sz="0" w:space="0" w:color="auto"/>
                                        <w:left w:val="none" w:sz="0" w:space="0" w:color="auto"/>
                                        <w:bottom w:val="none" w:sz="0" w:space="0" w:color="auto"/>
                                        <w:right w:val="none" w:sz="0" w:space="0" w:color="auto"/>
                                      </w:divBdr>
                                    </w:div>
                                    <w:div w:id="2126272204">
                                      <w:marLeft w:val="0"/>
                                      <w:marRight w:val="0"/>
                                      <w:marTop w:val="0"/>
                                      <w:marBottom w:val="0"/>
                                      <w:divBdr>
                                        <w:top w:val="none" w:sz="0" w:space="0" w:color="auto"/>
                                        <w:left w:val="none" w:sz="0" w:space="0" w:color="auto"/>
                                        <w:bottom w:val="none" w:sz="0" w:space="0" w:color="auto"/>
                                        <w:right w:val="none" w:sz="0" w:space="0" w:color="auto"/>
                                      </w:divBdr>
                                    </w:div>
                                  </w:divsChild>
                                </w:div>
                                <w:div w:id="519199020">
                                  <w:marLeft w:val="0"/>
                                  <w:marRight w:val="0"/>
                                  <w:marTop w:val="0"/>
                                  <w:marBottom w:val="0"/>
                                  <w:divBdr>
                                    <w:top w:val="none" w:sz="0" w:space="0" w:color="auto"/>
                                    <w:left w:val="none" w:sz="0" w:space="0" w:color="auto"/>
                                    <w:bottom w:val="none" w:sz="0" w:space="0" w:color="auto"/>
                                    <w:right w:val="none" w:sz="0" w:space="0" w:color="auto"/>
                                  </w:divBdr>
                                </w:div>
                                <w:div w:id="1621380848">
                                  <w:marLeft w:val="0"/>
                                  <w:marRight w:val="0"/>
                                  <w:marTop w:val="0"/>
                                  <w:marBottom w:val="0"/>
                                  <w:divBdr>
                                    <w:top w:val="none" w:sz="0" w:space="0" w:color="auto"/>
                                    <w:left w:val="none" w:sz="0" w:space="0" w:color="auto"/>
                                    <w:bottom w:val="none" w:sz="0" w:space="0" w:color="auto"/>
                                    <w:right w:val="none" w:sz="0" w:space="0" w:color="auto"/>
                                  </w:divBdr>
                                </w:div>
                              </w:divsChild>
                            </w:div>
                            <w:div w:id="14265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24930">
                  <w:marLeft w:val="0"/>
                  <w:marRight w:val="0"/>
                  <w:marTop w:val="0"/>
                  <w:marBottom w:val="0"/>
                  <w:divBdr>
                    <w:top w:val="none" w:sz="0" w:space="0" w:color="auto"/>
                    <w:left w:val="none" w:sz="0" w:space="0" w:color="auto"/>
                    <w:bottom w:val="none" w:sz="0" w:space="0" w:color="auto"/>
                    <w:right w:val="none" w:sz="0" w:space="0" w:color="auto"/>
                  </w:divBdr>
                </w:div>
              </w:divsChild>
            </w:div>
            <w:div w:id="1874490340">
              <w:marLeft w:val="0"/>
              <w:marRight w:val="0"/>
              <w:marTop w:val="0"/>
              <w:marBottom w:val="0"/>
              <w:divBdr>
                <w:top w:val="none" w:sz="0" w:space="0" w:color="auto"/>
                <w:left w:val="none" w:sz="0" w:space="0" w:color="auto"/>
                <w:bottom w:val="none" w:sz="0" w:space="0" w:color="auto"/>
                <w:right w:val="none" w:sz="0" w:space="0" w:color="auto"/>
              </w:divBdr>
              <w:divsChild>
                <w:div w:id="669406595">
                  <w:marLeft w:val="0"/>
                  <w:marRight w:val="0"/>
                  <w:marTop w:val="0"/>
                  <w:marBottom w:val="0"/>
                  <w:divBdr>
                    <w:top w:val="none" w:sz="0" w:space="0" w:color="auto"/>
                    <w:left w:val="none" w:sz="0" w:space="0" w:color="auto"/>
                    <w:bottom w:val="none" w:sz="0" w:space="0" w:color="auto"/>
                    <w:right w:val="none" w:sz="0" w:space="0" w:color="auto"/>
                  </w:divBdr>
                </w:div>
                <w:div w:id="1400398814">
                  <w:marLeft w:val="0"/>
                  <w:marRight w:val="0"/>
                  <w:marTop w:val="0"/>
                  <w:marBottom w:val="0"/>
                  <w:divBdr>
                    <w:top w:val="none" w:sz="0" w:space="0" w:color="auto"/>
                    <w:left w:val="none" w:sz="0" w:space="0" w:color="auto"/>
                    <w:bottom w:val="none" w:sz="0" w:space="0" w:color="auto"/>
                    <w:right w:val="none" w:sz="0" w:space="0" w:color="auto"/>
                  </w:divBdr>
                </w:div>
                <w:div w:id="1549994751">
                  <w:marLeft w:val="240"/>
                  <w:marRight w:val="0"/>
                  <w:marTop w:val="0"/>
                  <w:marBottom w:val="0"/>
                  <w:divBdr>
                    <w:top w:val="none" w:sz="0" w:space="0" w:color="auto"/>
                    <w:left w:val="none" w:sz="0" w:space="0" w:color="auto"/>
                    <w:bottom w:val="none" w:sz="0" w:space="0" w:color="auto"/>
                    <w:right w:val="none" w:sz="0" w:space="0" w:color="auto"/>
                  </w:divBdr>
                  <w:divsChild>
                    <w:div w:id="477571631">
                      <w:marLeft w:val="0"/>
                      <w:marRight w:val="0"/>
                      <w:marTop w:val="0"/>
                      <w:marBottom w:val="0"/>
                      <w:divBdr>
                        <w:top w:val="none" w:sz="0" w:space="0" w:color="auto"/>
                        <w:left w:val="none" w:sz="0" w:space="0" w:color="auto"/>
                        <w:bottom w:val="none" w:sz="0" w:space="0" w:color="auto"/>
                        <w:right w:val="none" w:sz="0" w:space="0" w:color="auto"/>
                      </w:divBdr>
                    </w:div>
                    <w:div w:id="834758350">
                      <w:marLeft w:val="0"/>
                      <w:marRight w:val="0"/>
                      <w:marTop w:val="0"/>
                      <w:marBottom w:val="0"/>
                      <w:divBdr>
                        <w:top w:val="none" w:sz="0" w:space="0" w:color="auto"/>
                        <w:left w:val="none" w:sz="0" w:space="0" w:color="auto"/>
                        <w:bottom w:val="none" w:sz="0" w:space="0" w:color="auto"/>
                        <w:right w:val="none" w:sz="0" w:space="0" w:color="auto"/>
                      </w:divBdr>
                      <w:divsChild>
                        <w:div w:id="440875866">
                          <w:marLeft w:val="240"/>
                          <w:marRight w:val="0"/>
                          <w:marTop w:val="0"/>
                          <w:marBottom w:val="0"/>
                          <w:divBdr>
                            <w:top w:val="none" w:sz="0" w:space="0" w:color="auto"/>
                            <w:left w:val="none" w:sz="0" w:space="0" w:color="auto"/>
                            <w:bottom w:val="none" w:sz="0" w:space="0" w:color="auto"/>
                            <w:right w:val="none" w:sz="0" w:space="0" w:color="auto"/>
                          </w:divBdr>
                          <w:divsChild>
                            <w:div w:id="620960654">
                              <w:marLeft w:val="0"/>
                              <w:marRight w:val="0"/>
                              <w:marTop w:val="0"/>
                              <w:marBottom w:val="0"/>
                              <w:divBdr>
                                <w:top w:val="none" w:sz="0" w:space="0" w:color="auto"/>
                                <w:left w:val="none" w:sz="0" w:space="0" w:color="auto"/>
                                <w:bottom w:val="none" w:sz="0" w:space="0" w:color="auto"/>
                                <w:right w:val="none" w:sz="0" w:space="0" w:color="auto"/>
                              </w:divBdr>
                            </w:div>
                          </w:divsChild>
                        </w:div>
                        <w:div w:id="599485201">
                          <w:marLeft w:val="0"/>
                          <w:marRight w:val="0"/>
                          <w:marTop w:val="0"/>
                          <w:marBottom w:val="0"/>
                          <w:divBdr>
                            <w:top w:val="none" w:sz="0" w:space="0" w:color="auto"/>
                            <w:left w:val="none" w:sz="0" w:space="0" w:color="auto"/>
                            <w:bottom w:val="none" w:sz="0" w:space="0" w:color="auto"/>
                            <w:right w:val="none" w:sz="0" w:space="0" w:color="auto"/>
                          </w:divBdr>
                        </w:div>
                        <w:div w:id="20785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30800">
              <w:marLeft w:val="0"/>
              <w:marRight w:val="0"/>
              <w:marTop w:val="0"/>
              <w:marBottom w:val="0"/>
              <w:divBdr>
                <w:top w:val="none" w:sz="0" w:space="0" w:color="auto"/>
                <w:left w:val="none" w:sz="0" w:space="0" w:color="auto"/>
                <w:bottom w:val="none" w:sz="0" w:space="0" w:color="auto"/>
                <w:right w:val="none" w:sz="0" w:space="0" w:color="auto"/>
              </w:divBdr>
              <w:divsChild>
                <w:div w:id="820270775">
                  <w:marLeft w:val="240"/>
                  <w:marRight w:val="0"/>
                  <w:marTop w:val="0"/>
                  <w:marBottom w:val="0"/>
                  <w:divBdr>
                    <w:top w:val="none" w:sz="0" w:space="0" w:color="auto"/>
                    <w:left w:val="none" w:sz="0" w:space="0" w:color="auto"/>
                    <w:bottom w:val="none" w:sz="0" w:space="0" w:color="auto"/>
                    <w:right w:val="none" w:sz="0" w:space="0" w:color="auto"/>
                  </w:divBdr>
                  <w:divsChild>
                    <w:div w:id="840118824">
                      <w:marLeft w:val="0"/>
                      <w:marRight w:val="0"/>
                      <w:marTop w:val="0"/>
                      <w:marBottom w:val="0"/>
                      <w:divBdr>
                        <w:top w:val="none" w:sz="0" w:space="0" w:color="auto"/>
                        <w:left w:val="none" w:sz="0" w:space="0" w:color="auto"/>
                        <w:bottom w:val="none" w:sz="0" w:space="0" w:color="auto"/>
                        <w:right w:val="none" w:sz="0" w:space="0" w:color="auto"/>
                      </w:divBdr>
                      <w:divsChild>
                        <w:div w:id="891967549">
                          <w:marLeft w:val="0"/>
                          <w:marRight w:val="0"/>
                          <w:marTop w:val="0"/>
                          <w:marBottom w:val="0"/>
                          <w:divBdr>
                            <w:top w:val="none" w:sz="0" w:space="0" w:color="auto"/>
                            <w:left w:val="none" w:sz="0" w:space="0" w:color="auto"/>
                            <w:bottom w:val="none" w:sz="0" w:space="0" w:color="auto"/>
                            <w:right w:val="none" w:sz="0" w:space="0" w:color="auto"/>
                          </w:divBdr>
                        </w:div>
                        <w:div w:id="1642492477">
                          <w:marLeft w:val="240"/>
                          <w:marRight w:val="0"/>
                          <w:marTop w:val="0"/>
                          <w:marBottom w:val="0"/>
                          <w:divBdr>
                            <w:top w:val="none" w:sz="0" w:space="0" w:color="auto"/>
                            <w:left w:val="none" w:sz="0" w:space="0" w:color="auto"/>
                            <w:bottom w:val="none" w:sz="0" w:space="0" w:color="auto"/>
                            <w:right w:val="none" w:sz="0" w:space="0" w:color="auto"/>
                          </w:divBdr>
                          <w:divsChild>
                            <w:div w:id="1944146632">
                              <w:marLeft w:val="0"/>
                              <w:marRight w:val="0"/>
                              <w:marTop w:val="0"/>
                              <w:marBottom w:val="0"/>
                              <w:divBdr>
                                <w:top w:val="none" w:sz="0" w:space="0" w:color="auto"/>
                                <w:left w:val="none" w:sz="0" w:space="0" w:color="auto"/>
                                <w:bottom w:val="none" w:sz="0" w:space="0" w:color="auto"/>
                                <w:right w:val="none" w:sz="0" w:space="0" w:color="auto"/>
                              </w:divBdr>
                              <w:divsChild>
                                <w:div w:id="854030744">
                                  <w:marLeft w:val="0"/>
                                  <w:marRight w:val="0"/>
                                  <w:marTop w:val="0"/>
                                  <w:marBottom w:val="0"/>
                                  <w:divBdr>
                                    <w:top w:val="none" w:sz="0" w:space="0" w:color="auto"/>
                                    <w:left w:val="none" w:sz="0" w:space="0" w:color="auto"/>
                                    <w:bottom w:val="none" w:sz="0" w:space="0" w:color="auto"/>
                                    <w:right w:val="none" w:sz="0" w:space="0" w:color="auto"/>
                                  </w:divBdr>
                                </w:div>
                                <w:div w:id="1455175386">
                                  <w:marLeft w:val="0"/>
                                  <w:marRight w:val="0"/>
                                  <w:marTop w:val="0"/>
                                  <w:marBottom w:val="0"/>
                                  <w:divBdr>
                                    <w:top w:val="none" w:sz="0" w:space="0" w:color="auto"/>
                                    <w:left w:val="none" w:sz="0" w:space="0" w:color="auto"/>
                                    <w:bottom w:val="none" w:sz="0" w:space="0" w:color="auto"/>
                                    <w:right w:val="none" w:sz="0" w:space="0" w:color="auto"/>
                                  </w:divBdr>
                                </w:div>
                                <w:div w:id="1882208678">
                                  <w:marLeft w:val="240"/>
                                  <w:marRight w:val="0"/>
                                  <w:marTop w:val="0"/>
                                  <w:marBottom w:val="0"/>
                                  <w:divBdr>
                                    <w:top w:val="none" w:sz="0" w:space="0" w:color="auto"/>
                                    <w:left w:val="none" w:sz="0" w:space="0" w:color="auto"/>
                                    <w:bottom w:val="none" w:sz="0" w:space="0" w:color="auto"/>
                                    <w:right w:val="none" w:sz="0" w:space="0" w:color="auto"/>
                                  </w:divBdr>
                                  <w:divsChild>
                                    <w:div w:id="1481077761">
                                      <w:marLeft w:val="0"/>
                                      <w:marRight w:val="0"/>
                                      <w:marTop w:val="0"/>
                                      <w:marBottom w:val="0"/>
                                      <w:divBdr>
                                        <w:top w:val="none" w:sz="0" w:space="0" w:color="auto"/>
                                        <w:left w:val="none" w:sz="0" w:space="0" w:color="auto"/>
                                        <w:bottom w:val="none" w:sz="0" w:space="0" w:color="auto"/>
                                        <w:right w:val="none" w:sz="0" w:space="0" w:color="auto"/>
                                      </w:divBdr>
                                      <w:divsChild>
                                        <w:div w:id="748044101">
                                          <w:marLeft w:val="0"/>
                                          <w:marRight w:val="0"/>
                                          <w:marTop w:val="0"/>
                                          <w:marBottom w:val="0"/>
                                          <w:divBdr>
                                            <w:top w:val="none" w:sz="0" w:space="0" w:color="auto"/>
                                            <w:left w:val="none" w:sz="0" w:space="0" w:color="auto"/>
                                            <w:bottom w:val="none" w:sz="0" w:space="0" w:color="auto"/>
                                            <w:right w:val="none" w:sz="0" w:space="0" w:color="auto"/>
                                          </w:divBdr>
                                        </w:div>
                                        <w:div w:id="1467089196">
                                          <w:marLeft w:val="0"/>
                                          <w:marRight w:val="0"/>
                                          <w:marTop w:val="0"/>
                                          <w:marBottom w:val="0"/>
                                          <w:divBdr>
                                            <w:top w:val="none" w:sz="0" w:space="0" w:color="auto"/>
                                            <w:left w:val="none" w:sz="0" w:space="0" w:color="auto"/>
                                            <w:bottom w:val="none" w:sz="0" w:space="0" w:color="auto"/>
                                            <w:right w:val="none" w:sz="0" w:space="0" w:color="auto"/>
                                          </w:divBdr>
                                        </w:div>
                                        <w:div w:id="2020689522">
                                          <w:marLeft w:val="240"/>
                                          <w:marRight w:val="0"/>
                                          <w:marTop w:val="0"/>
                                          <w:marBottom w:val="0"/>
                                          <w:divBdr>
                                            <w:top w:val="none" w:sz="0" w:space="0" w:color="auto"/>
                                            <w:left w:val="none" w:sz="0" w:space="0" w:color="auto"/>
                                            <w:bottom w:val="none" w:sz="0" w:space="0" w:color="auto"/>
                                            <w:right w:val="none" w:sz="0" w:space="0" w:color="auto"/>
                                          </w:divBdr>
                                          <w:divsChild>
                                            <w:div w:id="490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2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2816">
                  <w:marLeft w:val="0"/>
                  <w:marRight w:val="0"/>
                  <w:marTop w:val="0"/>
                  <w:marBottom w:val="0"/>
                  <w:divBdr>
                    <w:top w:val="none" w:sz="0" w:space="0" w:color="auto"/>
                    <w:left w:val="none" w:sz="0" w:space="0" w:color="auto"/>
                    <w:bottom w:val="none" w:sz="0" w:space="0" w:color="auto"/>
                    <w:right w:val="none" w:sz="0" w:space="0" w:color="auto"/>
                  </w:divBdr>
                </w:div>
                <w:div w:id="170775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3351">
          <w:marLeft w:val="0"/>
          <w:marRight w:val="0"/>
          <w:marTop w:val="0"/>
          <w:marBottom w:val="0"/>
          <w:divBdr>
            <w:top w:val="none" w:sz="0" w:space="0" w:color="auto"/>
            <w:left w:val="none" w:sz="0" w:space="0" w:color="auto"/>
            <w:bottom w:val="none" w:sz="0" w:space="0" w:color="auto"/>
            <w:right w:val="none" w:sz="0" w:space="0" w:color="auto"/>
          </w:divBdr>
        </w:div>
      </w:divsChild>
    </w:div>
    <w:div w:id="1661301757">
      <w:bodyDiv w:val="1"/>
      <w:marLeft w:val="0"/>
      <w:marRight w:val="0"/>
      <w:marTop w:val="0"/>
      <w:marBottom w:val="0"/>
      <w:divBdr>
        <w:top w:val="none" w:sz="0" w:space="0" w:color="auto"/>
        <w:left w:val="none" w:sz="0" w:space="0" w:color="auto"/>
        <w:bottom w:val="none" w:sz="0" w:space="0" w:color="auto"/>
        <w:right w:val="none" w:sz="0" w:space="0" w:color="auto"/>
      </w:divBdr>
    </w:div>
    <w:div w:id="1679499068">
      <w:bodyDiv w:val="1"/>
      <w:marLeft w:val="0"/>
      <w:marRight w:val="0"/>
      <w:marTop w:val="0"/>
      <w:marBottom w:val="0"/>
      <w:divBdr>
        <w:top w:val="none" w:sz="0" w:space="0" w:color="auto"/>
        <w:left w:val="none" w:sz="0" w:space="0" w:color="auto"/>
        <w:bottom w:val="none" w:sz="0" w:space="0" w:color="auto"/>
        <w:right w:val="none" w:sz="0" w:space="0" w:color="auto"/>
      </w:divBdr>
      <w:divsChild>
        <w:div w:id="1379235424">
          <w:marLeft w:val="0"/>
          <w:marRight w:val="0"/>
          <w:marTop w:val="0"/>
          <w:marBottom w:val="0"/>
          <w:divBdr>
            <w:top w:val="none" w:sz="0" w:space="0" w:color="auto"/>
            <w:left w:val="none" w:sz="0" w:space="0" w:color="auto"/>
            <w:bottom w:val="none" w:sz="0" w:space="0" w:color="auto"/>
            <w:right w:val="none" w:sz="0" w:space="0" w:color="auto"/>
          </w:divBdr>
          <w:divsChild>
            <w:div w:id="1332682226">
              <w:marLeft w:val="-15"/>
              <w:marRight w:val="-15"/>
              <w:marTop w:val="0"/>
              <w:marBottom w:val="0"/>
              <w:divBdr>
                <w:top w:val="none" w:sz="0" w:space="0" w:color="auto"/>
                <w:left w:val="none" w:sz="0" w:space="0" w:color="auto"/>
                <w:bottom w:val="none" w:sz="0" w:space="0" w:color="auto"/>
                <w:right w:val="none" w:sz="0" w:space="0" w:color="auto"/>
              </w:divBdr>
            </w:div>
            <w:div w:id="1794252791">
              <w:marLeft w:val="-15"/>
              <w:marRight w:val="-15"/>
              <w:marTop w:val="0"/>
              <w:marBottom w:val="0"/>
              <w:divBdr>
                <w:top w:val="none" w:sz="0" w:space="0" w:color="auto"/>
                <w:left w:val="none" w:sz="0" w:space="0" w:color="auto"/>
                <w:bottom w:val="none" w:sz="0" w:space="0" w:color="auto"/>
                <w:right w:val="none" w:sz="0" w:space="0" w:color="auto"/>
              </w:divBdr>
            </w:div>
          </w:divsChild>
        </w:div>
        <w:div w:id="2048410747">
          <w:marLeft w:val="0"/>
          <w:marRight w:val="0"/>
          <w:marTop w:val="0"/>
          <w:marBottom w:val="0"/>
          <w:divBdr>
            <w:top w:val="none" w:sz="0" w:space="0" w:color="auto"/>
            <w:left w:val="none" w:sz="0" w:space="0" w:color="auto"/>
            <w:bottom w:val="none" w:sz="0" w:space="0" w:color="auto"/>
            <w:right w:val="none" w:sz="0" w:space="0" w:color="auto"/>
          </w:divBdr>
          <w:divsChild>
            <w:div w:id="429082695">
              <w:marLeft w:val="0"/>
              <w:marRight w:val="0"/>
              <w:marTop w:val="0"/>
              <w:marBottom w:val="0"/>
              <w:divBdr>
                <w:top w:val="none" w:sz="0" w:space="0" w:color="auto"/>
                <w:left w:val="none" w:sz="0" w:space="0" w:color="auto"/>
                <w:bottom w:val="none" w:sz="0" w:space="0" w:color="auto"/>
                <w:right w:val="none" w:sz="0" w:space="0" w:color="auto"/>
              </w:divBdr>
              <w:divsChild>
                <w:div w:id="125312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75367">
      <w:bodyDiv w:val="1"/>
      <w:marLeft w:val="0"/>
      <w:marRight w:val="0"/>
      <w:marTop w:val="0"/>
      <w:marBottom w:val="0"/>
      <w:divBdr>
        <w:top w:val="none" w:sz="0" w:space="0" w:color="auto"/>
        <w:left w:val="none" w:sz="0" w:space="0" w:color="auto"/>
        <w:bottom w:val="none" w:sz="0" w:space="0" w:color="auto"/>
        <w:right w:val="none" w:sz="0" w:space="0" w:color="auto"/>
      </w:divBdr>
    </w:div>
    <w:div w:id="1703282084">
      <w:bodyDiv w:val="1"/>
      <w:marLeft w:val="0"/>
      <w:marRight w:val="0"/>
      <w:marTop w:val="0"/>
      <w:marBottom w:val="0"/>
      <w:divBdr>
        <w:top w:val="none" w:sz="0" w:space="0" w:color="auto"/>
        <w:left w:val="none" w:sz="0" w:space="0" w:color="auto"/>
        <w:bottom w:val="none" w:sz="0" w:space="0" w:color="auto"/>
        <w:right w:val="none" w:sz="0" w:space="0" w:color="auto"/>
      </w:divBdr>
      <w:divsChild>
        <w:div w:id="178089321">
          <w:marLeft w:val="240"/>
          <w:marRight w:val="0"/>
          <w:marTop w:val="0"/>
          <w:marBottom w:val="0"/>
          <w:divBdr>
            <w:top w:val="none" w:sz="0" w:space="0" w:color="auto"/>
            <w:left w:val="none" w:sz="0" w:space="0" w:color="auto"/>
            <w:bottom w:val="none" w:sz="0" w:space="0" w:color="auto"/>
            <w:right w:val="none" w:sz="0" w:space="0" w:color="auto"/>
          </w:divBdr>
          <w:divsChild>
            <w:div w:id="198513820">
              <w:marLeft w:val="0"/>
              <w:marRight w:val="0"/>
              <w:marTop w:val="0"/>
              <w:marBottom w:val="0"/>
              <w:divBdr>
                <w:top w:val="none" w:sz="0" w:space="0" w:color="auto"/>
                <w:left w:val="none" w:sz="0" w:space="0" w:color="auto"/>
                <w:bottom w:val="none" w:sz="0" w:space="0" w:color="auto"/>
                <w:right w:val="none" w:sz="0" w:space="0" w:color="auto"/>
              </w:divBdr>
              <w:divsChild>
                <w:div w:id="580413768">
                  <w:marLeft w:val="0"/>
                  <w:marRight w:val="0"/>
                  <w:marTop w:val="0"/>
                  <w:marBottom w:val="0"/>
                  <w:divBdr>
                    <w:top w:val="none" w:sz="0" w:space="0" w:color="auto"/>
                    <w:left w:val="none" w:sz="0" w:space="0" w:color="auto"/>
                    <w:bottom w:val="none" w:sz="0" w:space="0" w:color="auto"/>
                    <w:right w:val="none" w:sz="0" w:space="0" w:color="auto"/>
                  </w:divBdr>
                </w:div>
                <w:div w:id="893467276">
                  <w:marLeft w:val="240"/>
                  <w:marRight w:val="0"/>
                  <w:marTop w:val="0"/>
                  <w:marBottom w:val="0"/>
                  <w:divBdr>
                    <w:top w:val="none" w:sz="0" w:space="0" w:color="auto"/>
                    <w:left w:val="none" w:sz="0" w:space="0" w:color="auto"/>
                    <w:bottom w:val="none" w:sz="0" w:space="0" w:color="auto"/>
                    <w:right w:val="none" w:sz="0" w:space="0" w:color="auto"/>
                  </w:divBdr>
                  <w:divsChild>
                    <w:div w:id="83889831">
                      <w:marLeft w:val="0"/>
                      <w:marRight w:val="0"/>
                      <w:marTop w:val="0"/>
                      <w:marBottom w:val="0"/>
                      <w:divBdr>
                        <w:top w:val="none" w:sz="0" w:space="0" w:color="auto"/>
                        <w:left w:val="none" w:sz="0" w:space="0" w:color="auto"/>
                        <w:bottom w:val="none" w:sz="0" w:space="0" w:color="auto"/>
                        <w:right w:val="none" w:sz="0" w:space="0" w:color="auto"/>
                      </w:divBdr>
                      <w:divsChild>
                        <w:div w:id="1030909466">
                          <w:marLeft w:val="0"/>
                          <w:marRight w:val="0"/>
                          <w:marTop w:val="0"/>
                          <w:marBottom w:val="0"/>
                          <w:divBdr>
                            <w:top w:val="none" w:sz="0" w:space="0" w:color="auto"/>
                            <w:left w:val="none" w:sz="0" w:space="0" w:color="auto"/>
                            <w:bottom w:val="none" w:sz="0" w:space="0" w:color="auto"/>
                            <w:right w:val="none" w:sz="0" w:space="0" w:color="auto"/>
                          </w:divBdr>
                        </w:div>
                        <w:div w:id="1704205008">
                          <w:marLeft w:val="240"/>
                          <w:marRight w:val="0"/>
                          <w:marTop w:val="0"/>
                          <w:marBottom w:val="0"/>
                          <w:divBdr>
                            <w:top w:val="none" w:sz="0" w:space="0" w:color="auto"/>
                            <w:left w:val="none" w:sz="0" w:space="0" w:color="auto"/>
                            <w:bottom w:val="none" w:sz="0" w:space="0" w:color="auto"/>
                            <w:right w:val="none" w:sz="0" w:space="0" w:color="auto"/>
                          </w:divBdr>
                          <w:divsChild>
                            <w:div w:id="1512064227">
                              <w:marLeft w:val="0"/>
                              <w:marRight w:val="0"/>
                              <w:marTop w:val="0"/>
                              <w:marBottom w:val="0"/>
                              <w:divBdr>
                                <w:top w:val="none" w:sz="0" w:space="0" w:color="auto"/>
                                <w:left w:val="none" w:sz="0" w:space="0" w:color="auto"/>
                                <w:bottom w:val="none" w:sz="0" w:space="0" w:color="auto"/>
                                <w:right w:val="none" w:sz="0" w:space="0" w:color="auto"/>
                              </w:divBdr>
                            </w:div>
                          </w:divsChild>
                        </w:div>
                        <w:div w:id="18768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9260">
                  <w:marLeft w:val="0"/>
                  <w:marRight w:val="0"/>
                  <w:marTop w:val="0"/>
                  <w:marBottom w:val="0"/>
                  <w:divBdr>
                    <w:top w:val="none" w:sz="0" w:space="0" w:color="auto"/>
                    <w:left w:val="none" w:sz="0" w:space="0" w:color="auto"/>
                    <w:bottom w:val="none" w:sz="0" w:space="0" w:color="auto"/>
                    <w:right w:val="none" w:sz="0" w:space="0" w:color="auto"/>
                  </w:divBdr>
                </w:div>
              </w:divsChild>
            </w:div>
            <w:div w:id="1683700590">
              <w:marLeft w:val="0"/>
              <w:marRight w:val="0"/>
              <w:marTop w:val="0"/>
              <w:marBottom w:val="0"/>
              <w:divBdr>
                <w:top w:val="none" w:sz="0" w:space="0" w:color="auto"/>
                <w:left w:val="none" w:sz="0" w:space="0" w:color="auto"/>
                <w:bottom w:val="none" w:sz="0" w:space="0" w:color="auto"/>
                <w:right w:val="none" w:sz="0" w:space="0" w:color="auto"/>
              </w:divBdr>
              <w:divsChild>
                <w:div w:id="1095394553">
                  <w:marLeft w:val="0"/>
                  <w:marRight w:val="0"/>
                  <w:marTop w:val="0"/>
                  <w:marBottom w:val="0"/>
                  <w:divBdr>
                    <w:top w:val="none" w:sz="0" w:space="0" w:color="auto"/>
                    <w:left w:val="none" w:sz="0" w:space="0" w:color="auto"/>
                    <w:bottom w:val="none" w:sz="0" w:space="0" w:color="auto"/>
                    <w:right w:val="none" w:sz="0" w:space="0" w:color="auto"/>
                  </w:divBdr>
                </w:div>
                <w:div w:id="1343976008">
                  <w:marLeft w:val="240"/>
                  <w:marRight w:val="0"/>
                  <w:marTop w:val="0"/>
                  <w:marBottom w:val="0"/>
                  <w:divBdr>
                    <w:top w:val="none" w:sz="0" w:space="0" w:color="auto"/>
                    <w:left w:val="none" w:sz="0" w:space="0" w:color="auto"/>
                    <w:bottom w:val="none" w:sz="0" w:space="0" w:color="auto"/>
                    <w:right w:val="none" w:sz="0" w:space="0" w:color="auto"/>
                  </w:divBdr>
                  <w:divsChild>
                    <w:div w:id="996148673">
                      <w:marLeft w:val="0"/>
                      <w:marRight w:val="0"/>
                      <w:marTop w:val="0"/>
                      <w:marBottom w:val="0"/>
                      <w:divBdr>
                        <w:top w:val="none" w:sz="0" w:space="0" w:color="auto"/>
                        <w:left w:val="none" w:sz="0" w:space="0" w:color="auto"/>
                        <w:bottom w:val="none" w:sz="0" w:space="0" w:color="auto"/>
                        <w:right w:val="none" w:sz="0" w:space="0" w:color="auto"/>
                      </w:divBdr>
                      <w:divsChild>
                        <w:div w:id="422192070">
                          <w:marLeft w:val="240"/>
                          <w:marRight w:val="0"/>
                          <w:marTop w:val="0"/>
                          <w:marBottom w:val="0"/>
                          <w:divBdr>
                            <w:top w:val="none" w:sz="0" w:space="0" w:color="auto"/>
                            <w:left w:val="none" w:sz="0" w:space="0" w:color="auto"/>
                            <w:bottom w:val="none" w:sz="0" w:space="0" w:color="auto"/>
                            <w:right w:val="none" w:sz="0" w:space="0" w:color="auto"/>
                          </w:divBdr>
                          <w:divsChild>
                            <w:div w:id="41369205">
                              <w:marLeft w:val="0"/>
                              <w:marRight w:val="0"/>
                              <w:marTop w:val="0"/>
                              <w:marBottom w:val="0"/>
                              <w:divBdr>
                                <w:top w:val="none" w:sz="0" w:space="0" w:color="auto"/>
                                <w:left w:val="none" w:sz="0" w:space="0" w:color="auto"/>
                                <w:bottom w:val="none" w:sz="0" w:space="0" w:color="auto"/>
                                <w:right w:val="none" w:sz="0" w:space="0" w:color="auto"/>
                              </w:divBdr>
                              <w:divsChild>
                                <w:div w:id="269901093">
                                  <w:marLeft w:val="0"/>
                                  <w:marRight w:val="0"/>
                                  <w:marTop w:val="0"/>
                                  <w:marBottom w:val="0"/>
                                  <w:divBdr>
                                    <w:top w:val="none" w:sz="0" w:space="0" w:color="auto"/>
                                    <w:left w:val="none" w:sz="0" w:space="0" w:color="auto"/>
                                    <w:bottom w:val="none" w:sz="0" w:space="0" w:color="auto"/>
                                    <w:right w:val="none" w:sz="0" w:space="0" w:color="auto"/>
                                  </w:divBdr>
                                </w:div>
                                <w:div w:id="1703285138">
                                  <w:marLeft w:val="240"/>
                                  <w:marRight w:val="0"/>
                                  <w:marTop w:val="0"/>
                                  <w:marBottom w:val="0"/>
                                  <w:divBdr>
                                    <w:top w:val="none" w:sz="0" w:space="0" w:color="auto"/>
                                    <w:left w:val="none" w:sz="0" w:space="0" w:color="auto"/>
                                    <w:bottom w:val="none" w:sz="0" w:space="0" w:color="auto"/>
                                    <w:right w:val="none" w:sz="0" w:space="0" w:color="auto"/>
                                  </w:divBdr>
                                  <w:divsChild>
                                    <w:div w:id="790126678">
                                      <w:marLeft w:val="0"/>
                                      <w:marRight w:val="0"/>
                                      <w:marTop w:val="0"/>
                                      <w:marBottom w:val="0"/>
                                      <w:divBdr>
                                        <w:top w:val="none" w:sz="0" w:space="0" w:color="auto"/>
                                        <w:left w:val="none" w:sz="0" w:space="0" w:color="auto"/>
                                        <w:bottom w:val="none" w:sz="0" w:space="0" w:color="auto"/>
                                        <w:right w:val="none" w:sz="0" w:space="0" w:color="auto"/>
                                      </w:divBdr>
                                      <w:divsChild>
                                        <w:div w:id="348218186">
                                          <w:marLeft w:val="0"/>
                                          <w:marRight w:val="0"/>
                                          <w:marTop w:val="0"/>
                                          <w:marBottom w:val="0"/>
                                          <w:divBdr>
                                            <w:top w:val="none" w:sz="0" w:space="0" w:color="auto"/>
                                            <w:left w:val="none" w:sz="0" w:space="0" w:color="auto"/>
                                            <w:bottom w:val="none" w:sz="0" w:space="0" w:color="auto"/>
                                            <w:right w:val="none" w:sz="0" w:space="0" w:color="auto"/>
                                          </w:divBdr>
                                        </w:div>
                                        <w:div w:id="1995378916">
                                          <w:marLeft w:val="240"/>
                                          <w:marRight w:val="0"/>
                                          <w:marTop w:val="0"/>
                                          <w:marBottom w:val="0"/>
                                          <w:divBdr>
                                            <w:top w:val="none" w:sz="0" w:space="0" w:color="auto"/>
                                            <w:left w:val="none" w:sz="0" w:space="0" w:color="auto"/>
                                            <w:bottom w:val="none" w:sz="0" w:space="0" w:color="auto"/>
                                            <w:right w:val="none" w:sz="0" w:space="0" w:color="auto"/>
                                          </w:divBdr>
                                          <w:divsChild>
                                            <w:div w:id="1087190707">
                                              <w:marLeft w:val="0"/>
                                              <w:marRight w:val="0"/>
                                              <w:marTop w:val="0"/>
                                              <w:marBottom w:val="0"/>
                                              <w:divBdr>
                                                <w:top w:val="none" w:sz="0" w:space="0" w:color="auto"/>
                                                <w:left w:val="none" w:sz="0" w:space="0" w:color="auto"/>
                                                <w:bottom w:val="none" w:sz="0" w:space="0" w:color="auto"/>
                                                <w:right w:val="none" w:sz="0" w:space="0" w:color="auto"/>
                                              </w:divBdr>
                                            </w:div>
                                          </w:divsChild>
                                        </w:div>
                                        <w:div w:id="20193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1075">
                                  <w:marLeft w:val="0"/>
                                  <w:marRight w:val="0"/>
                                  <w:marTop w:val="0"/>
                                  <w:marBottom w:val="0"/>
                                  <w:divBdr>
                                    <w:top w:val="none" w:sz="0" w:space="0" w:color="auto"/>
                                    <w:left w:val="none" w:sz="0" w:space="0" w:color="auto"/>
                                    <w:bottom w:val="none" w:sz="0" w:space="0" w:color="auto"/>
                                    <w:right w:val="none" w:sz="0" w:space="0" w:color="auto"/>
                                  </w:divBdr>
                                </w:div>
                              </w:divsChild>
                            </w:div>
                            <w:div w:id="64844548">
                              <w:marLeft w:val="0"/>
                              <w:marRight w:val="0"/>
                              <w:marTop w:val="0"/>
                              <w:marBottom w:val="0"/>
                              <w:divBdr>
                                <w:top w:val="none" w:sz="0" w:space="0" w:color="auto"/>
                                <w:left w:val="none" w:sz="0" w:space="0" w:color="auto"/>
                                <w:bottom w:val="none" w:sz="0" w:space="0" w:color="auto"/>
                                <w:right w:val="none" w:sz="0" w:space="0" w:color="auto"/>
                              </w:divBdr>
                              <w:divsChild>
                                <w:div w:id="1033311310">
                                  <w:marLeft w:val="0"/>
                                  <w:marRight w:val="0"/>
                                  <w:marTop w:val="0"/>
                                  <w:marBottom w:val="0"/>
                                  <w:divBdr>
                                    <w:top w:val="none" w:sz="0" w:space="0" w:color="auto"/>
                                    <w:left w:val="none" w:sz="0" w:space="0" w:color="auto"/>
                                    <w:bottom w:val="none" w:sz="0" w:space="0" w:color="auto"/>
                                    <w:right w:val="none" w:sz="0" w:space="0" w:color="auto"/>
                                  </w:divBdr>
                                </w:div>
                                <w:div w:id="1401757531">
                                  <w:marLeft w:val="0"/>
                                  <w:marRight w:val="0"/>
                                  <w:marTop w:val="0"/>
                                  <w:marBottom w:val="0"/>
                                  <w:divBdr>
                                    <w:top w:val="none" w:sz="0" w:space="0" w:color="auto"/>
                                    <w:left w:val="none" w:sz="0" w:space="0" w:color="auto"/>
                                    <w:bottom w:val="none" w:sz="0" w:space="0" w:color="auto"/>
                                    <w:right w:val="none" w:sz="0" w:space="0" w:color="auto"/>
                                  </w:divBdr>
                                </w:div>
                                <w:div w:id="2129228846">
                                  <w:marLeft w:val="240"/>
                                  <w:marRight w:val="0"/>
                                  <w:marTop w:val="0"/>
                                  <w:marBottom w:val="0"/>
                                  <w:divBdr>
                                    <w:top w:val="none" w:sz="0" w:space="0" w:color="auto"/>
                                    <w:left w:val="none" w:sz="0" w:space="0" w:color="auto"/>
                                    <w:bottom w:val="none" w:sz="0" w:space="0" w:color="auto"/>
                                    <w:right w:val="none" w:sz="0" w:space="0" w:color="auto"/>
                                  </w:divBdr>
                                  <w:divsChild>
                                    <w:div w:id="498889786">
                                      <w:marLeft w:val="0"/>
                                      <w:marRight w:val="0"/>
                                      <w:marTop w:val="0"/>
                                      <w:marBottom w:val="0"/>
                                      <w:divBdr>
                                        <w:top w:val="none" w:sz="0" w:space="0" w:color="auto"/>
                                        <w:left w:val="none" w:sz="0" w:space="0" w:color="auto"/>
                                        <w:bottom w:val="none" w:sz="0" w:space="0" w:color="auto"/>
                                        <w:right w:val="none" w:sz="0" w:space="0" w:color="auto"/>
                                      </w:divBdr>
                                      <w:divsChild>
                                        <w:div w:id="760879949">
                                          <w:marLeft w:val="240"/>
                                          <w:marRight w:val="0"/>
                                          <w:marTop w:val="0"/>
                                          <w:marBottom w:val="0"/>
                                          <w:divBdr>
                                            <w:top w:val="none" w:sz="0" w:space="0" w:color="auto"/>
                                            <w:left w:val="none" w:sz="0" w:space="0" w:color="auto"/>
                                            <w:bottom w:val="none" w:sz="0" w:space="0" w:color="auto"/>
                                            <w:right w:val="none" w:sz="0" w:space="0" w:color="auto"/>
                                          </w:divBdr>
                                          <w:divsChild>
                                            <w:div w:id="2079326583">
                                              <w:marLeft w:val="0"/>
                                              <w:marRight w:val="0"/>
                                              <w:marTop w:val="0"/>
                                              <w:marBottom w:val="0"/>
                                              <w:divBdr>
                                                <w:top w:val="none" w:sz="0" w:space="0" w:color="auto"/>
                                                <w:left w:val="none" w:sz="0" w:space="0" w:color="auto"/>
                                                <w:bottom w:val="none" w:sz="0" w:space="0" w:color="auto"/>
                                                <w:right w:val="none" w:sz="0" w:space="0" w:color="auto"/>
                                              </w:divBdr>
                                            </w:div>
                                          </w:divsChild>
                                        </w:div>
                                        <w:div w:id="1851211283">
                                          <w:marLeft w:val="0"/>
                                          <w:marRight w:val="0"/>
                                          <w:marTop w:val="0"/>
                                          <w:marBottom w:val="0"/>
                                          <w:divBdr>
                                            <w:top w:val="none" w:sz="0" w:space="0" w:color="auto"/>
                                            <w:left w:val="none" w:sz="0" w:space="0" w:color="auto"/>
                                            <w:bottom w:val="none" w:sz="0" w:space="0" w:color="auto"/>
                                            <w:right w:val="none" w:sz="0" w:space="0" w:color="auto"/>
                                          </w:divBdr>
                                        </w:div>
                                        <w:div w:id="193620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285775">
                              <w:marLeft w:val="0"/>
                              <w:marRight w:val="0"/>
                              <w:marTop w:val="0"/>
                              <w:marBottom w:val="0"/>
                              <w:divBdr>
                                <w:top w:val="none" w:sz="0" w:space="0" w:color="auto"/>
                                <w:left w:val="none" w:sz="0" w:space="0" w:color="auto"/>
                                <w:bottom w:val="none" w:sz="0" w:space="0" w:color="auto"/>
                                <w:right w:val="none" w:sz="0" w:space="0" w:color="auto"/>
                              </w:divBdr>
                              <w:divsChild>
                                <w:div w:id="254559627">
                                  <w:marLeft w:val="240"/>
                                  <w:marRight w:val="0"/>
                                  <w:marTop w:val="0"/>
                                  <w:marBottom w:val="0"/>
                                  <w:divBdr>
                                    <w:top w:val="none" w:sz="0" w:space="0" w:color="auto"/>
                                    <w:left w:val="none" w:sz="0" w:space="0" w:color="auto"/>
                                    <w:bottom w:val="none" w:sz="0" w:space="0" w:color="auto"/>
                                    <w:right w:val="none" w:sz="0" w:space="0" w:color="auto"/>
                                  </w:divBdr>
                                  <w:divsChild>
                                    <w:div w:id="20674041">
                                      <w:marLeft w:val="0"/>
                                      <w:marRight w:val="0"/>
                                      <w:marTop w:val="0"/>
                                      <w:marBottom w:val="0"/>
                                      <w:divBdr>
                                        <w:top w:val="none" w:sz="0" w:space="0" w:color="auto"/>
                                        <w:left w:val="none" w:sz="0" w:space="0" w:color="auto"/>
                                        <w:bottom w:val="none" w:sz="0" w:space="0" w:color="auto"/>
                                        <w:right w:val="none" w:sz="0" w:space="0" w:color="auto"/>
                                      </w:divBdr>
                                      <w:divsChild>
                                        <w:div w:id="55396083">
                                          <w:marLeft w:val="0"/>
                                          <w:marRight w:val="0"/>
                                          <w:marTop w:val="0"/>
                                          <w:marBottom w:val="0"/>
                                          <w:divBdr>
                                            <w:top w:val="none" w:sz="0" w:space="0" w:color="auto"/>
                                            <w:left w:val="none" w:sz="0" w:space="0" w:color="auto"/>
                                            <w:bottom w:val="none" w:sz="0" w:space="0" w:color="auto"/>
                                            <w:right w:val="none" w:sz="0" w:space="0" w:color="auto"/>
                                          </w:divBdr>
                                        </w:div>
                                        <w:div w:id="912005940">
                                          <w:marLeft w:val="0"/>
                                          <w:marRight w:val="0"/>
                                          <w:marTop w:val="0"/>
                                          <w:marBottom w:val="0"/>
                                          <w:divBdr>
                                            <w:top w:val="none" w:sz="0" w:space="0" w:color="auto"/>
                                            <w:left w:val="none" w:sz="0" w:space="0" w:color="auto"/>
                                            <w:bottom w:val="none" w:sz="0" w:space="0" w:color="auto"/>
                                            <w:right w:val="none" w:sz="0" w:space="0" w:color="auto"/>
                                          </w:divBdr>
                                        </w:div>
                                        <w:div w:id="1988508112">
                                          <w:marLeft w:val="240"/>
                                          <w:marRight w:val="0"/>
                                          <w:marTop w:val="0"/>
                                          <w:marBottom w:val="0"/>
                                          <w:divBdr>
                                            <w:top w:val="none" w:sz="0" w:space="0" w:color="auto"/>
                                            <w:left w:val="none" w:sz="0" w:space="0" w:color="auto"/>
                                            <w:bottom w:val="none" w:sz="0" w:space="0" w:color="auto"/>
                                            <w:right w:val="none" w:sz="0" w:space="0" w:color="auto"/>
                                          </w:divBdr>
                                          <w:divsChild>
                                            <w:div w:id="4494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99068">
                                  <w:marLeft w:val="0"/>
                                  <w:marRight w:val="0"/>
                                  <w:marTop w:val="0"/>
                                  <w:marBottom w:val="0"/>
                                  <w:divBdr>
                                    <w:top w:val="none" w:sz="0" w:space="0" w:color="auto"/>
                                    <w:left w:val="none" w:sz="0" w:space="0" w:color="auto"/>
                                    <w:bottom w:val="none" w:sz="0" w:space="0" w:color="auto"/>
                                    <w:right w:val="none" w:sz="0" w:space="0" w:color="auto"/>
                                  </w:divBdr>
                                </w:div>
                                <w:div w:id="1625697805">
                                  <w:marLeft w:val="0"/>
                                  <w:marRight w:val="0"/>
                                  <w:marTop w:val="0"/>
                                  <w:marBottom w:val="0"/>
                                  <w:divBdr>
                                    <w:top w:val="none" w:sz="0" w:space="0" w:color="auto"/>
                                    <w:left w:val="none" w:sz="0" w:space="0" w:color="auto"/>
                                    <w:bottom w:val="none" w:sz="0" w:space="0" w:color="auto"/>
                                    <w:right w:val="none" w:sz="0" w:space="0" w:color="auto"/>
                                  </w:divBdr>
                                </w:div>
                              </w:divsChild>
                            </w:div>
                            <w:div w:id="308438142">
                              <w:marLeft w:val="0"/>
                              <w:marRight w:val="0"/>
                              <w:marTop w:val="0"/>
                              <w:marBottom w:val="0"/>
                              <w:divBdr>
                                <w:top w:val="none" w:sz="0" w:space="0" w:color="auto"/>
                                <w:left w:val="none" w:sz="0" w:space="0" w:color="auto"/>
                                <w:bottom w:val="none" w:sz="0" w:space="0" w:color="auto"/>
                                <w:right w:val="none" w:sz="0" w:space="0" w:color="auto"/>
                              </w:divBdr>
                              <w:divsChild>
                                <w:div w:id="347028391">
                                  <w:marLeft w:val="0"/>
                                  <w:marRight w:val="0"/>
                                  <w:marTop w:val="0"/>
                                  <w:marBottom w:val="0"/>
                                  <w:divBdr>
                                    <w:top w:val="none" w:sz="0" w:space="0" w:color="auto"/>
                                    <w:left w:val="none" w:sz="0" w:space="0" w:color="auto"/>
                                    <w:bottom w:val="none" w:sz="0" w:space="0" w:color="auto"/>
                                    <w:right w:val="none" w:sz="0" w:space="0" w:color="auto"/>
                                  </w:divBdr>
                                </w:div>
                                <w:div w:id="806245062">
                                  <w:marLeft w:val="240"/>
                                  <w:marRight w:val="0"/>
                                  <w:marTop w:val="0"/>
                                  <w:marBottom w:val="0"/>
                                  <w:divBdr>
                                    <w:top w:val="none" w:sz="0" w:space="0" w:color="auto"/>
                                    <w:left w:val="none" w:sz="0" w:space="0" w:color="auto"/>
                                    <w:bottom w:val="none" w:sz="0" w:space="0" w:color="auto"/>
                                    <w:right w:val="none" w:sz="0" w:space="0" w:color="auto"/>
                                  </w:divBdr>
                                  <w:divsChild>
                                    <w:div w:id="1939286540">
                                      <w:marLeft w:val="0"/>
                                      <w:marRight w:val="0"/>
                                      <w:marTop w:val="0"/>
                                      <w:marBottom w:val="0"/>
                                      <w:divBdr>
                                        <w:top w:val="none" w:sz="0" w:space="0" w:color="auto"/>
                                        <w:left w:val="none" w:sz="0" w:space="0" w:color="auto"/>
                                        <w:bottom w:val="none" w:sz="0" w:space="0" w:color="auto"/>
                                        <w:right w:val="none" w:sz="0" w:space="0" w:color="auto"/>
                                      </w:divBdr>
                                      <w:divsChild>
                                        <w:div w:id="1214850260">
                                          <w:marLeft w:val="0"/>
                                          <w:marRight w:val="0"/>
                                          <w:marTop w:val="0"/>
                                          <w:marBottom w:val="0"/>
                                          <w:divBdr>
                                            <w:top w:val="none" w:sz="0" w:space="0" w:color="auto"/>
                                            <w:left w:val="none" w:sz="0" w:space="0" w:color="auto"/>
                                            <w:bottom w:val="none" w:sz="0" w:space="0" w:color="auto"/>
                                            <w:right w:val="none" w:sz="0" w:space="0" w:color="auto"/>
                                          </w:divBdr>
                                        </w:div>
                                        <w:div w:id="1991598082">
                                          <w:marLeft w:val="0"/>
                                          <w:marRight w:val="0"/>
                                          <w:marTop w:val="0"/>
                                          <w:marBottom w:val="0"/>
                                          <w:divBdr>
                                            <w:top w:val="none" w:sz="0" w:space="0" w:color="auto"/>
                                            <w:left w:val="none" w:sz="0" w:space="0" w:color="auto"/>
                                            <w:bottom w:val="none" w:sz="0" w:space="0" w:color="auto"/>
                                            <w:right w:val="none" w:sz="0" w:space="0" w:color="auto"/>
                                          </w:divBdr>
                                        </w:div>
                                        <w:div w:id="2057584176">
                                          <w:marLeft w:val="240"/>
                                          <w:marRight w:val="0"/>
                                          <w:marTop w:val="0"/>
                                          <w:marBottom w:val="0"/>
                                          <w:divBdr>
                                            <w:top w:val="none" w:sz="0" w:space="0" w:color="auto"/>
                                            <w:left w:val="none" w:sz="0" w:space="0" w:color="auto"/>
                                            <w:bottom w:val="none" w:sz="0" w:space="0" w:color="auto"/>
                                            <w:right w:val="none" w:sz="0" w:space="0" w:color="auto"/>
                                          </w:divBdr>
                                          <w:divsChild>
                                            <w:div w:id="14329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143003">
                                  <w:marLeft w:val="0"/>
                                  <w:marRight w:val="0"/>
                                  <w:marTop w:val="0"/>
                                  <w:marBottom w:val="0"/>
                                  <w:divBdr>
                                    <w:top w:val="none" w:sz="0" w:space="0" w:color="auto"/>
                                    <w:left w:val="none" w:sz="0" w:space="0" w:color="auto"/>
                                    <w:bottom w:val="none" w:sz="0" w:space="0" w:color="auto"/>
                                    <w:right w:val="none" w:sz="0" w:space="0" w:color="auto"/>
                                  </w:divBdr>
                                </w:div>
                              </w:divsChild>
                            </w:div>
                            <w:div w:id="323363104">
                              <w:marLeft w:val="0"/>
                              <w:marRight w:val="0"/>
                              <w:marTop w:val="0"/>
                              <w:marBottom w:val="0"/>
                              <w:divBdr>
                                <w:top w:val="none" w:sz="0" w:space="0" w:color="auto"/>
                                <w:left w:val="none" w:sz="0" w:space="0" w:color="auto"/>
                                <w:bottom w:val="none" w:sz="0" w:space="0" w:color="auto"/>
                                <w:right w:val="none" w:sz="0" w:space="0" w:color="auto"/>
                              </w:divBdr>
                              <w:divsChild>
                                <w:div w:id="115956733">
                                  <w:marLeft w:val="0"/>
                                  <w:marRight w:val="0"/>
                                  <w:marTop w:val="0"/>
                                  <w:marBottom w:val="0"/>
                                  <w:divBdr>
                                    <w:top w:val="none" w:sz="0" w:space="0" w:color="auto"/>
                                    <w:left w:val="none" w:sz="0" w:space="0" w:color="auto"/>
                                    <w:bottom w:val="none" w:sz="0" w:space="0" w:color="auto"/>
                                    <w:right w:val="none" w:sz="0" w:space="0" w:color="auto"/>
                                  </w:divBdr>
                                </w:div>
                                <w:div w:id="565803640">
                                  <w:marLeft w:val="0"/>
                                  <w:marRight w:val="0"/>
                                  <w:marTop w:val="0"/>
                                  <w:marBottom w:val="0"/>
                                  <w:divBdr>
                                    <w:top w:val="none" w:sz="0" w:space="0" w:color="auto"/>
                                    <w:left w:val="none" w:sz="0" w:space="0" w:color="auto"/>
                                    <w:bottom w:val="none" w:sz="0" w:space="0" w:color="auto"/>
                                    <w:right w:val="none" w:sz="0" w:space="0" w:color="auto"/>
                                  </w:divBdr>
                                </w:div>
                                <w:div w:id="813378486">
                                  <w:marLeft w:val="240"/>
                                  <w:marRight w:val="0"/>
                                  <w:marTop w:val="0"/>
                                  <w:marBottom w:val="0"/>
                                  <w:divBdr>
                                    <w:top w:val="none" w:sz="0" w:space="0" w:color="auto"/>
                                    <w:left w:val="none" w:sz="0" w:space="0" w:color="auto"/>
                                    <w:bottom w:val="none" w:sz="0" w:space="0" w:color="auto"/>
                                    <w:right w:val="none" w:sz="0" w:space="0" w:color="auto"/>
                                  </w:divBdr>
                                  <w:divsChild>
                                    <w:div w:id="2009479787">
                                      <w:marLeft w:val="0"/>
                                      <w:marRight w:val="0"/>
                                      <w:marTop w:val="0"/>
                                      <w:marBottom w:val="0"/>
                                      <w:divBdr>
                                        <w:top w:val="none" w:sz="0" w:space="0" w:color="auto"/>
                                        <w:left w:val="none" w:sz="0" w:space="0" w:color="auto"/>
                                        <w:bottom w:val="none" w:sz="0" w:space="0" w:color="auto"/>
                                        <w:right w:val="none" w:sz="0" w:space="0" w:color="auto"/>
                                      </w:divBdr>
                                      <w:divsChild>
                                        <w:div w:id="139621750">
                                          <w:marLeft w:val="240"/>
                                          <w:marRight w:val="0"/>
                                          <w:marTop w:val="0"/>
                                          <w:marBottom w:val="0"/>
                                          <w:divBdr>
                                            <w:top w:val="none" w:sz="0" w:space="0" w:color="auto"/>
                                            <w:left w:val="none" w:sz="0" w:space="0" w:color="auto"/>
                                            <w:bottom w:val="none" w:sz="0" w:space="0" w:color="auto"/>
                                            <w:right w:val="none" w:sz="0" w:space="0" w:color="auto"/>
                                          </w:divBdr>
                                          <w:divsChild>
                                            <w:div w:id="1367756252">
                                              <w:marLeft w:val="0"/>
                                              <w:marRight w:val="0"/>
                                              <w:marTop w:val="0"/>
                                              <w:marBottom w:val="0"/>
                                              <w:divBdr>
                                                <w:top w:val="none" w:sz="0" w:space="0" w:color="auto"/>
                                                <w:left w:val="none" w:sz="0" w:space="0" w:color="auto"/>
                                                <w:bottom w:val="none" w:sz="0" w:space="0" w:color="auto"/>
                                                <w:right w:val="none" w:sz="0" w:space="0" w:color="auto"/>
                                              </w:divBdr>
                                            </w:div>
                                          </w:divsChild>
                                        </w:div>
                                        <w:div w:id="1797988818">
                                          <w:marLeft w:val="0"/>
                                          <w:marRight w:val="0"/>
                                          <w:marTop w:val="0"/>
                                          <w:marBottom w:val="0"/>
                                          <w:divBdr>
                                            <w:top w:val="none" w:sz="0" w:space="0" w:color="auto"/>
                                            <w:left w:val="none" w:sz="0" w:space="0" w:color="auto"/>
                                            <w:bottom w:val="none" w:sz="0" w:space="0" w:color="auto"/>
                                            <w:right w:val="none" w:sz="0" w:space="0" w:color="auto"/>
                                          </w:divBdr>
                                        </w:div>
                                        <w:div w:id="20575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81355">
                              <w:marLeft w:val="0"/>
                              <w:marRight w:val="0"/>
                              <w:marTop w:val="0"/>
                              <w:marBottom w:val="0"/>
                              <w:divBdr>
                                <w:top w:val="none" w:sz="0" w:space="0" w:color="auto"/>
                                <w:left w:val="none" w:sz="0" w:space="0" w:color="auto"/>
                                <w:bottom w:val="none" w:sz="0" w:space="0" w:color="auto"/>
                                <w:right w:val="none" w:sz="0" w:space="0" w:color="auto"/>
                              </w:divBdr>
                              <w:divsChild>
                                <w:div w:id="339048651">
                                  <w:marLeft w:val="240"/>
                                  <w:marRight w:val="0"/>
                                  <w:marTop w:val="0"/>
                                  <w:marBottom w:val="0"/>
                                  <w:divBdr>
                                    <w:top w:val="none" w:sz="0" w:space="0" w:color="auto"/>
                                    <w:left w:val="none" w:sz="0" w:space="0" w:color="auto"/>
                                    <w:bottom w:val="none" w:sz="0" w:space="0" w:color="auto"/>
                                    <w:right w:val="none" w:sz="0" w:space="0" w:color="auto"/>
                                  </w:divBdr>
                                  <w:divsChild>
                                    <w:div w:id="135340412">
                                      <w:marLeft w:val="0"/>
                                      <w:marRight w:val="0"/>
                                      <w:marTop w:val="0"/>
                                      <w:marBottom w:val="0"/>
                                      <w:divBdr>
                                        <w:top w:val="none" w:sz="0" w:space="0" w:color="auto"/>
                                        <w:left w:val="none" w:sz="0" w:space="0" w:color="auto"/>
                                        <w:bottom w:val="none" w:sz="0" w:space="0" w:color="auto"/>
                                        <w:right w:val="none" w:sz="0" w:space="0" w:color="auto"/>
                                      </w:divBdr>
                                      <w:divsChild>
                                        <w:div w:id="655500904">
                                          <w:marLeft w:val="0"/>
                                          <w:marRight w:val="0"/>
                                          <w:marTop w:val="0"/>
                                          <w:marBottom w:val="0"/>
                                          <w:divBdr>
                                            <w:top w:val="none" w:sz="0" w:space="0" w:color="auto"/>
                                            <w:left w:val="none" w:sz="0" w:space="0" w:color="auto"/>
                                            <w:bottom w:val="none" w:sz="0" w:space="0" w:color="auto"/>
                                            <w:right w:val="none" w:sz="0" w:space="0" w:color="auto"/>
                                          </w:divBdr>
                                        </w:div>
                                        <w:div w:id="1169179423">
                                          <w:marLeft w:val="0"/>
                                          <w:marRight w:val="0"/>
                                          <w:marTop w:val="0"/>
                                          <w:marBottom w:val="0"/>
                                          <w:divBdr>
                                            <w:top w:val="none" w:sz="0" w:space="0" w:color="auto"/>
                                            <w:left w:val="none" w:sz="0" w:space="0" w:color="auto"/>
                                            <w:bottom w:val="none" w:sz="0" w:space="0" w:color="auto"/>
                                            <w:right w:val="none" w:sz="0" w:space="0" w:color="auto"/>
                                          </w:divBdr>
                                        </w:div>
                                        <w:div w:id="2112361211">
                                          <w:marLeft w:val="240"/>
                                          <w:marRight w:val="0"/>
                                          <w:marTop w:val="0"/>
                                          <w:marBottom w:val="0"/>
                                          <w:divBdr>
                                            <w:top w:val="none" w:sz="0" w:space="0" w:color="auto"/>
                                            <w:left w:val="none" w:sz="0" w:space="0" w:color="auto"/>
                                            <w:bottom w:val="none" w:sz="0" w:space="0" w:color="auto"/>
                                            <w:right w:val="none" w:sz="0" w:space="0" w:color="auto"/>
                                          </w:divBdr>
                                          <w:divsChild>
                                            <w:div w:id="174634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3179">
                                  <w:marLeft w:val="0"/>
                                  <w:marRight w:val="0"/>
                                  <w:marTop w:val="0"/>
                                  <w:marBottom w:val="0"/>
                                  <w:divBdr>
                                    <w:top w:val="none" w:sz="0" w:space="0" w:color="auto"/>
                                    <w:left w:val="none" w:sz="0" w:space="0" w:color="auto"/>
                                    <w:bottom w:val="none" w:sz="0" w:space="0" w:color="auto"/>
                                    <w:right w:val="none" w:sz="0" w:space="0" w:color="auto"/>
                                  </w:divBdr>
                                </w:div>
                                <w:div w:id="977760585">
                                  <w:marLeft w:val="0"/>
                                  <w:marRight w:val="0"/>
                                  <w:marTop w:val="0"/>
                                  <w:marBottom w:val="0"/>
                                  <w:divBdr>
                                    <w:top w:val="none" w:sz="0" w:space="0" w:color="auto"/>
                                    <w:left w:val="none" w:sz="0" w:space="0" w:color="auto"/>
                                    <w:bottom w:val="none" w:sz="0" w:space="0" w:color="auto"/>
                                    <w:right w:val="none" w:sz="0" w:space="0" w:color="auto"/>
                                  </w:divBdr>
                                </w:div>
                              </w:divsChild>
                            </w:div>
                            <w:div w:id="550699831">
                              <w:marLeft w:val="0"/>
                              <w:marRight w:val="0"/>
                              <w:marTop w:val="0"/>
                              <w:marBottom w:val="0"/>
                              <w:divBdr>
                                <w:top w:val="none" w:sz="0" w:space="0" w:color="auto"/>
                                <w:left w:val="none" w:sz="0" w:space="0" w:color="auto"/>
                                <w:bottom w:val="none" w:sz="0" w:space="0" w:color="auto"/>
                                <w:right w:val="none" w:sz="0" w:space="0" w:color="auto"/>
                              </w:divBdr>
                              <w:divsChild>
                                <w:div w:id="495269927">
                                  <w:marLeft w:val="0"/>
                                  <w:marRight w:val="0"/>
                                  <w:marTop w:val="0"/>
                                  <w:marBottom w:val="0"/>
                                  <w:divBdr>
                                    <w:top w:val="none" w:sz="0" w:space="0" w:color="auto"/>
                                    <w:left w:val="none" w:sz="0" w:space="0" w:color="auto"/>
                                    <w:bottom w:val="none" w:sz="0" w:space="0" w:color="auto"/>
                                    <w:right w:val="none" w:sz="0" w:space="0" w:color="auto"/>
                                  </w:divBdr>
                                </w:div>
                                <w:div w:id="1057049616">
                                  <w:marLeft w:val="0"/>
                                  <w:marRight w:val="0"/>
                                  <w:marTop w:val="0"/>
                                  <w:marBottom w:val="0"/>
                                  <w:divBdr>
                                    <w:top w:val="none" w:sz="0" w:space="0" w:color="auto"/>
                                    <w:left w:val="none" w:sz="0" w:space="0" w:color="auto"/>
                                    <w:bottom w:val="none" w:sz="0" w:space="0" w:color="auto"/>
                                    <w:right w:val="none" w:sz="0" w:space="0" w:color="auto"/>
                                  </w:divBdr>
                                </w:div>
                                <w:div w:id="1669822637">
                                  <w:marLeft w:val="240"/>
                                  <w:marRight w:val="0"/>
                                  <w:marTop w:val="0"/>
                                  <w:marBottom w:val="0"/>
                                  <w:divBdr>
                                    <w:top w:val="none" w:sz="0" w:space="0" w:color="auto"/>
                                    <w:left w:val="none" w:sz="0" w:space="0" w:color="auto"/>
                                    <w:bottom w:val="none" w:sz="0" w:space="0" w:color="auto"/>
                                    <w:right w:val="none" w:sz="0" w:space="0" w:color="auto"/>
                                  </w:divBdr>
                                  <w:divsChild>
                                    <w:div w:id="625965721">
                                      <w:marLeft w:val="0"/>
                                      <w:marRight w:val="0"/>
                                      <w:marTop w:val="0"/>
                                      <w:marBottom w:val="0"/>
                                      <w:divBdr>
                                        <w:top w:val="none" w:sz="0" w:space="0" w:color="auto"/>
                                        <w:left w:val="none" w:sz="0" w:space="0" w:color="auto"/>
                                        <w:bottom w:val="none" w:sz="0" w:space="0" w:color="auto"/>
                                        <w:right w:val="none" w:sz="0" w:space="0" w:color="auto"/>
                                      </w:divBdr>
                                      <w:divsChild>
                                        <w:div w:id="326445420">
                                          <w:marLeft w:val="0"/>
                                          <w:marRight w:val="0"/>
                                          <w:marTop w:val="0"/>
                                          <w:marBottom w:val="0"/>
                                          <w:divBdr>
                                            <w:top w:val="none" w:sz="0" w:space="0" w:color="auto"/>
                                            <w:left w:val="none" w:sz="0" w:space="0" w:color="auto"/>
                                            <w:bottom w:val="none" w:sz="0" w:space="0" w:color="auto"/>
                                            <w:right w:val="none" w:sz="0" w:space="0" w:color="auto"/>
                                          </w:divBdr>
                                        </w:div>
                                        <w:div w:id="1216938421">
                                          <w:marLeft w:val="0"/>
                                          <w:marRight w:val="0"/>
                                          <w:marTop w:val="0"/>
                                          <w:marBottom w:val="0"/>
                                          <w:divBdr>
                                            <w:top w:val="none" w:sz="0" w:space="0" w:color="auto"/>
                                            <w:left w:val="none" w:sz="0" w:space="0" w:color="auto"/>
                                            <w:bottom w:val="none" w:sz="0" w:space="0" w:color="auto"/>
                                            <w:right w:val="none" w:sz="0" w:space="0" w:color="auto"/>
                                          </w:divBdr>
                                        </w:div>
                                        <w:div w:id="1489131550">
                                          <w:marLeft w:val="240"/>
                                          <w:marRight w:val="0"/>
                                          <w:marTop w:val="0"/>
                                          <w:marBottom w:val="0"/>
                                          <w:divBdr>
                                            <w:top w:val="none" w:sz="0" w:space="0" w:color="auto"/>
                                            <w:left w:val="none" w:sz="0" w:space="0" w:color="auto"/>
                                            <w:bottom w:val="none" w:sz="0" w:space="0" w:color="auto"/>
                                            <w:right w:val="none" w:sz="0" w:space="0" w:color="auto"/>
                                          </w:divBdr>
                                          <w:divsChild>
                                            <w:div w:id="2559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329149">
                              <w:marLeft w:val="0"/>
                              <w:marRight w:val="0"/>
                              <w:marTop w:val="0"/>
                              <w:marBottom w:val="0"/>
                              <w:divBdr>
                                <w:top w:val="none" w:sz="0" w:space="0" w:color="auto"/>
                                <w:left w:val="none" w:sz="0" w:space="0" w:color="auto"/>
                                <w:bottom w:val="none" w:sz="0" w:space="0" w:color="auto"/>
                                <w:right w:val="none" w:sz="0" w:space="0" w:color="auto"/>
                              </w:divBdr>
                              <w:divsChild>
                                <w:div w:id="758134889">
                                  <w:marLeft w:val="0"/>
                                  <w:marRight w:val="0"/>
                                  <w:marTop w:val="0"/>
                                  <w:marBottom w:val="0"/>
                                  <w:divBdr>
                                    <w:top w:val="none" w:sz="0" w:space="0" w:color="auto"/>
                                    <w:left w:val="none" w:sz="0" w:space="0" w:color="auto"/>
                                    <w:bottom w:val="none" w:sz="0" w:space="0" w:color="auto"/>
                                    <w:right w:val="none" w:sz="0" w:space="0" w:color="auto"/>
                                  </w:divBdr>
                                </w:div>
                                <w:div w:id="1374116037">
                                  <w:marLeft w:val="240"/>
                                  <w:marRight w:val="0"/>
                                  <w:marTop w:val="0"/>
                                  <w:marBottom w:val="0"/>
                                  <w:divBdr>
                                    <w:top w:val="none" w:sz="0" w:space="0" w:color="auto"/>
                                    <w:left w:val="none" w:sz="0" w:space="0" w:color="auto"/>
                                    <w:bottom w:val="none" w:sz="0" w:space="0" w:color="auto"/>
                                    <w:right w:val="none" w:sz="0" w:space="0" w:color="auto"/>
                                  </w:divBdr>
                                  <w:divsChild>
                                    <w:div w:id="2020497887">
                                      <w:marLeft w:val="0"/>
                                      <w:marRight w:val="0"/>
                                      <w:marTop w:val="0"/>
                                      <w:marBottom w:val="0"/>
                                      <w:divBdr>
                                        <w:top w:val="none" w:sz="0" w:space="0" w:color="auto"/>
                                        <w:left w:val="none" w:sz="0" w:space="0" w:color="auto"/>
                                        <w:bottom w:val="none" w:sz="0" w:space="0" w:color="auto"/>
                                        <w:right w:val="none" w:sz="0" w:space="0" w:color="auto"/>
                                      </w:divBdr>
                                      <w:divsChild>
                                        <w:div w:id="575668607">
                                          <w:marLeft w:val="0"/>
                                          <w:marRight w:val="0"/>
                                          <w:marTop w:val="0"/>
                                          <w:marBottom w:val="0"/>
                                          <w:divBdr>
                                            <w:top w:val="none" w:sz="0" w:space="0" w:color="auto"/>
                                            <w:left w:val="none" w:sz="0" w:space="0" w:color="auto"/>
                                            <w:bottom w:val="none" w:sz="0" w:space="0" w:color="auto"/>
                                            <w:right w:val="none" w:sz="0" w:space="0" w:color="auto"/>
                                          </w:divBdr>
                                        </w:div>
                                        <w:div w:id="1561405954">
                                          <w:marLeft w:val="240"/>
                                          <w:marRight w:val="0"/>
                                          <w:marTop w:val="0"/>
                                          <w:marBottom w:val="0"/>
                                          <w:divBdr>
                                            <w:top w:val="none" w:sz="0" w:space="0" w:color="auto"/>
                                            <w:left w:val="none" w:sz="0" w:space="0" w:color="auto"/>
                                            <w:bottom w:val="none" w:sz="0" w:space="0" w:color="auto"/>
                                            <w:right w:val="none" w:sz="0" w:space="0" w:color="auto"/>
                                          </w:divBdr>
                                          <w:divsChild>
                                            <w:div w:id="405154868">
                                              <w:marLeft w:val="0"/>
                                              <w:marRight w:val="0"/>
                                              <w:marTop w:val="0"/>
                                              <w:marBottom w:val="0"/>
                                              <w:divBdr>
                                                <w:top w:val="none" w:sz="0" w:space="0" w:color="auto"/>
                                                <w:left w:val="none" w:sz="0" w:space="0" w:color="auto"/>
                                                <w:bottom w:val="none" w:sz="0" w:space="0" w:color="auto"/>
                                                <w:right w:val="none" w:sz="0" w:space="0" w:color="auto"/>
                                              </w:divBdr>
                                            </w:div>
                                          </w:divsChild>
                                        </w:div>
                                        <w:div w:id="199498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30880">
                                  <w:marLeft w:val="0"/>
                                  <w:marRight w:val="0"/>
                                  <w:marTop w:val="0"/>
                                  <w:marBottom w:val="0"/>
                                  <w:divBdr>
                                    <w:top w:val="none" w:sz="0" w:space="0" w:color="auto"/>
                                    <w:left w:val="none" w:sz="0" w:space="0" w:color="auto"/>
                                    <w:bottom w:val="none" w:sz="0" w:space="0" w:color="auto"/>
                                    <w:right w:val="none" w:sz="0" w:space="0" w:color="auto"/>
                                  </w:divBdr>
                                </w:div>
                              </w:divsChild>
                            </w:div>
                            <w:div w:id="930049028">
                              <w:marLeft w:val="0"/>
                              <w:marRight w:val="0"/>
                              <w:marTop w:val="0"/>
                              <w:marBottom w:val="0"/>
                              <w:divBdr>
                                <w:top w:val="none" w:sz="0" w:space="0" w:color="auto"/>
                                <w:left w:val="none" w:sz="0" w:space="0" w:color="auto"/>
                                <w:bottom w:val="none" w:sz="0" w:space="0" w:color="auto"/>
                                <w:right w:val="none" w:sz="0" w:space="0" w:color="auto"/>
                              </w:divBdr>
                              <w:divsChild>
                                <w:div w:id="158692846">
                                  <w:marLeft w:val="0"/>
                                  <w:marRight w:val="0"/>
                                  <w:marTop w:val="0"/>
                                  <w:marBottom w:val="0"/>
                                  <w:divBdr>
                                    <w:top w:val="none" w:sz="0" w:space="0" w:color="auto"/>
                                    <w:left w:val="none" w:sz="0" w:space="0" w:color="auto"/>
                                    <w:bottom w:val="none" w:sz="0" w:space="0" w:color="auto"/>
                                    <w:right w:val="none" w:sz="0" w:space="0" w:color="auto"/>
                                  </w:divBdr>
                                </w:div>
                                <w:div w:id="1430464377">
                                  <w:marLeft w:val="240"/>
                                  <w:marRight w:val="0"/>
                                  <w:marTop w:val="0"/>
                                  <w:marBottom w:val="0"/>
                                  <w:divBdr>
                                    <w:top w:val="none" w:sz="0" w:space="0" w:color="auto"/>
                                    <w:left w:val="none" w:sz="0" w:space="0" w:color="auto"/>
                                    <w:bottom w:val="none" w:sz="0" w:space="0" w:color="auto"/>
                                    <w:right w:val="none" w:sz="0" w:space="0" w:color="auto"/>
                                  </w:divBdr>
                                  <w:divsChild>
                                    <w:div w:id="664358222">
                                      <w:marLeft w:val="0"/>
                                      <w:marRight w:val="0"/>
                                      <w:marTop w:val="0"/>
                                      <w:marBottom w:val="0"/>
                                      <w:divBdr>
                                        <w:top w:val="none" w:sz="0" w:space="0" w:color="auto"/>
                                        <w:left w:val="none" w:sz="0" w:space="0" w:color="auto"/>
                                        <w:bottom w:val="none" w:sz="0" w:space="0" w:color="auto"/>
                                        <w:right w:val="none" w:sz="0" w:space="0" w:color="auto"/>
                                      </w:divBdr>
                                      <w:divsChild>
                                        <w:div w:id="814103321">
                                          <w:marLeft w:val="240"/>
                                          <w:marRight w:val="0"/>
                                          <w:marTop w:val="0"/>
                                          <w:marBottom w:val="0"/>
                                          <w:divBdr>
                                            <w:top w:val="none" w:sz="0" w:space="0" w:color="auto"/>
                                            <w:left w:val="none" w:sz="0" w:space="0" w:color="auto"/>
                                            <w:bottom w:val="none" w:sz="0" w:space="0" w:color="auto"/>
                                            <w:right w:val="none" w:sz="0" w:space="0" w:color="auto"/>
                                          </w:divBdr>
                                          <w:divsChild>
                                            <w:div w:id="2000452501">
                                              <w:marLeft w:val="0"/>
                                              <w:marRight w:val="0"/>
                                              <w:marTop w:val="0"/>
                                              <w:marBottom w:val="0"/>
                                              <w:divBdr>
                                                <w:top w:val="none" w:sz="0" w:space="0" w:color="auto"/>
                                                <w:left w:val="none" w:sz="0" w:space="0" w:color="auto"/>
                                                <w:bottom w:val="none" w:sz="0" w:space="0" w:color="auto"/>
                                                <w:right w:val="none" w:sz="0" w:space="0" w:color="auto"/>
                                              </w:divBdr>
                                            </w:div>
                                          </w:divsChild>
                                        </w:div>
                                        <w:div w:id="1267154558">
                                          <w:marLeft w:val="0"/>
                                          <w:marRight w:val="0"/>
                                          <w:marTop w:val="0"/>
                                          <w:marBottom w:val="0"/>
                                          <w:divBdr>
                                            <w:top w:val="none" w:sz="0" w:space="0" w:color="auto"/>
                                            <w:left w:val="none" w:sz="0" w:space="0" w:color="auto"/>
                                            <w:bottom w:val="none" w:sz="0" w:space="0" w:color="auto"/>
                                            <w:right w:val="none" w:sz="0" w:space="0" w:color="auto"/>
                                          </w:divBdr>
                                        </w:div>
                                        <w:div w:id="145721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3996">
                                  <w:marLeft w:val="0"/>
                                  <w:marRight w:val="0"/>
                                  <w:marTop w:val="0"/>
                                  <w:marBottom w:val="0"/>
                                  <w:divBdr>
                                    <w:top w:val="none" w:sz="0" w:space="0" w:color="auto"/>
                                    <w:left w:val="none" w:sz="0" w:space="0" w:color="auto"/>
                                    <w:bottom w:val="none" w:sz="0" w:space="0" w:color="auto"/>
                                    <w:right w:val="none" w:sz="0" w:space="0" w:color="auto"/>
                                  </w:divBdr>
                                </w:div>
                              </w:divsChild>
                            </w:div>
                            <w:div w:id="1193231527">
                              <w:marLeft w:val="0"/>
                              <w:marRight w:val="0"/>
                              <w:marTop w:val="0"/>
                              <w:marBottom w:val="0"/>
                              <w:divBdr>
                                <w:top w:val="none" w:sz="0" w:space="0" w:color="auto"/>
                                <w:left w:val="none" w:sz="0" w:space="0" w:color="auto"/>
                                <w:bottom w:val="none" w:sz="0" w:space="0" w:color="auto"/>
                                <w:right w:val="none" w:sz="0" w:space="0" w:color="auto"/>
                              </w:divBdr>
                              <w:divsChild>
                                <w:div w:id="986670573">
                                  <w:marLeft w:val="0"/>
                                  <w:marRight w:val="0"/>
                                  <w:marTop w:val="0"/>
                                  <w:marBottom w:val="0"/>
                                  <w:divBdr>
                                    <w:top w:val="none" w:sz="0" w:space="0" w:color="auto"/>
                                    <w:left w:val="none" w:sz="0" w:space="0" w:color="auto"/>
                                    <w:bottom w:val="none" w:sz="0" w:space="0" w:color="auto"/>
                                    <w:right w:val="none" w:sz="0" w:space="0" w:color="auto"/>
                                  </w:divBdr>
                                </w:div>
                                <w:div w:id="1425607155">
                                  <w:marLeft w:val="0"/>
                                  <w:marRight w:val="0"/>
                                  <w:marTop w:val="0"/>
                                  <w:marBottom w:val="0"/>
                                  <w:divBdr>
                                    <w:top w:val="none" w:sz="0" w:space="0" w:color="auto"/>
                                    <w:left w:val="none" w:sz="0" w:space="0" w:color="auto"/>
                                    <w:bottom w:val="none" w:sz="0" w:space="0" w:color="auto"/>
                                    <w:right w:val="none" w:sz="0" w:space="0" w:color="auto"/>
                                  </w:divBdr>
                                </w:div>
                                <w:div w:id="1946188480">
                                  <w:marLeft w:val="240"/>
                                  <w:marRight w:val="0"/>
                                  <w:marTop w:val="0"/>
                                  <w:marBottom w:val="0"/>
                                  <w:divBdr>
                                    <w:top w:val="none" w:sz="0" w:space="0" w:color="auto"/>
                                    <w:left w:val="none" w:sz="0" w:space="0" w:color="auto"/>
                                    <w:bottom w:val="none" w:sz="0" w:space="0" w:color="auto"/>
                                    <w:right w:val="none" w:sz="0" w:space="0" w:color="auto"/>
                                  </w:divBdr>
                                  <w:divsChild>
                                    <w:div w:id="915212281">
                                      <w:marLeft w:val="0"/>
                                      <w:marRight w:val="0"/>
                                      <w:marTop w:val="0"/>
                                      <w:marBottom w:val="0"/>
                                      <w:divBdr>
                                        <w:top w:val="none" w:sz="0" w:space="0" w:color="auto"/>
                                        <w:left w:val="none" w:sz="0" w:space="0" w:color="auto"/>
                                        <w:bottom w:val="none" w:sz="0" w:space="0" w:color="auto"/>
                                        <w:right w:val="none" w:sz="0" w:space="0" w:color="auto"/>
                                      </w:divBdr>
                                      <w:divsChild>
                                        <w:div w:id="903301327">
                                          <w:marLeft w:val="240"/>
                                          <w:marRight w:val="0"/>
                                          <w:marTop w:val="0"/>
                                          <w:marBottom w:val="0"/>
                                          <w:divBdr>
                                            <w:top w:val="none" w:sz="0" w:space="0" w:color="auto"/>
                                            <w:left w:val="none" w:sz="0" w:space="0" w:color="auto"/>
                                            <w:bottom w:val="none" w:sz="0" w:space="0" w:color="auto"/>
                                            <w:right w:val="none" w:sz="0" w:space="0" w:color="auto"/>
                                          </w:divBdr>
                                          <w:divsChild>
                                            <w:div w:id="397824237">
                                              <w:marLeft w:val="0"/>
                                              <w:marRight w:val="0"/>
                                              <w:marTop w:val="0"/>
                                              <w:marBottom w:val="0"/>
                                              <w:divBdr>
                                                <w:top w:val="none" w:sz="0" w:space="0" w:color="auto"/>
                                                <w:left w:val="none" w:sz="0" w:space="0" w:color="auto"/>
                                                <w:bottom w:val="none" w:sz="0" w:space="0" w:color="auto"/>
                                                <w:right w:val="none" w:sz="0" w:space="0" w:color="auto"/>
                                              </w:divBdr>
                                            </w:div>
                                          </w:divsChild>
                                        </w:div>
                                        <w:div w:id="1365908193">
                                          <w:marLeft w:val="0"/>
                                          <w:marRight w:val="0"/>
                                          <w:marTop w:val="0"/>
                                          <w:marBottom w:val="0"/>
                                          <w:divBdr>
                                            <w:top w:val="none" w:sz="0" w:space="0" w:color="auto"/>
                                            <w:left w:val="none" w:sz="0" w:space="0" w:color="auto"/>
                                            <w:bottom w:val="none" w:sz="0" w:space="0" w:color="auto"/>
                                            <w:right w:val="none" w:sz="0" w:space="0" w:color="auto"/>
                                          </w:divBdr>
                                        </w:div>
                                        <w:div w:id="1560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4549">
                              <w:marLeft w:val="0"/>
                              <w:marRight w:val="0"/>
                              <w:marTop w:val="0"/>
                              <w:marBottom w:val="0"/>
                              <w:divBdr>
                                <w:top w:val="none" w:sz="0" w:space="0" w:color="auto"/>
                                <w:left w:val="none" w:sz="0" w:space="0" w:color="auto"/>
                                <w:bottom w:val="none" w:sz="0" w:space="0" w:color="auto"/>
                                <w:right w:val="none" w:sz="0" w:space="0" w:color="auto"/>
                              </w:divBdr>
                              <w:divsChild>
                                <w:div w:id="92409198">
                                  <w:marLeft w:val="0"/>
                                  <w:marRight w:val="0"/>
                                  <w:marTop w:val="0"/>
                                  <w:marBottom w:val="0"/>
                                  <w:divBdr>
                                    <w:top w:val="none" w:sz="0" w:space="0" w:color="auto"/>
                                    <w:left w:val="none" w:sz="0" w:space="0" w:color="auto"/>
                                    <w:bottom w:val="none" w:sz="0" w:space="0" w:color="auto"/>
                                    <w:right w:val="none" w:sz="0" w:space="0" w:color="auto"/>
                                  </w:divBdr>
                                </w:div>
                                <w:div w:id="1327591602">
                                  <w:marLeft w:val="240"/>
                                  <w:marRight w:val="0"/>
                                  <w:marTop w:val="0"/>
                                  <w:marBottom w:val="0"/>
                                  <w:divBdr>
                                    <w:top w:val="none" w:sz="0" w:space="0" w:color="auto"/>
                                    <w:left w:val="none" w:sz="0" w:space="0" w:color="auto"/>
                                    <w:bottom w:val="none" w:sz="0" w:space="0" w:color="auto"/>
                                    <w:right w:val="none" w:sz="0" w:space="0" w:color="auto"/>
                                  </w:divBdr>
                                  <w:divsChild>
                                    <w:div w:id="1459831675">
                                      <w:marLeft w:val="0"/>
                                      <w:marRight w:val="0"/>
                                      <w:marTop w:val="0"/>
                                      <w:marBottom w:val="0"/>
                                      <w:divBdr>
                                        <w:top w:val="none" w:sz="0" w:space="0" w:color="auto"/>
                                        <w:left w:val="none" w:sz="0" w:space="0" w:color="auto"/>
                                        <w:bottom w:val="none" w:sz="0" w:space="0" w:color="auto"/>
                                        <w:right w:val="none" w:sz="0" w:space="0" w:color="auto"/>
                                      </w:divBdr>
                                      <w:divsChild>
                                        <w:div w:id="5595755">
                                          <w:marLeft w:val="0"/>
                                          <w:marRight w:val="0"/>
                                          <w:marTop w:val="0"/>
                                          <w:marBottom w:val="0"/>
                                          <w:divBdr>
                                            <w:top w:val="none" w:sz="0" w:space="0" w:color="auto"/>
                                            <w:left w:val="none" w:sz="0" w:space="0" w:color="auto"/>
                                            <w:bottom w:val="none" w:sz="0" w:space="0" w:color="auto"/>
                                            <w:right w:val="none" w:sz="0" w:space="0" w:color="auto"/>
                                          </w:divBdr>
                                        </w:div>
                                        <w:div w:id="1128008865">
                                          <w:marLeft w:val="240"/>
                                          <w:marRight w:val="0"/>
                                          <w:marTop w:val="0"/>
                                          <w:marBottom w:val="0"/>
                                          <w:divBdr>
                                            <w:top w:val="none" w:sz="0" w:space="0" w:color="auto"/>
                                            <w:left w:val="none" w:sz="0" w:space="0" w:color="auto"/>
                                            <w:bottom w:val="none" w:sz="0" w:space="0" w:color="auto"/>
                                            <w:right w:val="none" w:sz="0" w:space="0" w:color="auto"/>
                                          </w:divBdr>
                                          <w:divsChild>
                                            <w:div w:id="448356280">
                                              <w:marLeft w:val="0"/>
                                              <w:marRight w:val="0"/>
                                              <w:marTop w:val="0"/>
                                              <w:marBottom w:val="0"/>
                                              <w:divBdr>
                                                <w:top w:val="none" w:sz="0" w:space="0" w:color="auto"/>
                                                <w:left w:val="none" w:sz="0" w:space="0" w:color="auto"/>
                                                <w:bottom w:val="none" w:sz="0" w:space="0" w:color="auto"/>
                                                <w:right w:val="none" w:sz="0" w:space="0" w:color="auto"/>
                                              </w:divBdr>
                                            </w:div>
                                          </w:divsChild>
                                        </w:div>
                                        <w:div w:id="16312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4968">
                                  <w:marLeft w:val="0"/>
                                  <w:marRight w:val="0"/>
                                  <w:marTop w:val="0"/>
                                  <w:marBottom w:val="0"/>
                                  <w:divBdr>
                                    <w:top w:val="none" w:sz="0" w:space="0" w:color="auto"/>
                                    <w:left w:val="none" w:sz="0" w:space="0" w:color="auto"/>
                                    <w:bottom w:val="none" w:sz="0" w:space="0" w:color="auto"/>
                                    <w:right w:val="none" w:sz="0" w:space="0" w:color="auto"/>
                                  </w:divBdr>
                                </w:div>
                              </w:divsChild>
                            </w:div>
                            <w:div w:id="1475484693">
                              <w:marLeft w:val="0"/>
                              <w:marRight w:val="0"/>
                              <w:marTop w:val="0"/>
                              <w:marBottom w:val="0"/>
                              <w:divBdr>
                                <w:top w:val="none" w:sz="0" w:space="0" w:color="auto"/>
                                <w:left w:val="none" w:sz="0" w:space="0" w:color="auto"/>
                                <w:bottom w:val="none" w:sz="0" w:space="0" w:color="auto"/>
                                <w:right w:val="none" w:sz="0" w:space="0" w:color="auto"/>
                              </w:divBdr>
                              <w:divsChild>
                                <w:div w:id="1460802357">
                                  <w:marLeft w:val="240"/>
                                  <w:marRight w:val="0"/>
                                  <w:marTop w:val="0"/>
                                  <w:marBottom w:val="0"/>
                                  <w:divBdr>
                                    <w:top w:val="none" w:sz="0" w:space="0" w:color="auto"/>
                                    <w:left w:val="none" w:sz="0" w:space="0" w:color="auto"/>
                                    <w:bottom w:val="none" w:sz="0" w:space="0" w:color="auto"/>
                                    <w:right w:val="none" w:sz="0" w:space="0" w:color="auto"/>
                                  </w:divBdr>
                                  <w:divsChild>
                                    <w:div w:id="963123007">
                                      <w:marLeft w:val="0"/>
                                      <w:marRight w:val="0"/>
                                      <w:marTop w:val="0"/>
                                      <w:marBottom w:val="0"/>
                                      <w:divBdr>
                                        <w:top w:val="none" w:sz="0" w:space="0" w:color="auto"/>
                                        <w:left w:val="none" w:sz="0" w:space="0" w:color="auto"/>
                                        <w:bottom w:val="none" w:sz="0" w:space="0" w:color="auto"/>
                                        <w:right w:val="none" w:sz="0" w:space="0" w:color="auto"/>
                                      </w:divBdr>
                                      <w:divsChild>
                                        <w:div w:id="557058857">
                                          <w:marLeft w:val="240"/>
                                          <w:marRight w:val="0"/>
                                          <w:marTop w:val="0"/>
                                          <w:marBottom w:val="0"/>
                                          <w:divBdr>
                                            <w:top w:val="none" w:sz="0" w:space="0" w:color="auto"/>
                                            <w:left w:val="none" w:sz="0" w:space="0" w:color="auto"/>
                                            <w:bottom w:val="none" w:sz="0" w:space="0" w:color="auto"/>
                                            <w:right w:val="none" w:sz="0" w:space="0" w:color="auto"/>
                                          </w:divBdr>
                                          <w:divsChild>
                                            <w:div w:id="1940335263">
                                              <w:marLeft w:val="0"/>
                                              <w:marRight w:val="0"/>
                                              <w:marTop w:val="0"/>
                                              <w:marBottom w:val="0"/>
                                              <w:divBdr>
                                                <w:top w:val="none" w:sz="0" w:space="0" w:color="auto"/>
                                                <w:left w:val="none" w:sz="0" w:space="0" w:color="auto"/>
                                                <w:bottom w:val="none" w:sz="0" w:space="0" w:color="auto"/>
                                                <w:right w:val="none" w:sz="0" w:space="0" w:color="auto"/>
                                              </w:divBdr>
                                            </w:div>
                                          </w:divsChild>
                                        </w:div>
                                        <w:div w:id="657464390">
                                          <w:marLeft w:val="0"/>
                                          <w:marRight w:val="0"/>
                                          <w:marTop w:val="0"/>
                                          <w:marBottom w:val="0"/>
                                          <w:divBdr>
                                            <w:top w:val="none" w:sz="0" w:space="0" w:color="auto"/>
                                            <w:left w:val="none" w:sz="0" w:space="0" w:color="auto"/>
                                            <w:bottom w:val="none" w:sz="0" w:space="0" w:color="auto"/>
                                            <w:right w:val="none" w:sz="0" w:space="0" w:color="auto"/>
                                          </w:divBdr>
                                        </w:div>
                                        <w:div w:id="2121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81243">
                                  <w:marLeft w:val="0"/>
                                  <w:marRight w:val="0"/>
                                  <w:marTop w:val="0"/>
                                  <w:marBottom w:val="0"/>
                                  <w:divBdr>
                                    <w:top w:val="none" w:sz="0" w:space="0" w:color="auto"/>
                                    <w:left w:val="none" w:sz="0" w:space="0" w:color="auto"/>
                                    <w:bottom w:val="none" w:sz="0" w:space="0" w:color="auto"/>
                                    <w:right w:val="none" w:sz="0" w:space="0" w:color="auto"/>
                                  </w:divBdr>
                                </w:div>
                                <w:div w:id="1703046679">
                                  <w:marLeft w:val="0"/>
                                  <w:marRight w:val="0"/>
                                  <w:marTop w:val="0"/>
                                  <w:marBottom w:val="0"/>
                                  <w:divBdr>
                                    <w:top w:val="none" w:sz="0" w:space="0" w:color="auto"/>
                                    <w:left w:val="none" w:sz="0" w:space="0" w:color="auto"/>
                                    <w:bottom w:val="none" w:sz="0" w:space="0" w:color="auto"/>
                                    <w:right w:val="none" w:sz="0" w:space="0" w:color="auto"/>
                                  </w:divBdr>
                                </w:div>
                              </w:divsChild>
                            </w:div>
                            <w:div w:id="1712999128">
                              <w:marLeft w:val="0"/>
                              <w:marRight w:val="0"/>
                              <w:marTop w:val="0"/>
                              <w:marBottom w:val="0"/>
                              <w:divBdr>
                                <w:top w:val="none" w:sz="0" w:space="0" w:color="auto"/>
                                <w:left w:val="none" w:sz="0" w:space="0" w:color="auto"/>
                                <w:bottom w:val="none" w:sz="0" w:space="0" w:color="auto"/>
                                <w:right w:val="none" w:sz="0" w:space="0" w:color="auto"/>
                              </w:divBdr>
                              <w:divsChild>
                                <w:div w:id="280378514">
                                  <w:marLeft w:val="240"/>
                                  <w:marRight w:val="0"/>
                                  <w:marTop w:val="0"/>
                                  <w:marBottom w:val="0"/>
                                  <w:divBdr>
                                    <w:top w:val="none" w:sz="0" w:space="0" w:color="auto"/>
                                    <w:left w:val="none" w:sz="0" w:space="0" w:color="auto"/>
                                    <w:bottom w:val="none" w:sz="0" w:space="0" w:color="auto"/>
                                    <w:right w:val="none" w:sz="0" w:space="0" w:color="auto"/>
                                  </w:divBdr>
                                  <w:divsChild>
                                    <w:div w:id="1197038422">
                                      <w:marLeft w:val="0"/>
                                      <w:marRight w:val="0"/>
                                      <w:marTop w:val="0"/>
                                      <w:marBottom w:val="0"/>
                                      <w:divBdr>
                                        <w:top w:val="none" w:sz="0" w:space="0" w:color="auto"/>
                                        <w:left w:val="none" w:sz="0" w:space="0" w:color="auto"/>
                                        <w:bottom w:val="none" w:sz="0" w:space="0" w:color="auto"/>
                                        <w:right w:val="none" w:sz="0" w:space="0" w:color="auto"/>
                                      </w:divBdr>
                                      <w:divsChild>
                                        <w:div w:id="256137416">
                                          <w:marLeft w:val="240"/>
                                          <w:marRight w:val="0"/>
                                          <w:marTop w:val="0"/>
                                          <w:marBottom w:val="0"/>
                                          <w:divBdr>
                                            <w:top w:val="none" w:sz="0" w:space="0" w:color="auto"/>
                                            <w:left w:val="none" w:sz="0" w:space="0" w:color="auto"/>
                                            <w:bottom w:val="none" w:sz="0" w:space="0" w:color="auto"/>
                                            <w:right w:val="none" w:sz="0" w:space="0" w:color="auto"/>
                                          </w:divBdr>
                                          <w:divsChild>
                                            <w:div w:id="1935357773">
                                              <w:marLeft w:val="0"/>
                                              <w:marRight w:val="0"/>
                                              <w:marTop w:val="0"/>
                                              <w:marBottom w:val="0"/>
                                              <w:divBdr>
                                                <w:top w:val="none" w:sz="0" w:space="0" w:color="auto"/>
                                                <w:left w:val="none" w:sz="0" w:space="0" w:color="auto"/>
                                                <w:bottom w:val="none" w:sz="0" w:space="0" w:color="auto"/>
                                                <w:right w:val="none" w:sz="0" w:space="0" w:color="auto"/>
                                              </w:divBdr>
                                            </w:div>
                                          </w:divsChild>
                                        </w:div>
                                        <w:div w:id="493569344">
                                          <w:marLeft w:val="0"/>
                                          <w:marRight w:val="0"/>
                                          <w:marTop w:val="0"/>
                                          <w:marBottom w:val="0"/>
                                          <w:divBdr>
                                            <w:top w:val="none" w:sz="0" w:space="0" w:color="auto"/>
                                            <w:left w:val="none" w:sz="0" w:space="0" w:color="auto"/>
                                            <w:bottom w:val="none" w:sz="0" w:space="0" w:color="auto"/>
                                            <w:right w:val="none" w:sz="0" w:space="0" w:color="auto"/>
                                          </w:divBdr>
                                        </w:div>
                                        <w:div w:id="20271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488">
                                  <w:marLeft w:val="0"/>
                                  <w:marRight w:val="0"/>
                                  <w:marTop w:val="0"/>
                                  <w:marBottom w:val="0"/>
                                  <w:divBdr>
                                    <w:top w:val="none" w:sz="0" w:space="0" w:color="auto"/>
                                    <w:left w:val="none" w:sz="0" w:space="0" w:color="auto"/>
                                    <w:bottom w:val="none" w:sz="0" w:space="0" w:color="auto"/>
                                    <w:right w:val="none" w:sz="0" w:space="0" w:color="auto"/>
                                  </w:divBdr>
                                </w:div>
                                <w:div w:id="1758939895">
                                  <w:marLeft w:val="0"/>
                                  <w:marRight w:val="0"/>
                                  <w:marTop w:val="0"/>
                                  <w:marBottom w:val="0"/>
                                  <w:divBdr>
                                    <w:top w:val="none" w:sz="0" w:space="0" w:color="auto"/>
                                    <w:left w:val="none" w:sz="0" w:space="0" w:color="auto"/>
                                    <w:bottom w:val="none" w:sz="0" w:space="0" w:color="auto"/>
                                    <w:right w:val="none" w:sz="0" w:space="0" w:color="auto"/>
                                  </w:divBdr>
                                </w:div>
                              </w:divsChild>
                            </w:div>
                            <w:div w:id="1842770409">
                              <w:marLeft w:val="0"/>
                              <w:marRight w:val="0"/>
                              <w:marTop w:val="0"/>
                              <w:marBottom w:val="0"/>
                              <w:divBdr>
                                <w:top w:val="none" w:sz="0" w:space="0" w:color="auto"/>
                                <w:left w:val="none" w:sz="0" w:space="0" w:color="auto"/>
                                <w:bottom w:val="none" w:sz="0" w:space="0" w:color="auto"/>
                                <w:right w:val="none" w:sz="0" w:space="0" w:color="auto"/>
                              </w:divBdr>
                              <w:divsChild>
                                <w:div w:id="277874204">
                                  <w:marLeft w:val="240"/>
                                  <w:marRight w:val="0"/>
                                  <w:marTop w:val="0"/>
                                  <w:marBottom w:val="0"/>
                                  <w:divBdr>
                                    <w:top w:val="none" w:sz="0" w:space="0" w:color="auto"/>
                                    <w:left w:val="none" w:sz="0" w:space="0" w:color="auto"/>
                                    <w:bottom w:val="none" w:sz="0" w:space="0" w:color="auto"/>
                                    <w:right w:val="none" w:sz="0" w:space="0" w:color="auto"/>
                                  </w:divBdr>
                                  <w:divsChild>
                                    <w:div w:id="1050299214">
                                      <w:marLeft w:val="0"/>
                                      <w:marRight w:val="0"/>
                                      <w:marTop w:val="0"/>
                                      <w:marBottom w:val="0"/>
                                      <w:divBdr>
                                        <w:top w:val="none" w:sz="0" w:space="0" w:color="auto"/>
                                        <w:left w:val="none" w:sz="0" w:space="0" w:color="auto"/>
                                        <w:bottom w:val="none" w:sz="0" w:space="0" w:color="auto"/>
                                        <w:right w:val="none" w:sz="0" w:space="0" w:color="auto"/>
                                      </w:divBdr>
                                      <w:divsChild>
                                        <w:div w:id="132336422">
                                          <w:marLeft w:val="240"/>
                                          <w:marRight w:val="0"/>
                                          <w:marTop w:val="0"/>
                                          <w:marBottom w:val="0"/>
                                          <w:divBdr>
                                            <w:top w:val="none" w:sz="0" w:space="0" w:color="auto"/>
                                            <w:left w:val="none" w:sz="0" w:space="0" w:color="auto"/>
                                            <w:bottom w:val="none" w:sz="0" w:space="0" w:color="auto"/>
                                            <w:right w:val="none" w:sz="0" w:space="0" w:color="auto"/>
                                          </w:divBdr>
                                          <w:divsChild>
                                            <w:div w:id="793989159">
                                              <w:marLeft w:val="0"/>
                                              <w:marRight w:val="0"/>
                                              <w:marTop w:val="0"/>
                                              <w:marBottom w:val="0"/>
                                              <w:divBdr>
                                                <w:top w:val="none" w:sz="0" w:space="0" w:color="auto"/>
                                                <w:left w:val="none" w:sz="0" w:space="0" w:color="auto"/>
                                                <w:bottom w:val="none" w:sz="0" w:space="0" w:color="auto"/>
                                                <w:right w:val="none" w:sz="0" w:space="0" w:color="auto"/>
                                              </w:divBdr>
                                            </w:div>
                                          </w:divsChild>
                                        </w:div>
                                        <w:div w:id="170142404">
                                          <w:marLeft w:val="0"/>
                                          <w:marRight w:val="0"/>
                                          <w:marTop w:val="0"/>
                                          <w:marBottom w:val="0"/>
                                          <w:divBdr>
                                            <w:top w:val="none" w:sz="0" w:space="0" w:color="auto"/>
                                            <w:left w:val="none" w:sz="0" w:space="0" w:color="auto"/>
                                            <w:bottom w:val="none" w:sz="0" w:space="0" w:color="auto"/>
                                            <w:right w:val="none" w:sz="0" w:space="0" w:color="auto"/>
                                          </w:divBdr>
                                        </w:div>
                                        <w:div w:id="6287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39397">
                                  <w:marLeft w:val="0"/>
                                  <w:marRight w:val="0"/>
                                  <w:marTop w:val="0"/>
                                  <w:marBottom w:val="0"/>
                                  <w:divBdr>
                                    <w:top w:val="none" w:sz="0" w:space="0" w:color="auto"/>
                                    <w:left w:val="none" w:sz="0" w:space="0" w:color="auto"/>
                                    <w:bottom w:val="none" w:sz="0" w:space="0" w:color="auto"/>
                                    <w:right w:val="none" w:sz="0" w:space="0" w:color="auto"/>
                                  </w:divBdr>
                                </w:div>
                                <w:div w:id="1591354405">
                                  <w:marLeft w:val="0"/>
                                  <w:marRight w:val="0"/>
                                  <w:marTop w:val="0"/>
                                  <w:marBottom w:val="0"/>
                                  <w:divBdr>
                                    <w:top w:val="none" w:sz="0" w:space="0" w:color="auto"/>
                                    <w:left w:val="none" w:sz="0" w:space="0" w:color="auto"/>
                                    <w:bottom w:val="none" w:sz="0" w:space="0" w:color="auto"/>
                                    <w:right w:val="none" w:sz="0" w:space="0" w:color="auto"/>
                                  </w:divBdr>
                                </w:div>
                              </w:divsChild>
                            </w:div>
                            <w:div w:id="2063864761">
                              <w:marLeft w:val="0"/>
                              <w:marRight w:val="0"/>
                              <w:marTop w:val="0"/>
                              <w:marBottom w:val="0"/>
                              <w:divBdr>
                                <w:top w:val="none" w:sz="0" w:space="0" w:color="auto"/>
                                <w:left w:val="none" w:sz="0" w:space="0" w:color="auto"/>
                                <w:bottom w:val="none" w:sz="0" w:space="0" w:color="auto"/>
                                <w:right w:val="none" w:sz="0" w:space="0" w:color="auto"/>
                              </w:divBdr>
                              <w:divsChild>
                                <w:div w:id="625358394">
                                  <w:marLeft w:val="240"/>
                                  <w:marRight w:val="0"/>
                                  <w:marTop w:val="0"/>
                                  <w:marBottom w:val="0"/>
                                  <w:divBdr>
                                    <w:top w:val="none" w:sz="0" w:space="0" w:color="auto"/>
                                    <w:left w:val="none" w:sz="0" w:space="0" w:color="auto"/>
                                    <w:bottom w:val="none" w:sz="0" w:space="0" w:color="auto"/>
                                    <w:right w:val="none" w:sz="0" w:space="0" w:color="auto"/>
                                  </w:divBdr>
                                  <w:divsChild>
                                    <w:div w:id="1940067774">
                                      <w:marLeft w:val="0"/>
                                      <w:marRight w:val="0"/>
                                      <w:marTop w:val="0"/>
                                      <w:marBottom w:val="0"/>
                                      <w:divBdr>
                                        <w:top w:val="none" w:sz="0" w:space="0" w:color="auto"/>
                                        <w:left w:val="none" w:sz="0" w:space="0" w:color="auto"/>
                                        <w:bottom w:val="none" w:sz="0" w:space="0" w:color="auto"/>
                                        <w:right w:val="none" w:sz="0" w:space="0" w:color="auto"/>
                                      </w:divBdr>
                                      <w:divsChild>
                                        <w:div w:id="173033280">
                                          <w:marLeft w:val="240"/>
                                          <w:marRight w:val="0"/>
                                          <w:marTop w:val="0"/>
                                          <w:marBottom w:val="0"/>
                                          <w:divBdr>
                                            <w:top w:val="none" w:sz="0" w:space="0" w:color="auto"/>
                                            <w:left w:val="none" w:sz="0" w:space="0" w:color="auto"/>
                                            <w:bottom w:val="none" w:sz="0" w:space="0" w:color="auto"/>
                                            <w:right w:val="none" w:sz="0" w:space="0" w:color="auto"/>
                                          </w:divBdr>
                                          <w:divsChild>
                                            <w:div w:id="948899818">
                                              <w:marLeft w:val="0"/>
                                              <w:marRight w:val="0"/>
                                              <w:marTop w:val="0"/>
                                              <w:marBottom w:val="0"/>
                                              <w:divBdr>
                                                <w:top w:val="none" w:sz="0" w:space="0" w:color="auto"/>
                                                <w:left w:val="none" w:sz="0" w:space="0" w:color="auto"/>
                                                <w:bottom w:val="none" w:sz="0" w:space="0" w:color="auto"/>
                                                <w:right w:val="none" w:sz="0" w:space="0" w:color="auto"/>
                                              </w:divBdr>
                                            </w:div>
                                          </w:divsChild>
                                        </w:div>
                                        <w:div w:id="217278097">
                                          <w:marLeft w:val="0"/>
                                          <w:marRight w:val="0"/>
                                          <w:marTop w:val="0"/>
                                          <w:marBottom w:val="0"/>
                                          <w:divBdr>
                                            <w:top w:val="none" w:sz="0" w:space="0" w:color="auto"/>
                                            <w:left w:val="none" w:sz="0" w:space="0" w:color="auto"/>
                                            <w:bottom w:val="none" w:sz="0" w:space="0" w:color="auto"/>
                                            <w:right w:val="none" w:sz="0" w:space="0" w:color="auto"/>
                                          </w:divBdr>
                                        </w:div>
                                        <w:div w:id="722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5936">
                                  <w:marLeft w:val="0"/>
                                  <w:marRight w:val="0"/>
                                  <w:marTop w:val="0"/>
                                  <w:marBottom w:val="0"/>
                                  <w:divBdr>
                                    <w:top w:val="none" w:sz="0" w:space="0" w:color="auto"/>
                                    <w:left w:val="none" w:sz="0" w:space="0" w:color="auto"/>
                                    <w:bottom w:val="none" w:sz="0" w:space="0" w:color="auto"/>
                                    <w:right w:val="none" w:sz="0" w:space="0" w:color="auto"/>
                                  </w:divBdr>
                                </w:div>
                                <w:div w:id="178083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4973">
                          <w:marLeft w:val="0"/>
                          <w:marRight w:val="0"/>
                          <w:marTop w:val="0"/>
                          <w:marBottom w:val="0"/>
                          <w:divBdr>
                            <w:top w:val="none" w:sz="0" w:space="0" w:color="auto"/>
                            <w:left w:val="none" w:sz="0" w:space="0" w:color="auto"/>
                            <w:bottom w:val="none" w:sz="0" w:space="0" w:color="auto"/>
                            <w:right w:val="none" w:sz="0" w:space="0" w:color="auto"/>
                          </w:divBdr>
                        </w:div>
                        <w:div w:id="17886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17353">
          <w:marLeft w:val="0"/>
          <w:marRight w:val="0"/>
          <w:marTop w:val="0"/>
          <w:marBottom w:val="0"/>
          <w:divBdr>
            <w:top w:val="none" w:sz="0" w:space="0" w:color="auto"/>
            <w:left w:val="none" w:sz="0" w:space="0" w:color="auto"/>
            <w:bottom w:val="none" w:sz="0" w:space="0" w:color="auto"/>
            <w:right w:val="none" w:sz="0" w:space="0" w:color="auto"/>
          </w:divBdr>
        </w:div>
      </w:divsChild>
    </w:div>
    <w:div w:id="1919900745">
      <w:bodyDiv w:val="1"/>
      <w:marLeft w:val="0"/>
      <w:marRight w:val="0"/>
      <w:marTop w:val="0"/>
      <w:marBottom w:val="0"/>
      <w:divBdr>
        <w:top w:val="none" w:sz="0" w:space="0" w:color="auto"/>
        <w:left w:val="none" w:sz="0" w:space="0" w:color="auto"/>
        <w:bottom w:val="none" w:sz="0" w:space="0" w:color="auto"/>
        <w:right w:val="none" w:sz="0" w:space="0" w:color="auto"/>
      </w:divBdr>
    </w:div>
    <w:div w:id="1959951141">
      <w:bodyDiv w:val="1"/>
      <w:marLeft w:val="0"/>
      <w:marRight w:val="0"/>
      <w:marTop w:val="0"/>
      <w:marBottom w:val="0"/>
      <w:divBdr>
        <w:top w:val="none" w:sz="0" w:space="0" w:color="auto"/>
        <w:left w:val="none" w:sz="0" w:space="0" w:color="auto"/>
        <w:bottom w:val="none" w:sz="0" w:space="0" w:color="auto"/>
        <w:right w:val="none" w:sz="0" w:space="0" w:color="auto"/>
      </w:divBdr>
    </w:div>
    <w:div w:id="1988629930">
      <w:bodyDiv w:val="1"/>
      <w:marLeft w:val="0"/>
      <w:marRight w:val="0"/>
      <w:marTop w:val="0"/>
      <w:marBottom w:val="0"/>
      <w:divBdr>
        <w:top w:val="none" w:sz="0" w:space="0" w:color="auto"/>
        <w:left w:val="none" w:sz="0" w:space="0" w:color="auto"/>
        <w:bottom w:val="none" w:sz="0" w:space="0" w:color="auto"/>
        <w:right w:val="none" w:sz="0" w:space="0" w:color="auto"/>
      </w:divBdr>
    </w:div>
    <w:div w:id="2013793049">
      <w:bodyDiv w:val="1"/>
      <w:marLeft w:val="0"/>
      <w:marRight w:val="0"/>
      <w:marTop w:val="0"/>
      <w:marBottom w:val="0"/>
      <w:divBdr>
        <w:top w:val="none" w:sz="0" w:space="0" w:color="auto"/>
        <w:left w:val="none" w:sz="0" w:space="0" w:color="auto"/>
        <w:bottom w:val="none" w:sz="0" w:space="0" w:color="auto"/>
        <w:right w:val="none" w:sz="0" w:space="0" w:color="auto"/>
      </w:divBdr>
      <w:divsChild>
        <w:div w:id="1279994632">
          <w:marLeft w:val="0"/>
          <w:marRight w:val="0"/>
          <w:marTop w:val="0"/>
          <w:marBottom w:val="0"/>
          <w:divBdr>
            <w:top w:val="none" w:sz="0" w:space="0" w:color="auto"/>
            <w:left w:val="none" w:sz="0" w:space="0" w:color="auto"/>
            <w:bottom w:val="none" w:sz="0" w:space="0" w:color="auto"/>
            <w:right w:val="none" w:sz="0" w:space="0" w:color="auto"/>
          </w:divBdr>
        </w:div>
        <w:div w:id="1524244180">
          <w:marLeft w:val="240"/>
          <w:marRight w:val="0"/>
          <w:marTop w:val="0"/>
          <w:marBottom w:val="0"/>
          <w:divBdr>
            <w:top w:val="none" w:sz="0" w:space="0" w:color="auto"/>
            <w:left w:val="none" w:sz="0" w:space="0" w:color="auto"/>
            <w:bottom w:val="none" w:sz="0" w:space="0" w:color="auto"/>
            <w:right w:val="none" w:sz="0" w:space="0" w:color="auto"/>
          </w:divBdr>
          <w:divsChild>
            <w:div w:id="736827759">
              <w:marLeft w:val="0"/>
              <w:marRight w:val="0"/>
              <w:marTop w:val="0"/>
              <w:marBottom w:val="0"/>
              <w:divBdr>
                <w:top w:val="none" w:sz="0" w:space="0" w:color="auto"/>
                <w:left w:val="none" w:sz="0" w:space="0" w:color="auto"/>
                <w:bottom w:val="none" w:sz="0" w:space="0" w:color="auto"/>
                <w:right w:val="none" w:sz="0" w:space="0" w:color="auto"/>
              </w:divBdr>
              <w:divsChild>
                <w:div w:id="659309755">
                  <w:marLeft w:val="240"/>
                  <w:marRight w:val="0"/>
                  <w:marTop w:val="0"/>
                  <w:marBottom w:val="0"/>
                  <w:divBdr>
                    <w:top w:val="none" w:sz="0" w:space="0" w:color="auto"/>
                    <w:left w:val="none" w:sz="0" w:space="0" w:color="auto"/>
                    <w:bottom w:val="none" w:sz="0" w:space="0" w:color="auto"/>
                    <w:right w:val="none" w:sz="0" w:space="0" w:color="auto"/>
                  </w:divBdr>
                  <w:divsChild>
                    <w:div w:id="1213037407">
                      <w:marLeft w:val="0"/>
                      <w:marRight w:val="0"/>
                      <w:marTop w:val="0"/>
                      <w:marBottom w:val="0"/>
                      <w:divBdr>
                        <w:top w:val="none" w:sz="0" w:space="0" w:color="auto"/>
                        <w:left w:val="none" w:sz="0" w:space="0" w:color="auto"/>
                        <w:bottom w:val="none" w:sz="0" w:space="0" w:color="auto"/>
                        <w:right w:val="none" w:sz="0" w:space="0" w:color="auto"/>
                      </w:divBdr>
                      <w:divsChild>
                        <w:div w:id="232854288">
                          <w:marLeft w:val="240"/>
                          <w:marRight w:val="0"/>
                          <w:marTop w:val="0"/>
                          <w:marBottom w:val="0"/>
                          <w:divBdr>
                            <w:top w:val="none" w:sz="0" w:space="0" w:color="auto"/>
                            <w:left w:val="none" w:sz="0" w:space="0" w:color="auto"/>
                            <w:bottom w:val="none" w:sz="0" w:space="0" w:color="auto"/>
                            <w:right w:val="none" w:sz="0" w:space="0" w:color="auto"/>
                          </w:divBdr>
                          <w:divsChild>
                            <w:div w:id="936862350">
                              <w:marLeft w:val="0"/>
                              <w:marRight w:val="0"/>
                              <w:marTop w:val="0"/>
                              <w:marBottom w:val="0"/>
                              <w:divBdr>
                                <w:top w:val="none" w:sz="0" w:space="0" w:color="auto"/>
                                <w:left w:val="none" w:sz="0" w:space="0" w:color="auto"/>
                                <w:bottom w:val="none" w:sz="0" w:space="0" w:color="auto"/>
                                <w:right w:val="none" w:sz="0" w:space="0" w:color="auto"/>
                              </w:divBdr>
                            </w:div>
                          </w:divsChild>
                        </w:div>
                        <w:div w:id="851146608">
                          <w:marLeft w:val="0"/>
                          <w:marRight w:val="0"/>
                          <w:marTop w:val="0"/>
                          <w:marBottom w:val="0"/>
                          <w:divBdr>
                            <w:top w:val="none" w:sz="0" w:space="0" w:color="auto"/>
                            <w:left w:val="none" w:sz="0" w:space="0" w:color="auto"/>
                            <w:bottom w:val="none" w:sz="0" w:space="0" w:color="auto"/>
                            <w:right w:val="none" w:sz="0" w:space="0" w:color="auto"/>
                          </w:divBdr>
                        </w:div>
                        <w:div w:id="1657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06145">
                  <w:marLeft w:val="0"/>
                  <w:marRight w:val="0"/>
                  <w:marTop w:val="0"/>
                  <w:marBottom w:val="0"/>
                  <w:divBdr>
                    <w:top w:val="none" w:sz="0" w:space="0" w:color="auto"/>
                    <w:left w:val="none" w:sz="0" w:space="0" w:color="auto"/>
                    <w:bottom w:val="none" w:sz="0" w:space="0" w:color="auto"/>
                    <w:right w:val="none" w:sz="0" w:space="0" w:color="auto"/>
                  </w:divBdr>
                </w:div>
                <w:div w:id="1402680388">
                  <w:marLeft w:val="0"/>
                  <w:marRight w:val="0"/>
                  <w:marTop w:val="0"/>
                  <w:marBottom w:val="0"/>
                  <w:divBdr>
                    <w:top w:val="none" w:sz="0" w:space="0" w:color="auto"/>
                    <w:left w:val="none" w:sz="0" w:space="0" w:color="auto"/>
                    <w:bottom w:val="none" w:sz="0" w:space="0" w:color="auto"/>
                    <w:right w:val="none" w:sz="0" w:space="0" w:color="auto"/>
                  </w:divBdr>
                </w:div>
              </w:divsChild>
            </w:div>
            <w:div w:id="1499157385">
              <w:marLeft w:val="0"/>
              <w:marRight w:val="0"/>
              <w:marTop w:val="0"/>
              <w:marBottom w:val="0"/>
              <w:divBdr>
                <w:top w:val="none" w:sz="0" w:space="0" w:color="auto"/>
                <w:left w:val="none" w:sz="0" w:space="0" w:color="auto"/>
                <w:bottom w:val="none" w:sz="0" w:space="0" w:color="auto"/>
                <w:right w:val="none" w:sz="0" w:space="0" w:color="auto"/>
              </w:divBdr>
              <w:divsChild>
                <w:div w:id="357121824">
                  <w:marLeft w:val="0"/>
                  <w:marRight w:val="0"/>
                  <w:marTop w:val="0"/>
                  <w:marBottom w:val="0"/>
                  <w:divBdr>
                    <w:top w:val="none" w:sz="0" w:space="0" w:color="auto"/>
                    <w:left w:val="none" w:sz="0" w:space="0" w:color="auto"/>
                    <w:bottom w:val="none" w:sz="0" w:space="0" w:color="auto"/>
                    <w:right w:val="none" w:sz="0" w:space="0" w:color="auto"/>
                  </w:divBdr>
                </w:div>
                <w:div w:id="450125758">
                  <w:marLeft w:val="240"/>
                  <w:marRight w:val="0"/>
                  <w:marTop w:val="0"/>
                  <w:marBottom w:val="0"/>
                  <w:divBdr>
                    <w:top w:val="none" w:sz="0" w:space="0" w:color="auto"/>
                    <w:left w:val="none" w:sz="0" w:space="0" w:color="auto"/>
                    <w:bottom w:val="none" w:sz="0" w:space="0" w:color="auto"/>
                    <w:right w:val="none" w:sz="0" w:space="0" w:color="auto"/>
                  </w:divBdr>
                  <w:divsChild>
                    <w:div w:id="1126852456">
                      <w:marLeft w:val="0"/>
                      <w:marRight w:val="0"/>
                      <w:marTop w:val="0"/>
                      <w:marBottom w:val="0"/>
                      <w:divBdr>
                        <w:top w:val="none" w:sz="0" w:space="0" w:color="auto"/>
                        <w:left w:val="none" w:sz="0" w:space="0" w:color="auto"/>
                        <w:bottom w:val="none" w:sz="0" w:space="0" w:color="auto"/>
                        <w:right w:val="none" w:sz="0" w:space="0" w:color="auto"/>
                      </w:divBdr>
                      <w:divsChild>
                        <w:div w:id="394010662">
                          <w:marLeft w:val="0"/>
                          <w:marRight w:val="0"/>
                          <w:marTop w:val="0"/>
                          <w:marBottom w:val="0"/>
                          <w:divBdr>
                            <w:top w:val="none" w:sz="0" w:space="0" w:color="auto"/>
                            <w:left w:val="none" w:sz="0" w:space="0" w:color="auto"/>
                            <w:bottom w:val="none" w:sz="0" w:space="0" w:color="auto"/>
                            <w:right w:val="none" w:sz="0" w:space="0" w:color="auto"/>
                          </w:divBdr>
                        </w:div>
                        <w:div w:id="722408965">
                          <w:marLeft w:val="0"/>
                          <w:marRight w:val="0"/>
                          <w:marTop w:val="0"/>
                          <w:marBottom w:val="0"/>
                          <w:divBdr>
                            <w:top w:val="none" w:sz="0" w:space="0" w:color="auto"/>
                            <w:left w:val="none" w:sz="0" w:space="0" w:color="auto"/>
                            <w:bottom w:val="none" w:sz="0" w:space="0" w:color="auto"/>
                            <w:right w:val="none" w:sz="0" w:space="0" w:color="auto"/>
                          </w:divBdr>
                        </w:div>
                        <w:div w:id="987905116">
                          <w:marLeft w:val="240"/>
                          <w:marRight w:val="0"/>
                          <w:marTop w:val="0"/>
                          <w:marBottom w:val="0"/>
                          <w:divBdr>
                            <w:top w:val="none" w:sz="0" w:space="0" w:color="auto"/>
                            <w:left w:val="none" w:sz="0" w:space="0" w:color="auto"/>
                            <w:bottom w:val="none" w:sz="0" w:space="0" w:color="auto"/>
                            <w:right w:val="none" w:sz="0" w:space="0" w:color="auto"/>
                          </w:divBdr>
                          <w:divsChild>
                            <w:div w:id="69812961">
                              <w:marLeft w:val="0"/>
                              <w:marRight w:val="0"/>
                              <w:marTop w:val="0"/>
                              <w:marBottom w:val="0"/>
                              <w:divBdr>
                                <w:top w:val="none" w:sz="0" w:space="0" w:color="auto"/>
                                <w:left w:val="none" w:sz="0" w:space="0" w:color="auto"/>
                                <w:bottom w:val="none" w:sz="0" w:space="0" w:color="auto"/>
                                <w:right w:val="none" w:sz="0" w:space="0" w:color="auto"/>
                              </w:divBdr>
                              <w:divsChild>
                                <w:div w:id="527135056">
                                  <w:marLeft w:val="0"/>
                                  <w:marRight w:val="0"/>
                                  <w:marTop w:val="0"/>
                                  <w:marBottom w:val="0"/>
                                  <w:divBdr>
                                    <w:top w:val="none" w:sz="0" w:space="0" w:color="auto"/>
                                    <w:left w:val="none" w:sz="0" w:space="0" w:color="auto"/>
                                    <w:bottom w:val="none" w:sz="0" w:space="0" w:color="auto"/>
                                    <w:right w:val="none" w:sz="0" w:space="0" w:color="auto"/>
                                  </w:divBdr>
                                </w:div>
                                <w:div w:id="531385733">
                                  <w:marLeft w:val="0"/>
                                  <w:marRight w:val="0"/>
                                  <w:marTop w:val="0"/>
                                  <w:marBottom w:val="0"/>
                                  <w:divBdr>
                                    <w:top w:val="none" w:sz="0" w:space="0" w:color="auto"/>
                                    <w:left w:val="none" w:sz="0" w:space="0" w:color="auto"/>
                                    <w:bottom w:val="none" w:sz="0" w:space="0" w:color="auto"/>
                                    <w:right w:val="none" w:sz="0" w:space="0" w:color="auto"/>
                                  </w:divBdr>
                                </w:div>
                                <w:div w:id="1863546669">
                                  <w:marLeft w:val="240"/>
                                  <w:marRight w:val="0"/>
                                  <w:marTop w:val="0"/>
                                  <w:marBottom w:val="0"/>
                                  <w:divBdr>
                                    <w:top w:val="none" w:sz="0" w:space="0" w:color="auto"/>
                                    <w:left w:val="none" w:sz="0" w:space="0" w:color="auto"/>
                                    <w:bottom w:val="none" w:sz="0" w:space="0" w:color="auto"/>
                                    <w:right w:val="none" w:sz="0" w:space="0" w:color="auto"/>
                                  </w:divBdr>
                                  <w:divsChild>
                                    <w:div w:id="306980356">
                                      <w:marLeft w:val="0"/>
                                      <w:marRight w:val="0"/>
                                      <w:marTop w:val="0"/>
                                      <w:marBottom w:val="0"/>
                                      <w:divBdr>
                                        <w:top w:val="none" w:sz="0" w:space="0" w:color="auto"/>
                                        <w:left w:val="none" w:sz="0" w:space="0" w:color="auto"/>
                                        <w:bottom w:val="none" w:sz="0" w:space="0" w:color="auto"/>
                                        <w:right w:val="none" w:sz="0" w:space="0" w:color="auto"/>
                                      </w:divBdr>
                                      <w:divsChild>
                                        <w:div w:id="880091261">
                                          <w:marLeft w:val="0"/>
                                          <w:marRight w:val="0"/>
                                          <w:marTop w:val="0"/>
                                          <w:marBottom w:val="0"/>
                                          <w:divBdr>
                                            <w:top w:val="none" w:sz="0" w:space="0" w:color="auto"/>
                                            <w:left w:val="none" w:sz="0" w:space="0" w:color="auto"/>
                                            <w:bottom w:val="none" w:sz="0" w:space="0" w:color="auto"/>
                                            <w:right w:val="none" w:sz="0" w:space="0" w:color="auto"/>
                                          </w:divBdr>
                                        </w:div>
                                        <w:div w:id="1044404070">
                                          <w:marLeft w:val="240"/>
                                          <w:marRight w:val="0"/>
                                          <w:marTop w:val="0"/>
                                          <w:marBottom w:val="0"/>
                                          <w:divBdr>
                                            <w:top w:val="none" w:sz="0" w:space="0" w:color="auto"/>
                                            <w:left w:val="none" w:sz="0" w:space="0" w:color="auto"/>
                                            <w:bottom w:val="none" w:sz="0" w:space="0" w:color="auto"/>
                                            <w:right w:val="none" w:sz="0" w:space="0" w:color="auto"/>
                                          </w:divBdr>
                                          <w:divsChild>
                                            <w:div w:id="1846940955">
                                              <w:marLeft w:val="0"/>
                                              <w:marRight w:val="0"/>
                                              <w:marTop w:val="0"/>
                                              <w:marBottom w:val="0"/>
                                              <w:divBdr>
                                                <w:top w:val="none" w:sz="0" w:space="0" w:color="auto"/>
                                                <w:left w:val="none" w:sz="0" w:space="0" w:color="auto"/>
                                                <w:bottom w:val="none" w:sz="0" w:space="0" w:color="auto"/>
                                                <w:right w:val="none" w:sz="0" w:space="0" w:color="auto"/>
                                              </w:divBdr>
                                            </w:div>
                                          </w:divsChild>
                                        </w:div>
                                        <w:div w:id="20759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7294">
                              <w:marLeft w:val="0"/>
                              <w:marRight w:val="0"/>
                              <w:marTop w:val="0"/>
                              <w:marBottom w:val="0"/>
                              <w:divBdr>
                                <w:top w:val="none" w:sz="0" w:space="0" w:color="auto"/>
                                <w:left w:val="none" w:sz="0" w:space="0" w:color="auto"/>
                                <w:bottom w:val="none" w:sz="0" w:space="0" w:color="auto"/>
                                <w:right w:val="none" w:sz="0" w:space="0" w:color="auto"/>
                              </w:divBdr>
                              <w:divsChild>
                                <w:div w:id="61873084">
                                  <w:marLeft w:val="0"/>
                                  <w:marRight w:val="0"/>
                                  <w:marTop w:val="0"/>
                                  <w:marBottom w:val="0"/>
                                  <w:divBdr>
                                    <w:top w:val="none" w:sz="0" w:space="0" w:color="auto"/>
                                    <w:left w:val="none" w:sz="0" w:space="0" w:color="auto"/>
                                    <w:bottom w:val="none" w:sz="0" w:space="0" w:color="auto"/>
                                    <w:right w:val="none" w:sz="0" w:space="0" w:color="auto"/>
                                  </w:divBdr>
                                </w:div>
                                <w:div w:id="379520435">
                                  <w:marLeft w:val="240"/>
                                  <w:marRight w:val="0"/>
                                  <w:marTop w:val="0"/>
                                  <w:marBottom w:val="0"/>
                                  <w:divBdr>
                                    <w:top w:val="none" w:sz="0" w:space="0" w:color="auto"/>
                                    <w:left w:val="none" w:sz="0" w:space="0" w:color="auto"/>
                                    <w:bottom w:val="none" w:sz="0" w:space="0" w:color="auto"/>
                                    <w:right w:val="none" w:sz="0" w:space="0" w:color="auto"/>
                                  </w:divBdr>
                                  <w:divsChild>
                                    <w:div w:id="2082678707">
                                      <w:marLeft w:val="0"/>
                                      <w:marRight w:val="0"/>
                                      <w:marTop w:val="0"/>
                                      <w:marBottom w:val="0"/>
                                      <w:divBdr>
                                        <w:top w:val="none" w:sz="0" w:space="0" w:color="auto"/>
                                        <w:left w:val="none" w:sz="0" w:space="0" w:color="auto"/>
                                        <w:bottom w:val="none" w:sz="0" w:space="0" w:color="auto"/>
                                        <w:right w:val="none" w:sz="0" w:space="0" w:color="auto"/>
                                      </w:divBdr>
                                      <w:divsChild>
                                        <w:div w:id="131100586">
                                          <w:marLeft w:val="0"/>
                                          <w:marRight w:val="0"/>
                                          <w:marTop w:val="0"/>
                                          <w:marBottom w:val="0"/>
                                          <w:divBdr>
                                            <w:top w:val="none" w:sz="0" w:space="0" w:color="auto"/>
                                            <w:left w:val="none" w:sz="0" w:space="0" w:color="auto"/>
                                            <w:bottom w:val="none" w:sz="0" w:space="0" w:color="auto"/>
                                            <w:right w:val="none" w:sz="0" w:space="0" w:color="auto"/>
                                          </w:divBdr>
                                        </w:div>
                                        <w:div w:id="422839263">
                                          <w:marLeft w:val="0"/>
                                          <w:marRight w:val="0"/>
                                          <w:marTop w:val="0"/>
                                          <w:marBottom w:val="0"/>
                                          <w:divBdr>
                                            <w:top w:val="none" w:sz="0" w:space="0" w:color="auto"/>
                                            <w:left w:val="none" w:sz="0" w:space="0" w:color="auto"/>
                                            <w:bottom w:val="none" w:sz="0" w:space="0" w:color="auto"/>
                                            <w:right w:val="none" w:sz="0" w:space="0" w:color="auto"/>
                                          </w:divBdr>
                                        </w:div>
                                        <w:div w:id="1215655164">
                                          <w:marLeft w:val="240"/>
                                          <w:marRight w:val="0"/>
                                          <w:marTop w:val="0"/>
                                          <w:marBottom w:val="0"/>
                                          <w:divBdr>
                                            <w:top w:val="none" w:sz="0" w:space="0" w:color="auto"/>
                                            <w:left w:val="none" w:sz="0" w:space="0" w:color="auto"/>
                                            <w:bottom w:val="none" w:sz="0" w:space="0" w:color="auto"/>
                                            <w:right w:val="none" w:sz="0" w:space="0" w:color="auto"/>
                                          </w:divBdr>
                                          <w:divsChild>
                                            <w:div w:id="3775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295550">
                                  <w:marLeft w:val="0"/>
                                  <w:marRight w:val="0"/>
                                  <w:marTop w:val="0"/>
                                  <w:marBottom w:val="0"/>
                                  <w:divBdr>
                                    <w:top w:val="none" w:sz="0" w:space="0" w:color="auto"/>
                                    <w:left w:val="none" w:sz="0" w:space="0" w:color="auto"/>
                                    <w:bottom w:val="none" w:sz="0" w:space="0" w:color="auto"/>
                                    <w:right w:val="none" w:sz="0" w:space="0" w:color="auto"/>
                                  </w:divBdr>
                                </w:div>
                              </w:divsChild>
                            </w:div>
                            <w:div w:id="456949184">
                              <w:marLeft w:val="0"/>
                              <w:marRight w:val="0"/>
                              <w:marTop w:val="0"/>
                              <w:marBottom w:val="0"/>
                              <w:divBdr>
                                <w:top w:val="none" w:sz="0" w:space="0" w:color="auto"/>
                                <w:left w:val="none" w:sz="0" w:space="0" w:color="auto"/>
                                <w:bottom w:val="none" w:sz="0" w:space="0" w:color="auto"/>
                                <w:right w:val="none" w:sz="0" w:space="0" w:color="auto"/>
                              </w:divBdr>
                              <w:divsChild>
                                <w:div w:id="781077713">
                                  <w:marLeft w:val="0"/>
                                  <w:marRight w:val="0"/>
                                  <w:marTop w:val="0"/>
                                  <w:marBottom w:val="0"/>
                                  <w:divBdr>
                                    <w:top w:val="none" w:sz="0" w:space="0" w:color="auto"/>
                                    <w:left w:val="none" w:sz="0" w:space="0" w:color="auto"/>
                                    <w:bottom w:val="none" w:sz="0" w:space="0" w:color="auto"/>
                                    <w:right w:val="none" w:sz="0" w:space="0" w:color="auto"/>
                                  </w:divBdr>
                                </w:div>
                                <w:div w:id="1866821607">
                                  <w:marLeft w:val="0"/>
                                  <w:marRight w:val="0"/>
                                  <w:marTop w:val="0"/>
                                  <w:marBottom w:val="0"/>
                                  <w:divBdr>
                                    <w:top w:val="none" w:sz="0" w:space="0" w:color="auto"/>
                                    <w:left w:val="none" w:sz="0" w:space="0" w:color="auto"/>
                                    <w:bottom w:val="none" w:sz="0" w:space="0" w:color="auto"/>
                                    <w:right w:val="none" w:sz="0" w:space="0" w:color="auto"/>
                                  </w:divBdr>
                                </w:div>
                                <w:div w:id="1876115685">
                                  <w:marLeft w:val="240"/>
                                  <w:marRight w:val="0"/>
                                  <w:marTop w:val="0"/>
                                  <w:marBottom w:val="0"/>
                                  <w:divBdr>
                                    <w:top w:val="none" w:sz="0" w:space="0" w:color="auto"/>
                                    <w:left w:val="none" w:sz="0" w:space="0" w:color="auto"/>
                                    <w:bottom w:val="none" w:sz="0" w:space="0" w:color="auto"/>
                                    <w:right w:val="none" w:sz="0" w:space="0" w:color="auto"/>
                                  </w:divBdr>
                                  <w:divsChild>
                                    <w:div w:id="523905427">
                                      <w:marLeft w:val="0"/>
                                      <w:marRight w:val="0"/>
                                      <w:marTop w:val="0"/>
                                      <w:marBottom w:val="0"/>
                                      <w:divBdr>
                                        <w:top w:val="none" w:sz="0" w:space="0" w:color="auto"/>
                                        <w:left w:val="none" w:sz="0" w:space="0" w:color="auto"/>
                                        <w:bottom w:val="none" w:sz="0" w:space="0" w:color="auto"/>
                                        <w:right w:val="none" w:sz="0" w:space="0" w:color="auto"/>
                                      </w:divBdr>
                                      <w:divsChild>
                                        <w:div w:id="617681160">
                                          <w:marLeft w:val="0"/>
                                          <w:marRight w:val="0"/>
                                          <w:marTop w:val="0"/>
                                          <w:marBottom w:val="0"/>
                                          <w:divBdr>
                                            <w:top w:val="none" w:sz="0" w:space="0" w:color="auto"/>
                                            <w:left w:val="none" w:sz="0" w:space="0" w:color="auto"/>
                                            <w:bottom w:val="none" w:sz="0" w:space="0" w:color="auto"/>
                                            <w:right w:val="none" w:sz="0" w:space="0" w:color="auto"/>
                                          </w:divBdr>
                                        </w:div>
                                        <w:div w:id="1151020485">
                                          <w:marLeft w:val="240"/>
                                          <w:marRight w:val="0"/>
                                          <w:marTop w:val="0"/>
                                          <w:marBottom w:val="0"/>
                                          <w:divBdr>
                                            <w:top w:val="none" w:sz="0" w:space="0" w:color="auto"/>
                                            <w:left w:val="none" w:sz="0" w:space="0" w:color="auto"/>
                                            <w:bottom w:val="none" w:sz="0" w:space="0" w:color="auto"/>
                                            <w:right w:val="none" w:sz="0" w:space="0" w:color="auto"/>
                                          </w:divBdr>
                                          <w:divsChild>
                                            <w:div w:id="2117286494">
                                              <w:marLeft w:val="0"/>
                                              <w:marRight w:val="0"/>
                                              <w:marTop w:val="0"/>
                                              <w:marBottom w:val="0"/>
                                              <w:divBdr>
                                                <w:top w:val="none" w:sz="0" w:space="0" w:color="auto"/>
                                                <w:left w:val="none" w:sz="0" w:space="0" w:color="auto"/>
                                                <w:bottom w:val="none" w:sz="0" w:space="0" w:color="auto"/>
                                                <w:right w:val="none" w:sz="0" w:space="0" w:color="auto"/>
                                              </w:divBdr>
                                            </w:div>
                                          </w:divsChild>
                                        </w:div>
                                        <w:div w:id="179354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60444">
                              <w:marLeft w:val="0"/>
                              <w:marRight w:val="0"/>
                              <w:marTop w:val="0"/>
                              <w:marBottom w:val="0"/>
                              <w:divBdr>
                                <w:top w:val="none" w:sz="0" w:space="0" w:color="auto"/>
                                <w:left w:val="none" w:sz="0" w:space="0" w:color="auto"/>
                                <w:bottom w:val="none" w:sz="0" w:space="0" w:color="auto"/>
                                <w:right w:val="none" w:sz="0" w:space="0" w:color="auto"/>
                              </w:divBdr>
                              <w:divsChild>
                                <w:div w:id="402797326">
                                  <w:marLeft w:val="0"/>
                                  <w:marRight w:val="0"/>
                                  <w:marTop w:val="0"/>
                                  <w:marBottom w:val="0"/>
                                  <w:divBdr>
                                    <w:top w:val="none" w:sz="0" w:space="0" w:color="auto"/>
                                    <w:left w:val="none" w:sz="0" w:space="0" w:color="auto"/>
                                    <w:bottom w:val="none" w:sz="0" w:space="0" w:color="auto"/>
                                    <w:right w:val="none" w:sz="0" w:space="0" w:color="auto"/>
                                  </w:divBdr>
                                </w:div>
                                <w:div w:id="1503278619">
                                  <w:marLeft w:val="0"/>
                                  <w:marRight w:val="0"/>
                                  <w:marTop w:val="0"/>
                                  <w:marBottom w:val="0"/>
                                  <w:divBdr>
                                    <w:top w:val="none" w:sz="0" w:space="0" w:color="auto"/>
                                    <w:left w:val="none" w:sz="0" w:space="0" w:color="auto"/>
                                    <w:bottom w:val="none" w:sz="0" w:space="0" w:color="auto"/>
                                    <w:right w:val="none" w:sz="0" w:space="0" w:color="auto"/>
                                  </w:divBdr>
                                </w:div>
                                <w:div w:id="1947613929">
                                  <w:marLeft w:val="240"/>
                                  <w:marRight w:val="0"/>
                                  <w:marTop w:val="0"/>
                                  <w:marBottom w:val="0"/>
                                  <w:divBdr>
                                    <w:top w:val="none" w:sz="0" w:space="0" w:color="auto"/>
                                    <w:left w:val="none" w:sz="0" w:space="0" w:color="auto"/>
                                    <w:bottom w:val="none" w:sz="0" w:space="0" w:color="auto"/>
                                    <w:right w:val="none" w:sz="0" w:space="0" w:color="auto"/>
                                  </w:divBdr>
                                  <w:divsChild>
                                    <w:div w:id="116531872">
                                      <w:marLeft w:val="0"/>
                                      <w:marRight w:val="0"/>
                                      <w:marTop w:val="0"/>
                                      <w:marBottom w:val="0"/>
                                      <w:divBdr>
                                        <w:top w:val="none" w:sz="0" w:space="0" w:color="auto"/>
                                        <w:left w:val="none" w:sz="0" w:space="0" w:color="auto"/>
                                        <w:bottom w:val="none" w:sz="0" w:space="0" w:color="auto"/>
                                        <w:right w:val="none" w:sz="0" w:space="0" w:color="auto"/>
                                      </w:divBdr>
                                      <w:divsChild>
                                        <w:div w:id="813375137">
                                          <w:marLeft w:val="0"/>
                                          <w:marRight w:val="0"/>
                                          <w:marTop w:val="0"/>
                                          <w:marBottom w:val="0"/>
                                          <w:divBdr>
                                            <w:top w:val="none" w:sz="0" w:space="0" w:color="auto"/>
                                            <w:left w:val="none" w:sz="0" w:space="0" w:color="auto"/>
                                            <w:bottom w:val="none" w:sz="0" w:space="0" w:color="auto"/>
                                            <w:right w:val="none" w:sz="0" w:space="0" w:color="auto"/>
                                          </w:divBdr>
                                        </w:div>
                                        <w:div w:id="1175923198">
                                          <w:marLeft w:val="0"/>
                                          <w:marRight w:val="0"/>
                                          <w:marTop w:val="0"/>
                                          <w:marBottom w:val="0"/>
                                          <w:divBdr>
                                            <w:top w:val="none" w:sz="0" w:space="0" w:color="auto"/>
                                            <w:left w:val="none" w:sz="0" w:space="0" w:color="auto"/>
                                            <w:bottom w:val="none" w:sz="0" w:space="0" w:color="auto"/>
                                            <w:right w:val="none" w:sz="0" w:space="0" w:color="auto"/>
                                          </w:divBdr>
                                        </w:div>
                                        <w:div w:id="2027974615">
                                          <w:marLeft w:val="240"/>
                                          <w:marRight w:val="0"/>
                                          <w:marTop w:val="0"/>
                                          <w:marBottom w:val="0"/>
                                          <w:divBdr>
                                            <w:top w:val="none" w:sz="0" w:space="0" w:color="auto"/>
                                            <w:left w:val="none" w:sz="0" w:space="0" w:color="auto"/>
                                            <w:bottom w:val="none" w:sz="0" w:space="0" w:color="auto"/>
                                            <w:right w:val="none" w:sz="0" w:space="0" w:color="auto"/>
                                          </w:divBdr>
                                          <w:divsChild>
                                            <w:div w:id="30239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88831">
                              <w:marLeft w:val="0"/>
                              <w:marRight w:val="0"/>
                              <w:marTop w:val="0"/>
                              <w:marBottom w:val="0"/>
                              <w:divBdr>
                                <w:top w:val="none" w:sz="0" w:space="0" w:color="auto"/>
                                <w:left w:val="none" w:sz="0" w:space="0" w:color="auto"/>
                                <w:bottom w:val="none" w:sz="0" w:space="0" w:color="auto"/>
                                <w:right w:val="none" w:sz="0" w:space="0" w:color="auto"/>
                              </w:divBdr>
                              <w:divsChild>
                                <w:div w:id="692800758">
                                  <w:marLeft w:val="0"/>
                                  <w:marRight w:val="0"/>
                                  <w:marTop w:val="0"/>
                                  <w:marBottom w:val="0"/>
                                  <w:divBdr>
                                    <w:top w:val="none" w:sz="0" w:space="0" w:color="auto"/>
                                    <w:left w:val="none" w:sz="0" w:space="0" w:color="auto"/>
                                    <w:bottom w:val="none" w:sz="0" w:space="0" w:color="auto"/>
                                    <w:right w:val="none" w:sz="0" w:space="0" w:color="auto"/>
                                  </w:divBdr>
                                </w:div>
                                <w:div w:id="1443914413">
                                  <w:marLeft w:val="240"/>
                                  <w:marRight w:val="0"/>
                                  <w:marTop w:val="0"/>
                                  <w:marBottom w:val="0"/>
                                  <w:divBdr>
                                    <w:top w:val="none" w:sz="0" w:space="0" w:color="auto"/>
                                    <w:left w:val="none" w:sz="0" w:space="0" w:color="auto"/>
                                    <w:bottom w:val="none" w:sz="0" w:space="0" w:color="auto"/>
                                    <w:right w:val="none" w:sz="0" w:space="0" w:color="auto"/>
                                  </w:divBdr>
                                  <w:divsChild>
                                    <w:div w:id="911933459">
                                      <w:marLeft w:val="0"/>
                                      <w:marRight w:val="0"/>
                                      <w:marTop w:val="0"/>
                                      <w:marBottom w:val="0"/>
                                      <w:divBdr>
                                        <w:top w:val="none" w:sz="0" w:space="0" w:color="auto"/>
                                        <w:left w:val="none" w:sz="0" w:space="0" w:color="auto"/>
                                        <w:bottom w:val="none" w:sz="0" w:space="0" w:color="auto"/>
                                        <w:right w:val="none" w:sz="0" w:space="0" w:color="auto"/>
                                      </w:divBdr>
                                      <w:divsChild>
                                        <w:div w:id="769080261">
                                          <w:marLeft w:val="0"/>
                                          <w:marRight w:val="0"/>
                                          <w:marTop w:val="0"/>
                                          <w:marBottom w:val="0"/>
                                          <w:divBdr>
                                            <w:top w:val="none" w:sz="0" w:space="0" w:color="auto"/>
                                            <w:left w:val="none" w:sz="0" w:space="0" w:color="auto"/>
                                            <w:bottom w:val="none" w:sz="0" w:space="0" w:color="auto"/>
                                            <w:right w:val="none" w:sz="0" w:space="0" w:color="auto"/>
                                          </w:divBdr>
                                        </w:div>
                                        <w:div w:id="1183280782">
                                          <w:marLeft w:val="240"/>
                                          <w:marRight w:val="0"/>
                                          <w:marTop w:val="0"/>
                                          <w:marBottom w:val="0"/>
                                          <w:divBdr>
                                            <w:top w:val="none" w:sz="0" w:space="0" w:color="auto"/>
                                            <w:left w:val="none" w:sz="0" w:space="0" w:color="auto"/>
                                            <w:bottom w:val="none" w:sz="0" w:space="0" w:color="auto"/>
                                            <w:right w:val="none" w:sz="0" w:space="0" w:color="auto"/>
                                          </w:divBdr>
                                          <w:divsChild>
                                            <w:div w:id="215824677">
                                              <w:marLeft w:val="0"/>
                                              <w:marRight w:val="0"/>
                                              <w:marTop w:val="0"/>
                                              <w:marBottom w:val="0"/>
                                              <w:divBdr>
                                                <w:top w:val="none" w:sz="0" w:space="0" w:color="auto"/>
                                                <w:left w:val="none" w:sz="0" w:space="0" w:color="auto"/>
                                                <w:bottom w:val="none" w:sz="0" w:space="0" w:color="auto"/>
                                                <w:right w:val="none" w:sz="0" w:space="0" w:color="auto"/>
                                              </w:divBdr>
                                            </w:div>
                                          </w:divsChild>
                                        </w:div>
                                        <w:div w:id="180512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86514">
                                  <w:marLeft w:val="0"/>
                                  <w:marRight w:val="0"/>
                                  <w:marTop w:val="0"/>
                                  <w:marBottom w:val="0"/>
                                  <w:divBdr>
                                    <w:top w:val="none" w:sz="0" w:space="0" w:color="auto"/>
                                    <w:left w:val="none" w:sz="0" w:space="0" w:color="auto"/>
                                    <w:bottom w:val="none" w:sz="0" w:space="0" w:color="auto"/>
                                    <w:right w:val="none" w:sz="0" w:space="0" w:color="auto"/>
                                  </w:divBdr>
                                </w:div>
                              </w:divsChild>
                            </w:div>
                            <w:div w:id="724111238">
                              <w:marLeft w:val="0"/>
                              <w:marRight w:val="0"/>
                              <w:marTop w:val="0"/>
                              <w:marBottom w:val="0"/>
                              <w:divBdr>
                                <w:top w:val="none" w:sz="0" w:space="0" w:color="auto"/>
                                <w:left w:val="none" w:sz="0" w:space="0" w:color="auto"/>
                                <w:bottom w:val="none" w:sz="0" w:space="0" w:color="auto"/>
                                <w:right w:val="none" w:sz="0" w:space="0" w:color="auto"/>
                              </w:divBdr>
                              <w:divsChild>
                                <w:div w:id="1216700133">
                                  <w:marLeft w:val="0"/>
                                  <w:marRight w:val="0"/>
                                  <w:marTop w:val="0"/>
                                  <w:marBottom w:val="0"/>
                                  <w:divBdr>
                                    <w:top w:val="none" w:sz="0" w:space="0" w:color="auto"/>
                                    <w:left w:val="none" w:sz="0" w:space="0" w:color="auto"/>
                                    <w:bottom w:val="none" w:sz="0" w:space="0" w:color="auto"/>
                                    <w:right w:val="none" w:sz="0" w:space="0" w:color="auto"/>
                                  </w:divBdr>
                                </w:div>
                                <w:div w:id="1230581848">
                                  <w:marLeft w:val="240"/>
                                  <w:marRight w:val="0"/>
                                  <w:marTop w:val="0"/>
                                  <w:marBottom w:val="0"/>
                                  <w:divBdr>
                                    <w:top w:val="none" w:sz="0" w:space="0" w:color="auto"/>
                                    <w:left w:val="none" w:sz="0" w:space="0" w:color="auto"/>
                                    <w:bottom w:val="none" w:sz="0" w:space="0" w:color="auto"/>
                                    <w:right w:val="none" w:sz="0" w:space="0" w:color="auto"/>
                                  </w:divBdr>
                                  <w:divsChild>
                                    <w:div w:id="821197374">
                                      <w:marLeft w:val="0"/>
                                      <w:marRight w:val="0"/>
                                      <w:marTop w:val="0"/>
                                      <w:marBottom w:val="0"/>
                                      <w:divBdr>
                                        <w:top w:val="none" w:sz="0" w:space="0" w:color="auto"/>
                                        <w:left w:val="none" w:sz="0" w:space="0" w:color="auto"/>
                                        <w:bottom w:val="none" w:sz="0" w:space="0" w:color="auto"/>
                                        <w:right w:val="none" w:sz="0" w:space="0" w:color="auto"/>
                                      </w:divBdr>
                                      <w:divsChild>
                                        <w:div w:id="124468938">
                                          <w:marLeft w:val="240"/>
                                          <w:marRight w:val="0"/>
                                          <w:marTop w:val="0"/>
                                          <w:marBottom w:val="0"/>
                                          <w:divBdr>
                                            <w:top w:val="none" w:sz="0" w:space="0" w:color="auto"/>
                                            <w:left w:val="none" w:sz="0" w:space="0" w:color="auto"/>
                                            <w:bottom w:val="none" w:sz="0" w:space="0" w:color="auto"/>
                                            <w:right w:val="none" w:sz="0" w:space="0" w:color="auto"/>
                                          </w:divBdr>
                                          <w:divsChild>
                                            <w:div w:id="1576281448">
                                              <w:marLeft w:val="0"/>
                                              <w:marRight w:val="0"/>
                                              <w:marTop w:val="0"/>
                                              <w:marBottom w:val="0"/>
                                              <w:divBdr>
                                                <w:top w:val="none" w:sz="0" w:space="0" w:color="auto"/>
                                                <w:left w:val="none" w:sz="0" w:space="0" w:color="auto"/>
                                                <w:bottom w:val="none" w:sz="0" w:space="0" w:color="auto"/>
                                                <w:right w:val="none" w:sz="0" w:space="0" w:color="auto"/>
                                              </w:divBdr>
                                            </w:div>
                                          </w:divsChild>
                                        </w:div>
                                        <w:div w:id="633288700">
                                          <w:marLeft w:val="0"/>
                                          <w:marRight w:val="0"/>
                                          <w:marTop w:val="0"/>
                                          <w:marBottom w:val="0"/>
                                          <w:divBdr>
                                            <w:top w:val="none" w:sz="0" w:space="0" w:color="auto"/>
                                            <w:left w:val="none" w:sz="0" w:space="0" w:color="auto"/>
                                            <w:bottom w:val="none" w:sz="0" w:space="0" w:color="auto"/>
                                            <w:right w:val="none" w:sz="0" w:space="0" w:color="auto"/>
                                          </w:divBdr>
                                        </w:div>
                                        <w:div w:id="18499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20442">
                                  <w:marLeft w:val="0"/>
                                  <w:marRight w:val="0"/>
                                  <w:marTop w:val="0"/>
                                  <w:marBottom w:val="0"/>
                                  <w:divBdr>
                                    <w:top w:val="none" w:sz="0" w:space="0" w:color="auto"/>
                                    <w:left w:val="none" w:sz="0" w:space="0" w:color="auto"/>
                                    <w:bottom w:val="none" w:sz="0" w:space="0" w:color="auto"/>
                                    <w:right w:val="none" w:sz="0" w:space="0" w:color="auto"/>
                                  </w:divBdr>
                                </w:div>
                              </w:divsChild>
                            </w:div>
                            <w:div w:id="791284825">
                              <w:marLeft w:val="0"/>
                              <w:marRight w:val="0"/>
                              <w:marTop w:val="0"/>
                              <w:marBottom w:val="0"/>
                              <w:divBdr>
                                <w:top w:val="none" w:sz="0" w:space="0" w:color="auto"/>
                                <w:left w:val="none" w:sz="0" w:space="0" w:color="auto"/>
                                <w:bottom w:val="none" w:sz="0" w:space="0" w:color="auto"/>
                                <w:right w:val="none" w:sz="0" w:space="0" w:color="auto"/>
                              </w:divBdr>
                              <w:divsChild>
                                <w:div w:id="167328106">
                                  <w:marLeft w:val="0"/>
                                  <w:marRight w:val="0"/>
                                  <w:marTop w:val="0"/>
                                  <w:marBottom w:val="0"/>
                                  <w:divBdr>
                                    <w:top w:val="none" w:sz="0" w:space="0" w:color="auto"/>
                                    <w:left w:val="none" w:sz="0" w:space="0" w:color="auto"/>
                                    <w:bottom w:val="none" w:sz="0" w:space="0" w:color="auto"/>
                                    <w:right w:val="none" w:sz="0" w:space="0" w:color="auto"/>
                                  </w:divBdr>
                                </w:div>
                                <w:div w:id="1421439998">
                                  <w:marLeft w:val="240"/>
                                  <w:marRight w:val="0"/>
                                  <w:marTop w:val="0"/>
                                  <w:marBottom w:val="0"/>
                                  <w:divBdr>
                                    <w:top w:val="none" w:sz="0" w:space="0" w:color="auto"/>
                                    <w:left w:val="none" w:sz="0" w:space="0" w:color="auto"/>
                                    <w:bottom w:val="none" w:sz="0" w:space="0" w:color="auto"/>
                                    <w:right w:val="none" w:sz="0" w:space="0" w:color="auto"/>
                                  </w:divBdr>
                                  <w:divsChild>
                                    <w:div w:id="645814237">
                                      <w:marLeft w:val="0"/>
                                      <w:marRight w:val="0"/>
                                      <w:marTop w:val="0"/>
                                      <w:marBottom w:val="0"/>
                                      <w:divBdr>
                                        <w:top w:val="none" w:sz="0" w:space="0" w:color="auto"/>
                                        <w:left w:val="none" w:sz="0" w:space="0" w:color="auto"/>
                                        <w:bottom w:val="none" w:sz="0" w:space="0" w:color="auto"/>
                                        <w:right w:val="none" w:sz="0" w:space="0" w:color="auto"/>
                                      </w:divBdr>
                                      <w:divsChild>
                                        <w:div w:id="1118648240">
                                          <w:marLeft w:val="240"/>
                                          <w:marRight w:val="0"/>
                                          <w:marTop w:val="0"/>
                                          <w:marBottom w:val="0"/>
                                          <w:divBdr>
                                            <w:top w:val="none" w:sz="0" w:space="0" w:color="auto"/>
                                            <w:left w:val="none" w:sz="0" w:space="0" w:color="auto"/>
                                            <w:bottom w:val="none" w:sz="0" w:space="0" w:color="auto"/>
                                            <w:right w:val="none" w:sz="0" w:space="0" w:color="auto"/>
                                          </w:divBdr>
                                          <w:divsChild>
                                            <w:div w:id="770777929">
                                              <w:marLeft w:val="0"/>
                                              <w:marRight w:val="0"/>
                                              <w:marTop w:val="0"/>
                                              <w:marBottom w:val="0"/>
                                              <w:divBdr>
                                                <w:top w:val="none" w:sz="0" w:space="0" w:color="auto"/>
                                                <w:left w:val="none" w:sz="0" w:space="0" w:color="auto"/>
                                                <w:bottom w:val="none" w:sz="0" w:space="0" w:color="auto"/>
                                                <w:right w:val="none" w:sz="0" w:space="0" w:color="auto"/>
                                              </w:divBdr>
                                            </w:div>
                                          </w:divsChild>
                                        </w:div>
                                        <w:div w:id="1350179302">
                                          <w:marLeft w:val="0"/>
                                          <w:marRight w:val="0"/>
                                          <w:marTop w:val="0"/>
                                          <w:marBottom w:val="0"/>
                                          <w:divBdr>
                                            <w:top w:val="none" w:sz="0" w:space="0" w:color="auto"/>
                                            <w:left w:val="none" w:sz="0" w:space="0" w:color="auto"/>
                                            <w:bottom w:val="none" w:sz="0" w:space="0" w:color="auto"/>
                                            <w:right w:val="none" w:sz="0" w:space="0" w:color="auto"/>
                                          </w:divBdr>
                                        </w:div>
                                        <w:div w:id="20380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5682">
                                  <w:marLeft w:val="0"/>
                                  <w:marRight w:val="0"/>
                                  <w:marTop w:val="0"/>
                                  <w:marBottom w:val="0"/>
                                  <w:divBdr>
                                    <w:top w:val="none" w:sz="0" w:space="0" w:color="auto"/>
                                    <w:left w:val="none" w:sz="0" w:space="0" w:color="auto"/>
                                    <w:bottom w:val="none" w:sz="0" w:space="0" w:color="auto"/>
                                    <w:right w:val="none" w:sz="0" w:space="0" w:color="auto"/>
                                  </w:divBdr>
                                </w:div>
                              </w:divsChild>
                            </w:div>
                            <w:div w:id="838815424">
                              <w:marLeft w:val="0"/>
                              <w:marRight w:val="0"/>
                              <w:marTop w:val="0"/>
                              <w:marBottom w:val="0"/>
                              <w:divBdr>
                                <w:top w:val="none" w:sz="0" w:space="0" w:color="auto"/>
                                <w:left w:val="none" w:sz="0" w:space="0" w:color="auto"/>
                                <w:bottom w:val="none" w:sz="0" w:space="0" w:color="auto"/>
                                <w:right w:val="none" w:sz="0" w:space="0" w:color="auto"/>
                              </w:divBdr>
                              <w:divsChild>
                                <w:div w:id="575944794">
                                  <w:marLeft w:val="240"/>
                                  <w:marRight w:val="0"/>
                                  <w:marTop w:val="0"/>
                                  <w:marBottom w:val="0"/>
                                  <w:divBdr>
                                    <w:top w:val="none" w:sz="0" w:space="0" w:color="auto"/>
                                    <w:left w:val="none" w:sz="0" w:space="0" w:color="auto"/>
                                    <w:bottom w:val="none" w:sz="0" w:space="0" w:color="auto"/>
                                    <w:right w:val="none" w:sz="0" w:space="0" w:color="auto"/>
                                  </w:divBdr>
                                  <w:divsChild>
                                    <w:div w:id="2038070642">
                                      <w:marLeft w:val="0"/>
                                      <w:marRight w:val="0"/>
                                      <w:marTop w:val="0"/>
                                      <w:marBottom w:val="0"/>
                                      <w:divBdr>
                                        <w:top w:val="none" w:sz="0" w:space="0" w:color="auto"/>
                                        <w:left w:val="none" w:sz="0" w:space="0" w:color="auto"/>
                                        <w:bottom w:val="none" w:sz="0" w:space="0" w:color="auto"/>
                                        <w:right w:val="none" w:sz="0" w:space="0" w:color="auto"/>
                                      </w:divBdr>
                                      <w:divsChild>
                                        <w:div w:id="741802582">
                                          <w:marLeft w:val="0"/>
                                          <w:marRight w:val="0"/>
                                          <w:marTop w:val="0"/>
                                          <w:marBottom w:val="0"/>
                                          <w:divBdr>
                                            <w:top w:val="none" w:sz="0" w:space="0" w:color="auto"/>
                                            <w:left w:val="none" w:sz="0" w:space="0" w:color="auto"/>
                                            <w:bottom w:val="none" w:sz="0" w:space="0" w:color="auto"/>
                                            <w:right w:val="none" w:sz="0" w:space="0" w:color="auto"/>
                                          </w:divBdr>
                                        </w:div>
                                        <w:div w:id="1293252156">
                                          <w:marLeft w:val="240"/>
                                          <w:marRight w:val="0"/>
                                          <w:marTop w:val="0"/>
                                          <w:marBottom w:val="0"/>
                                          <w:divBdr>
                                            <w:top w:val="none" w:sz="0" w:space="0" w:color="auto"/>
                                            <w:left w:val="none" w:sz="0" w:space="0" w:color="auto"/>
                                            <w:bottom w:val="none" w:sz="0" w:space="0" w:color="auto"/>
                                            <w:right w:val="none" w:sz="0" w:space="0" w:color="auto"/>
                                          </w:divBdr>
                                          <w:divsChild>
                                            <w:div w:id="707920554">
                                              <w:marLeft w:val="0"/>
                                              <w:marRight w:val="0"/>
                                              <w:marTop w:val="0"/>
                                              <w:marBottom w:val="0"/>
                                              <w:divBdr>
                                                <w:top w:val="none" w:sz="0" w:space="0" w:color="auto"/>
                                                <w:left w:val="none" w:sz="0" w:space="0" w:color="auto"/>
                                                <w:bottom w:val="none" w:sz="0" w:space="0" w:color="auto"/>
                                                <w:right w:val="none" w:sz="0" w:space="0" w:color="auto"/>
                                              </w:divBdr>
                                            </w:div>
                                          </w:divsChild>
                                        </w:div>
                                        <w:div w:id="20925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2738">
                                  <w:marLeft w:val="0"/>
                                  <w:marRight w:val="0"/>
                                  <w:marTop w:val="0"/>
                                  <w:marBottom w:val="0"/>
                                  <w:divBdr>
                                    <w:top w:val="none" w:sz="0" w:space="0" w:color="auto"/>
                                    <w:left w:val="none" w:sz="0" w:space="0" w:color="auto"/>
                                    <w:bottom w:val="none" w:sz="0" w:space="0" w:color="auto"/>
                                    <w:right w:val="none" w:sz="0" w:space="0" w:color="auto"/>
                                  </w:divBdr>
                                </w:div>
                                <w:div w:id="1755589680">
                                  <w:marLeft w:val="0"/>
                                  <w:marRight w:val="0"/>
                                  <w:marTop w:val="0"/>
                                  <w:marBottom w:val="0"/>
                                  <w:divBdr>
                                    <w:top w:val="none" w:sz="0" w:space="0" w:color="auto"/>
                                    <w:left w:val="none" w:sz="0" w:space="0" w:color="auto"/>
                                    <w:bottom w:val="none" w:sz="0" w:space="0" w:color="auto"/>
                                    <w:right w:val="none" w:sz="0" w:space="0" w:color="auto"/>
                                  </w:divBdr>
                                </w:div>
                              </w:divsChild>
                            </w:div>
                            <w:div w:id="922302067">
                              <w:marLeft w:val="0"/>
                              <w:marRight w:val="0"/>
                              <w:marTop w:val="0"/>
                              <w:marBottom w:val="0"/>
                              <w:divBdr>
                                <w:top w:val="none" w:sz="0" w:space="0" w:color="auto"/>
                                <w:left w:val="none" w:sz="0" w:space="0" w:color="auto"/>
                                <w:bottom w:val="none" w:sz="0" w:space="0" w:color="auto"/>
                                <w:right w:val="none" w:sz="0" w:space="0" w:color="auto"/>
                              </w:divBdr>
                              <w:divsChild>
                                <w:div w:id="977683776">
                                  <w:marLeft w:val="0"/>
                                  <w:marRight w:val="0"/>
                                  <w:marTop w:val="0"/>
                                  <w:marBottom w:val="0"/>
                                  <w:divBdr>
                                    <w:top w:val="none" w:sz="0" w:space="0" w:color="auto"/>
                                    <w:left w:val="none" w:sz="0" w:space="0" w:color="auto"/>
                                    <w:bottom w:val="none" w:sz="0" w:space="0" w:color="auto"/>
                                    <w:right w:val="none" w:sz="0" w:space="0" w:color="auto"/>
                                  </w:divBdr>
                                </w:div>
                                <w:div w:id="1044282979">
                                  <w:marLeft w:val="240"/>
                                  <w:marRight w:val="0"/>
                                  <w:marTop w:val="0"/>
                                  <w:marBottom w:val="0"/>
                                  <w:divBdr>
                                    <w:top w:val="none" w:sz="0" w:space="0" w:color="auto"/>
                                    <w:left w:val="none" w:sz="0" w:space="0" w:color="auto"/>
                                    <w:bottom w:val="none" w:sz="0" w:space="0" w:color="auto"/>
                                    <w:right w:val="none" w:sz="0" w:space="0" w:color="auto"/>
                                  </w:divBdr>
                                  <w:divsChild>
                                    <w:div w:id="644504691">
                                      <w:marLeft w:val="0"/>
                                      <w:marRight w:val="0"/>
                                      <w:marTop w:val="0"/>
                                      <w:marBottom w:val="0"/>
                                      <w:divBdr>
                                        <w:top w:val="none" w:sz="0" w:space="0" w:color="auto"/>
                                        <w:left w:val="none" w:sz="0" w:space="0" w:color="auto"/>
                                        <w:bottom w:val="none" w:sz="0" w:space="0" w:color="auto"/>
                                        <w:right w:val="none" w:sz="0" w:space="0" w:color="auto"/>
                                      </w:divBdr>
                                      <w:divsChild>
                                        <w:div w:id="964627671">
                                          <w:marLeft w:val="0"/>
                                          <w:marRight w:val="0"/>
                                          <w:marTop w:val="0"/>
                                          <w:marBottom w:val="0"/>
                                          <w:divBdr>
                                            <w:top w:val="none" w:sz="0" w:space="0" w:color="auto"/>
                                            <w:left w:val="none" w:sz="0" w:space="0" w:color="auto"/>
                                            <w:bottom w:val="none" w:sz="0" w:space="0" w:color="auto"/>
                                            <w:right w:val="none" w:sz="0" w:space="0" w:color="auto"/>
                                          </w:divBdr>
                                        </w:div>
                                        <w:div w:id="2005353061">
                                          <w:marLeft w:val="240"/>
                                          <w:marRight w:val="0"/>
                                          <w:marTop w:val="0"/>
                                          <w:marBottom w:val="0"/>
                                          <w:divBdr>
                                            <w:top w:val="none" w:sz="0" w:space="0" w:color="auto"/>
                                            <w:left w:val="none" w:sz="0" w:space="0" w:color="auto"/>
                                            <w:bottom w:val="none" w:sz="0" w:space="0" w:color="auto"/>
                                            <w:right w:val="none" w:sz="0" w:space="0" w:color="auto"/>
                                          </w:divBdr>
                                          <w:divsChild>
                                            <w:div w:id="1901015884">
                                              <w:marLeft w:val="0"/>
                                              <w:marRight w:val="0"/>
                                              <w:marTop w:val="0"/>
                                              <w:marBottom w:val="0"/>
                                              <w:divBdr>
                                                <w:top w:val="none" w:sz="0" w:space="0" w:color="auto"/>
                                                <w:left w:val="none" w:sz="0" w:space="0" w:color="auto"/>
                                                <w:bottom w:val="none" w:sz="0" w:space="0" w:color="auto"/>
                                                <w:right w:val="none" w:sz="0" w:space="0" w:color="auto"/>
                                              </w:divBdr>
                                            </w:div>
                                          </w:divsChild>
                                        </w:div>
                                        <w:div w:id="209762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6532">
                                  <w:marLeft w:val="0"/>
                                  <w:marRight w:val="0"/>
                                  <w:marTop w:val="0"/>
                                  <w:marBottom w:val="0"/>
                                  <w:divBdr>
                                    <w:top w:val="none" w:sz="0" w:space="0" w:color="auto"/>
                                    <w:left w:val="none" w:sz="0" w:space="0" w:color="auto"/>
                                    <w:bottom w:val="none" w:sz="0" w:space="0" w:color="auto"/>
                                    <w:right w:val="none" w:sz="0" w:space="0" w:color="auto"/>
                                  </w:divBdr>
                                </w:div>
                              </w:divsChild>
                            </w:div>
                            <w:div w:id="1067916790">
                              <w:marLeft w:val="0"/>
                              <w:marRight w:val="0"/>
                              <w:marTop w:val="0"/>
                              <w:marBottom w:val="0"/>
                              <w:divBdr>
                                <w:top w:val="none" w:sz="0" w:space="0" w:color="auto"/>
                                <w:left w:val="none" w:sz="0" w:space="0" w:color="auto"/>
                                <w:bottom w:val="none" w:sz="0" w:space="0" w:color="auto"/>
                                <w:right w:val="none" w:sz="0" w:space="0" w:color="auto"/>
                              </w:divBdr>
                              <w:divsChild>
                                <w:div w:id="417365274">
                                  <w:marLeft w:val="240"/>
                                  <w:marRight w:val="0"/>
                                  <w:marTop w:val="0"/>
                                  <w:marBottom w:val="0"/>
                                  <w:divBdr>
                                    <w:top w:val="none" w:sz="0" w:space="0" w:color="auto"/>
                                    <w:left w:val="none" w:sz="0" w:space="0" w:color="auto"/>
                                    <w:bottom w:val="none" w:sz="0" w:space="0" w:color="auto"/>
                                    <w:right w:val="none" w:sz="0" w:space="0" w:color="auto"/>
                                  </w:divBdr>
                                  <w:divsChild>
                                    <w:div w:id="1462992719">
                                      <w:marLeft w:val="0"/>
                                      <w:marRight w:val="0"/>
                                      <w:marTop w:val="0"/>
                                      <w:marBottom w:val="0"/>
                                      <w:divBdr>
                                        <w:top w:val="none" w:sz="0" w:space="0" w:color="auto"/>
                                        <w:left w:val="none" w:sz="0" w:space="0" w:color="auto"/>
                                        <w:bottom w:val="none" w:sz="0" w:space="0" w:color="auto"/>
                                        <w:right w:val="none" w:sz="0" w:space="0" w:color="auto"/>
                                      </w:divBdr>
                                      <w:divsChild>
                                        <w:div w:id="68383005">
                                          <w:marLeft w:val="0"/>
                                          <w:marRight w:val="0"/>
                                          <w:marTop w:val="0"/>
                                          <w:marBottom w:val="0"/>
                                          <w:divBdr>
                                            <w:top w:val="none" w:sz="0" w:space="0" w:color="auto"/>
                                            <w:left w:val="none" w:sz="0" w:space="0" w:color="auto"/>
                                            <w:bottom w:val="none" w:sz="0" w:space="0" w:color="auto"/>
                                            <w:right w:val="none" w:sz="0" w:space="0" w:color="auto"/>
                                          </w:divBdr>
                                        </w:div>
                                        <w:div w:id="304704877">
                                          <w:marLeft w:val="240"/>
                                          <w:marRight w:val="0"/>
                                          <w:marTop w:val="0"/>
                                          <w:marBottom w:val="0"/>
                                          <w:divBdr>
                                            <w:top w:val="none" w:sz="0" w:space="0" w:color="auto"/>
                                            <w:left w:val="none" w:sz="0" w:space="0" w:color="auto"/>
                                            <w:bottom w:val="none" w:sz="0" w:space="0" w:color="auto"/>
                                            <w:right w:val="none" w:sz="0" w:space="0" w:color="auto"/>
                                          </w:divBdr>
                                          <w:divsChild>
                                            <w:div w:id="79329015">
                                              <w:marLeft w:val="0"/>
                                              <w:marRight w:val="0"/>
                                              <w:marTop w:val="0"/>
                                              <w:marBottom w:val="0"/>
                                              <w:divBdr>
                                                <w:top w:val="none" w:sz="0" w:space="0" w:color="auto"/>
                                                <w:left w:val="none" w:sz="0" w:space="0" w:color="auto"/>
                                                <w:bottom w:val="none" w:sz="0" w:space="0" w:color="auto"/>
                                                <w:right w:val="none" w:sz="0" w:space="0" w:color="auto"/>
                                              </w:divBdr>
                                            </w:div>
                                          </w:divsChild>
                                        </w:div>
                                        <w:div w:id="3354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3783">
                                  <w:marLeft w:val="0"/>
                                  <w:marRight w:val="0"/>
                                  <w:marTop w:val="0"/>
                                  <w:marBottom w:val="0"/>
                                  <w:divBdr>
                                    <w:top w:val="none" w:sz="0" w:space="0" w:color="auto"/>
                                    <w:left w:val="none" w:sz="0" w:space="0" w:color="auto"/>
                                    <w:bottom w:val="none" w:sz="0" w:space="0" w:color="auto"/>
                                    <w:right w:val="none" w:sz="0" w:space="0" w:color="auto"/>
                                  </w:divBdr>
                                </w:div>
                                <w:div w:id="1915702749">
                                  <w:marLeft w:val="0"/>
                                  <w:marRight w:val="0"/>
                                  <w:marTop w:val="0"/>
                                  <w:marBottom w:val="0"/>
                                  <w:divBdr>
                                    <w:top w:val="none" w:sz="0" w:space="0" w:color="auto"/>
                                    <w:left w:val="none" w:sz="0" w:space="0" w:color="auto"/>
                                    <w:bottom w:val="none" w:sz="0" w:space="0" w:color="auto"/>
                                    <w:right w:val="none" w:sz="0" w:space="0" w:color="auto"/>
                                  </w:divBdr>
                                </w:div>
                              </w:divsChild>
                            </w:div>
                            <w:div w:id="1347555767">
                              <w:marLeft w:val="0"/>
                              <w:marRight w:val="0"/>
                              <w:marTop w:val="0"/>
                              <w:marBottom w:val="0"/>
                              <w:divBdr>
                                <w:top w:val="none" w:sz="0" w:space="0" w:color="auto"/>
                                <w:left w:val="none" w:sz="0" w:space="0" w:color="auto"/>
                                <w:bottom w:val="none" w:sz="0" w:space="0" w:color="auto"/>
                                <w:right w:val="none" w:sz="0" w:space="0" w:color="auto"/>
                              </w:divBdr>
                              <w:divsChild>
                                <w:div w:id="43912208">
                                  <w:marLeft w:val="0"/>
                                  <w:marRight w:val="0"/>
                                  <w:marTop w:val="0"/>
                                  <w:marBottom w:val="0"/>
                                  <w:divBdr>
                                    <w:top w:val="none" w:sz="0" w:space="0" w:color="auto"/>
                                    <w:left w:val="none" w:sz="0" w:space="0" w:color="auto"/>
                                    <w:bottom w:val="none" w:sz="0" w:space="0" w:color="auto"/>
                                    <w:right w:val="none" w:sz="0" w:space="0" w:color="auto"/>
                                  </w:divBdr>
                                </w:div>
                                <w:div w:id="762264136">
                                  <w:marLeft w:val="240"/>
                                  <w:marRight w:val="0"/>
                                  <w:marTop w:val="0"/>
                                  <w:marBottom w:val="0"/>
                                  <w:divBdr>
                                    <w:top w:val="none" w:sz="0" w:space="0" w:color="auto"/>
                                    <w:left w:val="none" w:sz="0" w:space="0" w:color="auto"/>
                                    <w:bottom w:val="none" w:sz="0" w:space="0" w:color="auto"/>
                                    <w:right w:val="none" w:sz="0" w:space="0" w:color="auto"/>
                                  </w:divBdr>
                                  <w:divsChild>
                                    <w:div w:id="1005547926">
                                      <w:marLeft w:val="0"/>
                                      <w:marRight w:val="0"/>
                                      <w:marTop w:val="0"/>
                                      <w:marBottom w:val="0"/>
                                      <w:divBdr>
                                        <w:top w:val="none" w:sz="0" w:space="0" w:color="auto"/>
                                        <w:left w:val="none" w:sz="0" w:space="0" w:color="auto"/>
                                        <w:bottom w:val="none" w:sz="0" w:space="0" w:color="auto"/>
                                        <w:right w:val="none" w:sz="0" w:space="0" w:color="auto"/>
                                      </w:divBdr>
                                      <w:divsChild>
                                        <w:div w:id="806319127">
                                          <w:marLeft w:val="0"/>
                                          <w:marRight w:val="0"/>
                                          <w:marTop w:val="0"/>
                                          <w:marBottom w:val="0"/>
                                          <w:divBdr>
                                            <w:top w:val="none" w:sz="0" w:space="0" w:color="auto"/>
                                            <w:left w:val="none" w:sz="0" w:space="0" w:color="auto"/>
                                            <w:bottom w:val="none" w:sz="0" w:space="0" w:color="auto"/>
                                            <w:right w:val="none" w:sz="0" w:space="0" w:color="auto"/>
                                          </w:divBdr>
                                        </w:div>
                                        <w:div w:id="1566574697">
                                          <w:marLeft w:val="0"/>
                                          <w:marRight w:val="0"/>
                                          <w:marTop w:val="0"/>
                                          <w:marBottom w:val="0"/>
                                          <w:divBdr>
                                            <w:top w:val="none" w:sz="0" w:space="0" w:color="auto"/>
                                            <w:left w:val="none" w:sz="0" w:space="0" w:color="auto"/>
                                            <w:bottom w:val="none" w:sz="0" w:space="0" w:color="auto"/>
                                            <w:right w:val="none" w:sz="0" w:space="0" w:color="auto"/>
                                          </w:divBdr>
                                        </w:div>
                                        <w:div w:id="1888294368">
                                          <w:marLeft w:val="240"/>
                                          <w:marRight w:val="0"/>
                                          <w:marTop w:val="0"/>
                                          <w:marBottom w:val="0"/>
                                          <w:divBdr>
                                            <w:top w:val="none" w:sz="0" w:space="0" w:color="auto"/>
                                            <w:left w:val="none" w:sz="0" w:space="0" w:color="auto"/>
                                            <w:bottom w:val="none" w:sz="0" w:space="0" w:color="auto"/>
                                            <w:right w:val="none" w:sz="0" w:space="0" w:color="auto"/>
                                          </w:divBdr>
                                          <w:divsChild>
                                            <w:div w:id="9996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10802">
                                  <w:marLeft w:val="0"/>
                                  <w:marRight w:val="0"/>
                                  <w:marTop w:val="0"/>
                                  <w:marBottom w:val="0"/>
                                  <w:divBdr>
                                    <w:top w:val="none" w:sz="0" w:space="0" w:color="auto"/>
                                    <w:left w:val="none" w:sz="0" w:space="0" w:color="auto"/>
                                    <w:bottom w:val="none" w:sz="0" w:space="0" w:color="auto"/>
                                    <w:right w:val="none" w:sz="0" w:space="0" w:color="auto"/>
                                  </w:divBdr>
                                </w:div>
                              </w:divsChild>
                            </w:div>
                            <w:div w:id="1728917734">
                              <w:marLeft w:val="0"/>
                              <w:marRight w:val="0"/>
                              <w:marTop w:val="0"/>
                              <w:marBottom w:val="0"/>
                              <w:divBdr>
                                <w:top w:val="none" w:sz="0" w:space="0" w:color="auto"/>
                                <w:left w:val="none" w:sz="0" w:space="0" w:color="auto"/>
                                <w:bottom w:val="none" w:sz="0" w:space="0" w:color="auto"/>
                                <w:right w:val="none" w:sz="0" w:space="0" w:color="auto"/>
                              </w:divBdr>
                              <w:divsChild>
                                <w:div w:id="53819528">
                                  <w:marLeft w:val="0"/>
                                  <w:marRight w:val="0"/>
                                  <w:marTop w:val="0"/>
                                  <w:marBottom w:val="0"/>
                                  <w:divBdr>
                                    <w:top w:val="none" w:sz="0" w:space="0" w:color="auto"/>
                                    <w:left w:val="none" w:sz="0" w:space="0" w:color="auto"/>
                                    <w:bottom w:val="none" w:sz="0" w:space="0" w:color="auto"/>
                                    <w:right w:val="none" w:sz="0" w:space="0" w:color="auto"/>
                                  </w:divBdr>
                                </w:div>
                                <w:div w:id="812792211">
                                  <w:marLeft w:val="0"/>
                                  <w:marRight w:val="0"/>
                                  <w:marTop w:val="0"/>
                                  <w:marBottom w:val="0"/>
                                  <w:divBdr>
                                    <w:top w:val="none" w:sz="0" w:space="0" w:color="auto"/>
                                    <w:left w:val="none" w:sz="0" w:space="0" w:color="auto"/>
                                    <w:bottom w:val="none" w:sz="0" w:space="0" w:color="auto"/>
                                    <w:right w:val="none" w:sz="0" w:space="0" w:color="auto"/>
                                  </w:divBdr>
                                </w:div>
                                <w:div w:id="1230726953">
                                  <w:marLeft w:val="240"/>
                                  <w:marRight w:val="0"/>
                                  <w:marTop w:val="0"/>
                                  <w:marBottom w:val="0"/>
                                  <w:divBdr>
                                    <w:top w:val="none" w:sz="0" w:space="0" w:color="auto"/>
                                    <w:left w:val="none" w:sz="0" w:space="0" w:color="auto"/>
                                    <w:bottom w:val="none" w:sz="0" w:space="0" w:color="auto"/>
                                    <w:right w:val="none" w:sz="0" w:space="0" w:color="auto"/>
                                  </w:divBdr>
                                  <w:divsChild>
                                    <w:div w:id="145780909">
                                      <w:marLeft w:val="0"/>
                                      <w:marRight w:val="0"/>
                                      <w:marTop w:val="0"/>
                                      <w:marBottom w:val="0"/>
                                      <w:divBdr>
                                        <w:top w:val="none" w:sz="0" w:space="0" w:color="auto"/>
                                        <w:left w:val="none" w:sz="0" w:space="0" w:color="auto"/>
                                        <w:bottom w:val="none" w:sz="0" w:space="0" w:color="auto"/>
                                        <w:right w:val="none" w:sz="0" w:space="0" w:color="auto"/>
                                      </w:divBdr>
                                      <w:divsChild>
                                        <w:div w:id="332874745">
                                          <w:marLeft w:val="240"/>
                                          <w:marRight w:val="0"/>
                                          <w:marTop w:val="0"/>
                                          <w:marBottom w:val="0"/>
                                          <w:divBdr>
                                            <w:top w:val="none" w:sz="0" w:space="0" w:color="auto"/>
                                            <w:left w:val="none" w:sz="0" w:space="0" w:color="auto"/>
                                            <w:bottom w:val="none" w:sz="0" w:space="0" w:color="auto"/>
                                            <w:right w:val="none" w:sz="0" w:space="0" w:color="auto"/>
                                          </w:divBdr>
                                          <w:divsChild>
                                            <w:div w:id="1630427970">
                                              <w:marLeft w:val="0"/>
                                              <w:marRight w:val="0"/>
                                              <w:marTop w:val="0"/>
                                              <w:marBottom w:val="0"/>
                                              <w:divBdr>
                                                <w:top w:val="none" w:sz="0" w:space="0" w:color="auto"/>
                                                <w:left w:val="none" w:sz="0" w:space="0" w:color="auto"/>
                                                <w:bottom w:val="none" w:sz="0" w:space="0" w:color="auto"/>
                                                <w:right w:val="none" w:sz="0" w:space="0" w:color="auto"/>
                                              </w:divBdr>
                                            </w:div>
                                          </w:divsChild>
                                        </w:div>
                                        <w:div w:id="1286427404">
                                          <w:marLeft w:val="0"/>
                                          <w:marRight w:val="0"/>
                                          <w:marTop w:val="0"/>
                                          <w:marBottom w:val="0"/>
                                          <w:divBdr>
                                            <w:top w:val="none" w:sz="0" w:space="0" w:color="auto"/>
                                            <w:left w:val="none" w:sz="0" w:space="0" w:color="auto"/>
                                            <w:bottom w:val="none" w:sz="0" w:space="0" w:color="auto"/>
                                            <w:right w:val="none" w:sz="0" w:space="0" w:color="auto"/>
                                          </w:divBdr>
                                        </w:div>
                                        <w:div w:id="145879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3979">
                              <w:marLeft w:val="0"/>
                              <w:marRight w:val="0"/>
                              <w:marTop w:val="0"/>
                              <w:marBottom w:val="0"/>
                              <w:divBdr>
                                <w:top w:val="none" w:sz="0" w:space="0" w:color="auto"/>
                                <w:left w:val="none" w:sz="0" w:space="0" w:color="auto"/>
                                <w:bottom w:val="none" w:sz="0" w:space="0" w:color="auto"/>
                                <w:right w:val="none" w:sz="0" w:space="0" w:color="auto"/>
                              </w:divBdr>
                              <w:divsChild>
                                <w:div w:id="744108051">
                                  <w:marLeft w:val="0"/>
                                  <w:marRight w:val="0"/>
                                  <w:marTop w:val="0"/>
                                  <w:marBottom w:val="0"/>
                                  <w:divBdr>
                                    <w:top w:val="none" w:sz="0" w:space="0" w:color="auto"/>
                                    <w:left w:val="none" w:sz="0" w:space="0" w:color="auto"/>
                                    <w:bottom w:val="none" w:sz="0" w:space="0" w:color="auto"/>
                                    <w:right w:val="none" w:sz="0" w:space="0" w:color="auto"/>
                                  </w:divBdr>
                                </w:div>
                                <w:div w:id="841120074">
                                  <w:marLeft w:val="240"/>
                                  <w:marRight w:val="0"/>
                                  <w:marTop w:val="0"/>
                                  <w:marBottom w:val="0"/>
                                  <w:divBdr>
                                    <w:top w:val="none" w:sz="0" w:space="0" w:color="auto"/>
                                    <w:left w:val="none" w:sz="0" w:space="0" w:color="auto"/>
                                    <w:bottom w:val="none" w:sz="0" w:space="0" w:color="auto"/>
                                    <w:right w:val="none" w:sz="0" w:space="0" w:color="auto"/>
                                  </w:divBdr>
                                  <w:divsChild>
                                    <w:div w:id="1253316264">
                                      <w:marLeft w:val="0"/>
                                      <w:marRight w:val="0"/>
                                      <w:marTop w:val="0"/>
                                      <w:marBottom w:val="0"/>
                                      <w:divBdr>
                                        <w:top w:val="none" w:sz="0" w:space="0" w:color="auto"/>
                                        <w:left w:val="none" w:sz="0" w:space="0" w:color="auto"/>
                                        <w:bottom w:val="none" w:sz="0" w:space="0" w:color="auto"/>
                                        <w:right w:val="none" w:sz="0" w:space="0" w:color="auto"/>
                                      </w:divBdr>
                                      <w:divsChild>
                                        <w:div w:id="201092269">
                                          <w:marLeft w:val="0"/>
                                          <w:marRight w:val="0"/>
                                          <w:marTop w:val="0"/>
                                          <w:marBottom w:val="0"/>
                                          <w:divBdr>
                                            <w:top w:val="none" w:sz="0" w:space="0" w:color="auto"/>
                                            <w:left w:val="none" w:sz="0" w:space="0" w:color="auto"/>
                                            <w:bottom w:val="none" w:sz="0" w:space="0" w:color="auto"/>
                                            <w:right w:val="none" w:sz="0" w:space="0" w:color="auto"/>
                                          </w:divBdr>
                                        </w:div>
                                        <w:div w:id="819736058">
                                          <w:marLeft w:val="0"/>
                                          <w:marRight w:val="0"/>
                                          <w:marTop w:val="0"/>
                                          <w:marBottom w:val="0"/>
                                          <w:divBdr>
                                            <w:top w:val="none" w:sz="0" w:space="0" w:color="auto"/>
                                            <w:left w:val="none" w:sz="0" w:space="0" w:color="auto"/>
                                            <w:bottom w:val="none" w:sz="0" w:space="0" w:color="auto"/>
                                            <w:right w:val="none" w:sz="0" w:space="0" w:color="auto"/>
                                          </w:divBdr>
                                        </w:div>
                                        <w:div w:id="904070538">
                                          <w:marLeft w:val="240"/>
                                          <w:marRight w:val="0"/>
                                          <w:marTop w:val="0"/>
                                          <w:marBottom w:val="0"/>
                                          <w:divBdr>
                                            <w:top w:val="none" w:sz="0" w:space="0" w:color="auto"/>
                                            <w:left w:val="none" w:sz="0" w:space="0" w:color="auto"/>
                                            <w:bottom w:val="none" w:sz="0" w:space="0" w:color="auto"/>
                                            <w:right w:val="none" w:sz="0" w:space="0" w:color="auto"/>
                                          </w:divBdr>
                                          <w:divsChild>
                                            <w:div w:id="13823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340937">
                                  <w:marLeft w:val="0"/>
                                  <w:marRight w:val="0"/>
                                  <w:marTop w:val="0"/>
                                  <w:marBottom w:val="0"/>
                                  <w:divBdr>
                                    <w:top w:val="none" w:sz="0" w:space="0" w:color="auto"/>
                                    <w:left w:val="none" w:sz="0" w:space="0" w:color="auto"/>
                                    <w:bottom w:val="none" w:sz="0" w:space="0" w:color="auto"/>
                                    <w:right w:val="none" w:sz="0" w:space="0" w:color="auto"/>
                                  </w:divBdr>
                                </w:div>
                              </w:divsChild>
                            </w:div>
                            <w:div w:id="2062943760">
                              <w:marLeft w:val="0"/>
                              <w:marRight w:val="0"/>
                              <w:marTop w:val="0"/>
                              <w:marBottom w:val="0"/>
                              <w:divBdr>
                                <w:top w:val="none" w:sz="0" w:space="0" w:color="auto"/>
                                <w:left w:val="none" w:sz="0" w:space="0" w:color="auto"/>
                                <w:bottom w:val="none" w:sz="0" w:space="0" w:color="auto"/>
                                <w:right w:val="none" w:sz="0" w:space="0" w:color="auto"/>
                              </w:divBdr>
                              <w:divsChild>
                                <w:div w:id="890190799">
                                  <w:marLeft w:val="240"/>
                                  <w:marRight w:val="0"/>
                                  <w:marTop w:val="0"/>
                                  <w:marBottom w:val="0"/>
                                  <w:divBdr>
                                    <w:top w:val="none" w:sz="0" w:space="0" w:color="auto"/>
                                    <w:left w:val="none" w:sz="0" w:space="0" w:color="auto"/>
                                    <w:bottom w:val="none" w:sz="0" w:space="0" w:color="auto"/>
                                    <w:right w:val="none" w:sz="0" w:space="0" w:color="auto"/>
                                  </w:divBdr>
                                  <w:divsChild>
                                    <w:div w:id="72505942">
                                      <w:marLeft w:val="0"/>
                                      <w:marRight w:val="0"/>
                                      <w:marTop w:val="0"/>
                                      <w:marBottom w:val="0"/>
                                      <w:divBdr>
                                        <w:top w:val="none" w:sz="0" w:space="0" w:color="auto"/>
                                        <w:left w:val="none" w:sz="0" w:space="0" w:color="auto"/>
                                        <w:bottom w:val="none" w:sz="0" w:space="0" w:color="auto"/>
                                        <w:right w:val="none" w:sz="0" w:space="0" w:color="auto"/>
                                      </w:divBdr>
                                      <w:divsChild>
                                        <w:div w:id="77948031">
                                          <w:marLeft w:val="0"/>
                                          <w:marRight w:val="0"/>
                                          <w:marTop w:val="0"/>
                                          <w:marBottom w:val="0"/>
                                          <w:divBdr>
                                            <w:top w:val="none" w:sz="0" w:space="0" w:color="auto"/>
                                            <w:left w:val="none" w:sz="0" w:space="0" w:color="auto"/>
                                            <w:bottom w:val="none" w:sz="0" w:space="0" w:color="auto"/>
                                            <w:right w:val="none" w:sz="0" w:space="0" w:color="auto"/>
                                          </w:divBdr>
                                        </w:div>
                                        <w:div w:id="1120302805">
                                          <w:marLeft w:val="240"/>
                                          <w:marRight w:val="0"/>
                                          <w:marTop w:val="0"/>
                                          <w:marBottom w:val="0"/>
                                          <w:divBdr>
                                            <w:top w:val="none" w:sz="0" w:space="0" w:color="auto"/>
                                            <w:left w:val="none" w:sz="0" w:space="0" w:color="auto"/>
                                            <w:bottom w:val="none" w:sz="0" w:space="0" w:color="auto"/>
                                            <w:right w:val="none" w:sz="0" w:space="0" w:color="auto"/>
                                          </w:divBdr>
                                          <w:divsChild>
                                            <w:div w:id="1927153503">
                                              <w:marLeft w:val="0"/>
                                              <w:marRight w:val="0"/>
                                              <w:marTop w:val="0"/>
                                              <w:marBottom w:val="0"/>
                                              <w:divBdr>
                                                <w:top w:val="none" w:sz="0" w:space="0" w:color="auto"/>
                                                <w:left w:val="none" w:sz="0" w:space="0" w:color="auto"/>
                                                <w:bottom w:val="none" w:sz="0" w:space="0" w:color="auto"/>
                                                <w:right w:val="none" w:sz="0" w:space="0" w:color="auto"/>
                                              </w:divBdr>
                                            </w:div>
                                          </w:divsChild>
                                        </w:div>
                                        <w:div w:id="14005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8364">
                                  <w:marLeft w:val="0"/>
                                  <w:marRight w:val="0"/>
                                  <w:marTop w:val="0"/>
                                  <w:marBottom w:val="0"/>
                                  <w:divBdr>
                                    <w:top w:val="none" w:sz="0" w:space="0" w:color="auto"/>
                                    <w:left w:val="none" w:sz="0" w:space="0" w:color="auto"/>
                                    <w:bottom w:val="none" w:sz="0" w:space="0" w:color="auto"/>
                                    <w:right w:val="none" w:sz="0" w:space="0" w:color="auto"/>
                                  </w:divBdr>
                                </w:div>
                                <w:div w:id="2126540697">
                                  <w:marLeft w:val="0"/>
                                  <w:marRight w:val="0"/>
                                  <w:marTop w:val="0"/>
                                  <w:marBottom w:val="0"/>
                                  <w:divBdr>
                                    <w:top w:val="none" w:sz="0" w:space="0" w:color="auto"/>
                                    <w:left w:val="none" w:sz="0" w:space="0" w:color="auto"/>
                                    <w:bottom w:val="none" w:sz="0" w:space="0" w:color="auto"/>
                                    <w:right w:val="none" w:sz="0" w:space="0" w:color="auto"/>
                                  </w:divBdr>
                                </w:div>
                              </w:divsChild>
                            </w:div>
                            <w:div w:id="2074155216">
                              <w:marLeft w:val="0"/>
                              <w:marRight w:val="0"/>
                              <w:marTop w:val="0"/>
                              <w:marBottom w:val="0"/>
                              <w:divBdr>
                                <w:top w:val="none" w:sz="0" w:space="0" w:color="auto"/>
                                <w:left w:val="none" w:sz="0" w:space="0" w:color="auto"/>
                                <w:bottom w:val="none" w:sz="0" w:space="0" w:color="auto"/>
                                <w:right w:val="none" w:sz="0" w:space="0" w:color="auto"/>
                              </w:divBdr>
                              <w:divsChild>
                                <w:div w:id="84572961">
                                  <w:marLeft w:val="0"/>
                                  <w:marRight w:val="0"/>
                                  <w:marTop w:val="0"/>
                                  <w:marBottom w:val="0"/>
                                  <w:divBdr>
                                    <w:top w:val="none" w:sz="0" w:space="0" w:color="auto"/>
                                    <w:left w:val="none" w:sz="0" w:space="0" w:color="auto"/>
                                    <w:bottom w:val="none" w:sz="0" w:space="0" w:color="auto"/>
                                    <w:right w:val="none" w:sz="0" w:space="0" w:color="auto"/>
                                  </w:divBdr>
                                </w:div>
                                <w:div w:id="1261257953">
                                  <w:marLeft w:val="0"/>
                                  <w:marRight w:val="0"/>
                                  <w:marTop w:val="0"/>
                                  <w:marBottom w:val="0"/>
                                  <w:divBdr>
                                    <w:top w:val="none" w:sz="0" w:space="0" w:color="auto"/>
                                    <w:left w:val="none" w:sz="0" w:space="0" w:color="auto"/>
                                    <w:bottom w:val="none" w:sz="0" w:space="0" w:color="auto"/>
                                    <w:right w:val="none" w:sz="0" w:space="0" w:color="auto"/>
                                  </w:divBdr>
                                </w:div>
                                <w:div w:id="1311903123">
                                  <w:marLeft w:val="240"/>
                                  <w:marRight w:val="0"/>
                                  <w:marTop w:val="0"/>
                                  <w:marBottom w:val="0"/>
                                  <w:divBdr>
                                    <w:top w:val="none" w:sz="0" w:space="0" w:color="auto"/>
                                    <w:left w:val="none" w:sz="0" w:space="0" w:color="auto"/>
                                    <w:bottom w:val="none" w:sz="0" w:space="0" w:color="auto"/>
                                    <w:right w:val="none" w:sz="0" w:space="0" w:color="auto"/>
                                  </w:divBdr>
                                  <w:divsChild>
                                    <w:div w:id="1660497798">
                                      <w:marLeft w:val="0"/>
                                      <w:marRight w:val="0"/>
                                      <w:marTop w:val="0"/>
                                      <w:marBottom w:val="0"/>
                                      <w:divBdr>
                                        <w:top w:val="none" w:sz="0" w:space="0" w:color="auto"/>
                                        <w:left w:val="none" w:sz="0" w:space="0" w:color="auto"/>
                                        <w:bottom w:val="none" w:sz="0" w:space="0" w:color="auto"/>
                                        <w:right w:val="none" w:sz="0" w:space="0" w:color="auto"/>
                                      </w:divBdr>
                                      <w:divsChild>
                                        <w:div w:id="1166750802">
                                          <w:marLeft w:val="0"/>
                                          <w:marRight w:val="0"/>
                                          <w:marTop w:val="0"/>
                                          <w:marBottom w:val="0"/>
                                          <w:divBdr>
                                            <w:top w:val="none" w:sz="0" w:space="0" w:color="auto"/>
                                            <w:left w:val="none" w:sz="0" w:space="0" w:color="auto"/>
                                            <w:bottom w:val="none" w:sz="0" w:space="0" w:color="auto"/>
                                            <w:right w:val="none" w:sz="0" w:space="0" w:color="auto"/>
                                          </w:divBdr>
                                        </w:div>
                                        <w:div w:id="1707102313">
                                          <w:marLeft w:val="240"/>
                                          <w:marRight w:val="0"/>
                                          <w:marTop w:val="0"/>
                                          <w:marBottom w:val="0"/>
                                          <w:divBdr>
                                            <w:top w:val="none" w:sz="0" w:space="0" w:color="auto"/>
                                            <w:left w:val="none" w:sz="0" w:space="0" w:color="auto"/>
                                            <w:bottom w:val="none" w:sz="0" w:space="0" w:color="auto"/>
                                            <w:right w:val="none" w:sz="0" w:space="0" w:color="auto"/>
                                          </w:divBdr>
                                          <w:divsChild>
                                            <w:div w:id="1422722768">
                                              <w:marLeft w:val="0"/>
                                              <w:marRight w:val="0"/>
                                              <w:marTop w:val="0"/>
                                              <w:marBottom w:val="0"/>
                                              <w:divBdr>
                                                <w:top w:val="none" w:sz="0" w:space="0" w:color="auto"/>
                                                <w:left w:val="none" w:sz="0" w:space="0" w:color="auto"/>
                                                <w:bottom w:val="none" w:sz="0" w:space="0" w:color="auto"/>
                                                <w:right w:val="none" w:sz="0" w:space="0" w:color="auto"/>
                                              </w:divBdr>
                                            </w:div>
                                          </w:divsChild>
                                        </w:div>
                                        <w:div w:id="1784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9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610815">
      <w:bodyDiv w:val="1"/>
      <w:marLeft w:val="0"/>
      <w:marRight w:val="0"/>
      <w:marTop w:val="0"/>
      <w:marBottom w:val="0"/>
      <w:divBdr>
        <w:top w:val="none" w:sz="0" w:space="0" w:color="auto"/>
        <w:left w:val="none" w:sz="0" w:space="0" w:color="auto"/>
        <w:bottom w:val="none" w:sz="0" w:space="0" w:color="auto"/>
        <w:right w:val="none" w:sz="0" w:space="0" w:color="auto"/>
      </w:divBdr>
      <w:divsChild>
        <w:div w:id="829365673">
          <w:marLeft w:val="0"/>
          <w:marRight w:val="0"/>
          <w:marTop w:val="0"/>
          <w:marBottom w:val="0"/>
          <w:divBdr>
            <w:top w:val="none" w:sz="0" w:space="0" w:color="auto"/>
            <w:left w:val="none" w:sz="0" w:space="0" w:color="auto"/>
            <w:bottom w:val="none" w:sz="0" w:space="0" w:color="auto"/>
            <w:right w:val="none" w:sz="0" w:space="0" w:color="auto"/>
          </w:divBdr>
          <w:divsChild>
            <w:div w:id="1848136057">
              <w:marLeft w:val="0"/>
              <w:marRight w:val="0"/>
              <w:marTop w:val="0"/>
              <w:marBottom w:val="0"/>
              <w:divBdr>
                <w:top w:val="none" w:sz="0" w:space="0" w:color="auto"/>
                <w:left w:val="none" w:sz="0" w:space="0" w:color="auto"/>
                <w:bottom w:val="none" w:sz="0" w:space="0" w:color="auto"/>
                <w:right w:val="none" w:sz="0" w:space="0" w:color="auto"/>
              </w:divBdr>
              <w:divsChild>
                <w:div w:id="620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0420">
          <w:marLeft w:val="0"/>
          <w:marRight w:val="0"/>
          <w:marTop w:val="0"/>
          <w:marBottom w:val="0"/>
          <w:divBdr>
            <w:top w:val="none" w:sz="0" w:space="0" w:color="auto"/>
            <w:left w:val="none" w:sz="0" w:space="0" w:color="auto"/>
            <w:bottom w:val="none" w:sz="0" w:space="0" w:color="auto"/>
            <w:right w:val="none" w:sz="0" w:space="0" w:color="auto"/>
          </w:divBdr>
          <w:divsChild>
            <w:div w:id="1683775227">
              <w:marLeft w:val="-15"/>
              <w:marRight w:val="-15"/>
              <w:marTop w:val="0"/>
              <w:marBottom w:val="0"/>
              <w:divBdr>
                <w:top w:val="none" w:sz="0" w:space="0" w:color="auto"/>
                <w:left w:val="none" w:sz="0" w:space="0" w:color="auto"/>
                <w:bottom w:val="none" w:sz="0" w:space="0" w:color="auto"/>
                <w:right w:val="none" w:sz="0" w:space="0" w:color="auto"/>
              </w:divBdr>
            </w:div>
            <w:div w:id="176457250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52067865">
      <w:bodyDiv w:val="1"/>
      <w:marLeft w:val="0"/>
      <w:marRight w:val="0"/>
      <w:marTop w:val="0"/>
      <w:marBottom w:val="0"/>
      <w:divBdr>
        <w:top w:val="none" w:sz="0" w:space="0" w:color="auto"/>
        <w:left w:val="none" w:sz="0" w:space="0" w:color="auto"/>
        <w:bottom w:val="none" w:sz="0" w:space="0" w:color="auto"/>
        <w:right w:val="none" w:sz="0" w:space="0" w:color="auto"/>
      </w:divBdr>
      <w:divsChild>
        <w:div w:id="264045993">
          <w:marLeft w:val="0"/>
          <w:marRight w:val="0"/>
          <w:marTop w:val="0"/>
          <w:marBottom w:val="0"/>
          <w:divBdr>
            <w:top w:val="none" w:sz="0" w:space="0" w:color="auto"/>
            <w:left w:val="none" w:sz="0" w:space="0" w:color="auto"/>
            <w:bottom w:val="none" w:sz="0" w:space="0" w:color="auto"/>
            <w:right w:val="none" w:sz="0" w:space="0" w:color="auto"/>
          </w:divBdr>
          <w:divsChild>
            <w:div w:id="930622441">
              <w:marLeft w:val="0"/>
              <w:marRight w:val="0"/>
              <w:marTop w:val="0"/>
              <w:marBottom w:val="0"/>
              <w:divBdr>
                <w:top w:val="none" w:sz="0" w:space="0" w:color="auto"/>
                <w:left w:val="none" w:sz="0" w:space="0" w:color="auto"/>
                <w:bottom w:val="none" w:sz="0" w:space="0" w:color="auto"/>
                <w:right w:val="none" w:sz="0" w:space="0" w:color="auto"/>
              </w:divBdr>
            </w:div>
            <w:div w:id="1292398397">
              <w:marLeft w:val="0"/>
              <w:marRight w:val="0"/>
              <w:marTop w:val="0"/>
              <w:marBottom w:val="0"/>
              <w:divBdr>
                <w:top w:val="none" w:sz="0" w:space="0" w:color="auto"/>
                <w:left w:val="none" w:sz="0" w:space="0" w:color="auto"/>
                <w:bottom w:val="none" w:sz="0" w:space="0" w:color="auto"/>
                <w:right w:val="none" w:sz="0" w:space="0" w:color="auto"/>
              </w:divBdr>
            </w:div>
            <w:div w:id="1577933995">
              <w:marLeft w:val="240"/>
              <w:marRight w:val="0"/>
              <w:marTop w:val="0"/>
              <w:marBottom w:val="0"/>
              <w:divBdr>
                <w:top w:val="none" w:sz="0" w:space="0" w:color="auto"/>
                <w:left w:val="none" w:sz="0" w:space="0" w:color="auto"/>
                <w:bottom w:val="none" w:sz="0" w:space="0" w:color="auto"/>
                <w:right w:val="none" w:sz="0" w:space="0" w:color="auto"/>
              </w:divBdr>
              <w:divsChild>
                <w:div w:id="385684877">
                  <w:marLeft w:val="0"/>
                  <w:marRight w:val="0"/>
                  <w:marTop w:val="0"/>
                  <w:marBottom w:val="0"/>
                  <w:divBdr>
                    <w:top w:val="none" w:sz="0" w:space="0" w:color="auto"/>
                    <w:left w:val="none" w:sz="0" w:space="0" w:color="auto"/>
                    <w:bottom w:val="none" w:sz="0" w:space="0" w:color="auto"/>
                    <w:right w:val="none" w:sz="0" w:space="0" w:color="auto"/>
                  </w:divBdr>
                  <w:divsChild>
                    <w:div w:id="407386628">
                      <w:marLeft w:val="0"/>
                      <w:marRight w:val="0"/>
                      <w:marTop w:val="0"/>
                      <w:marBottom w:val="0"/>
                      <w:divBdr>
                        <w:top w:val="none" w:sz="0" w:space="0" w:color="auto"/>
                        <w:left w:val="none" w:sz="0" w:space="0" w:color="auto"/>
                        <w:bottom w:val="none" w:sz="0" w:space="0" w:color="auto"/>
                        <w:right w:val="none" w:sz="0" w:space="0" w:color="auto"/>
                      </w:divBdr>
                    </w:div>
                    <w:div w:id="601109139">
                      <w:marLeft w:val="240"/>
                      <w:marRight w:val="0"/>
                      <w:marTop w:val="0"/>
                      <w:marBottom w:val="0"/>
                      <w:divBdr>
                        <w:top w:val="none" w:sz="0" w:space="0" w:color="auto"/>
                        <w:left w:val="none" w:sz="0" w:space="0" w:color="auto"/>
                        <w:bottom w:val="none" w:sz="0" w:space="0" w:color="auto"/>
                        <w:right w:val="none" w:sz="0" w:space="0" w:color="auto"/>
                      </w:divBdr>
                      <w:divsChild>
                        <w:div w:id="1260286825">
                          <w:marLeft w:val="0"/>
                          <w:marRight w:val="0"/>
                          <w:marTop w:val="0"/>
                          <w:marBottom w:val="0"/>
                          <w:divBdr>
                            <w:top w:val="none" w:sz="0" w:space="0" w:color="auto"/>
                            <w:left w:val="none" w:sz="0" w:space="0" w:color="auto"/>
                            <w:bottom w:val="none" w:sz="0" w:space="0" w:color="auto"/>
                            <w:right w:val="none" w:sz="0" w:space="0" w:color="auto"/>
                          </w:divBdr>
                        </w:div>
                      </w:divsChild>
                    </w:div>
                    <w:div w:id="151750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29092">
          <w:marLeft w:val="0"/>
          <w:marRight w:val="0"/>
          <w:marTop w:val="0"/>
          <w:marBottom w:val="0"/>
          <w:divBdr>
            <w:top w:val="none" w:sz="0" w:space="0" w:color="auto"/>
            <w:left w:val="none" w:sz="0" w:space="0" w:color="auto"/>
            <w:bottom w:val="none" w:sz="0" w:space="0" w:color="auto"/>
            <w:right w:val="none" w:sz="0" w:space="0" w:color="auto"/>
          </w:divBdr>
          <w:divsChild>
            <w:div w:id="687567242">
              <w:marLeft w:val="240"/>
              <w:marRight w:val="0"/>
              <w:marTop w:val="0"/>
              <w:marBottom w:val="0"/>
              <w:divBdr>
                <w:top w:val="none" w:sz="0" w:space="0" w:color="auto"/>
                <w:left w:val="none" w:sz="0" w:space="0" w:color="auto"/>
                <w:bottom w:val="none" w:sz="0" w:space="0" w:color="auto"/>
                <w:right w:val="none" w:sz="0" w:space="0" w:color="auto"/>
              </w:divBdr>
              <w:divsChild>
                <w:div w:id="967858827">
                  <w:marLeft w:val="0"/>
                  <w:marRight w:val="0"/>
                  <w:marTop w:val="0"/>
                  <w:marBottom w:val="0"/>
                  <w:divBdr>
                    <w:top w:val="none" w:sz="0" w:space="0" w:color="auto"/>
                    <w:left w:val="none" w:sz="0" w:space="0" w:color="auto"/>
                    <w:bottom w:val="none" w:sz="0" w:space="0" w:color="auto"/>
                    <w:right w:val="none" w:sz="0" w:space="0" w:color="auto"/>
                  </w:divBdr>
                  <w:divsChild>
                    <w:div w:id="149057815">
                      <w:marLeft w:val="0"/>
                      <w:marRight w:val="0"/>
                      <w:marTop w:val="0"/>
                      <w:marBottom w:val="0"/>
                      <w:divBdr>
                        <w:top w:val="none" w:sz="0" w:space="0" w:color="auto"/>
                        <w:left w:val="none" w:sz="0" w:space="0" w:color="auto"/>
                        <w:bottom w:val="none" w:sz="0" w:space="0" w:color="auto"/>
                        <w:right w:val="none" w:sz="0" w:space="0" w:color="auto"/>
                      </w:divBdr>
                    </w:div>
                    <w:div w:id="442576388">
                      <w:marLeft w:val="0"/>
                      <w:marRight w:val="0"/>
                      <w:marTop w:val="0"/>
                      <w:marBottom w:val="0"/>
                      <w:divBdr>
                        <w:top w:val="none" w:sz="0" w:space="0" w:color="auto"/>
                        <w:left w:val="none" w:sz="0" w:space="0" w:color="auto"/>
                        <w:bottom w:val="none" w:sz="0" w:space="0" w:color="auto"/>
                        <w:right w:val="none" w:sz="0" w:space="0" w:color="auto"/>
                      </w:divBdr>
                    </w:div>
                    <w:div w:id="582877674">
                      <w:marLeft w:val="240"/>
                      <w:marRight w:val="0"/>
                      <w:marTop w:val="0"/>
                      <w:marBottom w:val="0"/>
                      <w:divBdr>
                        <w:top w:val="none" w:sz="0" w:space="0" w:color="auto"/>
                        <w:left w:val="none" w:sz="0" w:space="0" w:color="auto"/>
                        <w:bottom w:val="none" w:sz="0" w:space="0" w:color="auto"/>
                        <w:right w:val="none" w:sz="0" w:space="0" w:color="auto"/>
                      </w:divBdr>
                      <w:divsChild>
                        <w:div w:id="131294009">
                          <w:marLeft w:val="0"/>
                          <w:marRight w:val="0"/>
                          <w:marTop w:val="0"/>
                          <w:marBottom w:val="0"/>
                          <w:divBdr>
                            <w:top w:val="none" w:sz="0" w:space="0" w:color="auto"/>
                            <w:left w:val="none" w:sz="0" w:space="0" w:color="auto"/>
                            <w:bottom w:val="none" w:sz="0" w:space="0" w:color="auto"/>
                            <w:right w:val="none" w:sz="0" w:space="0" w:color="auto"/>
                          </w:divBdr>
                          <w:divsChild>
                            <w:div w:id="29573084">
                              <w:marLeft w:val="0"/>
                              <w:marRight w:val="0"/>
                              <w:marTop w:val="0"/>
                              <w:marBottom w:val="0"/>
                              <w:divBdr>
                                <w:top w:val="none" w:sz="0" w:space="0" w:color="auto"/>
                                <w:left w:val="none" w:sz="0" w:space="0" w:color="auto"/>
                                <w:bottom w:val="none" w:sz="0" w:space="0" w:color="auto"/>
                                <w:right w:val="none" w:sz="0" w:space="0" w:color="auto"/>
                              </w:divBdr>
                            </w:div>
                            <w:div w:id="672949457">
                              <w:marLeft w:val="0"/>
                              <w:marRight w:val="0"/>
                              <w:marTop w:val="0"/>
                              <w:marBottom w:val="0"/>
                              <w:divBdr>
                                <w:top w:val="none" w:sz="0" w:space="0" w:color="auto"/>
                                <w:left w:val="none" w:sz="0" w:space="0" w:color="auto"/>
                                <w:bottom w:val="none" w:sz="0" w:space="0" w:color="auto"/>
                                <w:right w:val="none" w:sz="0" w:space="0" w:color="auto"/>
                              </w:divBdr>
                            </w:div>
                            <w:div w:id="698893607">
                              <w:marLeft w:val="240"/>
                              <w:marRight w:val="0"/>
                              <w:marTop w:val="0"/>
                              <w:marBottom w:val="0"/>
                              <w:divBdr>
                                <w:top w:val="none" w:sz="0" w:space="0" w:color="auto"/>
                                <w:left w:val="none" w:sz="0" w:space="0" w:color="auto"/>
                                <w:bottom w:val="none" w:sz="0" w:space="0" w:color="auto"/>
                                <w:right w:val="none" w:sz="0" w:space="0" w:color="auto"/>
                              </w:divBdr>
                              <w:divsChild>
                                <w:div w:id="548034741">
                                  <w:marLeft w:val="0"/>
                                  <w:marRight w:val="0"/>
                                  <w:marTop w:val="0"/>
                                  <w:marBottom w:val="0"/>
                                  <w:divBdr>
                                    <w:top w:val="none" w:sz="0" w:space="0" w:color="auto"/>
                                    <w:left w:val="none" w:sz="0" w:space="0" w:color="auto"/>
                                    <w:bottom w:val="none" w:sz="0" w:space="0" w:color="auto"/>
                                    <w:right w:val="none" w:sz="0" w:space="0" w:color="auto"/>
                                  </w:divBdr>
                                  <w:divsChild>
                                    <w:div w:id="764810396">
                                      <w:marLeft w:val="0"/>
                                      <w:marRight w:val="0"/>
                                      <w:marTop w:val="0"/>
                                      <w:marBottom w:val="0"/>
                                      <w:divBdr>
                                        <w:top w:val="none" w:sz="0" w:space="0" w:color="auto"/>
                                        <w:left w:val="none" w:sz="0" w:space="0" w:color="auto"/>
                                        <w:bottom w:val="none" w:sz="0" w:space="0" w:color="auto"/>
                                        <w:right w:val="none" w:sz="0" w:space="0" w:color="auto"/>
                                      </w:divBdr>
                                    </w:div>
                                    <w:div w:id="1278636845">
                                      <w:marLeft w:val="240"/>
                                      <w:marRight w:val="0"/>
                                      <w:marTop w:val="0"/>
                                      <w:marBottom w:val="0"/>
                                      <w:divBdr>
                                        <w:top w:val="none" w:sz="0" w:space="0" w:color="auto"/>
                                        <w:left w:val="none" w:sz="0" w:space="0" w:color="auto"/>
                                        <w:bottom w:val="none" w:sz="0" w:space="0" w:color="auto"/>
                                        <w:right w:val="none" w:sz="0" w:space="0" w:color="auto"/>
                                      </w:divBdr>
                                      <w:divsChild>
                                        <w:div w:id="2107385240">
                                          <w:marLeft w:val="0"/>
                                          <w:marRight w:val="0"/>
                                          <w:marTop w:val="0"/>
                                          <w:marBottom w:val="0"/>
                                          <w:divBdr>
                                            <w:top w:val="none" w:sz="0" w:space="0" w:color="auto"/>
                                            <w:left w:val="none" w:sz="0" w:space="0" w:color="auto"/>
                                            <w:bottom w:val="none" w:sz="0" w:space="0" w:color="auto"/>
                                            <w:right w:val="none" w:sz="0" w:space="0" w:color="auto"/>
                                          </w:divBdr>
                                        </w:div>
                                      </w:divsChild>
                                    </w:div>
                                    <w:div w:id="13834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9455">
                          <w:marLeft w:val="0"/>
                          <w:marRight w:val="0"/>
                          <w:marTop w:val="0"/>
                          <w:marBottom w:val="0"/>
                          <w:divBdr>
                            <w:top w:val="none" w:sz="0" w:space="0" w:color="auto"/>
                            <w:left w:val="none" w:sz="0" w:space="0" w:color="auto"/>
                            <w:bottom w:val="none" w:sz="0" w:space="0" w:color="auto"/>
                            <w:right w:val="none" w:sz="0" w:space="0" w:color="auto"/>
                          </w:divBdr>
                          <w:divsChild>
                            <w:div w:id="50424776">
                              <w:marLeft w:val="0"/>
                              <w:marRight w:val="0"/>
                              <w:marTop w:val="0"/>
                              <w:marBottom w:val="0"/>
                              <w:divBdr>
                                <w:top w:val="none" w:sz="0" w:space="0" w:color="auto"/>
                                <w:left w:val="none" w:sz="0" w:space="0" w:color="auto"/>
                                <w:bottom w:val="none" w:sz="0" w:space="0" w:color="auto"/>
                                <w:right w:val="none" w:sz="0" w:space="0" w:color="auto"/>
                              </w:divBdr>
                            </w:div>
                            <w:div w:id="1401562021">
                              <w:marLeft w:val="240"/>
                              <w:marRight w:val="0"/>
                              <w:marTop w:val="0"/>
                              <w:marBottom w:val="0"/>
                              <w:divBdr>
                                <w:top w:val="none" w:sz="0" w:space="0" w:color="auto"/>
                                <w:left w:val="none" w:sz="0" w:space="0" w:color="auto"/>
                                <w:bottom w:val="none" w:sz="0" w:space="0" w:color="auto"/>
                                <w:right w:val="none" w:sz="0" w:space="0" w:color="auto"/>
                              </w:divBdr>
                              <w:divsChild>
                                <w:div w:id="1037973356">
                                  <w:marLeft w:val="0"/>
                                  <w:marRight w:val="0"/>
                                  <w:marTop w:val="0"/>
                                  <w:marBottom w:val="0"/>
                                  <w:divBdr>
                                    <w:top w:val="none" w:sz="0" w:space="0" w:color="auto"/>
                                    <w:left w:val="none" w:sz="0" w:space="0" w:color="auto"/>
                                    <w:bottom w:val="none" w:sz="0" w:space="0" w:color="auto"/>
                                    <w:right w:val="none" w:sz="0" w:space="0" w:color="auto"/>
                                  </w:divBdr>
                                  <w:divsChild>
                                    <w:div w:id="391468266">
                                      <w:marLeft w:val="0"/>
                                      <w:marRight w:val="0"/>
                                      <w:marTop w:val="0"/>
                                      <w:marBottom w:val="0"/>
                                      <w:divBdr>
                                        <w:top w:val="none" w:sz="0" w:space="0" w:color="auto"/>
                                        <w:left w:val="none" w:sz="0" w:space="0" w:color="auto"/>
                                        <w:bottom w:val="none" w:sz="0" w:space="0" w:color="auto"/>
                                        <w:right w:val="none" w:sz="0" w:space="0" w:color="auto"/>
                                      </w:divBdr>
                                    </w:div>
                                    <w:div w:id="736591432">
                                      <w:marLeft w:val="240"/>
                                      <w:marRight w:val="0"/>
                                      <w:marTop w:val="0"/>
                                      <w:marBottom w:val="0"/>
                                      <w:divBdr>
                                        <w:top w:val="none" w:sz="0" w:space="0" w:color="auto"/>
                                        <w:left w:val="none" w:sz="0" w:space="0" w:color="auto"/>
                                        <w:bottom w:val="none" w:sz="0" w:space="0" w:color="auto"/>
                                        <w:right w:val="none" w:sz="0" w:space="0" w:color="auto"/>
                                      </w:divBdr>
                                      <w:divsChild>
                                        <w:div w:id="933324294">
                                          <w:marLeft w:val="0"/>
                                          <w:marRight w:val="0"/>
                                          <w:marTop w:val="0"/>
                                          <w:marBottom w:val="0"/>
                                          <w:divBdr>
                                            <w:top w:val="none" w:sz="0" w:space="0" w:color="auto"/>
                                            <w:left w:val="none" w:sz="0" w:space="0" w:color="auto"/>
                                            <w:bottom w:val="none" w:sz="0" w:space="0" w:color="auto"/>
                                            <w:right w:val="none" w:sz="0" w:space="0" w:color="auto"/>
                                          </w:divBdr>
                                        </w:div>
                                      </w:divsChild>
                                    </w:div>
                                    <w:div w:id="7786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5897">
                              <w:marLeft w:val="0"/>
                              <w:marRight w:val="0"/>
                              <w:marTop w:val="0"/>
                              <w:marBottom w:val="0"/>
                              <w:divBdr>
                                <w:top w:val="none" w:sz="0" w:space="0" w:color="auto"/>
                                <w:left w:val="none" w:sz="0" w:space="0" w:color="auto"/>
                                <w:bottom w:val="none" w:sz="0" w:space="0" w:color="auto"/>
                                <w:right w:val="none" w:sz="0" w:space="0" w:color="auto"/>
                              </w:divBdr>
                            </w:div>
                          </w:divsChild>
                        </w:div>
                        <w:div w:id="202446989">
                          <w:marLeft w:val="0"/>
                          <w:marRight w:val="0"/>
                          <w:marTop w:val="0"/>
                          <w:marBottom w:val="0"/>
                          <w:divBdr>
                            <w:top w:val="none" w:sz="0" w:space="0" w:color="auto"/>
                            <w:left w:val="none" w:sz="0" w:space="0" w:color="auto"/>
                            <w:bottom w:val="none" w:sz="0" w:space="0" w:color="auto"/>
                            <w:right w:val="none" w:sz="0" w:space="0" w:color="auto"/>
                          </w:divBdr>
                          <w:divsChild>
                            <w:div w:id="439836460">
                              <w:marLeft w:val="240"/>
                              <w:marRight w:val="0"/>
                              <w:marTop w:val="0"/>
                              <w:marBottom w:val="0"/>
                              <w:divBdr>
                                <w:top w:val="none" w:sz="0" w:space="0" w:color="auto"/>
                                <w:left w:val="none" w:sz="0" w:space="0" w:color="auto"/>
                                <w:bottom w:val="none" w:sz="0" w:space="0" w:color="auto"/>
                                <w:right w:val="none" w:sz="0" w:space="0" w:color="auto"/>
                              </w:divBdr>
                              <w:divsChild>
                                <w:div w:id="430781187">
                                  <w:marLeft w:val="0"/>
                                  <w:marRight w:val="0"/>
                                  <w:marTop w:val="0"/>
                                  <w:marBottom w:val="0"/>
                                  <w:divBdr>
                                    <w:top w:val="none" w:sz="0" w:space="0" w:color="auto"/>
                                    <w:left w:val="none" w:sz="0" w:space="0" w:color="auto"/>
                                    <w:bottom w:val="none" w:sz="0" w:space="0" w:color="auto"/>
                                    <w:right w:val="none" w:sz="0" w:space="0" w:color="auto"/>
                                  </w:divBdr>
                                  <w:divsChild>
                                    <w:div w:id="180945558">
                                      <w:marLeft w:val="240"/>
                                      <w:marRight w:val="0"/>
                                      <w:marTop w:val="0"/>
                                      <w:marBottom w:val="0"/>
                                      <w:divBdr>
                                        <w:top w:val="none" w:sz="0" w:space="0" w:color="auto"/>
                                        <w:left w:val="none" w:sz="0" w:space="0" w:color="auto"/>
                                        <w:bottom w:val="none" w:sz="0" w:space="0" w:color="auto"/>
                                        <w:right w:val="none" w:sz="0" w:space="0" w:color="auto"/>
                                      </w:divBdr>
                                      <w:divsChild>
                                        <w:div w:id="1634094673">
                                          <w:marLeft w:val="0"/>
                                          <w:marRight w:val="0"/>
                                          <w:marTop w:val="0"/>
                                          <w:marBottom w:val="0"/>
                                          <w:divBdr>
                                            <w:top w:val="none" w:sz="0" w:space="0" w:color="auto"/>
                                            <w:left w:val="none" w:sz="0" w:space="0" w:color="auto"/>
                                            <w:bottom w:val="none" w:sz="0" w:space="0" w:color="auto"/>
                                            <w:right w:val="none" w:sz="0" w:space="0" w:color="auto"/>
                                          </w:divBdr>
                                        </w:div>
                                      </w:divsChild>
                                    </w:div>
                                    <w:div w:id="1221478239">
                                      <w:marLeft w:val="0"/>
                                      <w:marRight w:val="0"/>
                                      <w:marTop w:val="0"/>
                                      <w:marBottom w:val="0"/>
                                      <w:divBdr>
                                        <w:top w:val="none" w:sz="0" w:space="0" w:color="auto"/>
                                        <w:left w:val="none" w:sz="0" w:space="0" w:color="auto"/>
                                        <w:bottom w:val="none" w:sz="0" w:space="0" w:color="auto"/>
                                        <w:right w:val="none" w:sz="0" w:space="0" w:color="auto"/>
                                      </w:divBdr>
                                    </w:div>
                                    <w:div w:id="204964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2537">
                              <w:marLeft w:val="0"/>
                              <w:marRight w:val="0"/>
                              <w:marTop w:val="0"/>
                              <w:marBottom w:val="0"/>
                              <w:divBdr>
                                <w:top w:val="none" w:sz="0" w:space="0" w:color="auto"/>
                                <w:left w:val="none" w:sz="0" w:space="0" w:color="auto"/>
                                <w:bottom w:val="none" w:sz="0" w:space="0" w:color="auto"/>
                                <w:right w:val="none" w:sz="0" w:space="0" w:color="auto"/>
                              </w:divBdr>
                            </w:div>
                            <w:div w:id="1076317476">
                              <w:marLeft w:val="0"/>
                              <w:marRight w:val="0"/>
                              <w:marTop w:val="0"/>
                              <w:marBottom w:val="0"/>
                              <w:divBdr>
                                <w:top w:val="none" w:sz="0" w:space="0" w:color="auto"/>
                                <w:left w:val="none" w:sz="0" w:space="0" w:color="auto"/>
                                <w:bottom w:val="none" w:sz="0" w:space="0" w:color="auto"/>
                                <w:right w:val="none" w:sz="0" w:space="0" w:color="auto"/>
                              </w:divBdr>
                            </w:div>
                          </w:divsChild>
                        </w:div>
                        <w:div w:id="215555632">
                          <w:marLeft w:val="0"/>
                          <w:marRight w:val="0"/>
                          <w:marTop w:val="0"/>
                          <w:marBottom w:val="0"/>
                          <w:divBdr>
                            <w:top w:val="none" w:sz="0" w:space="0" w:color="auto"/>
                            <w:left w:val="none" w:sz="0" w:space="0" w:color="auto"/>
                            <w:bottom w:val="none" w:sz="0" w:space="0" w:color="auto"/>
                            <w:right w:val="none" w:sz="0" w:space="0" w:color="auto"/>
                          </w:divBdr>
                          <w:divsChild>
                            <w:div w:id="17395586">
                              <w:marLeft w:val="240"/>
                              <w:marRight w:val="0"/>
                              <w:marTop w:val="0"/>
                              <w:marBottom w:val="0"/>
                              <w:divBdr>
                                <w:top w:val="none" w:sz="0" w:space="0" w:color="auto"/>
                                <w:left w:val="none" w:sz="0" w:space="0" w:color="auto"/>
                                <w:bottom w:val="none" w:sz="0" w:space="0" w:color="auto"/>
                                <w:right w:val="none" w:sz="0" w:space="0" w:color="auto"/>
                              </w:divBdr>
                              <w:divsChild>
                                <w:div w:id="525875030">
                                  <w:marLeft w:val="0"/>
                                  <w:marRight w:val="0"/>
                                  <w:marTop w:val="0"/>
                                  <w:marBottom w:val="0"/>
                                  <w:divBdr>
                                    <w:top w:val="none" w:sz="0" w:space="0" w:color="auto"/>
                                    <w:left w:val="none" w:sz="0" w:space="0" w:color="auto"/>
                                    <w:bottom w:val="none" w:sz="0" w:space="0" w:color="auto"/>
                                    <w:right w:val="none" w:sz="0" w:space="0" w:color="auto"/>
                                  </w:divBdr>
                                  <w:divsChild>
                                    <w:div w:id="384182141">
                                      <w:marLeft w:val="240"/>
                                      <w:marRight w:val="0"/>
                                      <w:marTop w:val="0"/>
                                      <w:marBottom w:val="0"/>
                                      <w:divBdr>
                                        <w:top w:val="none" w:sz="0" w:space="0" w:color="auto"/>
                                        <w:left w:val="none" w:sz="0" w:space="0" w:color="auto"/>
                                        <w:bottom w:val="none" w:sz="0" w:space="0" w:color="auto"/>
                                        <w:right w:val="none" w:sz="0" w:space="0" w:color="auto"/>
                                      </w:divBdr>
                                      <w:divsChild>
                                        <w:div w:id="656615551">
                                          <w:marLeft w:val="0"/>
                                          <w:marRight w:val="0"/>
                                          <w:marTop w:val="0"/>
                                          <w:marBottom w:val="0"/>
                                          <w:divBdr>
                                            <w:top w:val="none" w:sz="0" w:space="0" w:color="auto"/>
                                            <w:left w:val="none" w:sz="0" w:space="0" w:color="auto"/>
                                            <w:bottom w:val="none" w:sz="0" w:space="0" w:color="auto"/>
                                            <w:right w:val="none" w:sz="0" w:space="0" w:color="auto"/>
                                          </w:divBdr>
                                        </w:div>
                                      </w:divsChild>
                                    </w:div>
                                    <w:div w:id="1077022101">
                                      <w:marLeft w:val="0"/>
                                      <w:marRight w:val="0"/>
                                      <w:marTop w:val="0"/>
                                      <w:marBottom w:val="0"/>
                                      <w:divBdr>
                                        <w:top w:val="none" w:sz="0" w:space="0" w:color="auto"/>
                                        <w:left w:val="none" w:sz="0" w:space="0" w:color="auto"/>
                                        <w:bottom w:val="none" w:sz="0" w:space="0" w:color="auto"/>
                                        <w:right w:val="none" w:sz="0" w:space="0" w:color="auto"/>
                                      </w:divBdr>
                                    </w:div>
                                    <w:div w:id="20290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823">
                              <w:marLeft w:val="0"/>
                              <w:marRight w:val="0"/>
                              <w:marTop w:val="0"/>
                              <w:marBottom w:val="0"/>
                              <w:divBdr>
                                <w:top w:val="none" w:sz="0" w:space="0" w:color="auto"/>
                                <w:left w:val="none" w:sz="0" w:space="0" w:color="auto"/>
                                <w:bottom w:val="none" w:sz="0" w:space="0" w:color="auto"/>
                                <w:right w:val="none" w:sz="0" w:space="0" w:color="auto"/>
                              </w:divBdr>
                            </w:div>
                            <w:div w:id="154153107">
                              <w:marLeft w:val="0"/>
                              <w:marRight w:val="0"/>
                              <w:marTop w:val="0"/>
                              <w:marBottom w:val="0"/>
                              <w:divBdr>
                                <w:top w:val="none" w:sz="0" w:space="0" w:color="auto"/>
                                <w:left w:val="none" w:sz="0" w:space="0" w:color="auto"/>
                                <w:bottom w:val="none" w:sz="0" w:space="0" w:color="auto"/>
                                <w:right w:val="none" w:sz="0" w:space="0" w:color="auto"/>
                              </w:divBdr>
                            </w:div>
                          </w:divsChild>
                        </w:div>
                        <w:div w:id="385760511">
                          <w:marLeft w:val="0"/>
                          <w:marRight w:val="0"/>
                          <w:marTop w:val="0"/>
                          <w:marBottom w:val="0"/>
                          <w:divBdr>
                            <w:top w:val="none" w:sz="0" w:space="0" w:color="auto"/>
                            <w:left w:val="none" w:sz="0" w:space="0" w:color="auto"/>
                            <w:bottom w:val="none" w:sz="0" w:space="0" w:color="auto"/>
                            <w:right w:val="none" w:sz="0" w:space="0" w:color="auto"/>
                          </w:divBdr>
                          <w:divsChild>
                            <w:div w:id="229123028">
                              <w:marLeft w:val="0"/>
                              <w:marRight w:val="0"/>
                              <w:marTop w:val="0"/>
                              <w:marBottom w:val="0"/>
                              <w:divBdr>
                                <w:top w:val="none" w:sz="0" w:space="0" w:color="auto"/>
                                <w:left w:val="none" w:sz="0" w:space="0" w:color="auto"/>
                                <w:bottom w:val="none" w:sz="0" w:space="0" w:color="auto"/>
                                <w:right w:val="none" w:sz="0" w:space="0" w:color="auto"/>
                              </w:divBdr>
                            </w:div>
                            <w:div w:id="1872377006">
                              <w:marLeft w:val="240"/>
                              <w:marRight w:val="0"/>
                              <w:marTop w:val="0"/>
                              <w:marBottom w:val="0"/>
                              <w:divBdr>
                                <w:top w:val="none" w:sz="0" w:space="0" w:color="auto"/>
                                <w:left w:val="none" w:sz="0" w:space="0" w:color="auto"/>
                                <w:bottom w:val="none" w:sz="0" w:space="0" w:color="auto"/>
                                <w:right w:val="none" w:sz="0" w:space="0" w:color="auto"/>
                              </w:divBdr>
                              <w:divsChild>
                                <w:div w:id="843209050">
                                  <w:marLeft w:val="0"/>
                                  <w:marRight w:val="0"/>
                                  <w:marTop w:val="0"/>
                                  <w:marBottom w:val="0"/>
                                  <w:divBdr>
                                    <w:top w:val="none" w:sz="0" w:space="0" w:color="auto"/>
                                    <w:left w:val="none" w:sz="0" w:space="0" w:color="auto"/>
                                    <w:bottom w:val="none" w:sz="0" w:space="0" w:color="auto"/>
                                    <w:right w:val="none" w:sz="0" w:space="0" w:color="auto"/>
                                  </w:divBdr>
                                  <w:divsChild>
                                    <w:div w:id="614095282">
                                      <w:marLeft w:val="0"/>
                                      <w:marRight w:val="0"/>
                                      <w:marTop w:val="0"/>
                                      <w:marBottom w:val="0"/>
                                      <w:divBdr>
                                        <w:top w:val="none" w:sz="0" w:space="0" w:color="auto"/>
                                        <w:left w:val="none" w:sz="0" w:space="0" w:color="auto"/>
                                        <w:bottom w:val="none" w:sz="0" w:space="0" w:color="auto"/>
                                        <w:right w:val="none" w:sz="0" w:space="0" w:color="auto"/>
                                      </w:divBdr>
                                    </w:div>
                                    <w:div w:id="1280528153">
                                      <w:marLeft w:val="240"/>
                                      <w:marRight w:val="0"/>
                                      <w:marTop w:val="0"/>
                                      <w:marBottom w:val="0"/>
                                      <w:divBdr>
                                        <w:top w:val="none" w:sz="0" w:space="0" w:color="auto"/>
                                        <w:left w:val="none" w:sz="0" w:space="0" w:color="auto"/>
                                        <w:bottom w:val="none" w:sz="0" w:space="0" w:color="auto"/>
                                        <w:right w:val="none" w:sz="0" w:space="0" w:color="auto"/>
                                      </w:divBdr>
                                      <w:divsChild>
                                        <w:div w:id="185336844">
                                          <w:marLeft w:val="0"/>
                                          <w:marRight w:val="0"/>
                                          <w:marTop w:val="0"/>
                                          <w:marBottom w:val="0"/>
                                          <w:divBdr>
                                            <w:top w:val="none" w:sz="0" w:space="0" w:color="auto"/>
                                            <w:left w:val="none" w:sz="0" w:space="0" w:color="auto"/>
                                            <w:bottom w:val="none" w:sz="0" w:space="0" w:color="auto"/>
                                            <w:right w:val="none" w:sz="0" w:space="0" w:color="auto"/>
                                          </w:divBdr>
                                        </w:div>
                                      </w:divsChild>
                                    </w:div>
                                    <w:div w:id="176457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6914">
                              <w:marLeft w:val="0"/>
                              <w:marRight w:val="0"/>
                              <w:marTop w:val="0"/>
                              <w:marBottom w:val="0"/>
                              <w:divBdr>
                                <w:top w:val="none" w:sz="0" w:space="0" w:color="auto"/>
                                <w:left w:val="none" w:sz="0" w:space="0" w:color="auto"/>
                                <w:bottom w:val="none" w:sz="0" w:space="0" w:color="auto"/>
                                <w:right w:val="none" w:sz="0" w:space="0" w:color="auto"/>
                              </w:divBdr>
                            </w:div>
                          </w:divsChild>
                        </w:div>
                        <w:div w:id="462163280">
                          <w:marLeft w:val="0"/>
                          <w:marRight w:val="0"/>
                          <w:marTop w:val="0"/>
                          <w:marBottom w:val="0"/>
                          <w:divBdr>
                            <w:top w:val="none" w:sz="0" w:space="0" w:color="auto"/>
                            <w:left w:val="none" w:sz="0" w:space="0" w:color="auto"/>
                            <w:bottom w:val="none" w:sz="0" w:space="0" w:color="auto"/>
                            <w:right w:val="none" w:sz="0" w:space="0" w:color="auto"/>
                          </w:divBdr>
                          <w:divsChild>
                            <w:div w:id="523716821">
                              <w:marLeft w:val="240"/>
                              <w:marRight w:val="0"/>
                              <w:marTop w:val="0"/>
                              <w:marBottom w:val="0"/>
                              <w:divBdr>
                                <w:top w:val="none" w:sz="0" w:space="0" w:color="auto"/>
                                <w:left w:val="none" w:sz="0" w:space="0" w:color="auto"/>
                                <w:bottom w:val="none" w:sz="0" w:space="0" w:color="auto"/>
                                <w:right w:val="none" w:sz="0" w:space="0" w:color="auto"/>
                              </w:divBdr>
                              <w:divsChild>
                                <w:div w:id="1605965069">
                                  <w:marLeft w:val="0"/>
                                  <w:marRight w:val="0"/>
                                  <w:marTop w:val="0"/>
                                  <w:marBottom w:val="0"/>
                                  <w:divBdr>
                                    <w:top w:val="none" w:sz="0" w:space="0" w:color="auto"/>
                                    <w:left w:val="none" w:sz="0" w:space="0" w:color="auto"/>
                                    <w:bottom w:val="none" w:sz="0" w:space="0" w:color="auto"/>
                                    <w:right w:val="none" w:sz="0" w:space="0" w:color="auto"/>
                                  </w:divBdr>
                                  <w:divsChild>
                                    <w:div w:id="229271801">
                                      <w:marLeft w:val="240"/>
                                      <w:marRight w:val="0"/>
                                      <w:marTop w:val="0"/>
                                      <w:marBottom w:val="0"/>
                                      <w:divBdr>
                                        <w:top w:val="none" w:sz="0" w:space="0" w:color="auto"/>
                                        <w:left w:val="none" w:sz="0" w:space="0" w:color="auto"/>
                                        <w:bottom w:val="none" w:sz="0" w:space="0" w:color="auto"/>
                                        <w:right w:val="none" w:sz="0" w:space="0" w:color="auto"/>
                                      </w:divBdr>
                                      <w:divsChild>
                                        <w:div w:id="1652103844">
                                          <w:marLeft w:val="0"/>
                                          <w:marRight w:val="0"/>
                                          <w:marTop w:val="0"/>
                                          <w:marBottom w:val="0"/>
                                          <w:divBdr>
                                            <w:top w:val="none" w:sz="0" w:space="0" w:color="auto"/>
                                            <w:left w:val="none" w:sz="0" w:space="0" w:color="auto"/>
                                            <w:bottom w:val="none" w:sz="0" w:space="0" w:color="auto"/>
                                            <w:right w:val="none" w:sz="0" w:space="0" w:color="auto"/>
                                          </w:divBdr>
                                        </w:div>
                                      </w:divsChild>
                                    </w:div>
                                    <w:div w:id="298463691">
                                      <w:marLeft w:val="0"/>
                                      <w:marRight w:val="0"/>
                                      <w:marTop w:val="0"/>
                                      <w:marBottom w:val="0"/>
                                      <w:divBdr>
                                        <w:top w:val="none" w:sz="0" w:space="0" w:color="auto"/>
                                        <w:left w:val="none" w:sz="0" w:space="0" w:color="auto"/>
                                        <w:bottom w:val="none" w:sz="0" w:space="0" w:color="auto"/>
                                        <w:right w:val="none" w:sz="0" w:space="0" w:color="auto"/>
                                      </w:divBdr>
                                    </w:div>
                                    <w:div w:id="10880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4639">
                              <w:marLeft w:val="0"/>
                              <w:marRight w:val="0"/>
                              <w:marTop w:val="0"/>
                              <w:marBottom w:val="0"/>
                              <w:divBdr>
                                <w:top w:val="none" w:sz="0" w:space="0" w:color="auto"/>
                                <w:left w:val="none" w:sz="0" w:space="0" w:color="auto"/>
                                <w:bottom w:val="none" w:sz="0" w:space="0" w:color="auto"/>
                                <w:right w:val="none" w:sz="0" w:space="0" w:color="auto"/>
                              </w:divBdr>
                            </w:div>
                            <w:div w:id="1648974201">
                              <w:marLeft w:val="0"/>
                              <w:marRight w:val="0"/>
                              <w:marTop w:val="0"/>
                              <w:marBottom w:val="0"/>
                              <w:divBdr>
                                <w:top w:val="none" w:sz="0" w:space="0" w:color="auto"/>
                                <w:left w:val="none" w:sz="0" w:space="0" w:color="auto"/>
                                <w:bottom w:val="none" w:sz="0" w:space="0" w:color="auto"/>
                                <w:right w:val="none" w:sz="0" w:space="0" w:color="auto"/>
                              </w:divBdr>
                            </w:div>
                          </w:divsChild>
                        </w:div>
                        <w:div w:id="914051294">
                          <w:marLeft w:val="0"/>
                          <w:marRight w:val="0"/>
                          <w:marTop w:val="0"/>
                          <w:marBottom w:val="0"/>
                          <w:divBdr>
                            <w:top w:val="none" w:sz="0" w:space="0" w:color="auto"/>
                            <w:left w:val="none" w:sz="0" w:space="0" w:color="auto"/>
                            <w:bottom w:val="none" w:sz="0" w:space="0" w:color="auto"/>
                            <w:right w:val="none" w:sz="0" w:space="0" w:color="auto"/>
                          </w:divBdr>
                          <w:divsChild>
                            <w:div w:id="107941564">
                              <w:marLeft w:val="240"/>
                              <w:marRight w:val="0"/>
                              <w:marTop w:val="0"/>
                              <w:marBottom w:val="0"/>
                              <w:divBdr>
                                <w:top w:val="none" w:sz="0" w:space="0" w:color="auto"/>
                                <w:left w:val="none" w:sz="0" w:space="0" w:color="auto"/>
                                <w:bottom w:val="none" w:sz="0" w:space="0" w:color="auto"/>
                                <w:right w:val="none" w:sz="0" w:space="0" w:color="auto"/>
                              </w:divBdr>
                              <w:divsChild>
                                <w:div w:id="97873925">
                                  <w:marLeft w:val="0"/>
                                  <w:marRight w:val="0"/>
                                  <w:marTop w:val="0"/>
                                  <w:marBottom w:val="0"/>
                                  <w:divBdr>
                                    <w:top w:val="none" w:sz="0" w:space="0" w:color="auto"/>
                                    <w:left w:val="none" w:sz="0" w:space="0" w:color="auto"/>
                                    <w:bottom w:val="none" w:sz="0" w:space="0" w:color="auto"/>
                                    <w:right w:val="none" w:sz="0" w:space="0" w:color="auto"/>
                                  </w:divBdr>
                                  <w:divsChild>
                                    <w:div w:id="944505641">
                                      <w:marLeft w:val="0"/>
                                      <w:marRight w:val="0"/>
                                      <w:marTop w:val="0"/>
                                      <w:marBottom w:val="0"/>
                                      <w:divBdr>
                                        <w:top w:val="none" w:sz="0" w:space="0" w:color="auto"/>
                                        <w:left w:val="none" w:sz="0" w:space="0" w:color="auto"/>
                                        <w:bottom w:val="none" w:sz="0" w:space="0" w:color="auto"/>
                                        <w:right w:val="none" w:sz="0" w:space="0" w:color="auto"/>
                                      </w:divBdr>
                                    </w:div>
                                    <w:div w:id="1443725214">
                                      <w:marLeft w:val="0"/>
                                      <w:marRight w:val="0"/>
                                      <w:marTop w:val="0"/>
                                      <w:marBottom w:val="0"/>
                                      <w:divBdr>
                                        <w:top w:val="none" w:sz="0" w:space="0" w:color="auto"/>
                                        <w:left w:val="none" w:sz="0" w:space="0" w:color="auto"/>
                                        <w:bottom w:val="none" w:sz="0" w:space="0" w:color="auto"/>
                                        <w:right w:val="none" w:sz="0" w:space="0" w:color="auto"/>
                                      </w:divBdr>
                                    </w:div>
                                    <w:div w:id="1901939826">
                                      <w:marLeft w:val="240"/>
                                      <w:marRight w:val="0"/>
                                      <w:marTop w:val="0"/>
                                      <w:marBottom w:val="0"/>
                                      <w:divBdr>
                                        <w:top w:val="none" w:sz="0" w:space="0" w:color="auto"/>
                                        <w:left w:val="none" w:sz="0" w:space="0" w:color="auto"/>
                                        <w:bottom w:val="none" w:sz="0" w:space="0" w:color="auto"/>
                                        <w:right w:val="none" w:sz="0" w:space="0" w:color="auto"/>
                                      </w:divBdr>
                                      <w:divsChild>
                                        <w:div w:id="9118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63933">
                              <w:marLeft w:val="0"/>
                              <w:marRight w:val="0"/>
                              <w:marTop w:val="0"/>
                              <w:marBottom w:val="0"/>
                              <w:divBdr>
                                <w:top w:val="none" w:sz="0" w:space="0" w:color="auto"/>
                                <w:left w:val="none" w:sz="0" w:space="0" w:color="auto"/>
                                <w:bottom w:val="none" w:sz="0" w:space="0" w:color="auto"/>
                                <w:right w:val="none" w:sz="0" w:space="0" w:color="auto"/>
                              </w:divBdr>
                            </w:div>
                            <w:div w:id="1502814365">
                              <w:marLeft w:val="0"/>
                              <w:marRight w:val="0"/>
                              <w:marTop w:val="0"/>
                              <w:marBottom w:val="0"/>
                              <w:divBdr>
                                <w:top w:val="none" w:sz="0" w:space="0" w:color="auto"/>
                                <w:left w:val="none" w:sz="0" w:space="0" w:color="auto"/>
                                <w:bottom w:val="none" w:sz="0" w:space="0" w:color="auto"/>
                                <w:right w:val="none" w:sz="0" w:space="0" w:color="auto"/>
                              </w:divBdr>
                            </w:div>
                          </w:divsChild>
                        </w:div>
                        <w:div w:id="962737673">
                          <w:marLeft w:val="0"/>
                          <w:marRight w:val="0"/>
                          <w:marTop w:val="0"/>
                          <w:marBottom w:val="0"/>
                          <w:divBdr>
                            <w:top w:val="none" w:sz="0" w:space="0" w:color="auto"/>
                            <w:left w:val="none" w:sz="0" w:space="0" w:color="auto"/>
                            <w:bottom w:val="none" w:sz="0" w:space="0" w:color="auto"/>
                            <w:right w:val="none" w:sz="0" w:space="0" w:color="auto"/>
                          </w:divBdr>
                          <w:divsChild>
                            <w:div w:id="1409157256">
                              <w:marLeft w:val="240"/>
                              <w:marRight w:val="0"/>
                              <w:marTop w:val="0"/>
                              <w:marBottom w:val="0"/>
                              <w:divBdr>
                                <w:top w:val="none" w:sz="0" w:space="0" w:color="auto"/>
                                <w:left w:val="none" w:sz="0" w:space="0" w:color="auto"/>
                                <w:bottom w:val="none" w:sz="0" w:space="0" w:color="auto"/>
                                <w:right w:val="none" w:sz="0" w:space="0" w:color="auto"/>
                              </w:divBdr>
                              <w:divsChild>
                                <w:div w:id="2002152568">
                                  <w:marLeft w:val="0"/>
                                  <w:marRight w:val="0"/>
                                  <w:marTop w:val="0"/>
                                  <w:marBottom w:val="0"/>
                                  <w:divBdr>
                                    <w:top w:val="none" w:sz="0" w:space="0" w:color="auto"/>
                                    <w:left w:val="none" w:sz="0" w:space="0" w:color="auto"/>
                                    <w:bottom w:val="none" w:sz="0" w:space="0" w:color="auto"/>
                                    <w:right w:val="none" w:sz="0" w:space="0" w:color="auto"/>
                                  </w:divBdr>
                                  <w:divsChild>
                                    <w:div w:id="789714070">
                                      <w:marLeft w:val="0"/>
                                      <w:marRight w:val="0"/>
                                      <w:marTop w:val="0"/>
                                      <w:marBottom w:val="0"/>
                                      <w:divBdr>
                                        <w:top w:val="none" w:sz="0" w:space="0" w:color="auto"/>
                                        <w:left w:val="none" w:sz="0" w:space="0" w:color="auto"/>
                                        <w:bottom w:val="none" w:sz="0" w:space="0" w:color="auto"/>
                                        <w:right w:val="none" w:sz="0" w:space="0" w:color="auto"/>
                                      </w:divBdr>
                                    </w:div>
                                    <w:div w:id="794105162">
                                      <w:marLeft w:val="240"/>
                                      <w:marRight w:val="0"/>
                                      <w:marTop w:val="0"/>
                                      <w:marBottom w:val="0"/>
                                      <w:divBdr>
                                        <w:top w:val="none" w:sz="0" w:space="0" w:color="auto"/>
                                        <w:left w:val="none" w:sz="0" w:space="0" w:color="auto"/>
                                        <w:bottom w:val="none" w:sz="0" w:space="0" w:color="auto"/>
                                        <w:right w:val="none" w:sz="0" w:space="0" w:color="auto"/>
                                      </w:divBdr>
                                      <w:divsChild>
                                        <w:div w:id="1532837273">
                                          <w:marLeft w:val="0"/>
                                          <w:marRight w:val="0"/>
                                          <w:marTop w:val="0"/>
                                          <w:marBottom w:val="0"/>
                                          <w:divBdr>
                                            <w:top w:val="none" w:sz="0" w:space="0" w:color="auto"/>
                                            <w:left w:val="none" w:sz="0" w:space="0" w:color="auto"/>
                                            <w:bottom w:val="none" w:sz="0" w:space="0" w:color="auto"/>
                                            <w:right w:val="none" w:sz="0" w:space="0" w:color="auto"/>
                                          </w:divBdr>
                                        </w:div>
                                      </w:divsChild>
                                    </w:div>
                                    <w:div w:id="9527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2879">
                              <w:marLeft w:val="0"/>
                              <w:marRight w:val="0"/>
                              <w:marTop w:val="0"/>
                              <w:marBottom w:val="0"/>
                              <w:divBdr>
                                <w:top w:val="none" w:sz="0" w:space="0" w:color="auto"/>
                                <w:left w:val="none" w:sz="0" w:space="0" w:color="auto"/>
                                <w:bottom w:val="none" w:sz="0" w:space="0" w:color="auto"/>
                                <w:right w:val="none" w:sz="0" w:space="0" w:color="auto"/>
                              </w:divBdr>
                            </w:div>
                            <w:div w:id="1943145250">
                              <w:marLeft w:val="0"/>
                              <w:marRight w:val="0"/>
                              <w:marTop w:val="0"/>
                              <w:marBottom w:val="0"/>
                              <w:divBdr>
                                <w:top w:val="none" w:sz="0" w:space="0" w:color="auto"/>
                                <w:left w:val="none" w:sz="0" w:space="0" w:color="auto"/>
                                <w:bottom w:val="none" w:sz="0" w:space="0" w:color="auto"/>
                                <w:right w:val="none" w:sz="0" w:space="0" w:color="auto"/>
                              </w:divBdr>
                            </w:div>
                          </w:divsChild>
                        </w:div>
                        <w:div w:id="1060203767">
                          <w:marLeft w:val="0"/>
                          <w:marRight w:val="0"/>
                          <w:marTop w:val="0"/>
                          <w:marBottom w:val="0"/>
                          <w:divBdr>
                            <w:top w:val="none" w:sz="0" w:space="0" w:color="auto"/>
                            <w:left w:val="none" w:sz="0" w:space="0" w:color="auto"/>
                            <w:bottom w:val="none" w:sz="0" w:space="0" w:color="auto"/>
                            <w:right w:val="none" w:sz="0" w:space="0" w:color="auto"/>
                          </w:divBdr>
                          <w:divsChild>
                            <w:div w:id="496190618">
                              <w:marLeft w:val="240"/>
                              <w:marRight w:val="0"/>
                              <w:marTop w:val="0"/>
                              <w:marBottom w:val="0"/>
                              <w:divBdr>
                                <w:top w:val="none" w:sz="0" w:space="0" w:color="auto"/>
                                <w:left w:val="none" w:sz="0" w:space="0" w:color="auto"/>
                                <w:bottom w:val="none" w:sz="0" w:space="0" w:color="auto"/>
                                <w:right w:val="none" w:sz="0" w:space="0" w:color="auto"/>
                              </w:divBdr>
                              <w:divsChild>
                                <w:div w:id="1359500635">
                                  <w:marLeft w:val="0"/>
                                  <w:marRight w:val="0"/>
                                  <w:marTop w:val="0"/>
                                  <w:marBottom w:val="0"/>
                                  <w:divBdr>
                                    <w:top w:val="none" w:sz="0" w:space="0" w:color="auto"/>
                                    <w:left w:val="none" w:sz="0" w:space="0" w:color="auto"/>
                                    <w:bottom w:val="none" w:sz="0" w:space="0" w:color="auto"/>
                                    <w:right w:val="none" w:sz="0" w:space="0" w:color="auto"/>
                                  </w:divBdr>
                                  <w:divsChild>
                                    <w:div w:id="661157999">
                                      <w:marLeft w:val="240"/>
                                      <w:marRight w:val="0"/>
                                      <w:marTop w:val="0"/>
                                      <w:marBottom w:val="0"/>
                                      <w:divBdr>
                                        <w:top w:val="none" w:sz="0" w:space="0" w:color="auto"/>
                                        <w:left w:val="none" w:sz="0" w:space="0" w:color="auto"/>
                                        <w:bottom w:val="none" w:sz="0" w:space="0" w:color="auto"/>
                                        <w:right w:val="none" w:sz="0" w:space="0" w:color="auto"/>
                                      </w:divBdr>
                                      <w:divsChild>
                                        <w:div w:id="1573928925">
                                          <w:marLeft w:val="0"/>
                                          <w:marRight w:val="0"/>
                                          <w:marTop w:val="0"/>
                                          <w:marBottom w:val="0"/>
                                          <w:divBdr>
                                            <w:top w:val="none" w:sz="0" w:space="0" w:color="auto"/>
                                            <w:left w:val="none" w:sz="0" w:space="0" w:color="auto"/>
                                            <w:bottom w:val="none" w:sz="0" w:space="0" w:color="auto"/>
                                            <w:right w:val="none" w:sz="0" w:space="0" w:color="auto"/>
                                          </w:divBdr>
                                        </w:div>
                                      </w:divsChild>
                                    </w:div>
                                    <w:div w:id="1500080221">
                                      <w:marLeft w:val="0"/>
                                      <w:marRight w:val="0"/>
                                      <w:marTop w:val="0"/>
                                      <w:marBottom w:val="0"/>
                                      <w:divBdr>
                                        <w:top w:val="none" w:sz="0" w:space="0" w:color="auto"/>
                                        <w:left w:val="none" w:sz="0" w:space="0" w:color="auto"/>
                                        <w:bottom w:val="none" w:sz="0" w:space="0" w:color="auto"/>
                                        <w:right w:val="none" w:sz="0" w:space="0" w:color="auto"/>
                                      </w:divBdr>
                                    </w:div>
                                    <w:div w:id="166123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125870">
                              <w:marLeft w:val="0"/>
                              <w:marRight w:val="0"/>
                              <w:marTop w:val="0"/>
                              <w:marBottom w:val="0"/>
                              <w:divBdr>
                                <w:top w:val="none" w:sz="0" w:space="0" w:color="auto"/>
                                <w:left w:val="none" w:sz="0" w:space="0" w:color="auto"/>
                                <w:bottom w:val="none" w:sz="0" w:space="0" w:color="auto"/>
                                <w:right w:val="none" w:sz="0" w:space="0" w:color="auto"/>
                              </w:divBdr>
                            </w:div>
                            <w:div w:id="1918589067">
                              <w:marLeft w:val="0"/>
                              <w:marRight w:val="0"/>
                              <w:marTop w:val="0"/>
                              <w:marBottom w:val="0"/>
                              <w:divBdr>
                                <w:top w:val="none" w:sz="0" w:space="0" w:color="auto"/>
                                <w:left w:val="none" w:sz="0" w:space="0" w:color="auto"/>
                                <w:bottom w:val="none" w:sz="0" w:space="0" w:color="auto"/>
                                <w:right w:val="none" w:sz="0" w:space="0" w:color="auto"/>
                              </w:divBdr>
                            </w:div>
                          </w:divsChild>
                        </w:div>
                        <w:div w:id="1166703328">
                          <w:marLeft w:val="0"/>
                          <w:marRight w:val="0"/>
                          <w:marTop w:val="0"/>
                          <w:marBottom w:val="0"/>
                          <w:divBdr>
                            <w:top w:val="none" w:sz="0" w:space="0" w:color="auto"/>
                            <w:left w:val="none" w:sz="0" w:space="0" w:color="auto"/>
                            <w:bottom w:val="none" w:sz="0" w:space="0" w:color="auto"/>
                            <w:right w:val="none" w:sz="0" w:space="0" w:color="auto"/>
                          </w:divBdr>
                          <w:divsChild>
                            <w:div w:id="293218225">
                              <w:marLeft w:val="0"/>
                              <w:marRight w:val="0"/>
                              <w:marTop w:val="0"/>
                              <w:marBottom w:val="0"/>
                              <w:divBdr>
                                <w:top w:val="none" w:sz="0" w:space="0" w:color="auto"/>
                                <w:left w:val="none" w:sz="0" w:space="0" w:color="auto"/>
                                <w:bottom w:val="none" w:sz="0" w:space="0" w:color="auto"/>
                                <w:right w:val="none" w:sz="0" w:space="0" w:color="auto"/>
                              </w:divBdr>
                            </w:div>
                            <w:div w:id="845560631">
                              <w:marLeft w:val="0"/>
                              <w:marRight w:val="0"/>
                              <w:marTop w:val="0"/>
                              <w:marBottom w:val="0"/>
                              <w:divBdr>
                                <w:top w:val="none" w:sz="0" w:space="0" w:color="auto"/>
                                <w:left w:val="none" w:sz="0" w:space="0" w:color="auto"/>
                                <w:bottom w:val="none" w:sz="0" w:space="0" w:color="auto"/>
                                <w:right w:val="none" w:sz="0" w:space="0" w:color="auto"/>
                              </w:divBdr>
                            </w:div>
                            <w:div w:id="1852647951">
                              <w:marLeft w:val="240"/>
                              <w:marRight w:val="0"/>
                              <w:marTop w:val="0"/>
                              <w:marBottom w:val="0"/>
                              <w:divBdr>
                                <w:top w:val="none" w:sz="0" w:space="0" w:color="auto"/>
                                <w:left w:val="none" w:sz="0" w:space="0" w:color="auto"/>
                                <w:bottom w:val="none" w:sz="0" w:space="0" w:color="auto"/>
                                <w:right w:val="none" w:sz="0" w:space="0" w:color="auto"/>
                              </w:divBdr>
                              <w:divsChild>
                                <w:div w:id="1052922725">
                                  <w:marLeft w:val="0"/>
                                  <w:marRight w:val="0"/>
                                  <w:marTop w:val="0"/>
                                  <w:marBottom w:val="0"/>
                                  <w:divBdr>
                                    <w:top w:val="none" w:sz="0" w:space="0" w:color="auto"/>
                                    <w:left w:val="none" w:sz="0" w:space="0" w:color="auto"/>
                                    <w:bottom w:val="none" w:sz="0" w:space="0" w:color="auto"/>
                                    <w:right w:val="none" w:sz="0" w:space="0" w:color="auto"/>
                                  </w:divBdr>
                                  <w:divsChild>
                                    <w:div w:id="406155443">
                                      <w:marLeft w:val="0"/>
                                      <w:marRight w:val="0"/>
                                      <w:marTop w:val="0"/>
                                      <w:marBottom w:val="0"/>
                                      <w:divBdr>
                                        <w:top w:val="none" w:sz="0" w:space="0" w:color="auto"/>
                                        <w:left w:val="none" w:sz="0" w:space="0" w:color="auto"/>
                                        <w:bottom w:val="none" w:sz="0" w:space="0" w:color="auto"/>
                                        <w:right w:val="none" w:sz="0" w:space="0" w:color="auto"/>
                                      </w:divBdr>
                                    </w:div>
                                    <w:div w:id="1308978253">
                                      <w:marLeft w:val="0"/>
                                      <w:marRight w:val="0"/>
                                      <w:marTop w:val="0"/>
                                      <w:marBottom w:val="0"/>
                                      <w:divBdr>
                                        <w:top w:val="none" w:sz="0" w:space="0" w:color="auto"/>
                                        <w:left w:val="none" w:sz="0" w:space="0" w:color="auto"/>
                                        <w:bottom w:val="none" w:sz="0" w:space="0" w:color="auto"/>
                                        <w:right w:val="none" w:sz="0" w:space="0" w:color="auto"/>
                                      </w:divBdr>
                                    </w:div>
                                    <w:div w:id="2080857178">
                                      <w:marLeft w:val="240"/>
                                      <w:marRight w:val="0"/>
                                      <w:marTop w:val="0"/>
                                      <w:marBottom w:val="0"/>
                                      <w:divBdr>
                                        <w:top w:val="none" w:sz="0" w:space="0" w:color="auto"/>
                                        <w:left w:val="none" w:sz="0" w:space="0" w:color="auto"/>
                                        <w:bottom w:val="none" w:sz="0" w:space="0" w:color="auto"/>
                                        <w:right w:val="none" w:sz="0" w:space="0" w:color="auto"/>
                                      </w:divBdr>
                                      <w:divsChild>
                                        <w:div w:id="20222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326529">
                          <w:marLeft w:val="0"/>
                          <w:marRight w:val="0"/>
                          <w:marTop w:val="0"/>
                          <w:marBottom w:val="0"/>
                          <w:divBdr>
                            <w:top w:val="none" w:sz="0" w:space="0" w:color="auto"/>
                            <w:left w:val="none" w:sz="0" w:space="0" w:color="auto"/>
                            <w:bottom w:val="none" w:sz="0" w:space="0" w:color="auto"/>
                            <w:right w:val="none" w:sz="0" w:space="0" w:color="auto"/>
                          </w:divBdr>
                          <w:divsChild>
                            <w:div w:id="1305893829">
                              <w:marLeft w:val="0"/>
                              <w:marRight w:val="0"/>
                              <w:marTop w:val="0"/>
                              <w:marBottom w:val="0"/>
                              <w:divBdr>
                                <w:top w:val="none" w:sz="0" w:space="0" w:color="auto"/>
                                <w:left w:val="none" w:sz="0" w:space="0" w:color="auto"/>
                                <w:bottom w:val="none" w:sz="0" w:space="0" w:color="auto"/>
                                <w:right w:val="none" w:sz="0" w:space="0" w:color="auto"/>
                              </w:divBdr>
                            </w:div>
                            <w:div w:id="1788620584">
                              <w:marLeft w:val="0"/>
                              <w:marRight w:val="0"/>
                              <w:marTop w:val="0"/>
                              <w:marBottom w:val="0"/>
                              <w:divBdr>
                                <w:top w:val="none" w:sz="0" w:space="0" w:color="auto"/>
                                <w:left w:val="none" w:sz="0" w:space="0" w:color="auto"/>
                                <w:bottom w:val="none" w:sz="0" w:space="0" w:color="auto"/>
                                <w:right w:val="none" w:sz="0" w:space="0" w:color="auto"/>
                              </w:divBdr>
                            </w:div>
                            <w:div w:id="1932280138">
                              <w:marLeft w:val="240"/>
                              <w:marRight w:val="0"/>
                              <w:marTop w:val="0"/>
                              <w:marBottom w:val="0"/>
                              <w:divBdr>
                                <w:top w:val="none" w:sz="0" w:space="0" w:color="auto"/>
                                <w:left w:val="none" w:sz="0" w:space="0" w:color="auto"/>
                                <w:bottom w:val="none" w:sz="0" w:space="0" w:color="auto"/>
                                <w:right w:val="none" w:sz="0" w:space="0" w:color="auto"/>
                              </w:divBdr>
                              <w:divsChild>
                                <w:div w:id="620184981">
                                  <w:marLeft w:val="0"/>
                                  <w:marRight w:val="0"/>
                                  <w:marTop w:val="0"/>
                                  <w:marBottom w:val="0"/>
                                  <w:divBdr>
                                    <w:top w:val="none" w:sz="0" w:space="0" w:color="auto"/>
                                    <w:left w:val="none" w:sz="0" w:space="0" w:color="auto"/>
                                    <w:bottom w:val="none" w:sz="0" w:space="0" w:color="auto"/>
                                    <w:right w:val="none" w:sz="0" w:space="0" w:color="auto"/>
                                  </w:divBdr>
                                  <w:divsChild>
                                    <w:div w:id="971209867">
                                      <w:marLeft w:val="0"/>
                                      <w:marRight w:val="0"/>
                                      <w:marTop w:val="0"/>
                                      <w:marBottom w:val="0"/>
                                      <w:divBdr>
                                        <w:top w:val="none" w:sz="0" w:space="0" w:color="auto"/>
                                        <w:left w:val="none" w:sz="0" w:space="0" w:color="auto"/>
                                        <w:bottom w:val="none" w:sz="0" w:space="0" w:color="auto"/>
                                        <w:right w:val="none" w:sz="0" w:space="0" w:color="auto"/>
                                      </w:divBdr>
                                    </w:div>
                                    <w:div w:id="1254362621">
                                      <w:marLeft w:val="0"/>
                                      <w:marRight w:val="0"/>
                                      <w:marTop w:val="0"/>
                                      <w:marBottom w:val="0"/>
                                      <w:divBdr>
                                        <w:top w:val="none" w:sz="0" w:space="0" w:color="auto"/>
                                        <w:left w:val="none" w:sz="0" w:space="0" w:color="auto"/>
                                        <w:bottom w:val="none" w:sz="0" w:space="0" w:color="auto"/>
                                        <w:right w:val="none" w:sz="0" w:space="0" w:color="auto"/>
                                      </w:divBdr>
                                    </w:div>
                                    <w:div w:id="1673725858">
                                      <w:marLeft w:val="240"/>
                                      <w:marRight w:val="0"/>
                                      <w:marTop w:val="0"/>
                                      <w:marBottom w:val="0"/>
                                      <w:divBdr>
                                        <w:top w:val="none" w:sz="0" w:space="0" w:color="auto"/>
                                        <w:left w:val="none" w:sz="0" w:space="0" w:color="auto"/>
                                        <w:bottom w:val="none" w:sz="0" w:space="0" w:color="auto"/>
                                        <w:right w:val="none" w:sz="0" w:space="0" w:color="auto"/>
                                      </w:divBdr>
                                      <w:divsChild>
                                        <w:div w:id="520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195245">
                          <w:marLeft w:val="0"/>
                          <w:marRight w:val="0"/>
                          <w:marTop w:val="0"/>
                          <w:marBottom w:val="0"/>
                          <w:divBdr>
                            <w:top w:val="none" w:sz="0" w:space="0" w:color="auto"/>
                            <w:left w:val="none" w:sz="0" w:space="0" w:color="auto"/>
                            <w:bottom w:val="none" w:sz="0" w:space="0" w:color="auto"/>
                            <w:right w:val="none" w:sz="0" w:space="0" w:color="auto"/>
                          </w:divBdr>
                          <w:divsChild>
                            <w:div w:id="60367323">
                              <w:marLeft w:val="0"/>
                              <w:marRight w:val="0"/>
                              <w:marTop w:val="0"/>
                              <w:marBottom w:val="0"/>
                              <w:divBdr>
                                <w:top w:val="none" w:sz="0" w:space="0" w:color="auto"/>
                                <w:left w:val="none" w:sz="0" w:space="0" w:color="auto"/>
                                <w:bottom w:val="none" w:sz="0" w:space="0" w:color="auto"/>
                                <w:right w:val="none" w:sz="0" w:space="0" w:color="auto"/>
                              </w:divBdr>
                            </w:div>
                            <w:div w:id="1044987777">
                              <w:marLeft w:val="0"/>
                              <w:marRight w:val="0"/>
                              <w:marTop w:val="0"/>
                              <w:marBottom w:val="0"/>
                              <w:divBdr>
                                <w:top w:val="none" w:sz="0" w:space="0" w:color="auto"/>
                                <w:left w:val="none" w:sz="0" w:space="0" w:color="auto"/>
                                <w:bottom w:val="none" w:sz="0" w:space="0" w:color="auto"/>
                                <w:right w:val="none" w:sz="0" w:space="0" w:color="auto"/>
                              </w:divBdr>
                            </w:div>
                            <w:div w:id="1421755440">
                              <w:marLeft w:val="240"/>
                              <w:marRight w:val="0"/>
                              <w:marTop w:val="0"/>
                              <w:marBottom w:val="0"/>
                              <w:divBdr>
                                <w:top w:val="none" w:sz="0" w:space="0" w:color="auto"/>
                                <w:left w:val="none" w:sz="0" w:space="0" w:color="auto"/>
                                <w:bottom w:val="none" w:sz="0" w:space="0" w:color="auto"/>
                                <w:right w:val="none" w:sz="0" w:space="0" w:color="auto"/>
                              </w:divBdr>
                              <w:divsChild>
                                <w:div w:id="1640379374">
                                  <w:marLeft w:val="0"/>
                                  <w:marRight w:val="0"/>
                                  <w:marTop w:val="0"/>
                                  <w:marBottom w:val="0"/>
                                  <w:divBdr>
                                    <w:top w:val="none" w:sz="0" w:space="0" w:color="auto"/>
                                    <w:left w:val="none" w:sz="0" w:space="0" w:color="auto"/>
                                    <w:bottom w:val="none" w:sz="0" w:space="0" w:color="auto"/>
                                    <w:right w:val="none" w:sz="0" w:space="0" w:color="auto"/>
                                  </w:divBdr>
                                  <w:divsChild>
                                    <w:div w:id="236090896">
                                      <w:marLeft w:val="0"/>
                                      <w:marRight w:val="0"/>
                                      <w:marTop w:val="0"/>
                                      <w:marBottom w:val="0"/>
                                      <w:divBdr>
                                        <w:top w:val="none" w:sz="0" w:space="0" w:color="auto"/>
                                        <w:left w:val="none" w:sz="0" w:space="0" w:color="auto"/>
                                        <w:bottom w:val="none" w:sz="0" w:space="0" w:color="auto"/>
                                        <w:right w:val="none" w:sz="0" w:space="0" w:color="auto"/>
                                      </w:divBdr>
                                    </w:div>
                                    <w:div w:id="908031488">
                                      <w:marLeft w:val="240"/>
                                      <w:marRight w:val="0"/>
                                      <w:marTop w:val="0"/>
                                      <w:marBottom w:val="0"/>
                                      <w:divBdr>
                                        <w:top w:val="none" w:sz="0" w:space="0" w:color="auto"/>
                                        <w:left w:val="none" w:sz="0" w:space="0" w:color="auto"/>
                                        <w:bottom w:val="none" w:sz="0" w:space="0" w:color="auto"/>
                                        <w:right w:val="none" w:sz="0" w:space="0" w:color="auto"/>
                                      </w:divBdr>
                                      <w:divsChild>
                                        <w:div w:id="1198542998">
                                          <w:marLeft w:val="0"/>
                                          <w:marRight w:val="0"/>
                                          <w:marTop w:val="0"/>
                                          <w:marBottom w:val="0"/>
                                          <w:divBdr>
                                            <w:top w:val="none" w:sz="0" w:space="0" w:color="auto"/>
                                            <w:left w:val="none" w:sz="0" w:space="0" w:color="auto"/>
                                            <w:bottom w:val="none" w:sz="0" w:space="0" w:color="auto"/>
                                            <w:right w:val="none" w:sz="0" w:space="0" w:color="auto"/>
                                          </w:divBdr>
                                        </w:div>
                                      </w:divsChild>
                                    </w:div>
                                    <w:div w:id="11587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3852">
                          <w:marLeft w:val="0"/>
                          <w:marRight w:val="0"/>
                          <w:marTop w:val="0"/>
                          <w:marBottom w:val="0"/>
                          <w:divBdr>
                            <w:top w:val="none" w:sz="0" w:space="0" w:color="auto"/>
                            <w:left w:val="none" w:sz="0" w:space="0" w:color="auto"/>
                            <w:bottom w:val="none" w:sz="0" w:space="0" w:color="auto"/>
                            <w:right w:val="none" w:sz="0" w:space="0" w:color="auto"/>
                          </w:divBdr>
                          <w:divsChild>
                            <w:div w:id="700742039">
                              <w:marLeft w:val="240"/>
                              <w:marRight w:val="0"/>
                              <w:marTop w:val="0"/>
                              <w:marBottom w:val="0"/>
                              <w:divBdr>
                                <w:top w:val="none" w:sz="0" w:space="0" w:color="auto"/>
                                <w:left w:val="none" w:sz="0" w:space="0" w:color="auto"/>
                                <w:bottom w:val="none" w:sz="0" w:space="0" w:color="auto"/>
                                <w:right w:val="none" w:sz="0" w:space="0" w:color="auto"/>
                              </w:divBdr>
                              <w:divsChild>
                                <w:div w:id="544366419">
                                  <w:marLeft w:val="0"/>
                                  <w:marRight w:val="0"/>
                                  <w:marTop w:val="0"/>
                                  <w:marBottom w:val="0"/>
                                  <w:divBdr>
                                    <w:top w:val="none" w:sz="0" w:space="0" w:color="auto"/>
                                    <w:left w:val="none" w:sz="0" w:space="0" w:color="auto"/>
                                    <w:bottom w:val="none" w:sz="0" w:space="0" w:color="auto"/>
                                    <w:right w:val="none" w:sz="0" w:space="0" w:color="auto"/>
                                  </w:divBdr>
                                  <w:divsChild>
                                    <w:div w:id="1250233706">
                                      <w:marLeft w:val="0"/>
                                      <w:marRight w:val="0"/>
                                      <w:marTop w:val="0"/>
                                      <w:marBottom w:val="0"/>
                                      <w:divBdr>
                                        <w:top w:val="none" w:sz="0" w:space="0" w:color="auto"/>
                                        <w:left w:val="none" w:sz="0" w:space="0" w:color="auto"/>
                                        <w:bottom w:val="none" w:sz="0" w:space="0" w:color="auto"/>
                                        <w:right w:val="none" w:sz="0" w:space="0" w:color="auto"/>
                                      </w:divBdr>
                                    </w:div>
                                    <w:div w:id="1327129336">
                                      <w:marLeft w:val="240"/>
                                      <w:marRight w:val="0"/>
                                      <w:marTop w:val="0"/>
                                      <w:marBottom w:val="0"/>
                                      <w:divBdr>
                                        <w:top w:val="none" w:sz="0" w:space="0" w:color="auto"/>
                                        <w:left w:val="none" w:sz="0" w:space="0" w:color="auto"/>
                                        <w:bottom w:val="none" w:sz="0" w:space="0" w:color="auto"/>
                                        <w:right w:val="none" w:sz="0" w:space="0" w:color="auto"/>
                                      </w:divBdr>
                                      <w:divsChild>
                                        <w:div w:id="790368769">
                                          <w:marLeft w:val="0"/>
                                          <w:marRight w:val="0"/>
                                          <w:marTop w:val="0"/>
                                          <w:marBottom w:val="0"/>
                                          <w:divBdr>
                                            <w:top w:val="none" w:sz="0" w:space="0" w:color="auto"/>
                                            <w:left w:val="none" w:sz="0" w:space="0" w:color="auto"/>
                                            <w:bottom w:val="none" w:sz="0" w:space="0" w:color="auto"/>
                                            <w:right w:val="none" w:sz="0" w:space="0" w:color="auto"/>
                                          </w:divBdr>
                                        </w:div>
                                      </w:divsChild>
                                    </w:div>
                                    <w:div w:id="168469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3426">
                              <w:marLeft w:val="0"/>
                              <w:marRight w:val="0"/>
                              <w:marTop w:val="0"/>
                              <w:marBottom w:val="0"/>
                              <w:divBdr>
                                <w:top w:val="none" w:sz="0" w:space="0" w:color="auto"/>
                                <w:left w:val="none" w:sz="0" w:space="0" w:color="auto"/>
                                <w:bottom w:val="none" w:sz="0" w:space="0" w:color="auto"/>
                                <w:right w:val="none" w:sz="0" w:space="0" w:color="auto"/>
                              </w:divBdr>
                            </w:div>
                            <w:div w:id="1800757830">
                              <w:marLeft w:val="0"/>
                              <w:marRight w:val="0"/>
                              <w:marTop w:val="0"/>
                              <w:marBottom w:val="0"/>
                              <w:divBdr>
                                <w:top w:val="none" w:sz="0" w:space="0" w:color="auto"/>
                                <w:left w:val="none" w:sz="0" w:space="0" w:color="auto"/>
                                <w:bottom w:val="none" w:sz="0" w:space="0" w:color="auto"/>
                                <w:right w:val="none" w:sz="0" w:space="0" w:color="auto"/>
                              </w:divBdr>
                            </w:div>
                          </w:divsChild>
                        </w:div>
                        <w:div w:id="1844934727">
                          <w:marLeft w:val="0"/>
                          <w:marRight w:val="0"/>
                          <w:marTop w:val="0"/>
                          <w:marBottom w:val="0"/>
                          <w:divBdr>
                            <w:top w:val="none" w:sz="0" w:space="0" w:color="auto"/>
                            <w:left w:val="none" w:sz="0" w:space="0" w:color="auto"/>
                            <w:bottom w:val="none" w:sz="0" w:space="0" w:color="auto"/>
                            <w:right w:val="none" w:sz="0" w:space="0" w:color="auto"/>
                          </w:divBdr>
                          <w:divsChild>
                            <w:div w:id="54401112">
                              <w:marLeft w:val="240"/>
                              <w:marRight w:val="0"/>
                              <w:marTop w:val="0"/>
                              <w:marBottom w:val="0"/>
                              <w:divBdr>
                                <w:top w:val="none" w:sz="0" w:space="0" w:color="auto"/>
                                <w:left w:val="none" w:sz="0" w:space="0" w:color="auto"/>
                                <w:bottom w:val="none" w:sz="0" w:space="0" w:color="auto"/>
                                <w:right w:val="none" w:sz="0" w:space="0" w:color="auto"/>
                              </w:divBdr>
                              <w:divsChild>
                                <w:div w:id="843134379">
                                  <w:marLeft w:val="0"/>
                                  <w:marRight w:val="0"/>
                                  <w:marTop w:val="0"/>
                                  <w:marBottom w:val="0"/>
                                  <w:divBdr>
                                    <w:top w:val="none" w:sz="0" w:space="0" w:color="auto"/>
                                    <w:left w:val="none" w:sz="0" w:space="0" w:color="auto"/>
                                    <w:bottom w:val="none" w:sz="0" w:space="0" w:color="auto"/>
                                    <w:right w:val="none" w:sz="0" w:space="0" w:color="auto"/>
                                  </w:divBdr>
                                  <w:divsChild>
                                    <w:div w:id="1315374230">
                                      <w:marLeft w:val="240"/>
                                      <w:marRight w:val="0"/>
                                      <w:marTop w:val="0"/>
                                      <w:marBottom w:val="0"/>
                                      <w:divBdr>
                                        <w:top w:val="none" w:sz="0" w:space="0" w:color="auto"/>
                                        <w:left w:val="none" w:sz="0" w:space="0" w:color="auto"/>
                                        <w:bottom w:val="none" w:sz="0" w:space="0" w:color="auto"/>
                                        <w:right w:val="none" w:sz="0" w:space="0" w:color="auto"/>
                                      </w:divBdr>
                                      <w:divsChild>
                                        <w:div w:id="1249926596">
                                          <w:marLeft w:val="0"/>
                                          <w:marRight w:val="0"/>
                                          <w:marTop w:val="0"/>
                                          <w:marBottom w:val="0"/>
                                          <w:divBdr>
                                            <w:top w:val="none" w:sz="0" w:space="0" w:color="auto"/>
                                            <w:left w:val="none" w:sz="0" w:space="0" w:color="auto"/>
                                            <w:bottom w:val="none" w:sz="0" w:space="0" w:color="auto"/>
                                            <w:right w:val="none" w:sz="0" w:space="0" w:color="auto"/>
                                          </w:divBdr>
                                        </w:div>
                                      </w:divsChild>
                                    </w:div>
                                    <w:div w:id="1742747409">
                                      <w:marLeft w:val="0"/>
                                      <w:marRight w:val="0"/>
                                      <w:marTop w:val="0"/>
                                      <w:marBottom w:val="0"/>
                                      <w:divBdr>
                                        <w:top w:val="none" w:sz="0" w:space="0" w:color="auto"/>
                                        <w:left w:val="none" w:sz="0" w:space="0" w:color="auto"/>
                                        <w:bottom w:val="none" w:sz="0" w:space="0" w:color="auto"/>
                                        <w:right w:val="none" w:sz="0" w:space="0" w:color="auto"/>
                                      </w:divBdr>
                                    </w:div>
                                    <w:div w:id="186682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4193">
                              <w:marLeft w:val="0"/>
                              <w:marRight w:val="0"/>
                              <w:marTop w:val="0"/>
                              <w:marBottom w:val="0"/>
                              <w:divBdr>
                                <w:top w:val="none" w:sz="0" w:space="0" w:color="auto"/>
                                <w:left w:val="none" w:sz="0" w:space="0" w:color="auto"/>
                                <w:bottom w:val="none" w:sz="0" w:space="0" w:color="auto"/>
                                <w:right w:val="none" w:sz="0" w:space="0" w:color="auto"/>
                              </w:divBdr>
                            </w:div>
                            <w:div w:id="1996643924">
                              <w:marLeft w:val="0"/>
                              <w:marRight w:val="0"/>
                              <w:marTop w:val="0"/>
                              <w:marBottom w:val="0"/>
                              <w:divBdr>
                                <w:top w:val="none" w:sz="0" w:space="0" w:color="auto"/>
                                <w:left w:val="none" w:sz="0" w:space="0" w:color="auto"/>
                                <w:bottom w:val="none" w:sz="0" w:space="0" w:color="auto"/>
                                <w:right w:val="none" w:sz="0" w:space="0" w:color="auto"/>
                              </w:divBdr>
                            </w:div>
                          </w:divsChild>
                        </w:div>
                        <w:div w:id="2088914216">
                          <w:marLeft w:val="0"/>
                          <w:marRight w:val="0"/>
                          <w:marTop w:val="0"/>
                          <w:marBottom w:val="0"/>
                          <w:divBdr>
                            <w:top w:val="none" w:sz="0" w:space="0" w:color="auto"/>
                            <w:left w:val="none" w:sz="0" w:space="0" w:color="auto"/>
                            <w:bottom w:val="none" w:sz="0" w:space="0" w:color="auto"/>
                            <w:right w:val="none" w:sz="0" w:space="0" w:color="auto"/>
                          </w:divBdr>
                          <w:divsChild>
                            <w:div w:id="211842460">
                              <w:marLeft w:val="0"/>
                              <w:marRight w:val="0"/>
                              <w:marTop w:val="0"/>
                              <w:marBottom w:val="0"/>
                              <w:divBdr>
                                <w:top w:val="none" w:sz="0" w:space="0" w:color="auto"/>
                                <w:left w:val="none" w:sz="0" w:space="0" w:color="auto"/>
                                <w:bottom w:val="none" w:sz="0" w:space="0" w:color="auto"/>
                                <w:right w:val="none" w:sz="0" w:space="0" w:color="auto"/>
                              </w:divBdr>
                            </w:div>
                            <w:div w:id="1127235210">
                              <w:marLeft w:val="0"/>
                              <w:marRight w:val="0"/>
                              <w:marTop w:val="0"/>
                              <w:marBottom w:val="0"/>
                              <w:divBdr>
                                <w:top w:val="none" w:sz="0" w:space="0" w:color="auto"/>
                                <w:left w:val="none" w:sz="0" w:space="0" w:color="auto"/>
                                <w:bottom w:val="none" w:sz="0" w:space="0" w:color="auto"/>
                                <w:right w:val="none" w:sz="0" w:space="0" w:color="auto"/>
                              </w:divBdr>
                            </w:div>
                            <w:div w:id="1292517604">
                              <w:marLeft w:val="240"/>
                              <w:marRight w:val="0"/>
                              <w:marTop w:val="0"/>
                              <w:marBottom w:val="0"/>
                              <w:divBdr>
                                <w:top w:val="none" w:sz="0" w:space="0" w:color="auto"/>
                                <w:left w:val="none" w:sz="0" w:space="0" w:color="auto"/>
                                <w:bottom w:val="none" w:sz="0" w:space="0" w:color="auto"/>
                                <w:right w:val="none" w:sz="0" w:space="0" w:color="auto"/>
                              </w:divBdr>
                              <w:divsChild>
                                <w:div w:id="509567969">
                                  <w:marLeft w:val="0"/>
                                  <w:marRight w:val="0"/>
                                  <w:marTop w:val="0"/>
                                  <w:marBottom w:val="0"/>
                                  <w:divBdr>
                                    <w:top w:val="none" w:sz="0" w:space="0" w:color="auto"/>
                                    <w:left w:val="none" w:sz="0" w:space="0" w:color="auto"/>
                                    <w:bottom w:val="none" w:sz="0" w:space="0" w:color="auto"/>
                                    <w:right w:val="none" w:sz="0" w:space="0" w:color="auto"/>
                                  </w:divBdr>
                                  <w:divsChild>
                                    <w:div w:id="1063411649">
                                      <w:marLeft w:val="0"/>
                                      <w:marRight w:val="0"/>
                                      <w:marTop w:val="0"/>
                                      <w:marBottom w:val="0"/>
                                      <w:divBdr>
                                        <w:top w:val="none" w:sz="0" w:space="0" w:color="auto"/>
                                        <w:left w:val="none" w:sz="0" w:space="0" w:color="auto"/>
                                        <w:bottom w:val="none" w:sz="0" w:space="0" w:color="auto"/>
                                        <w:right w:val="none" w:sz="0" w:space="0" w:color="auto"/>
                                      </w:divBdr>
                                    </w:div>
                                    <w:div w:id="1555198551">
                                      <w:marLeft w:val="0"/>
                                      <w:marRight w:val="0"/>
                                      <w:marTop w:val="0"/>
                                      <w:marBottom w:val="0"/>
                                      <w:divBdr>
                                        <w:top w:val="none" w:sz="0" w:space="0" w:color="auto"/>
                                        <w:left w:val="none" w:sz="0" w:space="0" w:color="auto"/>
                                        <w:bottom w:val="none" w:sz="0" w:space="0" w:color="auto"/>
                                        <w:right w:val="none" w:sz="0" w:space="0" w:color="auto"/>
                                      </w:divBdr>
                                    </w:div>
                                    <w:div w:id="1771124272">
                                      <w:marLeft w:val="240"/>
                                      <w:marRight w:val="0"/>
                                      <w:marTop w:val="0"/>
                                      <w:marBottom w:val="0"/>
                                      <w:divBdr>
                                        <w:top w:val="none" w:sz="0" w:space="0" w:color="auto"/>
                                        <w:left w:val="none" w:sz="0" w:space="0" w:color="auto"/>
                                        <w:bottom w:val="none" w:sz="0" w:space="0" w:color="auto"/>
                                        <w:right w:val="none" w:sz="0" w:space="0" w:color="auto"/>
                                      </w:divBdr>
                                      <w:divsChild>
                                        <w:div w:id="257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623791">
              <w:marLeft w:val="0"/>
              <w:marRight w:val="0"/>
              <w:marTop w:val="0"/>
              <w:marBottom w:val="0"/>
              <w:divBdr>
                <w:top w:val="none" w:sz="0" w:space="0" w:color="auto"/>
                <w:left w:val="none" w:sz="0" w:space="0" w:color="auto"/>
                <w:bottom w:val="none" w:sz="0" w:space="0" w:color="auto"/>
                <w:right w:val="none" w:sz="0" w:space="0" w:color="auto"/>
              </w:divBdr>
            </w:div>
            <w:div w:id="17358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5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documents/d/standards/docs-fr-03-02-01.pdf" TargetMode="External"/><Relationship Id="rId18" Type="http://schemas.openxmlformats.org/officeDocument/2006/relationships/hyperlink" Target="https://www.wipo.int/documents/d/standards/docs-fr-03-96-01.pdf" TargetMode="External"/><Relationship Id="rId26" Type="http://schemas.openxmlformats.org/officeDocument/2006/relationships/hyperlink" Target="https://www.wipo.int/edocs/mdocs/cws/es/cws_13/cws_13_20_rev-annexiv.zip" TargetMode="External"/><Relationship Id="rId3" Type="http://schemas.openxmlformats.org/officeDocument/2006/relationships/styles" Target="styles.xml"/><Relationship Id="rId21" Type="http://schemas.openxmlformats.org/officeDocument/2006/relationships/hyperlink" Target="https://www.iso.org/standard/64213.html"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wipo.int/documents/d/standards/docs-fr-03-36-01.pdf" TargetMode="External"/><Relationship Id="rId25" Type="http://schemas.openxmlformats.org/officeDocument/2006/relationships/hyperlink" Target="https://www.wipo.int/edocs/mdocs/cws/fr/cws_13/cws_13_20_rev-annexiii.zi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documents/d/standards/docs-fr-03-26-01.pdf" TargetMode="External"/><Relationship Id="rId20" Type="http://schemas.openxmlformats.org/officeDocument/2006/relationships/hyperlink" Target="https://www.iso.org/standard/60101.html"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wipo.int/documents/d/standards/docs-fr-03-25-01.pdf" TargetMode="External"/><Relationship Id="rId23" Type="http://schemas.openxmlformats.org/officeDocument/2006/relationships/footer" Target="footer4.xml"/><Relationship Id="rId28"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www.wipo.int/documents/d/standards/docs-fr-03-97-01.pdf"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ipo.int/documents/d/standards/docs-fr-03-03-01.pdf" TargetMode="External"/><Relationship Id="rId22" Type="http://schemas.openxmlformats.org/officeDocument/2006/relationships/header" Target="header3.xml"/><Relationship Id="rId27" Type="http://schemas.openxmlformats.org/officeDocument/2006/relationships/hyperlink" Target="https://www.wipo.int/edocs/mdocs/cws/es/cws_13/cws_13_20_rev-annexiv.zip" TargetMode="External"/><Relationship Id="rId30" Type="http://schemas.openxmlformats.org/officeDocument/2006/relationships/image" Target="media/image1.png"/><Relationship Id="rId35" Type="http://schemas.openxmlformats.org/officeDocument/2006/relationships/theme" Target="theme/theme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E8DED-9109-4BC1-AFB2-0301A463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9682</Words>
  <Characters>88791</Characters>
  <Application>Microsoft Office Word</Application>
  <DocSecurity>0</DocSecurity>
  <Lines>2064</Lines>
  <Paragraphs>1348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97125</CharactersWithSpaces>
  <SharedDoc>false</SharedDoc>
  <HLinks>
    <vt:vector size="264" baseType="variant">
      <vt:variant>
        <vt:i4>7667777</vt:i4>
      </vt:variant>
      <vt:variant>
        <vt:i4>248</vt:i4>
      </vt:variant>
      <vt:variant>
        <vt:i4>0</vt:i4>
      </vt:variant>
      <vt:variant>
        <vt:i4>5</vt:i4>
      </vt:variant>
      <vt:variant>
        <vt:lpwstr>mailto:standards@wipo.int%3C/com:SchemaContactPoint</vt:lpwstr>
      </vt:variant>
      <vt:variant>
        <vt:lpwstr/>
      </vt:variant>
      <vt:variant>
        <vt:i4>6553698</vt:i4>
      </vt:variant>
      <vt:variant>
        <vt:i4>190</vt:i4>
      </vt:variant>
      <vt:variant>
        <vt:i4>0</vt:i4>
      </vt:variant>
      <vt:variant>
        <vt:i4>5</vt:i4>
      </vt:variant>
      <vt:variant>
        <vt:lpwstr>https://www.iso.org/standard/27001</vt:lpwstr>
      </vt:variant>
      <vt:variant>
        <vt:lpwstr/>
      </vt:variant>
      <vt:variant>
        <vt:i4>6488121</vt:i4>
      </vt:variant>
      <vt:variant>
        <vt:i4>187</vt:i4>
      </vt:variant>
      <vt:variant>
        <vt:i4>0</vt:i4>
      </vt:variant>
      <vt:variant>
        <vt:i4>5</vt:i4>
      </vt:variant>
      <vt:variant>
        <vt:lpwstr>https://www.iso.org/standard/67116.html</vt:lpwstr>
      </vt:variant>
      <vt:variant>
        <vt:lpwstr/>
      </vt:variant>
      <vt:variant>
        <vt:i4>6619194</vt:i4>
      </vt:variant>
      <vt:variant>
        <vt:i4>184</vt:i4>
      </vt:variant>
      <vt:variant>
        <vt:i4>0</vt:i4>
      </vt:variant>
      <vt:variant>
        <vt:i4>5</vt:i4>
      </vt:variant>
      <vt:variant>
        <vt:lpwstr>https://www.iso.org/standard/64213.html</vt:lpwstr>
      </vt:variant>
      <vt:variant>
        <vt:lpwstr/>
      </vt:variant>
      <vt:variant>
        <vt:i4>6553663</vt:i4>
      </vt:variant>
      <vt:variant>
        <vt:i4>181</vt:i4>
      </vt:variant>
      <vt:variant>
        <vt:i4>0</vt:i4>
      </vt:variant>
      <vt:variant>
        <vt:i4>5</vt:i4>
      </vt:variant>
      <vt:variant>
        <vt:lpwstr>https://www.iso.org/standard/60101.html</vt:lpwstr>
      </vt:variant>
      <vt:variant>
        <vt:lpwstr/>
      </vt:variant>
      <vt:variant>
        <vt:i4>2293793</vt:i4>
      </vt:variant>
      <vt:variant>
        <vt:i4>178</vt:i4>
      </vt:variant>
      <vt:variant>
        <vt:i4>0</vt:i4>
      </vt:variant>
      <vt:variant>
        <vt:i4>5</vt:i4>
      </vt:variant>
      <vt:variant>
        <vt:lpwstr>https://www.wipo.int/documents/d/standards/docs-en-03-97-01.pdf</vt:lpwstr>
      </vt:variant>
      <vt:variant>
        <vt:lpwstr/>
      </vt:variant>
      <vt:variant>
        <vt:i4>2228257</vt:i4>
      </vt:variant>
      <vt:variant>
        <vt:i4>175</vt:i4>
      </vt:variant>
      <vt:variant>
        <vt:i4>0</vt:i4>
      </vt:variant>
      <vt:variant>
        <vt:i4>5</vt:i4>
      </vt:variant>
      <vt:variant>
        <vt:lpwstr>https://www.wipo.int/documents/d/standards/docs-en-03-96-01.pdf</vt:lpwstr>
      </vt:variant>
      <vt:variant>
        <vt:lpwstr/>
      </vt:variant>
      <vt:variant>
        <vt:i4>2424865</vt:i4>
      </vt:variant>
      <vt:variant>
        <vt:i4>172</vt:i4>
      </vt:variant>
      <vt:variant>
        <vt:i4>0</vt:i4>
      </vt:variant>
      <vt:variant>
        <vt:i4>5</vt:i4>
      </vt:variant>
      <vt:variant>
        <vt:lpwstr>https://www.wipo.int/documents/d/standards/docs-en-03-91-01.pdf</vt:lpwstr>
      </vt:variant>
      <vt:variant>
        <vt:lpwstr/>
      </vt:variant>
      <vt:variant>
        <vt:i4>2883616</vt:i4>
      </vt:variant>
      <vt:variant>
        <vt:i4>169</vt:i4>
      </vt:variant>
      <vt:variant>
        <vt:i4>0</vt:i4>
      </vt:variant>
      <vt:variant>
        <vt:i4>5</vt:i4>
      </vt:variant>
      <vt:variant>
        <vt:lpwstr>https://www.wipo.int/documents/d/standards/docs-en-03-88-01.pdf</vt:lpwstr>
      </vt:variant>
      <vt:variant>
        <vt:lpwstr/>
      </vt:variant>
      <vt:variant>
        <vt:i4>2949166</vt:i4>
      </vt:variant>
      <vt:variant>
        <vt:i4>166</vt:i4>
      </vt:variant>
      <vt:variant>
        <vt:i4>0</vt:i4>
      </vt:variant>
      <vt:variant>
        <vt:i4>5</vt:i4>
      </vt:variant>
      <vt:variant>
        <vt:lpwstr>https://www.wipo.int/documents/d/standards/docs-en-03-69-01.pdf</vt:lpwstr>
      </vt:variant>
      <vt:variant>
        <vt:lpwstr/>
      </vt:variant>
      <vt:variant>
        <vt:i4>2883630</vt:i4>
      </vt:variant>
      <vt:variant>
        <vt:i4>163</vt:i4>
      </vt:variant>
      <vt:variant>
        <vt:i4>0</vt:i4>
      </vt:variant>
      <vt:variant>
        <vt:i4>5</vt:i4>
      </vt:variant>
      <vt:variant>
        <vt:lpwstr>https://www.wipo.int/documents/d/standards/docs-en-03-68-01.pdf</vt:lpwstr>
      </vt:variant>
      <vt:variant>
        <vt:lpwstr/>
      </vt:variant>
      <vt:variant>
        <vt:i4>2293806</vt:i4>
      </vt:variant>
      <vt:variant>
        <vt:i4>160</vt:i4>
      </vt:variant>
      <vt:variant>
        <vt:i4>0</vt:i4>
      </vt:variant>
      <vt:variant>
        <vt:i4>5</vt:i4>
      </vt:variant>
      <vt:variant>
        <vt:lpwstr>https://www.wipo.int/documents/d/standards/docs-en-03-67-01.pdf</vt:lpwstr>
      </vt:variant>
      <vt:variant>
        <vt:lpwstr/>
      </vt:variant>
      <vt:variant>
        <vt:i4>2228267</vt:i4>
      </vt:variant>
      <vt:variant>
        <vt:i4>157</vt:i4>
      </vt:variant>
      <vt:variant>
        <vt:i4>0</vt:i4>
      </vt:variant>
      <vt:variant>
        <vt:i4>5</vt:i4>
      </vt:variant>
      <vt:variant>
        <vt:lpwstr>https://www.wipo.int/documents/d/standards/docs-en-03-36-01.pdf</vt:lpwstr>
      </vt:variant>
      <vt:variant>
        <vt:lpwstr/>
      </vt:variant>
      <vt:variant>
        <vt:i4>2228266</vt:i4>
      </vt:variant>
      <vt:variant>
        <vt:i4>154</vt:i4>
      </vt:variant>
      <vt:variant>
        <vt:i4>0</vt:i4>
      </vt:variant>
      <vt:variant>
        <vt:i4>5</vt:i4>
      </vt:variant>
      <vt:variant>
        <vt:lpwstr>https://www.wipo.int/documents/d/standards/docs-en-03-26-01.pdf</vt:lpwstr>
      </vt:variant>
      <vt:variant>
        <vt:lpwstr/>
      </vt:variant>
      <vt:variant>
        <vt:i4>2162730</vt:i4>
      </vt:variant>
      <vt:variant>
        <vt:i4>151</vt:i4>
      </vt:variant>
      <vt:variant>
        <vt:i4>0</vt:i4>
      </vt:variant>
      <vt:variant>
        <vt:i4>5</vt:i4>
      </vt:variant>
      <vt:variant>
        <vt:lpwstr>https://www.wipo.int/documents/d/standards/docs-en-03-25-01.pdf</vt:lpwstr>
      </vt:variant>
      <vt:variant>
        <vt:lpwstr/>
      </vt:variant>
      <vt:variant>
        <vt:i4>2555944</vt:i4>
      </vt:variant>
      <vt:variant>
        <vt:i4>148</vt:i4>
      </vt:variant>
      <vt:variant>
        <vt:i4>0</vt:i4>
      </vt:variant>
      <vt:variant>
        <vt:i4>5</vt:i4>
      </vt:variant>
      <vt:variant>
        <vt:lpwstr>https://www.wipo.int/documents/d/standards/docs-en-03-03-01.pdf</vt:lpwstr>
      </vt:variant>
      <vt:variant>
        <vt:lpwstr/>
      </vt:variant>
      <vt:variant>
        <vt:i4>2490408</vt:i4>
      </vt:variant>
      <vt:variant>
        <vt:i4>145</vt:i4>
      </vt:variant>
      <vt:variant>
        <vt:i4>0</vt:i4>
      </vt:variant>
      <vt:variant>
        <vt:i4>5</vt:i4>
      </vt:variant>
      <vt:variant>
        <vt:lpwstr>https://www.wipo.int/documents/d/standards/docs-en-03-02-01.pdf</vt:lpwstr>
      </vt:variant>
      <vt:variant>
        <vt:lpwstr/>
      </vt:variant>
      <vt:variant>
        <vt:i4>1376305</vt:i4>
      </vt:variant>
      <vt:variant>
        <vt:i4>126</vt:i4>
      </vt:variant>
      <vt:variant>
        <vt:i4>0</vt:i4>
      </vt:variant>
      <vt:variant>
        <vt:i4>5</vt:i4>
      </vt:variant>
      <vt:variant>
        <vt:lpwstr/>
      </vt:variant>
      <vt:variant>
        <vt:lpwstr>_Toc211324047</vt:lpwstr>
      </vt:variant>
      <vt:variant>
        <vt:i4>1376305</vt:i4>
      </vt:variant>
      <vt:variant>
        <vt:i4>123</vt:i4>
      </vt:variant>
      <vt:variant>
        <vt:i4>0</vt:i4>
      </vt:variant>
      <vt:variant>
        <vt:i4>5</vt:i4>
      </vt:variant>
      <vt:variant>
        <vt:lpwstr/>
      </vt:variant>
      <vt:variant>
        <vt:lpwstr>_Toc211324044</vt:lpwstr>
      </vt:variant>
      <vt:variant>
        <vt:i4>1376305</vt:i4>
      </vt:variant>
      <vt:variant>
        <vt:i4>120</vt:i4>
      </vt:variant>
      <vt:variant>
        <vt:i4>0</vt:i4>
      </vt:variant>
      <vt:variant>
        <vt:i4>5</vt:i4>
      </vt:variant>
      <vt:variant>
        <vt:lpwstr/>
      </vt:variant>
      <vt:variant>
        <vt:lpwstr>_Toc211324041</vt:lpwstr>
      </vt:variant>
      <vt:variant>
        <vt:i4>1179697</vt:i4>
      </vt:variant>
      <vt:variant>
        <vt:i4>117</vt:i4>
      </vt:variant>
      <vt:variant>
        <vt:i4>0</vt:i4>
      </vt:variant>
      <vt:variant>
        <vt:i4>5</vt:i4>
      </vt:variant>
      <vt:variant>
        <vt:lpwstr/>
      </vt:variant>
      <vt:variant>
        <vt:lpwstr>_Toc211324037</vt:lpwstr>
      </vt:variant>
      <vt:variant>
        <vt:i4>1179697</vt:i4>
      </vt:variant>
      <vt:variant>
        <vt:i4>114</vt:i4>
      </vt:variant>
      <vt:variant>
        <vt:i4>0</vt:i4>
      </vt:variant>
      <vt:variant>
        <vt:i4>5</vt:i4>
      </vt:variant>
      <vt:variant>
        <vt:lpwstr/>
      </vt:variant>
      <vt:variant>
        <vt:lpwstr>_Toc211324035</vt:lpwstr>
      </vt:variant>
      <vt:variant>
        <vt:i4>1179697</vt:i4>
      </vt:variant>
      <vt:variant>
        <vt:i4>111</vt:i4>
      </vt:variant>
      <vt:variant>
        <vt:i4>0</vt:i4>
      </vt:variant>
      <vt:variant>
        <vt:i4>5</vt:i4>
      </vt:variant>
      <vt:variant>
        <vt:lpwstr/>
      </vt:variant>
      <vt:variant>
        <vt:lpwstr>_Toc211324033</vt:lpwstr>
      </vt:variant>
      <vt:variant>
        <vt:i4>1179697</vt:i4>
      </vt:variant>
      <vt:variant>
        <vt:i4>108</vt:i4>
      </vt:variant>
      <vt:variant>
        <vt:i4>0</vt:i4>
      </vt:variant>
      <vt:variant>
        <vt:i4>5</vt:i4>
      </vt:variant>
      <vt:variant>
        <vt:lpwstr/>
      </vt:variant>
      <vt:variant>
        <vt:lpwstr>_Toc211324031</vt:lpwstr>
      </vt:variant>
      <vt:variant>
        <vt:i4>1245233</vt:i4>
      </vt:variant>
      <vt:variant>
        <vt:i4>105</vt:i4>
      </vt:variant>
      <vt:variant>
        <vt:i4>0</vt:i4>
      </vt:variant>
      <vt:variant>
        <vt:i4>5</vt:i4>
      </vt:variant>
      <vt:variant>
        <vt:lpwstr/>
      </vt:variant>
      <vt:variant>
        <vt:lpwstr>_Toc211324029</vt:lpwstr>
      </vt:variant>
      <vt:variant>
        <vt:i4>1245233</vt:i4>
      </vt:variant>
      <vt:variant>
        <vt:i4>102</vt:i4>
      </vt:variant>
      <vt:variant>
        <vt:i4>0</vt:i4>
      </vt:variant>
      <vt:variant>
        <vt:i4>5</vt:i4>
      </vt:variant>
      <vt:variant>
        <vt:lpwstr/>
      </vt:variant>
      <vt:variant>
        <vt:lpwstr>_Toc211324027</vt:lpwstr>
      </vt:variant>
      <vt:variant>
        <vt:i4>1376308</vt:i4>
      </vt:variant>
      <vt:variant>
        <vt:i4>95</vt:i4>
      </vt:variant>
      <vt:variant>
        <vt:i4>0</vt:i4>
      </vt:variant>
      <vt:variant>
        <vt:i4>5</vt:i4>
      </vt:variant>
      <vt:variant>
        <vt:lpwstr/>
      </vt:variant>
      <vt:variant>
        <vt:lpwstr>_Toc211443341</vt:lpwstr>
      </vt:variant>
      <vt:variant>
        <vt:i4>1376308</vt:i4>
      </vt:variant>
      <vt:variant>
        <vt:i4>89</vt:i4>
      </vt:variant>
      <vt:variant>
        <vt:i4>0</vt:i4>
      </vt:variant>
      <vt:variant>
        <vt:i4>5</vt:i4>
      </vt:variant>
      <vt:variant>
        <vt:lpwstr/>
      </vt:variant>
      <vt:variant>
        <vt:lpwstr>_Toc211443340</vt:lpwstr>
      </vt:variant>
      <vt:variant>
        <vt:i4>1179700</vt:i4>
      </vt:variant>
      <vt:variant>
        <vt:i4>83</vt:i4>
      </vt:variant>
      <vt:variant>
        <vt:i4>0</vt:i4>
      </vt:variant>
      <vt:variant>
        <vt:i4>5</vt:i4>
      </vt:variant>
      <vt:variant>
        <vt:lpwstr/>
      </vt:variant>
      <vt:variant>
        <vt:lpwstr>_Toc211443339</vt:lpwstr>
      </vt:variant>
      <vt:variant>
        <vt:i4>1179700</vt:i4>
      </vt:variant>
      <vt:variant>
        <vt:i4>77</vt:i4>
      </vt:variant>
      <vt:variant>
        <vt:i4>0</vt:i4>
      </vt:variant>
      <vt:variant>
        <vt:i4>5</vt:i4>
      </vt:variant>
      <vt:variant>
        <vt:lpwstr/>
      </vt:variant>
      <vt:variant>
        <vt:lpwstr>_Toc211443338</vt:lpwstr>
      </vt:variant>
      <vt:variant>
        <vt:i4>1179700</vt:i4>
      </vt:variant>
      <vt:variant>
        <vt:i4>71</vt:i4>
      </vt:variant>
      <vt:variant>
        <vt:i4>0</vt:i4>
      </vt:variant>
      <vt:variant>
        <vt:i4>5</vt:i4>
      </vt:variant>
      <vt:variant>
        <vt:lpwstr/>
      </vt:variant>
      <vt:variant>
        <vt:lpwstr>_Toc211443337</vt:lpwstr>
      </vt:variant>
      <vt:variant>
        <vt:i4>1179700</vt:i4>
      </vt:variant>
      <vt:variant>
        <vt:i4>65</vt:i4>
      </vt:variant>
      <vt:variant>
        <vt:i4>0</vt:i4>
      </vt:variant>
      <vt:variant>
        <vt:i4>5</vt:i4>
      </vt:variant>
      <vt:variant>
        <vt:lpwstr/>
      </vt:variant>
      <vt:variant>
        <vt:lpwstr>_Toc211443336</vt:lpwstr>
      </vt:variant>
      <vt:variant>
        <vt:i4>1179700</vt:i4>
      </vt:variant>
      <vt:variant>
        <vt:i4>59</vt:i4>
      </vt:variant>
      <vt:variant>
        <vt:i4>0</vt:i4>
      </vt:variant>
      <vt:variant>
        <vt:i4>5</vt:i4>
      </vt:variant>
      <vt:variant>
        <vt:lpwstr/>
      </vt:variant>
      <vt:variant>
        <vt:lpwstr>_Toc211443335</vt:lpwstr>
      </vt:variant>
      <vt:variant>
        <vt:i4>1179700</vt:i4>
      </vt:variant>
      <vt:variant>
        <vt:i4>53</vt:i4>
      </vt:variant>
      <vt:variant>
        <vt:i4>0</vt:i4>
      </vt:variant>
      <vt:variant>
        <vt:i4>5</vt:i4>
      </vt:variant>
      <vt:variant>
        <vt:lpwstr/>
      </vt:variant>
      <vt:variant>
        <vt:lpwstr>_Toc211443334</vt:lpwstr>
      </vt:variant>
      <vt:variant>
        <vt:i4>1179700</vt:i4>
      </vt:variant>
      <vt:variant>
        <vt:i4>47</vt:i4>
      </vt:variant>
      <vt:variant>
        <vt:i4>0</vt:i4>
      </vt:variant>
      <vt:variant>
        <vt:i4>5</vt:i4>
      </vt:variant>
      <vt:variant>
        <vt:lpwstr/>
      </vt:variant>
      <vt:variant>
        <vt:lpwstr>_Toc211443333</vt:lpwstr>
      </vt:variant>
      <vt:variant>
        <vt:i4>1179700</vt:i4>
      </vt:variant>
      <vt:variant>
        <vt:i4>41</vt:i4>
      </vt:variant>
      <vt:variant>
        <vt:i4>0</vt:i4>
      </vt:variant>
      <vt:variant>
        <vt:i4>5</vt:i4>
      </vt:variant>
      <vt:variant>
        <vt:lpwstr/>
      </vt:variant>
      <vt:variant>
        <vt:lpwstr>_Toc211443332</vt:lpwstr>
      </vt:variant>
      <vt:variant>
        <vt:i4>1179700</vt:i4>
      </vt:variant>
      <vt:variant>
        <vt:i4>35</vt:i4>
      </vt:variant>
      <vt:variant>
        <vt:i4>0</vt:i4>
      </vt:variant>
      <vt:variant>
        <vt:i4>5</vt:i4>
      </vt:variant>
      <vt:variant>
        <vt:lpwstr/>
      </vt:variant>
      <vt:variant>
        <vt:lpwstr>_Toc211443331</vt:lpwstr>
      </vt:variant>
      <vt:variant>
        <vt:i4>1179700</vt:i4>
      </vt:variant>
      <vt:variant>
        <vt:i4>29</vt:i4>
      </vt:variant>
      <vt:variant>
        <vt:i4>0</vt:i4>
      </vt:variant>
      <vt:variant>
        <vt:i4>5</vt:i4>
      </vt:variant>
      <vt:variant>
        <vt:lpwstr/>
      </vt:variant>
      <vt:variant>
        <vt:lpwstr>_Toc211443330</vt:lpwstr>
      </vt:variant>
      <vt:variant>
        <vt:i4>1245236</vt:i4>
      </vt:variant>
      <vt:variant>
        <vt:i4>23</vt:i4>
      </vt:variant>
      <vt:variant>
        <vt:i4>0</vt:i4>
      </vt:variant>
      <vt:variant>
        <vt:i4>5</vt:i4>
      </vt:variant>
      <vt:variant>
        <vt:lpwstr/>
      </vt:variant>
      <vt:variant>
        <vt:lpwstr>_Toc211443329</vt:lpwstr>
      </vt:variant>
      <vt:variant>
        <vt:i4>1245236</vt:i4>
      </vt:variant>
      <vt:variant>
        <vt:i4>17</vt:i4>
      </vt:variant>
      <vt:variant>
        <vt:i4>0</vt:i4>
      </vt:variant>
      <vt:variant>
        <vt:i4>5</vt:i4>
      </vt:variant>
      <vt:variant>
        <vt:lpwstr/>
      </vt:variant>
      <vt:variant>
        <vt:lpwstr>_Toc211443328</vt:lpwstr>
      </vt:variant>
      <vt:variant>
        <vt:i4>1245236</vt:i4>
      </vt:variant>
      <vt:variant>
        <vt:i4>11</vt:i4>
      </vt:variant>
      <vt:variant>
        <vt:i4>0</vt:i4>
      </vt:variant>
      <vt:variant>
        <vt:i4>5</vt:i4>
      </vt:variant>
      <vt:variant>
        <vt:lpwstr/>
      </vt:variant>
      <vt:variant>
        <vt:lpwstr>_Toc211443327</vt:lpwstr>
      </vt:variant>
      <vt:variant>
        <vt:i4>1245236</vt:i4>
      </vt:variant>
      <vt:variant>
        <vt:i4>5</vt:i4>
      </vt:variant>
      <vt:variant>
        <vt:i4>0</vt:i4>
      </vt:variant>
      <vt:variant>
        <vt:i4>5</vt:i4>
      </vt:variant>
      <vt:variant>
        <vt:lpwstr/>
      </vt:variant>
      <vt:variant>
        <vt:lpwstr>_Toc211443326</vt:lpwstr>
      </vt:variant>
      <vt:variant>
        <vt:i4>1245236</vt:i4>
      </vt:variant>
      <vt:variant>
        <vt:i4>2</vt:i4>
      </vt:variant>
      <vt:variant>
        <vt:i4>0</vt:i4>
      </vt:variant>
      <vt:variant>
        <vt:i4>5</vt:i4>
      </vt:variant>
      <vt:variant>
        <vt:lpwstr/>
      </vt:variant>
      <vt:variant>
        <vt:lpwstr>_Toc211443325</vt:lpwstr>
      </vt:variant>
      <vt:variant>
        <vt:i4>3735635</vt:i4>
      </vt:variant>
      <vt:variant>
        <vt:i4>0</vt:i4>
      </vt:variant>
      <vt:variant>
        <vt:i4>0</vt:i4>
      </vt:variant>
      <vt:variant>
        <vt:i4>5</vt:i4>
      </vt:variant>
      <vt:variant>
        <vt:lpwstr>https://www.wipo.int/edocs/mdocs/govbody/en/a_40/a_40_6.pdf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2025-11-05T15:44:00Z</dcterms:created>
  <dcterms:modified xsi:type="dcterms:W3CDTF">2025-11-05T15:45:00Z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7653b4a9,6088c9c6,4b55fb30,f354cfa,82d678e,4ab3c2a8</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2025-11-05T15:44:26Z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47974142-5df4-4500-b9c9-382d92a2f6fb</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