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41E08" w14:textId="77777777" w:rsidR="00797305" w:rsidRPr="00A21BF0" w:rsidRDefault="00797305" w:rsidP="00CE01DA">
      <w:pPr>
        <w:keepNext/>
        <w:spacing w:before="170" w:after="170"/>
        <w:jc w:val="center"/>
        <w:outlineLvl w:val="0"/>
        <w:rPr>
          <w:rFonts w:eastAsia="SimSun" w:cs="Arial"/>
          <w:b/>
          <w:caps/>
          <w:noProof/>
          <w:kern w:val="32"/>
          <w:sz w:val="20"/>
          <w:lang w:val="fr-FR"/>
        </w:rPr>
      </w:pPr>
      <w:bookmarkStart w:id="0" w:name="_Toc212824867"/>
      <w:r w:rsidRPr="00A21BF0">
        <w:rPr>
          <w:rFonts w:eastAsia="SimSun" w:cs="Arial"/>
          <w:b/>
          <w:bCs/>
          <w:caps/>
          <w:noProof/>
          <w:kern w:val="32"/>
          <w:sz w:val="20"/>
          <w:lang w:val="fr-FR"/>
        </w:rPr>
        <w:t>NORME</w:t>
      </w:r>
      <w:r>
        <w:rPr>
          <w:rFonts w:eastAsia="SimSun" w:cs="Arial"/>
          <w:b/>
          <w:bCs/>
          <w:caps/>
          <w:noProof/>
          <w:kern w:val="32"/>
          <w:sz w:val="20"/>
          <w:lang w:val="fr-FR"/>
        </w:rPr>
        <w:t> </w:t>
      </w:r>
      <w:r w:rsidRPr="00A21BF0">
        <w:rPr>
          <w:rFonts w:eastAsia="SimSun" w:cs="Arial"/>
          <w:b/>
          <w:bCs/>
          <w:caps/>
          <w:noProof/>
          <w:kern w:val="32"/>
          <w:sz w:val="20"/>
          <w:lang w:val="fr-FR"/>
        </w:rPr>
        <w:t>ST.90 DE L’OMPI</w:t>
      </w:r>
      <w:bookmarkEnd w:id="0"/>
    </w:p>
    <w:p w14:paraId="62B0EE79" w14:textId="77777777" w:rsidR="00797305" w:rsidRPr="00797529" w:rsidRDefault="00797305" w:rsidP="00CE01DA">
      <w:pPr>
        <w:spacing w:before="170" w:after="170"/>
        <w:rPr>
          <w:noProof/>
          <w:lang w:val="fr-FR"/>
        </w:rPr>
      </w:pPr>
    </w:p>
    <w:p w14:paraId="38B98DE5" w14:textId="77777777" w:rsidR="00797305" w:rsidRPr="00797529" w:rsidRDefault="00797305" w:rsidP="00CE01DA">
      <w:pPr>
        <w:spacing w:before="170" w:after="170"/>
        <w:jc w:val="center"/>
        <w:rPr>
          <w:caps/>
          <w:noProof/>
          <w:lang w:val="fr-FR"/>
        </w:rPr>
      </w:pPr>
      <w:r w:rsidRPr="00797529">
        <w:rPr>
          <w:caps/>
          <w:noProof/>
          <w:lang w:val="fr-FR"/>
        </w:rPr>
        <w:t>RECOMMANDATIONs relatives au TRAITEMENT ET À LA COMMUNICATION DES DONNÉES DE PROPRIÉTÉ INTELLECTUELLE aux api Web (interfaces de programmation d’application)</w:t>
      </w:r>
    </w:p>
    <w:p w14:paraId="41856049" w14:textId="77777777" w:rsidR="00797305" w:rsidRDefault="00797305" w:rsidP="00CE01DA">
      <w:pPr>
        <w:spacing w:before="170" w:after="170"/>
        <w:jc w:val="center"/>
        <w:rPr>
          <w:rFonts w:eastAsia="Times New Roman"/>
          <w:i/>
          <w:noProof/>
          <w:lang w:val="fr-FR"/>
        </w:rPr>
      </w:pPr>
      <w:r w:rsidRPr="00797529">
        <w:rPr>
          <w:rFonts w:eastAsia="Times New Roman"/>
          <w:i/>
          <w:noProof/>
          <w:lang w:val="fr-FR"/>
        </w:rPr>
        <w:t xml:space="preserve">Version </w:t>
      </w:r>
      <w:del w:id="1" w:author="Author">
        <w:r w:rsidRPr="00797529" w:rsidDel="008A2B0D">
          <w:rPr>
            <w:rFonts w:eastAsia="Times New Roman"/>
            <w:i/>
            <w:noProof/>
            <w:lang w:val="fr-FR"/>
          </w:rPr>
          <w:delText>1.1</w:delText>
        </w:r>
      </w:del>
      <w:ins w:id="2" w:author="Author">
        <w:r>
          <w:rPr>
            <w:rFonts w:eastAsia="Times New Roman"/>
            <w:i/>
            <w:noProof/>
            <w:lang w:val="fr-FR"/>
          </w:rPr>
          <w:t>2.0</w:t>
        </w:r>
      </w:ins>
    </w:p>
    <w:p w14:paraId="2BD89FE6" w14:textId="77777777" w:rsidR="00797305" w:rsidRPr="00797305" w:rsidRDefault="00797305" w:rsidP="00CE01DA">
      <w:pPr>
        <w:spacing w:before="170" w:after="170"/>
        <w:rPr>
          <w:rFonts w:eastAsia="Times New Roman"/>
          <w:iCs/>
          <w:noProof/>
          <w:lang w:val="fr-FR"/>
        </w:rPr>
      </w:pPr>
    </w:p>
    <w:p w14:paraId="34CB9F0C" w14:textId="77777777" w:rsidR="00797305" w:rsidRDefault="00797305" w:rsidP="00CE01DA">
      <w:pPr>
        <w:pStyle w:val="Heading2"/>
        <w:keepLines/>
        <w:spacing w:before="170" w:after="170"/>
        <w:jc w:val="center"/>
        <w:rPr>
          <w:rFonts w:eastAsia="Batang" w:cs="Arial"/>
          <w:bCs w:val="0"/>
          <w:i/>
          <w:caps w:val="0"/>
          <w:noProof/>
          <w:szCs w:val="17"/>
          <w:lang w:val="fr-FR"/>
        </w:rPr>
      </w:pPr>
      <w:bookmarkStart w:id="3" w:name="_Toc212824868"/>
      <w:r>
        <w:rPr>
          <w:rFonts w:eastAsia="Times New Roman"/>
          <w:i/>
          <w:noProof/>
          <w:lang w:val="fr-FR"/>
        </w:rPr>
        <w:t>P</w:t>
      </w:r>
      <w:r>
        <w:rPr>
          <w:rFonts w:eastAsia="Times New Roman"/>
          <w:i/>
          <w:caps w:val="0"/>
          <w:noProof/>
          <w:lang w:val="fr-FR"/>
        </w:rPr>
        <w:t>roposition présentée</w:t>
      </w:r>
      <w:r w:rsidRPr="00797529">
        <w:rPr>
          <w:rFonts w:eastAsia="Batang" w:cs="Arial"/>
          <w:bCs w:val="0"/>
          <w:i/>
          <w:caps w:val="0"/>
          <w:noProof/>
          <w:szCs w:val="17"/>
          <w:lang w:val="fr-FR"/>
        </w:rPr>
        <w:t xml:space="preserve"> </w:t>
      </w:r>
      <w:r>
        <w:rPr>
          <w:rFonts w:eastAsia="Batang" w:cs="Arial"/>
          <w:bCs w:val="0"/>
          <w:i/>
          <w:caps w:val="0"/>
          <w:noProof/>
          <w:szCs w:val="17"/>
          <w:lang w:val="fr-FR"/>
        </w:rPr>
        <w:t xml:space="preserve">pour approbation </w:t>
      </w:r>
      <w:r w:rsidRPr="00797529">
        <w:rPr>
          <w:rFonts w:eastAsia="Batang" w:cs="Arial"/>
          <w:bCs w:val="0"/>
          <w:i/>
          <w:caps w:val="0"/>
          <w:noProof/>
          <w:szCs w:val="17"/>
          <w:lang w:val="fr-FR"/>
        </w:rPr>
        <w:t xml:space="preserve">par le Comité des normes de l’OMPI </w:t>
      </w:r>
      <w:r>
        <w:rPr>
          <w:rFonts w:eastAsia="Batang" w:cs="Arial"/>
          <w:bCs w:val="0"/>
          <w:i/>
          <w:caps w:val="0"/>
          <w:noProof/>
          <w:szCs w:val="17"/>
          <w:lang w:val="fr-FR"/>
        </w:rPr>
        <w:t>(CWS)</w:t>
      </w:r>
      <w:r w:rsidRPr="00797529">
        <w:rPr>
          <w:rFonts w:eastAsia="Batang" w:cs="Arial"/>
          <w:bCs w:val="0"/>
          <w:i/>
          <w:caps w:val="0"/>
          <w:noProof/>
          <w:szCs w:val="17"/>
          <w:lang w:val="fr-FR"/>
        </w:rPr>
        <w:br/>
        <w:t xml:space="preserve">à sa </w:t>
      </w:r>
      <w:r>
        <w:rPr>
          <w:rFonts w:eastAsia="Batang" w:cs="Arial"/>
          <w:bCs w:val="0"/>
          <w:i/>
          <w:caps w:val="0"/>
          <w:noProof/>
          <w:szCs w:val="17"/>
          <w:lang w:val="fr-FR"/>
        </w:rPr>
        <w:t>treizième </w:t>
      </w:r>
      <w:r w:rsidRPr="00797529">
        <w:rPr>
          <w:rFonts w:eastAsia="Batang" w:cs="Arial"/>
          <w:bCs w:val="0"/>
          <w:i/>
          <w:caps w:val="0"/>
          <w:noProof/>
          <w:szCs w:val="17"/>
          <w:lang w:val="fr-FR"/>
        </w:rPr>
        <w:t>session</w:t>
      </w:r>
      <w:bookmarkEnd w:id="3"/>
    </w:p>
    <w:p w14:paraId="17F411C0" w14:textId="77777777" w:rsidR="00797305" w:rsidRPr="00797305" w:rsidRDefault="00797305" w:rsidP="00CE01DA">
      <w:pPr>
        <w:pStyle w:val="STNormal"/>
        <w:rPr>
          <w:lang w:val="fr-FR"/>
        </w:rPr>
      </w:pPr>
    </w:p>
    <w:p w14:paraId="0959BBA9" w14:textId="0B63FF9D" w:rsidR="00797305" w:rsidRPr="00581E61" w:rsidRDefault="00797305" w:rsidP="00CE01DA">
      <w:pPr>
        <w:pStyle w:val="TitleCAPS"/>
        <w:spacing w:before="170" w:after="170"/>
      </w:pPr>
      <w:bookmarkStart w:id="4" w:name="_Toc157834748"/>
      <w:bookmarkStart w:id="5" w:name="_Toc157834930"/>
      <w:bookmarkStart w:id="6" w:name="_Toc157847266"/>
      <w:bookmarkStart w:id="7" w:name="_Toc158116812"/>
      <w:bookmarkStart w:id="8" w:name="_Toc158117040"/>
      <w:bookmarkStart w:id="9" w:name="_Toc160863763"/>
      <w:bookmarkStart w:id="10" w:name="_Toc185419732"/>
      <w:r w:rsidRPr="00581E61">
        <w:t>T</w:t>
      </w:r>
      <w:bookmarkEnd w:id="4"/>
      <w:bookmarkEnd w:id="5"/>
      <w:bookmarkEnd w:id="6"/>
      <w:bookmarkEnd w:id="7"/>
      <w:bookmarkEnd w:id="8"/>
      <w:bookmarkEnd w:id="9"/>
      <w:bookmarkEnd w:id="10"/>
      <w:r w:rsidRPr="00581E61">
        <w:t xml:space="preserve">ABLE </w:t>
      </w:r>
      <w:r>
        <w:t>des matières</w:t>
      </w:r>
    </w:p>
    <w:sdt>
      <w:sdtPr>
        <w:id w:val="622662998"/>
        <w:docPartObj>
          <w:docPartGallery w:val="Table of Contents"/>
          <w:docPartUnique/>
        </w:docPartObj>
      </w:sdtPr>
      <w:sdtEndPr>
        <w:rPr>
          <w:noProof/>
        </w:rPr>
      </w:sdtEndPr>
      <w:sdtContent>
        <w:p w14:paraId="5FE979EF" w14:textId="7B12E945" w:rsidR="004809C9" w:rsidRDefault="00797305">
          <w:pPr>
            <w:pStyle w:val="TOC1"/>
            <w:tabs>
              <w:tab w:val="right" w:leader="dot" w:pos="9348"/>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12824867" w:history="1">
            <w:r w:rsidR="004809C9" w:rsidRPr="00D575ED">
              <w:rPr>
                <w:rStyle w:val="Hyperlink"/>
                <w:rFonts w:eastAsia="SimSun" w:cs="Arial"/>
                <w:b/>
                <w:bCs/>
                <w:caps/>
                <w:noProof/>
                <w:kern w:val="32"/>
                <w:lang w:val="fr-FR"/>
              </w:rPr>
              <w:t>NORME ST.90 DE L’OMPI</w:t>
            </w:r>
            <w:r w:rsidR="004809C9">
              <w:rPr>
                <w:noProof/>
                <w:webHidden/>
              </w:rPr>
              <w:tab/>
            </w:r>
            <w:r w:rsidR="004809C9">
              <w:rPr>
                <w:noProof/>
                <w:webHidden/>
              </w:rPr>
              <w:fldChar w:fldCharType="begin"/>
            </w:r>
            <w:r w:rsidR="004809C9">
              <w:rPr>
                <w:noProof/>
                <w:webHidden/>
              </w:rPr>
              <w:instrText xml:space="preserve"> PAGEREF _Toc212824867 \h </w:instrText>
            </w:r>
            <w:r w:rsidR="004809C9">
              <w:rPr>
                <w:noProof/>
                <w:webHidden/>
              </w:rPr>
            </w:r>
            <w:r w:rsidR="004809C9">
              <w:rPr>
                <w:noProof/>
                <w:webHidden/>
              </w:rPr>
              <w:fldChar w:fldCharType="separate"/>
            </w:r>
            <w:r w:rsidR="00B57D34">
              <w:rPr>
                <w:noProof/>
                <w:webHidden/>
              </w:rPr>
              <w:t>1</w:t>
            </w:r>
            <w:r w:rsidR="004809C9">
              <w:rPr>
                <w:noProof/>
                <w:webHidden/>
              </w:rPr>
              <w:fldChar w:fldCharType="end"/>
            </w:r>
          </w:hyperlink>
        </w:p>
        <w:p w14:paraId="1AF7B312" w14:textId="598326D4"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68" w:history="1">
            <w:r w:rsidRPr="00D575ED">
              <w:rPr>
                <w:rStyle w:val="Hyperlink"/>
                <w:rFonts w:eastAsia="Times New Roman"/>
                <w:i/>
                <w:noProof/>
                <w:lang w:val="fr-FR"/>
              </w:rPr>
              <w:t>Proposition présentée</w:t>
            </w:r>
            <w:r w:rsidRPr="00D575ED">
              <w:rPr>
                <w:rStyle w:val="Hyperlink"/>
                <w:rFonts w:cs="Arial"/>
                <w:i/>
                <w:noProof/>
                <w:lang w:val="fr-FR"/>
              </w:rPr>
              <w:t xml:space="preserve"> pour approbation par le Comité des normes de l’OMPI (CWS) à sa treizième session</w:t>
            </w:r>
            <w:r>
              <w:rPr>
                <w:noProof/>
                <w:webHidden/>
              </w:rPr>
              <w:tab/>
            </w:r>
            <w:r>
              <w:rPr>
                <w:noProof/>
                <w:webHidden/>
              </w:rPr>
              <w:fldChar w:fldCharType="begin"/>
            </w:r>
            <w:r>
              <w:rPr>
                <w:noProof/>
                <w:webHidden/>
              </w:rPr>
              <w:instrText xml:space="preserve"> PAGEREF _Toc212824868 \h </w:instrText>
            </w:r>
            <w:r>
              <w:rPr>
                <w:noProof/>
                <w:webHidden/>
              </w:rPr>
            </w:r>
            <w:r>
              <w:rPr>
                <w:noProof/>
                <w:webHidden/>
              </w:rPr>
              <w:fldChar w:fldCharType="separate"/>
            </w:r>
            <w:r w:rsidR="00B57D34">
              <w:rPr>
                <w:noProof/>
                <w:webHidden/>
              </w:rPr>
              <w:t>1</w:t>
            </w:r>
            <w:r>
              <w:rPr>
                <w:noProof/>
                <w:webHidden/>
              </w:rPr>
              <w:fldChar w:fldCharType="end"/>
            </w:r>
          </w:hyperlink>
        </w:p>
        <w:p w14:paraId="2B9D8CF0" w14:textId="11FCBD46" w:rsidR="004809C9" w:rsidRDefault="004809C9">
          <w:pPr>
            <w:pStyle w:val="TOC1"/>
            <w:tabs>
              <w:tab w:val="right" w:leader="dot" w:pos="9348"/>
            </w:tabs>
            <w:rPr>
              <w:rFonts w:asciiTheme="minorHAnsi" w:eastAsiaTheme="minorEastAsia" w:hAnsiTheme="minorHAnsi" w:cstheme="minorBidi"/>
              <w:noProof/>
              <w:kern w:val="2"/>
              <w:sz w:val="24"/>
              <w:szCs w:val="24"/>
              <w14:ligatures w14:val="standardContextual"/>
            </w:rPr>
          </w:pPr>
          <w:hyperlink w:anchor="_Toc212824869" w:history="1">
            <w:r w:rsidRPr="00D575ED">
              <w:rPr>
                <w:rStyle w:val="Hyperlink"/>
                <w:rFonts w:eastAsia="SimSun" w:cs="Arial"/>
                <w:b/>
                <w:bCs/>
                <w:caps/>
                <w:noProof/>
                <w:kern w:val="32"/>
                <w:lang w:val="fr-FR"/>
              </w:rPr>
              <w:t>NORME ST.90 DE L’OMPI</w:t>
            </w:r>
            <w:r>
              <w:rPr>
                <w:noProof/>
                <w:webHidden/>
              </w:rPr>
              <w:tab/>
            </w:r>
            <w:r>
              <w:rPr>
                <w:noProof/>
                <w:webHidden/>
              </w:rPr>
              <w:fldChar w:fldCharType="begin"/>
            </w:r>
            <w:r>
              <w:rPr>
                <w:noProof/>
                <w:webHidden/>
              </w:rPr>
              <w:instrText xml:space="preserve"> PAGEREF _Toc212824869 \h </w:instrText>
            </w:r>
            <w:r>
              <w:rPr>
                <w:noProof/>
                <w:webHidden/>
              </w:rPr>
            </w:r>
            <w:r>
              <w:rPr>
                <w:noProof/>
                <w:webHidden/>
              </w:rPr>
              <w:fldChar w:fldCharType="separate"/>
            </w:r>
            <w:r w:rsidR="00B57D34">
              <w:rPr>
                <w:noProof/>
                <w:webHidden/>
              </w:rPr>
              <w:t>3</w:t>
            </w:r>
            <w:r>
              <w:rPr>
                <w:noProof/>
                <w:webHidden/>
              </w:rPr>
              <w:fldChar w:fldCharType="end"/>
            </w:r>
          </w:hyperlink>
        </w:p>
        <w:p w14:paraId="56348D08" w14:textId="37A0FDF1"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0" w:history="1">
            <w:r w:rsidRPr="00D575ED">
              <w:rPr>
                <w:rStyle w:val="Hyperlink"/>
                <w:rFonts w:eastAsia="Times New Roman"/>
                <w:i/>
                <w:noProof/>
                <w:lang w:val="fr-FR"/>
              </w:rPr>
              <w:t>Proposition présentée</w:t>
            </w:r>
            <w:r w:rsidRPr="00D575ED">
              <w:rPr>
                <w:rStyle w:val="Hyperlink"/>
                <w:rFonts w:cs="Arial"/>
                <w:i/>
                <w:noProof/>
                <w:lang w:val="fr-FR"/>
              </w:rPr>
              <w:t xml:space="preserve"> pour approbation par le Comité des normes de l’OMPI (CWS) à sa treizième session</w:t>
            </w:r>
            <w:r>
              <w:rPr>
                <w:noProof/>
                <w:webHidden/>
              </w:rPr>
              <w:tab/>
            </w:r>
            <w:r>
              <w:rPr>
                <w:noProof/>
                <w:webHidden/>
              </w:rPr>
              <w:fldChar w:fldCharType="begin"/>
            </w:r>
            <w:r>
              <w:rPr>
                <w:noProof/>
                <w:webHidden/>
              </w:rPr>
              <w:instrText xml:space="preserve"> PAGEREF _Toc212824870 \h </w:instrText>
            </w:r>
            <w:r>
              <w:rPr>
                <w:noProof/>
                <w:webHidden/>
              </w:rPr>
            </w:r>
            <w:r>
              <w:rPr>
                <w:noProof/>
                <w:webHidden/>
              </w:rPr>
              <w:fldChar w:fldCharType="separate"/>
            </w:r>
            <w:r w:rsidR="00B57D34">
              <w:rPr>
                <w:noProof/>
                <w:webHidden/>
              </w:rPr>
              <w:t>3</w:t>
            </w:r>
            <w:r>
              <w:rPr>
                <w:noProof/>
                <w:webHidden/>
              </w:rPr>
              <w:fldChar w:fldCharType="end"/>
            </w:r>
          </w:hyperlink>
        </w:p>
        <w:p w14:paraId="39134E70" w14:textId="47985921"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1" w:history="1">
            <w:r w:rsidRPr="00D575ED">
              <w:rPr>
                <w:rStyle w:val="Hyperlink"/>
                <w:rFonts w:cs="Arial"/>
                <w:noProof/>
                <w:lang w:val="fr-FR"/>
              </w:rPr>
              <w:t>INTRODUCTION</w:t>
            </w:r>
            <w:r>
              <w:rPr>
                <w:noProof/>
                <w:webHidden/>
              </w:rPr>
              <w:tab/>
            </w:r>
            <w:r>
              <w:rPr>
                <w:noProof/>
                <w:webHidden/>
              </w:rPr>
              <w:fldChar w:fldCharType="begin"/>
            </w:r>
            <w:r>
              <w:rPr>
                <w:noProof/>
                <w:webHidden/>
              </w:rPr>
              <w:instrText xml:space="preserve"> PAGEREF _Toc212824871 \h </w:instrText>
            </w:r>
            <w:r>
              <w:rPr>
                <w:noProof/>
                <w:webHidden/>
              </w:rPr>
            </w:r>
            <w:r>
              <w:rPr>
                <w:noProof/>
                <w:webHidden/>
              </w:rPr>
              <w:fldChar w:fldCharType="separate"/>
            </w:r>
            <w:r w:rsidR="00B57D34">
              <w:rPr>
                <w:noProof/>
                <w:webHidden/>
              </w:rPr>
              <w:t>3</w:t>
            </w:r>
            <w:r>
              <w:rPr>
                <w:noProof/>
                <w:webHidden/>
              </w:rPr>
              <w:fldChar w:fldCharType="end"/>
            </w:r>
          </w:hyperlink>
        </w:p>
        <w:p w14:paraId="34B4F30F" w14:textId="0E574F28"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2" w:history="1">
            <w:r w:rsidRPr="00D575ED">
              <w:rPr>
                <w:rStyle w:val="Hyperlink"/>
                <w:rFonts w:cs="Arial"/>
                <w:noProof/>
                <w:lang w:val="fr-FR"/>
              </w:rPr>
              <w:t>DÉFINITIONS ET TERMINOLOGIE</w:t>
            </w:r>
            <w:r>
              <w:rPr>
                <w:noProof/>
                <w:webHidden/>
              </w:rPr>
              <w:tab/>
            </w:r>
            <w:r>
              <w:rPr>
                <w:noProof/>
                <w:webHidden/>
              </w:rPr>
              <w:fldChar w:fldCharType="begin"/>
            </w:r>
            <w:r>
              <w:rPr>
                <w:noProof/>
                <w:webHidden/>
              </w:rPr>
              <w:instrText xml:space="preserve"> PAGEREF _Toc212824872 \h </w:instrText>
            </w:r>
            <w:r>
              <w:rPr>
                <w:noProof/>
                <w:webHidden/>
              </w:rPr>
            </w:r>
            <w:r>
              <w:rPr>
                <w:noProof/>
                <w:webHidden/>
              </w:rPr>
              <w:fldChar w:fldCharType="separate"/>
            </w:r>
            <w:r w:rsidR="00B57D34">
              <w:rPr>
                <w:noProof/>
                <w:webHidden/>
              </w:rPr>
              <w:t>3</w:t>
            </w:r>
            <w:r>
              <w:rPr>
                <w:noProof/>
                <w:webHidden/>
              </w:rPr>
              <w:fldChar w:fldCharType="end"/>
            </w:r>
          </w:hyperlink>
        </w:p>
        <w:p w14:paraId="1CDD4E28" w14:textId="39DBA0F4"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3" w:history="1">
            <w:r w:rsidRPr="00D575ED">
              <w:rPr>
                <w:rStyle w:val="Hyperlink"/>
                <w:noProof/>
                <w:lang w:val="fr-FR"/>
              </w:rPr>
              <w:t>Notations</w:t>
            </w:r>
            <w:r>
              <w:rPr>
                <w:noProof/>
                <w:webHidden/>
              </w:rPr>
              <w:tab/>
            </w:r>
            <w:r>
              <w:rPr>
                <w:noProof/>
                <w:webHidden/>
              </w:rPr>
              <w:fldChar w:fldCharType="begin"/>
            </w:r>
            <w:r>
              <w:rPr>
                <w:noProof/>
                <w:webHidden/>
              </w:rPr>
              <w:instrText xml:space="preserve"> PAGEREF _Toc212824873 \h </w:instrText>
            </w:r>
            <w:r>
              <w:rPr>
                <w:noProof/>
                <w:webHidden/>
              </w:rPr>
            </w:r>
            <w:r>
              <w:rPr>
                <w:noProof/>
                <w:webHidden/>
              </w:rPr>
              <w:fldChar w:fldCharType="separate"/>
            </w:r>
            <w:r w:rsidR="00B57D34">
              <w:rPr>
                <w:noProof/>
                <w:webHidden/>
              </w:rPr>
              <w:t>5</w:t>
            </w:r>
            <w:r>
              <w:rPr>
                <w:noProof/>
                <w:webHidden/>
              </w:rPr>
              <w:fldChar w:fldCharType="end"/>
            </w:r>
          </w:hyperlink>
        </w:p>
        <w:p w14:paraId="710C27D9" w14:textId="3631321B"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74" w:history="1">
            <w:r w:rsidRPr="00D575ED">
              <w:rPr>
                <w:rStyle w:val="Hyperlink"/>
                <w:noProof/>
              </w:rPr>
              <w:t>Notations générales</w:t>
            </w:r>
            <w:r>
              <w:rPr>
                <w:noProof/>
                <w:webHidden/>
              </w:rPr>
              <w:tab/>
            </w:r>
            <w:r>
              <w:rPr>
                <w:noProof/>
                <w:webHidden/>
              </w:rPr>
              <w:fldChar w:fldCharType="begin"/>
            </w:r>
            <w:r>
              <w:rPr>
                <w:noProof/>
                <w:webHidden/>
              </w:rPr>
              <w:instrText xml:space="preserve"> PAGEREF _Toc212824874 \h </w:instrText>
            </w:r>
            <w:r>
              <w:rPr>
                <w:noProof/>
                <w:webHidden/>
              </w:rPr>
            </w:r>
            <w:r>
              <w:rPr>
                <w:noProof/>
                <w:webHidden/>
              </w:rPr>
              <w:fldChar w:fldCharType="separate"/>
            </w:r>
            <w:r w:rsidR="00B57D34">
              <w:rPr>
                <w:noProof/>
                <w:webHidden/>
              </w:rPr>
              <w:t>5</w:t>
            </w:r>
            <w:r>
              <w:rPr>
                <w:noProof/>
                <w:webHidden/>
              </w:rPr>
              <w:fldChar w:fldCharType="end"/>
            </w:r>
          </w:hyperlink>
        </w:p>
        <w:p w14:paraId="7A61AF6F" w14:textId="6CDC8ACC"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75" w:history="1">
            <w:r w:rsidRPr="00D575ED">
              <w:rPr>
                <w:rStyle w:val="Hyperlink"/>
                <w:noProof/>
              </w:rPr>
              <w:t>Identificateurs de règle</w:t>
            </w:r>
            <w:r>
              <w:rPr>
                <w:noProof/>
                <w:webHidden/>
              </w:rPr>
              <w:tab/>
            </w:r>
            <w:r>
              <w:rPr>
                <w:noProof/>
                <w:webHidden/>
              </w:rPr>
              <w:fldChar w:fldCharType="begin"/>
            </w:r>
            <w:r>
              <w:rPr>
                <w:noProof/>
                <w:webHidden/>
              </w:rPr>
              <w:instrText xml:space="preserve"> PAGEREF _Toc212824875 \h </w:instrText>
            </w:r>
            <w:r>
              <w:rPr>
                <w:noProof/>
                <w:webHidden/>
              </w:rPr>
            </w:r>
            <w:r>
              <w:rPr>
                <w:noProof/>
                <w:webHidden/>
              </w:rPr>
              <w:fldChar w:fldCharType="separate"/>
            </w:r>
            <w:r w:rsidR="00B57D34">
              <w:rPr>
                <w:noProof/>
                <w:webHidden/>
              </w:rPr>
              <w:t>5</w:t>
            </w:r>
            <w:r>
              <w:rPr>
                <w:noProof/>
                <w:webHidden/>
              </w:rPr>
              <w:fldChar w:fldCharType="end"/>
            </w:r>
          </w:hyperlink>
        </w:p>
        <w:p w14:paraId="10941C0E" w14:textId="136363C2"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6" w:history="1">
            <w:r w:rsidRPr="00D575ED">
              <w:rPr>
                <w:rStyle w:val="Hyperlink"/>
                <w:noProof/>
                <w:lang w:val="fr-FR"/>
              </w:rPr>
              <w:t>CHAMP D’APPLICATION</w:t>
            </w:r>
            <w:r>
              <w:rPr>
                <w:noProof/>
                <w:webHidden/>
              </w:rPr>
              <w:tab/>
            </w:r>
            <w:r>
              <w:rPr>
                <w:noProof/>
                <w:webHidden/>
              </w:rPr>
              <w:fldChar w:fldCharType="begin"/>
            </w:r>
            <w:r>
              <w:rPr>
                <w:noProof/>
                <w:webHidden/>
              </w:rPr>
              <w:instrText xml:space="preserve"> PAGEREF _Toc212824876 \h </w:instrText>
            </w:r>
            <w:r>
              <w:rPr>
                <w:noProof/>
                <w:webHidden/>
              </w:rPr>
            </w:r>
            <w:r>
              <w:rPr>
                <w:noProof/>
                <w:webHidden/>
              </w:rPr>
              <w:fldChar w:fldCharType="separate"/>
            </w:r>
            <w:r w:rsidR="00B57D34">
              <w:rPr>
                <w:noProof/>
                <w:webHidden/>
              </w:rPr>
              <w:t>5</w:t>
            </w:r>
            <w:r>
              <w:rPr>
                <w:noProof/>
                <w:webHidden/>
              </w:rPr>
              <w:fldChar w:fldCharType="end"/>
            </w:r>
          </w:hyperlink>
        </w:p>
        <w:p w14:paraId="1D04F9C3" w14:textId="70AD16E3"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7" w:history="1">
            <w:r w:rsidRPr="00D575ED">
              <w:rPr>
                <w:rStyle w:val="Hyperlink"/>
                <w:noProof/>
                <w:lang w:val="fr-FR"/>
              </w:rPr>
              <w:t>PRINCIPES DE CONCEPTION DES API WEB</w:t>
            </w:r>
            <w:r>
              <w:rPr>
                <w:noProof/>
                <w:webHidden/>
              </w:rPr>
              <w:tab/>
            </w:r>
            <w:r>
              <w:rPr>
                <w:noProof/>
                <w:webHidden/>
              </w:rPr>
              <w:fldChar w:fldCharType="begin"/>
            </w:r>
            <w:r>
              <w:rPr>
                <w:noProof/>
                <w:webHidden/>
              </w:rPr>
              <w:instrText xml:space="preserve"> PAGEREF _Toc212824877 \h </w:instrText>
            </w:r>
            <w:r>
              <w:rPr>
                <w:noProof/>
                <w:webHidden/>
              </w:rPr>
            </w:r>
            <w:r>
              <w:rPr>
                <w:noProof/>
                <w:webHidden/>
              </w:rPr>
              <w:fldChar w:fldCharType="separate"/>
            </w:r>
            <w:r w:rsidR="00B57D34">
              <w:rPr>
                <w:noProof/>
                <w:webHidden/>
              </w:rPr>
              <w:t>6</w:t>
            </w:r>
            <w:r>
              <w:rPr>
                <w:noProof/>
                <w:webHidden/>
              </w:rPr>
              <w:fldChar w:fldCharType="end"/>
            </w:r>
          </w:hyperlink>
        </w:p>
        <w:p w14:paraId="62EE7BEA" w14:textId="05687698"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78" w:history="1">
            <w:r w:rsidRPr="00D575ED">
              <w:rPr>
                <w:rStyle w:val="Hyperlink"/>
                <w:noProof/>
                <w:lang w:val="fr-FR"/>
              </w:rPr>
              <w:t>API WEB RESTFUL</w:t>
            </w:r>
            <w:r>
              <w:rPr>
                <w:noProof/>
                <w:webHidden/>
              </w:rPr>
              <w:tab/>
            </w:r>
            <w:r>
              <w:rPr>
                <w:noProof/>
                <w:webHidden/>
              </w:rPr>
              <w:fldChar w:fldCharType="begin"/>
            </w:r>
            <w:r>
              <w:rPr>
                <w:noProof/>
                <w:webHidden/>
              </w:rPr>
              <w:instrText xml:space="preserve"> PAGEREF _Toc212824878 \h </w:instrText>
            </w:r>
            <w:r>
              <w:rPr>
                <w:noProof/>
                <w:webHidden/>
              </w:rPr>
            </w:r>
            <w:r>
              <w:rPr>
                <w:noProof/>
                <w:webHidden/>
              </w:rPr>
              <w:fldChar w:fldCharType="separate"/>
            </w:r>
            <w:r w:rsidR="00B57D34">
              <w:rPr>
                <w:noProof/>
                <w:webHidden/>
              </w:rPr>
              <w:t>8</w:t>
            </w:r>
            <w:r>
              <w:rPr>
                <w:noProof/>
                <w:webHidden/>
              </w:rPr>
              <w:fldChar w:fldCharType="end"/>
            </w:r>
          </w:hyperlink>
        </w:p>
        <w:p w14:paraId="7214A42F" w14:textId="59C91820"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79" w:history="1">
            <w:r w:rsidRPr="00D575ED">
              <w:rPr>
                <w:rStyle w:val="Hyperlink"/>
                <w:noProof/>
              </w:rPr>
              <w:t>Éléments de l’URI</w:t>
            </w:r>
            <w:r>
              <w:rPr>
                <w:noProof/>
                <w:webHidden/>
              </w:rPr>
              <w:tab/>
            </w:r>
            <w:r>
              <w:rPr>
                <w:noProof/>
                <w:webHidden/>
              </w:rPr>
              <w:fldChar w:fldCharType="begin"/>
            </w:r>
            <w:r>
              <w:rPr>
                <w:noProof/>
                <w:webHidden/>
              </w:rPr>
              <w:instrText xml:space="preserve"> PAGEREF _Toc212824879 \h </w:instrText>
            </w:r>
            <w:r>
              <w:rPr>
                <w:noProof/>
                <w:webHidden/>
              </w:rPr>
            </w:r>
            <w:r>
              <w:rPr>
                <w:noProof/>
                <w:webHidden/>
              </w:rPr>
              <w:fldChar w:fldCharType="separate"/>
            </w:r>
            <w:r w:rsidR="00B57D34">
              <w:rPr>
                <w:noProof/>
                <w:webHidden/>
              </w:rPr>
              <w:t>8</w:t>
            </w:r>
            <w:r>
              <w:rPr>
                <w:noProof/>
                <w:webHidden/>
              </w:rPr>
              <w:fldChar w:fldCharType="end"/>
            </w:r>
          </w:hyperlink>
        </w:p>
        <w:p w14:paraId="1CEB99A9" w14:textId="3CF37C79"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0" w:history="1">
            <w:r w:rsidRPr="00D575ED">
              <w:rPr>
                <w:rStyle w:val="Hyperlink"/>
                <w:noProof/>
              </w:rPr>
              <w:t>Codes d’état</w:t>
            </w:r>
            <w:r>
              <w:rPr>
                <w:noProof/>
                <w:webHidden/>
              </w:rPr>
              <w:tab/>
            </w:r>
            <w:r>
              <w:rPr>
                <w:noProof/>
                <w:webHidden/>
              </w:rPr>
              <w:fldChar w:fldCharType="begin"/>
            </w:r>
            <w:r>
              <w:rPr>
                <w:noProof/>
                <w:webHidden/>
              </w:rPr>
              <w:instrText xml:space="preserve"> PAGEREF _Toc212824880 \h </w:instrText>
            </w:r>
            <w:r>
              <w:rPr>
                <w:noProof/>
                <w:webHidden/>
              </w:rPr>
            </w:r>
            <w:r>
              <w:rPr>
                <w:noProof/>
                <w:webHidden/>
              </w:rPr>
              <w:fldChar w:fldCharType="separate"/>
            </w:r>
            <w:r w:rsidR="00B57D34">
              <w:rPr>
                <w:noProof/>
                <w:webHidden/>
              </w:rPr>
              <w:t>9</w:t>
            </w:r>
            <w:r>
              <w:rPr>
                <w:noProof/>
                <w:webHidden/>
              </w:rPr>
              <w:fldChar w:fldCharType="end"/>
            </w:r>
          </w:hyperlink>
        </w:p>
        <w:p w14:paraId="1572A22B" w14:textId="5CAB41CA"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1" w:history="1">
            <w:r w:rsidRPr="00D575ED">
              <w:rPr>
                <w:rStyle w:val="Hyperlink"/>
                <w:noProof/>
              </w:rPr>
              <w:t>Principe de sélection</w:t>
            </w:r>
            <w:r>
              <w:rPr>
                <w:noProof/>
                <w:webHidden/>
              </w:rPr>
              <w:tab/>
            </w:r>
            <w:r>
              <w:rPr>
                <w:noProof/>
                <w:webHidden/>
              </w:rPr>
              <w:fldChar w:fldCharType="begin"/>
            </w:r>
            <w:r>
              <w:rPr>
                <w:noProof/>
                <w:webHidden/>
              </w:rPr>
              <w:instrText xml:space="preserve"> PAGEREF _Toc212824881 \h </w:instrText>
            </w:r>
            <w:r>
              <w:rPr>
                <w:noProof/>
                <w:webHidden/>
              </w:rPr>
            </w:r>
            <w:r>
              <w:rPr>
                <w:noProof/>
                <w:webHidden/>
              </w:rPr>
              <w:fldChar w:fldCharType="separate"/>
            </w:r>
            <w:r w:rsidR="00B57D34">
              <w:rPr>
                <w:noProof/>
                <w:webHidden/>
              </w:rPr>
              <w:t>9</w:t>
            </w:r>
            <w:r>
              <w:rPr>
                <w:noProof/>
                <w:webHidden/>
              </w:rPr>
              <w:fldChar w:fldCharType="end"/>
            </w:r>
          </w:hyperlink>
        </w:p>
        <w:p w14:paraId="69C400D1" w14:textId="14876E60"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2" w:history="1">
            <w:r w:rsidRPr="00D575ED">
              <w:rPr>
                <w:rStyle w:val="Hyperlink"/>
                <w:noProof/>
              </w:rPr>
              <w:t>Modèle de ressources</w:t>
            </w:r>
            <w:r>
              <w:rPr>
                <w:noProof/>
                <w:webHidden/>
              </w:rPr>
              <w:tab/>
            </w:r>
            <w:r>
              <w:rPr>
                <w:noProof/>
                <w:webHidden/>
              </w:rPr>
              <w:fldChar w:fldCharType="begin"/>
            </w:r>
            <w:r>
              <w:rPr>
                <w:noProof/>
                <w:webHidden/>
              </w:rPr>
              <w:instrText xml:space="preserve"> PAGEREF _Toc212824882 \h </w:instrText>
            </w:r>
            <w:r>
              <w:rPr>
                <w:noProof/>
                <w:webHidden/>
              </w:rPr>
            </w:r>
            <w:r>
              <w:rPr>
                <w:noProof/>
                <w:webHidden/>
              </w:rPr>
              <w:fldChar w:fldCharType="separate"/>
            </w:r>
            <w:r w:rsidR="00B57D34">
              <w:rPr>
                <w:noProof/>
                <w:webHidden/>
              </w:rPr>
              <w:t>10</w:t>
            </w:r>
            <w:r>
              <w:rPr>
                <w:noProof/>
                <w:webHidden/>
              </w:rPr>
              <w:fldChar w:fldCharType="end"/>
            </w:r>
          </w:hyperlink>
        </w:p>
        <w:p w14:paraId="1F6050C8" w14:textId="4C9BEAA1"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3" w:history="1">
            <w:r w:rsidRPr="00D575ED">
              <w:rPr>
                <w:rStyle w:val="Hyperlink"/>
                <w:noProof/>
              </w:rPr>
              <w:t>Prise en charge de formats multiples</w:t>
            </w:r>
            <w:r>
              <w:rPr>
                <w:noProof/>
                <w:webHidden/>
              </w:rPr>
              <w:tab/>
            </w:r>
            <w:r>
              <w:rPr>
                <w:noProof/>
                <w:webHidden/>
              </w:rPr>
              <w:fldChar w:fldCharType="begin"/>
            </w:r>
            <w:r>
              <w:rPr>
                <w:noProof/>
                <w:webHidden/>
              </w:rPr>
              <w:instrText xml:space="preserve"> PAGEREF _Toc212824883 \h </w:instrText>
            </w:r>
            <w:r>
              <w:rPr>
                <w:noProof/>
                <w:webHidden/>
              </w:rPr>
            </w:r>
            <w:r>
              <w:rPr>
                <w:noProof/>
                <w:webHidden/>
              </w:rPr>
              <w:fldChar w:fldCharType="separate"/>
            </w:r>
            <w:r w:rsidR="00B57D34">
              <w:rPr>
                <w:noProof/>
                <w:webHidden/>
              </w:rPr>
              <w:t>12</w:t>
            </w:r>
            <w:r>
              <w:rPr>
                <w:noProof/>
                <w:webHidden/>
              </w:rPr>
              <w:fldChar w:fldCharType="end"/>
            </w:r>
          </w:hyperlink>
        </w:p>
        <w:p w14:paraId="4D07CFFD" w14:textId="31EC1B1B"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4" w:history="1">
            <w:r w:rsidRPr="00D575ED">
              <w:rPr>
                <w:rStyle w:val="Hyperlink"/>
                <w:noProof/>
              </w:rPr>
              <w:t>Méthodes HTTP</w:t>
            </w:r>
            <w:r>
              <w:rPr>
                <w:noProof/>
                <w:webHidden/>
              </w:rPr>
              <w:tab/>
            </w:r>
            <w:r>
              <w:rPr>
                <w:noProof/>
                <w:webHidden/>
              </w:rPr>
              <w:fldChar w:fldCharType="begin"/>
            </w:r>
            <w:r>
              <w:rPr>
                <w:noProof/>
                <w:webHidden/>
              </w:rPr>
              <w:instrText xml:space="preserve"> PAGEREF _Toc212824884 \h </w:instrText>
            </w:r>
            <w:r>
              <w:rPr>
                <w:noProof/>
                <w:webHidden/>
              </w:rPr>
            </w:r>
            <w:r>
              <w:rPr>
                <w:noProof/>
                <w:webHidden/>
              </w:rPr>
              <w:fldChar w:fldCharType="separate"/>
            </w:r>
            <w:r w:rsidR="00B57D34">
              <w:rPr>
                <w:noProof/>
                <w:webHidden/>
              </w:rPr>
              <w:t>13</w:t>
            </w:r>
            <w:r>
              <w:rPr>
                <w:noProof/>
                <w:webHidden/>
              </w:rPr>
              <w:fldChar w:fldCharType="end"/>
            </w:r>
          </w:hyperlink>
        </w:p>
        <w:p w14:paraId="3FC2F3C1" w14:textId="2B3CEAA9"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5" w:history="1">
            <w:r w:rsidRPr="00D575ED">
              <w:rPr>
                <w:rStyle w:val="Hyperlink"/>
                <w:noProof/>
              </w:rPr>
              <w:t>Configurations des requêtes de données</w:t>
            </w:r>
            <w:r>
              <w:rPr>
                <w:noProof/>
                <w:webHidden/>
              </w:rPr>
              <w:tab/>
            </w:r>
            <w:r>
              <w:rPr>
                <w:noProof/>
                <w:webHidden/>
              </w:rPr>
              <w:fldChar w:fldCharType="begin"/>
            </w:r>
            <w:r>
              <w:rPr>
                <w:noProof/>
                <w:webHidden/>
              </w:rPr>
              <w:instrText xml:space="preserve"> PAGEREF _Toc212824885 \h </w:instrText>
            </w:r>
            <w:r>
              <w:rPr>
                <w:noProof/>
                <w:webHidden/>
              </w:rPr>
            </w:r>
            <w:r>
              <w:rPr>
                <w:noProof/>
                <w:webHidden/>
              </w:rPr>
              <w:fldChar w:fldCharType="separate"/>
            </w:r>
            <w:r w:rsidR="00B57D34">
              <w:rPr>
                <w:noProof/>
                <w:webHidden/>
              </w:rPr>
              <w:t>18</w:t>
            </w:r>
            <w:r>
              <w:rPr>
                <w:noProof/>
                <w:webHidden/>
              </w:rPr>
              <w:fldChar w:fldCharType="end"/>
            </w:r>
          </w:hyperlink>
        </w:p>
        <w:p w14:paraId="350DFA99" w14:textId="4FA9C066"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6" w:history="1">
            <w:r w:rsidRPr="00D575ED">
              <w:rPr>
                <w:rStyle w:val="Hyperlink"/>
                <w:noProof/>
              </w:rPr>
              <w:t>Gestion des erreurs</w:t>
            </w:r>
            <w:r>
              <w:rPr>
                <w:noProof/>
                <w:webHidden/>
              </w:rPr>
              <w:tab/>
            </w:r>
            <w:r>
              <w:rPr>
                <w:noProof/>
                <w:webHidden/>
              </w:rPr>
              <w:fldChar w:fldCharType="begin"/>
            </w:r>
            <w:r>
              <w:rPr>
                <w:noProof/>
                <w:webHidden/>
              </w:rPr>
              <w:instrText xml:space="preserve"> PAGEREF _Toc212824886 \h </w:instrText>
            </w:r>
            <w:r>
              <w:rPr>
                <w:noProof/>
                <w:webHidden/>
              </w:rPr>
            </w:r>
            <w:r>
              <w:rPr>
                <w:noProof/>
                <w:webHidden/>
              </w:rPr>
              <w:fldChar w:fldCharType="separate"/>
            </w:r>
            <w:r w:rsidR="00B57D34">
              <w:rPr>
                <w:noProof/>
                <w:webHidden/>
              </w:rPr>
              <w:t>26</w:t>
            </w:r>
            <w:r>
              <w:rPr>
                <w:noProof/>
                <w:webHidden/>
              </w:rPr>
              <w:fldChar w:fldCharType="end"/>
            </w:r>
          </w:hyperlink>
        </w:p>
        <w:p w14:paraId="74537DFF" w14:textId="5138CC65"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7" w:history="1">
            <w:r w:rsidRPr="00D575ED">
              <w:rPr>
                <w:rStyle w:val="Hyperlink"/>
                <w:noProof/>
              </w:rPr>
              <w:t>Contrat de service</w:t>
            </w:r>
            <w:r>
              <w:rPr>
                <w:noProof/>
                <w:webHidden/>
              </w:rPr>
              <w:tab/>
            </w:r>
            <w:r>
              <w:rPr>
                <w:noProof/>
                <w:webHidden/>
              </w:rPr>
              <w:fldChar w:fldCharType="begin"/>
            </w:r>
            <w:r>
              <w:rPr>
                <w:noProof/>
                <w:webHidden/>
              </w:rPr>
              <w:instrText xml:space="preserve"> PAGEREF _Toc212824887 \h </w:instrText>
            </w:r>
            <w:r>
              <w:rPr>
                <w:noProof/>
                <w:webHidden/>
              </w:rPr>
            </w:r>
            <w:r>
              <w:rPr>
                <w:noProof/>
                <w:webHidden/>
              </w:rPr>
              <w:fldChar w:fldCharType="separate"/>
            </w:r>
            <w:r w:rsidR="00B57D34">
              <w:rPr>
                <w:noProof/>
                <w:webHidden/>
              </w:rPr>
              <w:t>28</w:t>
            </w:r>
            <w:r>
              <w:rPr>
                <w:noProof/>
                <w:webHidden/>
              </w:rPr>
              <w:fldChar w:fldCharType="end"/>
            </w:r>
          </w:hyperlink>
        </w:p>
        <w:p w14:paraId="4215853D" w14:textId="3F8E8B58"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8" w:history="1">
            <w:r w:rsidRPr="00D575ED">
              <w:rPr>
                <w:rStyle w:val="Hyperlink"/>
                <w:noProof/>
              </w:rPr>
              <w:t>Pause</w:t>
            </w:r>
            <w:r>
              <w:rPr>
                <w:noProof/>
                <w:webHidden/>
              </w:rPr>
              <w:tab/>
            </w:r>
            <w:r>
              <w:rPr>
                <w:noProof/>
                <w:webHidden/>
              </w:rPr>
              <w:fldChar w:fldCharType="begin"/>
            </w:r>
            <w:r>
              <w:rPr>
                <w:noProof/>
                <w:webHidden/>
              </w:rPr>
              <w:instrText xml:space="preserve"> PAGEREF _Toc212824888 \h </w:instrText>
            </w:r>
            <w:r>
              <w:rPr>
                <w:noProof/>
                <w:webHidden/>
              </w:rPr>
            </w:r>
            <w:r>
              <w:rPr>
                <w:noProof/>
                <w:webHidden/>
              </w:rPr>
              <w:fldChar w:fldCharType="separate"/>
            </w:r>
            <w:r w:rsidR="00B57D34">
              <w:rPr>
                <w:noProof/>
                <w:webHidden/>
              </w:rPr>
              <w:t>29</w:t>
            </w:r>
            <w:r>
              <w:rPr>
                <w:noProof/>
                <w:webHidden/>
              </w:rPr>
              <w:fldChar w:fldCharType="end"/>
            </w:r>
          </w:hyperlink>
        </w:p>
        <w:p w14:paraId="4EA55AB0" w14:textId="2D606891"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89" w:history="1">
            <w:r w:rsidRPr="00D575ED">
              <w:rPr>
                <w:rStyle w:val="Hyperlink"/>
                <w:noProof/>
              </w:rPr>
              <w:t>Gestion des états</w:t>
            </w:r>
            <w:r>
              <w:rPr>
                <w:noProof/>
                <w:webHidden/>
              </w:rPr>
              <w:tab/>
            </w:r>
            <w:r>
              <w:rPr>
                <w:noProof/>
                <w:webHidden/>
              </w:rPr>
              <w:fldChar w:fldCharType="begin"/>
            </w:r>
            <w:r>
              <w:rPr>
                <w:noProof/>
                <w:webHidden/>
              </w:rPr>
              <w:instrText xml:space="preserve"> PAGEREF _Toc212824889 \h </w:instrText>
            </w:r>
            <w:r>
              <w:rPr>
                <w:noProof/>
                <w:webHidden/>
              </w:rPr>
            </w:r>
            <w:r>
              <w:rPr>
                <w:noProof/>
                <w:webHidden/>
              </w:rPr>
              <w:fldChar w:fldCharType="separate"/>
            </w:r>
            <w:r w:rsidR="00B57D34">
              <w:rPr>
                <w:noProof/>
                <w:webHidden/>
              </w:rPr>
              <w:t>29</w:t>
            </w:r>
            <w:r>
              <w:rPr>
                <w:noProof/>
                <w:webHidden/>
              </w:rPr>
              <w:fldChar w:fldCharType="end"/>
            </w:r>
          </w:hyperlink>
        </w:p>
        <w:p w14:paraId="3894F07F" w14:textId="22390014"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0" w:history="1">
            <w:r w:rsidRPr="00D575ED">
              <w:rPr>
                <w:rStyle w:val="Hyperlink"/>
                <w:noProof/>
              </w:rPr>
              <w:t>Gestion des préférences</w:t>
            </w:r>
            <w:r>
              <w:rPr>
                <w:noProof/>
                <w:webHidden/>
              </w:rPr>
              <w:tab/>
            </w:r>
            <w:r>
              <w:rPr>
                <w:noProof/>
                <w:webHidden/>
              </w:rPr>
              <w:fldChar w:fldCharType="begin"/>
            </w:r>
            <w:r>
              <w:rPr>
                <w:noProof/>
                <w:webHidden/>
              </w:rPr>
              <w:instrText xml:space="preserve"> PAGEREF _Toc212824890 \h </w:instrText>
            </w:r>
            <w:r>
              <w:rPr>
                <w:noProof/>
                <w:webHidden/>
              </w:rPr>
            </w:r>
            <w:r>
              <w:rPr>
                <w:noProof/>
                <w:webHidden/>
              </w:rPr>
              <w:fldChar w:fldCharType="separate"/>
            </w:r>
            <w:r w:rsidR="00B57D34">
              <w:rPr>
                <w:noProof/>
                <w:webHidden/>
              </w:rPr>
              <w:t>31</w:t>
            </w:r>
            <w:r>
              <w:rPr>
                <w:noProof/>
                <w:webHidden/>
              </w:rPr>
              <w:fldChar w:fldCharType="end"/>
            </w:r>
          </w:hyperlink>
        </w:p>
        <w:p w14:paraId="44DB1AD1" w14:textId="38E3B778"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1" w:history="1">
            <w:r w:rsidRPr="00D575ED">
              <w:rPr>
                <w:rStyle w:val="Hyperlink"/>
                <w:noProof/>
              </w:rPr>
              <w:t>Traduction</w:t>
            </w:r>
            <w:r>
              <w:rPr>
                <w:noProof/>
                <w:webHidden/>
              </w:rPr>
              <w:tab/>
            </w:r>
            <w:r>
              <w:rPr>
                <w:noProof/>
                <w:webHidden/>
              </w:rPr>
              <w:fldChar w:fldCharType="begin"/>
            </w:r>
            <w:r>
              <w:rPr>
                <w:noProof/>
                <w:webHidden/>
              </w:rPr>
              <w:instrText xml:space="preserve"> PAGEREF _Toc212824891 \h </w:instrText>
            </w:r>
            <w:r>
              <w:rPr>
                <w:noProof/>
                <w:webHidden/>
              </w:rPr>
            </w:r>
            <w:r>
              <w:rPr>
                <w:noProof/>
                <w:webHidden/>
              </w:rPr>
              <w:fldChar w:fldCharType="separate"/>
            </w:r>
            <w:r w:rsidR="00B57D34">
              <w:rPr>
                <w:noProof/>
                <w:webHidden/>
              </w:rPr>
              <w:t>31</w:t>
            </w:r>
            <w:r>
              <w:rPr>
                <w:noProof/>
                <w:webHidden/>
              </w:rPr>
              <w:fldChar w:fldCharType="end"/>
            </w:r>
          </w:hyperlink>
        </w:p>
        <w:p w14:paraId="24A0A63C" w14:textId="751AD523"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2" w:history="1">
            <w:r w:rsidRPr="00D575ED">
              <w:rPr>
                <w:rStyle w:val="Hyperlink"/>
                <w:noProof/>
              </w:rPr>
              <w:t>Opérations de longue durée</w:t>
            </w:r>
            <w:r>
              <w:rPr>
                <w:noProof/>
                <w:webHidden/>
              </w:rPr>
              <w:tab/>
            </w:r>
            <w:r>
              <w:rPr>
                <w:noProof/>
                <w:webHidden/>
              </w:rPr>
              <w:fldChar w:fldCharType="begin"/>
            </w:r>
            <w:r>
              <w:rPr>
                <w:noProof/>
                <w:webHidden/>
              </w:rPr>
              <w:instrText xml:space="preserve"> PAGEREF _Toc212824892 \h </w:instrText>
            </w:r>
            <w:r>
              <w:rPr>
                <w:noProof/>
                <w:webHidden/>
              </w:rPr>
            </w:r>
            <w:r>
              <w:rPr>
                <w:noProof/>
                <w:webHidden/>
              </w:rPr>
              <w:fldChar w:fldCharType="separate"/>
            </w:r>
            <w:r w:rsidR="00B57D34">
              <w:rPr>
                <w:noProof/>
                <w:webHidden/>
              </w:rPr>
              <w:t>31</w:t>
            </w:r>
            <w:r>
              <w:rPr>
                <w:noProof/>
                <w:webHidden/>
              </w:rPr>
              <w:fldChar w:fldCharType="end"/>
            </w:r>
          </w:hyperlink>
        </w:p>
        <w:p w14:paraId="42160B43" w14:textId="01B40DB6"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3" w:history="1">
            <w:r w:rsidRPr="00D575ED">
              <w:rPr>
                <w:rStyle w:val="Hyperlink"/>
                <w:noProof/>
              </w:rPr>
              <w:t>Modèle de sécurité</w:t>
            </w:r>
            <w:r>
              <w:rPr>
                <w:noProof/>
                <w:webHidden/>
              </w:rPr>
              <w:tab/>
            </w:r>
            <w:r>
              <w:rPr>
                <w:noProof/>
                <w:webHidden/>
              </w:rPr>
              <w:fldChar w:fldCharType="begin"/>
            </w:r>
            <w:r>
              <w:rPr>
                <w:noProof/>
                <w:webHidden/>
              </w:rPr>
              <w:instrText xml:space="preserve"> PAGEREF _Toc212824893 \h </w:instrText>
            </w:r>
            <w:r>
              <w:rPr>
                <w:noProof/>
                <w:webHidden/>
              </w:rPr>
            </w:r>
            <w:r>
              <w:rPr>
                <w:noProof/>
                <w:webHidden/>
              </w:rPr>
              <w:fldChar w:fldCharType="separate"/>
            </w:r>
            <w:r w:rsidR="00B57D34">
              <w:rPr>
                <w:noProof/>
                <w:webHidden/>
              </w:rPr>
              <w:t>32</w:t>
            </w:r>
            <w:r>
              <w:rPr>
                <w:noProof/>
                <w:webHidden/>
              </w:rPr>
              <w:fldChar w:fldCharType="end"/>
            </w:r>
          </w:hyperlink>
        </w:p>
        <w:p w14:paraId="62BADD68" w14:textId="2C7E6CD5"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4" w:history="1">
            <w:r w:rsidRPr="00D575ED">
              <w:rPr>
                <w:rStyle w:val="Hyperlink"/>
                <w:noProof/>
              </w:rPr>
              <w:t>Modèle de maturité d’API</w:t>
            </w:r>
            <w:r>
              <w:rPr>
                <w:noProof/>
                <w:webHidden/>
              </w:rPr>
              <w:tab/>
            </w:r>
            <w:r>
              <w:rPr>
                <w:noProof/>
                <w:webHidden/>
              </w:rPr>
              <w:fldChar w:fldCharType="begin"/>
            </w:r>
            <w:r>
              <w:rPr>
                <w:noProof/>
                <w:webHidden/>
              </w:rPr>
              <w:instrText xml:space="preserve"> PAGEREF _Toc212824894 \h </w:instrText>
            </w:r>
            <w:r>
              <w:rPr>
                <w:noProof/>
                <w:webHidden/>
              </w:rPr>
            </w:r>
            <w:r>
              <w:rPr>
                <w:noProof/>
                <w:webHidden/>
              </w:rPr>
              <w:fldChar w:fldCharType="separate"/>
            </w:r>
            <w:r w:rsidR="00B57D34">
              <w:rPr>
                <w:noProof/>
                <w:webHidden/>
              </w:rPr>
              <w:t>36</w:t>
            </w:r>
            <w:r>
              <w:rPr>
                <w:noProof/>
                <w:webHidden/>
              </w:rPr>
              <w:fldChar w:fldCharType="end"/>
            </w:r>
          </w:hyperlink>
        </w:p>
        <w:p w14:paraId="35CCD758" w14:textId="2FB0D2B1"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895" w:history="1">
            <w:r w:rsidRPr="00D575ED">
              <w:rPr>
                <w:rStyle w:val="Hyperlink"/>
                <w:noProof/>
                <w:lang w:val="fr-FR"/>
              </w:rPr>
              <w:t>API WEB SOAP</w:t>
            </w:r>
            <w:r>
              <w:rPr>
                <w:noProof/>
                <w:webHidden/>
              </w:rPr>
              <w:tab/>
            </w:r>
            <w:r>
              <w:rPr>
                <w:noProof/>
                <w:webHidden/>
              </w:rPr>
              <w:fldChar w:fldCharType="begin"/>
            </w:r>
            <w:r>
              <w:rPr>
                <w:noProof/>
                <w:webHidden/>
              </w:rPr>
              <w:instrText xml:space="preserve"> PAGEREF _Toc212824895 \h </w:instrText>
            </w:r>
            <w:r>
              <w:rPr>
                <w:noProof/>
                <w:webHidden/>
              </w:rPr>
            </w:r>
            <w:r>
              <w:rPr>
                <w:noProof/>
                <w:webHidden/>
              </w:rPr>
              <w:fldChar w:fldCharType="separate"/>
            </w:r>
            <w:r w:rsidR="00B57D34">
              <w:rPr>
                <w:noProof/>
                <w:webHidden/>
              </w:rPr>
              <w:t>37</w:t>
            </w:r>
            <w:r>
              <w:rPr>
                <w:noProof/>
                <w:webHidden/>
              </w:rPr>
              <w:fldChar w:fldCharType="end"/>
            </w:r>
          </w:hyperlink>
        </w:p>
        <w:p w14:paraId="0E6E086A" w14:textId="58D9F65B"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6" w:history="1">
            <w:r w:rsidRPr="00D575ED">
              <w:rPr>
                <w:rStyle w:val="Hyperlink"/>
                <w:noProof/>
              </w:rPr>
              <w:t>Règles générales</w:t>
            </w:r>
            <w:r>
              <w:rPr>
                <w:noProof/>
                <w:webHidden/>
              </w:rPr>
              <w:tab/>
            </w:r>
            <w:r>
              <w:rPr>
                <w:noProof/>
                <w:webHidden/>
              </w:rPr>
              <w:fldChar w:fldCharType="begin"/>
            </w:r>
            <w:r>
              <w:rPr>
                <w:noProof/>
                <w:webHidden/>
              </w:rPr>
              <w:instrText xml:space="preserve"> PAGEREF _Toc212824896 \h </w:instrText>
            </w:r>
            <w:r>
              <w:rPr>
                <w:noProof/>
                <w:webHidden/>
              </w:rPr>
            </w:r>
            <w:r>
              <w:rPr>
                <w:noProof/>
                <w:webHidden/>
              </w:rPr>
              <w:fldChar w:fldCharType="separate"/>
            </w:r>
            <w:r w:rsidR="00B57D34">
              <w:rPr>
                <w:noProof/>
                <w:webHidden/>
              </w:rPr>
              <w:t>37</w:t>
            </w:r>
            <w:r>
              <w:rPr>
                <w:noProof/>
                <w:webHidden/>
              </w:rPr>
              <w:fldChar w:fldCharType="end"/>
            </w:r>
          </w:hyperlink>
        </w:p>
        <w:p w14:paraId="2E457BE3" w14:textId="02767CB7"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7" w:history="1">
            <w:r w:rsidRPr="00D575ED">
              <w:rPr>
                <w:rStyle w:val="Hyperlink"/>
                <w:noProof/>
              </w:rPr>
              <w:t>Schémas</w:t>
            </w:r>
            <w:r>
              <w:rPr>
                <w:noProof/>
                <w:webHidden/>
              </w:rPr>
              <w:tab/>
            </w:r>
            <w:r>
              <w:rPr>
                <w:noProof/>
                <w:webHidden/>
              </w:rPr>
              <w:fldChar w:fldCharType="begin"/>
            </w:r>
            <w:r>
              <w:rPr>
                <w:noProof/>
                <w:webHidden/>
              </w:rPr>
              <w:instrText xml:space="preserve"> PAGEREF _Toc212824897 \h </w:instrText>
            </w:r>
            <w:r>
              <w:rPr>
                <w:noProof/>
                <w:webHidden/>
              </w:rPr>
            </w:r>
            <w:r>
              <w:rPr>
                <w:noProof/>
                <w:webHidden/>
              </w:rPr>
              <w:fldChar w:fldCharType="separate"/>
            </w:r>
            <w:r w:rsidR="00B57D34">
              <w:rPr>
                <w:noProof/>
                <w:webHidden/>
              </w:rPr>
              <w:t>38</w:t>
            </w:r>
            <w:r>
              <w:rPr>
                <w:noProof/>
                <w:webHidden/>
              </w:rPr>
              <w:fldChar w:fldCharType="end"/>
            </w:r>
          </w:hyperlink>
        </w:p>
        <w:p w14:paraId="3AAE81D7" w14:textId="41462846"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8" w:history="1">
            <w:r w:rsidRPr="00D575ED">
              <w:rPr>
                <w:rStyle w:val="Hyperlink"/>
                <w:noProof/>
              </w:rPr>
              <w:t>Nommage et versionnage</w:t>
            </w:r>
            <w:r>
              <w:rPr>
                <w:noProof/>
                <w:webHidden/>
              </w:rPr>
              <w:tab/>
            </w:r>
            <w:r>
              <w:rPr>
                <w:noProof/>
                <w:webHidden/>
              </w:rPr>
              <w:fldChar w:fldCharType="begin"/>
            </w:r>
            <w:r>
              <w:rPr>
                <w:noProof/>
                <w:webHidden/>
              </w:rPr>
              <w:instrText xml:space="preserve"> PAGEREF _Toc212824898 \h </w:instrText>
            </w:r>
            <w:r>
              <w:rPr>
                <w:noProof/>
                <w:webHidden/>
              </w:rPr>
            </w:r>
            <w:r>
              <w:rPr>
                <w:noProof/>
                <w:webHidden/>
              </w:rPr>
              <w:fldChar w:fldCharType="separate"/>
            </w:r>
            <w:r w:rsidR="00B57D34">
              <w:rPr>
                <w:noProof/>
                <w:webHidden/>
              </w:rPr>
              <w:t>38</w:t>
            </w:r>
            <w:r>
              <w:rPr>
                <w:noProof/>
                <w:webHidden/>
              </w:rPr>
              <w:fldChar w:fldCharType="end"/>
            </w:r>
          </w:hyperlink>
        </w:p>
        <w:p w14:paraId="53B7EECB" w14:textId="5C0299D4"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899" w:history="1">
            <w:r w:rsidRPr="00D575ED">
              <w:rPr>
                <w:rStyle w:val="Hyperlink"/>
                <w:noProof/>
              </w:rPr>
              <w:t>Conception du contrat de services Web</w:t>
            </w:r>
            <w:r>
              <w:rPr>
                <w:noProof/>
                <w:webHidden/>
              </w:rPr>
              <w:tab/>
            </w:r>
            <w:r>
              <w:rPr>
                <w:noProof/>
                <w:webHidden/>
              </w:rPr>
              <w:fldChar w:fldCharType="begin"/>
            </w:r>
            <w:r>
              <w:rPr>
                <w:noProof/>
                <w:webHidden/>
              </w:rPr>
              <w:instrText xml:space="preserve"> PAGEREF _Toc212824899 \h </w:instrText>
            </w:r>
            <w:r>
              <w:rPr>
                <w:noProof/>
                <w:webHidden/>
              </w:rPr>
            </w:r>
            <w:r>
              <w:rPr>
                <w:noProof/>
                <w:webHidden/>
              </w:rPr>
              <w:fldChar w:fldCharType="separate"/>
            </w:r>
            <w:r w:rsidR="00B57D34">
              <w:rPr>
                <w:noProof/>
                <w:webHidden/>
              </w:rPr>
              <w:t>39</w:t>
            </w:r>
            <w:r>
              <w:rPr>
                <w:noProof/>
                <w:webHidden/>
              </w:rPr>
              <w:fldChar w:fldCharType="end"/>
            </w:r>
          </w:hyperlink>
        </w:p>
        <w:p w14:paraId="5250CBD8" w14:textId="7DAA8B43"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0" w:history="1">
            <w:r w:rsidRPr="00D575ED">
              <w:rPr>
                <w:rStyle w:val="Hyperlink"/>
                <w:noProof/>
              </w:rPr>
              <w:t>Joindre les politiques aux définitions WSDL</w:t>
            </w:r>
            <w:r>
              <w:rPr>
                <w:noProof/>
                <w:webHidden/>
              </w:rPr>
              <w:tab/>
            </w:r>
            <w:r>
              <w:rPr>
                <w:noProof/>
                <w:webHidden/>
              </w:rPr>
              <w:fldChar w:fldCharType="begin"/>
            </w:r>
            <w:r>
              <w:rPr>
                <w:noProof/>
                <w:webHidden/>
              </w:rPr>
              <w:instrText xml:space="preserve"> PAGEREF _Toc212824900 \h </w:instrText>
            </w:r>
            <w:r>
              <w:rPr>
                <w:noProof/>
                <w:webHidden/>
              </w:rPr>
            </w:r>
            <w:r>
              <w:rPr>
                <w:noProof/>
                <w:webHidden/>
              </w:rPr>
              <w:fldChar w:fldCharType="separate"/>
            </w:r>
            <w:r w:rsidR="00B57D34">
              <w:rPr>
                <w:noProof/>
                <w:webHidden/>
              </w:rPr>
              <w:t>39</w:t>
            </w:r>
            <w:r>
              <w:rPr>
                <w:noProof/>
                <w:webHidden/>
              </w:rPr>
              <w:fldChar w:fldCharType="end"/>
            </w:r>
          </w:hyperlink>
        </w:p>
        <w:p w14:paraId="00A8FF1B" w14:textId="2D7E1F62"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1" w:history="1">
            <w:r w:rsidRPr="00D575ED">
              <w:rPr>
                <w:rStyle w:val="Hyperlink"/>
                <w:noProof/>
              </w:rPr>
              <w:t xml:space="preserve">SOAP – </w:t>
            </w:r>
            <w:r w:rsidRPr="00D575ED">
              <w:rPr>
                <w:rStyle w:val="Hyperlink"/>
                <w:noProof/>
                <w:lang w:val="fr-CH"/>
              </w:rPr>
              <w:t>Web Service Security</w:t>
            </w:r>
            <w:r w:rsidRPr="00D575ED">
              <w:rPr>
                <w:rStyle w:val="Hyperlink"/>
                <w:noProof/>
              </w:rPr>
              <w:t xml:space="preserve"> (Sécurité des services Web)</w:t>
            </w:r>
            <w:r>
              <w:rPr>
                <w:noProof/>
                <w:webHidden/>
              </w:rPr>
              <w:tab/>
            </w:r>
            <w:r>
              <w:rPr>
                <w:noProof/>
                <w:webHidden/>
              </w:rPr>
              <w:fldChar w:fldCharType="begin"/>
            </w:r>
            <w:r>
              <w:rPr>
                <w:noProof/>
                <w:webHidden/>
              </w:rPr>
              <w:instrText xml:space="preserve"> PAGEREF _Toc212824901 \h </w:instrText>
            </w:r>
            <w:r>
              <w:rPr>
                <w:noProof/>
                <w:webHidden/>
              </w:rPr>
            </w:r>
            <w:r>
              <w:rPr>
                <w:noProof/>
                <w:webHidden/>
              </w:rPr>
              <w:fldChar w:fldCharType="separate"/>
            </w:r>
            <w:r w:rsidR="00B57D34">
              <w:rPr>
                <w:noProof/>
                <w:webHidden/>
              </w:rPr>
              <w:t>40</w:t>
            </w:r>
            <w:r>
              <w:rPr>
                <w:noProof/>
                <w:webHidden/>
              </w:rPr>
              <w:fldChar w:fldCharType="end"/>
            </w:r>
          </w:hyperlink>
        </w:p>
        <w:p w14:paraId="6E4F55EB" w14:textId="2F5C7258"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02" w:history="1">
            <w:r w:rsidRPr="00D575ED">
              <w:rPr>
                <w:rStyle w:val="Hyperlink"/>
                <w:noProof/>
                <w:lang w:val="fr-FR"/>
              </w:rPr>
              <w:t>FORMATS DE TYPES DE DONNÉES</w:t>
            </w:r>
            <w:r>
              <w:rPr>
                <w:noProof/>
                <w:webHidden/>
              </w:rPr>
              <w:tab/>
            </w:r>
            <w:r>
              <w:rPr>
                <w:noProof/>
                <w:webHidden/>
              </w:rPr>
              <w:fldChar w:fldCharType="begin"/>
            </w:r>
            <w:r>
              <w:rPr>
                <w:noProof/>
                <w:webHidden/>
              </w:rPr>
              <w:instrText xml:space="preserve"> PAGEREF _Toc212824902 \h </w:instrText>
            </w:r>
            <w:r>
              <w:rPr>
                <w:noProof/>
                <w:webHidden/>
              </w:rPr>
            </w:r>
            <w:r>
              <w:rPr>
                <w:noProof/>
                <w:webHidden/>
              </w:rPr>
              <w:fldChar w:fldCharType="separate"/>
            </w:r>
            <w:r w:rsidR="00B57D34">
              <w:rPr>
                <w:noProof/>
                <w:webHidden/>
              </w:rPr>
              <w:t>40</w:t>
            </w:r>
            <w:r>
              <w:rPr>
                <w:noProof/>
                <w:webHidden/>
              </w:rPr>
              <w:fldChar w:fldCharType="end"/>
            </w:r>
          </w:hyperlink>
        </w:p>
        <w:p w14:paraId="74A01187" w14:textId="6B6B64BE"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03" w:history="1">
            <w:r w:rsidRPr="00D575ED">
              <w:rPr>
                <w:rStyle w:val="Hyperlink"/>
                <w:noProof/>
                <w:lang w:val="fr-FR"/>
              </w:rPr>
              <w:t>CONFORMITÉ</w:t>
            </w:r>
            <w:r>
              <w:rPr>
                <w:noProof/>
                <w:webHidden/>
              </w:rPr>
              <w:tab/>
            </w:r>
            <w:r>
              <w:rPr>
                <w:noProof/>
                <w:webHidden/>
              </w:rPr>
              <w:fldChar w:fldCharType="begin"/>
            </w:r>
            <w:r>
              <w:rPr>
                <w:noProof/>
                <w:webHidden/>
              </w:rPr>
              <w:instrText xml:space="preserve"> PAGEREF _Toc212824903 \h </w:instrText>
            </w:r>
            <w:r>
              <w:rPr>
                <w:noProof/>
                <w:webHidden/>
              </w:rPr>
            </w:r>
            <w:r>
              <w:rPr>
                <w:noProof/>
                <w:webHidden/>
              </w:rPr>
              <w:fldChar w:fldCharType="separate"/>
            </w:r>
            <w:r w:rsidR="00B57D34">
              <w:rPr>
                <w:noProof/>
                <w:webHidden/>
              </w:rPr>
              <w:t>41</w:t>
            </w:r>
            <w:r>
              <w:rPr>
                <w:noProof/>
                <w:webHidden/>
              </w:rPr>
              <w:fldChar w:fldCharType="end"/>
            </w:r>
          </w:hyperlink>
        </w:p>
        <w:p w14:paraId="3BCD68D8" w14:textId="2793DA29"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04" w:history="1">
            <w:r w:rsidRPr="00D575ED">
              <w:rPr>
                <w:rStyle w:val="Hyperlink"/>
                <w:rFonts w:eastAsia="Times New Roman" w:cs="Arial"/>
                <w:noProof/>
                <w:lang w:val="fr-FR"/>
              </w:rPr>
              <w:t>RÉFÉRENCES</w:t>
            </w:r>
            <w:r>
              <w:rPr>
                <w:noProof/>
                <w:webHidden/>
              </w:rPr>
              <w:tab/>
            </w:r>
            <w:r>
              <w:rPr>
                <w:noProof/>
                <w:webHidden/>
              </w:rPr>
              <w:fldChar w:fldCharType="begin"/>
            </w:r>
            <w:r>
              <w:rPr>
                <w:noProof/>
                <w:webHidden/>
              </w:rPr>
              <w:instrText xml:space="preserve"> PAGEREF _Toc212824904 \h </w:instrText>
            </w:r>
            <w:r>
              <w:rPr>
                <w:noProof/>
                <w:webHidden/>
              </w:rPr>
            </w:r>
            <w:r>
              <w:rPr>
                <w:noProof/>
                <w:webHidden/>
              </w:rPr>
              <w:fldChar w:fldCharType="separate"/>
            </w:r>
            <w:r w:rsidR="00B57D34">
              <w:rPr>
                <w:noProof/>
                <w:webHidden/>
              </w:rPr>
              <w:t>42</w:t>
            </w:r>
            <w:r>
              <w:rPr>
                <w:noProof/>
                <w:webHidden/>
              </w:rPr>
              <w:fldChar w:fldCharType="end"/>
            </w:r>
          </w:hyperlink>
        </w:p>
        <w:p w14:paraId="523C0999" w14:textId="211EE157"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5" w:history="1">
            <w:r w:rsidRPr="00D575ED">
              <w:rPr>
                <w:rStyle w:val="Hyperlink"/>
                <w:noProof/>
              </w:rPr>
              <w:t>Normes de l’OMPI</w:t>
            </w:r>
            <w:r>
              <w:rPr>
                <w:noProof/>
                <w:webHidden/>
              </w:rPr>
              <w:tab/>
            </w:r>
            <w:r>
              <w:rPr>
                <w:noProof/>
                <w:webHidden/>
              </w:rPr>
              <w:fldChar w:fldCharType="begin"/>
            </w:r>
            <w:r>
              <w:rPr>
                <w:noProof/>
                <w:webHidden/>
              </w:rPr>
              <w:instrText xml:space="preserve"> PAGEREF _Toc212824905 \h </w:instrText>
            </w:r>
            <w:r>
              <w:rPr>
                <w:noProof/>
                <w:webHidden/>
              </w:rPr>
            </w:r>
            <w:r>
              <w:rPr>
                <w:noProof/>
                <w:webHidden/>
              </w:rPr>
              <w:fldChar w:fldCharType="separate"/>
            </w:r>
            <w:r w:rsidR="00B57D34">
              <w:rPr>
                <w:noProof/>
                <w:webHidden/>
              </w:rPr>
              <w:t>42</w:t>
            </w:r>
            <w:r>
              <w:rPr>
                <w:noProof/>
                <w:webHidden/>
              </w:rPr>
              <w:fldChar w:fldCharType="end"/>
            </w:r>
          </w:hyperlink>
        </w:p>
        <w:p w14:paraId="64491855" w14:textId="0C05C886"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6" w:history="1">
            <w:r w:rsidRPr="00D575ED">
              <w:rPr>
                <w:rStyle w:val="Hyperlink"/>
                <w:noProof/>
              </w:rPr>
              <w:t>Normes et conventions</w:t>
            </w:r>
            <w:r>
              <w:rPr>
                <w:noProof/>
                <w:webHidden/>
              </w:rPr>
              <w:tab/>
            </w:r>
            <w:r>
              <w:rPr>
                <w:noProof/>
                <w:webHidden/>
              </w:rPr>
              <w:fldChar w:fldCharType="begin"/>
            </w:r>
            <w:r>
              <w:rPr>
                <w:noProof/>
                <w:webHidden/>
              </w:rPr>
              <w:instrText xml:space="preserve"> PAGEREF _Toc212824906 \h </w:instrText>
            </w:r>
            <w:r>
              <w:rPr>
                <w:noProof/>
                <w:webHidden/>
              </w:rPr>
            </w:r>
            <w:r>
              <w:rPr>
                <w:noProof/>
                <w:webHidden/>
              </w:rPr>
              <w:fldChar w:fldCharType="separate"/>
            </w:r>
            <w:r w:rsidR="00B57D34">
              <w:rPr>
                <w:noProof/>
                <w:webHidden/>
              </w:rPr>
              <w:t>42</w:t>
            </w:r>
            <w:r>
              <w:rPr>
                <w:noProof/>
                <w:webHidden/>
              </w:rPr>
              <w:fldChar w:fldCharType="end"/>
            </w:r>
          </w:hyperlink>
        </w:p>
        <w:p w14:paraId="63376857" w14:textId="15D2EEC8"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7" w:history="1">
            <w:r w:rsidRPr="00D575ED">
              <w:rPr>
                <w:rStyle w:val="Hyperlink"/>
                <w:noProof/>
              </w:rPr>
              <w:t>API REST des offices de propriété intellectuelle</w:t>
            </w:r>
            <w:r>
              <w:rPr>
                <w:noProof/>
                <w:webHidden/>
              </w:rPr>
              <w:tab/>
            </w:r>
            <w:r>
              <w:rPr>
                <w:noProof/>
                <w:webHidden/>
              </w:rPr>
              <w:fldChar w:fldCharType="begin"/>
            </w:r>
            <w:r>
              <w:rPr>
                <w:noProof/>
                <w:webHidden/>
              </w:rPr>
              <w:instrText xml:space="preserve"> PAGEREF _Toc212824907 \h </w:instrText>
            </w:r>
            <w:r>
              <w:rPr>
                <w:noProof/>
                <w:webHidden/>
              </w:rPr>
            </w:r>
            <w:r>
              <w:rPr>
                <w:noProof/>
                <w:webHidden/>
              </w:rPr>
              <w:fldChar w:fldCharType="separate"/>
            </w:r>
            <w:r w:rsidR="00B57D34">
              <w:rPr>
                <w:noProof/>
                <w:webHidden/>
              </w:rPr>
              <w:t>44</w:t>
            </w:r>
            <w:r>
              <w:rPr>
                <w:noProof/>
                <w:webHidden/>
              </w:rPr>
              <w:fldChar w:fldCharType="end"/>
            </w:r>
          </w:hyperlink>
        </w:p>
        <w:p w14:paraId="5FAACE49" w14:textId="56D719EA"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8" w:history="1">
            <w:r w:rsidRPr="00D575ED">
              <w:rPr>
                <w:rStyle w:val="Hyperlink"/>
                <w:noProof/>
              </w:rPr>
              <w:t>API REST du secteur privé et directives en matière de conception</w:t>
            </w:r>
            <w:r>
              <w:rPr>
                <w:noProof/>
                <w:webHidden/>
              </w:rPr>
              <w:tab/>
            </w:r>
            <w:r>
              <w:rPr>
                <w:noProof/>
                <w:webHidden/>
              </w:rPr>
              <w:fldChar w:fldCharType="begin"/>
            </w:r>
            <w:r>
              <w:rPr>
                <w:noProof/>
                <w:webHidden/>
              </w:rPr>
              <w:instrText xml:space="preserve"> PAGEREF _Toc212824908 \h </w:instrText>
            </w:r>
            <w:r>
              <w:rPr>
                <w:noProof/>
                <w:webHidden/>
              </w:rPr>
            </w:r>
            <w:r>
              <w:rPr>
                <w:noProof/>
                <w:webHidden/>
              </w:rPr>
              <w:fldChar w:fldCharType="separate"/>
            </w:r>
            <w:r w:rsidR="00B57D34">
              <w:rPr>
                <w:noProof/>
                <w:webHidden/>
              </w:rPr>
              <w:t>44</w:t>
            </w:r>
            <w:r>
              <w:rPr>
                <w:noProof/>
                <w:webHidden/>
              </w:rPr>
              <w:fldChar w:fldCharType="end"/>
            </w:r>
          </w:hyperlink>
        </w:p>
        <w:p w14:paraId="36B8A9F3" w14:textId="7A20A0CF"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09" w:history="1">
            <w:r w:rsidRPr="00D575ED">
              <w:rPr>
                <w:rStyle w:val="Hyperlink"/>
                <w:noProof/>
              </w:rPr>
              <w:t>Divers</w:t>
            </w:r>
            <w:r>
              <w:rPr>
                <w:noProof/>
                <w:webHidden/>
              </w:rPr>
              <w:tab/>
            </w:r>
            <w:r>
              <w:rPr>
                <w:noProof/>
                <w:webHidden/>
              </w:rPr>
              <w:fldChar w:fldCharType="begin"/>
            </w:r>
            <w:r>
              <w:rPr>
                <w:noProof/>
                <w:webHidden/>
              </w:rPr>
              <w:instrText xml:space="preserve"> PAGEREF _Toc212824909 \h </w:instrText>
            </w:r>
            <w:r>
              <w:rPr>
                <w:noProof/>
                <w:webHidden/>
              </w:rPr>
            </w:r>
            <w:r>
              <w:rPr>
                <w:noProof/>
                <w:webHidden/>
              </w:rPr>
              <w:fldChar w:fldCharType="separate"/>
            </w:r>
            <w:r w:rsidR="00B57D34">
              <w:rPr>
                <w:noProof/>
                <w:webHidden/>
              </w:rPr>
              <w:t>45</w:t>
            </w:r>
            <w:r>
              <w:rPr>
                <w:noProof/>
                <w:webHidden/>
              </w:rPr>
              <w:fldChar w:fldCharType="end"/>
            </w:r>
          </w:hyperlink>
        </w:p>
        <w:p w14:paraId="655CAA8A" w14:textId="56DFC9DD"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0" w:history="1">
            <w:r w:rsidRPr="00D575ED">
              <w:rPr>
                <w:rStyle w:val="Hyperlink"/>
                <w:b/>
                <w:noProof/>
                <w:lang w:val="fr-FR"/>
              </w:rPr>
              <w:t>ANNEXE I</w:t>
            </w:r>
            <w:r>
              <w:rPr>
                <w:noProof/>
                <w:webHidden/>
              </w:rPr>
              <w:tab/>
            </w:r>
            <w:r>
              <w:rPr>
                <w:noProof/>
                <w:webHidden/>
              </w:rPr>
              <w:fldChar w:fldCharType="begin"/>
            </w:r>
            <w:r>
              <w:rPr>
                <w:noProof/>
                <w:webHidden/>
              </w:rPr>
              <w:instrText xml:space="preserve"> PAGEREF _Toc212824910 \h </w:instrText>
            </w:r>
            <w:r>
              <w:rPr>
                <w:noProof/>
                <w:webHidden/>
              </w:rPr>
            </w:r>
            <w:r>
              <w:rPr>
                <w:noProof/>
                <w:webHidden/>
              </w:rPr>
              <w:fldChar w:fldCharType="separate"/>
            </w:r>
            <w:r w:rsidR="00B57D34">
              <w:rPr>
                <w:noProof/>
                <w:webHidden/>
              </w:rPr>
              <w:t>45</w:t>
            </w:r>
            <w:r>
              <w:rPr>
                <w:noProof/>
                <w:webHidden/>
              </w:rPr>
              <w:fldChar w:fldCharType="end"/>
            </w:r>
          </w:hyperlink>
        </w:p>
        <w:p w14:paraId="2F07531D" w14:textId="5D3B6BB2"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1" w:history="1">
            <w:r w:rsidRPr="00D575ED">
              <w:rPr>
                <w:rStyle w:val="Hyperlink"/>
                <w:b/>
                <w:noProof/>
                <w:lang w:val="fr-FR"/>
              </w:rPr>
              <w:t>ANNEXE II</w:t>
            </w:r>
            <w:r>
              <w:rPr>
                <w:noProof/>
                <w:webHidden/>
              </w:rPr>
              <w:tab/>
            </w:r>
            <w:r>
              <w:rPr>
                <w:noProof/>
                <w:webHidden/>
              </w:rPr>
              <w:fldChar w:fldCharType="begin"/>
            </w:r>
            <w:r>
              <w:rPr>
                <w:noProof/>
                <w:webHidden/>
              </w:rPr>
              <w:instrText xml:space="preserve"> PAGEREF _Toc212824911 \h </w:instrText>
            </w:r>
            <w:r>
              <w:rPr>
                <w:noProof/>
                <w:webHidden/>
              </w:rPr>
            </w:r>
            <w:r>
              <w:rPr>
                <w:noProof/>
                <w:webHidden/>
              </w:rPr>
              <w:fldChar w:fldCharType="separate"/>
            </w:r>
            <w:r w:rsidR="00B57D34">
              <w:rPr>
                <w:noProof/>
                <w:webHidden/>
              </w:rPr>
              <w:t>82</w:t>
            </w:r>
            <w:r>
              <w:rPr>
                <w:noProof/>
                <w:webHidden/>
              </w:rPr>
              <w:fldChar w:fldCharType="end"/>
            </w:r>
          </w:hyperlink>
        </w:p>
        <w:p w14:paraId="470C575A" w14:textId="424F3A46"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2" w:history="1">
            <w:r w:rsidRPr="00D575ED">
              <w:rPr>
                <w:rStyle w:val="Hyperlink"/>
                <w:b/>
                <w:noProof/>
                <w:lang w:val="fr-FR"/>
              </w:rPr>
              <w:t>ANNEXE III</w:t>
            </w:r>
            <w:r>
              <w:rPr>
                <w:noProof/>
                <w:webHidden/>
              </w:rPr>
              <w:tab/>
            </w:r>
            <w:r>
              <w:rPr>
                <w:noProof/>
                <w:webHidden/>
              </w:rPr>
              <w:fldChar w:fldCharType="begin"/>
            </w:r>
            <w:r>
              <w:rPr>
                <w:noProof/>
                <w:webHidden/>
              </w:rPr>
              <w:instrText xml:space="preserve"> PAGEREF _Toc212824912 \h </w:instrText>
            </w:r>
            <w:r>
              <w:rPr>
                <w:noProof/>
                <w:webHidden/>
              </w:rPr>
            </w:r>
            <w:r>
              <w:rPr>
                <w:noProof/>
                <w:webHidden/>
              </w:rPr>
              <w:fldChar w:fldCharType="separate"/>
            </w:r>
            <w:r w:rsidR="00B57D34">
              <w:rPr>
                <w:noProof/>
                <w:webHidden/>
              </w:rPr>
              <w:t>86</w:t>
            </w:r>
            <w:r>
              <w:rPr>
                <w:noProof/>
                <w:webHidden/>
              </w:rPr>
              <w:fldChar w:fldCharType="end"/>
            </w:r>
          </w:hyperlink>
        </w:p>
        <w:p w14:paraId="3F7FED0A" w14:textId="483756A1"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13" w:history="1">
            <w:r w:rsidRPr="00D575ED">
              <w:rPr>
                <w:rStyle w:val="Hyperlink"/>
                <w:noProof/>
              </w:rPr>
              <w:t>Modèle d’exemple DocList</w:t>
            </w:r>
            <w:r>
              <w:rPr>
                <w:noProof/>
                <w:webHidden/>
              </w:rPr>
              <w:tab/>
            </w:r>
            <w:r>
              <w:rPr>
                <w:noProof/>
                <w:webHidden/>
              </w:rPr>
              <w:fldChar w:fldCharType="begin"/>
            </w:r>
            <w:r>
              <w:rPr>
                <w:noProof/>
                <w:webHidden/>
              </w:rPr>
              <w:instrText xml:space="preserve"> PAGEREF _Toc212824913 \h </w:instrText>
            </w:r>
            <w:r>
              <w:rPr>
                <w:noProof/>
                <w:webHidden/>
              </w:rPr>
            </w:r>
            <w:r>
              <w:rPr>
                <w:noProof/>
                <w:webHidden/>
              </w:rPr>
              <w:fldChar w:fldCharType="separate"/>
            </w:r>
            <w:r w:rsidR="00B57D34">
              <w:rPr>
                <w:noProof/>
                <w:webHidden/>
              </w:rPr>
              <w:t>86</w:t>
            </w:r>
            <w:r>
              <w:rPr>
                <w:noProof/>
                <w:webHidden/>
              </w:rPr>
              <w:fldChar w:fldCharType="end"/>
            </w:r>
          </w:hyperlink>
        </w:p>
        <w:p w14:paraId="29B56E34" w14:textId="01677D5B"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14" w:history="1">
            <w:r w:rsidRPr="00D575ED">
              <w:rPr>
                <w:rStyle w:val="Hyperlink"/>
                <w:noProof/>
              </w:rPr>
              <w:t>Modèle d’exemple de situation juridique des brevets</w:t>
            </w:r>
            <w:r>
              <w:rPr>
                <w:noProof/>
                <w:webHidden/>
              </w:rPr>
              <w:tab/>
            </w:r>
            <w:r>
              <w:rPr>
                <w:noProof/>
                <w:webHidden/>
              </w:rPr>
              <w:fldChar w:fldCharType="begin"/>
            </w:r>
            <w:r>
              <w:rPr>
                <w:noProof/>
                <w:webHidden/>
              </w:rPr>
              <w:instrText xml:space="preserve"> PAGEREF _Toc212824914 \h </w:instrText>
            </w:r>
            <w:r>
              <w:rPr>
                <w:noProof/>
                <w:webHidden/>
              </w:rPr>
            </w:r>
            <w:r>
              <w:rPr>
                <w:noProof/>
                <w:webHidden/>
              </w:rPr>
              <w:fldChar w:fldCharType="separate"/>
            </w:r>
            <w:r w:rsidR="00B57D34">
              <w:rPr>
                <w:noProof/>
                <w:webHidden/>
              </w:rPr>
              <w:t>86</w:t>
            </w:r>
            <w:r>
              <w:rPr>
                <w:noProof/>
                <w:webHidden/>
              </w:rPr>
              <w:fldChar w:fldCharType="end"/>
            </w:r>
          </w:hyperlink>
        </w:p>
        <w:p w14:paraId="30518500" w14:textId="58C3694E"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5" w:history="1">
            <w:r w:rsidRPr="00D575ED">
              <w:rPr>
                <w:rStyle w:val="Hyperlink"/>
                <w:b/>
                <w:noProof/>
                <w:lang w:val="fr-FR"/>
              </w:rPr>
              <w:t>APPENDICE A</w:t>
            </w:r>
            <w:r>
              <w:rPr>
                <w:noProof/>
                <w:webHidden/>
              </w:rPr>
              <w:tab/>
            </w:r>
            <w:r>
              <w:rPr>
                <w:noProof/>
                <w:webHidden/>
              </w:rPr>
              <w:fldChar w:fldCharType="begin"/>
            </w:r>
            <w:r>
              <w:rPr>
                <w:noProof/>
                <w:webHidden/>
              </w:rPr>
              <w:instrText xml:space="preserve"> PAGEREF _Toc212824915 \h </w:instrText>
            </w:r>
            <w:r>
              <w:rPr>
                <w:noProof/>
                <w:webHidden/>
              </w:rPr>
            </w:r>
            <w:r>
              <w:rPr>
                <w:noProof/>
                <w:webHidden/>
              </w:rPr>
              <w:fldChar w:fldCharType="separate"/>
            </w:r>
            <w:r w:rsidR="00B57D34">
              <w:rPr>
                <w:noProof/>
                <w:webHidden/>
              </w:rPr>
              <w:t>87</w:t>
            </w:r>
            <w:r>
              <w:rPr>
                <w:noProof/>
                <w:webHidden/>
              </w:rPr>
              <w:fldChar w:fldCharType="end"/>
            </w:r>
          </w:hyperlink>
        </w:p>
        <w:p w14:paraId="42682F1C" w14:textId="4225E7C6"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6" w:history="1">
            <w:r w:rsidRPr="00D575ED">
              <w:rPr>
                <w:rStyle w:val="Hyperlink"/>
                <w:b/>
                <w:noProof/>
                <w:lang w:val="fr-FR"/>
              </w:rPr>
              <w:t>APPENDICE B</w:t>
            </w:r>
            <w:r>
              <w:rPr>
                <w:noProof/>
                <w:webHidden/>
              </w:rPr>
              <w:tab/>
            </w:r>
            <w:r>
              <w:rPr>
                <w:noProof/>
                <w:webHidden/>
              </w:rPr>
              <w:fldChar w:fldCharType="begin"/>
            </w:r>
            <w:r>
              <w:rPr>
                <w:noProof/>
                <w:webHidden/>
              </w:rPr>
              <w:instrText xml:space="preserve"> PAGEREF _Toc212824916 \h </w:instrText>
            </w:r>
            <w:r>
              <w:rPr>
                <w:noProof/>
                <w:webHidden/>
              </w:rPr>
            </w:r>
            <w:r>
              <w:rPr>
                <w:noProof/>
                <w:webHidden/>
              </w:rPr>
              <w:fldChar w:fldCharType="separate"/>
            </w:r>
            <w:r w:rsidR="00B57D34">
              <w:rPr>
                <w:noProof/>
                <w:webHidden/>
              </w:rPr>
              <w:t>87</w:t>
            </w:r>
            <w:r>
              <w:rPr>
                <w:noProof/>
                <w:webHidden/>
              </w:rPr>
              <w:fldChar w:fldCharType="end"/>
            </w:r>
          </w:hyperlink>
        </w:p>
        <w:p w14:paraId="31E42468" w14:textId="0140C406"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7" w:history="1">
            <w:r w:rsidRPr="00D575ED">
              <w:rPr>
                <w:rStyle w:val="Hyperlink"/>
                <w:b/>
                <w:noProof/>
                <w:lang w:val="fr-FR"/>
              </w:rPr>
              <w:t>ANNEXE IV</w:t>
            </w:r>
            <w:r>
              <w:rPr>
                <w:noProof/>
                <w:webHidden/>
              </w:rPr>
              <w:tab/>
            </w:r>
            <w:r>
              <w:rPr>
                <w:noProof/>
                <w:webHidden/>
              </w:rPr>
              <w:fldChar w:fldCharType="begin"/>
            </w:r>
            <w:r>
              <w:rPr>
                <w:noProof/>
                <w:webHidden/>
              </w:rPr>
              <w:instrText xml:space="preserve"> PAGEREF _Toc212824917 \h </w:instrText>
            </w:r>
            <w:r>
              <w:rPr>
                <w:noProof/>
                <w:webHidden/>
              </w:rPr>
            </w:r>
            <w:r>
              <w:rPr>
                <w:noProof/>
                <w:webHidden/>
              </w:rPr>
              <w:fldChar w:fldCharType="separate"/>
            </w:r>
            <w:r w:rsidR="00B57D34">
              <w:rPr>
                <w:noProof/>
                <w:webHidden/>
              </w:rPr>
              <w:t>88</w:t>
            </w:r>
            <w:r>
              <w:rPr>
                <w:noProof/>
                <w:webHidden/>
              </w:rPr>
              <w:fldChar w:fldCharType="end"/>
            </w:r>
          </w:hyperlink>
        </w:p>
        <w:p w14:paraId="18557E74" w14:textId="3678560F"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8" w:history="1">
            <w:r w:rsidRPr="00D575ED">
              <w:rPr>
                <w:rStyle w:val="Hyperlink"/>
                <w:b/>
                <w:noProof/>
                <w:lang w:val="fr-FR"/>
              </w:rPr>
              <w:t>ANNEXE V</w:t>
            </w:r>
            <w:r>
              <w:rPr>
                <w:noProof/>
                <w:webHidden/>
              </w:rPr>
              <w:tab/>
            </w:r>
            <w:r>
              <w:rPr>
                <w:noProof/>
                <w:webHidden/>
              </w:rPr>
              <w:fldChar w:fldCharType="begin"/>
            </w:r>
            <w:r>
              <w:rPr>
                <w:noProof/>
                <w:webHidden/>
              </w:rPr>
              <w:instrText xml:space="preserve"> PAGEREF _Toc212824918 \h </w:instrText>
            </w:r>
            <w:r>
              <w:rPr>
                <w:noProof/>
                <w:webHidden/>
              </w:rPr>
            </w:r>
            <w:r>
              <w:rPr>
                <w:noProof/>
                <w:webHidden/>
              </w:rPr>
              <w:fldChar w:fldCharType="separate"/>
            </w:r>
            <w:r w:rsidR="00B57D34">
              <w:rPr>
                <w:noProof/>
                <w:webHidden/>
              </w:rPr>
              <w:t>90</w:t>
            </w:r>
            <w:r>
              <w:rPr>
                <w:noProof/>
                <w:webHidden/>
              </w:rPr>
              <w:fldChar w:fldCharType="end"/>
            </w:r>
          </w:hyperlink>
        </w:p>
        <w:p w14:paraId="22E0E55C" w14:textId="3B0001B0"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19" w:history="1">
            <w:r w:rsidRPr="00D575ED">
              <w:rPr>
                <w:rStyle w:val="Hyperlink"/>
                <w:b/>
                <w:noProof/>
                <w:lang w:val="fr-FR"/>
              </w:rPr>
              <w:t>ANNEXE VI</w:t>
            </w:r>
            <w:r>
              <w:rPr>
                <w:noProof/>
                <w:webHidden/>
              </w:rPr>
              <w:tab/>
            </w:r>
            <w:r>
              <w:rPr>
                <w:noProof/>
                <w:webHidden/>
              </w:rPr>
              <w:fldChar w:fldCharType="begin"/>
            </w:r>
            <w:r>
              <w:rPr>
                <w:noProof/>
                <w:webHidden/>
              </w:rPr>
              <w:instrText xml:space="preserve"> PAGEREF _Toc212824919 \h </w:instrText>
            </w:r>
            <w:r>
              <w:rPr>
                <w:noProof/>
                <w:webHidden/>
              </w:rPr>
            </w:r>
            <w:r>
              <w:rPr>
                <w:noProof/>
                <w:webHidden/>
              </w:rPr>
              <w:fldChar w:fldCharType="separate"/>
            </w:r>
            <w:r w:rsidR="00B57D34">
              <w:rPr>
                <w:noProof/>
                <w:webHidden/>
              </w:rPr>
              <w:t>94</w:t>
            </w:r>
            <w:r>
              <w:rPr>
                <w:noProof/>
                <w:webHidden/>
              </w:rPr>
              <w:fldChar w:fldCharType="end"/>
            </w:r>
          </w:hyperlink>
        </w:p>
        <w:p w14:paraId="28CBBD42" w14:textId="6FD940FC" w:rsidR="004809C9" w:rsidRDefault="004809C9">
          <w:pPr>
            <w:pStyle w:val="TOC2"/>
            <w:rPr>
              <w:rFonts w:asciiTheme="minorHAnsi" w:eastAsiaTheme="minorEastAsia" w:hAnsiTheme="minorHAnsi" w:cstheme="minorBidi"/>
              <w:noProof/>
              <w:kern w:val="2"/>
              <w:sz w:val="24"/>
              <w:szCs w:val="24"/>
              <w14:ligatures w14:val="standardContextual"/>
            </w:rPr>
          </w:pPr>
          <w:hyperlink w:anchor="_Toc212824920" w:history="1">
            <w:r w:rsidRPr="00D575ED">
              <w:rPr>
                <w:rStyle w:val="Hyperlink"/>
                <w:b/>
                <w:noProof/>
                <w:lang w:val="fr-FR"/>
              </w:rPr>
              <w:t>ANNEXE VII</w:t>
            </w:r>
            <w:r>
              <w:rPr>
                <w:noProof/>
                <w:webHidden/>
              </w:rPr>
              <w:tab/>
            </w:r>
            <w:r>
              <w:rPr>
                <w:noProof/>
                <w:webHidden/>
              </w:rPr>
              <w:fldChar w:fldCharType="begin"/>
            </w:r>
            <w:r>
              <w:rPr>
                <w:noProof/>
                <w:webHidden/>
              </w:rPr>
              <w:instrText xml:space="preserve"> PAGEREF _Toc212824920 \h </w:instrText>
            </w:r>
            <w:r>
              <w:rPr>
                <w:noProof/>
                <w:webHidden/>
              </w:rPr>
            </w:r>
            <w:r>
              <w:rPr>
                <w:noProof/>
                <w:webHidden/>
              </w:rPr>
              <w:fldChar w:fldCharType="separate"/>
            </w:r>
            <w:r w:rsidR="00B57D34">
              <w:rPr>
                <w:noProof/>
                <w:webHidden/>
              </w:rPr>
              <w:t>96</w:t>
            </w:r>
            <w:r>
              <w:rPr>
                <w:noProof/>
                <w:webHidden/>
              </w:rPr>
              <w:fldChar w:fldCharType="end"/>
            </w:r>
          </w:hyperlink>
        </w:p>
        <w:p w14:paraId="2B2867B7" w14:textId="0D98A869"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21" w:history="1">
            <w:r w:rsidRPr="00D575ED">
              <w:rPr>
                <w:rStyle w:val="Hyperlink"/>
                <w:noProof/>
              </w:rPr>
              <w:t>Création</w:t>
            </w:r>
            <w:r>
              <w:rPr>
                <w:noProof/>
                <w:webHidden/>
              </w:rPr>
              <w:tab/>
            </w:r>
            <w:r>
              <w:rPr>
                <w:noProof/>
                <w:webHidden/>
              </w:rPr>
              <w:fldChar w:fldCharType="begin"/>
            </w:r>
            <w:r>
              <w:rPr>
                <w:noProof/>
                <w:webHidden/>
              </w:rPr>
              <w:instrText xml:space="preserve"> PAGEREF _Toc212824921 \h </w:instrText>
            </w:r>
            <w:r>
              <w:rPr>
                <w:noProof/>
                <w:webHidden/>
              </w:rPr>
            </w:r>
            <w:r>
              <w:rPr>
                <w:noProof/>
                <w:webHidden/>
              </w:rPr>
              <w:fldChar w:fldCharType="separate"/>
            </w:r>
            <w:r w:rsidR="00B57D34">
              <w:rPr>
                <w:noProof/>
                <w:webHidden/>
              </w:rPr>
              <w:t>96</w:t>
            </w:r>
            <w:r>
              <w:rPr>
                <w:noProof/>
                <w:webHidden/>
              </w:rPr>
              <w:fldChar w:fldCharType="end"/>
            </w:r>
          </w:hyperlink>
        </w:p>
        <w:p w14:paraId="481FB00C" w14:textId="0425A070"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22" w:history="1">
            <w:r w:rsidRPr="00D575ED">
              <w:rPr>
                <w:rStyle w:val="Hyperlink"/>
                <w:noProof/>
              </w:rPr>
              <w:t>Publication</w:t>
            </w:r>
            <w:r>
              <w:rPr>
                <w:noProof/>
                <w:webHidden/>
              </w:rPr>
              <w:tab/>
            </w:r>
            <w:r>
              <w:rPr>
                <w:noProof/>
                <w:webHidden/>
              </w:rPr>
              <w:fldChar w:fldCharType="begin"/>
            </w:r>
            <w:r>
              <w:rPr>
                <w:noProof/>
                <w:webHidden/>
              </w:rPr>
              <w:instrText xml:space="preserve"> PAGEREF _Toc212824922 \h </w:instrText>
            </w:r>
            <w:r>
              <w:rPr>
                <w:noProof/>
                <w:webHidden/>
              </w:rPr>
            </w:r>
            <w:r>
              <w:rPr>
                <w:noProof/>
                <w:webHidden/>
              </w:rPr>
              <w:fldChar w:fldCharType="separate"/>
            </w:r>
            <w:r w:rsidR="00B57D34">
              <w:rPr>
                <w:noProof/>
                <w:webHidden/>
              </w:rPr>
              <w:t>97</w:t>
            </w:r>
            <w:r>
              <w:rPr>
                <w:noProof/>
                <w:webHidden/>
              </w:rPr>
              <w:fldChar w:fldCharType="end"/>
            </w:r>
          </w:hyperlink>
        </w:p>
        <w:p w14:paraId="02B18AAA" w14:textId="63AB12C2"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23" w:history="1">
            <w:r w:rsidRPr="00D575ED">
              <w:rPr>
                <w:rStyle w:val="Hyperlink"/>
                <w:noProof/>
              </w:rPr>
              <w:t>Obsolescence</w:t>
            </w:r>
            <w:r>
              <w:rPr>
                <w:noProof/>
                <w:webHidden/>
              </w:rPr>
              <w:tab/>
            </w:r>
            <w:r>
              <w:rPr>
                <w:noProof/>
                <w:webHidden/>
              </w:rPr>
              <w:fldChar w:fldCharType="begin"/>
            </w:r>
            <w:r>
              <w:rPr>
                <w:noProof/>
                <w:webHidden/>
              </w:rPr>
              <w:instrText xml:space="preserve"> PAGEREF _Toc212824923 \h </w:instrText>
            </w:r>
            <w:r>
              <w:rPr>
                <w:noProof/>
                <w:webHidden/>
              </w:rPr>
            </w:r>
            <w:r>
              <w:rPr>
                <w:noProof/>
                <w:webHidden/>
              </w:rPr>
              <w:fldChar w:fldCharType="separate"/>
            </w:r>
            <w:r w:rsidR="00B57D34">
              <w:rPr>
                <w:noProof/>
                <w:webHidden/>
              </w:rPr>
              <w:t>97</w:t>
            </w:r>
            <w:r>
              <w:rPr>
                <w:noProof/>
                <w:webHidden/>
              </w:rPr>
              <w:fldChar w:fldCharType="end"/>
            </w:r>
          </w:hyperlink>
        </w:p>
        <w:p w14:paraId="7021481D" w14:textId="6A7565ED" w:rsidR="004809C9" w:rsidRDefault="004809C9">
          <w:pPr>
            <w:pStyle w:val="TOC3"/>
            <w:rPr>
              <w:rFonts w:asciiTheme="minorHAnsi" w:eastAsiaTheme="minorEastAsia" w:hAnsiTheme="minorHAnsi" w:cstheme="minorBidi"/>
              <w:noProof/>
              <w:kern w:val="2"/>
              <w:sz w:val="24"/>
              <w:szCs w:val="24"/>
              <w14:ligatures w14:val="standardContextual"/>
            </w:rPr>
          </w:pPr>
          <w:hyperlink w:anchor="_Toc212824924" w:history="1">
            <w:r w:rsidRPr="00D575ED">
              <w:rPr>
                <w:rStyle w:val="Hyperlink"/>
                <w:noProof/>
              </w:rPr>
              <w:t>Retrait</w:t>
            </w:r>
            <w:r>
              <w:rPr>
                <w:noProof/>
                <w:webHidden/>
              </w:rPr>
              <w:tab/>
            </w:r>
            <w:r>
              <w:rPr>
                <w:noProof/>
                <w:webHidden/>
              </w:rPr>
              <w:fldChar w:fldCharType="begin"/>
            </w:r>
            <w:r>
              <w:rPr>
                <w:noProof/>
                <w:webHidden/>
              </w:rPr>
              <w:instrText xml:space="preserve"> PAGEREF _Toc212824924 \h </w:instrText>
            </w:r>
            <w:r>
              <w:rPr>
                <w:noProof/>
                <w:webHidden/>
              </w:rPr>
            </w:r>
            <w:r>
              <w:rPr>
                <w:noProof/>
                <w:webHidden/>
              </w:rPr>
              <w:fldChar w:fldCharType="separate"/>
            </w:r>
            <w:r w:rsidR="00B57D34">
              <w:rPr>
                <w:noProof/>
                <w:webHidden/>
              </w:rPr>
              <w:t>97</w:t>
            </w:r>
            <w:r>
              <w:rPr>
                <w:noProof/>
                <w:webHidden/>
              </w:rPr>
              <w:fldChar w:fldCharType="end"/>
            </w:r>
          </w:hyperlink>
        </w:p>
        <w:p w14:paraId="65FD8D7D" w14:textId="47D86EC2" w:rsidR="00797305" w:rsidRDefault="00797305" w:rsidP="00CE01DA">
          <w:pPr>
            <w:pStyle w:val="TOC1"/>
            <w:tabs>
              <w:tab w:val="right" w:leader="dot" w:pos="9260"/>
            </w:tabs>
            <w:spacing w:before="170" w:after="170"/>
          </w:pPr>
          <w:r>
            <w:fldChar w:fldCharType="end"/>
          </w:r>
        </w:p>
      </w:sdtContent>
    </w:sdt>
    <w:p w14:paraId="4B29E8EC" w14:textId="77777777" w:rsidR="00797305" w:rsidRDefault="00797305" w:rsidP="00CE01DA">
      <w:pPr>
        <w:pStyle w:val="STNormal"/>
      </w:pPr>
    </w:p>
    <w:p w14:paraId="21D990E2" w14:textId="77777777" w:rsidR="00797305" w:rsidRPr="00C1783B" w:rsidRDefault="00797305" w:rsidP="00CE01DA">
      <w:pPr>
        <w:pStyle w:val="STNormal"/>
        <w:rPr>
          <w:b/>
          <w:lang w:val="fr-CH"/>
          <w:rPrChange w:id="11" w:author="Author">
            <w:rPr>
              <w:b/>
            </w:rPr>
          </w:rPrChange>
        </w:rPr>
      </w:pPr>
      <w:r w:rsidRPr="00C1783B">
        <w:rPr>
          <w:b/>
          <w:lang w:val="fr-CH"/>
          <w:rPrChange w:id="12" w:author="Author">
            <w:rPr>
              <w:b/>
            </w:rPr>
          </w:rPrChange>
        </w:rPr>
        <w:t>ANNEXES</w:t>
      </w:r>
    </w:p>
    <w:p w14:paraId="3297FE33" w14:textId="4E075191" w:rsidR="00797305" w:rsidRPr="00A24ABA" w:rsidRDefault="00797305" w:rsidP="00CE01DA">
      <w:pPr>
        <w:pStyle w:val="STNormal"/>
        <w:rPr>
          <w:lang w:val="fr-CH"/>
        </w:rPr>
      </w:pPr>
      <w:r>
        <w:fldChar w:fldCharType="begin"/>
      </w:r>
      <w:r w:rsidRPr="00C1783B">
        <w:rPr>
          <w:lang w:val="fr-CH"/>
          <w:rPrChange w:id="13" w:author="Author">
            <w:rPr/>
          </w:rPrChange>
        </w:rPr>
        <w:instrText>HYPERLINK \l "_ANNEX_I"</w:instrText>
      </w:r>
      <w:r>
        <w:fldChar w:fldCharType="separate"/>
      </w:r>
      <w:r w:rsidRPr="00A24ABA">
        <w:rPr>
          <w:rStyle w:val="Hyperlink"/>
          <w:lang w:val="fr-CH"/>
        </w:rPr>
        <w:t xml:space="preserve">ANNEXE I </w:t>
      </w:r>
      <w:r>
        <w:fldChar w:fldCharType="end"/>
      </w:r>
      <w:r w:rsidRPr="00A24ABA">
        <w:rPr>
          <w:lang w:val="fr-CH"/>
        </w:rPr>
        <w:t xml:space="preserve"> </w:t>
      </w:r>
      <w:r w:rsidRPr="00A24ABA">
        <w:rPr>
          <w:lang w:val="fr-CH"/>
        </w:rPr>
        <w:tab/>
      </w:r>
      <w:r w:rsidR="00A24ABA" w:rsidRPr="00982192">
        <w:rPr>
          <w:rFonts w:eastAsia="Times New Roman"/>
          <w:caps/>
          <w:noProof/>
          <w:lang w:val="fr-FR"/>
        </w:rPr>
        <w:t>LIST</w:t>
      </w:r>
      <w:r w:rsidR="00A24ABA">
        <w:rPr>
          <w:rFonts w:eastAsia="Times New Roman"/>
          <w:caps/>
          <w:noProof/>
          <w:lang w:val="fr-FR"/>
        </w:rPr>
        <w:t xml:space="preserve">E DES RÈGLES ET CONVENTIONS DE CONCEPTION DES SERVICES WEB </w:t>
      </w:r>
      <w:r w:rsidR="00A24ABA" w:rsidRPr="00982192">
        <w:rPr>
          <w:rFonts w:eastAsia="Times New Roman"/>
          <w:caps/>
          <w:noProof/>
          <w:lang w:val="fr-FR"/>
        </w:rPr>
        <w:t>RESTful</w:t>
      </w:r>
    </w:p>
    <w:p w14:paraId="0BFFCB0A" w14:textId="33AC9CB0" w:rsidR="00797305" w:rsidRPr="00A24ABA" w:rsidRDefault="00797305" w:rsidP="00CE01DA">
      <w:pPr>
        <w:pStyle w:val="STNormal"/>
        <w:rPr>
          <w:lang w:val="fr-CH"/>
        </w:rPr>
      </w:pPr>
      <w:r>
        <w:fldChar w:fldCharType="begin"/>
      </w:r>
      <w:r w:rsidRPr="00C1783B">
        <w:rPr>
          <w:lang w:val="fr-CH"/>
          <w:rPrChange w:id="14" w:author="Author">
            <w:rPr/>
          </w:rPrChange>
        </w:rPr>
        <w:instrText>HYPERLINK \l "_ANNEX_II"</w:instrText>
      </w:r>
      <w:r>
        <w:fldChar w:fldCharType="separate"/>
      </w:r>
      <w:r w:rsidRPr="00A24ABA">
        <w:rPr>
          <w:rStyle w:val="Hyperlink"/>
          <w:lang w:val="fr-CH"/>
        </w:rPr>
        <w:t>ANNEXE II</w:t>
      </w:r>
      <w:r>
        <w:fldChar w:fldCharType="end"/>
      </w:r>
      <w:r w:rsidRPr="00A24ABA">
        <w:rPr>
          <w:lang w:val="fr-CH"/>
        </w:rPr>
        <w:t xml:space="preserve"> </w:t>
      </w:r>
      <w:r w:rsidRPr="00A24ABA">
        <w:rPr>
          <w:lang w:val="fr-CH"/>
        </w:rPr>
        <w:tab/>
      </w:r>
      <w:r w:rsidR="00A24ABA" w:rsidRPr="00982192">
        <w:rPr>
          <w:rFonts w:eastAsia="Times New Roman"/>
          <w:caps/>
          <w:noProof/>
          <w:lang w:val="fr-FR"/>
        </w:rPr>
        <w:t>Vocabula</w:t>
      </w:r>
      <w:r w:rsidR="00A24ABA">
        <w:rPr>
          <w:rFonts w:eastAsia="Times New Roman"/>
          <w:caps/>
          <w:noProof/>
          <w:lang w:val="fr-FR"/>
        </w:rPr>
        <w:t>IRE DE PROPRIÉTÉ INTELLECTUELLE REST</w:t>
      </w:r>
    </w:p>
    <w:p w14:paraId="6F1CF04F" w14:textId="2EBB6A2D" w:rsidR="00797305" w:rsidRPr="00A24ABA" w:rsidRDefault="00797305">
      <w:pPr>
        <w:pStyle w:val="STNormal"/>
        <w:ind w:left="1134" w:hanging="1134"/>
        <w:rPr>
          <w:lang w:val="fr-CH"/>
        </w:rPr>
        <w:pPrChange w:id="15" w:author="Author">
          <w:pPr>
            <w:pStyle w:val="STNormal"/>
          </w:pPr>
        </w:pPrChange>
      </w:pPr>
      <w:r>
        <w:fldChar w:fldCharType="begin"/>
      </w:r>
      <w:r w:rsidRPr="00C1783B">
        <w:rPr>
          <w:lang w:val="fr-CH"/>
          <w:rPrChange w:id="16" w:author="Author">
            <w:rPr/>
          </w:rPrChange>
        </w:rPr>
        <w:instrText>HYPERLINK \l "_ANNEX_III"</w:instrText>
      </w:r>
      <w:r>
        <w:fldChar w:fldCharType="separate"/>
      </w:r>
      <w:r w:rsidRPr="00A24ABA">
        <w:rPr>
          <w:rStyle w:val="Hyperlink"/>
          <w:lang w:val="fr-CH"/>
        </w:rPr>
        <w:t>ANNEXE III</w:t>
      </w:r>
      <w:r>
        <w:fldChar w:fldCharType="end"/>
      </w:r>
      <w:r w:rsidRPr="00A24ABA">
        <w:rPr>
          <w:lang w:val="fr-CH"/>
        </w:rPr>
        <w:t xml:space="preserve">  </w:t>
      </w:r>
      <w:r w:rsidRPr="00A24ABA">
        <w:rPr>
          <w:lang w:val="fr-CH"/>
        </w:rPr>
        <w:tab/>
      </w:r>
      <w:r w:rsidR="00A24ABA">
        <w:rPr>
          <w:rFonts w:eastAsia="Times New Roman"/>
          <w:caps/>
          <w:noProof/>
          <w:lang w:val="fr-FR"/>
        </w:rPr>
        <w:t xml:space="preserve">DIRECTIVES COncERNANT la conception d’API WEB </w:t>
      </w:r>
      <w:r w:rsidR="00A24ABA" w:rsidRPr="00982192">
        <w:rPr>
          <w:rFonts w:eastAsia="Times New Roman"/>
          <w:caps/>
          <w:noProof/>
          <w:lang w:val="fr-FR"/>
        </w:rPr>
        <w:t xml:space="preserve">RESTFUL </w:t>
      </w:r>
      <w:r w:rsidR="00A24ABA">
        <w:rPr>
          <w:rFonts w:eastAsia="Times New Roman"/>
          <w:caps/>
          <w:noProof/>
          <w:lang w:val="fr-FR"/>
        </w:rPr>
        <w:t xml:space="preserve">ET le CONTRAT DE </w:t>
      </w:r>
      <w:r w:rsidR="00A24ABA" w:rsidRPr="00982192">
        <w:rPr>
          <w:rFonts w:eastAsia="Times New Roman"/>
          <w:caps/>
          <w:noProof/>
          <w:lang w:val="fr-FR"/>
        </w:rPr>
        <w:t xml:space="preserve">SERVICE </w:t>
      </w:r>
      <w:r w:rsidR="00A24ABA">
        <w:rPr>
          <w:rFonts w:eastAsia="Times New Roman"/>
          <w:caps/>
          <w:noProof/>
          <w:lang w:val="fr-FR"/>
        </w:rPr>
        <w:t>TYPE</w:t>
      </w:r>
    </w:p>
    <w:p w14:paraId="443BF0F3" w14:textId="7BE5DD0E" w:rsidR="00797305" w:rsidRPr="00A24ABA" w:rsidRDefault="00797305" w:rsidP="00CE01DA">
      <w:pPr>
        <w:pStyle w:val="STNormal"/>
        <w:rPr>
          <w:lang w:val="fr-CH"/>
        </w:rPr>
      </w:pPr>
      <w:r>
        <w:fldChar w:fldCharType="begin"/>
      </w:r>
      <w:r w:rsidRPr="00C1783B">
        <w:rPr>
          <w:lang w:val="fr-CH"/>
          <w:rPrChange w:id="17" w:author="Author">
            <w:rPr/>
          </w:rPrChange>
        </w:rPr>
        <w:instrText>HYPERLINK \l "_ANNEX_IV"</w:instrText>
      </w:r>
      <w:r>
        <w:fldChar w:fldCharType="separate"/>
      </w:r>
      <w:r w:rsidRPr="00A24ABA">
        <w:rPr>
          <w:rStyle w:val="Hyperlink"/>
          <w:lang w:val="fr-CH"/>
        </w:rPr>
        <w:t>ANNEXE IV</w:t>
      </w:r>
      <w:r>
        <w:fldChar w:fldCharType="end"/>
      </w:r>
      <w:r w:rsidRPr="00A24ABA">
        <w:rPr>
          <w:lang w:val="fr-CH"/>
        </w:rPr>
        <w:t xml:space="preserve">  </w:t>
      </w:r>
      <w:r w:rsidRPr="00A24ABA">
        <w:rPr>
          <w:lang w:val="fr-CH"/>
        </w:rPr>
        <w:tab/>
      </w:r>
      <w:r w:rsidR="00A24ABA">
        <w:rPr>
          <w:rFonts w:eastAsia="Times New Roman"/>
          <w:noProof/>
          <w:lang w:val="fr-FR"/>
        </w:rPr>
        <w:t>MEILLEURES PRATIQUES EN MATIÈRE D’ARCHITECTURE DE SÉCURITÉ DE HAUT NIVEAU</w:t>
      </w:r>
    </w:p>
    <w:p w14:paraId="4A9763A2" w14:textId="0A35B67F" w:rsidR="00797305" w:rsidRPr="00A24ABA" w:rsidRDefault="00797305" w:rsidP="00CE01DA">
      <w:pPr>
        <w:pStyle w:val="STNormal"/>
        <w:rPr>
          <w:lang w:val="fr-CH"/>
        </w:rPr>
      </w:pPr>
      <w:r>
        <w:fldChar w:fldCharType="begin"/>
      </w:r>
      <w:r w:rsidRPr="00C1783B">
        <w:rPr>
          <w:lang w:val="fr-CH"/>
          <w:rPrChange w:id="18" w:author="Author">
            <w:rPr/>
          </w:rPrChange>
        </w:rPr>
        <w:instrText>HYPERLINK \l "_ANNEX_V"</w:instrText>
      </w:r>
      <w:r>
        <w:fldChar w:fldCharType="separate"/>
      </w:r>
      <w:r w:rsidRPr="00A24ABA">
        <w:rPr>
          <w:rStyle w:val="Hyperlink"/>
          <w:lang w:val="fr-CH"/>
        </w:rPr>
        <w:t>ANNEXE V</w:t>
      </w:r>
      <w:r>
        <w:fldChar w:fldCharType="end"/>
      </w:r>
      <w:r w:rsidRPr="00A24ABA">
        <w:rPr>
          <w:lang w:val="fr-CH"/>
        </w:rPr>
        <w:t xml:space="preserve">  </w:t>
      </w:r>
      <w:r w:rsidRPr="00A24ABA">
        <w:rPr>
          <w:lang w:val="fr-CH"/>
        </w:rPr>
        <w:tab/>
      </w:r>
      <w:r w:rsidR="00A24ABA" w:rsidRPr="00982192">
        <w:rPr>
          <w:rFonts w:eastAsia="Times New Roman"/>
          <w:noProof/>
          <w:lang w:val="fr-FR"/>
        </w:rPr>
        <w:t>CODES</w:t>
      </w:r>
      <w:r w:rsidR="00A24ABA" w:rsidRPr="00982192">
        <w:rPr>
          <w:noProof/>
          <w:lang w:val="fr-FR"/>
        </w:rPr>
        <w:t xml:space="preserve"> </w:t>
      </w:r>
      <w:r w:rsidR="00A24ABA">
        <w:rPr>
          <w:noProof/>
          <w:lang w:val="fr-FR"/>
        </w:rPr>
        <w:t>D’ÉTAT</w:t>
      </w:r>
      <w:r w:rsidR="00A24ABA" w:rsidRPr="00161386">
        <w:rPr>
          <w:rFonts w:eastAsia="Times New Roman"/>
          <w:noProof/>
          <w:lang w:val="fr-FR"/>
        </w:rPr>
        <w:t xml:space="preserve"> </w:t>
      </w:r>
      <w:r w:rsidR="00A24ABA">
        <w:rPr>
          <w:rFonts w:eastAsia="Times New Roman"/>
          <w:noProof/>
          <w:lang w:val="fr-FR"/>
        </w:rPr>
        <w:t>HTTP</w:t>
      </w:r>
    </w:p>
    <w:p w14:paraId="2CD61106" w14:textId="1FBDDBCE" w:rsidR="00797305" w:rsidRPr="00A24ABA" w:rsidRDefault="00797305" w:rsidP="00CE01DA">
      <w:pPr>
        <w:pStyle w:val="STNormal"/>
        <w:rPr>
          <w:lang w:val="fr-CH"/>
        </w:rPr>
      </w:pPr>
      <w:r>
        <w:fldChar w:fldCharType="begin"/>
      </w:r>
      <w:r w:rsidRPr="00C1783B">
        <w:rPr>
          <w:lang w:val="fr-CH"/>
          <w:rPrChange w:id="19" w:author="Author">
            <w:rPr/>
          </w:rPrChange>
        </w:rPr>
        <w:instrText>HYPERLINK \l "_ANNEX_VI"</w:instrText>
      </w:r>
      <w:r>
        <w:fldChar w:fldCharType="separate"/>
      </w:r>
      <w:r w:rsidRPr="00A24ABA">
        <w:rPr>
          <w:rStyle w:val="Hyperlink"/>
          <w:lang w:val="fr-CH"/>
        </w:rPr>
        <w:t>ANNEXE VI</w:t>
      </w:r>
      <w:r>
        <w:fldChar w:fldCharType="end"/>
      </w:r>
      <w:r w:rsidRPr="00A24ABA">
        <w:rPr>
          <w:lang w:val="fr-CH"/>
        </w:rPr>
        <w:t xml:space="preserve"> </w:t>
      </w:r>
      <w:r w:rsidRPr="00A24ABA">
        <w:rPr>
          <w:lang w:val="fr-CH"/>
        </w:rPr>
        <w:tab/>
      </w:r>
      <w:r w:rsidR="00A24ABA" w:rsidRPr="00982192">
        <w:rPr>
          <w:noProof/>
          <w:lang w:val="fr-FR"/>
        </w:rPr>
        <w:t>TERM</w:t>
      </w:r>
      <w:r w:rsidR="00A24ABA">
        <w:rPr>
          <w:noProof/>
          <w:lang w:val="fr-FR"/>
        </w:rPr>
        <w:t>E</w:t>
      </w:r>
      <w:r w:rsidR="00A24ABA" w:rsidRPr="00982192">
        <w:rPr>
          <w:noProof/>
          <w:lang w:val="fr-FR"/>
        </w:rPr>
        <w:t>S</w:t>
      </w:r>
      <w:r w:rsidR="00A24ABA">
        <w:rPr>
          <w:noProof/>
          <w:lang w:val="fr-FR"/>
        </w:rPr>
        <w:t xml:space="preserve"> DE REPRÉSENTATION</w:t>
      </w:r>
    </w:p>
    <w:p w14:paraId="2B57DE7C" w14:textId="715AFD90" w:rsidR="00797305" w:rsidRPr="00A24ABA" w:rsidRDefault="00797305" w:rsidP="00CE01DA">
      <w:pPr>
        <w:pStyle w:val="STNormal"/>
        <w:rPr>
          <w:lang w:val="fr-CH"/>
        </w:rPr>
      </w:pPr>
      <w:r>
        <w:fldChar w:fldCharType="begin"/>
      </w:r>
      <w:r w:rsidRPr="00C1783B">
        <w:rPr>
          <w:lang w:val="fr-CH"/>
          <w:rPrChange w:id="20" w:author="Author">
            <w:rPr/>
          </w:rPrChange>
        </w:rPr>
        <w:instrText>HYPERLINK \l "_ANNEX_VII"</w:instrText>
      </w:r>
      <w:r>
        <w:fldChar w:fldCharType="separate"/>
      </w:r>
      <w:r w:rsidRPr="00A24ABA">
        <w:rPr>
          <w:rStyle w:val="Hyperlink"/>
          <w:lang w:val="fr-CH"/>
        </w:rPr>
        <w:t>ANNEXE VII</w:t>
      </w:r>
      <w:r>
        <w:fldChar w:fldCharType="end"/>
      </w:r>
      <w:r w:rsidRPr="00A24ABA">
        <w:rPr>
          <w:lang w:val="fr-CH"/>
        </w:rPr>
        <w:t xml:space="preserve"> </w:t>
      </w:r>
      <w:r w:rsidRPr="00A24ABA">
        <w:rPr>
          <w:lang w:val="fr-CH"/>
        </w:rPr>
        <w:tab/>
      </w:r>
      <w:r w:rsidR="00A24ABA" w:rsidRPr="00B848B3">
        <w:rPr>
          <w:lang w:val="fr-FR"/>
        </w:rPr>
        <w:t>PUBLICATION CONCERNANT LA GESTION DU CYCLE DE VIE DES AP</w:t>
      </w:r>
      <w:r w:rsidR="00A24ABA">
        <w:rPr>
          <w:lang w:val="fr-FR"/>
        </w:rPr>
        <w:t>I</w:t>
      </w:r>
    </w:p>
    <w:p w14:paraId="64FF0393" w14:textId="77777777" w:rsidR="00797305" w:rsidRPr="00A24ABA" w:rsidRDefault="00797305" w:rsidP="00CE01DA">
      <w:pPr>
        <w:pStyle w:val="STNormal"/>
        <w:rPr>
          <w:lang w:val="fr-CH"/>
        </w:rPr>
      </w:pPr>
    </w:p>
    <w:p w14:paraId="26391803" w14:textId="77777777" w:rsidR="00797305" w:rsidRPr="00A24ABA" w:rsidRDefault="00797305" w:rsidP="00CE01DA">
      <w:pPr>
        <w:pStyle w:val="STNormal"/>
        <w:rPr>
          <w:lang w:val="fr-CH"/>
        </w:rPr>
      </w:pPr>
    </w:p>
    <w:p w14:paraId="775AFD5C" w14:textId="77777777" w:rsidR="00797305" w:rsidRPr="00A24ABA" w:rsidRDefault="00797305" w:rsidP="00CE01DA">
      <w:pPr>
        <w:pStyle w:val="STNormal"/>
        <w:rPr>
          <w:lang w:val="fr-CH"/>
        </w:rPr>
      </w:pPr>
    </w:p>
    <w:p w14:paraId="78B69D31" w14:textId="77777777" w:rsidR="00797305" w:rsidRPr="00A24ABA" w:rsidRDefault="00797305" w:rsidP="00CE01DA">
      <w:pPr>
        <w:pStyle w:val="STNormal"/>
        <w:rPr>
          <w:lang w:val="fr-CH"/>
        </w:rPr>
      </w:pPr>
    </w:p>
    <w:p w14:paraId="10B95ADD" w14:textId="77777777" w:rsidR="00797305" w:rsidRPr="00A24ABA" w:rsidRDefault="00797305" w:rsidP="00CE01DA">
      <w:pPr>
        <w:pStyle w:val="STNormal"/>
        <w:rPr>
          <w:rFonts w:eastAsia="SimSun"/>
          <w:kern w:val="32"/>
          <w:lang w:val="fr-CH"/>
        </w:rPr>
      </w:pPr>
      <w:r w:rsidRPr="00A24ABA">
        <w:rPr>
          <w:lang w:val="fr-CH"/>
        </w:rPr>
        <w:br w:type="page"/>
      </w:r>
    </w:p>
    <w:p w14:paraId="54D0FE36" w14:textId="64F8B2A3" w:rsidR="005E48A2" w:rsidRPr="00982192" w:rsidRDefault="005E48A2" w:rsidP="00CE01DA">
      <w:pPr>
        <w:spacing w:before="170" w:after="170"/>
        <w:rPr>
          <w:rFonts w:cs="Arial"/>
          <w:caps/>
          <w:noProof/>
          <w:szCs w:val="17"/>
          <w:lang w:val="fr-FR"/>
        </w:rPr>
      </w:pPr>
    </w:p>
    <w:p w14:paraId="3451DC7B" w14:textId="2E26B948" w:rsidR="00797529" w:rsidRPr="00A21BF0" w:rsidRDefault="00797529" w:rsidP="00CE01DA">
      <w:pPr>
        <w:keepNext/>
        <w:spacing w:before="170" w:after="170"/>
        <w:jc w:val="center"/>
        <w:outlineLvl w:val="0"/>
        <w:rPr>
          <w:rFonts w:eastAsia="SimSun" w:cs="Arial"/>
          <w:b/>
          <w:caps/>
          <w:noProof/>
          <w:kern w:val="32"/>
          <w:sz w:val="20"/>
          <w:lang w:val="fr-FR"/>
        </w:rPr>
      </w:pPr>
      <w:bookmarkStart w:id="21" w:name="_Toc212824869"/>
      <w:bookmarkStart w:id="22" w:name="_Toc54363354"/>
      <w:r w:rsidRPr="00A21BF0">
        <w:rPr>
          <w:rFonts w:eastAsia="SimSun" w:cs="Arial"/>
          <w:b/>
          <w:bCs/>
          <w:caps/>
          <w:noProof/>
          <w:kern w:val="32"/>
          <w:sz w:val="20"/>
          <w:lang w:val="fr-FR"/>
        </w:rPr>
        <w:t>NORME</w:t>
      </w:r>
      <w:r w:rsidR="00734A81">
        <w:rPr>
          <w:rFonts w:eastAsia="SimSun" w:cs="Arial"/>
          <w:b/>
          <w:bCs/>
          <w:caps/>
          <w:noProof/>
          <w:kern w:val="32"/>
          <w:sz w:val="20"/>
          <w:lang w:val="fr-FR"/>
        </w:rPr>
        <w:t> </w:t>
      </w:r>
      <w:r w:rsidRPr="00A21BF0">
        <w:rPr>
          <w:rFonts w:eastAsia="SimSun" w:cs="Arial"/>
          <w:b/>
          <w:bCs/>
          <w:caps/>
          <w:noProof/>
          <w:kern w:val="32"/>
          <w:sz w:val="20"/>
          <w:lang w:val="fr-FR"/>
        </w:rPr>
        <w:t>ST.90 DE L’OMPI</w:t>
      </w:r>
      <w:bookmarkEnd w:id="21"/>
    </w:p>
    <w:p w14:paraId="4384185A" w14:textId="77777777" w:rsidR="00797529" w:rsidRPr="00797529" w:rsidRDefault="00797529" w:rsidP="00CE01DA">
      <w:pPr>
        <w:spacing w:before="170" w:after="170"/>
        <w:rPr>
          <w:noProof/>
          <w:lang w:val="fr-FR"/>
        </w:rPr>
      </w:pPr>
    </w:p>
    <w:p w14:paraId="3DA6FAFB" w14:textId="77777777" w:rsidR="00797529" w:rsidRPr="00797529" w:rsidRDefault="00797529" w:rsidP="00CE01DA">
      <w:pPr>
        <w:spacing w:before="170" w:after="170"/>
        <w:jc w:val="center"/>
        <w:rPr>
          <w:caps/>
          <w:noProof/>
          <w:lang w:val="fr-FR"/>
        </w:rPr>
      </w:pPr>
      <w:r w:rsidRPr="00797529">
        <w:rPr>
          <w:caps/>
          <w:noProof/>
          <w:lang w:val="fr-FR"/>
        </w:rPr>
        <w:t>RECOMMANDATIONs relatives au TRAITEMENT ET À LA COMMUNICATION DES DONNÉES DE PROPRIÉTÉ INTELLECTUELLE aux api Web (interfaces de programmation d’application)</w:t>
      </w:r>
    </w:p>
    <w:p w14:paraId="49F73132" w14:textId="21AFFC55" w:rsidR="00797529" w:rsidRPr="00797529" w:rsidRDefault="00797529" w:rsidP="00CE01DA">
      <w:pPr>
        <w:spacing w:before="170" w:after="170"/>
        <w:jc w:val="center"/>
        <w:rPr>
          <w:rFonts w:eastAsia="Times New Roman"/>
          <w:i/>
          <w:noProof/>
          <w:lang w:val="fr-FR"/>
        </w:rPr>
      </w:pPr>
      <w:r w:rsidRPr="00797529">
        <w:rPr>
          <w:rFonts w:eastAsia="Times New Roman"/>
          <w:i/>
          <w:noProof/>
          <w:lang w:val="fr-FR"/>
        </w:rPr>
        <w:t xml:space="preserve">Version </w:t>
      </w:r>
      <w:del w:id="23" w:author="Author">
        <w:r w:rsidRPr="00797529" w:rsidDel="008A2B0D">
          <w:rPr>
            <w:rFonts w:eastAsia="Times New Roman"/>
            <w:i/>
            <w:noProof/>
            <w:lang w:val="fr-FR"/>
          </w:rPr>
          <w:delText>1.1</w:delText>
        </w:r>
      </w:del>
      <w:ins w:id="24" w:author="Author">
        <w:r w:rsidR="008A2B0D">
          <w:rPr>
            <w:rFonts w:eastAsia="Times New Roman"/>
            <w:i/>
            <w:noProof/>
            <w:lang w:val="fr-FR"/>
          </w:rPr>
          <w:t>2.0</w:t>
        </w:r>
      </w:ins>
    </w:p>
    <w:p w14:paraId="43E13ABE" w14:textId="40D4BD8B" w:rsidR="00797529" w:rsidRDefault="008A2B0D" w:rsidP="00CE01DA">
      <w:pPr>
        <w:pStyle w:val="Heading2"/>
        <w:keepLines/>
        <w:spacing w:before="170" w:after="170"/>
        <w:jc w:val="center"/>
        <w:rPr>
          <w:rFonts w:eastAsia="Batang" w:cs="Arial"/>
          <w:bCs w:val="0"/>
          <w:i/>
          <w:caps w:val="0"/>
          <w:noProof/>
          <w:szCs w:val="17"/>
          <w:lang w:val="fr-FR"/>
        </w:rPr>
      </w:pPr>
      <w:bookmarkStart w:id="25" w:name="_Toc212824870"/>
      <w:r>
        <w:rPr>
          <w:rFonts w:eastAsia="Times New Roman"/>
          <w:i/>
          <w:noProof/>
          <w:lang w:val="fr-FR"/>
        </w:rPr>
        <w:t>P</w:t>
      </w:r>
      <w:r>
        <w:rPr>
          <w:rFonts w:eastAsia="Times New Roman"/>
          <w:i/>
          <w:caps w:val="0"/>
          <w:noProof/>
          <w:lang w:val="fr-FR"/>
        </w:rPr>
        <w:t>roposition présentée</w:t>
      </w:r>
      <w:r w:rsidRPr="00797529">
        <w:rPr>
          <w:rFonts w:eastAsia="Batang" w:cs="Arial"/>
          <w:bCs w:val="0"/>
          <w:i/>
          <w:caps w:val="0"/>
          <w:noProof/>
          <w:szCs w:val="17"/>
          <w:lang w:val="fr-FR"/>
        </w:rPr>
        <w:t xml:space="preserve"> </w:t>
      </w:r>
      <w:r>
        <w:rPr>
          <w:rFonts w:eastAsia="Batang" w:cs="Arial"/>
          <w:bCs w:val="0"/>
          <w:i/>
          <w:caps w:val="0"/>
          <w:noProof/>
          <w:szCs w:val="17"/>
          <w:lang w:val="fr-FR"/>
        </w:rPr>
        <w:t xml:space="preserve">pour approbation </w:t>
      </w:r>
      <w:r w:rsidR="00797529" w:rsidRPr="00797529">
        <w:rPr>
          <w:rFonts w:eastAsia="Batang" w:cs="Arial"/>
          <w:bCs w:val="0"/>
          <w:i/>
          <w:caps w:val="0"/>
          <w:noProof/>
          <w:szCs w:val="17"/>
          <w:lang w:val="fr-FR"/>
        </w:rPr>
        <w:t xml:space="preserve">par le Comité des normes de l’OMPI </w:t>
      </w:r>
      <w:r>
        <w:rPr>
          <w:rFonts w:eastAsia="Batang" w:cs="Arial"/>
          <w:bCs w:val="0"/>
          <w:i/>
          <w:caps w:val="0"/>
          <w:noProof/>
          <w:szCs w:val="17"/>
          <w:lang w:val="fr-FR"/>
        </w:rPr>
        <w:t>(CWS)</w:t>
      </w:r>
      <w:r w:rsidR="00797529" w:rsidRPr="00797529">
        <w:rPr>
          <w:rFonts w:eastAsia="Batang" w:cs="Arial"/>
          <w:bCs w:val="0"/>
          <w:i/>
          <w:caps w:val="0"/>
          <w:noProof/>
          <w:szCs w:val="17"/>
          <w:lang w:val="fr-FR"/>
        </w:rPr>
        <w:br/>
        <w:t xml:space="preserve">à sa </w:t>
      </w:r>
      <w:r>
        <w:rPr>
          <w:rFonts w:eastAsia="Batang" w:cs="Arial"/>
          <w:bCs w:val="0"/>
          <w:i/>
          <w:caps w:val="0"/>
          <w:noProof/>
          <w:szCs w:val="17"/>
          <w:lang w:val="fr-FR"/>
        </w:rPr>
        <w:t>treizième </w:t>
      </w:r>
      <w:r w:rsidR="00797529" w:rsidRPr="00797529">
        <w:rPr>
          <w:rFonts w:eastAsia="Batang" w:cs="Arial"/>
          <w:bCs w:val="0"/>
          <w:i/>
          <w:caps w:val="0"/>
          <w:noProof/>
          <w:szCs w:val="17"/>
          <w:lang w:val="fr-FR"/>
        </w:rPr>
        <w:t>session</w:t>
      </w:r>
      <w:bookmarkEnd w:id="25"/>
    </w:p>
    <w:p w14:paraId="159D9C6B" w14:textId="77777777" w:rsidR="00797529" w:rsidRPr="00A21BF0" w:rsidRDefault="00797529" w:rsidP="00CE01DA">
      <w:pPr>
        <w:spacing w:before="170" w:after="170"/>
        <w:jc w:val="center"/>
        <w:rPr>
          <w:lang w:val="fr-FR"/>
        </w:rPr>
      </w:pPr>
    </w:p>
    <w:p w14:paraId="75904B18" w14:textId="31E546FE" w:rsidR="00EC4B66" w:rsidRPr="00E8543F" w:rsidRDefault="00EC4B66" w:rsidP="00A2376B">
      <w:pPr>
        <w:pStyle w:val="Heading2"/>
        <w:keepLines/>
        <w:spacing w:before="170" w:after="170"/>
        <w:rPr>
          <w:rFonts w:cs="Arial"/>
          <w:noProof/>
          <w:szCs w:val="17"/>
          <w:lang w:val="fr-FR"/>
        </w:rPr>
      </w:pPr>
      <w:bookmarkStart w:id="26" w:name="_Toc212824871"/>
      <w:r w:rsidRPr="00E8543F">
        <w:rPr>
          <w:rFonts w:cs="Arial"/>
          <w:noProof/>
          <w:szCs w:val="17"/>
          <w:lang w:val="fr-FR"/>
        </w:rPr>
        <w:t>INTRODUCTION</w:t>
      </w:r>
      <w:bookmarkEnd w:id="22"/>
      <w:bookmarkEnd w:id="26"/>
    </w:p>
    <w:p w14:paraId="3B9DBB60" w14:textId="099762DB" w:rsidR="00EC4B66" w:rsidRPr="00E8543F" w:rsidRDefault="00EC4B66" w:rsidP="00CE01DA">
      <w:pPr>
        <w:spacing w:before="170" w:after="170"/>
        <w:rPr>
          <w:rFonts w:eastAsia="SimSun"/>
          <w:noProof/>
          <w:lang w:val="fr-FR" w:eastAsia="zh-CN"/>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sidRPr="00E8543F">
        <w:rPr>
          <w:rFonts w:eastAsia="SimSun"/>
          <w:noProof/>
          <w:lang w:val="fr-FR" w:eastAsia="zh-CN"/>
        </w:rPr>
        <w:tab/>
      </w:r>
      <w:r>
        <w:rPr>
          <w:rFonts w:eastAsia="SimSun"/>
          <w:noProof/>
          <w:lang w:val="fr-FR" w:eastAsia="zh-CN"/>
        </w:rPr>
        <w:t xml:space="preserve">La présente norme contient des </w:t>
      </w:r>
      <w:r w:rsidRPr="00E8543F">
        <w:rPr>
          <w:rFonts w:eastAsia="SimSun"/>
          <w:noProof/>
          <w:lang w:val="fr-FR" w:eastAsia="zh-CN"/>
        </w:rPr>
        <w:t>recomm</w:t>
      </w:r>
      <w:r>
        <w:rPr>
          <w:rFonts w:eastAsia="SimSun"/>
          <w:noProof/>
          <w:lang w:val="fr-FR" w:eastAsia="zh-CN"/>
        </w:rPr>
        <w:t>a</w:t>
      </w:r>
      <w:r w:rsidRPr="00E8543F">
        <w:rPr>
          <w:rFonts w:eastAsia="SimSun"/>
          <w:noProof/>
          <w:lang w:val="fr-FR" w:eastAsia="zh-CN"/>
        </w:rPr>
        <w:t xml:space="preserve">ndations </w:t>
      </w:r>
      <w:r>
        <w:rPr>
          <w:rFonts w:eastAsia="SimSun"/>
          <w:noProof/>
          <w:lang w:val="fr-FR" w:eastAsia="zh-CN"/>
        </w:rPr>
        <w:t xml:space="preserve">concernant </w:t>
      </w:r>
      <w:r w:rsidR="00DB3834">
        <w:rPr>
          <w:rFonts w:eastAsia="SimSun"/>
          <w:noProof/>
          <w:lang w:val="fr-FR" w:eastAsia="zh-CN"/>
        </w:rPr>
        <w:t xml:space="preserve">des </w:t>
      </w:r>
      <w:r>
        <w:rPr>
          <w:rFonts w:eastAsia="SimSun"/>
          <w:noProof/>
          <w:lang w:val="fr-FR" w:eastAsia="zh-CN"/>
        </w:rPr>
        <w:t>interface</w:t>
      </w:r>
      <w:r w:rsidR="00DB3834">
        <w:rPr>
          <w:rFonts w:eastAsia="SimSun"/>
          <w:noProof/>
          <w:lang w:val="fr-FR" w:eastAsia="zh-CN"/>
        </w:rPr>
        <w:t>s</w:t>
      </w:r>
      <w:r>
        <w:rPr>
          <w:rFonts w:eastAsia="SimSun"/>
          <w:noProof/>
          <w:lang w:val="fr-FR" w:eastAsia="zh-CN"/>
        </w:rPr>
        <w:t xml:space="preserve"> de programmation d</w:t>
      </w:r>
      <w:r w:rsidR="00BB0A23">
        <w:rPr>
          <w:rFonts w:eastAsia="SimSun"/>
          <w:noProof/>
          <w:lang w:val="fr-FR" w:eastAsia="zh-CN"/>
        </w:rPr>
        <w:t>’</w:t>
      </w:r>
      <w:r>
        <w:rPr>
          <w:rFonts w:eastAsia="SimSun"/>
          <w:noProof/>
          <w:lang w:val="fr-FR" w:eastAsia="zh-CN"/>
        </w:rPr>
        <w:t xml:space="preserve">applications </w:t>
      </w:r>
      <w:r w:rsidRPr="00E8543F">
        <w:rPr>
          <w:rFonts w:eastAsia="SimSun"/>
          <w:noProof/>
          <w:lang w:val="fr-FR" w:eastAsia="zh-CN"/>
        </w:rPr>
        <w:t xml:space="preserve">(API) </w:t>
      </w:r>
      <w:r>
        <w:rPr>
          <w:rFonts w:eastAsia="SimSun"/>
          <w:noProof/>
          <w:lang w:val="fr-FR" w:eastAsia="zh-CN"/>
        </w:rPr>
        <w:t>afin de faciliter le traitement et l</w:t>
      </w:r>
      <w:r w:rsidR="00BB0A23">
        <w:rPr>
          <w:rFonts w:eastAsia="SimSun"/>
          <w:noProof/>
          <w:lang w:val="fr-FR" w:eastAsia="zh-CN"/>
        </w:rPr>
        <w:t>’</w:t>
      </w:r>
      <w:r>
        <w:rPr>
          <w:rFonts w:eastAsia="SimSun"/>
          <w:noProof/>
          <w:lang w:val="fr-FR" w:eastAsia="zh-CN"/>
        </w:rPr>
        <w:t>échange harmonisé de données de propriété intellectuelle sur le Web</w:t>
      </w:r>
      <w:r w:rsidRPr="00E8543F">
        <w:rPr>
          <w:rFonts w:eastAsia="SimSun"/>
          <w:noProof/>
          <w:lang w:val="fr-FR" w:eastAsia="zh-CN"/>
        </w:rPr>
        <w:t>.</w:t>
      </w:r>
    </w:p>
    <w:p w14:paraId="2D2A1BAE" w14:textId="77777777" w:rsidR="00EC4B66" w:rsidRPr="00E8543F" w:rsidRDefault="00EC4B66" w:rsidP="00CE01DA">
      <w:pPr>
        <w:spacing w:before="170" w:after="170"/>
        <w:rPr>
          <w:noProof/>
          <w:lang w:val="fr-FR"/>
        </w:rPr>
      </w:pPr>
    </w:p>
    <w:p w14:paraId="4374B8D4" w14:textId="24CF534A" w:rsidR="00EC4B66" w:rsidRPr="00E8543F" w:rsidRDefault="00EC4B66" w:rsidP="00CE01DA">
      <w:pPr>
        <w:spacing w:before="170" w:after="170"/>
        <w:rPr>
          <w:rFonts w:eastAsia="SimSun"/>
          <w:noProof/>
          <w:lang w:val="fr-FR" w:eastAsia="zh-CN"/>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sidRPr="00E8543F">
        <w:rPr>
          <w:rFonts w:eastAsia="SimSun"/>
          <w:noProof/>
          <w:lang w:val="fr-FR" w:eastAsia="zh-CN"/>
        </w:rPr>
        <w:tab/>
      </w:r>
      <w:r>
        <w:rPr>
          <w:rFonts w:eastAsia="SimSun"/>
          <w:noProof/>
          <w:lang w:val="fr-FR" w:eastAsia="zh-CN"/>
        </w:rPr>
        <w:t>La présente norme a pour but</w:t>
      </w:r>
      <w:r w:rsidR="00BB0A23">
        <w:rPr>
          <w:rFonts w:eastAsia="SimSun"/>
          <w:noProof/>
          <w:lang w:val="fr-FR" w:eastAsia="zh-CN"/>
        </w:rPr>
        <w:t> :</w:t>
      </w:r>
    </w:p>
    <w:p w14:paraId="6FE375F4" w14:textId="742B2613" w:rsidR="00EC4B66" w:rsidRPr="00E8543F" w:rsidRDefault="00EC4B66" w:rsidP="00CE01DA">
      <w:pPr>
        <w:numPr>
          <w:ilvl w:val="1"/>
          <w:numId w:val="4"/>
        </w:numPr>
        <w:tabs>
          <w:tab w:val="clear" w:pos="709"/>
          <w:tab w:val="num" w:pos="1134"/>
        </w:tabs>
        <w:spacing w:before="170" w:after="170"/>
        <w:ind w:left="1134" w:hanging="567"/>
        <w:rPr>
          <w:rFonts w:eastAsia="Times New Roman"/>
          <w:noProof/>
          <w:lang w:val="fr-FR"/>
        </w:rPr>
      </w:pPr>
      <w:r w:rsidRPr="009C485D">
        <w:rPr>
          <w:rFonts w:eastAsia="Times New Roman" w:cs="Arial"/>
          <w:noProof/>
          <w:szCs w:val="17"/>
          <w:lang w:val="fr-FR"/>
        </w:rPr>
        <w:t>d</w:t>
      </w:r>
      <w:r w:rsidR="00BB0A23">
        <w:rPr>
          <w:rFonts w:eastAsia="Times New Roman" w:cs="Arial"/>
          <w:noProof/>
          <w:szCs w:val="17"/>
          <w:lang w:val="fr-FR"/>
        </w:rPr>
        <w:t>’</w:t>
      </w:r>
      <w:r w:rsidRPr="009C485D">
        <w:rPr>
          <w:rFonts w:eastAsia="Times New Roman" w:cs="Arial"/>
          <w:noProof/>
          <w:szCs w:val="17"/>
          <w:lang w:val="fr-FR"/>
        </w:rPr>
        <w:t>assurer l</w:t>
      </w:r>
      <w:r w:rsidR="00BB0A23">
        <w:rPr>
          <w:rFonts w:eastAsia="Times New Roman" w:cs="Arial"/>
          <w:noProof/>
          <w:szCs w:val="17"/>
          <w:lang w:val="fr-FR"/>
        </w:rPr>
        <w:t>’</w:t>
      </w:r>
      <w:r w:rsidRPr="009C485D">
        <w:rPr>
          <w:rFonts w:eastAsia="Times New Roman" w:cs="Arial"/>
          <w:noProof/>
          <w:szCs w:val="17"/>
          <w:lang w:val="fr-FR"/>
        </w:rPr>
        <w:t>homogénéité en établissant des principes uniformes pour la création de services Web</w:t>
      </w:r>
      <w:r w:rsidRPr="00E8543F">
        <w:rPr>
          <w:rFonts w:eastAsia="Times New Roman" w:cs="Arial"/>
          <w:noProof/>
          <w:szCs w:val="17"/>
          <w:lang w:val="fr-FR"/>
        </w:rPr>
        <w:t>;</w:t>
      </w:r>
    </w:p>
    <w:p w14:paraId="043102C9" w14:textId="67993B44" w:rsidR="00EC4B66" w:rsidRPr="00E8543F"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w:t>
      </w:r>
      <w:r w:rsidR="00BB0A23">
        <w:rPr>
          <w:rFonts w:eastAsia="Times New Roman" w:cs="Arial"/>
          <w:noProof/>
          <w:szCs w:val="17"/>
          <w:lang w:val="fr-FR"/>
        </w:rPr>
        <w:t>’</w:t>
      </w:r>
      <w:r w:rsidRPr="009C485D">
        <w:rPr>
          <w:rFonts w:eastAsia="Times New Roman" w:cs="Arial"/>
          <w:noProof/>
          <w:szCs w:val="17"/>
          <w:lang w:val="fr-FR"/>
        </w:rPr>
        <w:t>améliorer l</w:t>
      </w:r>
      <w:r w:rsidR="00BB0A23">
        <w:rPr>
          <w:rFonts w:eastAsia="Times New Roman" w:cs="Arial"/>
          <w:noProof/>
          <w:szCs w:val="17"/>
          <w:lang w:val="fr-FR"/>
        </w:rPr>
        <w:t>’</w:t>
      </w:r>
      <w:r w:rsidRPr="009C485D">
        <w:rPr>
          <w:rFonts w:eastAsia="Times New Roman" w:cs="Arial"/>
          <w:noProof/>
          <w:szCs w:val="17"/>
          <w:lang w:val="fr-FR"/>
        </w:rPr>
        <w:t>interopérabilité des données entre partenaires de services Web</w:t>
      </w:r>
      <w:r w:rsidRPr="00E8543F">
        <w:rPr>
          <w:rFonts w:eastAsia="Times New Roman" w:cs="Arial"/>
          <w:noProof/>
          <w:szCs w:val="17"/>
          <w:lang w:val="fr-FR"/>
        </w:rPr>
        <w:t>;</w:t>
      </w:r>
    </w:p>
    <w:p w14:paraId="67449722" w14:textId="5C1F6C8D" w:rsidR="00EC4B66" w:rsidRPr="00E8543F"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w:t>
      </w:r>
      <w:r w:rsidR="00BB0A23">
        <w:rPr>
          <w:rFonts w:eastAsia="Times New Roman" w:cs="Arial"/>
          <w:noProof/>
          <w:szCs w:val="17"/>
          <w:lang w:val="fr-FR"/>
        </w:rPr>
        <w:t>’</w:t>
      </w:r>
      <w:r w:rsidRPr="009C485D">
        <w:rPr>
          <w:rFonts w:eastAsia="Times New Roman" w:cs="Arial"/>
          <w:noProof/>
          <w:szCs w:val="17"/>
          <w:lang w:val="fr-FR"/>
        </w:rPr>
        <w:t>encourager la réutilisation grâce à un format unifié</w:t>
      </w:r>
      <w:r w:rsidRPr="00E8543F">
        <w:rPr>
          <w:rFonts w:eastAsia="Times New Roman" w:cs="Arial"/>
          <w:noProof/>
          <w:szCs w:val="17"/>
          <w:lang w:val="fr-FR"/>
        </w:rPr>
        <w:t>;</w:t>
      </w:r>
    </w:p>
    <w:p w14:paraId="4D66E372" w14:textId="21F67A1A" w:rsidR="00EC4B66" w:rsidRPr="00E8543F"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de promouvoir la flexibilité en matière de nommage de données dans les unités opérationnelles grâce à une politique d</w:t>
      </w:r>
      <w:r w:rsidR="00BB0A23">
        <w:rPr>
          <w:rFonts w:eastAsia="Times New Roman" w:cs="Arial"/>
          <w:noProof/>
          <w:szCs w:val="17"/>
          <w:lang w:val="fr-FR"/>
        </w:rPr>
        <w:t>’</w:t>
      </w:r>
      <w:r w:rsidRPr="009C485D">
        <w:rPr>
          <w:rFonts w:eastAsia="Times New Roman" w:cs="Arial"/>
          <w:noProof/>
          <w:szCs w:val="17"/>
          <w:lang w:val="fr-FR"/>
        </w:rPr>
        <w:t>espace de nommage clairement définie dans les ressources XML associées</w:t>
      </w:r>
      <w:r w:rsidRPr="00E8543F">
        <w:rPr>
          <w:rFonts w:eastAsia="Times New Roman" w:cs="Arial"/>
          <w:noProof/>
          <w:szCs w:val="17"/>
          <w:lang w:val="fr-FR"/>
        </w:rPr>
        <w:t>;</w:t>
      </w:r>
    </w:p>
    <w:p w14:paraId="7F305C0F" w14:textId="103F6752" w:rsidR="00EC4B66" w:rsidRPr="00E8543F"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de promouvoir l</w:t>
      </w:r>
      <w:r w:rsidR="00BB0A23">
        <w:rPr>
          <w:rFonts w:eastAsia="Times New Roman" w:cs="Arial"/>
          <w:noProof/>
          <w:szCs w:val="17"/>
          <w:lang w:val="fr-FR"/>
        </w:rPr>
        <w:t>’</w:t>
      </w:r>
      <w:r w:rsidRPr="009C485D">
        <w:rPr>
          <w:rFonts w:eastAsia="Times New Roman" w:cs="Arial"/>
          <w:noProof/>
          <w:szCs w:val="17"/>
          <w:lang w:val="fr-FR"/>
        </w:rPr>
        <w:t>échange sécurisé des informations</w:t>
      </w:r>
      <w:r w:rsidRPr="00E8543F">
        <w:rPr>
          <w:rFonts w:eastAsia="Times New Roman" w:cs="Arial"/>
          <w:noProof/>
          <w:szCs w:val="17"/>
          <w:lang w:val="fr-FR"/>
        </w:rPr>
        <w:t>;</w:t>
      </w:r>
    </w:p>
    <w:p w14:paraId="7D48AEDF" w14:textId="160CA207" w:rsidR="00EC4B66" w:rsidRPr="00E8543F"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de proposer des procédures opérationnelles internes pertinentes comme services à valeur ajoutée pouvant être utilisés par d</w:t>
      </w:r>
      <w:r w:rsidR="00BB0A23">
        <w:rPr>
          <w:rFonts w:eastAsia="Times New Roman" w:cs="Arial"/>
          <w:noProof/>
          <w:szCs w:val="17"/>
          <w:lang w:val="fr-FR"/>
        </w:rPr>
        <w:t>’</w:t>
      </w:r>
      <w:r w:rsidRPr="009C485D">
        <w:rPr>
          <w:rFonts w:eastAsia="Times New Roman" w:cs="Arial"/>
          <w:noProof/>
          <w:szCs w:val="17"/>
          <w:lang w:val="fr-FR"/>
        </w:rPr>
        <w:t>autres organisations</w:t>
      </w:r>
      <w:r w:rsidRPr="00E8543F">
        <w:rPr>
          <w:rFonts w:eastAsia="Times New Roman" w:cs="Arial"/>
          <w:noProof/>
          <w:szCs w:val="17"/>
          <w:lang w:val="fr-FR"/>
        </w:rPr>
        <w:t xml:space="preserve">; </w:t>
      </w:r>
      <w:r w:rsidR="002D56D3">
        <w:rPr>
          <w:rFonts w:eastAsia="Times New Roman" w:cs="Arial"/>
          <w:noProof/>
          <w:szCs w:val="17"/>
          <w:lang w:val="fr-FR"/>
        </w:rPr>
        <w:t xml:space="preserve"> </w:t>
      </w:r>
      <w:r>
        <w:rPr>
          <w:rFonts w:eastAsia="Times New Roman" w:cs="Arial"/>
          <w:noProof/>
          <w:szCs w:val="17"/>
          <w:lang w:val="fr-FR"/>
        </w:rPr>
        <w:t>et</w:t>
      </w:r>
    </w:p>
    <w:p w14:paraId="48EE93E6" w14:textId="7DCEE3EE" w:rsidR="005E48A2" w:rsidRPr="00982192" w:rsidRDefault="00EC4B66"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C485D">
        <w:rPr>
          <w:rFonts w:eastAsia="Times New Roman" w:cs="Arial"/>
          <w:noProof/>
          <w:szCs w:val="17"/>
          <w:lang w:val="fr-FR"/>
        </w:rPr>
        <w:t>d</w:t>
      </w:r>
      <w:r w:rsidR="00BB0A23">
        <w:rPr>
          <w:rFonts w:eastAsia="Times New Roman" w:cs="Arial"/>
          <w:noProof/>
          <w:szCs w:val="17"/>
          <w:lang w:val="fr-FR"/>
        </w:rPr>
        <w:t>’</w:t>
      </w:r>
      <w:r w:rsidRPr="009C485D">
        <w:rPr>
          <w:rFonts w:eastAsia="Times New Roman" w:cs="Arial"/>
          <w:noProof/>
          <w:szCs w:val="17"/>
          <w:lang w:val="fr-FR"/>
        </w:rPr>
        <w:t xml:space="preserve">intégrer ses procédures opérationnelles internes et de les relier de manière dynamique </w:t>
      </w:r>
      <w:r w:rsidR="00E60705">
        <w:rPr>
          <w:rFonts w:eastAsia="Times New Roman" w:cs="Arial"/>
          <w:noProof/>
          <w:szCs w:val="17"/>
          <w:lang w:val="fr-FR"/>
        </w:rPr>
        <w:t>aux</w:t>
      </w:r>
      <w:r w:rsidRPr="009C485D">
        <w:rPr>
          <w:rFonts w:eastAsia="Times New Roman" w:cs="Arial"/>
          <w:noProof/>
          <w:szCs w:val="17"/>
          <w:lang w:val="fr-FR"/>
        </w:rPr>
        <w:t xml:space="preserve"> partenaires</w:t>
      </w:r>
      <w:r w:rsidR="005E48A2" w:rsidRPr="00982192">
        <w:rPr>
          <w:rFonts w:eastAsia="Times New Roman" w:cs="Arial"/>
          <w:noProof/>
          <w:szCs w:val="17"/>
          <w:lang w:val="fr-FR"/>
        </w:rPr>
        <w:t>.</w:t>
      </w:r>
    </w:p>
    <w:p w14:paraId="2EC151B3" w14:textId="65D07B88" w:rsidR="00FD0B79" w:rsidRPr="00E8543F" w:rsidRDefault="00FD0B79" w:rsidP="00A2376B">
      <w:pPr>
        <w:pStyle w:val="Heading2"/>
        <w:keepLines/>
        <w:spacing w:before="170" w:after="170"/>
        <w:rPr>
          <w:rFonts w:cs="Arial"/>
          <w:noProof/>
          <w:szCs w:val="17"/>
          <w:lang w:val="fr-FR"/>
        </w:rPr>
      </w:pPr>
      <w:bookmarkStart w:id="27" w:name="_Toc54363355"/>
      <w:bookmarkStart w:id="28" w:name="_Toc212824872"/>
      <w:r w:rsidRPr="00E8543F">
        <w:rPr>
          <w:rFonts w:cs="Arial"/>
          <w:noProof/>
          <w:szCs w:val="17"/>
          <w:lang w:val="fr-FR"/>
        </w:rPr>
        <w:t>D</w:t>
      </w:r>
      <w:r>
        <w:rPr>
          <w:rFonts w:cs="Arial"/>
          <w:noProof/>
          <w:szCs w:val="17"/>
          <w:lang w:val="fr-FR"/>
        </w:rPr>
        <w:t>É</w:t>
      </w:r>
      <w:r w:rsidRPr="00E8543F">
        <w:rPr>
          <w:rFonts w:cs="Arial"/>
          <w:noProof/>
          <w:szCs w:val="17"/>
          <w:lang w:val="fr-FR"/>
        </w:rPr>
        <w:t xml:space="preserve">FINITIONS </w:t>
      </w:r>
      <w:r>
        <w:rPr>
          <w:rFonts w:cs="Arial"/>
          <w:noProof/>
          <w:szCs w:val="17"/>
          <w:lang w:val="fr-FR"/>
        </w:rPr>
        <w:t xml:space="preserve">ET </w:t>
      </w:r>
      <w:r w:rsidRPr="00E8543F">
        <w:rPr>
          <w:rFonts w:cs="Arial"/>
          <w:noProof/>
          <w:szCs w:val="17"/>
          <w:lang w:val="fr-FR"/>
        </w:rPr>
        <w:t>TERMINOLOG</w:t>
      </w:r>
      <w:r>
        <w:rPr>
          <w:rFonts w:cs="Arial"/>
          <w:noProof/>
          <w:szCs w:val="17"/>
          <w:lang w:val="fr-FR"/>
        </w:rPr>
        <w:t>IE</w:t>
      </w:r>
      <w:bookmarkEnd w:id="27"/>
      <w:bookmarkEnd w:id="28"/>
    </w:p>
    <w:p w14:paraId="49681AD7" w14:textId="5F42E2A9" w:rsidR="00FD0B79" w:rsidRPr="00E8543F" w:rsidRDefault="00FD0B79" w:rsidP="00CE01DA">
      <w:pPr>
        <w:spacing w:before="170" w:after="170"/>
        <w:rPr>
          <w:rFonts w:eastAsia="SimSun"/>
          <w:noProof/>
          <w:lang w:val="fr-FR" w:eastAsia="zh-CN"/>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sidRPr="00E8543F">
        <w:rPr>
          <w:rFonts w:eastAsia="SimSun"/>
          <w:noProof/>
          <w:lang w:val="fr-FR" w:eastAsia="zh-CN"/>
        </w:rPr>
        <w:tab/>
      </w:r>
      <w:r>
        <w:rPr>
          <w:rFonts w:eastAsia="SimSun"/>
          <w:noProof/>
          <w:lang w:val="fr-FR" w:eastAsia="zh-CN"/>
        </w:rPr>
        <w:t>Aux fins de la présente norme</w:t>
      </w:r>
      <w:r w:rsidRPr="00E8543F">
        <w:rPr>
          <w:rFonts w:eastAsia="SimSun"/>
          <w:noProof/>
          <w:lang w:val="fr-FR" w:eastAsia="zh-CN"/>
        </w:rPr>
        <w:t xml:space="preserve">, </w:t>
      </w:r>
      <w:r>
        <w:rPr>
          <w:rFonts w:eastAsia="SimSun"/>
          <w:noProof/>
          <w:lang w:val="fr-FR" w:eastAsia="zh-CN"/>
        </w:rPr>
        <w:t>l</w:t>
      </w:r>
      <w:r w:rsidR="00DB3834">
        <w:rPr>
          <w:rFonts w:eastAsia="SimSun"/>
          <w:noProof/>
          <w:lang w:val="fr-FR" w:eastAsia="zh-CN"/>
        </w:rPr>
        <w:t xml:space="preserve">es </w:t>
      </w:r>
      <w:r w:rsidRPr="00E8543F">
        <w:rPr>
          <w:rFonts w:eastAsia="SimSun"/>
          <w:noProof/>
          <w:lang w:val="fr-FR" w:eastAsia="zh-CN"/>
        </w:rPr>
        <w:t>expression</w:t>
      </w:r>
      <w:r w:rsidR="00DB3834">
        <w:rPr>
          <w:rFonts w:eastAsia="SimSun"/>
          <w:noProof/>
          <w:lang w:val="fr-FR" w:eastAsia="zh-CN"/>
        </w:rPr>
        <w:t>s</w:t>
      </w:r>
      <w:r w:rsidR="00BB0A23">
        <w:rPr>
          <w:rFonts w:eastAsia="SimSun"/>
          <w:noProof/>
          <w:lang w:val="fr-FR" w:eastAsia="zh-CN"/>
        </w:rPr>
        <w:t> :</w:t>
      </w:r>
    </w:p>
    <w:p w14:paraId="39DA89A4" w14:textId="3C27AD73" w:rsidR="00FD0B79" w:rsidRPr="00E8543F"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noProof/>
          <w:shd w:val="clear" w:color="auto" w:fill="FFFFFF"/>
          <w:lang w:val="fr-FR"/>
        </w:rPr>
        <w:t>“Hyper</w:t>
      </w:r>
      <w:r>
        <w:rPr>
          <w:rFonts w:eastAsia="Times New Roman"/>
          <w:noProof/>
          <w:shd w:val="clear" w:color="auto" w:fill="FFFFFF"/>
          <w:lang w:val="fr-FR"/>
        </w:rPr>
        <w:t>T</w:t>
      </w:r>
      <w:r w:rsidRPr="00E8543F">
        <w:rPr>
          <w:rFonts w:eastAsia="Times New Roman"/>
          <w:noProof/>
          <w:shd w:val="clear" w:color="auto" w:fill="FFFFFF"/>
          <w:lang w:val="fr-FR"/>
        </w:rPr>
        <w:t xml:space="preserve">ext Transfer Protocol (HTTP)” </w:t>
      </w:r>
      <w:r>
        <w:rPr>
          <w:rFonts w:eastAsia="Times New Roman"/>
          <w:noProof/>
          <w:shd w:val="clear" w:color="auto" w:fill="FFFFFF"/>
          <w:lang w:val="fr-FR"/>
        </w:rPr>
        <w:t xml:space="preserve">(protocole de transfert hypertexte) est le protocole de niveau </w:t>
      </w:r>
      <w:r>
        <w:fldChar w:fldCharType="begin"/>
      </w:r>
      <w:r w:rsidRPr="00C1783B">
        <w:rPr>
          <w:lang w:val="fr-CH"/>
          <w:rPrChange w:id="29" w:author="Author">
            <w:rPr/>
          </w:rPrChange>
        </w:rPr>
        <w:instrText>HYPERLINK "https://en.wikipedia.org/wiki/Application_protocol"</w:instrText>
      </w:r>
      <w:r>
        <w:fldChar w:fldCharType="separate"/>
      </w:r>
      <w:r>
        <w:rPr>
          <w:rFonts w:eastAsia="Times New Roman"/>
          <w:noProof/>
          <w:shd w:val="clear" w:color="auto" w:fill="FFFFFF"/>
          <w:lang w:val="fr-FR"/>
        </w:rPr>
        <w:t xml:space="preserve">application </w:t>
      </w:r>
      <w:r>
        <w:fldChar w:fldCharType="end"/>
      </w:r>
      <w:r>
        <w:rPr>
          <w:rFonts w:eastAsia="Times New Roman"/>
          <w:noProof/>
          <w:shd w:val="clear" w:color="auto" w:fill="FFFFFF"/>
          <w:lang w:val="fr-FR"/>
        </w:rPr>
        <w:t>pour les systèmes d</w:t>
      </w:r>
      <w:r w:rsidR="00BB0A23">
        <w:rPr>
          <w:rFonts w:eastAsia="Times New Roman"/>
          <w:noProof/>
          <w:shd w:val="clear" w:color="auto" w:fill="FFFFFF"/>
          <w:lang w:val="fr-FR"/>
        </w:rPr>
        <w:t>’</w:t>
      </w:r>
      <w:r>
        <w:rPr>
          <w:rFonts w:eastAsia="Times New Roman"/>
          <w:noProof/>
          <w:shd w:val="clear" w:color="auto" w:fill="FFFFFF"/>
          <w:lang w:val="fr-FR"/>
        </w:rPr>
        <w:t>information distribués, collaboratifs et hyperméd</w:t>
      </w:r>
      <w:r w:rsidR="00334310">
        <w:rPr>
          <w:rFonts w:eastAsia="Times New Roman"/>
          <w:noProof/>
          <w:shd w:val="clear" w:color="auto" w:fill="FFFFFF"/>
          <w:lang w:val="fr-FR"/>
        </w:rPr>
        <w:t>ia.  Le</w:t>
      </w:r>
      <w:r w:rsidR="00992C0C">
        <w:rPr>
          <w:rFonts w:eastAsia="Times New Roman"/>
          <w:noProof/>
          <w:shd w:val="clear" w:color="auto" w:fill="FFFFFF"/>
          <w:lang w:val="fr-FR"/>
        </w:rPr>
        <w:t> HTT</w:t>
      </w:r>
      <w:r>
        <w:rPr>
          <w:rFonts w:eastAsia="Times New Roman"/>
          <w:noProof/>
          <w:shd w:val="clear" w:color="auto" w:fill="FFFFFF"/>
          <w:lang w:val="fr-FR"/>
        </w:rPr>
        <w:t>P est</w:t>
      </w:r>
      <w:r w:rsidRPr="00E8543F">
        <w:rPr>
          <w:rFonts w:eastAsia="Times New Roman"/>
          <w:noProof/>
          <w:shd w:val="clear" w:color="auto" w:fill="FFFFFF"/>
          <w:lang w:val="fr-FR"/>
        </w:rPr>
        <w:t xml:space="preserve"> </w:t>
      </w:r>
      <w:r>
        <w:rPr>
          <w:rFonts w:eastAsia="Times New Roman"/>
          <w:noProof/>
          <w:shd w:val="clear" w:color="auto" w:fill="FFFFFF"/>
          <w:lang w:val="fr-FR"/>
        </w:rPr>
        <w:t xml:space="preserve">la pierre angulaire de la communication des données pour le </w:t>
      </w:r>
      <w:r>
        <w:fldChar w:fldCharType="begin"/>
      </w:r>
      <w:r w:rsidRPr="00C1783B">
        <w:rPr>
          <w:lang w:val="fr-CH"/>
          <w:rPrChange w:id="30" w:author="Author">
            <w:rPr/>
          </w:rPrChange>
        </w:rPr>
        <w:instrText>HYPERLINK "https://en.wikipedia.org/wiki/World_Wide_Web"</w:instrText>
      </w:r>
      <w:r>
        <w:fldChar w:fldCharType="separate"/>
      </w:r>
      <w:r w:rsidRPr="00E8543F">
        <w:rPr>
          <w:rFonts w:eastAsia="Times New Roman"/>
          <w:noProof/>
          <w:shd w:val="clear" w:color="auto" w:fill="FFFFFF"/>
          <w:lang w:val="fr-FR"/>
        </w:rPr>
        <w:t>World Wide Web</w:t>
      </w:r>
      <w:r>
        <w:fldChar w:fldCharType="end"/>
      </w:r>
      <w:r>
        <w:rPr>
          <w:rFonts w:eastAsia="Times New Roman"/>
          <w:noProof/>
          <w:shd w:val="clear" w:color="auto" w:fill="FFFFFF"/>
          <w:lang w:val="fr-FR"/>
        </w:rPr>
        <w:t xml:space="preserve"> (Toile mondia</w:t>
      </w:r>
      <w:r w:rsidR="00334310">
        <w:rPr>
          <w:rFonts w:eastAsia="Times New Roman"/>
          <w:noProof/>
          <w:shd w:val="clear" w:color="auto" w:fill="FFFFFF"/>
          <w:lang w:val="fr-FR"/>
        </w:rPr>
        <w:t>le).  Le</w:t>
      </w:r>
      <w:r w:rsidR="00992C0C">
        <w:rPr>
          <w:rFonts w:eastAsia="Times New Roman"/>
          <w:noProof/>
          <w:shd w:val="clear" w:color="auto" w:fill="FFFFFF"/>
          <w:lang w:val="fr-FR"/>
        </w:rPr>
        <w:t> </w:t>
      </w:r>
      <w:r w:rsidR="00992C0C" w:rsidRPr="00E8543F">
        <w:rPr>
          <w:rFonts w:eastAsia="Times New Roman"/>
          <w:noProof/>
          <w:shd w:val="clear" w:color="auto" w:fill="FFFFFF"/>
          <w:lang w:val="fr-FR"/>
        </w:rPr>
        <w:t>HTT</w:t>
      </w:r>
      <w:r w:rsidRPr="00E8543F">
        <w:rPr>
          <w:rFonts w:eastAsia="Times New Roman"/>
          <w:noProof/>
          <w:shd w:val="clear" w:color="auto" w:fill="FFFFFF"/>
          <w:lang w:val="fr-FR"/>
        </w:rPr>
        <w:t xml:space="preserve">P </w:t>
      </w:r>
      <w:r>
        <w:rPr>
          <w:rFonts w:eastAsia="Times New Roman"/>
          <w:noProof/>
          <w:shd w:val="clear" w:color="auto" w:fill="FFFFFF"/>
          <w:lang w:val="fr-FR"/>
        </w:rPr>
        <w:t>est un protocole de demande/réponse fonctionnant selon le modèle de calcul de type client</w:t>
      </w:r>
      <w:r w:rsidR="00BB0A23">
        <w:rPr>
          <w:rFonts w:eastAsia="Times New Roman"/>
          <w:noProof/>
          <w:shd w:val="clear" w:color="auto" w:fill="FFFFFF"/>
          <w:lang w:val="fr-FR"/>
        </w:rPr>
        <w:t>-</w:t>
      </w:r>
      <w:r>
        <w:rPr>
          <w:rFonts w:eastAsia="Times New Roman"/>
          <w:noProof/>
          <w:shd w:val="clear" w:color="auto" w:fill="FFFFFF"/>
          <w:lang w:val="fr-FR"/>
        </w:rPr>
        <w:t>serveur</w:t>
      </w:r>
      <w:r w:rsidRPr="00E8543F">
        <w:rPr>
          <w:rFonts w:eastAsia="Times New Roman" w:cs="Arial"/>
          <w:noProof/>
          <w:szCs w:val="17"/>
          <w:lang w:val="fr-FR"/>
        </w:rPr>
        <w:t>;</w:t>
      </w:r>
    </w:p>
    <w:p w14:paraId="0FDF22C3" w14:textId="55B3071A" w:rsidR="00FD0B79" w:rsidRPr="00E8543F"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interfaces de programmation d</w:t>
      </w:r>
      <w:r w:rsidR="00BB0A23">
        <w:rPr>
          <w:rFonts w:eastAsia="Times New Roman" w:cs="Arial"/>
          <w:noProof/>
          <w:szCs w:val="17"/>
          <w:lang w:val="fr-FR"/>
        </w:rPr>
        <w:t>’</w:t>
      </w:r>
      <w:r>
        <w:rPr>
          <w:rFonts w:eastAsia="Times New Roman" w:cs="Arial"/>
          <w:noProof/>
          <w:szCs w:val="17"/>
          <w:lang w:val="fr-FR"/>
        </w:rPr>
        <w:t>a</w:t>
      </w:r>
      <w:r w:rsidRPr="00E8543F">
        <w:rPr>
          <w:rFonts w:eastAsia="Times New Roman" w:cs="Arial"/>
          <w:noProof/>
          <w:szCs w:val="17"/>
          <w:lang w:val="fr-FR"/>
        </w:rPr>
        <w:t>pplication</w:t>
      </w:r>
      <w:r>
        <w:rPr>
          <w:rFonts w:eastAsia="Times New Roman" w:cs="Arial"/>
          <w:noProof/>
          <w:szCs w:val="17"/>
          <w:lang w:val="fr-FR"/>
        </w:rPr>
        <w:t>s</w:t>
      </w:r>
      <w:r w:rsidRPr="00E8543F">
        <w:rPr>
          <w:rFonts w:eastAsia="Times New Roman" w:cs="Arial"/>
          <w:noProof/>
          <w:szCs w:val="17"/>
          <w:lang w:val="fr-FR"/>
        </w:rPr>
        <w:t xml:space="preserve">” (API) </w:t>
      </w:r>
      <w:r>
        <w:rPr>
          <w:rFonts w:eastAsia="Times New Roman" w:cs="Arial"/>
          <w:noProof/>
          <w:szCs w:val="17"/>
          <w:lang w:val="fr-FR"/>
        </w:rPr>
        <w:t xml:space="preserve">désigne les éléments de logiciel qui fournissent une interface réutilisable entre </w:t>
      </w:r>
      <w:r w:rsidRPr="00E8543F">
        <w:rPr>
          <w:rFonts w:eastAsia="Times New Roman" w:cs="Arial"/>
          <w:noProof/>
          <w:szCs w:val="17"/>
          <w:lang w:val="fr-FR"/>
        </w:rPr>
        <w:t>diff</w:t>
      </w:r>
      <w:r>
        <w:rPr>
          <w:rFonts w:eastAsia="Times New Roman" w:cs="Arial"/>
          <w:noProof/>
          <w:szCs w:val="17"/>
          <w:lang w:val="fr-FR"/>
        </w:rPr>
        <w:t>é</w:t>
      </w:r>
      <w:r w:rsidRPr="00E8543F">
        <w:rPr>
          <w:rFonts w:eastAsia="Times New Roman" w:cs="Arial"/>
          <w:noProof/>
          <w:szCs w:val="17"/>
          <w:lang w:val="fr-FR"/>
        </w:rPr>
        <w:t>rent</w:t>
      </w:r>
      <w:r>
        <w:rPr>
          <w:rFonts w:eastAsia="Times New Roman" w:cs="Arial"/>
          <w:noProof/>
          <w:szCs w:val="17"/>
          <w:lang w:val="fr-FR"/>
        </w:rPr>
        <w:t>es</w:t>
      </w:r>
      <w:r w:rsidRPr="00E8543F">
        <w:rPr>
          <w:rFonts w:eastAsia="Times New Roman" w:cs="Arial"/>
          <w:noProof/>
          <w:szCs w:val="17"/>
          <w:lang w:val="fr-FR"/>
        </w:rPr>
        <w:t xml:space="preserve"> applications </w:t>
      </w:r>
      <w:r>
        <w:rPr>
          <w:rFonts w:eastAsia="Times New Roman" w:cs="Arial"/>
          <w:noProof/>
          <w:szCs w:val="17"/>
          <w:lang w:val="fr-FR"/>
        </w:rPr>
        <w:t>pouvant aisément interagir pour échanger des données</w:t>
      </w:r>
      <w:r w:rsidRPr="00E8543F">
        <w:rPr>
          <w:rFonts w:eastAsia="Times New Roman" w:cs="Arial"/>
          <w:noProof/>
          <w:szCs w:val="17"/>
          <w:lang w:val="fr-FR"/>
        </w:rPr>
        <w:t>;</w:t>
      </w:r>
    </w:p>
    <w:p w14:paraId="22030564" w14:textId="348C253D"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sidRPr="00E062C9">
        <w:rPr>
          <w:rFonts w:eastAsia="Times New Roman" w:cs="Arial"/>
          <w:szCs w:val="17"/>
          <w:lang w:val="fr-CH"/>
        </w:rPr>
        <w:t>Representational State Transfer (</w:t>
      </w:r>
      <w:r>
        <w:rPr>
          <w:rFonts w:eastAsia="Times New Roman" w:cs="Arial"/>
          <w:noProof/>
          <w:szCs w:val="17"/>
          <w:lang w:val="fr-FR"/>
        </w:rPr>
        <w:t>transfert d</w:t>
      </w:r>
      <w:r w:rsidR="00BB0A23">
        <w:rPr>
          <w:rFonts w:eastAsia="Times New Roman" w:cs="Arial"/>
          <w:noProof/>
          <w:szCs w:val="17"/>
          <w:lang w:val="fr-FR"/>
        </w:rPr>
        <w:t>’</w:t>
      </w:r>
      <w:r>
        <w:rPr>
          <w:rFonts w:eastAsia="Times New Roman" w:cs="Arial"/>
          <w:noProof/>
          <w:szCs w:val="17"/>
          <w:lang w:val="fr-FR"/>
        </w:rPr>
        <w:t xml:space="preserve">état représentationnel) </w:t>
      </w:r>
      <w:r w:rsidRPr="00E8543F">
        <w:rPr>
          <w:rFonts w:eastAsia="Times New Roman" w:cs="Arial"/>
          <w:noProof/>
          <w:szCs w:val="17"/>
          <w:lang w:val="fr-FR"/>
        </w:rPr>
        <w:t xml:space="preserve">(REST)” </w:t>
      </w:r>
      <w:r>
        <w:rPr>
          <w:rFonts w:eastAsia="Times New Roman" w:cs="Arial"/>
          <w:noProof/>
          <w:szCs w:val="17"/>
          <w:lang w:val="fr-FR"/>
        </w:rPr>
        <w:t>désigne un ensemble de principes architecturaux selon lesquels des donné</w:t>
      </w:r>
      <w:r w:rsidR="001F3DDA">
        <w:rPr>
          <w:rFonts w:eastAsia="Times New Roman" w:cs="Arial"/>
          <w:noProof/>
          <w:szCs w:val="17"/>
          <w:lang w:val="fr-FR"/>
        </w:rPr>
        <w:t>es</w:t>
      </w:r>
      <w:r>
        <w:rPr>
          <w:rFonts w:eastAsia="Times New Roman" w:cs="Arial"/>
          <w:noProof/>
          <w:szCs w:val="17"/>
          <w:lang w:val="fr-FR"/>
        </w:rPr>
        <w:t xml:space="preserve"> peuvent être transmises sur une interface normalisée, c</w:t>
      </w:r>
      <w:r w:rsidR="00BB0A23">
        <w:rPr>
          <w:rFonts w:eastAsia="Times New Roman" w:cs="Arial"/>
          <w:noProof/>
          <w:szCs w:val="17"/>
          <w:lang w:val="fr-FR"/>
        </w:rPr>
        <w:t>’</w:t>
      </w:r>
      <w:r>
        <w:rPr>
          <w:rFonts w:eastAsia="Times New Roman" w:cs="Arial"/>
          <w:noProof/>
          <w:szCs w:val="17"/>
          <w:lang w:val="fr-FR"/>
        </w:rPr>
        <w:t>est</w:t>
      </w:r>
      <w:r w:rsidR="00BB0A23">
        <w:rPr>
          <w:rFonts w:eastAsia="Times New Roman" w:cs="Arial"/>
          <w:noProof/>
          <w:szCs w:val="17"/>
          <w:lang w:val="fr-FR"/>
        </w:rPr>
        <w:t>-</w:t>
      </w:r>
      <w:r>
        <w:rPr>
          <w:rFonts w:eastAsia="Times New Roman" w:cs="Arial"/>
          <w:noProof/>
          <w:szCs w:val="17"/>
          <w:lang w:val="fr-FR"/>
        </w:rPr>
        <w:t>à</w:t>
      </w:r>
      <w:r w:rsidR="00BB0A23">
        <w:rPr>
          <w:rFonts w:eastAsia="Times New Roman" w:cs="Arial"/>
          <w:noProof/>
          <w:szCs w:val="17"/>
          <w:lang w:val="fr-FR"/>
        </w:rPr>
        <w:t>-</w:t>
      </w:r>
      <w:r>
        <w:rPr>
          <w:rFonts w:eastAsia="Times New Roman" w:cs="Arial"/>
          <w:noProof/>
          <w:szCs w:val="17"/>
          <w:lang w:val="fr-FR"/>
        </w:rPr>
        <w:t>dire</w:t>
      </w:r>
      <w:r w:rsidR="00992C0C">
        <w:rPr>
          <w:rFonts w:eastAsia="Times New Roman" w:cs="Arial"/>
          <w:noProof/>
          <w:szCs w:val="17"/>
          <w:lang w:val="fr-FR"/>
        </w:rPr>
        <w:t xml:space="preserve"> le </w:t>
      </w:r>
      <w:r w:rsidR="00992C0C" w:rsidRPr="00E8543F">
        <w:rPr>
          <w:rFonts w:eastAsia="Times New Roman" w:cs="Arial"/>
          <w:noProof/>
          <w:szCs w:val="17"/>
          <w:lang w:val="fr-FR"/>
        </w:rPr>
        <w:t>HTT</w:t>
      </w:r>
      <w:r w:rsidRPr="00E8543F">
        <w:rPr>
          <w:rFonts w:eastAsia="Times New Roman" w:cs="Arial"/>
          <w:noProof/>
          <w:szCs w:val="17"/>
          <w:lang w:val="fr-FR"/>
        </w:rPr>
        <w:t xml:space="preserve">P.  REST </w:t>
      </w:r>
      <w:r>
        <w:rPr>
          <w:rFonts w:eastAsia="Times New Roman" w:cs="Arial"/>
          <w:noProof/>
          <w:szCs w:val="17"/>
          <w:lang w:val="fr-FR"/>
        </w:rPr>
        <w:t>ne contient pas de couche supplémentaire pour l</w:t>
      </w:r>
      <w:r w:rsidR="00BB0A23">
        <w:rPr>
          <w:rFonts w:eastAsia="Times New Roman" w:cs="Arial"/>
          <w:noProof/>
          <w:szCs w:val="17"/>
          <w:lang w:val="fr-FR"/>
        </w:rPr>
        <w:t>’</w:t>
      </w:r>
      <w:r>
        <w:rPr>
          <w:rFonts w:eastAsia="Times New Roman" w:cs="Arial"/>
          <w:noProof/>
          <w:szCs w:val="17"/>
          <w:lang w:val="fr-FR"/>
        </w:rPr>
        <w:t xml:space="preserve">échange de messages et est axé sur les règles de conception </w:t>
      </w:r>
      <w:r w:rsidR="000100E8">
        <w:rPr>
          <w:rFonts w:eastAsia="Times New Roman" w:cs="Arial"/>
          <w:noProof/>
          <w:szCs w:val="17"/>
          <w:lang w:val="fr-FR"/>
        </w:rPr>
        <w:t>applicables à</w:t>
      </w:r>
      <w:r>
        <w:rPr>
          <w:rFonts w:eastAsia="Times New Roman" w:cs="Arial"/>
          <w:noProof/>
          <w:szCs w:val="17"/>
          <w:lang w:val="fr-FR"/>
        </w:rPr>
        <w:t xml:space="preserve"> la création de services sans états</w:t>
      </w:r>
      <w:r w:rsidRPr="00E8543F">
        <w:rPr>
          <w:rFonts w:eastAsia="Times New Roman" w:cs="Arial"/>
          <w:noProof/>
          <w:szCs w:val="17"/>
          <w:lang w:val="fr-FR"/>
        </w:rPr>
        <w:t>;</w:t>
      </w:r>
    </w:p>
    <w:p w14:paraId="17E73228" w14:textId="5F4429D4"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“Simple Object Access Protocol (SOAP)</w:t>
      </w:r>
      <w:r>
        <w:rPr>
          <w:rFonts w:eastAsia="Times New Roman" w:cs="Arial"/>
          <w:noProof/>
          <w:szCs w:val="17"/>
          <w:lang w:val="fr-FR"/>
        </w:rPr>
        <w:t xml:space="preserve"> (protocole d</w:t>
      </w:r>
      <w:r w:rsidR="00BB0A23">
        <w:rPr>
          <w:rFonts w:eastAsia="Times New Roman" w:cs="Arial"/>
          <w:noProof/>
          <w:szCs w:val="17"/>
          <w:lang w:val="fr-FR"/>
        </w:rPr>
        <w:t>’</w:t>
      </w:r>
      <w:r>
        <w:rPr>
          <w:rFonts w:eastAsia="Times New Roman" w:cs="Arial"/>
          <w:noProof/>
          <w:szCs w:val="17"/>
          <w:lang w:val="fr-FR"/>
        </w:rPr>
        <w:t>accès aux objets simples)</w:t>
      </w:r>
      <w:r w:rsidRPr="00E8543F">
        <w:rPr>
          <w:rFonts w:eastAsia="Times New Roman" w:cs="Arial"/>
          <w:noProof/>
          <w:szCs w:val="17"/>
          <w:lang w:val="fr-FR"/>
        </w:rPr>
        <w:t xml:space="preserve">” </w:t>
      </w:r>
      <w:r>
        <w:rPr>
          <w:rFonts w:eastAsia="Times New Roman" w:cs="Arial"/>
          <w:noProof/>
          <w:szCs w:val="17"/>
          <w:lang w:val="fr-FR"/>
        </w:rPr>
        <w:t xml:space="preserve">désigne un </w:t>
      </w:r>
      <w:r w:rsidRPr="00E8543F">
        <w:rPr>
          <w:rFonts w:eastAsia="Times New Roman" w:cs="Arial"/>
          <w:noProof/>
          <w:szCs w:val="17"/>
          <w:lang w:val="fr-FR"/>
        </w:rPr>
        <w:t>protocol</w:t>
      </w:r>
      <w:r>
        <w:rPr>
          <w:rFonts w:eastAsia="Times New Roman" w:cs="Arial"/>
          <w:noProof/>
          <w:szCs w:val="17"/>
          <w:lang w:val="fr-FR"/>
        </w:rPr>
        <w:t>e</w:t>
      </w:r>
      <w:r w:rsidRPr="00E8543F">
        <w:rPr>
          <w:rFonts w:eastAsia="Times New Roman" w:cs="Arial"/>
          <w:noProof/>
          <w:szCs w:val="17"/>
          <w:lang w:val="fr-FR"/>
        </w:rPr>
        <w:t xml:space="preserve"> </w:t>
      </w:r>
      <w:r>
        <w:rPr>
          <w:rFonts w:eastAsia="Times New Roman" w:cs="Arial"/>
          <w:noProof/>
          <w:szCs w:val="17"/>
          <w:lang w:val="fr-FR"/>
        </w:rPr>
        <w:t>d</w:t>
      </w:r>
      <w:r w:rsidR="00BB0A23">
        <w:rPr>
          <w:rFonts w:eastAsia="Times New Roman" w:cs="Arial"/>
          <w:noProof/>
          <w:szCs w:val="17"/>
          <w:lang w:val="fr-FR"/>
        </w:rPr>
        <w:t>’</w:t>
      </w:r>
      <w:r>
        <w:rPr>
          <w:rFonts w:eastAsia="Times New Roman" w:cs="Arial"/>
          <w:noProof/>
          <w:szCs w:val="17"/>
          <w:lang w:val="fr-FR"/>
        </w:rPr>
        <w:t xml:space="preserve">envoi et de réception de messages entre </w:t>
      </w:r>
      <w:r w:rsidRPr="00E8543F">
        <w:rPr>
          <w:rFonts w:eastAsia="Times New Roman" w:cs="Arial"/>
          <w:noProof/>
          <w:szCs w:val="17"/>
          <w:lang w:val="fr-FR"/>
        </w:rPr>
        <w:t xml:space="preserve">applications </w:t>
      </w:r>
      <w:r>
        <w:rPr>
          <w:rFonts w:eastAsia="Times New Roman" w:cs="Arial"/>
          <w:noProof/>
          <w:szCs w:val="17"/>
          <w:lang w:val="fr-FR"/>
        </w:rPr>
        <w:t>sans que se posent des problèmes d</w:t>
      </w:r>
      <w:r w:rsidR="00BB0A23">
        <w:rPr>
          <w:rFonts w:eastAsia="Times New Roman" w:cs="Arial"/>
          <w:noProof/>
          <w:szCs w:val="17"/>
          <w:lang w:val="fr-FR"/>
        </w:rPr>
        <w:t>’</w:t>
      </w:r>
      <w:r w:rsidRPr="00E8543F">
        <w:rPr>
          <w:rFonts w:eastAsia="Times New Roman" w:cs="Arial"/>
          <w:noProof/>
          <w:szCs w:val="17"/>
          <w:lang w:val="fr-FR"/>
        </w:rPr>
        <w:t>interop</w:t>
      </w:r>
      <w:r>
        <w:rPr>
          <w:rFonts w:eastAsia="Times New Roman" w:cs="Arial"/>
          <w:noProof/>
          <w:szCs w:val="17"/>
          <w:lang w:val="fr-FR"/>
        </w:rPr>
        <w:t>é</w:t>
      </w:r>
      <w:r w:rsidRPr="00E8543F">
        <w:rPr>
          <w:rFonts w:eastAsia="Times New Roman" w:cs="Arial"/>
          <w:noProof/>
          <w:szCs w:val="17"/>
          <w:lang w:val="fr-FR"/>
        </w:rPr>
        <w:t>rabilit</w:t>
      </w:r>
      <w:r>
        <w:rPr>
          <w:rFonts w:eastAsia="Times New Roman" w:cs="Arial"/>
          <w:noProof/>
          <w:szCs w:val="17"/>
          <w:lang w:val="fr-FR"/>
        </w:rPr>
        <w:t>é</w:t>
      </w:r>
      <w:r w:rsidRPr="00E8543F">
        <w:rPr>
          <w:rFonts w:eastAsia="Times New Roman" w:cs="Arial"/>
          <w:noProof/>
          <w:szCs w:val="17"/>
          <w:lang w:val="fr-FR"/>
        </w:rPr>
        <w:t xml:space="preserve">. </w:t>
      </w:r>
      <w:r w:rsidR="002D56D3">
        <w:rPr>
          <w:rFonts w:eastAsia="Times New Roman" w:cs="Arial"/>
          <w:noProof/>
          <w:szCs w:val="17"/>
          <w:lang w:val="fr-FR"/>
        </w:rPr>
        <w:t xml:space="preserve"> </w:t>
      </w:r>
      <w:r w:rsidRPr="00E8543F">
        <w:rPr>
          <w:rFonts w:eastAsia="Times New Roman" w:cs="Arial"/>
          <w:noProof/>
          <w:szCs w:val="17"/>
          <w:lang w:val="fr-FR"/>
        </w:rPr>
        <w:t xml:space="preserve">SOAP </w:t>
      </w:r>
      <w:r>
        <w:rPr>
          <w:rFonts w:eastAsia="Times New Roman" w:cs="Arial"/>
          <w:noProof/>
          <w:szCs w:val="17"/>
          <w:lang w:val="fr-FR"/>
        </w:rPr>
        <w:t xml:space="preserve">définit une spécification de protocole (ensemble de règles) de communication </w:t>
      </w:r>
      <w:r w:rsidR="000100E8">
        <w:rPr>
          <w:rFonts w:eastAsia="Times New Roman" w:cs="Arial"/>
          <w:noProof/>
          <w:szCs w:val="17"/>
          <w:lang w:val="fr-FR"/>
        </w:rPr>
        <w:t>normalisé</w:t>
      </w:r>
      <w:r>
        <w:rPr>
          <w:rFonts w:eastAsia="Times New Roman" w:cs="Arial"/>
          <w:noProof/>
          <w:szCs w:val="17"/>
          <w:lang w:val="fr-FR"/>
        </w:rPr>
        <w:t xml:space="preserve"> pour l</w:t>
      </w:r>
      <w:r w:rsidR="00BB0A23">
        <w:rPr>
          <w:rFonts w:eastAsia="Times New Roman" w:cs="Arial"/>
          <w:noProof/>
          <w:szCs w:val="17"/>
          <w:lang w:val="fr-FR"/>
        </w:rPr>
        <w:t>’</w:t>
      </w:r>
      <w:r>
        <w:rPr>
          <w:rFonts w:eastAsia="Times New Roman" w:cs="Arial"/>
          <w:noProof/>
          <w:szCs w:val="17"/>
          <w:lang w:val="fr-FR"/>
        </w:rPr>
        <w:t xml:space="preserve">échange de messages </w:t>
      </w:r>
      <w:r w:rsidR="000100E8">
        <w:rPr>
          <w:rFonts w:eastAsia="Times New Roman" w:cs="Arial"/>
          <w:noProof/>
          <w:szCs w:val="17"/>
          <w:lang w:val="fr-FR"/>
        </w:rPr>
        <w:t xml:space="preserve">en </w:t>
      </w:r>
      <w:r>
        <w:rPr>
          <w:rFonts w:eastAsia="Times New Roman" w:cs="Arial"/>
          <w:noProof/>
          <w:szCs w:val="17"/>
          <w:lang w:val="fr-FR"/>
        </w:rPr>
        <w:t>XML</w:t>
      </w:r>
      <w:r w:rsidRPr="00E8543F">
        <w:rPr>
          <w:rFonts w:eastAsia="Times New Roman" w:cs="Arial"/>
          <w:noProof/>
          <w:szCs w:val="17"/>
          <w:lang w:val="fr-FR"/>
        </w:rPr>
        <w:t xml:space="preserve">. </w:t>
      </w:r>
      <w:r w:rsidR="002D56D3">
        <w:rPr>
          <w:rFonts w:eastAsia="Times New Roman" w:cs="Arial"/>
          <w:noProof/>
          <w:szCs w:val="17"/>
          <w:lang w:val="fr-FR"/>
        </w:rPr>
        <w:t xml:space="preserve"> </w:t>
      </w:r>
      <w:r w:rsidRPr="00E8543F">
        <w:rPr>
          <w:rFonts w:eastAsia="Times New Roman" w:cs="Arial"/>
          <w:noProof/>
          <w:szCs w:val="17"/>
          <w:lang w:val="fr-FR"/>
        </w:rPr>
        <w:t>SOAP u</w:t>
      </w:r>
      <w:r>
        <w:rPr>
          <w:rFonts w:eastAsia="Times New Roman" w:cs="Arial"/>
          <w:noProof/>
          <w:szCs w:val="17"/>
          <w:lang w:val="fr-FR"/>
        </w:rPr>
        <w:t xml:space="preserve">tilise </w:t>
      </w:r>
      <w:r w:rsidRPr="00E8543F">
        <w:rPr>
          <w:rFonts w:eastAsia="Times New Roman" w:cs="Arial"/>
          <w:noProof/>
          <w:szCs w:val="17"/>
          <w:lang w:val="fr-FR"/>
        </w:rPr>
        <w:t>diff</w:t>
      </w:r>
      <w:r>
        <w:rPr>
          <w:rFonts w:eastAsia="Times New Roman" w:cs="Arial"/>
          <w:noProof/>
          <w:szCs w:val="17"/>
          <w:lang w:val="fr-FR"/>
        </w:rPr>
        <w:t>é</w:t>
      </w:r>
      <w:r w:rsidRPr="00E8543F">
        <w:rPr>
          <w:rFonts w:eastAsia="Times New Roman" w:cs="Arial"/>
          <w:noProof/>
          <w:szCs w:val="17"/>
          <w:lang w:val="fr-FR"/>
        </w:rPr>
        <w:t>rent</w:t>
      </w:r>
      <w:r>
        <w:rPr>
          <w:rFonts w:eastAsia="Times New Roman" w:cs="Arial"/>
          <w:noProof/>
          <w:szCs w:val="17"/>
          <w:lang w:val="fr-FR"/>
        </w:rPr>
        <w:t>s protocoles de tran</w:t>
      </w:r>
      <w:r w:rsidR="008C1101">
        <w:rPr>
          <w:rFonts w:eastAsia="Times New Roman" w:cs="Arial"/>
          <w:noProof/>
          <w:szCs w:val="17"/>
          <w:lang w:val="fr-FR"/>
        </w:rPr>
        <w:t>s</w:t>
      </w:r>
      <w:r>
        <w:rPr>
          <w:rFonts w:eastAsia="Times New Roman" w:cs="Arial"/>
          <w:noProof/>
          <w:szCs w:val="17"/>
          <w:lang w:val="fr-FR"/>
        </w:rPr>
        <w:t>fert, comme</w:t>
      </w:r>
      <w:r w:rsidR="00992C0C">
        <w:rPr>
          <w:rFonts w:eastAsia="Times New Roman" w:cs="Arial"/>
          <w:noProof/>
          <w:szCs w:val="17"/>
          <w:lang w:val="fr-FR"/>
        </w:rPr>
        <w:t xml:space="preserve"> le </w:t>
      </w:r>
      <w:r w:rsidR="00992C0C" w:rsidRPr="00E8543F">
        <w:rPr>
          <w:rFonts w:eastAsia="Times New Roman" w:cs="Arial"/>
          <w:noProof/>
          <w:szCs w:val="17"/>
          <w:lang w:val="fr-FR"/>
        </w:rPr>
        <w:t>HTT</w:t>
      </w:r>
      <w:r w:rsidRPr="00E8543F">
        <w:rPr>
          <w:rFonts w:eastAsia="Times New Roman" w:cs="Arial"/>
          <w:noProof/>
          <w:szCs w:val="17"/>
          <w:lang w:val="fr-FR"/>
        </w:rPr>
        <w:t xml:space="preserve">P </w:t>
      </w:r>
      <w:r>
        <w:rPr>
          <w:rFonts w:eastAsia="Times New Roman" w:cs="Arial"/>
          <w:noProof/>
          <w:szCs w:val="17"/>
          <w:lang w:val="fr-FR"/>
        </w:rPr>
        <w:t>et</w:t>
      </w:r>
      <w:r w:rsidR="00992C0C">
        <w:rPr>
          <w:rFonts w:eastAsia="Times New Roman" w:cs="Arial"/>
          <w:noProof/>
          <w:szCs w:val="17"/>
          <w:lang w:val="fr-FR"/>
        </w:rPr>
        <w:t xml:space="preserve"> le </w:t>
      </w:r>
      <w:r w:rsidR="00992C0C" w:rsidRPr="00E8543F">
        <w:rPr>
          <w:rFonts w:eastAsia="Times New Roman" w:cs="Arial"/>
          <w:noProof/>
          <w:szCs w:val="17"/>
          <w:lang w:val="fr-FR"/>
        </w:rPr>
        <w:t>S</w:t>
      </w:r>
      <w:r w:rsidR="00334310" w:rsidRPr="00E8543F">
        <w:rPr>
          <w:rFonts w:eastAsia="Times New Roman" w:cs="Arial"/>
          <w:noProof/>
          <w:szCs w:val="17"/>
          <w:lang w:val="fr-FR"/>
        </w:rPr>
        <w:t>MTP</w:t>
      </w:r>
      <w:r w:rsidR="00334310">
        <w:rPr>
          <w:rFonts w:eastAsia="Times New Roman" w:cs="Arial"/>
          <w:noProof/>
          <w:szCs w:val="17"/>
          <w:lang w:val="fr-FR"/>
        </w:rPr>
        <w:t>.  Le</w:t>
      </w:r>
      <w:r>
        <w:rPr>
          <w:rFonts w:eastAsia="Times New Roman" w:cs="Arial"/>
          <w:noProof/>
          <w:szCs w:val="17"/>
          <w:lang w:val="fr-FR"/>
        </w:rPr>
        <w:t xml:space="preserve"> protocole </w:t>
      </w:r>
      <w:r w:rsidR="000100E8">
        <w:rPr>
          <w:rFonts w:eastAsia="Times New Roman" w:cs="Arial"/>
          <w:noProof/>
          <w:szCs w:val="17"/>
          <w:lang w:val="fr-FR"/>
        </w:rPr>
        <w:t>normalisé</w:t>
      </w:r>
      <w:r w:rsidRPr="00E8543F">
        <w:rPr>
          <w:rFonts w:eastAsia="Times New Roman" w:cs="Arial"/>
          <w:noProof/>
          <w:szCs w:val="17"/>
          <w:lang w:val="fr-FR"/>
        </w:rPr>
        <w:t xml:space="preserve"> HTTP </w:t>
      </w:r>
      <w:r>
        <w:rPr>
          <w:rFonts w:eastAsia="Times New Roman" w:cs="Arial"/>
          <w:noProof/>
          <w:szCs w:val="17"/>
          <w:lang w:val="fr-FR"/>
        </w:rPr>
        <w:t xml:space="preserve">permet au modèle </w:t>
      </w:r>
      <w:r w:rsidRPr="00E8543F">
        <w:rPr>
          <w:rFonts w:eastAsia="Times New Roman" w:cs="Arial"/>
          <w:noProof/>
          <w:szCs w:val="17"/>
          <w:lang w:val="fr-FR"/>
        </w:rPr>
        <w:t xml:space="preserve">SOAP </w:t>
      </w:r>
      <w:r>
        <w:rPr>
          <w:rFonts w:eastAsia="Times New Roman" w:cs="Arial"/>
          <w:noProof/>
          <w:szCs w:val="17"/>
          <w:lang w:val="fr-FR"/>
        </w:rPr>
        <w:t>de franchir plus facilement les serveurs pare</w:t>
      </w:r>
      <w:r w:rsidR="00BB0A23">
        <w:rPr>
          <w:rFonts w:eastAsia="Times New Roman" w:cs="Arial"/>
          <w:noProof/>
          <w:szCs w:val="17"/>
          <w:lang w:val="fr-FR"/>
        </w:rPr>
        <w:t>-</w:t>
      </w:r>
      <w:r>
        <w:rPr>
          <w:rFonts w:eastAsia="Times New Roman" w:cs="Arial"/>
          <w:noProof/>
          <w:szCs w:val="17"/>
          <w:lang w:val="fr-FR"/>
        </w:rPr>
        <w:t xml:space="preserve">feu et les serveurs proxy </w:t>
      </w:r>
      <w:r w:rsidR="000100E8">
        <w:rPr>
          <w:rFonts w:eastAsia="Times New Roman" w:cs="Arial"/>
          <w:noProof/>
          <w:szCs w:val="17"/>
          <w:lang w:val="fr-FR"/>
        </w:rPr>
        <w:t xml:space="preserve">(mandataires) </w:t>
      </w:r>
      <w:r>
        <w:rPr>
          <w:rFonts w:eastAsia="Times New Roman" w:cs="Arial"/>
          <w:noProof/>
          <w:szCs w:val="17"/>
          <w:lang w:val="fr-FR"/>
        </w:rPr>
        <w:t xml:space="preserve">sans modification du protocole </w:t>
      </w:r>
      <w:r w:rsidRPr="00E8543F">
        <w:rPr>
          <w:rFonts w:eastAsia="Times New Roman" w:cs="Arial"/>
          <w:noProof/>
          <w:szCs w:val="17"/>
          <w:lang w:val="fr-FR"/>
        </w:rPr>
        <w:t>SOAP;</w:t>
      </w:r>
    </w:p>
    <w:p w14:paraId="2BAA5698" w14:textId="6FBCFAE9"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service Web</w:t>
      </w:r>
      <w:r w:rsidRPr="00E8543F">
        <w:rPr>
          <w:rFonts w:eastAsia="Times New Roman" w:cs="Arial"/>
          <w:noProof/>
          <w:szCs w:val="17"/>
          <w:lang w:val="fr-FR"/>
        </w:rPr>
        <w:t xml:space="preserve">” </w:t>
      </w:r>
      <w:r>
        <w:rPr>
          <w:rFonts w:eastAsia="Times New Roman" w:cs="Arial"/>
          <w:noProof/>
          <w:szCs w:val="17"/>
          <w:lang w:val="fr-FR"/>
        </w:rPr>
        <w:t xml:space="preserve">désigne une méthode de </w:t>
      </w:r>
      <w:r w:rsidRPr="00E8543F">
        <w:rPr>
          <w:rFonts w:eastAsia="Times New Roman" w:cs="Arial"/>
          <w:noProof/>
          <w:szCs w:val="17"/>
          <w:lang w:val="fr-FR"/>
        </w:rPr>
        <w:t xml:space="preserve">communication </w:t>
      </w:r>
      <w:r>
        <w:rPr>
          <w:rFonts w:eastAsia="Times New Roman" w:cs="Arial"/>
          <w:noProof/>
          <w:szCs w:val="17"/>
          <w:lang w:val="fr-FR"/>
        </w:rPr>
        <w:t>entre deux</w:t>
      </w:r>
      <w:r w:rsidR="002D56D3">
        <w:rPr>
          <w:rFonts w:eastAsia="Times New Roman" w:cs="Arial"/>
          <w:noProof/>
          <w:szCs w:val="17"/>
          <w:lang w:val="fr-FR"/>
        </w:rPr>
        <w:t> </w:t>
      </w:r>
      <w:r w:rsidRPr="00E8543F">
        <w:rPr>
          <w:rFonts w:eastAsia="Times New Roman" w:cs="Arial"/>
          <w:noProof/>
          <w:szCs w:val="17"/>
          <w:lang w:val="fr-FR"/>
        </w:rPr>
        <w:t xml:space="preserve">applications </w:t>
      </w:r>
      <w:r>
        <w:rPr>
          <w:rFonts w:eastAsia="Times New Roman" w:cs="Arial"/>
          <w:noProof/>
          <w:szCs w:val="17"/>
          <w:lang w:val="fr-FR"/>
        </w:rPr>
        <w:t>ou machines é</w:t>
      </w:r>
      <w:r w:rsidRPr="00E8543F">
        <w:rPr>
          <w:rFonts w:eastAsia="Times New Roman" w:cs="Arial"/>
          <w:noProof/>
          <w:szCs w:val="17"/>
          <w:lang w:val="fr-FR"/>
        </w:rPr>
        <w:t>lectroni</w:t>
      </w:r>
      <w:r>
        <w:rPr>
          <w:rFonts w:eastAsia="Times New Roman" w:cs="Arial"/>
          <w:noProof/>
          <w:szCs w:val="17"/>
          <w:lang w:val="fr-FR"/>
        </w:rPr>
        <w:t xml:space="preserve">ques sur la Toile mondiale </w:t>
      </w:r>
      <w:r w:rsidRPr="00E8543F">
        <w:rPr>
          <w:rFonts w:eastAsia="Times New Roman" w:cs="Arial"/>
          <w:noProof/>
          <w:szCs w:val="17"/>
          <w:lang w:val="fr-FR"/>
        </w:rPr>
        <w:t>(WWW)</w:t>
      </w:r>
      <w:r>
        <w:rPr>
          <w:rFonts w:eastAsia="Times New Roman" w:cs="Arial"/>
          <w:noProof/>
          <w:szCs w:val="17"/>
          <w:lang w:val="fr-FR"/>
        </w:rPr>
        <w:t xml:space="preserve">; </w:t>
      </w:r>
      <w:r w:rsidR="002D56D3">
        <w:rPr>
          <w:rFonts w:eastAsia="Times New Roman" w:cs="Arial"/>
          <w:noProof/>
          <w:szCs w:val="17"/>
          <w:lang w:val="fr-FR"/>
        </w:rPr>
        <w:t xml:space="preserve"> </w:t>
      </w:r>
      <w:r>
        <w:rPr>
          <w:rFonts w:eastAsia="Times New Roman" w:cs="Arial"/>
          <w:noProof/>
          <w:szCs w:val="17"/>
          <w:lang w:val="fr-FR"/>
        </w:rPr>
        <w:t xml:space="preserve">les services </w:t>
      </w:r>
      <w:r w:rsidRPr="00E8543F">
        <w:rPr>
          <w:rFonts w:eastAsia="Times New Roman" w:cs="Arial"/>
          <w:noProof/>
          <w:szCs w:val="17"/>
          <w:lang w:val="fr-FR"/>
        </w:rPr>
        <w:t xml:space="preserve">Web </w:t>
      </w:r>
      <w:r>
        <w:rPr>
          <w:rFonts w:eastAsia="Times New Roman" w:cs="Arial"/>
          <w:noProof/>
          <w:szCs w:val="17"/>
          <w:lang w:val="fr-FR"/>
        </w:rPr>
        <w:t>sont de deux</w:t>
      </w:r>
      <w:r w:rsidR="002D56D3">
        <w:rPr>
          <w:rFonts w:eastAsia="Times New Roman" w:cs="Arial"/>
          <w:noProof/>
          <w:szCs w:val="17"/>
          <w:lang w:val="fr-FR"/>
        </w:rPr>
        <w:t> </w:t>
      </w:r>
      <w:r>
        <w:rPr>
          <w:rFonts w:eastAsia="Times New Roman" w:cs="Arial"/>
          <w:noProof/>
          <w:szCs w:val="17"/>
          <w:lang w:val="fr-FR"/>
        </w:rPr>
        <w:t>types</w:t>
      </w:r>
      <w:r w:rsidR="00BB0A23">
        <w:rPr>
          <w:rFonts w:eastAsia="Times New Roman" w:cs="Arial"/>
          <w:noProof/>
          <w:szCs w:val="17"/>
          <w:lang w:val="fr-FR"/>
        </w:rPr>
        <w:t> :</w:t>
      </w:r>
      <w:r w:rsidRPr="00E8543F">
        <w:rPr>
          <w:rFonts w:eastAsia="Times New Roman" w:cs="Arial"/>
          <w:noProof/>
          <w:szCs w:val="17"/>
          <w:lang w:val="fr-FR"/>
        </w:rPr>
        <w:t xml:space="preserve"> REST </w:t>
      </w:r>
      <w:r>
        <w:rPr>
          <w:rFonts w:eastAsia="Times New Roman" w:cs="Arial"/>
          <w:noProof/>
          <w:szCs w:val="17"/>
          <w:lang w:val="fr-FR"/>
        </w:rPr>
        <w:t>et</w:t>
      </w:r>
      <w:r w:rsidRPr="00E8543F">
        <w:rPr>
          <w:rFonts w:eastAsia="Times New Roman" w:cs="Arial"/>
          <w:noProof/>
          <w:szCs w:val="17"/>
          <w:lang w:val="fr-FR"/>
        </w:rPr>
        <w:t xml:space="preserve"> SOAP;</w:t>
      </w:r>
    </w:p>
    <w:p w14:paraId="7247F4F8" w14:textId="77777777" w:rsidR="00992C0C" w:rsidRDefault="00FD0B79" w:rsidP="00CE01DA">
      <w:pPr>
        <w:numPr>
          <w:ilvl w:val="1"/>
          <w:numId w:val="4"/>
        </w:numPr>
        <w:tabs>
          <w:tab w:val="clear" w:pos="709"/>
          <w:tab w:val="num" w:pos="1134"/>
        </w:tabs>
        <w:spacing w:before="170" w:after="170"/>
        <w:ind w:left="1134" w:hanging="567"/>
        <w:rPr>
          <w:rFonts w:cs="Arial"/>
          <w:noProof/>
          <w:szCs w:val="17"/>
          <w:lang w:val="fr-FR"/>
        </w:rPr>
      </w:pPr>
      <w:r w:rsidRPr="00E8543F">
        <w:rPr>
          <w:rFonts w:cs="Arial"/>
          <w:noProof/>
          <w:szCs w:val="17"/>
          <w:lang w:val="fr-FR"/>
        </w:rPr>
        <w:t>“</w:t>
      </w:r>
      <w:r>
        <w:rPr>
          <w:rFonts w:cs="Arial"/>
          <w:noProof/>
          <w:szCs w:val="17"/>
          <w:lang w:val="fr-FR"/>
        </w:rPr>
        <w:t xml:space="preserve">API Web </w:t>
      </w:r>
      <w:r w:rsidRPr="00E8543F">
        <w:rPr>
          <w:rFonts w:cs="Arial"/>
          <w:noProof/>
          <w:szCs w:val="17"/>
          <w:lang w:val="fr-FR"/>
        </w:rPr>
        <w:t xml:space="preserve">RESTful” </w:t>
      </w:r>
      <w:r>
        <w:rPr>
          <w:rFonts w:cs="Arial"/>
          <w:noProof/>
          <w:szCs w:val="17"/>
          <w:lang w:val="fr-FR"/>
        </w:rPr>
        <w:t xml:space="preserve">désigne un </w:t>
      </w:r>
      <w:r w:rsidRPr="00F474D2">
        <w:rPr>
          <w:rFonts w:cs="Arial"/>
          <w:noProof/>
          <w:szCs w:val="17"/>
          <w:lang w:val="fr-FR"/>
        </w:rPr>
        <w:t>ensemble de services Web fondés sur le paradigme architectural REST</w:t>
      </w:r>
      <w:r>
        <w:rPr>
          <w:rFonts w:cs="Arial"/>
          <w:noProof/>
          <w:szCs w:val="17"/>
          <w:lang w:val="fr-FR"/>
        </w:rPr>
        <w:t xml:space="preserve">, avec </w:t>
      </w:r>
      <w:r w:rsidRPr="00F474D2">
        <w:rPr>
          <w:rFonts w:cs="Arial"/>
          <w:noProof/>
          <w:szCs w:val="17"/>
          <w:lang w:val="fr-FR"/>
        </w:rPr>
        <w:t>utilisation en général du format JSON ou XML pour la transmission des données</w:t>
      </w:r>
      <w:r w:rsidRPr="00E8543F">
        <w:rPr>
          <w:rFonts w:cs="Arial"/>
          <w:noProof/>
          <w:szCs w:val="17"/>
          <w:lang w:val="fr-FR"/>
        </w:rPr>
        <w:t>;</w:t>
      </w:r>
    </w:p>
    <w:p w14:paraId="5002BB77" w14:textId="0561C052" w:rsidR="00992C0C" w:rsidRDefault="00992C0C" w:rsidP="00CE01DA">
      <w:pPr>
        <w:numPr>
          <w:ilvl w:val="1"/>
          <w:numId w:val="4"/>
        </w:numPr>
        <w:tabs>
          <w:tab w:val="clear" w:pos="709"/>
          <w:tab w:val="num" w:pos="1134"/>
        </w:tabs>
        <w:spacing w:before="170" w:after="170"/>
        <w:ind w:left="1134" w:hanging="567"/>
        <w:rPr>
          <w:rFonts w:cs="Arial"/>
          <w:noProof/>
          <w:szCs w:val="17"/>
          <w:lang w:val="fr-FR"/>
        </w:rPr>
      </w:pPr>
      <w:r>
        <w:rPr>
          <w:rFonts w:cs="Arial"/>
          <w:noProof/>
          <w:szCs w:val="17"/>
          <w:lang w:val="fr-FR"/>
        </w:rPr>
        <w:t>“</w:t>
      </w:r>
      <w:r w:rsidR="00FD0B79">
        <w:rPr>
          <w:rFonts w:cs="Arial"/>
          <w:noProof/>
          <w:szCs w:val="17"/>
          <w:lang w:val="fr-FR"/>
        </w:rPr>
        <w:t xml:space="preserve">API Web </w:t>
      </w:r>
      <w:r w:rsidR="00FD0B79" w:rsidRPr="00E8543F">
        <w:rPr>
          <w:rFonts w:cs="Arial"/>
          <w:noProof/>
          <w:szCs w:val="17"/>
          <w:lang w:val="fr-FR"/>
        </w:rPr>
        <w:t>SOAP</w:t>
      </w:r>
      <w:r w:rsidR="003B7D75">
        <w:rPr>
          <w:rFonts w:cs="Arial"/>
          <w:noProof/>
          <w:szCs w:val="17"/>
          <w:lang w:val="fr-FR"/>
        </w:rPr>
        <w:t>”</w:t>
      </w:r>
      <w:r w:rsidR="00FD0B79" w:rsidRPr="00E8543F">
        <w:rPr>
          <w:rFonts w:cs="Arial"/>
          <w:noProof/>
          <w:szCs w:val="17"/>
          <w:lang w:val="fr-FR"/>
        </w:rPr>
        <w:t xml:space="preserve"> </w:t>
      </w:r>
      <w:r w:rsidR="00FD0B79">
        <w:rPr>
          <w:rFonts w:cs="Arial"/>
          <w:noProof/>
          <w:szCs w:val="17"/>
          <w:lang w:val="fr-FR"/>
        </w:rPr>
        <w:t xml:space="preserve">désigne un </w:t>
      </w:r>
      <w:r w:rsidR="00FD0B79" w:rsidRPr="00F474D2">
        <w:rPr>
          <w:rFonts w:cs="Arial"/>
          <w:noProof/>
          <w:szCs w:val="17"/>
          <w:lang w:val="fr-FR"/>
        </w:rPr>
        <w:t>ensemble de services Web SOAP fondés sur SOAP</w:t>
      </w:r>
      <w:r w:rsidR="00FD0B79">
        <w:rPr>
          <w:rFonts w:cs="Arial"/>
          <w:noProof/>
          <w:szCs w:val="17"/>
          <w:lang w:val="fr-FR"/>
        </w:rPr>
        <w:t>, avec</w:t>
      </w:r>
      <w:r w:rsidR="00FD0B79" w:rsidRPr="00F474D2">
        <w:rPr>
          <w:rFonts w:cs="Arial"/>
          <w:noProof/>
          <w:szCs w:val="17"/>
          <w:lang w:val="fr-FR"/>
        </w:rPr>
        <w:t xml:space="preserve"> obligation d</w:t>
      </w:r>
      <w:r w:rsidR="00BB0A23">
        <w:rPr>
          <w:rFonts w:cs="Arial"/>
          <w:noProof/>
          <w:szCs w:val="17"/>
          <w:lang w:val="fr-FR"/>
        </w:rPr>
        <w:t>’</w:t>
      </w:r>
      <w:r w:rsidR="00FD0B79" w:rsidRPr="00F474D2">
        <w:rPr>
          <w:rFonts w:cs="Arial"/>
          <w:noProof/>
          <w:szCs w:val="17"/>
          <w:lang w:val="fr-FR"/>
        </w:rPr>
        <w:t>utilise</w:t>
      </w:r>
      <w:r w:rsidR="00FD0B79">
        <w:rPr>
          <w:rFonts w:cs="Arial"/>
          <w:noProof/>
          <w:szCs w:val="17"/>
          <w:lang w:val="fr-FR"/>
        </w:rPr>
        <w:t>r le format de charge utile XML</w:t>
      </w:r>
      <w:r w:rsidR="00FD0B79" w:rsidRPr="00E8543F">
        <w:rPr>
          <w:rFonts w:cs="Arial"/>
          <w:noProof/>
          <w:szCs w:val="17"/>
          <w:lang w:val="fr-FR"/>
        </w:rPr>
        <w:t>;</w:t>
      </w:r>
    </w:p>
    <w:p w14:paraId="5F23818B" w14:textId="43766BCA"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“Web Services Description Language</w:t>
      </w:r>
      <w:r w:rsidR="003B7D75" w:rsidRPr="00E8543F">
        <w:rPr>
          <w:rFonts w:cs="Arial"/>
          <w:noProof/>
          <w:szCs w:val="17"/>
          <w:lang w:val="fr-FR"/>
        </w:rPr>
        <w:t>”</w:t>
      </w:r>
      <w:r w:rsidR="003B7D75">
        <w:rPr>
          <w:rFonts w:cs="Arial"/>
          <w:noProof/>
          <w:szCs w:val="17"/>
          <w:lang w:val="fr-FR"/>
        </w:rPr>
        <w:t xml:space="preserve"> (langage </w:t>
      </w:r>
      <w:r>
        <w:rPr>
          <w:rFonts w:eastAsia="Times New Roman" w:cs="Arial"/>
          <w:noProof/>
          <w:szCs w:val="17"/>
          <w:lang w:val="fr-FR"/>
        </w:rPr>
        <w:t xml:space="preserve">de description de services Web) </w:t>
      </w:r>
      <w:r w:rsidRPr="00E8543F">
        <w:rPr>
          <w:rFonts w:eastAsia="Times New Roman" w:cs="Arial"/>
          <w:noProof/>
          <w:szCs w:val="17"/>
          <w:lang w:val="fr-FR"/>
        </w:rPr>
        <w:t xml:space="preserve">(WSDL) </w:t>
      </w:r>
      <w:r>
        <w:rPr>
          <w:rFonts w:eastAsia="Times New Roman" w:cs="Arial"/>
          <w:noProof/>
          <w:szCs w:val="17"/>
          <w:lang w:val="fr-FR"/>
        </w:rPr>
        <w:t>désigne</w:t>
      </w:r>
      <w:r w:rsidRPr="00E8543F">
        <w:rPr>
          <w:rFonts w:eastAsia="Times New Roman" w:cs="Arial"/>
          <w:noProof/>
          <w:szCs w:val="17"/>
          <w:lang w:val="fr-FR"/>
        </w:rPr>
        <w:t xml:space="preserve"> </w:t>
      </w:r>
      <w:r>
        <w:rPr>
          <w:rFonts w:eastAsia="Times New Roman" w:cs="Arial"/>
          <w:noProof/>
          <w:szCs w:val="17"/>
          <w:lang w:val="fr-FR"/>
        </w:rPr>
        <w:t xml:space="preserve">une norme du </w:t>
      </w:r>
      <w:r w:rsidRPr="00E8543F">
        <w:rPr>
          <w:rFonts w:eastAsia="Times New Roman" w:cs="Arial"/>
          <w:noProof/>
          <w:szCs w:val="17"/>
          <w:lang w:val="fr-FR"/>
        </w:rPr>
        <w:t xml:space="preserve">W3C </w:t>
      </w:r>
      <w:r>
        <w:rPr>
          <w:rFonts w:eastAsia="Times New Roman" w:cs="Arial"/>
          <w:noProof/>
          <w:szCs w:val="17"/>
          <w:lang w:val="fr-FR"/>
        </w:rPr>
        <w:t xml:space="preserve">qui est utilisée avec le protocole </w:t>
      </w:r>
      <w:r w:rsidRPr="00E8543F">
        <w:rPr>
          <w:rFonts w:eastAsia="Times New Roman" w:cs="Arial"/>
          <w:noProof/>
          <w:szCs w:val="17"/>
          <w:lang w:val="fr-FR"/>
        </w:rPr>
        <w:t xml:space="preserve">SOAP </w:t>
      </w:r>
      <w:r>
        <w:rPr>
          <w:rFonts w:eastAsia="Times New Roman" w:cs="Arial"/>
          <w:noProof/>
          <w:szCs w:val="17"/>
          <w:lang w:val="fr-FR"/>
        </w:rPr>
        <w:t xml:space="preserve">pour fournir une </w:t>
      </w:r>
      <w:r w:rsidRPr="00E8543F">
        <w:rPr>
          <w:rFonts w:eastAsia="Times New Roman" w:cs="Arial"/>
          <w:noProof/>
          <w:szCs w:val="17"/>
          <w:lang w:val="fr-FR"/>
        </w:rPr>
        <w:t xml:space="preserve">description </w:t>
      </w:r>
      <w:r>
        <w:rPr>
          <w:rFonts w:eastAsia="Times New Roman" w:cs="Arial"/>
          <w:noProof/>
          <w:szCs w:val="17"/>
          <w:lang w:val="fr-FR"/>
        </w:rPr>
        <w:t>d</w:t>
      </w:r>
      <w:r w:rsidR="00BB0A23">
        <w:rPr>
          <w:rFonts w:eastAsia="Times New Roman" w:cs="Arial"/>
          <w:noProof/>
          <w:szCs w:val="17"/>
          <w:lang w:val="fr-FR"/>
        </w:rPr>
        <w:t>’</w:t>
      </w:r>
      <w:r>
        <w:rPr>
          <w:rFonts w:eastAsia="Times New Roman" w:cs="Arial"/>
          <w:noProof/>
          <w:szCs w:val="17"/>
          <w:lang w:val="fr-FR"/>
        </w:rPr>
        <w:t xml:space="preserve">un service </w:t>
      </w:r>
      <w:r w:rsidRPr="00E8543F">
        <w:rPr>
          <w:rFonts w:eastAsia="Times New Roman" w:cs="Arial"/>
          <w:noProof/>
          <w:szCs w:val="17"/>
          <w:lang w:val="fr-FR"/>
        </w:rPr>
        <w:t>W</w:t>
      </w:r>
      <w:r w:rsidR="00334310" w:rsidRPr="00E8543F">
        <w:rPr>
          <w:rFonts w:eastAsia="Times New Roman" w:cs="Arial"/>
          <w:noProof/>
          <w:szCs w:val="17"/>
          <w:lang w:val="fr-FR"/>
        </w:rPr>
        <w:t>eb</w:t>
      </w:r>
      <w:r w:rsidR="00334310">
        <w:rPr>
          <w:rFonts w:eastAsia="Times New Roman" w:cs="Arial"/>
          <w:noProof/>
          <w:szCs w:val="17"/>
          <w:lang w:val="fr-FR"/>
        </w:rPr>
        <w:t>.  El</w:t>
      </w:r>
      <w:r>
        <w:rPr>
          <w:rFonts w:eastAsia="Times New Roman" w:cs="Arial"/>
          <w:noProof/>
          <w:szCs w:val="17"/>
          <w:lang w:val="fr-FR"/>
        </w:rPr>
        <w:t>le comprend les méthodes utilisées par un service Web, ses paramètres et les moyens de le localiser, etc</w:t>
      </w:r>
      <w:r w:rsidRPr="00E8543F">
        <w:rPr>
          <w:rFonts w:eastAsia="Times New Roman" w:cs="Arial"/>
          <w:noProof/>
          <w:szCs w:val="17"/>
          <w:lang w:val="fr-FR"/>
        </w:rPr>
        <w:t>.;</w:t>
      </w:r>
    </w:p>
    <w:p w14:paraId="22D35F8A" w14:textId="465BAE23" w:rsidR="00992C0C" w:rsidRDefault="003B7D75"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sidR="00992C0C" w:rsidRPr="00E8543F">
        <w:rPr>
          <w:rFonts w:eastAsia="Times New Roman" w:cs="Arial"/>
          <w:noProof/>
          <w:szCs w:val="17"/>
          <w:lang w:val="fr-FR"/>
        </w:rPr>
        <w:t>RES</w:t>
      </w:r>
      <w:r w:rsidR="00FD0B79" w:rsidRPr="00E8543F">
        <w:rPr>
          <w:rFonts w:eastAsia="Times New Roman" w:cs="Arial"/>
          <w:noProof/>
          <w:szCs w:val="17"/>
          <w:lang w:val="fr-FR"/>
        </w:rPr>
        <w:t>Tful API Modelling Language</w:t>
      </w:r>
      <w:r w:rsidRPr="00E8543F">
        <w:rPr>
          <w:rFonts w:cs="Arial"/>
          <w:noProof/>
          <w:szCs w:val="17"/>
          <w:lang w:val="fr-FR"/>
        </w:rPr>
        <w:t>”</w:t>
      </w:r>
      <w:r>
        <w:rPr>
          <w:rFonts w:cs="Arial"/>
          <w:noProof/>
          <w:szCs w:val="17"/>
          <w:lang w:val="fr-FR"/>
        </w:rPr>
        <w:t xml:space="preserve"> (RAML) désigne un langage </w:t>
      </w:r>
      <w:r>
        <w:rPr>
          <w:rFonts w:eastAsia="Times New Roman" w:cs="Arial"/>
          <w:noProof/>
          <w:szCs w:val="17"/>
          <w:lang w:val="fr-FR"/>
        </w:rPr>
        <w:t xml:space="preserve">qui permet aux développeurs de fournir une </w:t>
      </w:r>
      <w:r w:rsidRPr="00E8543F">
        <w:rPr>
          <w:rFonts w:eastAsia="Times New Roman" w:cs="Arial"/>
          <w:noProof/>
          <w:szCs w:val="17"/>
          <w:lang w:val="fr-FR"/>
        </w:rPr>
        <w:t>sp</w:t>
      </w:r>
      <w:r>
        <w:rPr>
          <w:rFonts w:eastAsia="Times New Roman" w:cs="Arial"/>
          <w:noProof/>
          <w:szCs w:val="17"/>
          <w:lang w:val="fr-FR"/>
        </w:rPr>
        <w:t>é</w:t>
      </w:r>
      <w:r w:rsidRPr="00E8543F">
        <w:rPr>
          <w:rFonts w:eastAsia="Times New Roman" w:cs="Arial"/>
          <w:noProof/>
          <w:szCs w:val="17"/>
          <w:lang w:val="fr-FR"/>
        </w:rPr>
        <w:t xml:space="preserve">cification </w:t>
      </w:r>
      <w:r>
        <w:rPr>
          <w:rFonts w:eastAsia="Times New Roman" w:cs="Arial"/>
          <w:noProof/>
          <w:szCs w:val="17"/>
          <w:lang w:val="fr-FR"/>
        </w:rPr>
        <w:t xml:space="preserve">de leur </w:t>
      </w:r>
      <w:r w:rsidRPr="00E8543F">
        <w:rPr>
          <w:rFonts w:eastAsia="Times New Roman" w:cs="Arial"/>
          <w:noProof/>
          <w:szCs w:val="17"/>
          <w:lang w:val="fr-FR"/>
        </w:rPr>
        <w:t>API;</w:t>
      </w:r>
    </w:p>
    <w:p w14:paraId="338BE646" w14:textId="5D52CC28" w:rsidR="00992C0C" w:rsidRDefault="003B7D7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w:t>
      </w:r>
      <w:r w:rsidR="00FD0B79" w:rsidRPr="00E8543F">
        <w:rPr>
          <w:rFonts w:eastAsia="Times New Roman" w:cs="Arial"/>
          <w:noProof/>
          <w:szCs w:val="17"/>
          <w:lang w:val="fr-FR"/>
        </w:rPr>
        <w:t>Open API Specification</w:t>
      </w:r>
      <w:r>
        <w:rPr>
          <w:rFonts w:eastAsia="Times New Roman" w:cs="Arial"/>
          <w:noProof/>
          <w:szCs w:val="17"/>
          <w:lang w:val="fr-FR"/>
        </w:rPr>
        <w:t>”</w:t>
      </w:r>
      <w:r w:rsidR="00FD0B79">
        <w:rPr>
          <w:rFonts w:eastAsia="Times New Roman" w:cs="Arial"/>
          <w:noProof/>
          <w:szCs w:val="17"/>
          <w:lang w:val="fr-FR"/>
        </w:rPr>
        <w:t xml:space="preserve"> (</w:t>
      </w:r>
      <w:r>
        <w:rPr>
          <w:rFonts w:eastAsia="Times New Roman" w:cs="Arial"/>
          <w:noProof/>
          <w:szCs w:val="17"/>
          <w:lang w:val="fr-FR"/>
        </w:rPr>
        <w:t>OAS</w:t>
      </w:r>
      <w:r w:rsidR="00FD0B79">
        <w:rPr>
          <w:rFonts w:eastAsia="Times New Roman" w:cs="Arial"/>
          <w:noProof/>
          <w:szCs w:val="17"/>
          <w:lang w:val="fr-FR"/>
        </w:rPr>
        <w:t>)</w:t>
      </w:r>
      <w:r>
        <w:rPr>
          <w:rFonts w:eastAsia="Times New Roman" w:cs="Arial"/>
          <w:noProof/>
          <w:szCs w:val="17"/>
          <w:lang w:val="fr-FR"/>
        </w:rPr>
        <w:t xml:space="preserve"> désigne un </w:t>
      </w:r>
      <w:r w:rsidR="00FD0B79">
        <w:rPr>
          <w:rFonts w:eastAsia="Times New Roman" w:cs="Arial"/>
          <w:noProof/>
          <w:szCs w:val="17"/>
          <w:lang w:val="fr-FR"/>
        </w:rPr>
        <w:t xml:space="preserve">langage qui permet aux développeurs de fournir une </w:t>
      </w:r>
      <w:r w:rsidR="00FD0B79" w:rsidRPr="00E8543F">
        <w:rPr>
          <w:rFonts w:eastAsia="Times New Roman" w:cs="Arial"/>
          <w:noProof/>
          <w:szCs w:val="17"/>
          <w:lang w:val="fr-FR"/>
        </w:rPr>
        <w:t>sp</w:t>
      </w:r>
      <w:r w:rsidR="00FD0B79">
        <w:rPr>
          <w:rFonts w:eastAsia="Times New Roman" w:cs="Arial"/>
          <w:noProof/>
          <w:szCs w:val="17"/>
          <w:lang w:val="fr-FR"/>
        </w:rPr>
        <w:t>é</w:t>
      </w:r>
      <w:r w:rsidR="00FD0B79" w:rsidRPr="00E8543F">
        <w:rPr>
          <w:rFonts w:eastAsia="Times New Roman" w:cs="Arial"/>
          <w:noProof/>
          <w:szCs w:val="17"/>
          <w:lang w:val="fr-FR"/>
        </w:rPr>
        <w:t xml:space="preserve">cification </w:t>
      </w:r>
      <w:r w:rsidR="00FD0B79">
        <w:rPr>
          <w:rFonts w:eastAsia="Times New Roman" w:cs="Arial"/>
          <w:noProof/>
          <w:szCs w:val="17"/>
          <w:lang w:val="fr-FR"/>
        </w:rPr>
        <w:t xml:space="preserve">de leur </w:t>
      </w:r>
      <w:r w:rsidR="00FD0B79" w:rsidRPr="00E8543F">
        <w:rPr>
          <w:rFonts w:eastAsia="Times New Roman" w:cs="Arial"/>
          <w:noProof/>
          <w:szCs w:val="17"/>
          <w:lang w:val="fr-FR"/>
        </w:rPr>
        <w:t>API;</w:t>
      </w:r>
    </w:p>
    <w:p w14:paraId="416144EF" w14:textId="38540CAC"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contrat de s</w:t>
      </w:r>
      <w:r w:rsidRPr="00E8543F">
        <w:rPr>
          <w:rFonts w:eastAsia="Times New Roman" w:cs="Arial"/>
          <w:noProof/>
          <w:szCs w:val="17"/>
          <w:lang w:val="fr-FR"/>
        </w:rPr>
        <w:t>ervice” (o</w:t>
      </w:r>
      <w:r>
        <w:rPr>
          <w:rFonts w:eastAsia="Times New Roman" w:cs="Arial"/>
          <w:noProof/>
          <w:szCs w:val="17"/>
          <w:lang w:val="fr-FR"/>
        </w:rPr>
        <w:t xml:space="preserve">u contrat de service </w:t>
      </w:r>
      <w:r w:rsidRPr="00E8543F">
        <w:rPr>
          <w:rFonts w:eastAsia="Times New Roman" w:cs="Arial"/>
          <w:noProof/>
          <w:szCs w:val="17"/>
          <w:lang w:val="fr-FR"/>
        </w:rPr>
        <w:t xml:space="preserve">Web) </w:t>
      </w:r>
      <w:r>
        <w:rPr>
          <w:rFonts w:eastAsia="Times New Roman" w:cs="Arial"/>
          <w:noProof/>
          <w:szCs w:val="17"/>
          <w:lang w:val="fr-FR"/>
        </w:rPr>
        <w:t xml:space="preserve">désigne un </w:t>
      </w:r>
      <w:r w:rsidRPr="00E8543F">
        <w:rPr>
          <w:rFonts w:eastAsia="Times New Roman" w:cs="Arial"/>
          <w:noProof/>
          <w:szCs w:val="17"/>
          <w:lang w:val="fr-FR"/>
        </w:rPr>
        <w:t xml:space="preserve">document </w:t>
      </w:r>
      <w:r>
        <w:rPr>
          <w:rFonts w:eastAsia="Times New Roman" w:cs="Arial"/>
          <w:noProof/>
          <w:szCs w:val="17"/>
          <w:lang w:val="fr-FR"/>
        </w:rPr>
        <w:t>qui présente les fonctions et ressources que le service peut offrir à d</w:t>
      </w:r>
      <w:r w:rsidR="00BB0A23">
        <w:rPr>
          <w:rFonts w:eastAsia="Times New Roman" w:cs="Arial"/>
          <w:noProof/>
          <w:szCs w:val="17"/>
          <w:lang w:val="fr-FR"/>
        </w:rPr>
        <w:t>’</w:t>
      </w:r>
      <w:r>
        <w:rPr>
          <w:rFonts w:eastAsia="Times New Roman" w:cs="Arial"/>
          <w:noProof/>
          <w:szCs w:val="17"/>
          <w:lang w:val="fr-FR"/>
        </w:rPr>
        <w:t>autres logiciels sous la forme d</w:t>
      </w:r>
      <w:r w:rsidR="00BB0A23">
        <w:rPr>
          <w:rFonts w:eastAsia="Times New Roman" w:cs="Arial"/>
          <w:noProof/>
          <w:szCs w:val="17"/>
          <w:lang w:val="fr-FR"/>
        </w:rPr>
        <w:t>’</w:t>
      </w:r>
      <w:r>
        <w:rPr>
          <w:rFonts w:eastAsia="Times New Roman" w:cs="Arial"/>
          <w:noProof/>
          <w:szCs w:val="17"/>
          <w:lang w:val="fr-FR"/>
        </w:rPr>
        <w:t>une API publiée</w:t>
      </w:r>
      <w:r w:rsidRPr="00E8543F">
        <w:rPr>
          <w:rFonts w:eastAsia="Times New Roman" w:cs="Arial"/>
          <w:noProof/>
          <w:szCs w:val="17"/>
          <w:lang w:val="fr-FR"/>
        </w:rPr>
        <w:t xml:space="preserve">; </w:t>
      </w:r>
      <w:r w:rsidR="00B70D42">
        <w:rPr>
          <w:rFonts w:eastAsia="Times New Roman" w:cs="Arial"/>
          <w:noProof/>
          <w:szCs w:val="17"/>
          <w:lang w:val="fr-FR"/>
        </w:rPr>
        <w:t xml:space="preserve"> </w:t>
      </w:r>
      <w:r>
        <w:rPr>
          <w:rFonts w:eastAsia="Times New Roman" w:cs="Arial"/>
          <w:noProof/>
          <w:szCs w:val="17"/>
          <w:lang w:val="fr-FR"/>
        </w:rPr>
        <w:t xml:space="preserve">le </w:t>
      </w:r>
      <w:r w:rsidRPr="00E8543F">
        <w:rPr>
          <w:rFonts w:eastAsia="Times New Roman" w:cs="Arial"/>
          <w:noProof/>
          <w:szCs w:val="17"/>
          <w:lang w:val="fr-FR"/>
        </w:rPr>
        <w:t>term</w:t>
      </w:r>
      <w:r>
        <w:rPr>
          <w:rFonts w:eastAsia="Times New Roman" w:cs="Arial"/>
          <w:noProof/>
          <w:szCs w:val="17"/>
          <w:lang w:val="fr-FR"/>
        </w:rPr>
        <w:t>e</w:t>
      </w:r>
      <w:r w:rsidRPr="00E8543F">
        <w:rPr>
          <w:rFonts w:eastAsia="Times New Roman" w:cs="Arial"/>
          <w:noProof/>
          <w:szCs w:val="17"/>
          <w:lang w:val="fr-FR"/>
        </w:rPr>
        <w:t xml:space="preserve"> “</w:t>
      </w:r>
      <w:r>
        <w:rPr>
          <w:rFonts w:eastAsia="Times New Roman" w:cs="Arial"/>
          <w:noProof/>
          <w:szCs w:val="17"/>
          <w:lang w:val="fr-FR"/>
        </w:rPr>
        <w:t>documentation API REST” et celui de contrat de service sont utilisés de manière interchangeable pour</w:t>
      </w:r>
      <w:r w:rsidR="00992C0C">
        <w:rPr>
          <w:rFonts w:eastAsia="Times New Roman" w:cs="Arial"/>
          <w:noProof/>
          <w:szCs w:val="17"/>
          <w:lang w:val="fr-FR"/>
        </w:rPr>
        <w:t xml:space="preserve"> les API</w:t>
      </w:r>
      <w:r>
        <w:rPr>
          <w:rFonts w:eastAsia="Times New Roman" w:cs="Arial"/>
          <w:noProof/>
          <w:szCs w:val="17"/>
          <w:lang w:val="fr-FR"/>
        </w:rPr>
        <w:t xml:space="preserve"> Web </w:t>
      </w:r>
      <w:r w:rsidRPr="00E8543F">
        <w:rPr>
          <w:rFonts w:eastAsia="Times New Roman" w:cs="Arial"/>
          <w:noProof/>
          <w:szCs w:val="17"/>
          <w:lang w:val="fr-FR"/>
        </w:rPr>
        <w:t>s RESTful;</w:t>
      </w:r>
    </w:p>
    <w:p w14:paraId="14DEFA3A" w14:textId="77777777"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sidR="000100E8">
        <w:rPr>
          <w:rFonts w:eastAsia="Times New Roman" w:cs="Arial"/>
          <w:noProof/>
          <w:szCs w:val="17"/>
          <w:lang w:val="fr-FR"/>
        </w:rPr>
        <w:t xml:space="preserve">prestataire </w:t>
      </w:r>
      <w:r>
        <w:rPr>
          <w:rFonts w:eastAsia="Times New Roman" w:cs="Arial"/>
          <w:noProof/>
          <w:szCs w:val="17"/>
          <w:lang w:val="fr-FR"/>
        </w:rPr>
        <w:t>de services</w:t>
      </w:r>
      <w:r w:rsidRPr="00E8543F">
        <w:rPr>
          <w:rFonts w:eastAsia="Times New Roman" w:cs="Arial"/>
          <w:noProof/>
          <w:szCs w:val="17"/>
          <w:lang w:val="fr-FR"/>
        </w:rPr>
        <w:t xml:space="preserve">” </w:t>
      </w:r>
      <w:r>
        <w:rPr>
          <w:rFonts w:eastAsia="Times New Roman" w:cs="Arial"/>
          <w:noProof/>
          <w:szCs w:val="17"/>
          <w:lang w:val="fr-FR"/>
        </w:rPr>
        <w:t>désigne un logiciel de services qui propose un service Web</w:t>
      </w:r>
      <w:r w:rsidRPr="00E8543F">
        <w:rPr>
          <w:rFonts w:eastAsia="Times New Roman" w:cs="Arial"/>
          <w:noProof/>
          <w:szCs w:val="17"/>
          <w:lang w:val="fr-FR"/>
        </w:rPr>
        <w:t>;</w:t>
      </w:r>
    </w:p>
    <w:p w14:paraId="28129722" w14:textId="32970A02"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consommateur de s</w:t>
      </w:r>
      <w:r w:rsidRPr="00E8543F">
        <w:rPr>
          <w:rFonts w:eastAsia="Times New Roman" w:cs="Arial"/>
          <w:noProof/>
          <w:szCs w:val="17"/>
          <w:lang w:val="fr-FR"/>
        </w:rPr>
        <w:t>ervice</w:t>
      </w:r>
      <w:r>
        <w:rPr>
          <w:rFonts w:eastAsia="Times New Roman" w:cs="Arial"/>
          <w:noProof/>
          <w:szCs w:val="17"/>
          <w:lang w:val="fr-FR"/>
        </w:rPr>
        <w:t>s</w:t>
      </w:r>
      <w:r w:rsidRPr="00E8543F">
        <w:rPr>
          <w:rFonts w:eastAsia="Times New Roman" w:cs="Arial"/>
          <w:noProof/>
          <w:szCs w:val="17"/>
          <w:lang w:val="fr-FR"/>
        </w:rPr>
        <w:t xml:space="preserve">” </w:t>
      </w:r>
      <w:r>
        <w:rPr>
          <w:rFonts w:eastAsia="Times New Roman" w:cs="Arial"/>
          <w:noProof/>
          <w:szCs w:val="17"/>
          <w:lang w:val="fr-FR"/>
        </w:rPr>
        <w:t>désigne le rôle d</w:t>
      </w:r>
      <w:r w:rsidR="00BB0A23">
        <w:rPr>
          <w:rFonts w:eastAsia="Times New Roman" w:cs="Arial"/>
          <w:noProof/>
          <w:szCs w:val="17"/>
          <w:lang w:val="fr-FR"/>
        </w:rPr>
        <w:t>’</w:t>
      </w:r>
      <w:r>
        <w:rPr>
          <w:rFonts w:eastAsia="Times New Roman" w:cs="Arial"/>
          <w:noProof/>
          <w:szCs w:val="17"/>
          <w:lang w:val="fr-FR"/>
        </w:rPr>
        <w:t>exécution joué par un logiciel lorsqu</w:t>
      </w:r>
      <w:r w:rsidR="00BB0A23">
        <w:rPr>
          <w:rFonts w:eastAsia="Times New Roman" w:cs="Arial"/>
          <w:noProof/>
          <w:szCs w:val="17"/>
          <w:lang w:val="fr-FR"/>
        </w:rPr>
        <w:t>’</w:t>
      </w:r>
      <w:r>
        <w:rPr>
          <w:rFonts w:eastAsia="Times New Roman" w:cs="Arial"/>
          <w:noProof/>
          <w:szCs w:val="17"/>
          <w:lang w:val="fr-FR"/>
        </w:rPr>
        <w:t>il accède à un service et le sollici</w:t>
      </w:r>
      <w:r w:rsidR="00334310">
        <w:rPr>
          <w:rFonts w:eastAsia="Times New Roman" w:cs="Arial"/>
          <w:noProof/>
          <w:szCs w:val="17"/>
          <w:lang w:val="fr-FR"/>
        </w:rPr>
        <w:t>te.  C’e</w:t>
      </w:r>
      <w:r>
        <w:rPr>
          <w:rFonts w:eastAsia="Times New Roman" w:cs="Arial"/>
          <w:noProof/>
          <w:szCs w:val="17"/>
          <w:lang w:val="fr-FR"/>
        </w:rPr>
        <w:t xml:space="preserve">st en particulier le cas lorsque le logiciel envoie un </w:t>
      </w:r>
      <w:r w:rsidRPr="00E8543F">
        <w:rPr>
          <w:rFonts w:eastAsia="Times New Roman" w:cs="Arial"/>
          <w:noProof/>
          <w:szCs w:val="17"/>
          <w:lang w:val="fr-FR"/>
        </w:rPr>
        <w:t xml:space="preserve">message </w:t>
      </w:r>
      <w:r>
        <w:rPr>
          <w:rFonts w:eastAsia="Times New Roman" w:cs="Arial"/>
          <w:noProof/>
          <w:szCs w:val="17"/>
          <w:lang w:val="fr-FR"/>
        </w:rPr>
        <w:t>à une capacité de service</w:t>
      </w:r>
      <w:r w:rsidRPr="00E8543F">
        <w:rPr>
          <w:rFonts w:eastAsia="Times New Roman" w:cs="Arial"/>
          <w:noProof/>
          <w:szCs w:val="17"/>
          <w:lang w:val="fr-FR"/>
        </w:rPr>
        <w:t xml:space="preserve"> </w:t>
      </w:r>
      <w:r w:rsidR="000100E8">
        <w:rPr>
          <w:rFonts w:eastAsia="Times New Roman" w:cs="Arial"/>
          <w:noProof/>
          <w:szCs w:val="17"/>
          <w:lang w:val="fr-FR"/>
        </w:rPr>
        <w:t>prévue au contrat de servi</w:t>
      </w:r>
      <w:r w:rsidR="00334310">
        <w:rPr>
          <w:rFonts w:eastAsia="Times New Roman" w:cs="Arial"/>
          <w:noProof/>
          <w:szCs w:val="17"/>
          <w:lang w:val="fr-FR"/>
        </w:rPr>
        <w:t xml:space="preserve">ce.  À </w:t>
      </w:r>
      <w:r>
        <w:rPr>
          <w:rFonts w:eastAsia="Times New Roman" w:cs="Arial"/>
          <w:noProof/>
          <w:szCs w:val="17"/>
          <w:lang w:val="fr-FR"/>
        </w:rPr>
        <w:t>la réception de la demande</w:t>
      </w:r>
      <w:r w:rsidRPr="00E8543F">
        <w:rPr>
          <w:rFonts w:eastAsia="Times New Roman" w:cs="Arial"/>
          <w:noProof/>
          <w:szCs w:val="17"/>
          <w:lang w:val="fr-FR"/>
        </w:rPr>
        <w:t xml:space="preserve">, </w:t>
      </w:r>
      <w:r>
        <w:rPr>
          <w:rFonts w:eastAsia="Times New Roman" w:cs="Arial"/>
          <w:noProof/>
          <w:szCs w:val="17"/>
          <w:lang w:val="fr-FR"/>
        </w:rPr>
        <w:t xml:space="preserve">le </w:t>
      </w:r>
      <w:r w:rsidRPr="00E8543F">
        <w:rPr>
          <w:rFonts w:eastAsia="Times New Roman" w:cs="Arial"/>
          <w:noProof/>
          <w:szCs w:val="17"/>
          <w:lang w:val="fr-FR"/>
        </w:rPr>
        <w:t xml:space="preserve">service </w:t>
      </w:r>
      <w:r>
        <w:rPr>
          <w:rFonts w:eastAsia="Times New Roman" w:cs="Arial"/>
          <w:noProof/>
          <w:szCs w:val="17"/>
          <w:lang w:val="fr-FR"/>
        </w:rPr>
        <w:t>commence le traitement et peut renvoyer ou non au consommateur de services un message de réponse correspondant</w:t>
      </w:r>
      <w:r w:rsidRPr="00E8543F">
        <w:rPr>
          <w:rFonts w:eastAsia="Times New Roman" w:cs="Arial"/>
          <w:noProof/>
          <w:szCs w:val="17"/>
          <w:lang w:val="fr-FR"/>
        </w:rPr>
        <w:t>;</w:t>
      </w:r>
    </w:p>
    <w:p w14:paraId="72E0AABF" w14:textId="70DE71CA"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 xml:space="preserve">“camelcase” </w:t>
      </w:r>
      <w:r>
        <w:rPr>
          <w:rFonts w:eastAsia="Times New Roman" w:cs="Arial"/>
          <w:noProof/>
          <w:szCs w:val="17"/>
          <w:lang w:val="fr-FR"/>
        </w:rPr>
        <w:t xml:space="preserve">désigne la convention de nommage </w:t>
      </w:r>
      <w:r w:rsidRPr="00B61C22">
        <w:rPr>
          <w:rFonts w:eastAsia="Times New Roman" w:cs="Arial"/>
          <w:noProof/>
          <w:szCs w:val="17"/>
          <w:lang w:val="fr-FR"/>
        </w:rPr>
        <w:t>caractèr</w:t>
      </w:r>
      <w:r>
        <w:rPr>
          <w:rFonts w:eastAsia="Times New Roman" w:cs="Arial"/>
          <w:noProof/>
          <w:szCs w:val="17"/>
          <w:lang w:val="fr-FR"/>
        </w:rPr>
        <w:t xml:space="preserve">es bas de casse de type </w:t>
      </w:r>
      <w:r w:rsidR="00992C0C">
        <w:rPr>
          <w:rFonts w:eastAsia="Times New Roman" w:cs="Arial"/>
          <w:noProof/>
          <w:szCs w:val="17"/>
          <w:lang w:val="fr-FR"/>
        </w:rPr>
        <w:t>“c</w:t>
      </w:r>
      <w:r>
        <w:rPr>
          <w:rFonts w:eastAsia="Times New Roman" w:cs="Arial"/>
          <w:noProof/>
          <w:szCs w:val="17"/>
          <w:lang w:val="fr-FR"/>
        </w:rPr>
        <w:t>amel” (</w:t>
      </w:r>
      <w:r w:rsidRPr="00B61C22">
        <w:rPr>
          <w:rFonts w:eastAsia="Times New Roman" w:cs="Arial"/>
          <w:noProof/>
          <w:szCs w:val="17"/>
          <w:lang w:val="fr-FR"/>
        </w:rPr>
        <w:t>par exemple applicantName</w:t>
      </w:r>
      <w:r>
        <w:rPr>
          <w:rFonts w:eastAsia="Times New Roman" w:cs="Arial"/>
          <w:noProof/>
          <w:szCs w:val="17"/>
          <w:lang w:val="fr-FR"/>
        </w:rPr>
        <w:t xml:space="preserve">) ou </w:t>
      </w:r>
      <w:r w:rsidR="008B4A2D">
        <w:rPr>
          <w:rFonts w:eastAsia="Times New Roman" w:cs="Arial"/>
          <w:noProof/>
          <w:szCs w:val="17"/>
          <w:lang w:val="fr-FR"/>
        </w:rPr>
        <w:t>c</w:t>
      </w:r>
      <w:r w:rsidRPr="00B61C22">
        <w:rPr>
          <w:rFonts w:eastAsia="Times New Roman" w:cs="Arial"/>
          <w:noProof/>
          <w:szCs w:val="17"/>
          <w:lang w:val="fr-FR"/>
        </w:rPr>
        <w:t xml:space="preserve">aractères haut de casse de type </w:t>
      </w:r>
      <w:r w:rsidR="00992C0C">
        <w:rPr>
          <w:rFonts w:eastAsia="Times New Roman" w:cs="Arial"/>
          <w:noProof/>
          <w:szCs w:val="17"/>
          <w:lang w:val="fr-FR"/>
        </w:rPr>
        <w:t>“</w:t>
      </w:r>
      <w:r w:rsidR="00992C0C" w:rsidRPr="00B61C22">
        <w:rPr>
          <w:rFonts w:eastAsia="Times New Roman" w:cs="Arial"/>
          <w:noProof/>
          <w:szCs w:val="17"/>
          <w:lang w:val="fr-FR"/>
        </w:rPr>
        <w:t>c</w:t>
      </w:r>
      <w:r w:rsidRPr="00B61C22">
        <w:rPr>
          <w:rFonts w:eastAsia="Times New Roman" w:cs="Arial"/>
          <w:noProof/>
          <w:szCs w:val="17"/>
          <w:lang w:val="fr-FR"/>
        </w:rPr>
        <w:t>amel”</w:t>
      </w:r>
      <w:r w:rsidRPr="00E8543F">
        <w:rPr>
          <w:rFonts w:eastAsia="Times New Roman" w:cs="Arial"/>
          <w:noProof/>
          <w:szCs w:val="17"/>
          <w:lang w:val="fr-FR"/>
        </w:rPr>
        <w:t xml:space="preserve"> (</w:t>
      </w:r>
      <w:r w:rsidRPr="00B61C22">
        <w:rPr>
          <w:rFonts w:eastAsia="Times New Roman" w:cs="Arial"/>
          <w:noProof/>
          <w:szCs w:val="17"/>
          <w:lang w:val="fr-FR"/>
        </w:rPr>
        <w:t xml:space="preserve">par exemple </w:t>
      </w:r>
      <w:r w:rsidRPr="00E8543F">
        <w:rPr>
          <w:rFonts w:eastAsia="Times New Roman" w:cs="Arial"/>
          <w:noProof/>
          <w:szCs w:val="17"/>
          <w:lang w:val="fr-FR"/>
        </w:rPr>
        <w:t>ApplicantName);</w:t>
      </w:r>
    </w:p>
    <w:p w14:paraId="0C003866" w14:textId="741E3334" w:rsidR="00992C0C" w:rsidRPr="00930266" w:rsidRDefault="003B7D7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l</w:t>
      </w:r>
      <w:r w:rsidR="00FD0B79" w:rsidRPr="00930266">
        <w:rPr>
          <w:rFonts w:eastAsia="Times New Roman" w:cs="Arial"/>
          <w:noProof/>
          <w:szCs w:val="17"/>
          <w:lang w:val="fr-FR"/>
        </w:rPr>
        <w:t>a police de caractères kebab est l</w:t>
      </w:r>
      <w:r w:rsidR="00BB0A23">
        <w:rPr>
          <w:rFonts w:eastAsia="Times New Roman" w:cs="Arial"/>
          <w:noProof/>
          <w:szCs w:val="17"/>
          <w:lang w:val="fr-FR"/>
        </w:rPr>
        <w:t>’</w:t>
      </w:r>
      <w:r w:rsidR="00FD0B79" w:rsidRPr="00930266">
        <w:rPr>
          <w:rFonts w:eastAsia="Times New Roman" w:cs="Arial"/>
          <w:noProof/>
          <w:szCs w:val="17"/>
          <w:lang w:val="fr-FR"/>
        </w:rPr>
        <w:t>une des conventions de nommage constituée</w:t>
      </w:r>
      <w:r w:rsidR="0023485C">
        <w:rPr>
          <w:rFonts w:eastAsia="Times New Roman" w:cs="Arial"/>
          <w:noProof/>
          <w:szCs w:val="17"/>
          <w:lang w:val="fr-FR"/>
        </w:rPr>
        <w:t>s</w:t>
      </w:r>
      <w:r w:rsidR="00FD0B79" w:rsidRPr="00930266">
        <w:rPr>
          <w:rFonts w:eastAsia="Times New Roman" w:cs="Arial"/>
          <w:noProof/>
          <w:szCs w:val="17"/>
          <w:lang w:val="fr-FR"/>
        </w:rPr>
        <w:t xml:space="preserve"> uniquement de caractères bas de casse avec des traits d</w:t>
      </w:r>
      <w:r w:rsidR="00BB0A23">
        <w:rPr>
          <w:rFonts w:eastAsia="Times New Roman" w:cs="Arial"/>
          <w:noProof/>
          <w:szCs w:val="17"/>
          <w:lang w:val="fr-FR"/>
        </w:rPr>
        <w:t>’</w:t>
      </w:r>
      <w:r w:rsidR="00FD0B79" w:rsidRPr="00930266">
        <w:rPr>
          <w:rFonts w:eastAsia="Times New Roman" w:cs="Arial"/>
          <w:noProof/>
          <w:szCs w:val="17"/>
          <w:lang w:val="fr-FR"/>
        </w:rPr>
        <w:t>union “</w:t>
      </w:r>
      <w:r w:rsidR="00BB0A23">
        <w:rPr>
          <w:rFonts w:eastAsia="Times New Roman" w:cs="Arial"/>
          <w:noProof/>
          <w:szCs w:val="17"/>
          <w:lang w:val="fr-FR"/>
        </w:rPr>
        <w:t>-</w:t>
      </w:r>
      <w:r w:rsidR="00FD0B79" w:rsidRPr="00930266">
        <w:rPr>
          <w:rFonts w:eastAsia="Times New Roman" w:cs="Arial"/>
          <w:noProof/>
          <w:szCs w:val="17"/>
          <w:lang w:val="fr-FR"/>
        </w:rPr>
        <w:t>” séparant les mots, par exemple a</w:t>
      </w:r>
      <w:r w:rsidR="00BB0A23">
        <w:rPr>
          <w:rFonts w:eastAsia="Times New Roman" w:cs="Arial"/>
          <w:noProof/>
          <w:szCs w:val="17"/>
          <w:lang w:val="fr-FR"/>
        </w:rPr>
        <w:t>-</w:t>
      </w:r>
      <w:r w:rsidR="00FD0B79" w:rsidRPr="00930266">
        <w:rPr>
          <w:rFonts w:eastAsia="Times New Roman" w:cs="Arial"/>
          <w:noProof/>
          <w:szCs w:val="17"/>
          <w:lang w:val="fr-FR"/>
        </w:rPr>
        <w:t>b</w:t>
      </w:r>
      <w:r w:rsidR="00BB0A23">
        <w:rPr>
          <w:rFonts w:eastAsia="Times New Roman" w:cs="Arial"/>
          <w:noProof/>
          <w:szCs w:val="17"/>
          <w:lang w:val="fr-FR"/>
        </w:rPr>
        <w:t>-</w:t>
      </w:r>
      <w:r w:rsidR="00FD0B79" w:rsidRPr="00930266">
        <w:rPr>
          <w:rFonts w:eastAsia="Times New Roman" w:cs="Arial"/>
          <w:noProof/>
          <w:szCs w:val="17"/>
          <w:lang w:val="fr-FR"/>
        </w:rPr>
        <w:t>c;</w:t>
      </w:r>
    </w:p>
    <w:p w14:paraId="7BF237A6" w14:textId="7791FAE3"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normes ouvertes</w:t>
      </w:r>
      <w:r w:rsidRPr="00E8543F">
        <w:rPr>
          <w:rFonts w:eastAsia="Times New Roman" w:cs="Arial"/>
          <w:noProof/>
          <w:szCs w:val="17"/>
          <w:lang w:val="fr-FR"/>
        </w:rPr>
        <w:t xml:space="preserve">” </w:t>
      </w:r>
      <w:r>
        <w:rPr>
          <w:rFonts w:eastAsia="Times New Roman" w:cs="Arial"/>
          <w:noProof/>
          <w:szCs w:val="17"/>
          <w:lang w:val="fr-FR"/>
        </w:rPr>
        <w:t>désigne les normes mises à la disposition du grand public et mises au point (ou approuvées) et dont l</w:t>
      </w:r>
      <w:r w:rsidR="00BB0A23">
        <w:rPr>
          <w:rFonts w:eastAsia="Times New Roman" w:cs="Arial"/>
          <w:noProof/>
          <w:szCs w:val="17"/>
          <w:lang w:val="fr-FR"/>
        </w:rPr>
        <w:t>’</w:t>
      </w:r>
      <w:r>
        <w:rPr>
          <w:rFonts w:eastAsia="Times New Roman" w:cs="Arial"/>
          <w:noProof/>
          <w:szCs w:val="17"/>
          <w:lang w:val="fr-FR"/>
        </w:rPr>
        <w:t>application se poursuit dans le cadre d</w:t>
      </w:r>
      <w:r w:rsidR="00BB0A23">
        <w:rPr>
          <w:rFonts w:eastAsia="Times New Roman" w:cs="Arial"/>
          <w:noProof/>
          <w:szCs w:val="17"/>
          <w:lang w:val="fr-FR"/>
        </w:rPr>
        <w:t>’</w:t>
      </w:r>
      <w:r>
        <w:rPr>
          <w:rFonts w:eastAsia="Times New Roman" w:cs="Arial"/>
          <w:noProof/>
          <w:szCs w:val="17"/>
          <w:lang w:val="fr-FR"/>
        </w:rPr>
        <w:t xml:space="preserve">un processus </w:t>
      </w:r>
      <w:r w:rsidRPr="00E8543F">
        <w:rPr>
          <w:rFonts w:eastAsia="Times New Roman" w:cs="Arial"/>
          <w:noProof/>
          <w:szCs w:val="17"/>
          <w:lang w:val="fr-FR"/>
        </w:rPr>
        <w:t>collaborati</w:t>
      </w:r>
      <w:r>
        <w:rPr>
          <w:rFonts w:eastAsia="Times New Roman" w:cs="Arial"/>
          <w:noProof/>
          <w:szCs w:val="17"/>
          <w:lang w:val="fr-FR"/>
        </w:rPr>
        <w:t>f et consensu</w:t>
      </w:r>
      <w:r w:rsidR="00334310">
        <w:rPr>
          <w:rFonts w:eastAsia="Times New Roman" w:cs="Arial"/>
          <w:noProof/>
          <w:szCs w:val="17"/>
          <w:lang w:val="fr-FR"/>
        </w:rPr>
        <w:t>el.  Le</w:t>
      </w:r>
      <w:r>
        <w:rPr>
          <w:rFonts w:eastAsia="Times New Roman" w:cs="Arial"/>
          <w:noProof/>
          <w:szCs w:val="17"/>
          <w:lang w:val="fr-FR"/>
        </w:rPr>
        <w:t xml:space="preserve">s </w:t>
      </w:r>
      <w:r w:rsidRPr="00E8543F">
        <w:rPr>
          <w:rFonts w:eastAsia="Times New Roman" w:cs="Arial"/>
          <w:noProof/>
          <w:szCs w:val="17"/>
          <w:lang w:val="fr-FR"/>
        </w:rPr>
        <w:t>“</w:t>
      </w:r>
      <w:r>
        <w:rPr>
          <w:rFonts w:eastAsia="Times New Roman" w:cs="Arial"/>
          <w:noProof/>
          <w:szCs w:val="17"/>
          <w:lang w:val="fr-FR"/>
        </w:rPr>
        <w:t>normes ouvertes</w:t>
      </w:r>
      <w:r w:rsidRPr="00E8543F">
        <w:rPr>
          <w:rFonts w:eastAsia="Times New Roman" w:cs="Arial"/>
          <w:noProof/>
          <w:szCs w:val="17"/>
          <w:lang w:val="fr-FR"/>
        </w:rPr>
        <w:t>” facilit</w:t>
      </w:r>
      <w:r>
        <w:rPr>
          <w:rFonts w:eastAsia="Times New Roman" w:cs="Arial"/>
          <w:noProof/>
          <w:szCs w:val="17"/>
          <w:lang w:val="fr-FR"/>
        </w:rPr>
        <w:t>ent l</w:t>
      </w:r>
      <w:r w:rsidR="00BB0A23">
        <w:rPr>
          <w:rFonts w:eastAsia="Times New Roman" w:cs="Arial"/>
          <w:noProof/>
          <w:szCs w:val="17"/>
          <w:lang w:val="fr-FR"/>
        </w:rPr>
        <w:t>’</w:t>
      </w:r>
      <w:r w:rsidRPr="00E8543F">
        <w:rPr>
          <w:rFonts w:eastAsia="Times New Roman" w:cs="Arial"/>
          <w:noProof/>
          <w:szCs w:val="17"/>
          <w:lang w:val="fr-FR"/>
        </w:rPr>
        <w:t>interop</w:t>
      </w:r>
      <w:r>
        <w:rPr>
          <w:rFonts w:eastAsia="Times New Roman" w:cs="Arial"/>
          <w:noProof/>
          <w:szCs w:val="17"/>
          <w:lang w:val="fr-FR"/>
        </w:rPr>
        <w:t>é</w:t>
      </w:r>
      <w:r w:rsidRPr="00E8543F">
        <w:rPr>
          <w:rFonts w:eastAsia="Times New Roman" w:cs="Arial"/>
          <w:noProof/>
          <w:szCs w:val="17"/>
          <w:lang w:val="fr-FR"/>
        </w:rPr>
        <w:t>rabilit</w:t>
      </w:r>
      <w:r>
        <w:rPr>
          <w:rFonts w:eastAsia="Times New Roman" w:cs="Arial"/>
          <w:noProof/>
          <w:szCs w:val="17"/>
          <w:lang w:val="fr-FR"/>
        </w:rPr>
        <w:t>é et l</w:t>
      </w:r>
      <w:r w:rsidR="00BB0A23">
        <w:rPr>
          <w:rFonts w:eastAsia="Times New Roman" w:cs="Arial"/>
          <w:noProof/>
          <w:szCs w:val="17"/>
          <w:lang w:val="fr-FR"/>
        </w:rPr>
        <w:t>’</w:t>
      </w:r>
      <w:r>
        <w:rPr>
          <w:rFonts w:eastAsia="Times New Roman" w:cs="Arial"/>
          <w:noProof/>
          <w:szCs w:val="17"/>
          <w:lang w:val="fr-FR"/>
        </w:rPr>
        <w:t xml:space="preserve">échange de données entre </w:t>
      </w:r>
      <w:r w:rsidRPr="00E8543F">
        <w:rPr>
          <w:rFonts w:eastAsia="Times New Roman" w:cs="Arial"/>
          <w:noProof/>
          <w:szCs w:val="17"/>
          <w:lang w:val="fr-FR"/>
        </w:rPr>
        <w:t>diff</w:t>
      </w:r>
      <w:r>
        <w:rPr>
          <w:rFonts w:eastAsia="Times New Roman" w:cs="Arial"/>
          <w:noProof/>
          <w:szCs w:val="17"/>
          <w:lang w:val="fr-FR"/>
        </w:rPr>
        <w:t>é</w:t>
      </w:r>
      <w:r w:rsidRPr="00E8543F">
        <w:rPr>
          <w:rFonts w:eastAsia="Times New Roman" w:cs="Arial"/>
          <w:noProof/>
          <w:szCs w:val="17"/>
          <w:lang w:val="fr-FR"/>
        </w:rPr>
        <w:t>rent</w:t>
      </w:r>
      <w:r>
        <w:rPr>
          <w:rFonts w:eastAsia="Times New Roman" w:cs="Arial"/>
          <w:noProof/>
          <w:szCs w:val="17"/>
          <w:lang w:val="fr-FR"/>
        </w:rPr>
        <w:t>s</w:t>
      </w:r>
      <w:r w:rsidRPr="00E8543F">
        <w:rPr>
          <w:rFonts w:eastAsia="Times New Roman" w:cs="Arial"/>
          <w:noProof/>
          <w:szCs w:val="17"/>
          <w:lang w:val="fr-FR"/>
        </w:rPr>
        <w:t xml:space="preserve"> produ</w:t>
      </w:r>
      <w:r>
        <w:rPr>
          <w:rFonts w:eastAsia="Times New Roman" w:cs="Arial"/>
          <w:noProof/>
          <w:szCs w:val="17"/>
          <w:lang w:val="fr-FR"/>
        </w:rPr>
        <w:t>i</w:t>
      </w:r>
      <w:r w:rsidRPr="00E8543F">
        <w:rPr>
          <w:rFonts w:eastAsia="Times New Roman" w:cs="Arial"/>
          <w:noProof/>
          <w:szCs w:val="17"/>
          <w:lang w:val="fr-FR"/>
        </w:rPr>
        <w:t xml:space="preserve">ts </w:t>
      </w:r>
      <w:r>
        <w:rPr>
          <w:rFonts w:eastAsia="Times New Roman" w:cs="Arial"/>
          <w:noProof/>
          <w:szCs w:val="17"/>
          <w:lang w:val="fr-FR"/>
        </w:rPr>
        <w:t>de</w:t>
      </w:r>
      <w:r w:rsidRPr="00E8543F">
        <w:rPr>
          <w:rFonts w:eastAsia="Times New Roman" w:cs="Arial"/>
          <w:noProof/>
          <w:szCs w:val="17"/>
          <w:lang w:val="fr-FR"/>
        </w:rPr>
        <w:t xml:space="preserve"> services </w:t>
      </w:r>
      <w:r>
        <w:rPr>
          <w:rFonts w:eastAsia="Times New Roman" w:cs="Arial"/>
          <w:noProof/>
          <w:szCs w:val="17"/>
          <w:lang w:val="fr-FR"/>
        </w:rPr>
        <w:t>et sont destinées à être largement adoptées</w:t>
      </w:r>
      <w:r w:rsidRPr="00E8543F">
        <w:rPr>
          <w:rFonts w:eastAsia="Times New Roman" w:cs="Arial"/>
          <w:noProof/>
          <w:szCs w:val="17"/>
          <w:lang w:val="fr-FR"/>
        </w:rPr>
        <w:t>;</w:t>
      </w:r>
    </w:p>
    <w:p w14:paraId="43442379" w14:textId="43DC7DA3" w:rsidR="00992C0C" w:rsidRDefault="003B7D7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l</w:t>
      </w:r>
      <w:r w:rsidR="00BB0A23">
        <w:rPr>
          <w:rFonts w:eastAsia="Times New Roman" w:cs="Arial"/>
          <w:noProof/>
          <w:szCs w:val="17"/>
          <w:lang w:val="fr-FR"/>
        </w:rPr>
        <w:t>’</w:t>
      </w:r>
      <w:r w:rsidR="00FD0B79">
        <w:rPr>
          <w:rFonts w:eastAsia="Times New Roman" w:cs="Arial"/>
          <w:noProof/>
          <w:szCs w:val="17"/>
          <w:lang w:val="fr-FR"/>
        </w:rPr>
        <w:t>identifi</w:t>
      </w:r>
      <w:r w:rsidR="007279B3">
        <w:rPr>
          <w:rFonts w:eastAsia="Times New Roman" w:cs="Arial"/>
          <w:noProof/>
          <w:szCs w:val="17"/>
          <w:lang w:val="fr-FR"/>
        </w:rPr>
        <w:t xml:space="preserve">ant </w:t>
      </w:r>
      <w:r w:rsidR="008B4A2D">
        <w:rPr>
          <w:rFonts w:eastAsia="Times New Roman" w:cs="Arial"/>
          <w:noProof/>
          <w:szCs w:val="17"/>
          <w:lang w:val="fr-FR"/>
        </w:rPr>
        <w:t xml:space="preserve">uniforme </w:t>
      </w:r>
      <w:r w:rsidR="00FD0B79">
        <w:rPr>
          <w:rFonts w:eastAsia="Times New Roman" w:cs="Arial"/>
          <w:noProof/>
          <w:szCs w:val="17"/>
          <w:lang w:val="fr-FR"/>
        </w:rPr>
        <w:t>de ressources (URI) identifie</w:t>
      </w:r>
      <w:r w:rsidR="00FD0B79" w:rsidRPr="00E8543F">
        <w:rPr>
          <w:rFonts w:eastAsia="Times New Roman" w:cs="Arial"/>
          <w:noProof/>
          <w:szCs w:val="17"/>
          <w:lang w:val="fr-FR"/>
        </w:rPr>
        <w:t xml:space="preserve"> </w:t>
      </w:r>
      <w:r w:rsidR="00FD0B79">
        <w:rPr>
          <w:rFonts w:eastAsia="Times New Roman" w:cs="Arial"/>
          <w:noProof/>
          <w:szCs w:val="17"/>
          <w:lang w:val="fr-FR"/>
        </w:rPr>
        <w:t>une</w:t>
      </w:r>
      <w:r w:rsidR="00FD0B79" w:rsidRPr="00E8543F">
        <w:rPr>
          <w:rFonts w:eastAsia="Times New Roman" w:cs="Arial"/>
          <w:noProof/>
          <w:szCs w:val="17"/>
          <w:lang w:val="fr-FR"/>
        </w:rPr>
        <w:t xml:space="preserve"> re</w:t>
      </w:r>
      <w:r w:rsidR="00FD0B79">
        <w:rPr>
          <w:rFonts w:eastAsia="Times New Roman" w:cs="Arial"/>
          <w:noProof/>
          <w:szCs w:val="17"/>
          <w:lang w:val="fr-FR"/>
        </w:rPr>
        <w:t>s</w:t>
      </w:r>
      <w:r w:rsidR="00FD0B79" w:rsidRPr="00E8543F">
        <w:rPr>
          <w:rFonts w:eastAsia="Times New Roman" w:cs="Arial"/>
          <w:noProof/>
          <w:szCs w:val="17"/>
          <w:lang w:val="fr-FR"/>
        </w:rPr>
        <w:t>source</w:t>
      </w:r>
      <w:r w:rsidR="00FD0B79">
        <w:rPr>
          <w:rFonts w:eastAsia="Times New Roman" w:cs="Arial"/>
          <w:noProof/>
          <w:szCs w:val="17"/>
          <w:lang w:val="fr-FR"/>
        </w:rPr>
        <w:t>,</w:t>
      </w:r>
      <w:r w:rsidR="00FD0B79" w:rsidRPr="00E8543F">
        <w:rPr>
          <w:rFonts w:eastAsia="Times New Roman" w:cs="Arial"/>
          <w:noProof/>
          <w:szCs w:val="17"/>
          <w:lang w:val="fr-FR"/>
        </w:rPr>
        <w:t xml:space="preserve"> </w:t>
      </w:r>
      <w:r w:rsidR="00FD0B79">
        <w:rPr>
          <w:rFonts w:eastAsia="Times New Roman" w:cs="Arial"/>
          <w:noProof/>
          <w:szCs w:val="17"/>
          <w:lang w:val="fr-FR"/>
        </w:rPr>
        <w:t xml:space="preserve">et le localisateur de ressources uniforme </w:t>
      </w:r>
      <w:r w:rsidR="00FD0B79" w:rsidRPr="00E8543F">
        <w:rPr>
          <w:rFonts w:eastAsia="Times New Roman" w:cs="Arial"/>
          <w:noProof/>
          <w:szCs w:val="17"/>
          <w:lang w:val="fr-FR"/>
        </w:rPr>
        <w:t xml:space="preserve">(URL) </w:t>
      </w:r>
      <w:r w:rsidR="00FD0B79">
        <w:rPr>
          <w:rFonts w:eastAsia="Times New Roman" w:cs="Arial"/>
          <w:noProof/>
          <w:szCs w:val="17"/>
          <w:lang w:val="fr-FR"/>
        </w:rPr>
        <w:t>est un sous</w:t>
      </w:r>
      <w:r w:rsidR="00BB0A23">
        <w:rPr>
          <w:rFonts w:eastAsia="Times New Roman" w:cs="Arial"/>
          <w:noProof/>
          <w:szCs w:val="17"/>
          <w:lang w:val="fr-FR"/>
        </w:rPr>
        <w:t>-</w:t>
      </w:r>
      <w:r w:rsidR="00FD0B79">
        <w:rPr>
          <w:rFonts w:eastAsia="Times New Roman" w:cs="Arial"/>
          <w:noProof/>
          <w:szCs w:val="17"/>
          <w:lang w:val="fr-FR"/>
        </w:rPr>
        <w:t>ensemble</w:t>
      </w:r>
      <w:r w:rsidR="00992C0C">
        <w:rPr>
          <w:rFonts w:eastAsia="Times New Roman" w:cs="Arial"/>
          <w:noProof/>
          <w:szCs w:val="17"/>
          <w:lang w:val="fr-FR"/>
        </w:rPr>
        <w:t xml:space="preserve"> des URI</w:t>
      </w:r>
      <w:r w:rsidR="00FD0B79">
        <w:rPr>
          <w:rFonts w:eastAsia="Times New Roman" w:cs="Arial"/>
          <w:noProof/>
          <w:szCs w:val="17"/>
          <w:lang w:val="fr-FR"/>
        </w:rPr>
        <w:t xml:space="preserve"> qui comprennent un emplacement réseau</w:t>
      </w:r>
      <w:r w:rsidR="00FD0B79" w:rsidRPr="00E8543F">
        <w:rPr>
          <w:rFonts w:eastAsia="Times New Roman" w:cs="Arial"/>
          <w:noProof/>
          <w:szCs w:val="17"/>
          <w:lang w:val="fr-FR"/>
        </w:rPr>
        <w:t>;</w:t>
      </w:r>
    </w:p>
    <w:p w14:paraId="4C525345" w14:textId="11BF97D9"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étiquette d</w:t>
      </w:r>
      <w:r w:rsidR="00BB0A23">
        <w:rPr>
          <w:rFonts w:eastAsia="Times New Roman" w:cs="Arial"/>
          <w:noProof/>
          <w:szCs w:val="17"/>
          <w:lang w:val="fr-FR"/>
        </w:rPr>
        <w:t>’</w:t>
      </w:r>
      <w:r>
        <w:rPr>
          <w:rFonts w:eastAsia="Times New Roman" w:cs="Arial"/>
          <w:noProof/>
          <w:szCs w:val="17"/>
          <w:lang w:val="fr-FR"/>
        </w:rPr>
        <w:t xml:space="preserve">entité </w:t>
      </w:r>
      <w:r w:rsidRPr="00E8543F">
        <w:rPr>
          <w:rFonts w:eastAsia="Times New Roman" w:cs="Arial"/>
          <w:noProof/>
          <w:szCs w:val="17"/>
          <w:lang w:val="fr-FR"/>
        </w:rPr>
        <w:t xml:space="preserve">(ETag)” </w:t>
      </w:r>
      <w:r>
        <w:rPr>
          <w:rFonts w:eastAsia="Times New Roman" w:cs="Arial"/>
          <w:noProof/>
          <w:szCs w:val="17"/>
          <w:lang w:val="fr-FR"/>
        </w:rPr>
        <w:t xml:space="preserve">désigne un identificateur </w:t>
      </w:r>
      <w:r w:rsidRPr="00E8543F">
        <w:rPr>
          <w:rFonts w:eastAsia="Times New Roman" w:cs="Arial"/>
          <w:noProof/>
          <w:szCs w:val="17"/>
          <w:lang w:val="fr-FR"/>
        </w:rPr>
        <w:t>opaque assign</w:t>
      </w:r>
      <w:r>
        <w:rPr>
          <w:rFonts w:eastAsia="Times New Roman" w:cs="Arial"/>
          <w:noProof/>
          <w:szCs w:val="17"/>
          <w:lang w:val="fr-FR"/>
        </w:rPr>
        <w:t>é par un serveur Web à une variante spécifique d</w:t>
      </w:r>
      <w:r w:rsidR="00BB0A23">
        <w:rPr>
          <w:rFonts w:eastAsia="Times New Roman" w:cs="Arial"/>
          <w:noProof/>
          <w:szCs w:val="17"/>
          <w:lang w:val="fr-FR"/>
        </w:rPr>
        <w:t>’</w:t>
      </w:r>
      <w:r>
        <w:rPr>
          <w:rFonts w:eastAsia="Times New Roman" w:cs="Arial"/>
          <w:noProof/>
          <w:szCs w:val="17"/>
          <w:lang w:val="fr-FR"/>
        </w:rPr>
        <w:t xml:space="preserve">une ressource trouvée à une adresse </w:t>
      </w:r>
      <w:r w:rsidR="00334310" w:rsidRPr="00E8543F">
        <w:rPr>
          <w:rFonts w:eastAsia="Times New Roman" w:cs="Arial"/>
          <w:noProof/>
          <w:szCs w:val="17"/>
          <w:lang w:val="fr-FR"/>
        </w:rPr>
        <w:t>URL</w:t>
      </w:r>
      <w:r w:rsidR="00334310">
        <w:rPr>
          <w:rFonts w:eastAsia="Times New Roman" w:cs="Arial"/>
          <w:noProof/>
          <w:szCs w:val="17"/>
          <w:lang w:val="fr-FR"/>
        </w:rPr>
        <w:t>.  Si</w:t>
      </w:r>
      <w:r>
        <w:rPr>
          <w:rFonts w:eastAsia="Times New Roman" w:cs="Arial"/>
          <w:noProof/>
          <w:szCs w:val="17"/>
          <w:lang w:val="fr-FR"/>
        </w:rPr>
        <w:t xml:space="preserve"> la représentation associée à cette ressource vient à changer, une nouvelle </w:t>
      </w:r>
      <w:r w:rsidRPr="00E8543F">
        <w:rPr>
          <w:rFonts w:eastAsia="Times New Roman" w:cs="Arial"/>
          <w:noProof/>
          <w:szCs w:val="17"/>
          <w:lang w:val="fr-FR"/>
        </w:rPr>
        <w:t xml:space="preserve">ETag </w:t>
      </w:r>
      <w:r>
        <w:rPr>
          <w:rFonts w:eastAsia="Times New Roman" w:cs="Arial"/>
          <w:noProof/>
          <w:szCs w:val="17"/>
          <w:lang w:val="fr-FR"/>
        </w:rPr>
        <w:t>différente est assign</w:t>
      </w:r>
      <w:r w:rsidR="00334310">
        <w:rPr>
          <w:rFonts w:eastAsia="Times New Roman" w:cs="Arial"/>
          <w:noProof/>
          <w:szCs w:val="17"/>
          <w:lang w:val="fr-FR"/>
        </w:rPr>
        <w:t>ée.  On</w:t>
      </w:r>
      <w:r>
        <w:rPr>
          <w:rFonts w:eastAsia="Times New Roman" w:cs="Arial"/>
          <w:noProof/>
          <w:szCs w:val="17"/>
          <w:lang w:val="fr-FR"/>
        </w:rPr>
        <w:t xml:space="preserve"> peut comparer rapidement les </w:t>
      </w:r>
      <w:r w:rsidRPr="00E8543F">
        <w:rPr>
          <w:rFonts w:eastAsia="Times New Roman" w:cs="Arial"/>
          <w:noProof/>
          <w:szCs w:val="17"/>
          <w:lang w:val="fr-FR"/>
        </w:rPr>
        <w:t xml:space="preserve">ETags </w:t>
      </w:r>
      <w:r>
        <w:rPr>
          <w:rFonts w:eastAsia="Times New Roman" w:cs="Arial"/>
          <w:noProof/>
          <w:szCs w:val="17"/>
          <w:lang w:val="fr-FR"/>
        </w:rPr>
        <w:t>pour déterminer si deux</w:t>
      </w:r>
      <w:r w:rsidR="002D56D3">
        <w:rPr>
          <w:rFonts w:eastAsia="Times New Roman" w:cs="Arial"/>
          <w:noProof/>
          <w:szCs w:val="17"/>
          <w:lang w:val="fr-FR"/>
        </w:rPr>
        <w:t> </w:t>
      </w:r>
      <w:r w:rsidRPr="00E8543F">
        <w:rPr>
          <w:rFonts w:eastAsia="Times New Roman" w:cs="Arial"/>
          <w:noProof/>
          <w:szCs w:val="17"/>
          <w:lang w:val="fr-FR"/>
        </w:rPr>
        <w:t>repr</w:t>
      </w:r>
      <w:r>
        <w:rPr>
          <w:rFonts w:eastAsia="Times New Roman" w:cs="Arial"/>
          <w:noProof/>
          <w:szCs w:val="17"/>
          <w:lang w:val="fr-FR"/>
        </w:rPr>
        <w:t>é</w:t>
      </w:r>
      <w:r w:rsidRPr="00E8543F">
        <w:rPr>
          <w:rFonts w:eastAsia="Times New Roman" w:cs="Arial"/>
          <w:noProof/>
          <w:szCs w:val="17"/>
          <w:lang w:val="fr-FR"/>
        </w:rPr>
        <w:t xml:space="preserve">sentations </w:t>
      </w:r>
      <w:r>
        <w:rPr>
          <w:rFonts w:eastAsia="Times New Roman" w:cs="Arial"/>
          <w:noProof/>
          <w:szCs w:val="17"/>
          <w:lang w:val="fr-FR"/>
        </w:rPr>
        <w:t>d</w:t>
      </w:r>
      <w:r w:rsidR="00BB0A23">
        <w:rPr>
          <w:rFonts w:eastAsia="Times New Roman" w:cs="Arial"/>
          <w:noProof/>
          <w:szCs w:val="17"/>
          <w:lang w:val="fr-FR"/>
        </w:rPr>
        <w:t>’</w:t>
      </w:r>
      <w:r>
        <w:rPr>
          <w:rFonts w:eastAsia="Times New Roman" w:cs="Arial"/>
          <w:noProof/>
          <w:szCs w:val="17"/>
          <w:lang w:val="fr-FR"/>
        </w:rPr>
        <w:t>une ressource sont identiques</w:t>
      </w:r>
      <w:r w:rsidRPr="00E8543F">
        <w:rPr>
          <w:rFonts w:eastAsia="Times New Roman" w:cs="Arial"/>
          <w:noProof/>
          <w:szCs w:val="17"/>
          <w:lang w:val="fr-FR"/>
        </w:rPr>
        <w:t>;</w:t>
      </w:r>
    </w:p>
    <w:p w14:paraId="04755328" w14:textId="77777777" w:rsidR="00992C0C"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registre de services</w:t>
      </w:r>
      <w:r w:rsidRPr="00E8543F">
        <w:rPr>
          <w:rFonts w:eastAsia="Times New Roman" w:cs="Arial"/>
          <w:noProof/>
          <w:szCs w:val="17"/>
          <w:lang w:val="fr-FR"/>
        </w:rPr>
        <w:t xml:space="preserve">” </w:t>
      </w:r>
      <w:r>
        <w:rPr>
          <w:rFonts w:eastAsia="Times New Roman" w:cs="Arial"/>
          <w:noProof/>
          <w:szCs w:val="17"/>
          <w:lang w:val="fr-FR"/>
        </w:rPr>
        <w:t>désigne un répertoire en réseau qui contient les services disponibles</w:t>
      </w:r>
      <w:r w:rsidRPr="00E8543F">
        <w:rPr>
          <w:rFonts w:eastAsia="Times New Roman" w:cs="Arial"/>
          <w:noProof/>
          <w:szCs w:val="17"/>
          <w:lang w:val="fr-FR"/>
        </w:rPr>
        <w:t>;</w:t>
      </w:r>
    </w:p>
    <w:p w14:paraId="77458D05" w14:textId="0B76E7DF" w:rsidR="00FD0B79" w:rsidRPr="00E8543F"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 xml:space="preserve">“RMM” </w:t>
      </w:r>
      <w:r>
        <w:rPr>
          <w:rFonts w:eastAsia="Times New Roman" w:cs="Arial"/>
          <w:noProof/>
          <w:szCs w:val="17"/>
          <w:lang w:val="fr-FR"/>
        </w:rPr>
        <w:t>s</w:t>
      </w:r>
      <w:r w:rsidR="00BB0A23">
        <w:rPr>
          <w:rFonts w:eastAsia="Times New Roman" w:cs="Arial"/>
          <w:noProof/>
          <w:szCs w:val="17"/>
          <w:lang w:val="fr-FR"/>
        </w:rPr>
        <w:t>’</w:t>
      </w:r>
      <w:r>
        <w:rPr>
          <w:rFonts w:eastAsia="Times New Roman" w:cs="Arial"/>
          <w:noProof/>
          <w:szCs w:val="17"/>
          <w:lang w:val="fr-FR"/>
        </w:rPr>
        <w:t xml:space="preserve">entend du modèle de maturité de Richardson, qui </w:t>
      </w:r>
      <w:r w:rsidRPr="00E8543F">
        <w:rPr>
          <w:rFonts w:eastAsia="Times New Roman" w:cs="Arial"/>
          <w:noProof/>
          <w:szCs w:val="17"/>
          <w:lang w:val="fr-FR"/>
        </w:rPr>
        <w:t xml:space="preserve">mesure </w:t>
      </w:r>
      <w:r>
        <w:rPr>
          <w:rFonts w:eastAsia="Times New Roman" w:cs="Arial"/>
          <w:noProof/>
          <w:szCs w:val="17"/>
          <w:lang w:val="fr-FR"/>
        </w:rPr>
        <w:t>le degré de maturité de l</w:t>
      </w:r>
      <w:r w:rsidR="00BB0A23">
        <w:rPr>
          <w:rFonts w:eastAsia="Times New Roman" w:cs="Arial"/>
          <w:noProof/>
          <w:szCs w:val="17"/>
          <w:lang w:val="fr-FR"/>
        </w:rPr>
        <w:t>’</w:t>
      </w:r>
      <w:r>
        <w:rPr>
          <w:rFonts w:eastAsia="Times New Roman" w:cs="Arial"/>
          <w:noProof/>
          <w:szCs w:val="17"/>
          <w:lang w:val="fr-FR"/>
        </w:rPr>
        <w:t>API REST</w:t>
      </w:r>
      <w:r w:rsidRPr="00E8543F">
        <w:rPr>
          <w:rFonts w:eastAsia="Times New Roman" w:cs="Arial"/>
          <w:noProof/>
          <w:szCs w:val="17"/>
          <w:lang w:val="fr-FR"/>
        </w:rPr>
        <w:t xml:space="preserve"> </w:t>
      </w:r>
      <w:r>
        <w:rPr>
          <w:rFonts w:eastAsia="Times New Roman" w:cs="Arial"/>
          <w:noProof/>
          <w:szCs w:val="17"/>
          <w:lang w:val="fr-FR"/>
        </w:rPr>
        <w:t>à l</w:t>
      </w:r>
      <w:r w:rsidR="00BB0A23">
        <w:rPr>
          <w:rFonts w:eastAsia="Times New Roman" w:cs="Arial"/>
          <w:noProof/>
          <w:szCs w:val="17"/>
          <w:lang w:val="fr-FR"/>
        </w:rPr>
        <w:t>’</w:t>
      </w:r>
      <w:r>
        <w:rPr>
          <w:rFonts w:eastAsia="Times New Roman" w:cs="Arial"/>
          <w:noProof/>
          <w:szCs w:val="17"/>
          <w:lang w:val="fr-FR"/>
        </w:rPr>
        <w:t>aide d</w:t>
      </w:r>
      <w:r w:rsidR="00BB0A23">
        <w:rPr>
          <w:rFonts w:eastAsia="Times New Roman" w:cs="Arial"/>
          <w:noProof/>
          <w:szCs w:val="17"/>
          <w:lang w:val="fr-FR"/>
        </w:rPr>
        <w:t>’</w:t>
      </w:r>
      <w:r>
        <w:rPr>
          <w:rFonts w:eastAsia="Times New Roman" w:cs="Arial"/>
          <w:noProof/>
          <w:szCs w:val="17"/>
          <w:lang w:val="fr-FR"/>
        </w:rPr>
        <w:t xml:space="preserve">une échelle allant de </w:t>
      </w:r>
      <w:r w:rsidRPr="00E8543F">
        <w:rPr>
          <w:rFonts w:eastAsia="Times New Roman" w:cs="Arial"/>
          <w:noProof/>
          <w:szCs w:val="17"/>
          <w:lang w:val="fr-FR"/>
        </w:rPr>
        <w:t>0</w:t>
      </w:r>
      <w:r>
        <w:rPr>
          <w:rFonts w:eastAsia="Times New Roman" w:cs="Arial"/>
          <w:noProof/>
          <w:szCs w:val="17"/>
          <w:lang w:val="fr-FR"/>
        </w:rPr>
        <w:t xml:space="preserve"> à </w:t>
      </w:r>
      <w:r w:rsidRPr="00E8543F">
        <w:rPr>
          <w:rFonts w:eastAsia="Times New Roman" w:cs="Arial"/>
          <w:noProof/>
          <w:szCs w:val="17"/>
          <w:lang w:val="fr-FR"/>
        </w:rPr>
        <w:t xml:space="preserve">3; </w:t>
      </w:r>
      <w:r w:rsidR="00B70D42">
        <w:rPr>
          <w:rFonts w:eastAsia="Times New Roman" w:cs="Arial"/>
          <w:noProof/>
          <w:szCs w:val="17"/>
          <w:lang w:val="fr-FR"/>
        </w:rPr>
        <w:t xml:space="preserve"> </w:t>
      </w:r>
      <w:r>
        <w:rPr>
          <w:rFonts w:eastAsia="Times New Roman" w:cs="Arial"/>
          <w:noProof/>
          <w:szCs w:val="17"/>
          <w:lang w:val="fr-FR"/>
        </w:rPr>
        <w:t>et</w:t>
      </w:r>
    </w:p>
    <w:p w14:paraId="423FFD97" w14:textId="5CFBF152" w:rsidR="00FD0B79" w:rsidRPr="00E8543F" w:rsidRDefault="00FD0B79"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w:t>
      </w:r>
      <w:r>
        <w:rPr>
          <w:rFonts w:eastAsia="Times New Roman" w:cs="Arial"/>
          <w:noProof/>
          <w:szCs w:val="17"/>
          <w:lang w:val="fr-FR"/>
        </w:rPr>
        <w:t>versionnage sé</w:t>
      </w:r>
      <w:r w:rsidRPr="00E8543F">
        <w:rPr>
          <w:rFonts w:eastAsia="Times New Roman" w:cs="Arial"/>
          <w:noProof/>
          <w:szCs w:val="17"/>
          <w:lang w:val="fr-FR"/>
        </w:rPr>
        <w:t>manti</w:t>
      </w:r>
      <w:r>
        <w:rPr>
          <w:rFonts w:eastAsia="Times New Roman" w:cs="Arial"/>
          <w:noProof/>
          <w:szCs w:val="17"/>
          <w:lang w:val="fr-FR"/>
        </w:rPr>
        <w:t>que</w:t>
      </w:r>
      <w:r w:rsidRPr="00E8543F">
        <w:rPr>
          <w:rFonts w:eastAsia="Times New Roman" w:cs="Arial"/>
          <w:noProof/>
          <w:szCs w:val="17"/>
          <w:lang w:val="fr-FR"/>
        </w:rPr>
        <w:t xml:space="preserve">” </w:t>
      </w:r>
      <w:r>
        <w:rPr>
          <w:rFonts w:eastAsia="Times New Roman" w:cs="Arial"/>
          <w:noProof/>
          <w:szCs w:val="17"/>
          <w:lang w:val="fr-FR"/>
        </w:rPr>
        <w:t xml:space="preserve">désigne un système de versionnage dans lequel une version est identifiée par le numéro de version </w:t>
      </w:r>
      <w:r w:rsidRPr="00E8543F">
        <w:rPr>
          <w:rFonts w:eastAsia="Times New Roman" w:cs="Arial"/>
          <w:noProof/>
          <w:szCs w:val="17"/>
          <w:lang w:val="fr-FR"/>
        </w:rPr>
        <w:t xml:space="preserve">MAJOR.MINOR.PATCH, </w:t>
      </w:r>
      <w:r>
        <w:rPr>
          <w:rFonts w:eastAsia="Times New Roman" w:cs="Arial"/>
          <w:noProof/>
          <w:szCs w:val="17"/>
          <w:lang w:val="fr-FR"/>
        </w:rPr>
        <w:t>où</w:t>
      </w:r>
      <w:r w:rsidR="00BB0A23">
        <w:rPr>
          <w:rFonts w:eastAsia="Times New Roman" w:cs="Arial"/>
          <w:noProof/>
          <w:szCs w:val="17"/>
          <w:lang w:val="fr-FR"/>
        </w:rPr>
        <w:t> :</w:t>
      </w:r>
    </w:p>
    <w:p w14:paraId="2BF05E9A" w14:textId="77777777" w:rsidR="00FD0B79" w:rsidRPr="00E8543F" w:rsidRDefault="00FD0B79" w:rsidP="00CE01DA">
      <w:pPr>
        <w:numPr>
          <w:ilvl w:val="2"/>
          <w:numId w:val="25"/>
        </w:numPr>
        <w:tabs>
          <w:tab w:val="clear" w:pos="1800"/>
          <w:tab w:val="num" w:pos="1701"/>
        </w:tabs>
        <w:spacing w:before="170" w:after="170"/>
        <w:ind w:left="1701" w:hanging="567"/>
        <w:rPr>
          <w:rFonts w:eastAsia="Times New Roman" w:cs="Arial"/>
          <w:noProof/>
          <w:szCs w:val="17"/>
          <w:lang w:val="fr-FR"/>
        </w:rPr>
      </w:pPr>
      <w:r>
        <w:rPr>
          <w:rFonts w:eastAsia="Times New Roman" w:cs="Arial"/>
          <w:noProof/>
          <w:szCs w:val="17"/>
          <w:lang w:val="fr-FR"/>
        </w:rPr>
        <w:t xml:space="preserve">version </w:t>
      </w:r>
      <w:r w:rsidRPr="00E8543F">
        <w:rPr>
          <w:rFonts w:eastAsia="Times New Roman" w:cs="Arial"/>
          <w:noProof/>
          <w:szCs w:val="17"/>
          <w:lang w:val="fr-FR"/>
        </w:rPr>
        <w:t>MAJ</w:t>
      </w:r>
      <w:r>
        <w:rPr>
          <w:rFonts w:eastAsia="Times New Roman" w:cs="Arial"/>
          <w:noProof/>
          <w:szCs w:val="17"/>
          <w:lang w:val="fr-FR"/>
        </w:rPr>
        <w:t>EURE</w:t>
      </w:r>
      <w:r w:rsidRPr="00E8543F">
        <w:rPr>
          <w:rFonts w:eastAsia="Times New Roman" w:cs="Arial"/>
          <w:noProof/>
          <w:szCs w:val="17"/>
          <w:lang w:val="fr-FR"/>
        </w:rPr>
        <w:t xml:space="preserve"> </w:t>
      </w:r>
      <w:r>
        <w:rPr>
          <w:rFonts w:eastAsia="Times New Roman" w:cs="Arial"/>
          <w:noProof/>
          <w:szCs w:val="17"/>
          <w:lang w:val="fr-FR"/>
        </w:rPr>
        <w:t xml:space="preserve">(MAJOR version) lorsque vous apportez des changements API </w:t>
      </w:r>
      <w:r w:rsidRPr="00E8543F">
        <w:rPr>
          <w:rFonts w:eastAsia="Times New Roman" w:cs="Arial"/>
          <w:noProof/>
          <w:szCs w:val="17"/>
          <w:lang w:val="fr-FR"/>
        </w:rPr>
        <w:t>incompatible</w:t>
      </w:r>
      <w:r>
        <w:rPr>
          <w:rFonts w:eastAsia="Times New Roman" w:cs="Arial"/>
          <w:noProof/>
          <w:szCs w:val="17"/>
          <w:lang w:val="fr-FR"/>
        </w:rPr>
        <w:t>s</w:t>
      </w:r>
      <w:r w:rsidRPr="00E8543F">
        <w:rPr>
          <w:rFonts w:eastAsia="Times New Roman" w:cs="Arial"/>
          <w:noProof/>
          <w:szCs w:val="17"/>
          <w:lang w:val="fr-FR"/>
        </w:rPr>
        <w:t>,</w:t>
      </w:r>
    </w:p>
    <w:p w14:paraId="3F69FE21" w14:textId="0CCBBAF2" w:rsidR="00FD0B79" w:rsidRPr="00E8543F" w:rsidRDefault="00FD0B79" w:rsidP="00CE01DA">
      <w:pPr>
        <w:numPr>
          <w:ilvl w:val="2"/>
          <w:numId w:val="25"/>
        </w:numPr>
        <w:tabs>
          <w:tab w:val="clear" w:pos="1800"/>
          <w:tab w:val="num" w:pos="1701"/>
        </w:tabs>
        <w:spacing w:before="170" w:after="170"/>
        <w:ind w:left="1701" w:hanging="567"/>
        <w:rPr>
          <w:rFonts w:eastAsia="Times New Roman" w:cs="Arial"/>
          <w:noProof/>
          <w:szCs w:val="17"/>
          <w:lang w:val="fr-FR"/>
        </w:rPr>
      </w:pPr>
      <w:r>
        <w:rPr>
          <w:rFonts w:eastAsia="Times New Roman" w:cs="Arial"/>
          <w:noProof/>
          <w:szCs w:val="17"/>
          <w:lang w:val="fr-FR"/>
        </w:rPr>
        <w:t xml:space="preserve">version </w:t>
      </w:r>
      <w:r w:rsidRPr="00E8543F">
        <w:rPr>
          <w:rFonts w:eastAsia="Times New Roman" w:cs="Arial"/>
          <w:noProof/>
          <w:szCs w:val="17"/>
          <w:lang w:val="fr-FR"/>
        </w:rPr>
        <w:t>MIN</w:t>
      </w:r>
      <w:r>
        <w:rPr>
          <w:rFonts w:eastAsia="Times New Roman" w:cs="Arial"/>
          <w:noProof/>
          <w:szCs w:val="17"/>
          <w:lang w:val="fr-FR"/>
        </w:rPr>
        <w:t>EURE</w:t>
      </w:r>
      <w:r w:rsidRPr="00E8543F">
        <w:rPr>
          <w:rFonts w:eastAsia="Times New Roman" w:cs="Arial"/>
          <w:noProof/>
          <w:szCs w:val="17"/>
          <w:lang w:val="fr-FR"/>
        </w:rPr>
        <w:t xml:space="preserve"> </w:t>
      </w:r>
      <w:r>
        <w:rPr>
          <w:rFonts w:eastAsia="Times New Roman" w:cs="Arial"/>
          <w:noProof/>
          <w:szCs w:val="17"/>
          <w:lang w:val="fr-FR"/>
        </w:rPr>
        <w:t>(MINOR version) lorsque vous ajoutez une fonctionnalité d</w:t>
      </w:r>
      <w:r w:rsidR="00BB0A23">
        <w:rPr>
          <w:rFonts w:eastAsia="Times New Roman" w:cs="Arial"/>
          <w:noProof/>
          <w:szCs w:val="17"/>
          <w:lang w:val="fr-FR"/>
        </w:rPr>
        <w:t>’</w:t>
      </w:r>
      <w:r>
        <w:rPr>
          <w:rFonts w:eastAsia="Times New Roman" w:cs="Arial"/>
          <w:noProof/>
          <w:szCs w:val="17"/>
          <w:lang w:val="fr-FR"/>
        </w:rPr>
        <w:t>une manière rétrocompatible, et</w:t>
      </w:r>
    </w:p>
    <w:p w14:paraId="64C95522" w14:textId="2332F04A" w:rsidR="005E48A2" w:rsidRPr="00982192" w:rsidRDefault="00FD0B79" w:rsidP="00CE01DA">
      <w:pPr>
        <w:numPr>
          <w:ilvl w:val="2"/>
          <w:numId w:val="25"/>
        </w:numPr>
        <w:tabs>
          <w:tab w:val="clear" w:pos="1800"/>
          <w:tab w:val="num" w:pos="1701"/>
        </w:tabs>
        <w:spacing w:before="170" w:after="170"/>
        <w:ind w:left="1701" w:hanging="567"/>
        <w:rPr>
          <w:rFonts w:eastAsia="Times New Roman" w:cs="Arial"/>
          <w:noProof/>
          <w:szCs w:val="17"/>
          <w:lang w:val="fr-FR"/>
        </w:rPr>
      </w:pPr>
      <w:r>
        <w:rPr>
          <w:rFonts w:eastAsia="Times New Roman" w:cs="Arial"/>
          <w:noProof/>
          <w:szCs w:val="17"/>
          <w:lang w:val="fr-FR"/>
        </w:rPr>
        <w:t>version CORRECTIVE (</w:t>
      </w:r>
      <w:r w:rsidRPr="00E8543F">
        <w:rPr>
          <w:rFonts w:eastAsia="Times New Roman" w:cs="Arial"/>
          <w:noProof/>
          <w:szCs w:val="17"/>
          <w:lang w:val="fr-FR"/>
        </w:rPr>
        <w:t>PATCH version</w:t>
      </w:r>
      <w:r>
        <w:rPr>
          <w:rFonts w:eastAsia="Times New Roman" w:cs="Arial"/>
          <w:noProof/>
          <w:szCs w:val="17"/>
          <w:lang w:val="fr-FR"/>
        </w:rPr>
        <w:t>)</w:t>
      </w:r>
      <w:r w:rsidRPr="00E8543F">
        <w:rPr>
          <w:rFonts w:eastAsia="Times New Roman" w:cs="Arial"/>
          <w:noProof/>
          <w:szCs w:val="17"/>
          <w:lang w:val="fr-FR"/>
        </w:rPr>
        <w:t xml:space="preserve"> </w:t>
      </w:r>
      <w:r>
        <w:rPr>
          <w:rFonts w:eastAsia="Times New Roman" w:cs="Arial"/>
          <w:noProof/>
          <w:szCs w:val="17"/>
          <w:lang w:val="fr-FR"/>
        </w:rPr>
        <w:t>en cas de correction de bogues rétrocompatible</w:t>
      </w:r>
      <w:r w:rsidR="005E48A2" w:rsidRPr="00982192">
        <w:rPr>
          <w:rFonts w:eastAsia="Times New Roman" w:cs="Arial"/>
          <w:noProof/>
          <w:szCs w:val="17"/>
          <w:lang w:val="fr-FR"/>
        </w:rPr>
        <w:t>.</w:t>
      </w:r>
    </w:p>
    <w:p w14:paraId="63C8F398" w14:textId="5FFF1528" w:rsidR="00FD0B79" w:rsidRPr="00E8543F" w:rsidRDefault="00FD0B79" w:rsidP="00CE01DA">
      <w:pPr>
        <w:spacing w:before="170" w:after="17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Pr>
          <w:rFonts w:eastAsia="Times New Roman" w:cs="Arial"/>
          <w:noProof/>
          <w:szCs w:val="17"/>
          <w:lang w:val="fr-FR"/>
        </w:rPr>
        <w:t>Du point de vue de la compatibilité des</w:t>
      </w:r>
      <w:r w:rsidR="00370F20">
        <w:rPr>
          <w:rFonts w:eastAsia="Times New Roman" w:cs="Arial"/>
          <w:noProof/>
          <w:szCs w:val="17"/>
          <w:lang w:val="fr-FR"/>
        </w:rPr>
        <w:t xml:space="preserve"> règles de conception, les mots-</w:t>
      </w:r>
      <w:r>
        <w:rPr>
          <w:rFonts w:eastAsia="Times New Roman" w:cs="Arial"/>
          <w:noProof/>
          <w:szCs w:val="17"/>
          <w:lang w:val="fr-FR"/>
        </w:rPr>
        <w:t>clés ci</w:t>
      </w:r>
      <w:r w:rsidR="00BB0A23">
        <w:rPr>
          <w:rFonts w:eastAsia="Times New Roman" w:cs="Arial"/>
          <w:noProof/>
          <w:szCs w:val="17"/>
          <w:lang w:val="fr-FR"/>
        </w:rPr>
        <w:t>-</w:t>
      </w:r>
      <w:r>
        <w:rPr>
          <w:rFonts w:eastAsia="Times New Roman" w:cs="Arial"/>
          <w:noProof/>
          <w:szCs w:val="17"/>
          <w:lang w:val="fr-FR"/>
        </w:rPr>
        <w:t xml:space="preserve">après doivent être interprétés de la même manière que celle qui est définie au </w:t>
      </w:r>
      <w:r w:rsidR="00992C0C">
        <w:rPr>
          <w:rFonts w:eastAsia="Times New Roman" w:cs="Arial"/>
          <w:noProof/>
          <w:szCs w:val="17"/>
          <w:lang w:val="fr-FR"/>
        </w:rPr>
        <w:t>paragraphe 8</w:t>
      </w:r>
      <w:r>
        <w:rPr>
          <w:rFonts w:eastAsia="Times New Roman" w:cs="Arial"/>
          <w:noProof/>
          <w:szCs w:val="17"/>
          <w:lang w:val="fr-FR"/>
        </w:rPr>
        <w:t xml:space="preserve"> de la norme</w:t>
      </w:r>
      <w:r w:rsidR="002D56D3">
        <w:rPr>
          <w:rFonts w:eastAsia="Times New Roman" w:cs="Arial"/>
          <w:noProof/>
          <w:szCs w:val="17"/>
          <w:lang w:val="fr-FR"/>
        </w:rPr>
        <w:t> </w:t>
      </w:r>
      <w:r>
        <w:rPr>
          <w:rFonts w:eastAsia="Times New Roman" w:cs="Arial"/>
          <w:noProof/>
          <w:szCs w:val="17"/>
          <w:lang w:val="fr-FR"/>
        </w:rPr>
        <w:t>ST.96 de l</w:t>
      </w:r>
      <w:r w:rsidR="00BB0A23">
        <w:rPr>
          <w:rFonts w:eastAsia="Times New Roman" w:cs="Arial"/>
          <w:noProof/>
          <w:szCs w:val="17"/>
          <w:lang w:val="fr-FR"/>
        </w:rPr>
        <w:t>’</w:t>
      </w:r>
      <w:r>
        <w:rPr>
          <w:rFonts w:eastAsia="Times New Roman" w:cs="Arial"/>
          <w:noProof/>
          <w:szCs w:val="17"/>
          <w:lang w:val="fr-FR"/>
        </w:rPr>
        <w:t>OMPI</w:t>
      </w:r>
      <w:del w:id="31" w:author="Author">
        <w:r w:rsidRPr="00E8543F" w:rsidDel="008A2B0D">
          <w:rPr>
            <w:rStyle w:val="FootnoteReference"/>
            <w:rFonts w:eastAsia="Times New Roman" w:cs="Arial"/>
            <w:noProof/>
            <w:szCs w:val="17"/>
            <w:lang w:val="fr-FR"/>
          </w:rPr>
          <w:footnoteReference w:id="2"/>
        </w:r>
      </w:del>
      <w:r w:rsidRPr="00E8543F">
        <w:rPr>
          <w:rFonts w:eastAsia="Times New Roman" w:cs="Arial"/>
          <w:noProof/>
          <w:szCs w:val="17"/>
          <w:lang w:val="fr-FR"/>
        </w:rPr>
        <w:t>,</w:t>
      </w:r>
      <w:r>
        <w:rPr>
          <w:rFonts w:eastAsia="Times New Roman" w:cs="Arial"/>
          <w:noProof/>
          <w:szCs w:val="17"/>
          <w:lang w:val="fr-FR"/>
        </w:rPr>
        <w:t xml:space="preserve"> c</w:t>
      </w:r>
      <w:r w:rsidR="00BB0A23">
        <w:rPr>
          <w:rFonts w:eastAsia="Times New Roman" w:cs="Arial"/>
          <w:noProof/>
          <w:szCs w:val="17"/>
          <w:lang w:val="fr-FR"/>
        </w:rPr>
        <w:t>’</w:t>
      </w:r>
      <w:r>
        <w:rPr>
          <w:rFonts w:eastAsia="Times New Roman" w:cs="Arial"/>
          <w:noProof/>
          <w:szCs w:val="17"/>
          <w:lang w:val="fr-FR"/>
        </w:rPr>
        <w:t>est</w:t>
      </w:r>
      <w:r w:rsidR="00BB0A23">
        <w:rPr>
          <w:rFonts w:eastAsia="Times New Roman" w:cs="Arial"/>
          <w:noProof/>
          <w:szCs w:val="17"/>
          <w:lang w:val="fr-FR"/>
        </w:rPr>
        <w:t>-</w:t>
      </w:r>
      <w:r>
        <w:rPr>
          <w:rFonts w:eastAsia="Times New Roman" w:cs="Arial"/>
          <w:noProof/>
          <w:szCs w:val="17"/>
          <w:lang w:val="fr-FR"/>
        </w:rPr>
        <w:t>à</w:t>
      </w:r>
      <w:r w:rsidR="00BB0A23">
        <w:rPr>
          <w:rFonts w:eastAsia="Times New Roman" w:cs="Arial"/>
          <w:noProof/>
          <w:szCs w:val="17"/>
          <w:lang w:val="fr-FR"/>
        </w:rPr>
        <w:t>-</w:t>
      </w:r>
      <w:r>
        <w:rPr>
          <w:rFonts w:eastAsia="Times New Roman" w:cs="Arial"/>
          <w:noProof/>
          <w:szCs w:val="17"/>
          <w:lang w:val="fr-FR"/>
        </w:rPr>
        <w:t>dire comme suit</w:t>
      </w:r>
      <w:r w:rsidR="00BB0A23">
        <w:rPr>
          <w:rFonts w:eastAsia="Times New Roman" w:cs="Arial"/>
          <w:noProof/>
          <w:szCs w:val="17"/>
          <w:lang w:val="fr-FR"/>
        </w:rPr>
        <w:t> :</w:t>
      </w:r>
    </w:p>
    <w:p w14:paraId="2F35EB6E" w14:textId="09D0BC21" w:rsidR="00FD0B79" w:rsidRPr="00E8543F" w:rsidRDefault="00FD0B79" w:rsidP="00876BA8">
      <w:pPr>
        <w:pStyle w:val="ListParagraph"/>
        <w:numPr>
          <w:ilvl w:val="0"/>
          <w:numId w:val="22"/>
        </w:numPr>
        <w:rPr>
          <w:noProof/>
          <w:lang w:val="fr-FR"/>
        </w:rPr>
      </w:pPr>
      <w:r w:rsidRPr="003A47B5">
        <w:rPr>
          <w:lang w:val="fr-FR"/>
        </w:rPr>
        <w:t>DOIT ou DOIVENT</w:t>
      </w:r>
      <w:r w:rsidR="00BB0A23">
        <w:rPr>
          <w:lang w:val="fr-FR"/>
        </w:rPr>
        <w:t> :</w:t>
      </w:r>
      <w:r w:rsidRPr="003A47B5">
        <w:rPr>
          <w:lang w:val="fr-FR"/>
        </w:rPr>
        <w:t xml:space="preserve"> </w:t>
      </w:r>
      <w:r w:rsidR="009D3EAC">
        <w:rPr>
          <w:lang w:val="fr-FR"/>
        </w:rPr>
        <w:t>c</w:t>
      </w:r>
      <w:r>
        <w:rPr>
          <w:lang w:val="fr-FR"/>
        </w:rPr>
        <w:t>e mot, ou le mot</w:t>
      </w:r>
      <w:r w:rsidRPr="003A47B5">
        <w:rPr>
          <w:lang w:val="fr-FR"/>
        </w:rPr>
        <w:t xml:space="preserve"> “REQUIS” ou “DEVRA ou DEVRONT”, signifie que la définition est une condition absolue de la spécification</w:t>
      </w:r>
      <w:r w:rsidRPr="00E8543F">
        <w:rPr>
          <w:noProof/>
          <w:lang w:val="fr-FR"/>
        </w:rPr>
        <w:t>;</w:t>
      </w:r>
    </w:p>
    <w:p w14:paraId="7C96C929" w14:textId="244D618A" w:rsidR="00992C0C" w:rsidRDefault="00FD0B79" w:rsidP="00876BA8">
      <w:pPr>
        <w:pStyle w:val="ListParagraph"/>
        <w:numPr>
          <w:ilvl w:val="0"/>
          <w:numId w:val="22"/>
        </w:numPr>
        <w:rPr>
          <w:noProof/>
          <w:lang w:val="fr-FR"/>
        </w:rPr>
      </w:pPr>
      <w:r w:rsidRPr="003A47B5">
        <w:rPr>
          <w:lang w:val="fr-FR"/>
        </w:rPr>
        <w:t>NE DOIT PAS ou NE DOIVENT PAS</w:t>
      </w:r>
      <w:r w:rsidR="00BB0A23">
        <w:rPr>
          <w:lang w:val="fr-FR"/>
        </w:rPr>
        <w:t> :</w:t>
      </w:r>
      <w:r w:rsidRPr="003A47B5">
        <w:rPr>
          <w:lang w:val="fr-FR"/>
        </w:rPr>
        <w:t xml:space="preserve"> </w:t>
      </w:r>
      <w:r w:rsidR="009D3EAC">
        <w:rPr>
          <w:lang w:val="fr-FR"/>
        </w:rPr>
        <w:t>c</w:t>
      </w:r>
      <w:r w:rsidRPr="003A47B5">
        <w:rPr>
          <w:lang w:val="fr-FR"/>
        </w:rPr>
        <w:t>es mots, ou les mots “NE DEVRA PAS ou NE DEVRONT PAS”, signifient que la définition est une interdiction absolue de la spécification</w:t>
      </w:r>
      <w:r w:rsidRPr="00E8543F">
        <w:rPr>
          <w:noProof/>
          <w:lang w:val="fr-FR"/>
        </w:rPr>
        <w:t>;</w:t>
      </w:r>
    </w:p>
    <w:p w14:paraId="60BC9BE6" w14:textId="6F4167B7" w:rsidR="00992C0C" w:rsidRDefault="00FD0B79" w:rsidP="00876BA8">
      <w:pPr>
        <w:pStyle w:val="ListParagraph"/>
        <w:numPr>
          <w:ilvl w:val="0"/>
          <w:numId w:val="22"/>
        </w:numPr>
        <w:rPr>
          <w:noProof/>
          <w:lang w:val="fr-FR"/>
        </w:rPr>
      </w:pPr>
      <w:r w:rsidRPr="003A47B5">
        <w:rPr>
          <w:lang w:val="fr-FR"/>
        </w:rPr>
        <w:t>DEVRAIT ou DEVRAIENT</w:t>
      </w:r>
      <w:r w:rsidR="00BB0A23">
        <w:rPr>
          <w:lang w:val="fr-FR"/>
        </w:rPr>
        <w:t> :</w:t>
      </w:r>
      <w:r w:rsidRPr="003A47B5">
        <w:rPr>
          <w:lang w:val="fr-FR"/>
        </w:rPr>
        <w:t xml:space="preserve"> </w:t>
      </w:r>
      <w:r w:rsidR="009D3EAC">
        <w:rPr>
          <w:lang w:val="fr-FR"/>
        </w:rPr>
        <w:t>c</w:t>
      </w:r>
      <w:r w:rsidRPr="003A47B5">
        <w:rPr>
          <w:lang w:val="fr-FR"/>
        </w:rPr>
        <w:t>e mot, ou l</w:t>
      </w:r>
      <w:r w:rsidR="00BB0A23">
        <w:rPr>
          <w:lang w:val="fr-FR"/>
        </w:rPr>
        <w:t>’</w:t>
      </w:r>
      <w:r w:rsidRPr="003A47B5">
        <w:rPr>
          <w:lang w:val="fr-FR"/>
        </w:rPr>
        <w:t>adjectif “RECOMMANDÉ(S)”, signifie qu</w:t>
      </w:r>
      <w:r w:rsidR="00BB0A23">
        <w:rPr>
          <w:lang w:val="fr-FR"/>
        </w:rPr>
        <w:t>’</w:t>
      </w:r>
      <w:r w:rsidRPr="003A47B5">
        <w:rPr>
          <w:lang w:val="fr-FR"/>
        </w:rPr>
        <w:t>il peut y avoir des raisons valables pour ignorer un terme particulier mais</w:t>
      </w:r>
      <w:r>
        <w:rPr>
          <w:lang w:val="fr-FR"/>
        </w:rPr>
        <w:t xml:space="preserve"> que</w:t>
      </w:r>
      <w:r w:rsidRPr="003A47B5">
        <w:rPr>
          <w:lang w:val="fr-FR"/>
        </w:rPr>
        <w:t xml:space="preserve"> toutes les conséquences doivent être soigneusement évaluées avant de choisir une trajectoire différente</w:t>
      </w:r>
      <w:r w:rsidRPr="00E8543F">
        <w:rPr>
          <w:noProof/>
          <w:lang w:val="fr-FR"/>
        </w:rPr>
        <w:t>;</w:t>
      </w:r>
    </w:p>
    <w:p w14:paraId="6C4D9504" w14:textId="72F300F6" w:rsidR="00FD0B79" w:rsidRPr="00E8543F" w:rsidRDefault="00FD0B79" w:rsidP="00876BA8">
      <w:pPr>
        <w:pStyle w:val="ListParagraph"/>
        <w:numPr>
          <w:ilvl w:val="0"/>
          <w:numId w:val="22"/>
        </w:numPr>
        <w:rPr>
          <w:noProof/>
          <w:lang w:val="fr-FR"/>
        </w:rPr>
      </w:pPr>
      <w:r w:rsidRPr="003A47B5">
        <w:rPr>
          <w:lang w:val="fr-FR"/>
        </w:rPr>
        <w:t>NE DEVRAIT PAS ou NE DEVRAIENT PAS</w:t>
      </w:r>
      <w:r w:rsidR="00BB0A23">
        <w:rPr>
          <w:lang w:val="fr-FR"/>
        </w:rPr>
        <w:t> :</w:t>
      </w:r>
      <w:r w:rsidRPr="003A47B5">
        <w:rPr>
          <w:lang w:val="fr-FR"/>
        </w:rPr>
        <w:t xml:space="preserve"> </w:t>
      </w:r>
      <w:r w:rsidR="009D3EAC">
        <w:rPr>
          <w:lang w:val="fr-FR"/>
        </w:rPr>
        <w:t>c</w:t>
      </w:r>
      <w:r w:rsidRPr="003A47B5">
        <w:rPr>
          <w:lang w:val="fr-FR"/>
        </w:rPr>
        <w:t>es termes, ou les termes “NON RECOMMANDÉ(S)”, signifient qu</w:t>
      </w:r>
      <w:r w:rsidR="00BB0A23">
        <w:rPr>
          <w:lang w:val="fr-FR"/>
        </w:rPr>
        <w:t>’</w:t>
      </w:r>
      <w:r w:rsidRPr="003A47B5">
        <w:rPr>
          <w:lang w:val="fr-FR"/>
        </w:rPr>
        <w:t xml:space="preserve">il peut y avoir des raisons valables </w:t>
      </w:r>
      <w:r>
        <w:rPr>
          <w:lang w:val="fr-FR"/>
        </w:rPr>
        <w:t xml:space="preserve">pour que </w:t>
      </w:r>
      <w:r w:rsidRPr="003A47B5">
        <w:rPr>
          <w:lang w:val="fr-FR"/>
        </w:rPr>
        <w:t xml:space="preserve">le comportement particulier </w:t>
      </w:r>
      <w:r>
        <w:rPr>
          <w:lang w:val="fr-FR"/>
        </w:rPr>
        <w:t>soit</w:t>
      </w:r>
      <w:r w:rsidRPr="003A47B5">
        <w:rPr>
          <w:lang w:val="fr-FR"/>
        </w:rPr>
        <w:t xml:space="preserve"> acceptable ou même utile mais</w:t>
      </w:r>
      <w:r>
        <w:rPr>
          <w:lang w:val="fr-FR"/>
        </w:rPr>
        <w:t xml:space="preserve"> que </w:t>
      </w:r>
      <w:r w:rsidRPr="003A47B5">
        <w:rPr>
          <w:lang w:val="fr-FR"/>
        </w:rPr>
        <w:t>les conséquences doivent être soigneusement évalué</w:t>
      </w:r>
      <w:r>
        <w:rPr>
          <w:lang w:val="fr-FR"/>
        </w:rPr>
        <w:t>es</w:t>
      </w:r>
      <w:r w:rsidRPr="003A47B5">
        <w:rPr>
          <w:lang w:val="fr-FR"/>
        </w:rPr>
        <w:t xml:space="preserve"> avant d</w:t>
      </w:r>
      <w:r w:rsidR="00BB0A23">
        <w:rPr>
          <w:lang w:val="fr-FR"/>
        </w:rPr>
        <w:t>’</w:t>
      </w:r>
      <w:r w:rsidRPr="003A47B5">
        <w:rPr>
          <w:lang w:val="fr-FR"/>
        </w:rPr>
        <w:t>appliquer un comportement assorti de ce</w:t>
      </w:r>
      <w:r>
        <w:rPr>
          <w:lang w:val="fr-FR"/>
        </w:rPr>
        <w:t>tte étiquette</w:t>
      </w:r>
      <w:r w:rsidRPr="00E8543F">
        <w:rPr>
          <w:noProof/>
          <w:lang w:val="fr-FR"/>
        </w:rPr>
        <w:t xml:space="preserve">; </w:t>
      </w:r>
      <w:r w:rsidR="002D56D3">
        <w:rPr>
          <w:noProof/>
          <w:lang w:val="fr-FR"/>
        </w:rPr>
        <w:t xml:space="preserve"> </w:t>
      </w:r>
      <w:r>
        <w:rPr>
          <w:noProof/>
          <w:lang w:val="fr-FR"/>
        </w:rPr>
        <w:t>et</w:t>
      </w:r>
    </w:p>
    <w:p w14:paraId="5B2A1997" w14:textId="06D10A25" w:rsidR="00992C0C" w:rsidRDefault="00FD0B79" w:rsidP="00876BA8">
      <w:pPr>
        <w:pStyle w:val="ListParagraph"/>
        <w:numPr>
          <w:ilvl w:val="0"/>
          <w:numId w:val="22"/>
        </w:numPr>
        <w:rPr>
          <w:noProof/>
          <w:lang w:val="fr-FR"/>
        </w:rPr>
      </w:pPr>
      <w:r w:rsidRPr="003A47B5">
        <w:rPr>
          <w:lang w:val="fr-FR"/>
        </w:rPr>
        <w:t>PEUT ou PEUVENT</w:t>
      </w:r>
      <w:r w:rsidR="00BB0A23">
        <w:rPr>
          <w:lang w:val="fr-FR"/>
        </w:rPr>
        <w:t> :</w:t>
      </w:r>
      <w:r w:rsidRPr="003A47B5">
        <w:rPr>
          <w:lang w:val="fr-FR"/>
        </w:rPr>
        <w:t xml:space="preserve"> </w:t>
      </w:r>
      <w:r w:rsidR="009D3EAC">
        <w:rPr>
          <w:lang w:val="fr-FR"/>
        </w:rPr>
        <w:t>c</w:t>
      </w:r>
      <w:r w:rsidRPr="003A47B5">
        <w:rPr>
          <w:lang w:val="fr-FR"/>
        </w:rPr>
        <w:t>e mot</w:t>
      </w:r>
      <w:r>
        <w:rPr>
          <w:lang w:val="fr-FR"/>
        </w:rPr>
        <w:t>,</w:t>
      </w:r>
      <w:r w:rsidRPr="003A47B5">
        <w:rPr>
          <w:lang w:val="fr-FR"/>
        </w:rPr>
        <w:t xml:space="preserve"> ou l</w:t>
      </w:r>
      <w:r w:rsidR="00BB0A23">
        <w:rPr>
          <w:lang w:val="fr-FR"/>
        </w:rPr>
        <w:t>’</w:t>
      </w:r>
      <w:r w:rsidRPr="003A47B5">
        <w:rPr>
          <w:lang w:val="fr-FR"/>
        </w:rPr>
        <w:t>adjectif “FACULTATIF(S)”</w:t>
      </w:r>
      <w:r>
        <w:rPr>
          <w:lang w:val="fr-FR"/>
        </w:rPr>
        <w:t>,</w:t>
      </w:r>
      <w:r w:rsidRPr="003A47B5">
        <w:rPr>
          <w:lang w:val="fr-FR"/>
        </w:rPr>
        <w:t xml:space="preserve"> signifie qu</w:t>
      </w:r>
      <w:r w:rsidR="00BB0A23">
        <w:rPr>
          <w:lang w:val="fr-FR"/>
        </w:rPr>
        <w:t>’</w:t>
      </w:r>
      <w:r w:rsidRPr="003A47B5">
        <w:rPr>
          <w:lang w:val="fr-FR"/>
        </w:rPr>
        <w:t>un élément est véritablement facultatif</w:t>
      </w:r>
      <w:r>
        <w:rPr>
          <w:lang w:val="fr-FR"/>
        </w:rPr>
        <w:t xml:space="preserve"> et ne constitue qu</w:t>
      </w:r>
      <w:r w:rsidR="00BB0A23">
        <w:rPr>
          <w:lang w:val="fr-FR"/>
        </w:rPr>
        <w:t>’</w:t>
      </w:r>
      <w:r>
        <w:rPr>
          <w:lang w:val="fr-FR"/>
        </w:rPr>
        <w:t>une option parmi beaucoup d</w:t>
      </w:r>
      <w:r w:rsidR="00BB0A23">
        <w:rPr>
          <w:lang w:val="fr-FR"/>
        </w:rPr>
        <w:t>’</w:t>
      </w:r>
      <w:r>
        <w:rPr>
          <w:lang w:val="fr-FR"/>
        </w:rPr>
        <w:t>autres</w:t>
      </w:r>
      <w:r w:rsidR="003857EC" w:rsidRPr="00982192">
        <w:rPr>
          <w:noProof/>
          <w:lang w:val="fr-FR"/>
        </w:rPr>
        <w:t>.</w:t>
      </w:r>
    </w:p>
    <w:p w14:paraId="13541BDD" w14:textId="3178347C" w:rsidR="00FA01DE" w:rsidRPr="00E8543F" w:rsidRDefault="00FA01DE" w:rsidP="00CE01DA">
      <w:pPr>
        <w:pStyle w:val="Heading2"/>
        <w:keepLines/>
        <w:spacing w:before="170" w:after="170"/>
        <w:rPr>
          <w:noProof/>
          <w:lang w:val="fr-FR"/>
        </w:rPr>
      </w:pPr>
      <w:bookmarkStart w:id="34" w:name="_Toc515967944"/>
      <w:bookmarkStart w:id="35" w:name="_Toc515967996"/>
      <w:bookmarkStart w:id="36" w:name="_Toc516045304"/>
      <w:bookmarkStart w:id="37" w:name="_Toc54363356"/>
      <w:bookmarkStart w:id="38" w:name="_Toc212824873"/>
      <w:bookmarkEnd w:id="34"/>
      <w:bookmarkEnd w:id="35"/>
      <w:bookmarkEnd w:id="36"/>
      <w:r w:rsidRPr="00E8543F">
        <w:rPr>
          <w:noProof/>
          <w:lang w:val="fr-FR"/>
        </w:rPr>
        <w:t>Notations</w:t>
      </w:r>
      <w:bookmarkEnd w:id="37"/>
      <w:bookmarkEnd w:id="38"/>
    </w:p>
    <w:p w14:paraId="1CBDBC1D" w14:textId="5CA0BCBE" w:rsidR="00FA01DE" w:rsidRPr="00E8543F" w:rsidRDefault="00FA01DE" w:rsidP="00A2376B">
      <w:pPr>
        <w:pStyle w:val="Heading3"/>
        <w:spacing w:before="170"/>
        <w:ind w:left="0"/>
      </w:pPr>
      <w:bookmarkStart w:id="39" w:name="_Toc54363357"/>
      <w:bookmarkStart w:id="40" w:name="_Toc212824874"/>
      <w:r>
        <w:t>N</w:t>
      </w:r>
      <w:r w:rsidRPr="00E8543F">
        <w:t>otations</w:t>
      </w:r>
      <w:r>
        <w:t xml:space="preserve"> générales</w:t>
      </w:r>
      <w:bookmarkEnd w:id="39"/>
      <w:bookmarkEnd w:id="40"/>
    </w:p>
    <w:p w14:paraId="35E65B4F" w14:textId="49F736C3" w:rsidR="00FA01DE" w:rsidRPr="00E8543F" w:rsidRDefault="00FA01DE" w:rsidP="00CE01DA">
      <w:pPr>
        <w:spacing w:before="170" w:after="170"/>
        <w:rPr>
          <w:rFonts w:eastAsia="SimSun"/>
          <w:noProof/>
          <w:lang w:val="fr-FR" w:eastAsia="zh-CN"/>
        </w:rPr>
      </w:pPr>
      <w:r w:rsidRPr="003B7D75">
        <w:fldChar w:fldCharType="begin"/>
      </w:r>
      <w:r w:rsidRPr="00334310">
        <w:rPr>
          <w:lang w:val="fr-CH"/>
        </w:rPr>
        <w:instrText xml:space="preserve"> AUTONUM  </w:instrText>
      </w:r>
      <w:r w:rsidRPr="003B7D75">
        <w:fldChar w:fldCharType="end"/>
      </w:r>
      <w:r w:rsidRPr="00E8543F">
        <w:rPr>
          <w:rFonts w:eastAsia="SimSun"/>
          <w:noProof/>
          <w:lang w:val="fr-FR" w:eastAsia="zh-CN"/>
        </w:rPr>
        <w:tab/>
        <w:t>Les notations ci</w:t>
      </w:r>
      <w:r w:rsidR="00BB0A23">
        <w:rPr>
          <w:rFonts w:eastAsia="MS Gothic" w:cs="Arial" w:hint="eastAsia"/>
          <w:noProof/>
          <w:lang w:val="fr-FR" w:eastAsia="zh-CN"/>
        </w:rPr>
        <w:t>-</w:t>
      </w:r>
      <w:r w:rsidRPr="00E8543F">
        <w:rPr>
          <w:rFonts w:eastAsia="SimSun"/>
          <w:noProof/>
          <w:lang w:val="fr-FR" w:eastAsia="zh-CN"/>
        </w:rPr>
        <w:t>apr</w:t>
      </w:r>
      <w:r w:rsidRPr="00E8543F">
        <w:rPr>
          <w:rFonts w:eastAsia="SimSun" w:cs="Arial"/>
          <w:noProof/>
          <w:lang w:val="fr-FR" w:eastAsia="zh-CN"/>
        </w:rPr>
        <w:t>è</w:t>
      </w:r>
      <w:r w:rsidRPr="00E8543F">
        <w:rPr>
          <w:rFonts w:eastAsia="SimSun"/>
          <w:noProof/>
          <w:lang w:val="fr-FR" w:eastAsia="zh-CN"/>
        </w:rPr>
        <w:t>s sont utilis</w:t>
      </w:r>
      <w:r w:rsidRPr="00E8543F">
        <w:rPr>
          <w:rFonts w:eastAsia="SimSun" w:cs="Arial"/>
          <w:noProof/>
          <w:lang w:val="fr-FR" w:eastAsia="zh-CN"/>
        </w:rPr>
        <w:t>é</w:t>
      </w:r>
      <w:r w:rsidRPr="00E8543F">
        <w:rPr>
          <w:rFonts w:eastAsia="SimSun"/>
          <w:noProof/>
          <w:lang w:val="fr-FR" w:eastAsia="zh-CN"/>
        </w:rPr>
        <w:t>es d</w:t>
      </w:r>
      <w:r w:rsidR="00BB0A23">
        <w:rPr>
          <w:rFonts w:eastAsia="SimSun" w:cs="Arial"/>
          <w:noProof/>
          <w:lang w:val="fr-FR" w:eastAsia="zh-CN"/>
        </w:rPr>
        <w:t>’</w:t>
      </w:r>
      <w:r w:rsidRPr="00E8543F">
        <w:rPr>
          <w:rFonts w:eastAsia="SimSun"/>
          <w:noProof/>
          <w:lang w:val="fr-FR" w:eastAsia="zh-CN"/>
        </w:rPr>
        <w:t xml:space="preserve">un bout </w:t>
      </w:r>
      <w:r w:rsidRPr="00E8543F">
        <w:rPr>
          <w:rFonts w:eastAsia="SimSun" w:cs="Arial"/>
          <w:noProof/>
          <w:lang w:val="fr-FR" w:eastAsia="zh-CN"/>
        </w:rPr>
        <w:t>à</w:t>
      </w:r>
      <w:r w:rsidRPr="00E8543F">
        <w:rPr>
          <w:rFonts w:eastAsia="SimSun"/>
          <w:noProof/>
          <w:lang w:val="fr-FR" w:eastAsia="zh-CN"/>
        </w:rPr>
        <w:t xml:space="preserve"> l</w:t>
      </w:r>
      <w:r w:rsidR="00BB0A23">
        <w:rPr>
          <w:rFonts w:eastAsia="SimSun" w:cs="Arial"/>
          <w:noProof/>
          <w:lang w:val="fr-FR" w:eastAsia="zh-CN"/>
        </w:rPr>
        <w:t>’</w:t>
      </w:r>
      <w:r w:rsidRPr="00E8543F">
        <w:rPr>
          <w:rFonts w:eastAsia="SimSun"/>
          <w:noProof/>
          <w:lang w:val="fr-FR" w:eastAsia="zh-CN"/>
        </w:rPr>
        <w:t>autre du pr</w:t>
      </w:r>
      <w:r w:rsidRPr="00E8543F">
        <w:rPr>
          <w:rFonts w:eastAsia="SimSun" w:cs="Arial"/>
          <w:noProof/>
          <w:lang w:val="fr-FR" w:eastAsia="zh-CN"/>
        </w:rPr>
        <w:t>é</w:t>
      </w:r>
      <w:r w:rsidRPr="00E8543F">
        <w:rPr>
          <w:rFonts w:eastAsia="SimSun"/>
          <w:noProof/>
          <w:lang w:val="fr-FR" w:eastAsia="zh-CN"/>
        </w:rPr>
        <w:t>sent document</w:t>
      </w:r>
      <w:r w:rsidR="00BB0A23">
        <w:rPr>
          <w:rFonts w:eastAsia="SimSun"/>
          <w:noProof/>
          <w:lang w:val="fr-FR" w:eastAsia="zh-CN"/>
        </w:rPr>
        <w:t> :</w:t>
      </w:r>
    </w:p>
    <w:p w14:paraId="6149B712" w14:textId="1A601A60" w:rsidR="00FA01DE" w:rsidRPr="00E8543F" w:rsidRDefault="00FA01DE" w:rsidP="00CE01DA">
      <w:pPr>
        <w:numPr>
          <w:ilvl w:val="1"/>
          <w:numId w:val="4"/>
        </w:numPr>
        <w:tabs>
          <w:tab w:val="clear" w:pos="709"/>
          <w:tab w:val="num" w:pos="1134"/>
        </w:tabs>
        <w:spacing w:before="170" w:after="170"/>
        <w:ind w:left="1134" w:hanging="567"/>
        <w:rPr>
          <w:rFonts w:cs="Arial"/>
          <w:noProof/>
          <w:szCs w:val="17"/>
          <w:lang w:val="fr-FR"/>
        </w:rPr>
      </w:pPr>
      <w:r w:rsidRPr="00E8543F">
        <w:rPr>
          <w:rFonts w:eastAsia="Times New Roman" w:cs="Arial"/>
          <w:noProof/>
          <w:szCs w:val="17"/>
          <w:lang w:val="fr-FR"/>
        </w:rPr>
        <w:t>&lt;&gt;</w:t>
      </w:r>
      <w:r w:rsidR="00BB0A23">
        <w:rPr>
          <w:rFonts w:eastAsia="Times New Roman" w:cs="Arial"/>
          <w:noProof/>
          <w:szCs w:val="17"/>
          <w:lang w:val="fr-FR"/>
        </w:rPr>
        <w:t> :</w:t>
      </w:r>
      <w:r w:rsidRPr="00E8543F">
        <w:rPr>
          <w:rFonts w:eastAsia="Times New Roman" w:cs="Arial"/>
          <w:noProof/>
          <w:szCs w:val="17"/>
          <w:lang w:val="fr-FR"/>
        </w:rPr>
        <w:t xml:space="preserve"> indique un terme utilisé pour décrire un espace qualifié qui, dans la mise en œuvre, sera remplacé par une valeur d</w:t>
      </w:r>
      <w:r w:rsidR="00BB0A23">
        <w:rPr>
          <w:rFonts w:eastAsia="Times New Roman" w:cs="Arial"/>
          <w:noProof/>
          <w:szCs w:val="17"/>
          <w:lang w:val="fr-FR"/>
        </w:rPr>
        <w:t>’</w:t>
      </w:r>
      <w:r w:rsidRPr="00E8543F">
        <w:rPr>
          <w:rFonts w:eastAsia="Times New Roman" w:cs="Arial"/>
          <w:noProof/>
          <w:szCs w:val="17"/>
          <w:lang w:val="fr-FR"/>
        </w:rPr>
        <w:t>instance spécifique;</w:t>
      </w:r>
    </w:p>
    <w:p w14:paraId="6401116B" w14:textId="1981BD7A" w:rsidR="00FA01DE" w:rsidRPr="00E8543F" w:rsidRDefault="00FA01DE" w:rsidP="00CE01DA">
      <w:pPr>
        <w:numPr>
          <w:ilvl w:val="1"/>
          <w:numId w:val="4"/>
        </w:numPr>
        <w:tabs>
          <w:tab w:val="clear" w:pos="709"/>
          <w:tab w:val="num" w:pos="1134"/>
        </w:tabs>
        <w:spacing w:before="170" w:after="170"/>
        <w:ind w:left="1134" w:hanging="567"/>
        <w:rPr>
          <w:rFonts w:cs="Arial"/>
          <w:noProof/>
          <w:szCs w:val="17"/>
          <w:lang w:val="fr-FR"/>
        </w:rPr>
      </w:pPr>
      <w:r w:rsidRPr="00E8543F">
        <w:rPr>
          <w:rFonts w:eastAsia="Times New Roman" w:cs="Arial"/>
          <w:noProof/>
          <w:szCs w:val="17"/>
          <w:lang w:val="fr-FR"/>
        </w:rPr>
        <w:t>“</w:t>
      </w:r>
      <w:r w:rsidR="00992C0C">
        <w:rPr>
          <w:rFonts w:eastAsia="Times New Roman" w:cs="Arial"/>
          <w:noProof/>
          <w:szCs w:val="17"/>
          <w:lang w:val="fr-FR"/>
        </w:rPr>
        <w:t>”</w:t>
      </w:r>
      <w:r w:rsidR="00BB0A23">
        <w:rPr>
          <w:rFonts w:eastAsia="Times New Roman" w:cs="Arial"/>
          <w:noProof/>
          <w:szCs w:val="17"/>
          <w:lang w:val="fr-FR"/>
        </w:rPr>
        <w:t> :</w:t>
      </w:r>
      <w:r w:rsidRPr="00E8543F">
        <w:rPr>
          <w:rFonts w:eastAsia="Times New Roman" w:cs="Arial"/>
          <w:noProof/>
          <w:szCs w:val="17"/>
          <w:lang w:val="fr-FR"/>
        </w:rPr>
        <w:t xml:space="preserve"> indique que le texte entre guillemets doit être utilisé in extenso dans la mise en œuvre;</w:t>
      </w:r>
    </w:p>
    <w:p w14:paraId="0EFC1F8C" w14:textId="6BAA1121" w:rsidR="00992C0C" w:rsidRDefault="00FA01DE"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 }</w:t>
      </w:r>
      <w:r w:rsidR="00BB0A23">
        <w:rPr>
          <w:rFonts w:eastAsia="Times New Roman" w:cs="Arial"/>
          <w:noProof/>
          <w:szCs w:val="17"/>
          <w:lang w:val="fr-FR"/>
        </w:rPr>
        <w:t> :</w:t>
      </w:r>
      <w:r w:rsidRPr="00E8543F">
        <w:rPr>
          <w:rFonts w:eastAsia="Times New Roman" w:cs="Arial"/>
          <w:noProof/>
          <w:szCs w:val="17"/>
          <w:lang w:val="fr-FR"/>
        </w:rPr>
        <w:t xml:space="preserve"> indique que l</w:t>
      </w:r>
      <w:r>
        <w:rPr>
          <w:rFonts w:eastAsia="Times New Roman" w:cs="Arial"/>
          <w:noProof/>
          <w:szCs w:val="17"/>
          <w:lang w:val="fr-FR"/>
        </w:rPr>
        <w:t>a mise en œuvre est facultative</w:t>
      </w:r>
      <w:r w:rsidRPr="00E8543F">
        <w:rPr>
          <w:rFonts w:eastAsia="Times New Roman" w:cs="Arial"/>
          <w:noProof/>
          <w:szCs w:val="17"/>
          <w:lang w:val="fr-FR"/>
        </w:rPr>
        <w:t>;</w:t>
      </w:r>
      <w:r w:rsidR="003B7D75">
        <w:rPr>
          <w:rFonts w:eastAsia="Times New Roman" w:cs="Arial"/>
          <w:noProof/>
          <w:szCs w:val="17"/>
          <w:lang w:val="fr-FR"/>
        </w:rPr>
        <w:t xml:space="preserve"> </w:t>
      </w:r>
      <w:r w:rsidR="00B70D42">
        <w:rPr>
          <w:rFonts w:eastAsia="Times New Roman" w:cs="Arial"/>
          <w:noProof/>
          <w:szCs w:val="17"/>
          <w:lang w:val="fr-FR"/>
        </w:rPr>
        <w:t xml:space="preserve"> </w:t>
      </w:r>
      <w:r w:rsidR="003B7D75">
        <w:rPr>
          <w:rFonts w:eastAsia="Times New Roman" w:cs="Arial"/>
          <w:noProof/>
          <w:szCs w:val="17"/>
          <w:lang w:val="fr-FR"/>
        </w:rPr>
        <w:t>et</w:t>
      </w:r>
    </w:p>
    <w:p w14:paraId="66C53A03" w14:textId="2E9A0363" w:rsidR="004110F3" w:rsidRDefault="00FA01DE" w:rsidP="00CE01DA">
      <w:pPr>
        <w:numPr>
          <w:ilvl w:val="1"/>
          <w:numId w:val="4"/>
        </w:numPr>
        <w:tabs>
          <w:tab w:val="clear" w:pos="709"/>
          <w:tab w:val="num" w:pos="1134"/>
        </w:tabs>
        <w:spacing w:before="170" w:after="170"/>
        <w:ind w:left="1134" w:hanging="567"/>
        <w:rPr>
          <w:rFonts w:cs="Arial"/>
          <w:noProof/>
          <w:szCs w:val="17"/>
          <w:lang w:val="fr-FR"/>
        </w:rPr>
      </w:pPr>
      <w:r w:rsidRPr="00E8543F">
        <w:rPr>
          <w:rFonts w:ascii="Courier New" w:hAnsi="Courier New" w:cs="Courier New"/>
          <w:noProof/>
          <w:szCs w:val="17"/>
          <w:lang w:val="fr-FR"/>
        </w:rPr>
        <w:t xml:space="preserve">Courier </w:t>
      </w:r>
      <w:r w:rsidR="00797529" w:rsidRPr="00A21BF0">
        <w:rPr>
          <w:rFonts w:ascii="Courier New" w:hAnsi="Courier New" w:cs="Courier New"/>
          <w:szCs w:val="17"/>
          <w:lang w:val="fr-FR"/>
        </w:rPr>
        <w:t>New</w:t>
      </w:r>
      <w:r w:rsidR="00797529" w:rsidRPr="00E8543F">
        <w:rPr>
          <w:rFonts w:ascii="Courier New" w:hAnsi="Courier New" w:cs="Courier New"/>
          <w:noProof/>
          <w:szCs w:val="17"/>
          <w:lang w:val="fr-FR"/>
        </w:rPr>
        <w:t xml:space="preserve"> </w:t>
      </w:r>
      <w:r w:rsidRPr="00E8543F">
        <w:rPr>
          <w:rFonts w:ascii="Courier New" w:hAnsi="Courier New" w:cs="Courier New"/>
          <w:noProof/>
          <w:szCs w:val="17"/>
          <w:lang w:val="fr-FR"/>
        </w:rPr>
        <w:t>font</w:t>
      </w:r>
      <w:r w:rsidR="00BB0A23">
        <w:rPr>
          <w:rFonts w:ascii="Courier New" w:hAnsi="Courier New" w:cs="Courier New"/>
          <w:noProof/>
          <w:szCs w:val="17"/>
          <w:lang w:val="fr-FR"/>
        </w:rPr>
        <w:t> :</w:t>
      </w:r>
      <w:r>
        <w:rPr>
          <w:rFonts w:cs="Arial"/>
          <w:noProof/>
          <w:szCs w:val="17"/>
          <w:lang w:val="fr-FR"/>
        </w:rPr>
        <w:t xml:space="preserve"> i</w:t>
      </w:r>
      <w:r w:rsidRPr="00E8543F">
        <w:rPr>
          <w:rFonts w:cs="Arial"/>
          <w:noProof/>
          <w:szCs w:val="17"/>
          <w:lang w:val="fr-FR"/>
        </w:rPr>
        <w:t>ndi</w:t>
      </w:r>
      <w:r>
        <w:rPr>
          <w:rFonts w:cs="Arial"/>
          <w:noProof/>
          <w:szCs w:val="17"/>
          <w:lang w:val="fr-FR"/>
        </w:rPr>
        <w:t>que les mots</w:t>
      </w:r>
      <w:r w:rsidR="00370F20">
        <w:rPr>
          <w:rFonts w:cs="Arial"/>
          <w:noProof/>
          <w:szCs w:val="17"/>
          <w:lang w:val="fr-FR"/>
        </w:rPr>
        <w:t>-</w:t>
      </w:r>
      <w:r>
        <w:rPr>
          <w:rFonts w:cs="Arial"/>
          <w:noProof/>
          <w:szCs w:val="17"/>
          <w:lang w:val="fr-FR"/>
        </w:rPr>
        <w:t>clés ou le code source</w:t>
      </w:r>
      <w:r w:rsidRPr="00E8543F">
        <w:rPr>
          <w:rFonts w:cs="Arial"/>
          <w:noProof/>
          <w:szCs w:val="17"/>
          <w:lang w:val="fr-FR"/>
        </w:rPr>
        <w:t>.</w:t>
      </w:r>
    </w:p>
    <w:p w14:paraId="6D2AC645" w14:textId="6635C1C8" w:rsidR="00921F5F" w:rsidRPr="00921F5F" w:rsidRDefault="00921F5F" w:rsidP="00CE01DA">
      <w:pPr>
        <w:spacing w:before="170" w:after="170"/>
        <w:rPr>
          <w:lang w:val="fr-FR"/>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Pr>
          <w:rFonts w:eastAsia="SimSun"/>
          <w:noProof/>
          <w:lang w:val="fr-FR" w:eastAsia="zh-CN"/>
        </w:rPr>
        <w:tab/>
        <w:t>Les adresses URL fournies dans la présente norme ne le sont qu</w:t>
      </w:r>
      <w:r w:rsidR="00BB0A23">
        <w:rPr>
          <w:rFonts w:eastAsia="SimSun"/>
          <w:noProof/>
          <w:lang w:val="fr-FR" w:eastAsia="zh-CN"/>
        </w:rPr>
        <w:t>’</w:t>
      </w:r>
      <w:r>
        <w:rPr>
          <w:rFonts w:eastAsia="SimSun"/>
          <w:noProof/>
          <w:lang w:val="fr-FR" w:eastAsia="zh-CN"/>
        </w:rPr>
        <w:t>à titre d</w:t>
      </w:r>
      <w:r w:rsidR="00BB0A23">
        <w:rPr>
          <w:rFonts w:eastAsia="SimSun"/>
          <w:noProof/>
          <w:lang w:val="fr-FR" w:eastAsia="zh-CN"/>
        </w:rPr>
        <w:t>’</w:t>
      </w:r>
      <w:r>
        <w:rPr>
          <w:rFonts w:eastAsia="SimSun"/>
          <w:noProof/>
          <w:lang w:val="fr-FR" w:eastAsia="zh-CN"/>
        </w:rPr>
        <w:t>exemples et ne sont pas opérationnelles.</w:t>
      </w:r>
    </w:p>
    <w:p w14:paraId="2F4B1340" w14:textId="1B071AE5" w:rsidR="004110F3" w:rsidRPr="004110F3" w:rsidRDefault="00FA01DE" w:rsidP="00A2376B">
      <w:pPr>
        <w:pStyle w:val="Heading3"/>
        <w:spacing w:before="170"/>
        <w:ind w:left="0"/>
      </w:pPr>
      <w:bookmarkStart w:id="41" w:name="_Toc54363358"/>
      <w:bookmarkStart w:id="42" w:name="_Toc212824875"/>
      <w:r w:rsidRPr="00E8543F">
        <w:t>Identificateurs de règle</w:t>
      </w:r>
      <w:bookmarkEnd w:id="41"/>
      <w:bookmarkEnd w:id="42"/>
    </w:p>
    <w:p w14:paraId="5BF41755" w14:textId="53721088" w:rsidR="00FA01DE" w:rsidRPr="00E8543F" w:rsidRDefault="00FA01DE" w:rsidP="00CE01DA">
      <w:pPr>
        <w:spacing w:before="170" w:after="170"/>
        <w:rPr>
          <w:rFonts w:eastAsia="SimSun"/>
          <w:noProof/>
          <w:lang w:val="fr-FR" w:eastAsia="zh-CN"/>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sidRPr="00E8543F">
        <w:rPr>
          <w:rFonts w:eastAsia="SimSun"/>
          <w:noProof/>
          <w:lang w:val="fr-FR" w:eastAsia="zh-CN"/>
        </w:rPr>
        <w:tab/>
        <w:t>Toutes les règles de conception sont normativ</w:t>
      </w:r>
      <w:r w:rsidR="00334310" w:rsidRPr="00E8543F">
        <w:rPr>
          <w:rFonts w:eastAsia="SimSun"/>
          <w:noProof/>
          <w:lang w:val="fr-FR" w:eastAsia="zh-CN"/>
        </w:rPr>
        <w:t>es</w:t>
      </w:r>
      <w:r w:rsidR="00334310">
        <w:rPr>
          <w:rFonts w:eastAsia="SimSun"/>
          <w:noProof/>
          <w:lang w:val="fr-FR" w:eastAsia="zh-CN"/>
        </w:rPr>
        <w:t xml:space="preserve">.  </w:t>
      </w:r>
      <w:r w:rsidR="00334310" w:rsidRPr="008F1095">
        <w:rPr>
          <w:rFonts w:eastAsia="SimSun"/>
          <w:noProof/>
          <w:lang w:val="fr-FR" w:eastAsia="zh-CN"/>
        </w:rPr>
        <w:t>Le</w:t>
      </w:r>
      <w:r w:rsidRPr="008F1095">
        <w:rPr>
          <w:rFonts w:eastAsia="SimSun"/>
          <w:noProof/>
          <w:lang w:val="fr-FR" w:eastAsia="zh-CN"/>
        </w:rPr>
        <w:t>s règles de conception sont identifiées au moyen d</w:t>
      </w:r>
      <w:r w:rsidR="00BB0A23">
        <w:rPr>
          <w:rFonts w:eastAsia="SimSun"/>
          <w:noProof/>
          <w:lang w:val="fr-FR" w:eastAsia="zh-CN"/>
        </w:rPr>
        <w:t>’</w:t>
      </w:r>
      <w:r w:rsidRPr="008F1095">
        <w:rPr>
          <w:rFonts w:eastAsia="SimSun"/>
          <w:noProof/>
          <w:lang w:val="fr-FR" w:eastAsia="zh-CN"/>
        </w:rPr>
        <w:t xml:space="preserve">un préfixe de </w:t>
      </w:r>
      <w:r w:rsidRPr="00E8543F">
        <w:rPr>
          <w:rFonts w:eastAsia="SimSun"/>
          <w:noProof/>
          <w:lang w:val="fr-FR" w:eastAsia="zh-CN"/>
        </w:rPr>
        <w:t>[XX</w:t>
      </w:r>
      <w:r w:rsidR="00BB0A23">
        <w:rPr>
          <w:rFonts w:eastAsia="SimSun"/>
          <w:noProof/>
          <w:lang w:val="fr-FR" w:eastAsia="zh-CN"/>
        </w:rPr>
        <w:t>-</w:t>
      </w:r>
      <w:r w:rsidRPr="00E8543F">
        <w:rPr>
          <w:rFonts w:eastAsia="SimSun"/>
          <w:noProof/>
          <w:lang w:val="fr-FR" w:eastAsia="zh-CN"/>
        </w:rPr>
        <w:t>nn</w:t>
      </w:r>
      <w:r w:rsidR="000B46F0">
        <w:rPr>
          <w:rFonts w:eastAsia="SimSun"/>
          <w:noProof/>
          <w:lang w:val="fr-FR" w:eastAsia="zh-CN"/>
        </w:rPr>
        <w:t>]</w:t>
      </w:r>
      <w:r w:rsidR="000B46F0">
        <w:rPr>
          <w:rFonts w:eastAsia="SimSun"/>
          <w:noProof/>
          <w:lang w:val="fr-FR" w:eastAsia="zh-CN"/>
        </w:rPr>
        <w:tab/>
      </w:r>
      <w:r>
        <w:rPr>
          <w:rFonts w:eastAsia="SimSun"/>
          <w:noProof/>
          <w:lang w:val="fr-FR" w:eastAsia="zh-CN"/>
        </w:rPr>
        <w:t xml:space="preserve">ou </w:t>
      </w:r>
      <w:r w:rsidRPr="00E8543F">
        <w:rPr>
          <w:rFonts w:eastAsia="SimSun"/>
          <w:noProof/>
          <w:lang w:val="fr-FR" w:eastAsia="zh-CN"/>
        </w:rPr>
        <w:t>[XXY</w:t>
      </w:r>
      <w:r w:rsidR="00BB0A23">
        <w:rPr>
          <w:rFonts w:eastAsia="SimSun"/>
          <w:noProof/>
          <w:lang w:val="fr-FR" w:eastAsia="zh-CN"/>
        </w:rPr>
        <w:t>-</w:t>
      </w:r>
      <w:r w:rsidRPr="00E8543F">
        <w:rPr>
          <w:rFonts w:eastAsia="SimSun"/>
          <w:noProof/>
          <w:lang w:val="fr-FR" w:eastAsia="zh-CN"/>
        </w:rPr>
        <w:t>nn].</w:t>
      </w:r>
    </w:p>
    <w:p w14:paraId="01A49804" w14:textId="4F0B1F4A" w:rsidR="00992C0C" w:rsidRDefault="00FA01DE" w:rsidP="00CE01DA">
      <w:pPr>
        <w:tabs>
          <w:tab w:val="left" w:pos="1134"/>
        </w:tabs>
        <w:spacing w:before="170" w:after="170"/>
        <w:ind w:left="567"/>
        <w:rPr>
          <w:rFonts w:eastAsia="Times New Roman" w:cs="Arial"/>
          <w:noProof/>
          <w:szCs w:val="17"/>
          <w:lang w:val="fr-FR"/>
        </w:rPr>
      </w:pPr>
      <w:r w:rsidRPr="00E8543F">
        <w:rPr>
          <w:rFonts w:eastAsia="Times New Roman" w:cs="Arial"/>
          <w:noProof/>
          <w:szCs w:val="17"/>
          <w:lang w:val="fr-FR"/>
        </w:rPr>
        <w:t>a)</w:t>
      </w:r>
      <w:r w:rsidR="009042A1">
        <w:rPr>
          <w:rFonts w:eastAsia="Times New Roman" w:cs="Arial"/>
          <w:noProof/>
          <w:szCs w:val="17"/>
          <w:lang w:val="fr-FR"/>
        </w:rPr>
        <w:tab/>
      </w:r>
      <w:r w:rsidRPr="008F1095">
        <w:rPr>
          <w:rFonts w:eastAsia="Times New Roman" w:cs="Arial"/>
          <w:noProof/>
          <w:szCs w:val="17"/>
          <w:lang w:val="fr-FR"/>
        </w:rPr>
        <w:t xml:space="preserve">La valeur </w:t>
      </w:r>
      <w:r w:rsidR="00992C0C">
        <w:rPr>
          <w:rFonts w:eastAsia="Times New Roman" w:cs="Arial"/>
          <w:noProof/>
          <w:szCs w:val="17"/>
          <w:lang w:val="fr-FR"/>
        </w:rPr>
        <w:t>“</w:t>
      </w:r>
      <w:r w:rsidR="00992C0C" w:rsidRPr="008F1095">
        <w:rPr>
          <w:rFonts w:eastAsia="Times New Roman" w:cs="Arial"/>
          <w:noProof/>
          <w:szCs w:val="17"/>
          <w:lang w:val="fr-FR"/>
        </w:rPr>
        <w:t>X</w:t>
      </w:r>
      <w:r w:rsidRPr="008F1095">
        <w:rPr>
          <w:rFonts w:eastAsia="Times New Roman" w:cs="Arial"/>
          <w:noProof/>
          <w:szCs w:val="17"/>
          <w:lang w:val="fr-FR"/>
        </w:rPr>
        <w:t>X” est un préfixe qui sert à classer les types de règle</w:t>
      </w:r>
      <w:r w:rsidR="00361AD9">
        <w:rPr>
          <w:rFonts w:eastAsia="Times New Roman" w:cs="Arial"/>
          <w:noProof/>
          <w:szCs w:val="17"/>
          <w:lang w:val="fr-FR"/>
        </w:rPr>
        <w:t>s</w:t>
      </w:r>
      <w:r w:rsidRPr="008F1095">
        <w:rPr>
          <w:rFonts w:eastAsia="Times New Roman" w:cs="Arial"/>
          <w:noProof/>
          <w:szCs w:val="17"/>
          <w:lang w:val="fr-FR"/>
        </w:rPr>
        <w:t xml:space="preserve"> comme suit</w:t>
      </w:r>
      <w:r w:rsidR="00BB0A23">
        <w:rPr>
          <w:rFonts w:eastAsia="Times New Roman" w:cs="Arial"/>
          <w:noProof/>
          <w:szCs w:val="17"/>
          <w:lang w:val="fr-FR"/>
        </w:rPr>
        <w:t> :</w:t>
      </w:r>
    </w:p>
    <w:p w14:paraId="54300549" w14:textId="455B6918" w:rsidR="00FA01DE" w:rsidRPr="00E8543F" w:rsidRDefault="00FA01DE" w:rsidP="00CE01DA">
      <w:pPr>
        <w:numPr>
          <w:ilvl w:val="2"/>
          <w:numId w:val="24"/>
        </w:numPr>
        <w:tabs>
          <w:tab w:val="clear" w:pos="1800"/>
          <w:tab w:val="num" w:pos="1701"/>
        </w:tabs>
        <w:spacing w:before="170" w:after="170"/>
        <w:ind w:left="1701" w:hanging="567"/>
        <w:rPr>
          <w:rFonts w:eastAsia="Times New Roman" w:cs="Arial"/>
          <w:noProof/>
          <w:szCs w:val="17"/>
          <w:lang w:val="fr-FR"/>
        </w:rPr>
      </w:pPr>
      <w:r w:rsidRPr="00E8543F">
        <w:rPr>
          <w:rFonts w:eastAsia="Times New Roman" w:cs="Arial"/>
          <w:noProof/>
          <w:szCs w:val="17"/>
          <w:lang w:val="fr-FR"/>
        </w:rPr>
        <w:t xml:space="preserve">WS </w:t>
      </w:r>
      <w:r>
        <w:rPr>
          <w:rFonts w:eastAsia="Times New Roman" w:cs="Arial"/>
          <w:noProof/>
          <w:szCs w:val="17"/>
          <w:lang w:val="fr-FR"/>
        </w:rPr>
        <w:t>pour les règles de conception</w:t>
      </w:r>
      <w:r w:rsidR="00992C0C">
        <w:rPr>
          <w:rFonts w:eastAsia="Times New Roman" w:cs="Arial"/>
          <w:noProof/>
          <w:szCs w:val="17"/>
          <w:lang w:val="fr-FR"/>
        </w:rPr>
        <w:t xml:space="preserve"> des API</w:t>
      </w:r>
      <w:r>
        <w:rPr>
          <w:rFonts w:eastAsia="Times New Roman" w:cs="Arial"/>
          <w:noProof/>
          <w:szCs w:val="17"/>
          <w:lang w:val="fr-FR"/>
        </w:rPr>
        <w:t xml:space="preserve"> Web </w:t>
      </w:r>
      <w:r w:rsidRPr="008F1095">
        <w:rPr>
          <w:rFonts w:eastAsia="Times New Roman" w:cs="Arial"/>
          <w:noProof/>
          <w:szCs w:val="17"/>
          <w:lang w:val="fr-FR"/>
        </w:rPr>
        <w:t>SOAP</w:t>
      </w:r>
      <w:r w:rsidRPr="00E8543F">
        <w:rPr>
          <w:rFonts w:eastAsia="Times New Roman" w:cs="Arial"/>
          <w:noProof/>
          <w:szCs w:val="17"/>
          <w:lang w:val="fr-FR"/>
        </w:rPr>
        <w:t>;</w:t>
      </w:r>
    </w:p>
    <w:p w14:paraId="5147A4F3" w14:textId="69E91C8C" w:rsidR="00FA01DE" w:rsidRPr="00E8543F" w:rsidRDefault="00FA01DE" w:rsidP="00CE01DA">
      <w:pPr>
        <w:numPr>
          <w:ilvl w:val="2"/>
          <w:numId w:val="24"/>
        </w:numPr>
        <w:tabs>
          <w:tab w:val="clear" w:pos="1800"/>
          <w:tab w:val="num" w:pos="1701"/>
        </w:tabs>
        <w:spacing w:before="170" w:after="170"/>
        <w:ind w:left="1701" w:hanging="567"/>
        <w:rPr>
          <w:rFonts w:eastAsia="Times New Roman" w:cs="Arial"/>
          <w:noProof/>
          <w:szCs w:val="17"/>
          <w:lang w:val="fr-FR"/>
        </w:rPr>
      </w:pPr>
      <w:r w:rsidRPr="00E8543F">
        <w:rPr>
          <w:rFonts w:eastAsia="Times New Roman" w:cs="Arial"/>
          <w:noProof/>
          <w:szCs w:val="17"/>
          <w:lang w:val="fr-FR"/>
        </w:rPr>
        <w:t xml:space="preserve">RS </w:t>
      </w:r>
      <w:r>
        <w:rPr>
          <w:rFonts w:eastAsia="Times New Roman" w:cs="Arial"/>
          <w:noProof/>
          <w:szCs w:val="17"/>
          <w:lang w:val="fr-FR"/>
        </w:rPr>
        <w:t>pour les règles de conception</w:t>
      </w:r>
      <w:r w:rsidR="00992C0C">
        <w:rPr>
          <w:rFonts w:eastAsia="Times New Roman" w:cs="Arial"/>
          <w:noProof/>
          <w:szCs w:val="17"/>
          <w:lang w:val="fr-FR"/>
        </w:rPr>
        <w:t xml:space="preserve"> des API</w:t>
      </w:r>
      <w:r>
        <w:rPr>
          <w:rFonts w:eastAsia="Times New Roman" w:cs="Arial"/>
          <w:noProof/>
          <w:szCs w:val="17"/>
          <w:lang w:val="fr-FR"/>
        </w:rPr>
        <w:t xml:space="preserve"> Web </w:t>
      </w:r>
      <w:r w:rsidRPr="008F1095">
        <w:rPr>
          <w:rFonts w:eastAsia="Times New Roman" w:cs="Arial"/>
          <w:noProof/>
          <w:szCs w:val="17"/>
          <w:lang w:val="fr-FR"/>
        </w:rPr>
        <w:t>RESTful</w:t>
      </w:r>
      <w:r w:rsidRPr="00E8543F">
        <w:rPr>
          <w:rFonts w:eastAsia="Times New Roman" w:cs="Arial"/>
          <w:noProof/>
          <w:szCs w:val="17"/>
          <w:lang w:val="fr-FR"/>
        </w:rPr>
        <w:t xml:space="preserve">; </w:t>
      </w:r>
      <w:r w:rsidR="002D56D3">
        <w:rPr>
          <w:rFonts w:eastAsia="Times New Roman" w:cs="Arial"/>
          <w:noProof/>
          <w:szCs w:val="17"/>
          <w:lang w:val="fr-FR"/>
        </w:rPr>
        <w:t xml:space="preserve"> </w:t>
      </w:r>
      <w:r>
        <w:rPr>
          <w:rFonts w:eastAsia="Times New Roman" w:cs="Arial"/>
          <w:noProof/>
          <w:szCs w:val="17"/>
          <w:lang w:val="fr-FR"/>
        </w:rPr>
        <w:t>et</w:t>
      </w:r>
    </w:p>
    <w:p w14:paraId="448FD98A" w14:textId="7ADC0FE2" w:rsidR="00FA01DE" w:rsidRPr="00E8543F" w:rsidRDefault="00FA01DE" w:rsidP="00CE01DA">
      <w:pPr>
        <w:numPr>
          <w:ilvl w:val="2"/>
          <w:numId w:val="24"/>
        </w:numPr>
        <w:tabs>
          <w:tab w:val="clear" w:pos="1800"/>
          <w:tab w:val="num" w:pos="1701"/>
        </w:tabs>
        <w:spacing w:before="170" w:after="170"/>
        <w:ind w:left="1701" w:hanging="567"/>
        <w:rPr>
          <w:rFonts w:eastAsia="Times New Roman" w:cs="Arial"/>
          <w:noProof/>
          <w:szCs w:val="17"/>
          <w:lang w:val="fr-FR"/>
        </w:rPr>
      </w:pPr>
      <w:r>
        <w:rPr>
          <w:rFonts w:eastAsia="Times New Roman" w:cs="Arial"/>
          <w:noProof/>
          <w:szCs w:val="17"/>
          <w:lang w:val="fr-FR"/>
        </w:rPr>
        <w:t>CS pour les règles de conception</w:t>
      </w:r>
      <w:r w:rsidR="00992C0C">
        <w:rPr>
          <w:rFonts w:eastAsia="Times New Roman" w:cs="Arial"/>
          <w:noProof/>
          <w:szCs w:val="17"/>
          <w:lang w:val="fr-FR"/>
        </w:rPr>
        <w:t xml:space="preserve"> des API</w:t>
      </w:r>
      <w:r>
        <w:rPr>
          <w:rFonts w:eastAsia="Times New Roman" w:cs="Arial"/>
          <w:noProof/>
          <w:szCs w:val="17"/>
          <w:lang w:val="fr-FR"/>
        </w:rPr>
        <w:t xml:space="preserve"> Web </w:t>
      </w:r>
      <w:r w:rsidRPr="008F1095">
        <w:rPr>
          <w:rFonts w:eastAsia="Times New Roman" w:cs="Arial"/>
          <w:noProof/>
          <w:szCs w:val="17"/>
          <w:lang w:val="fr-FR"/>
        </w:rPr>
        <w:t xml:space="preserve">SOAP </w:t>
      </w:r>
      <w:r>
        <w:rPr>
          <w:rFonts w:eastAsia="Times New Roman" w:cs="Arial"/>
          <w:noProof/>
          <w:szCs w:val="17"/>
          <w:lang w:val="fr-FR"/>
        </w:rPr>
        <w:t xml:space="preserve">et </w:t>
      </w:r>
      <w:r w:rsidRPr="008F1095">
        <w:rPr>
          <w:rFonts w:eastAsia="Times New Roman" w:cs="Arial"/>
          <w:noProof/>
          <w:szCs w:val="17"/>
          <w:lang w:val="fr-FR"/>
        </w:rPr>
        <w:t>RESTful</w:t>
      </w:r>
      <w:r w:rsidRPr="00E8543F">
        <w:rPr>
          <w:rFonts w:eastAsia="Times New Roman" w:cs="Arial"/>
          <w:noProof/>
          <w:szCs w:val="17"/>
          <w:lang w:val="fr-FR"/>
        </w:rPr>
        <w:t>.</w:t>
      </w:r>
    </w:p>
    <w:p w14:paraId="5D99661D" w14:textId="2CABB0E1" w:rsidR="00FA01DE" w:rsidRPr="00E8543F" w:rsidRDefault="00FA01DE" w:rsidP="00CE01DA">
      <w:pPr>
        <w:tabs>
          <w:tab w:val="left" w:pos="1134"/>
        </w:tabs>
        <w:spacing w:before="170" w:after="170"/>
        <w:ind w:left="567"/>
        <w:rPr>
          <w:rFonts w:eastAsia="Times New Roman" w:cs="Arial"/>
          <w:noProof/>
          <w:szCs w:val="17"/>
          <w:highlight w:val="magenta"/>
          <w:lang w:val="fr-FR"/>
        </w:rPr>
      </w:pPr>
      <w:r w:rsidRPr="00E8543F">
        <w:rPr>
          <w:rFonts w:eastAsia="Times New Roman" w:cs="Arial"/>
          <w:noProof/>
          <w:szCs w:val="17"/>
          <w:lang w:val="fr-FR"/>
        </w:rPr>
        <w:t>b)</w:t>
      </w:r>
      <w:r w:rsidR="009042A1">
        <w:rPr>
          <w:rFonts w:eastAsia="Times New Roman" w:cs="Arial"/>
          <w:noProof/>
          <w:szCs w:val="17"/>
          <w:lang w:val="fr-FR"/>
        </w:rPr>
        <w:tab/>
      </w:r>
      <w:r w:rsidRPr="008F1095">
        <w:rPr>
          <w:rFonts w:eastAsia="Times New Roman" w:cs="Arial"/>
          <w:noProof/>
          <w:szCs w:val="17"/>
          <w:lang w:val="fr-FR"/>
        </w:rPr>
        <w:t xml:space="preserve">La valeur </w:t>
      </w:r>
      <w:r w:rsidRPr="00E8543F">
        <w:rPr>
          <w:rFonts w:eastAsia="Times New Roman" w:cs="Arial"/>
          <w:noProof/>
          <w:szCs w:val="17"/>
          <w:lang w:val="fr-FR"/>
        </w:rPr>
        <w:t xml:space="preserve">“Y” </w:t>
      </w:r>
      <w:r>
        <w:rPr>
          <w:rFonts w:eastAsia="Times New Roman" w:cs="Arial"/>
          <w:noProof/>
          <w:szCs w:val="17"/>
          <w:lang w:val="fr-FR"/>
        </w:rPr>
        <w:t>n</w:t>
      </w:r>
      <w:r w:rsidR="00BB0A23">
        <w:rPr>
          <w:rFonts w:eastAsia="Times New Roman" w:cs="Arial"/>
          <w:noProof/>
          <w:szCs w:val="17"/>
          <w:lang w:val="fr-FR"/>
        </w:rPr>
        <w:t>’</w:t>
      </w:r>
      <w:r>
        <w:rPr>
          <w:rFonts w:eastAsia="Times New Roman" w:cs="Arial"/>
          <w:noProof/>
          <w:szCs w:val="17"/>
          <w:lang w:val="fr-FR"/>
        </w:rPr>
        <w:t xml:space="preserve">est utilisée que pour les règles de conception </w:t>
      </w:r>
      <w:r w:rsidRPr="00FB3366">
        <w:rPr>
          <w:rFonts w:eastAsia="Times New Roman" w:cs="Arial"/>
          <w:noProof/>
          <w:szCs w:val="17"/>
          <w:lang w:val="fr-FR"/>
        </w:rPr>
        <w:t xml:space="preserve">RESTful </w:t>
      </w:r>
      <w:r>
        <w:rPr>
          <w:rFonts w:eastAsia="Times New Roman" w:cs="Arial"/>
          <w:noProof/>
          <w:szCs w:val="17"/>
          <w:lang w:val="fr-FR"/>
        </w:rPr>
        <w:t xml:space="preserve">et renforce la précision du </w:t>
      </w:r>
      <w:r w:rsidRPr="00E8543F">
        <w:rPr>
          <w:rFonts w:eastAsia="Times New Roman" w:cs="Arial"/>
          <w:noProof/>
          <w:szCs w:val="17"/>
          <w:lang w:val="fr-FR"/>
        </w:rPr>
        <w:t xml:space="preserve">type </w:t>
      </w:r>
      <w:r>
        <w:rPr>
          <w:rFonts w:eastAsia="Times New Roman" w:cs="Arial"/>
          <w:noProof/>
          <w:szCs w:val="17"/>
          <w:lang w:val="fr-FR"/>
        </w:rPr>
        <w:t>de réponse auquel la règle se rapporte</w:t>
      </w:r>
      <w:r w:rsidR="00BB0A23">
        <w:rPr>
          <w:rFonts w:eastAsia="Times New Roman" w:cs="Arial"/>
          <w:noProof/>
          <w:szCs w:val="17"/>
          <w:lang w:val="fr-FR"/>
        </w:rPr>
        <w:t> :</w:t>
      </w:r>
    </w:p>
    <w:p w14:paraId="1FD463B9" w14:textId="77777777" w:rsidR="00992C0C" w:rsidRDefault="00FA01DE" w:rsidP="00CE01DA">
      <w:pPr>
        <w:numPr>
          <w:ilvl w:val="1"/>
          <w:numId w:val="4"/>
        </w:numPr>
        <w:spacing w:before="170" w:after="170"/>
        <w:ind w:left="1701" w:hanging="567"/>
        <w:rPr>
          <w:rFonts w:eastAsia="Times New Roman" w:cs="Arial"/>
          <w:noProof/>
          <w:szCs w:val="17"/>
          <w:lang w:val="fr-FR"/>
        </w:rPr>
      </w:pPr>
      <w:r w:rsidRPr="00E8543F">
        <w:rPr>
          <w:rFonts w:eastAsia="Times New Roman" w:cs="Arial"/>
          <w:noProof/>
          <w:szCs w:val="17"/>
          <w:lang w:val="fr-FR"/>
        </w:rPr>
        <w:t xml:space="preserve">“G” </w:t>
      </w:r>
      <w:r>
        <w:rPr>
          <w:rFonts w:eastAsia="Times New Roman" w:cs="Arial"/>
          <w:noProof/>
          <w:szCs w:val="17"/>
          <w:lang w:val="fr-FR"/>
        </w:rPr>
        <w:t>définit une règle générale pour les réponses JSON et XML</w:t>
      </w:r>
      <w:r w:rsidRPr="00E8543F">
        <w:rPr>
          <w:rFonts w:eastAsia="Times New Roman" w:cs="Arial"/>
          <w:noProof/>
          <w:szCs w:val="17"/>
          <w:lang w:val="fr-FR"/>
        </w:rPr>
        <w:t>;</w:t>
      </w:r>
    </w:p>
    <w:p w14:paraId="6E260723" w14:textId="77777777" w:rsidR="00992C0C" w:rsidRDefault="00FA01DE" w:rsidP="00CE01DA">
      <w:pPr>
        <w:numPr>
          <w:ilvl w:val="1"/>
          <w:numId w:val="4"/>
        </w:numPr>
        <w:spacing w:before="170" w:after="170"/>
        <w:ind w:left="1701" w:hanging="567"/>
        <w:rPr>
          <w:rFonts w:eastAsia="Times New Roman" w:cs="Arial"/>
          <w:noProof/>
          <w:szCs w:val="17"/>
          <w:lang w:val="fr-FR"/>
        </w:rPr>
      </w:pPr>
      <w:r w:rsidRPr="00E8543F">
        <w:rPr>
          <w:rFonts w:eastAsia="Times New Roman" w:cs="Arial"/>
          <w:noProof/>
          <w:szCs w:val="17"/>
          <w:lang w:val="fr-FR"/>
        </w:rPr>
        <w:t xml:space="preserve">“J” </w:t>
      </w:r>
      <w:r>
        <w:rPr>
          <w:rFonts w:eastAsia="Times New Roman" w:cs="Arial"/>
          <w:noProof/>
          <w:szCs w:val="17"/>
          <w:lang w:val="fr-FR"/>
        </w:rPr>
        <w:t xml:space="preserve">définit </w:t>
      </w:r>
      <w:r w:rsidRPr="00E8543F">
        <w:rPr>
          <w:rFonts w:eastAsia="Times New Roman" w:cs="Arial"/>
          <w:noProof/>
          <w:szCs w:val="17"/>
          <w:lang w:val="fr-FR"/>
        </w:rPr>
        <w:t>indi</w:t>
      </w:r>
      <w:r>
        <w:rPr>
          <w:rFonts w:eastAsia="Times New Roman" w:cs="Arial"/>
          <w:noProof/>
          <w:szCs w:val="17"/>
          <w:lang w:val="fr-FR"/>
        </w:rPr>
        <w:t>que une règle générale pour la réponse JSON</w:t>
      </w:r>
      <w:r w:rsidRPr="00E8543F">
        <w:rPr>
          <w:rFonts w:eastAsia="Times New Roman" w:cs="Arial"/>
          <w:noProof/>
          <w:szCs w:val="17"/>
          <w:lang w:val="fr-FR"/>
        </w:rPr>
        <w:t xml:space="preserve">;  </w:t>
      </w:r>
      <w:r>
        <w:rPr>
          <w:rFonts w:eastAsia="Times New Roman" w:cs="Arial"/>
          <w:noProof/>
          <w:szCs w:val="17"/>
          <w:lang w:val="fr-FR"/>
        </w:rPr>
        <w:t>et</w:t>
      </w:r>
    </w:p>
    <w:p w14:paraId="209313DD" w14:textId="214BA5D8" w:rsidR="00992C0C" w:rsidRDefault="00FA01DE" w:rsidP="00CE01DA">
      <w:pPr>
        <w:numPr>
          <w:ilvl w:val="1"/>
          <w:numId w:val="4"/>
        </w:numPr>
        <w:spacing w:before="170" w:after="170"/>
        <w:ind w:left="1701" w:hanging="567"/>
        <w:rPr>
          <w:rFonts w:eastAsia="Times New Roman" w:cs="Arial"/>
          <w:noProof/>
          <w:szCs w:val="17"/>
          <w:lang w:val="fr-FR"/>
        </w:rPr>
      </w:pPr>
      <w:r>
        <w:rPr>
          <w:rFonts w:eastAsia="Times New Roman" w:cs="Arial"/>
          <w:noProof/>
          <w:szCs w:val="17"/>
          <w:lang w:val="fr-FR"/>
        </w:rPr>
        <w:t>“X” définit une réponse XML</w:t>
      </w:r>
      <w:r w:rsidRPr="00E8543F">
        <w:rPr>
          <w:rFonts w:eastAsia="Times New Roman" w:cs="Arial"/>
          <w:noProof/>
          <w:szCs w:val="17"/>
          <w:lang w:val="fr-FR"/>
        </w:rPr>
        <w:t>.</w:t>
      </w:r>
    </w:p>
    <w:p w14:paraId="5B380800" w14:textId="680A20EF" w:rsidR="00FA01DE" w:rsidRPr="00E8543F" w:rsidRDefault="00FA01DE" w:rsidP="00CE01DA">
      <w:pPr>
        <w:tabs>
          <w:tab w:val="left" w:pos="1134"/>
        </w:tabs>
        <w:spacing w:before="170" w:after="170"/>
        <w:ind w:left="567"/>
        <w:rPr>
          <w:rFonts w:eastAsia="Times New Roman" w:cs="Arial"/>
          <w:noProof/>
          <w:szCs w:val="17"/>
          <w:lang w:val="fr-FR"/>
        </w:rPr>
      </w:pPr>
      <w:r w:rsidRPr="00E8543F">
        <w:rPr>
          <w:rFonts w:eastAsia="Times New Roman" w:cs="Arial"/>
          <w:noProof/>
          <w:szCs w:val="17"/>
          <w:lang w:val="fr-FR"/>
        </w:rPr>
        <w:t>c)</w:t>
      </w:r>
      <w:r w:rsidR="009042A1">
        <w:rPr>
          <w:rFonts w:eastAsia="Times New Roman" w:cs="Arial"/>
          <w:noProof/>
          <w:szCs w:val="17"/>
          <w:lang w:val="fr-FR"/>
        </w:rPr>
        <w:tab/>
      </w:r>
      <w:r>
        <w:rPr>
          <w:rFonts w:eastAsia="Times New Roman" w:cs="Arial"/>
          <w:noProof/>
          <w:szCs w:val="17"/>
          <w:lang w:val="fr-FR"/>
        </w:rPr>
        <w:t xml:space="preserve">La valeur “nn” définit </w:t>
      </w:r>
      <w:r w:rsidRPr="006149E4">
        <w:rPr>
          <w:rFonts w:eastAsia="Times New Roman" w:cs="Arial"/>
          <w:noProof/>
          <w:szCs w:val="17"/>
          <w:lang w:val="fr-FR"/>
        </w:rPr>
        <w:t>le prochain numéro disponible dans l</w:t>
      </w:r>
      <w:r w:rsidR="00BB0A23">
        <w:rPr>
          <w:rFonts w:eastAsia="Times New Roman" w:cs="Arial"/>
          <w:noProof/>
          <w:szCs w:val="17"/>
          <w:lang w:val="fr-FR"/>
        </w:rPr>
        <w:t>’</w:t>
      </w:r>
      <w:r w:rsidRPr="006149E4">
        <w:rPr>
          <w:rFonts w:eastAsia="Times New Roman" w:cs="Arial"/>
          <w:noProof/>
          <w:szCs w:val="17"/>
          <w:lang w:val="fr-FR"/>
        </w:rPr>
        <w:t>ordre d</w:t>
      </w:r>
      <w:r w:rsidR="00BB0A23">
        <w:rPr>
          <w:rFonts w:eastAsia="Times New Roman" w:cs="Arial"/>
          <w:noProof/>
          <w:szCs w:val="17"/>
          <w:lang w:val="fr-FR"/>
        </w:rPr>
        <w:t>’</w:t>
      </w:r>
      <w:r w:rsidRPr="006149E4">
        <w:rPr>
          <w:rFonts w:eastAsia="Times New Roman" w:cs="Arial"/>
          <w:noProof/>
          <w:szCs w:val="17"/>
          <w:lang w:val="fr-FR"/>
        </w:rPr>
        <w:t>un type de règle don</w:t>
      </w:r>
      <w:r w:rsidR="00334310" w:rsidRPr="006149E4">
        <w:rPr>
          <w:rFonts w:eastAsia="Times New Roman" w:cs="Arial"/>
          <w:noProof/>
          <w:szCs w:val="17"/>
          <w:lang w:val="fr-FR"/>
        </w:rPr>
        <w:t>né</w:t>
      </w:r>
      <w:r w:rsidR="00334310">
        <w:rPr>
          <w:rFonts w:eastAsia="Times New Roman" w:cs="Arial"/>
          <w:noProof/>
          <w:szCs w:val="17"/>
          <w:lang w:val="fr-FR"/>
        </w:rPr>
        <w:t>.  L</w:t>
      </w:r>
      <w:r w:rsidR="00334310" w:rsidRPr="006149E4">
        <w:rPr>
          <w:rFonts w:eastAsia="Times New Roman" w:cs="Arial"/>
          <w:noProof/>
          <w:szCs w:val="17"/>
          <w:lang w:val="fr-FR"/>
        </w:rPr>
        <w:t>e</w:t>
      </w:r>
      <w:r w:rsidRPr="006149E4">
        <w:rPr>
          <w:rFonts w:eastAsia="Times New Roman" w:cs="Arial"/>
          <w:noProof/>
          <w:szCs w:val="17"/>
          <w:lang w:val="fr-FR"/>
        </w:rPr>
        <w:t xml:space="preserve"> numéro ne désigne pas la position de la règle, en particulier pour une nouvelle règ</w:t>
      </w:r>
      <w:r w:rsidR="00334310" w:rsidRPr="006149E4">
        <w:rPr>
          <w:rFonts w:eastAsia="Times New Roman" w:cs="Arial"/>
          <w:noProof/>
          <w:szCs w:val="17"/>
          <w:lang w:val="fr-FR"/>
        </w:rPr>
        <w:t>le</w:t>
      </w:r>
      <w:r w:rsidR="00334310">
        <w:rPr>
          <w:rFonts w:eastAsia="Times New Roman" w:cs="Arial"/>
          <w:noProof/>
          <w:szCs w:val="17"/>
          <w:lang w:val="fr-FR"/>
        </w:rPr>
        <w:t xml:space="preserve">.  </w:t>
      </w:r>
      <w:r w:rsidR="00334310" w:rsidRPr="006149E4">
        <w:rPr>
          <w:rFonts w:eastAsia="Times New Roman" w:cs="Arial"/>
          <w:noProof/>
          <w:szCs w:val="17"/>
          <w:lang w:val="fr-FR"/>
        </w:rPr>
        <w:t>Un</w:t>
      </w:r>
      <w:r w:rsidRPr="006149E4">
        <w:rPr>
          <w:rFonts w:eastAsia="Times New Roman" w:cs="Arial"/>
          <w:noProof/>
          <w:szCs w:val="17"/>
          <w:lang w:val="fr-FR"/>
        </w:rPr>
        <w:t>e nouvelle règle sera placée dans le contexte pertine</w:t>
      </w:r>
      <w:r w:rsidR="00334310" w:rsidRPr="006149E4">
        <w:rPr>
          <w:rFonts w:eastAsia="Times New Roman" w:cs="Arial"/>
          <w:noProof/>
          <w:szCs w:val="17"/>
          <w:lang w:val="fr-FR"/>
        </w:rPr>
        <w:t>nt</w:t>
      </w:r>
      <w:r w:rsidR="00334310">
        <w:rPr>
          <w:rFonts w:eastAsia="Times New Roman" w:cs="Arial"/>
          <w:noProof/>
          <w:szCs w:val="17"/>
          <w:lang w:val="fr-FR"/>
        </w:rPr>
        <w:t>.  Pa</w:t>
      </w:r>
      <w:r>
        <w:rPr>
          <w:rFonts w:eastAsia="Times New Roman" w:cs="Arial"/>
          <w:noProof/>
          <w:szCs w:val="17"/>
          <w:lang w:val="fr-FR"/>
        </w:rPr>
        <w:t>r exemple, l</w:t>
      </w:r>
      <w:r w:rsidR="00BB0A23">
        <w:rPr>
          <w:rFonts w:eastAsia="Times New Roman" w:cs="Arial"/>
          <w:noProof/>
          <w:szCs w:val="17"/>
          <w:lang w:val="fr-FR"/>
        </w:rPr>
        <w:t>’</w:t>
      </w:r>
      <w:r>
        <w:rPr>
          <w:rFonts w:eastAsia="Times New Roman" w:cs="Arial"/>
          <w:noProof/>
          <w:szCs w:val="17"/>
          <w:lang w:val="fr-FR"/>
        </w:rPr>
        <w:t>identificateur</w:t>
      </w:r>
      <w:r w:rsidRPr="00E8543F">
        <w:rPr>
          <w:rFonts w:eastAsia="Times New Roman" w:cs="Arial"/>
          <w:noProof/>
          <w:szCs w:val="17"/>
          <w:lang w:val="fr-FR"/>
        </w:rPr>
        <w:t xml:space="preserve"> </w:t>
      </w:r>
      <w:r>
        <w:rPr>
          <w:rFonts w:eastAsia="Times New Roman" w:cs="Arial"/>
          <w:noProof/>
          <w:szCs w:val="17"/>
          <w:lang w:val="fr-FR"/>
        </w:rPr>
        <w:t>[WS</w:t>
      </w:r>
      <w:r w:rsidR="00BB0A23">
        <w:rPr>
          <w:rFonts w:eastAsia="Times New Roman" w:cs="Arial"/>
          <w:noProof/>
          <w:szCs w:val="17"/>
          <w:lang w:val="fr-FR"/>
        </w:rPr>
        <w:t>-</w:t>
      </w:r>
      <w:r>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Pr>
          <w:rFonts w:eastAsia="Times New Roman" w:cs="Arial"/>
          <w:noProof/>
          <w:szCs w:val="17"/>
          <w:lang w:val="fr-FR"/>
        </w:rPr>
        <w:t>identifie la quatrième règle de conception</w:t>
      </w:r>
      <w:r w:rsidR="00992C0C">
        <w:rPr>
          <w:rFonts w:eastAsia="Times New Roman" w:cs="Arial"/>
          <w:noProof/>
          <w:szCs w:val="17"/>
          <w:lang w:val="fr-FR"/>
        </w:rPr>
        <w:t xml:space="preserve"> des API</w:t>
      </w:r>
      <w:r>
        <w:rPr>
          <w:rFonts w:eastAsia="Times New Roman" w:cs="Arial"/>
          <w:noProof/>
          <w:szCs w:val="17"/>
          <w:lang w:val="fr-FR"/>
        </w:rPr>
        <w:t xml:space="preserve"> Web S</w:t>
      </w:r>
      <w:r w:rsidR="00334310">
        <w:rPr>
          <w:rFonts w:eastAsia="Times New Roman" w:cs="Arial"/>
          <w:noProof/>
          <w:szCs w:val="17"/>
          <w:lang w:val="fr-FR"/>
        </w:rPr>
        <w:t>OAP.  La</w:t>
      </w:r>
      <w:r>
        <w:rPr>
          <w:rFonts w:eastAsia="Times New Roman" w:cs="Arial"/>
          <w:noProof/>
          <w:szCs w:val="17"/>
          <w:lang w:val="fr-FR"/>
        </w:rPr>
        <w:t xml:space="preserve"> règle </w:t>
      </w:r>
      <w:r w:rsidRPr="00E8543F">
        <w:rPr>
          <w:rFonts w:eastAsia="Times New Roman" w:cs="Arial"/>
          <w:noProof/>
          <w:szCs w:val="17"/>
          <w:lang w:val="fr-FR"/>
        </w:rPr>
        <w:t>[WS</w:t>
      </w:r>
      <w:r w:rsidR="00BB0A23">
        <w:rPr>
          <w:rFonts w:eastAsia="Times New Roman" w:cs="Arial"/>
          <w:noProof/>
          <w:szCs w:val="17"/>
          <w:lang w:val="fr-FR"/>
        </w:rPr>
        <w:t>-</w:t>
      </w:r>
      <w:r w:rsidRPr="00E8543F">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Pr>
          <w:rFonts w:eastAsia="Times New Roman" w:cs="Arial"/>
          <w:noProof/>
          <w:szCs w:val="17"/>
          <w:lang w:val="fr-FR"/>
        </w:rPr>
        <w:t xml:space="preserve">peut être placée entre les règles </w:t>
      </w:r>
      <w:r w:rsidRPr="00E8543F">
        <w:rPr>
          <w:rFonts w:eastAsia="Times New Roman" w:cs="Arial"/>
          <w:noProof/>
          <w:szCs w:val="17"/>
          <w:lang w:val="fr-FR"/>
        </w:rPr>
        <w:t>[WS</w:t>
      </w:r>
      <w:r w:rsidR="00BB0A23">
        <w:rPr>
          <w:rFonts w:eastAsia="Times New Roman" w:cs="Arial"/>
          <w:noProof/>
          <w:szCs w:val="17"/>
          <w:lang w:val="fr-FR"/>
        </w:rPr>
        <w:t>-</w:t>
      </w:r>
      <w:r w:rsidRPr="00E8543F">
        <w:rPr>
          <w:rFonts w:eastAsia="Times New Roman" w:cs="Arial"/>
          <w:noProof/>
          <w:szCs w:val="17"/>
          <w:lang w:val="fr-FR"/>
        </w:rPr>
        <w:t>10</w:t>
      </w:r>
      <w:r w:rsidR="000B46F0">
        <w:rPr>
          <w:rFonts w:eastAsia="Times New Roman" w:cs="Arial"/>
          <w:noProof/>
          <w:szCs w:val="17"/>
          <w:lang w:val="fr-FR"/>
        </w:rPr>
        <w:t>]</w:t>
      </w:r>
      <w:r w:rsidR="000B46F0">
        <w:rPr>
          <w:rFonts w:eastAsia="Times New Roman" w:cs="Arial"/>
          <w:noProof/>
          <w:szCs w:val="17"/>
          <w:lang w:val="fr-FR"/>
        </w:rPr>
        <w:tab/>
      </w:r>
      <w:r>
        <w:rPr>
          <w:rFonts w:eastAsia="Times New Roman" w:cs="Arial"/>
          <w:noProof/>
          <w:szCs w:val="17"/>
          <w:lang w:val="fr-FR"/>
        </w:rPr>
        <w:t>et</w:t>
      </w:r>
      <w:r w:rsidRPr="00E8543F">
        <w:rPr>
          <w:rFonts w:eastAsia="Times New Roman" w:cs="Arial"/>
          <w:noProof/>
          <w:szCs w:val="17"/>
          <w:lang w:val="fr-FR"/>
        </w:rPr>
        <w:t xml:space="preserve"> [WS</w:t>
      </w:r>
      <w:r w:rsidR="00BB0A23">
        <w:rPr>
          <w:rFonts w:eastAsia="Times New Roman" w:cs="Arial"/>
          <w:noProof/>
          <w:szCs w:val="17"/>
          <w:lang w:val="fr-FR"/>
        </w:rPr>
        <w:t>-</w:t>
      </w:r>
      <w:r w:rsidRPr="00E8543F">
        <w:rPr>
          <w:rFonts w:eastAsia="Times New Roman" w:cs="Arial"/>
          <w:noProof/>
          <w:szCs w:val="17"/>
          <w:lang w:val="fr-FR"/>
        </w:rPr>
        <w:t>11</w:t>
      </w:r>
      <w:r w:rsidR="000B46F0">
        <w:rPr>
          <w:rFonts w:eastAsia="Times New Roman" w:cs="Arial"/>
          <w:noProof/>
          <w:szCs w:val="17"/>
          <w:lang w:val="fr-FR"/>
        </w:rPr>
        <w:t>]</w:t>
      </w:r>
      <w:r w:rsidR="000B46F0">
        <w:rPr>
          <w:rFonts w:eastAsia="Times New Roman" w:cs="Arial"/>
          <w:noProof/>
          <w:szCs w:val="17"/>
          <w:lang w:val="fr-FR"/>
        </w:rPr>
        <w:tab/>
      </w:r>
      <w:r>
        <w:rPr>
          <w:rFonts w:eastAsia="Times New Roman" w:cs="Arial"/>
          <w:noProof/>
          <w:szCs w:val="17"/>
          <w:lang w:val="fr-FR"/>
        </w:rPr>
        <w:t xml:space="preserve">au lieu de suivre </w:t>
      </w:r>
      <w:r w:rsidRPr="00E8543F">
        <w:rPr>
          <w:rFonts w:eastAsia="Times New Roman" w:cs="Arial"/>
          <w:noProof/>
          <w:szCs w:val="17"/>
          <w:lang w:val="fr-FR"/>
        </w:rPr>
        <w:t>[WS</w:t>
      </w:r>
      <w:r w:rsidR="00BB0A23">
        <w:rPr>
          <w:rFonts w:eastAsia="Times New Roman" w:cs="Arial"/>
          <w:noProof/>
          <w:szCs w:val="17"/>
          <w:lang w:val="fr-FR"/>
        </w:rPr>
        <w:t>-</w:t>
      </w:r>
      <w:r w:rsidRPr="00E8543F">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Pr="006149E4">
        <w:rPr>
          <w:rFonts w:eastAsia="Times New Roman" w:cs="Arial"/>
          <w:noProof/>
          <w:szCs w:val="17"/>
          <w:lang w:val="fr-FR"/>
        </w:rPr>
        <w:t>s</w:t>
      </w:r>
      <w:r w:rsidR="00BB0A23">
        <w:rPr>
          <w:rFonts w:eastAsia="Times New Roman" w:cs="Arial"/>
          <w:noProof/>
          <w:szCs w:val="17"/>
          <w:lang w:val="fr-FR"/>
        </w:rPr>
        <w:t>’</w:t>
      </w:r>
      <w:r w:rsidRPr="006149E4">
        <w:rPr>
          <w:rFonts w:eastAsia="Times New Roman" w:cs="Arial"/>
          <w:noProof/>
          <w:szCs w:val="17"/>
          <w:lang w:val="fr-FR"/>
        </w:rPr>
        <w:t>il s</w:t>
      </w:r>
      <w:r w:rsidR="00BB0A23">
        <w:rPr>
          <w:rFonts w:eastAsia="Times New Roman" w:cs="Arial"/>
          <w:noProof/>
          <w:szCs w:val="17"/>
          <w:lang w:val="fr-FR"/>
        </w:rPr>
        <w:t>’</w:t>
      </w:r>
      <w:r w:rsidRPr="006149E4">
        <w:rPr>
          <w:rFonts w:eastAsia="Times New Roman" w:cs="Arial"/>
          <w:noProof/>
          <w:szCs w:val="17"/>
          <w:lang w:val="fr-FR"/>
        </w:rPr>
        <w:t>agit de la position la plus appropriée pour cette règle</w:t>
      </w:r>
      <w:r w:rsidRPr="00E8543F">
        <w:rPr>
          <w:rFonts w:eastAsia="Times New Roman" w:cs="Arial"/>
          <w:noProof/>
          <w:szCs w:val="17"/>
          <w:lang w:val="fr-FR"/>
        </w:rPr>
        <w:t>.</w:t>
      </w:r>
    </w:p>
    <w:p w14:paraId="67D16EDC" w14:textId="3AD53464" w:rsidR="00AF7F85" w:rsidRPr="00982192" w:rsidRDefault="009042A1" w:rsidP="00CE01DA">
      <w:pPr>
        <w:tabs>
          <w:tab w:val="left" w:pos="1134"/>
        </w:tabs>
        <w:spacing w:before="170" w:after="170"/>
        <w:ind w:left="567"/>
        <w:rPr>
          <w:rFonts w:eastAsia="Times New Roman" w:cs="Arial"/>
          <w:noProof/>
          <w:szCs w:val="17"/>
          <w:lang w:val="fr-FR"/>
        </w:rPr>
      </w:pPr>
      <w:r>
        <w:rPr>
          <w:rFonts w:eastAsia="Times New Roman" w:cs="Arial"/>
          <w:noProof/>
          <w:szCs w:val="17"/>
          <w:lang w:val="fr-FR"/>
        </w:rPr>
        <w:t>d)</w:t>
      </w:r>
      <w:r>
        <w:rPr>
          <w:rFonts w:eastAsia="Times New Roman" w:cs="Arial"/>
          <w:noProof/>
          <w:szCs w:val="17"/>
          <w:lang w:val="fr-FR"/>
        </w:rPr>
        <w:tab/>
      </w:r>
      <w:r w:rsidR="00FA01DE" w:rsidRPr="006149E4">
        <w:rPr>
          <w:rFonts w:eastAsia="Times New Roman" w:cs="Arial"/>
          <w:noProof/>
          <w:szCs w:val="17"/>
          <w:lang w:val="fr-FR"/>
        </w:rPr>
        <w:t>L</w:t>
      </w:r>
      <w:r w:rsidR="00BB0A23">
        <w:rPr>
          <w:rFonts w:eastAsia="Times New Roman" w:cs="Arial"/>
          <w:noProof/>
          <w:szCs w:val="17"/>
          <w:lang w:val="fr-FR"/>
        </w:rPr>
        <w:t>’</w:t>
      </w:r>
      <w:r w:rsidR="00FA01DE" w:rsidRPr="006149E4">
        <w:rPr>
          <w:rFonts w:eastAsia="Times New Roman" w:cs="Arial"/>
          <w:noProof/>
          <w:szCs w:val="17"/>
          <w:lang w:val="fr-FR"/>
        </w:rPr>
        <w:t>identificateur de la règle supprimée sera conservé tandis que la règle sera re</w:t>
      </w:r>
      <w:r w:rsidR="00FA01DE">
        <w:rPr>
          <w:rFonts w:eastAsia="Times New Roman" w:cs="Arial"/>
          <w:noProof/>
          <w:szCs w:val="17"/>
          <w:lang w:val="fr-FR"/>
        </w:rPr>
        <w:t xml:space="preserve">mplacée par le terme </w:t>
      </w:r>
      <w:r w:rsidR="00992C0C">
        <w:rPr>
          <w:rFonts w:eastAsia="Times New Roman" w:cs="Arial"/>
          <w:noProof/>
          <w:szCs w:val="17"/>
          <w:lang w:val="fr-FR"/>
        </w:rPr>
        <w:t>“S</w:t>
      </w:r>
      <w:r w:rsidR="00FA01DE">
        <w:rPr>
          <w:rFonts w:eastAsia="Times New Roman" w:cs="Arial"/>
          <w:noProof/>
          <w:szCs w:val="17"/>
          <w:lang w:val="fr-FR"/>
        </w:rPr>
        <w:t>upprimé”</w:t>
      </w:r>
      <w:r w:rsidR="000751A2" w:rsidRPr="00982192">
        <w:rPr>
          <w:rFonts w:eastAsia="Times New Roman" w:cs="Arial"/>
          <w:noProof/>
          <w:szCs w:val="17"/>
          <w:lang w:val="fr-FR"/>
        </w:rPr>
        <w:t>.</w:t>
      </w:r>
    </w:p>
    <w:p w14:paraId="221CFB7C" w14:textId="4B53B5B9" w:rsidR="00992C0C" w:rsidRDefault="00FA01DE" w:rsidP="00CE01DA">
      <w:pPr>
        <w:pStyle w:val="Heading2"/>
        <w:keepLines/>
        <w:spacing w:before="170" w:after="170"/>
        <w:rPr>
          <w:noProof/>
          <w:lang w:val="fr-FR"/>
        </w:rPr>
      </w:pPr>
      <w:bookmarkStart w:id="43" w:name="_Toc54363359"/>
      <w:bookmarkStart w:id="44" w:name="_Toc212824876"/>
      <w:r>
        <w:rPr>
          <w:noProof/>
          <w:lang w:val="fr-FR"/>
        </w:rPr>
        <w:t>CHAMP D</w:t>
      </w:r>
      <w:r w:rsidR="00BB0A23">
        <w:rPr>
          <w:noProof/>
          <w:lang w:val="fr-FR"/>
        </w:rPr>
        <w:t>’</w:t>
      </w:r>
      <w:r>
        <w:rPr>
          <w:noProof/>
          <w:lang w:val="fr-FR"/>
        </w:rPr>
        <w:t>APPLICATION</w:t>
      </w:r>
      <w:bookmarkEnd w:id="43"/>
      <w:bookmarkEnd w:id="44"/>
    </w:p>
    <w:p w14:paraId="014702AE" w14:textId="6F6DBBCF" w:rsidR="005E48A2" w:rsidRPr="00982192" w:rsidRDefault="00FA01DE" w:rsidP="00CE01DA">
      <w:pPr>
        <w:spacing w:before="170" w:after="170"/>
        <w:rPr>
          <w:rFonts w:eastAsia="SimSun"/>
          <w:noProof/>
          <w:lang w:val="fr-FR" w:eastAsia="zh-CN"/>
        </w:rPr>
      </w:pPr>
      <w:r w:rsidRPr="00E8543F">
        <w:rPr>
          <w:rFonts w:eastAsia="SimSun"/>
          <w:noProof/>
          <w:lang w:val="fr-FR" w:eastAsia="zh-CN"/>
        </w:rPr>
        <w:fldChar w:fldCharType="begin"/>
      </w:r>
      <w:r w:rsidRPr="00E8543F">
        <w:rPr>
          <w:rFonts w:eastAsia="SimSun"/>
          <w:noProof/>
          <w:lang w:val="fr-FR" w:eastAsia="zh-CN"/>
        </w:rPr>
        <w:instrText xml:space="preserve"> AUTONUM  </w:instrText>
      </w:r>
      <w:r w:rsidRPr="00E8543F">
        <w:rPr>
          <w:rFonts w:eastAsia="SimSun"/>
          <w:noProof/>
          <w:lang w:val="fr-FR" w:eastAsia="zh-CN"/>
        </w:rPr>
        <w:fldChar w:fldCharType="end"/>
      </w:r>
      <w:r w:rsidRPr="00E8543F">
        <w:rPr>
          <w:rFonts w:eastAsia="SimSun"/>
          <w:noProof/>
          <w:lang w:val="fr-FR" w:eastAsia="zh-CN"/>
        </w:rPr>
        <w:tab/>
      </w:r>
      <w:r w:rsidR="00E376E6">
        <w:rPr>
          <w:rFonts w:eastAsia="SimSun"/>
          <w:noProof/>
          <w:lang w:val="fr-FR" w:eastAsia="zh-CN"/>
        </w:rPr>
        <w:t xml:space="preserve">La présente </w:t>
      </w:r>
      <w:r w:rsidRPr="00BC6AA0">
        <w:rPr>
          <w:rFonts w:eastAsia="SimSun"/>
          <w:noProof/>
          <w:lang w:val="fr-FR" w:eastAsia="zh-CN"/>
        </w:rPr>
        <w:t>norme vise à donner des orientations aux offices de propriété intellectuelle et aux autres organisations devant gérer, stocker, traiter, échanger et diffuser des données de propriété intellectuelle en utilisant</w:t>
      </w:r>
      <w:r w:rsidR="00992C0C" w:rsidRPr="00BC6AA0">
        <w:rPr>
          <w:rFonts w:eastAsia="SimSun"/>
          <w:noProof/>
          <w:lang w:val="fr-FR" w:eastAsia="zh-CN"/>
        </w:rPr>
        <w:t xml:space="preserve"> </w:t>
      </w:r>
      <w:r w:rsidR="00992C0C">
        <w:rPr>
          <w:rFonts w:eastAsia="SimSun"/>
          <w:noProof/>
          <w:lang w:val="fr-FR" w:eastAsia="zh-CN"/>
        </w:rPr>
        <w:t>les API</w:t>
      </w:r>
      <w:r>
        <w:rPr>
          <w:rFonts w:eastAsia="SimSun"/>
          <w:noProof/>
          <w:lang w:val="fr-FR" w:eastAsia="zh-CN"/>
        </w:rPr>
        <w:t xml:space="preserve"> W</w:t>
      </w:r>
      <w:r w:rsidR="00334310">
        <w:rPr>
          <w:rFonts w:eastAsia="SimSun"/>
          <w:noProof/>
          <w:lang w:val="fr-FR" w:eastAsia="zh-CN"/>
        </w:rPr>
        <w:t xml:space="preserve">eb.  </w:t>
      </w:r>
      <w:r w:rsidR="00334310" w:rsidRPr="00BC6AA0">
        <w:rPr>
          <w:rFonts w:eastAsia="SimSun"/>
          <w:noProof/>
          <w:lang w:val="fr-FR" w:eastAsia="zh-CN"/>
        </w:rPr>
        <w:t>Gr</w:t>
      </w:r>
      <w:r w:rsidRPr="00BC6AA0">
        <w:rPr>
          <w:rFonts w:eastAsia="SimSun"/>
          <w:noProof/>
          <w:lang w:val="fr-FR" w:eastAsia="zh-CN"/>
        </w:rPr>
        <w:t>âce à l</w:t>
      </w:r>
      <w:r w:rsidR="00BB0A23">
        <w:rPr>
          <w:rFonts w:eastAsia="SimSun"/>
          <w:noProof/>
          <w:lang w:val="fr-FR" w:eastAsia="zh-CN"/>
        </w:rPr>
        <w:t>’</w:t>
      </w:r>
      <w:r w:rsidRPr="00BC6AA0">
        <w:rPr>
          <w:rFonts w:eastAsia="SimSun"/>
          <w:noProof/>
          <w:lang w:val="fr-FR" w:eastAsia="zh-CN"/>
        </w:rPr>
        <w:t>utilisation de cette norme, la mise en œuvre</w:t>
      </w:r>
      <w:r w:rsidR="00992C0C" w:rsidRPr="00BC6AA0">
        <w:rPr>
          <w:rFonts w:eastAsia="SimSun"/>
          <w:noProof/>
          <w:lang w:val="fr-FR" w:eastAsia="zh-CN"/>
        </w:rPr>
        <w:t xml:space="preserve"> </w:t>
      </w:r>
      <w:r w:rsidR="00992C0C">
        <w:rPr>
          <w:rFonts w:eastAsia="SimSun"/>
          <w:noProof/>
          <w:lang w:val="fr-FR" w:eastAsia="zh-CN"/>
        </w:rPr>
        <w:t>des API</w:t>
      </w:r>
      <w:r>
        <w:rPr>
          <w:rFonts w:eastAsia="SimSun"/>
          <w:noProof/>
          <w:lang w:val="fr-FR" w:eastAsia="zh-CN"/>
        </w:rPr>
        <w:t xml:space="preserve"> Web </w:t>
      </w:r>
      <w:r w:rsidRPr="00BC6AA0">
        <w:rPr>
          <w:rFonts w:eastAsia="SimSun"/>
          <w:noProof/>
          <w:lang w:val="fr-FR" w:eastAsia="zh-CN"/>
        </w:rPr>
        <w:t>pourrait être simplifiée et accélérée et s</w:t>
      </w:r>
      <w:r w:rsidR="00BB0A23">
        <w:rPr>
          <w:rFonts w:eastAsia="SimSun"/>
          <w:noProof/>
          <w:lang w:val="fr-FR" w:eastAsia="zh-CN"/>
        </w:rPr>
        <w:t>’</w:t>
      </w:r>
      <w:r w:rsidRPr="00BC6AA0">
        <w:rPr>
          <w:rFonts w:eastAsia="SimSun"/>
          <w:noProof/>
          <w:lang w:val="fr-FR" w:eastAsia="zh-CN"/>
        </w:rPr>
        <w:t xml:space="preserve">effectuer de manière </w:t>
      </w:r>
      <w:r>
        <w:rPr>
          <w:rFonts w:eastAsia="SimSun"/>
          <w:noProof/>
          <w:lang w:val="fr-FR" w:eastAsia="zh-CN"/>
        </w:rPr>
        <w:t>harmonisée et l</w:t>
      </w:r>
      <w:r w:rsidR="00BB0A23">
        <w:rPr>
          <w:rFonts w:eastAsia="SimSun"/>
          <w:noProof/>
          <w:lang w:val="fr-FR" w:eastAsia="zh-CN"/>
        </w:rPr>
        <w:t>’</w:t>
      </w:r>
      <w:r>
        <w:rPr>
          <w:rFonts w:eastAsia="SimSun"/>
          <w:noProof/>
          <w:lang w:val="fr-FR" w:eastAsia="zh-CN"/>
        </w:rPr>
        <w:t>interopérabilité entre</w:t>
      </w:r>
      <w:r w:rsidR="00992C0C">
        <w:rPr>
          <w:rFonts w:eastAsia="SimSun"/>
          <w:noProof/>
          <w:lang w:val="fr-FR" w:eastAsia="zh-CN"/>
        </w:rPr>
        <w:t xml:space="preserve"> les API</w:t>
      </w:r>
      <w:r>
        <w:rPr>
          <w:rFonts w:eastAsia="SimSun"/>
          <w:noProof/>
          <w:lang w:val="fr-FR" w:eastAsia="zh-CN"/>
        </w:rPr>
        <w:t xml:space="preserve"> Web pourrait être améliorée</w:t>
      </w:r>
      <w:r w:rsidR="005E48A2" w:rsidRPr="00982192">
        <w:rPr>
          <w:rFonts w:eastAsia="SimSun"/>
          <w:noProof/>
          <w:lang w:val="fr-FR" w:eastAsia="zh-CN"/>
        </w:rPr>
        <w:t>.</w:t>
      </w:r>
    </w:p>
    <w:p w14:paraId="1C3E9093" w14:textId="290A5E95" w:rsidR="007D638D" w:rsidRPr="00982192" w:rsidRDefault="007D638D" w:rsidP="00CE01DA">
      <w:pPr>
        <w:spacing w:before="170" w:after="170"/>
        <w:rPr>
          <w:rFonts w:eastAsia="SimSun"/>
          <w:noProof/>
          <w:lang w:val="fr-FR" w:eastAsia="zh-CN"/>
        </w:rPr>
      </w:pPr>
    </w:p>
    <w:p w14:paraId="40717F79" w14:textId="75A76D5E" w:rsidR="00BB0A23" w:rsidRDefault="00797529" w:rsidP="00CE01DA">
      <w:pPr>
        <w:keepNext/>
        <w:keepLines/>
        <w:spacing w:before="170" w:after="170"/>
        <w:rPr>
          <w:rFonts w:eastAsia="SimSun"/>
          <w:noProof/>
          <w:lang w:val="fr-FR" w:eastAsia="zh-CN"/>
        </w:rPr>
      </w:pPr>
      <w:r w:rsidRPr="00982192">
        <w:rPr>
          <w:rFonts w:eastAsia="Times New Roman" w:cs="Arial"/>
          <w:i/>
          <w:noProof/>
          <w:szCs w:val="17"/>
        </w:rPr>
        <mc:AlternateContent>
          <mc:Choice Requires="wpg">
            <w:drawing>
              <wp:anchor distT="0" distB="0" distL="114300" distR="114300" simplePos="0" relativeHeight="251661312" behindDoc="1" locked="0" layoutInCell="1" allowOverlap="1" wp14:anchorId="6A089C07" wp14:editId="780BFA41">
                <wp:simplePos x="0" y="0"/>
                <wp:positionH relativeFrom="page">
                  <wp:posOffset>1304925</wp:posOffset>
                </wp:positionH>
                <wp:positionV relativeFrom="paragraph">
                  <wp:posOffset>463590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A56F3" w14:textId="77777777" w:rsidR="00A56843" w:rsidRDefault="00A56843"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0D41281E" w14:textId="77777777" w:rsidR="00A56843" w:rsidRPr="00125FF4" w:rsidRDefault="00A56843" w:rsidP="005E48A2">
                              <w:pPr>
                                <w:pStyle w:val="NormalWeb"/>
                                <w:spacing w:before="0" w:beforeAutospacing="0" w:after="0" w:afterAutospacing="0"/>
                                <w:jc w:val="center"/>
                                <w:rPr>
                                  <w:sz w:val="24"/>
                                  <w:szCs w:val="24"/>
                                  <w:lang w:val="fr-CH"/>
                                </w:rPr>
                              </w:pPr>
                              <w:r w:rsidRPr="00125FF4">
                                <w:rPr>
                                  <w:rFonts w:cs="Arial"/>
                                  <w:color w:val="000000" w:themeColor="text1"/>
                                  <w:kern w:val="24"/>
                                  <w:sz w:val="19"/>
                                  <w:szCs w:val="19"/>
                                  <w:lang w:val="fr-CH"/>
                                </w:rPr>
                                <w:t>Mobile</w:t>
                              </w:r>
                            </w:p>
                            <w:p w14:paraId="17ACB85B" w14:textId="44EAF0FD"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Ordinateur portable</w:t>
                              </w:r>
                            </w:p>
                            <w:p w14:paraId="58292A0A" w14:textId="3B076A50"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de bureau    </w:t>
                              </w:r>
                              <w:r w:rsidRPr="00125FF4">
                                <w:rPr>
                                  <w:rFonts w:cs="Arial"/>
                                  <w:color w:val="000000" w:themeColor="text1"/>
                                  <w:kern w:val="24"/>
                                  <w:sz w:val="18"/>
                                  <w:szCs w:val="18"/>
                                  <w:lang w:val="fr-CH"/>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023B6A01" w14:textId="67B74BE9" w:rsidR="00A56843" w:rsidRPr="00BA2EED" w:rsidRDefault="00A56843" w:rsidP="005E48A2">
                              <w:pPr>
                                <w:pStyle w:val="NormalWeb"/>
                                <w:spacing w:before="0" w:beforeAutospacing="0" w:after="0" w:afterAutospacing="0"/>
                                <w:jc w:val="center"/>
                                <w:rPr>
                                  <w:sz w:val="24"/>
                                  <w:szCs w:val="24"/>
                                  <w:lang w:val="fr-FR"/>
                                </w:rPr>
                              </w:pPr>
                              <w:r>
                                <w:rPr>
                                  <w:rFonts w:cs="Arial"/>
                                  <w:color w:val="000000" w:themeColor="text1"/>
                                  <w:kern w:val="24"/>
                                  <w:sz w:val="20"/>
                                  <w:lang w:val="fr-FR"/>
                                </w:rPr>
                                <w:t>Demande</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0B99F169" w14:textId="478E5CB0" w:rsidR="00A56843" w:rsidRDefault="00A56843" w:rsidP="005E48A2">
                              <w:pPr>
                                <w:pStyle w:val="NormalWeb"/>
                                <w:spacing w:before="0" w:beforeAutospacing="0" w:after="0" w:afterAutospacing="0"/>
                                <w:jc w:val="center"/>
                                <w:rPr>
                                  <w:sz w:val="24"/>
                                  <w:szCs w:val="24"/>
                                </w:rPr>
                              </w:pPr>
                              <w:r>
                                <w:rPr>
                                  <w:rFonts w:cs="Arial"/>
                                  <w:color w:val="000000" w:themeColor="text1"/>
                                  <w:kern w:val="24"/>
                                  <w:sz w:val="20"/>
                                </w:rPr>
                                <w:t>Réponse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16A52A7" w14:textId="4B65D486" w:rsidR="00A56843" w:rsidRPr="008A6C8A" w:rsidRDefault="00A56843" w:rsidP="005E48A2">
                              <w:pPr>
                                <w:pStyle w:val="NormalWeb"/>
                                <w:spacing w:before="0" w:beforeAutospacing="0" w:after="0" w:afterAutospacing="0"/>
                                <w:jc w:val="center"/>
                                <w:rPr>
                                  <w:sz w:val="24"/>
                                  <w:szCs w:val="24"/>
                                </w:rPr>
                              </w:pPr>
                              <w:r w:rsidRPr="008A6C8A">
                                <w:rPr>
                                  <w:rFonts w:cs="Arial"/>
                                  <w:b/>
                                  <w:bCs/>
                                  <w:kern w:val="24"/>
                                  <w:sz w:val="20"/>
                                </w:rPr>
                                <w:t xml:space="preserve">API </w:t>
                              </w:r>
                              <w:r>
                                <w:rPr>
                                  <w:rFonts w:cs="Arial"/>
                                  <w:b/>
                                  <w:bCs/>
                                  <w:kern w:val="24"/>
                                  <w:sz w:val="20"/>
                                </w:rPr>
                                <w:t xml:space="preserve">WEB </w:t>
                              </w:r>
                              <w:r w:rsidRPr="008A6C8A">
                                <w:rPr>
                                  <w:rFonts w:cs="Arial"/>
                                  <w:b/>
                                  <w:bCs/>
                                  <w:kern w:val="24"/>
                                  <w:sz w:val="20"/>
                                </w:rPr>
                                <w:t xml:space="preserve">B </w:t>
                              </w:r>
                            </w:p>
                          </w:txbxContent>
                        </wps:txbx>
                        <wps:bodyPr wrap="square" rtlCol="0">
                          <a:noAutofit/>
                        </wps:bodyPr>
                      </wps:wsp>
                      <wps:wsp>
                        <wps:cNvPr id="8" name="Rectangle 8"/>
                        <wps:cNvSpPr/>
                        <wps:spPr>
                          <a:xfrm>
                            <a:off x="48852" y="2628930"/>
                            <a:ext cx="1298017"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2293F2F7" w14:textId="7913AD65" w:rsidR="00A56843" w:rsidRPr="008A6C8A" w:rsidRDefault="00A56843" w:rsidP="005E48A2">
                              <w:pPr>
                                <w:pStyle w:val="NormalWeb"/>
                                <w:spacing w:before="0" w:beforeAutospacing="0" w:after="0" w:afterAutospacing="0"/>
                                <w:jc w:val="center"/>
                                <w:rPr>
                                  <w:sz w:val="24"/>
                                  <w:szCs w:val="24"/>
                                </w:rPr>
                              </w:pPr>
                              <w:r>
                                <w:rPr>
                                  <w:rFonts w:cs="Arial"/>
                                  <w:b/>
                                  <w:bCs/>
                                  <w:kern w:val="24"/>
                                  <w:sz w:val="20"/>
                                </w:rPr>
                                <w:t xml:space="preserve">API </w:t>
                              </w:r>
                              <w:r w:rsidRPr="008A6C8A">
                                <w:rPr>
                                  <w:rFonts w:cs="Arial"/>
                                  <w:b/>
                                  <w:bCs/>
                                  <w:kern w:val="24"/>
                                  <w:sz w:val="20"/>
                                </w:rPr>
                                <w:t>WEB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FA4CBF0" w14:textId="2844B32D" w:rsidR="00A56843" w:rsidRDefault="00A56843" w:rsidP="00876BA8">
                              <w:pPr>
                                <w:pStyle w:val="ListParagraph"/>
                                <w:numPr>
                                  <w:ilvl w:val="0"/>
                                  <w:numId w:val="14"/>
                                </w:numPr>
                                <w:rPr>
                                  <w:szCs w:val="24"/>
                                </w:rPr>
                              </w:pPr>
                              <w:r>
                                <w:t>Brevets</w:t>
                              </w:r>
                            </w:p>
                            <w:p w14:paraId="0030888A" w14:textId="6B7E51BE" w:rsidR="00A56843" w:rsidRDefault="00A56843" w:rsidP="00876BA8">
                              <w:pPr>
                                <w:pStyle w:val="ListParagraph"/>
                                <w:numPr>
                                  <w:ilvl w:val="0"/>
                                  <w:numId w:val="14"/>
                                </w:numPr>
                              </w:pPr>
                              <w:r>
                                <w:t>Marques</w:t>
                              </w:r>
                            </w:p>
                            <w:p w14:paraId="60F2BB25" w14:textId="14150B24" w:rsidR="00A56843" w:rsidRDefault="00A56843" w:rsidP="00876BA8">
                              <w:pPr>
                                <w:pStyle w:val="ListParagraph"/>
                                <w:numPr>
                                  <w:ilvl w:val="0"/>
                                  <w:numId w:val="14"/>
                                </w:numPr>
                              </w:pPr>
                              <w:r>
                                <w:t>Dessins et modèles</w:t>
                              </w:r>
                            </w:p>
                            <w:p w14:paraId="5B02704E" w14:textId="1F6B6ADA" w:rsidR="00A56843" w:rsidRDefault="00A56843" w:rsidP="00876BA8">
                              <w:pPr>
                                <w:pStyle w:val="ListParagraph"/>
                                <w:numPr>
                                  <w:ilvl w:val="0"/>
                                  <w:numId w:val="14"/>
                                </w:numPr>
                              </w:pPr>
                              <w:r>
                                <w:t>Indications géographiques</w:t>
                              </w:r>
                            </w:p>
                            <w:p w14:paraId="079B3DDA" w14:textId="6F366711" w:rsidR="00A56843" w:rsidRDefault="00A56843" w:rsidP="00876BA8">
                              <w:pPr>
                                <w:pStyle w:val="ListParagraph"/>
                                <w:numPr>
                                  <w:ilvl w:val="0"/>
                                  <w:numId w:val="14"/>
                                </w:numPr>
                              </w:pPr>
                              <w:r>
                                <w:rPr>
                                  <w:lang w:val="fr-CH"/>
                                </w:rPr>
                                <w:t>Autres</w:t>
                              </w:r>
                            </w:p>
                            <w:p w14:paraId="7624D974" w14:textId="77777777" w:rsidR="00A56843" w:rsidRDefault="00A56843"/>
                          </w:txbxContent>
                        </wps:txbx>
                        <wps:bodyPr wrap="square">
                          <a:noAutofit/>
                        </wps:bodyPr>
                      </wps:wsp>
                      <wps:wsp>
                        <wps:cNvPr id="11" name="Straight Arrow Connector 11"/>
                        <wps:cNvCnPr/>
                        <wps:spPr>
                          <a:xfrm flipV="1">
                            <a:off x="3538019" y="2102013"/>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4CB5B7D9" w14:textId="4A3EEDAF" w:rsidR="00A56843" w:rsidRPr="00BA2EED" w:rsidRDefault="00A56843" w:rsidP="005E48A2">
                              <w:pPr>
                                <w:pStyle w:val="NormalWeb"/>
                                <w:spacing w:before="0" w:beforeAutospacing="0" w:after="0" w:afterAutospacing="0"/>
                                <w:jc w:val="center"/>
                                <w:rPr>
                                  <w:sz w:val="24"/>
                                  <w:szCs w:val="24"/>
                                  <w:lang w:val="fr-FR"/>
                                </w:rPr>
                              </w:pPr>
                              <w:r>
                                <w:rPr>
                                  <w:rFonts w:cs="Arial"/>
                                  <w:color w:val="000000" w:themeColor="text1"/>
                                  <w:kern w:val="24"/>
                                  <w:sz w:val="20"/>
                                  <w:lang w:val="fr-FR"/>
                                </w:rPr>
                                <w:t>Demande</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23602185" w14:textId="3CA37D0B" w:rsidR="00A56843" w:rsidRDefault="00A56843" w:rsidP="005E48A2">
                              <w:pPr>
                                <w:pStyle w:val="NormalWeb"/>
                                <w:spacing w:before="0" w:beforeAutospacing="0" w:after="0" w:afterAutospacing="0"/>
                                <w:jc w:val="center"/>
                                <w:rPr>
                                  <w:sz w:val="24"/>
                                  <w:szCs w:val="24"/>
                                </w:rPr>
                              </w:pPr>
                              <w:r>
                                <w:rPr>
                                  <w:rFonts w:cs="Arial"/>
                                  <w:color w:val="000000" w:themeColor="text1"/>
                                  <w:kern w:val="24"/>
                                  <w:sz w:val="20"/>
                                </w:rPr>
                                <w:t>Réponse</w:t>
                              </w:r>
                            </w:p>
                          </w:txbxContent>
                        </wps:txbx>
                        <wps:bodyPr wrap="square" rtlCol="0">
                          <a:noAutofit/>
                        </wps:bodyPr>
                      </wps:wsp>
                      <wps:wsp>
                        <wps:cNvPr id="15" name="Straight Arrow Connector 15"/>
                        <wps:cNvCnPr/>
                        <wps:spPr>
                          <a:xfrm>
                            <a:off x="1269765" y="644882"/>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287714" y="1657281"/>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1269766" y="807810"/>
                            <a:ext cx="1566174"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H="1">
                            <a:off x="1287715" y="1520068"/>
                            <a:ext cx="1554880"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2D9A0E36" w14:textId="5AC9730E" w:rsidR="00A56843" w:rsidRDefault="00A56843" w:rsidP="00876BA8">
                              <w:pPr>
                                <w:pStyle w:val="ListParagraph"/>
                                <w:numPr>
                                  <w:ilvl w:val="0"/>
                                  <w:numId w:val="15"/>
                                </w:numPr>
                                <w:rPr>
                                  <w:szCs w:val="24"/>
                                </w:rPr>
                              </w:pPr>
                              <w:r>
                                <w:t>Dépôt</w:t>
                              </w:r>
                            </w:p>
                            <w:p w14:paraId="0A1FEF55" w14:textId="533440CE" w:rsidR="00A56843" w:rsidRDefault="00A56843" w:rsidP="00876BA8">
                              <w:pPr>
                                <w:pStyle w:val="ListParagraph"/>
                                <w:numPr>
                                  <w:ilvl w:val="0"/>
                                  <w:numId w:val="15"/>
                                </w:numPr>
                              </w:pPr>
                              <w:r>
                                <w:t xml:space="preserve">Traitement </w:t>
                              </w:r>
                            </w:p>
                            <w:p w14:paraId="062D4ED3" w14:textId="77777777" w:rsidR="00A56843" w:rsidRDefault="00A56843" w:rsidP="00876BA8">
                              <w:pPr>
                                <w:pStyle w:val="ListParagraph"/>
                                <w:numPr>
                                  <w:ilvl w:val="0"/>
                                  <w:numId w:val="15"/>
                                </w:numPr>
                              </w:pPr>
                              <w:r>
                                <w:t>Publication</w:t>
                              </w:r>
                            </w:p>
                            <w:p w14:paraId="133597F2" w14:textId="06CFF1D3" w:rsidR="00A56843" w:rsidRDefault="00A56843" w:rsidP="00876BA8">
                              <w:pPr>
                                <w:pStyle w:val="ListParagraph"/>
                                <w:numPr>
                                  <w:ilvl w:val="0"/>
                                  <w:numId w:val="15"/>
                                </w:numPr>
                              </w:pPr>
                              <w:r>
                                <w:t>Recherche</w:t>
                              </w:r>
                            </w:p>
                            <w:p w14:paraId="0A12E799" w14:textId="77777777" w:rsidR="00A56843" w:rsidRDefault="00A56843" w:rsidP="00876BA8">
                              <w:pPr>
                                <w:pStyle w:val="ListParagraph"/>
                                <w:numPr>
                                  <w:ilvl w:val="0"/>
                                  <w:numId w:val="15"/>
                                </w:numPr>
                              </w:pPr>
                              <w:r>
                                <w:t xml:space="preserve">         ...</w:t>
                              </w:r>
                            </w:p>
                            <w:p w14:paraId="124B9367" w14:textId="77777777" w:rsidR="00A56843" w:rsidRDefault="00A56843"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7AB220EF" w14:textId="77777777" w:rsidR="00A56843" w:rsidRPr="00125FF4" w:rsidRDefault="00A56843" w:rsidP="005E48A2">
                              <w:pPr>
                                <w:pStyle w:val="NormalWeb"/>
                                <w:spacing w:before="0" w:beforeAutospacing="0" w:after="0" w:afterAutospacing="0"/>
                                <w:jc w:val="center"/>
                                <w:rPr>
                                  <w:sz w:val="24"/>
                                  <w:szCs w:val="24"/>
                                  <w:lang w:val="fr-CH"/>
                                </w:rPr>
                              </w:pPr>
                              <w:r w:rsidRPr="00125FF4">
                                <w:rPr>
                                  <w:rFonts w:cs="Arial"/>
                                  <w:color w:val="000000" w:themeColor="text1"/>
                                  <w:kern w:val="24"/>
                                  <w:sz w:val="19"/>
                                  <w:szCs w:val="19"/>
                                  <w:lang w:val="fr-CH"/>
                                </w:rPr>
                                <w:t>Mobile</w:t>
                              </w:r>
                            </w:p>
                            <w:p w14:paraId="1EA663D7" w14:textId="6455494B"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portable </w:t>
                              </w:r>
                            </w:p>
                            <w:p w14:paraId="7051020C" w14:textId="05364ED8"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de bureau    </w:t>
                              </w:r>
                              <w:r w:rsidRPr="00125FF4">
                                <w:rPr>
                                  <w:rFonts w:cs="Arial"/>
                                  <w:color w:val="000000" w:themeColor="text1"/>
                                  <w:kern w:val="24"/>
                                  <w:sz w:val="18"/>
                                  <w:szCs w:val="18"/>
                                  <w:lang w:val="fr-CH"/>
                                </w:rPr>
                                <w:t xml:space="preserve">   </w:t>
                              </w:r>
                            </w:p>
                          </w:txbxContent>
                        </wps:txbx>
                        <wps:bodyPr wrap="square" rtlCol="0">
                          <a:noAutofit/>
                        </wps:bodyPr>
                      </wps:wsp>
                      <wps:wsp>
                        <wps:cNvPr id="22" name="Rectangle 22"/>
                        <wps:cNvSpPr/>
                        <wps:spPr>
                          <a:xfrm>
                            <a:off x="2839189" y="246221"/>
                            <a:ext cx="1287935"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F2F18" w14:textId="77777777" w:rsidR="00A56843" w:rsidRDefault="00A56843"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2F1847F9" w14:textId="36E65E87" w:rsidR="00A56843" w:rsidRDefault="00A56843" w:rsidP="00876BA8">
                              <w:pPr>
                                <w:pStyle w:val="ListParagraph"/>
                                <w:numPr>
                                  <w:ilvl w:val="0"/>
                                  <w:numId w:val="16"/>
                                </w:numPr>
                                <w:rPr>
                                  <w:szCs w:val="24"/>
                                </w:rPr>
                              </w:pPr>
                              <w:r>
                                <w:t>Brevets</w:t>
                              </w:r>
                            </w:p>
                            <w:p w14:paraId="518DF3F2" w14:textId="56AB5671" w:rsidR="00A56843" w:rsidRDefault="00A56843" w:rsidP="00876BA8">
                              <w:pPr>
                                <w:pStyle w:val="ListParagraph"/>
                                <w:numPr>
                                  <w:ilvl w:val="0"/>
                                  <w:numId w:val="16"/>
                                </w:numPr>
                              </w:pPr>
                              <w:r>
                                <w:t>Marques</w:t>
                              </w:r>
                            </w:p>
                            <w:p w14:paraId="4DD4789C" w14:textId="26A64894" w:rsidR="00A56843" w:rsidRDefault="00A56843" w:rsidP="00876BA8">
                              <w:pPr>
                                <w:pStyle w:val="ListParagraph"/>
                                <w:numPr>
                                  <w:ilvl w:val="0"/>
                                  <w:numId w:val="16"/>
                                </w:numPr>
                              </w:pPr>
                              <w:r>
                                <w:t>Dessins et modèles</w:t>
                              </w:r>
                            </w:p>
                            <w:p w14:paraId="6B23CF83" w14:textId="5CF75B62" w:rsidR="00A56843" w:rsidRDefault="00A56843" w:rsidP="00876BA8">
                              <w:pPr>
                                <w:pStyle w:val="ListParagraph"/>
                                <w:numPr>
                                  <w:ilvl w:val="0"/>
                                  <w:numId w:val="16"/>
                                </w:numPr>
                              </w:pPr>
                              <w:r>
                                <w:t>Indications géographiques</w:t>
                              </w:r>
                            </w:p>
                            <w:p w14:paraId="57DCC26F" w14:textId="13C6B05A" w:rsidR="00A56843" w:rsidRDefault="00A56843" w:rsidP="00876BA8">
                              <w:pPr>
                                <w:pStyle w:val="ListParagraph"/>
                                <w:numPr>
                                  <w:ilvl w:val="0"/>
                                  <w:numId w:val="16"/>
                                </w:numPr>
                              </w:pPr>
                              <w:r>
                                <w:rPr>
                                  <w:lang w:val="fr-CH"/>
                                </w:rPr>
                                <w:t>Autres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0C68E7CB" w14:textId="528DC7F6" w:rsidR="00A56843" w:rsidRDefault="00A56843" w:rsidP="00876BA8">
                              <w:pPr>
                                <w:pStyle w:val="ListParagraph"/>
                                <w:numPr>
                                  <w:ilvl w:val="0"/>
                                  <w:numId w:val="17"/>
                                </w:numPr>
                                <w:rPr>
                                  <w:szCs w:val="24"/>
                                </w:rPr>
                              </w:pPr>
                              <w:r>
                                <w:t>Dépôt</w:t>
                              </w:r>
                            </w:p>
                            <w:p w14:paraId="2F910DAB" w14:textId="1FD5488E" w:rsidR="00A56843" w:rsidRDefault="00A56843" w:rsidP="00876BA8">
                              <w:pPr>
                                <w:pStyle w:val="ListParagraph"/>
                                <w:numPr>
                                  <w:ilvl w:val="0"/>
                                  <w:numId w:val="17"/>
                                </w:numPr>
                              </w:pPr>
                              <w:r>
                                <w:t xml:space="preserve">Traitement </w:t>
                              </w:r>
                            </w:p>
                            <w:p w14:paraId="6AC6386D" w14:textId="77777777" w:rsidR="00A56843" w:rsidRDefault="00A56843" w:rsidP="00876BA8">
                              <w:pPr>
                                <w:pStyle w:val="ListParagraph"/>
                                <w:numPr>
                                  <w:ilvl w:val="0"/>
                                  <w:numId w:val="17"/>
                                </w:numPr>
                              </w:pPr>
                              <w:r>
                                <w:t>Publication</w:t>
                              </w:r>
                            </w:p>
                            <w:p w14:paraId="516FAF99" w14:textId="267C2663" w:rsidR="00A56843" w:rsidRDefault="00A56843" w:rsidP="00876BA8">
                              <w:pPr>
                                <w:pStyle w:val="ListParagraph"/>
                                <w:numPr>
                                  <w:ilvl w:val="0"/>
                                  <w:numId w:val="17"/>
                                </w:numPr>
                              </w:pPr>
                              <w:r>
                                <w:t>Recherche</w:t>
                              </w:r>
                            </w:p>
                            <w:p w14:paraId="44B0601E" w14:textId="77777777" w:rsidR="00A56843" w:rsidRDefault="00A56843" w:rsidP="00876BA8">
                              <w:pPr>
                                <w:pStyle w:val="ListParagraph"/>
                                <w:numPr>
                                  <w:ilvl w:val="0"/>
                                  <w:numId w:val="17"/>
                                </w:numPr>
                              </w:pPr>
                              <w:r>
                                <w:t xml:space="preserve">         ...</w:t>
                              </w:r>
                            </w:p>
                            <w:p w14:paraId="3D642914" w14:textId="77777777" w:rsidR="00A56843" w:rsidRDefault="00A56843"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6A089C07" id="Group 5" o:spid="_x0000_s1026" style="position:absolute;margin-left:102.75pt;margin-top:36.5pt;width:405.05pt;height:253.05pt;z-index:-251655168;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" filled="f" strokecolor="black [3213]" strokeweight="2pt">
                  <v:textbox>
                    <w:txbxContent>
                      <w:p w14:paraId="326A56F3" w14:textId="77777777" w:rsidR="00A56843" w:rsidRDefault="00A56843"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D41281E" w14:textId="77777777" w:rsidR="00A56843" w:rsidRPr="00125FF4" w:rsidRDefault="00A56843" w:rsidP="005E48A2">
                        <w:pPr>
                          <w:pStyle w:val="NormalWeb"/>
                          <w:spacing w:before="0" w:beforeAutospacing="0" w:after="0" w:afterAutospacing="0"/>
                          <w:jc w:val="center"/>
                          <w:rPr>
                            <w:sz w:val="24"/>
                            <w:szCs w:val="24"/>
                            <w:lang w:val="fr-CH"/>
                          </w:rPr>
                        </w:pPr>
                        <w:r w:rsidRPr="00125FF4">
                          <w:rPr>
                            <w:rFonts w:cs="Arial"/>
                            <w:color w:val="000000" w:themeColor="text1"/>
                            <w:kern w:val="24"/>
                            <w:sz w:val="19"/>
                            <w:szCs w:val="19"/>
                            <w:lang w:val="fr-CH"/>
                          </w:rPr>
                          <w:t>Mobile</w:t>
                        </w:r>
                      </w:p>
                      <w:p w14:paraId="17ACB85B" w14:textId="44EAF0FD"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Ordinateur portable</w:t>
                        </w:r>
                      </w:p>
                      <w:p w14:paraId="58292A0A" w14:textId="3B076A50"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de bureau    </w:t>
                        </w:r>
                        <w:r w:rsidRPr="00125FF4">
                          <w:rPr>
                            <w:rFonts w:cs="Arial"/>
                            <w:color w:val="000000" w:themeColor="text1"/>
                            <w:kern w:val="24"/>
                            <w:sz w:val="18"/>
                            <w:szCs w:val="18"/>
                            <w:lang w:val="fr-CH"/>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23B6A01" w14:textId="67B74BE9" w:rsidR="00A56843" w:rsidRPr="00BA2EED" w:rsidRDefault="00A56843" w:rsidP="005E48A2">
                        <w:pPr>
                          <w:pStyle w:val="NormalWeb"/>
                          <w:spacing w:before="0" w:beforeAutospacing="0" w:after="0" w:afterAutospacing="0"/>
                          <w:jc w:val="center"/>
                          <w:rPr>
                            <w:sz w:val="24"/>
                            <w:szCs w:val="24"/>
                            <w:lang w:val="fr-FR"/>
                          </w:rPr>
                        </w:pPr>
                        <w:r>
                          <w:rPr>
                            <w:rFonts w:cs="Arial"/>
                            <w:color w:val="000000" w:themeColor="text1"/>
                            <w:kern w:val="24"/>
                            <w:sz w:val="20"/>
                            <w:lang w:val="fr-FR"/>
                          </w:rPr>
                          <w:t>Demande</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B99F169" w14:textId="478E5CB0" w:rsidR="00A56843" w:rsidRDefault="00A56843" w:rsidP="005E48A2">
                        <w:pPr>
                          <w:pStyle w:val="NormalWeb"/>
                          <w:spacing w:before="0" w:beforeAutospacing="0" w:after="0" w:afterAutospacing="0"/>
                          <w:jc w:val="center"/>
                          <w:rPr>
                            <w:sz w:val="24"/>
                            <w:szCs w:val="24"/>
                          </w:rPr>
                        </w:pPr>
                        <w:r>
                          <w:rPr>
                            <w:rFonts w:cs="Arial"/>
                            <w:color w:val="000000" w:themeColor="text1"/>
                            <w:kern w:val="24"/>
                            <w:sz w:val="20"/>
                          </w:rPr>
                          <w:t>Réponse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16A52A7" w14:textId="4B65D486" w:rsidR="00A56843" w:rsidRPr="008A6C8A" w:rsidRDefault="00A56843" w:rsidP="005E48A2">
                        <w:pPr>
                          <w:pStyle w:val="NormalWeb"/>
                          <w:spacing w:before="0" w:beforeAutospacing="0" w:after="0" w:afterAutospacing="0"/>
                          <w:jc w:val="center"/>
                          <w:rPr>
                            <w:sz w:val="24"/>
                            <w:szCs w:val="24"/>
                          </w:rPr>
                        </w:pPr>
                        <w:r w:rsidRPr="008A6C8A">
                          <w:rPr>
                            <w:rFonts w:cs="Arial"/>
                            <w:b/>
                            <w:bCs/>
                            <w:kern w:val="24"/>
                            <w:sz w:val="20"/>
                          </w:rPr>
                          <w:t xml:space="preserve">API </w:t>
                        </w:r>
                        <w:r>
                          <w:rPr>
                            <w:rFonts w:cs="Arial"/>
                            <w:b/>
                            <w:bCs/>
                            <w:kern w:val="24"/>
                            <w:sz w:val="20"/>
                          </w:rPr>
                          <w:t xml:space="preserve">WEB </w:t>
                        </w:r>
                        <w:r w:rsidRPr="008A6C8A">
                          <w:rPr>
                            <w:rFonts w:cs="Arial"/>
                            <w:b/>
                            <w:bCs/>
                            <w:kern w:val="24"/>
                            <w:sz w:val="20"/>
                          </w:rPr>
                          <w:t xml:space="preserve">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293F2F7" w14:textId="7913AD65" w:rsidR="00A56843" w:rsidRPr="008A6C8A" w:rsidRDefault="00A56843" w:rsidP="005E48A2">
                        <w:pPr>
                          <w:pStyle w:val="NormalWeb"/>
                          <w:spacing w:before="0" w:beforeAutospacing="0" w:after="0" w:afterAutospacing="0"/>
                          <w:jc w:val="center"/>
                          <w:rPr>
                            <w:sz w:val="24"/>
                            <w:szCs w:val="24"/>
                          </w:rPr>
                        </w:pPr>
                        <w:r>
                          <w:rPr>
                            <w:rFonts w:cs="Arial"/>
                            <w:b/>
                            <w:bCs/>
                            <w:kern w:val="24"/>
                            <w:sz w:val="20"/>
                          </w:rPr>
                          <w:t xml:space="preserve">API </w:t>
                        </w:r>
                        <w:r w:rsidRPr="008A6C8A">
                          <w:rPr>
                            <w:rFonts w:cs="Arial"/>
                            <w:b/>
                            <w:bCs/>
                            <w:kern w:val="24"/>
                            <w:sz w:val="20"/>
                          </w:rPr>
                          <w:t>WEB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FA4CBF0" w14:textId="2844B32D" w:rsidR="00A56843" w:rsidRDefault="00A56843" w:rsidP="00876BA8">
                        <w:pPr>
                          <w:pStyle w:val="ListParagraph"/>
                          <w:numPr>
                            <w:ilvl w:val="0"/>
                            <w:numId w:val="14"/>
                          </w:numPr>
                          <w:rPr>
                            <w:szCs w:val="24"/>
                          </w:rPr>
                        </w:pPr>
                        <w:r>
                          <w:t>Brevets</w:t>
                        </w:r>
                      </w:p>
                      <w:p w14:paraId="0030888A" w14:textId="6B7E51BE" w:rsidR="00A56843" w:rsidRDefault="00A56843" w:rsidP="00876BA8">
                        <w:pPr>
                          <w:pStyle w:val="ListParagraph"/>
                          <w:numPr>
                            <w:ilvl w:val="0"/>
                            <w:numId w:val="14"/>
                          </w:numPr>
                        </w:pPr>
                        <w:r>
                          <w:t>Marques</w:t>
                        </w:r>
                      </w:p>
                      <w:p w14:paraId="60F2BB25" w14:textId="14150B24" w:rsidR="00A56843" w:rsidRDefault="00A56843" w:rsidP="00876BA8">
                        <w:pPr>
                          <w:pStyle w:val="ListParagraph"/>
                          <w:numPr>
                            <w:ilvl w:val="0"/>
                            <w:numId w:val="14"/>
                          </w:numPr>
                        </w:pPr>
                        <w:r>
                          <w:t>Dessins et modèles</w:t>
                        </w:r>
                      </w:p>
                      <w:p w14:paraId="5B02704E" w14:textId="1F6B6ADA" w:rsidR="00A56843" w:rsidRDefault="00A56843" w:rsidP="00876BA8">
                        <w:pPr>
                          <w:pStyle w:val="ListParagraph"/>
                          <w:numPr>
                            <w:ilvl w:val="0"/>
                            <w:numId w:val="14"/>
                          </w:numPr>
                        </w:pPr>
                        <w:r>
                          <w:t>Indications géographiques</w:t>
                        </w:r>
                      </w:p>
                      <w:p w14:paraId="079B3DDA" w14:textId="6F366711" w:rsidR="00A56843" w:rsidRDefault="00A56843" w:rsidP="00876BA8">
                        <w:pPr>
                          <w:pStyle w:val="ListParagraph"/>
                          <w:numPr>
                            <w:ilvl w:val="0"/>
                            <w:numId w:val="14"/>
                          </w:numPr>
                        </w:pPr>
                        <w:r>
                          <w:rPr>
                            <w:lang w:val="fr-CH"/>
                          </w:rPr>
                          <w:t>Autres</w:t>
                        </w:r>
                      </w:p>
                      <w:p w14:paraId="7624D974" w14:textId="77777777" w:rsidR="00A56843" w:rsidRDefault="00A56843"/>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" strokecolor="gray [1629]">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" filled="f" strokecolor="black [3213]"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4CB5B7D9" w14:textId="4A3EEDAF" w:rsidR="00A56843" w:rsidRPr="00BA2EED" w:rsidRDefault="00A56843" w:rsidP="005E48A2">
                        <w:pPr>
                          <w:pStyle w:val="NormalWeb"/>
                          <w:spacing w:before="0" w:beforeAutospacing="0" w:after="0" w:afterAutospacing="0"/>
                          <w:jc w:val="center"/>
                          <w:rPr>
                            <w:sz w:val="24"/>
                            <w:szCs w:val="24"/>
                            <w:lang w:val="fr-FR"/>
                          </w:rPr>
                        </w:pPr>
                        <w:r>
                          <w:rPr>
                            <w:rFonts w:cs="Arial"/>
                            <w:color w:val="000000" w:themeColor="text1"/>
                            <w:kern w:val="24"/>
                            <w:sz w:val="20"/>
                            <w:lang w:val="fr-FR"/>
                          </w:rPr>
                          <w:t>Demande</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3602185" w14:textId="3CA37D0B" w:rsidR="00A56843" w:rsidRDefault="00A56843" w:rsidP="005E48A2">
                        <w:pPr>
                          <w:pStyle w:val="NormalWeb"/>
                          <w:spacing w:before="0" w:beforeAutospacing="0" w:after="0" w:afterAutospacing="0"/>
                          <w:jc w:val="center"/>
                          <w:rPr>
                            <w:sz w:val="24"/>
                            <w:szCs w:val="24"/>
                          </w:rPr>
                        </w:pPr>
                        <w:r>
                          <w:rPr>
                            <w:rFonts w:cs="Arial"/>
                            <w:color w:val="000000" w:themeColor="text1"/>
                            <w:kern w:val="24"/>
                            <w:sz w:val="20"/>
                          </w:rPr>
                          <w:t>Réponse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" strokecolor="gray [1629]">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" strokecolor="gray [1629]">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" strokecolor="gray [1629]">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" strokecolor="gray [1629]">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D9A0E36" w14:textId="5AC9730E" w:rsidR="00A56843" w:rsidRDefault="00A56843" w:rsidP="00876BA8">
                        <w:pPr>
                          <w:pStyle w:val="ListParagraph"/>
                          <w:numPr>
                            <w:ilvl w:val="0"/>
                            <w:numId w:val="15"/>
                          </w:numPr>
                          <w:rPr>
                            <w:szCs w:val="24"/>
                          </w:rPr>
                        </w:pPr>
                        <w:r>
                          <w:t>Dépôt</w:t>
                        </w:r>
                      </w:p>
                      <w:p w14:paraId="0A1FEF55" w14:textId="533440CE" w:rsidR="00A56843" w:rsidRDefault="00A56843" w:rsidP="00876BA8">
                        <w:pPr>
                          <w:pStyle w:val="ListParagraph"/>
                          <w:numPr>
                            <w:ilvl w:val="0"/>
                            <w:numId w:val="15"/>
                          </w:numPr>
                        </w:pPr>
                        <w:r>
                          <w:t xml:space="preserve">Traitement </w:t>
                        </w:r>
                      </w:p>
                      <w:p w14:paraId="062D4ED3" w14:textId="77777777" w:rsidR="00A56843" w:rsidRDefault="00A56843" w:rsidP="00876BA8">
                        <w:pPr>
                          <w:pStyle w:val="ListParagraph"/>
                          <w:numPr>
                            <w:ilvl w:val="0"/>
                            <w:numId w:val="15"/>
                          </w:numPr>
                        </w:pPr>
                        <w:r>
                          <w:t>Publication</w:t>
                        </w:r>
                      </w:p>
                      <w:p w14:paraId="133597F2" w14:textId="06CFF1D3" w:rsidR="00A56843" w:rsidRDefault="00A56843" w:rsidP="00876BA8">
                        <w:pPr>
                          <w:pStyle w:val="ListParagraph"/>
                          <w:numPr>
                            <w:ilvl w:val="0"/>
                            <w:numId w:val="15"/>
                          </w:numPr>
                        </w:pPr>
                        <w:r>
                          <w:t>Recherche</w:t>
                        </w:r>
                      </w:p>
                      <w:p w14:paraId="0A12E799" w14:textId="77777777" w:rsidR="00A56843" w:rsidRDefault="00A56843" w:rsidP="00876BA8">
                        <w:pPr>
                          <w:pStyle w:val="ListParagraph"/>
                          <w:numPr>
                            <w:ilvl w:val="0"/>
                            <w:numId w:val="15"/>
                          </w:numPr>
                        </w:pPr>
                        <w:r>
                          <w:t xml:space="preserve">         ...</w:t>
                        </w:r>
                      </w:p>
                      <w:p w14:paraId="124B9367" w14:textId="77777777" w:rsidR="00A56843" w:rsidRDefault="00A56843"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" strokecolor="gray [1629]">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7AB220EF" w14:textId="77777777" w:rsidR="00A56843" w:rsidRPr="00125FF4" w:rsidRDefault="00A56843" w:rsidP="005E48A2">
                        <w:pPr>
                          <w:pStyle w:val="NormalWeb"/>
                          <w:spacing w:before="0" w:beforeAutospacing="0" w:after="0" w:afterAutospacing="0"/>
                          <w:jc w:val="center"/>
                          <w:rPr>
                            <w:sz w:val="24"/>
                            <w:szCs w:val="24"/>
                            <w:lang w:val="fr-CH"/>
                          </w:rPr>
                        </w:pPr>
                        <w:r w:rsidRPr="00125FF4">
                          <w:rPr>
                            <w:rFonts w:cs="Arial"/>
                            <w:color w:val="000000" w:themeColor="text1"/>
                            <w:kern w:val="24"/>
                            <w:sz w:val="19"/>
                            <w:szCs w:val="19"/>
                            <w:lang w:val="fr-CH"/>
                          </w:rPr>
                          <w:t>Mobile</w:t>
                        </w:r>
                      </w:p>
                      <w:p w14:paraId="1EA663D7" w14:textId="6455494B"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portable </w:t>
                        </w:r>
                      </w:p>
                      <w:p w14:paraId="7051020C" w14:textId="05364ED8" w:rsidR="00A56843" w:rsidRPr="00125FF4" w:rsidRDefault="00A56843" w:rsidP="005E48A2">
                        <w:pPr>
                          <w:pStyle w:val="NormalWeb"/>
                          <w:spacing w:before="0" w:beforeAutospacing="0" w:after="0" w:afterAutospacing="0"/>
                          <w:jc w:val="center"/>
                          <w:rPr>
                            <w:lang w:val="fr-CH"/>
                          </w:rPr>
                        </w:pPr>
                        <w:r w:rsidRPr="00125FF4">
                          <w:rPr>
                            <w:rFonts w:cs="Arial"/>
                            <w:color w:val="000000" w:themeColor="text1"/>
                            <w:kern w:val="24"/>
                            <w:sz w:val="19"/>
                            <w:szCs w:val="19"/>
                            <w:lang w:val="fr-CH"/>
                          </w:rPr>
                          <w:t xml:space="preserve">Ordinateur de bureau    </w:t>
                        </w:r>
                        <w:r w:rsidRPr="00125FF4">
                          <w:rPr>
                            <w:rFonts w:cs="Arial"/>
                            <w:color w:val="000000" w:themeColor="text1"/>
                            <w:kern w:val="24"/>
                            <w:sz w:val="18"/>
                            <w:szCs w:val="18"/>
                            <w:lang w:val="fr-CH"/>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" filled="f" strokecolor="black [3213]" strokeweight="2pt">
                  <v:textbox>
                    <w:txbxContent>
                      <w:p w14:paraId="1E4F2F18" w14:textId="77777777" w:rsidR="00A56843" w:rsidRDefault="00A56843"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2F1847F9" w14:textId="36E65E87" w:rsidR="00A56843" w:rsidRDefault="00A56843" w:rsidP="00876BA8">
                        <w:pPr>
                          <w:pStyle w:val="ListParagraph"/>
                          <w:numPr>
                            <w:ilvl w:val="0"/>
                            <w:numId w:val="16"/>
                          </w:numPr>
                          <w:rPr>
                            <w:szCs w:val="24"/>
                          </w:rPr>
                        </w:pPr>
                        <w:r>
                          <w:t>Brevets</w:t>
                        </w:r>
                      </w:p>
                      <w:p w14:paraId="518DF3F2" w14:textId="56AB5671" w:rsidR="00A56843" w:rsidRDefault="00A56843" w:rsidP="00876BA8">
                        <w:pPr>
                          <w:pStyle w:val="ListParagraph"/>
                          <w:numPr>
                            <w:ilvl w:val="0"/>
                            <w:numId w:val="16"/>
                          </w:numPr>
                        </w:pPr>
                        <w:r>
                          <w:t>Marques</w:t>
                        </w:r>
                      </w:p>
                      <w:p w14:paraId="4DD4789C" w14:textId="26A64894" w:rsidR="00A56843" w:rsidRDefault="00A56843" w:rsidP="00876BA8">
                        <w:pPr>
                          <w:pStyle w:val="ListParagraph"/>
                          <w:numPr>
                            <w:ilvl w:val="0"/>
                            <w:numId w:val="16"/>
                          </w:numPr>
                        </w:pPr>
                        <w:r>
                          <w:t>Dessins et modèles</w:t>
                        </w:r>
                      </w:p>
                      <w:p w14:paraId="6B23CF83" w14:textId="5CF75B62" w:rsidR="00A56843" w:rsidRDefault="00A56843" w:rsidP="00876BA8">
                        <w:pPr>
                          <w:pStyle w:val="ListParagraph"/>
                          <w:numPr>
                            <w:ilvl w:val="0"/>
                            <w:numId w:val="16"/>
                          </w:numPr>
                        </w:pPr>
                        <w:r>
                          <w:t>Indications géographiques</w:t>
                        </w:r>
                      </w:p>
                      <w:p w14:paraId="57DCC26F" w14:textId="13C6B05A" w:rsidR="00A56843" w:rsidRDefault="00A56843" w:rsidP="00876BA8">
                        <w:pPr>
                          <w:pStyle w:val="ListParagraph"/>
                          <w:numPr>
                            <w:ilvl w:val="0"/>
                            <w:numId w:val="16"/>
                          </w:numPr>
                        </w:pPr>
                        <w:r>
                          <w:rPr>
                            <w:lang w:val="fr-CH"/>
                          </w:rPr>
                          <w:t>Autres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0C68E7CB" w14:textId="528DC7F6" w:rsidR="00A56843" w:rsidRDefault="00A56843" w:rsidP="00876BA8">
                        <w:pPr>
                          <w:pStyle w:val="ListParagraph"/>
                          <w:numPr>
                            <w:ilvl w:val="0"/>
                            <w:numId w:val="17"/>
                          </w:numPr>
                          <w:rPr>
                            <w:szCs w:val="24"/>
                          </w:rPr>
                        </w:pPr>
                        <w:r>
                          <w:t>Dépôt</w:t>
                        </w:r>
                      </w:p>
                      <w:p w14:paraId="2F910DAB" w14:textId="1FD5488E" w:rsidR="00A56843" w:rsidRDefault="00A56843" w:rsidP="00876BA8">
                        <w:pPr>
                          <w:pStyle w:val="ListParagraph"/>
                          <w:numPr>
                            <w:ilvl w:val="0"/>
                            <w:numId w:val="17"/>
                          </w:numPr>
                        </w:pPr>
                        <w:r>
                          <w:t xml:space="preserve">Traitement </w:t>
                        </w:r>
                      </w:p>
                      <w:p w14:paraId="6AC6386D" w14:textId="77777777" w:rsidR="00A56843" w:rsidRDefault="00A56843" w:rsidP="00876BA8">
                        <w:pPr>
                          <w:pStyle w:val="ListParagraph"/>
                          <w:numPr>
                            <w:ilvl w:val="0"/>
                            <w:numId w:val="17"/>
                          </w:numPr>
                        </w:pPr>
                        <w:r>
                          <w:t>Publication</w:t>
                        </w:r>
                      </w:p>
                      <w:p w14:paraId="516FAF99" w14:textId="267C2663" w:rsidR="00A56843" w:rsidRDefault="00A56843" w:rsidP="00876BA8">
                        <w:pPr>
                          <w:pStyle w:val="ListParagraph"/>
                          <w:numPr>
                            <w:ilvl w:val="0"/>
                            <w:numId w:val="17"/>
                          </w:numPr>
                        </w:pPr>
                        <w:r>
                          <w:t>Recherche</w:t>
                        </w:r>
                      </w:p>
                      <w:p w14:paraId="44B0601E" w14:textId="77777777" w:rsidR="00A56843" w:rsidRDefault="00A56843" w:rsidP="00876BA8">
                        <w:pPr>
                          <w:pStyle w:val="ListParagraph"/>
                          <w:numPr>
                            <w:ilvl w:val="0"/>
                            <w:numId w:val="17"/>
                          </w:numPr>
                        </w:pPr>
                        <w:r>
                          <w:t xml:space="preserve">         ...</w:t>
                        </w:r>
                      </w:p>
                      <w:p w14:paraId="3D642914" w14:textId="77777777" w:rsidR="00A56843" w:rsidRDefault="00A56843"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00342DB3" w:rsidRPr="00E8543F">
        <w:rPr>
          <w:rFonts w:eastAsia="SimSun"/>
          <w:noProof/>
          <w:lang w:val="fr-FR" w:eastAsia="zh-CN"/>
        </w:rPr>
        <w:fldChar w:fldCharType="begin"/>
      </w:r>
      <w:r w:rsidR="00342DB3" w:rsidRPr="00E8543F">
        <w:rPr>
          <w:rFonts w:eastAsia="SimSun"/>
          <w:noProof/>
          <w:lang w:val="fr-FR" w:eastAsia="zh-CN"/>
        </w:rPr>
        <w:instrText xml:space="preserve"> AUTONUM  </w:instrText>
      </w:r>
      <w:r w:rsidR="00342DB3" w:rsidRPr="00E8543F">
        <w:rPr>
          <w:rFonts w:eastAsia="SimSun"/>
          <w:noProof/>
          <w:lang w:val="fr-FR" w:eastAsia="zh-CN"/>
        </w:rPr>
        <w:fldChar w:fldCharType="end"/>
      </w:r>
      <w:r w:rsidR="00342DB3" w:rsidRPr="00E8543F">
        <w:rPr>
          <w:rFonts w:eastAsia="SimSun"/>
          <w:noProof/>
          <w:lang w:val="fr-FR" w:eastAsia="zh-CN"/>
        </w:rPr>
        <w:tab/>
      </w:r>
      <w:r w:rsidR="00342DB3" w:rsidRPr="00BC6AA0">
        <w:rPr>
          <w:rFonts w:eastAsia="SimSun"/>
          <w:noProof/>
          <w:lang w:val="fr-FR" w:eastAsia="zh-CN"/>
        </w:rPr>
        <w:t>La norme vise à s</w:t>
      </w:r>
      <w:r w:rsidR="00BB0A23">
        <w:rPr>
          <w:rFonts w:eastAsia="SimSun"/>
          <w:noProof/>
          <w:lang w:val="fr-FR" w:eastAsia="zh-CN"/>
        </w:rPr>
        <w:t>’</w:t>
      </w:r>
      <w:r w:rsidR="00342DB3" w:rsidRPr="00BC6AA0">
        <w:rPr>
          <w:rFonts w:eastAsia="SimSun"/>
          <w:noProof/>
          <w:lang w:val="fr-FR" w:eastAsia="zh-CN"/>
        </w:rPr>
        <w:t xml:space="preserve">appliquer aux communications entre offices de propriété intellectuelle et déposants ou utilisateurs de données et entre offices de propriété intellectuelle grâce à des connexions entre applications </w:t>
      </w:r>
      <w:r w:rsidR="00992C0C">
        <w:rPr>
          <w:rFonts w:eastAsia="SimSun"/>
          <w:noProof/>
          <w:lang w:val="fr-FR" w:eastAsia="zh-CN"/>
        </w:rPr>
        <w:t>“</w:t>
      </w:r>
      <w:r w:rsidR="00992C0C" w:rsidRPr="00BC6AA0">
        <w:rPr>
          <w:rFonts w:eastAsia="SimSun"/>
          <w:noProof/>
          <w:lang w:val="fr-FR" w:eastAsia="zh-CN"/>
        </w:rPr>
        <w:t>d</w:t>
      </w:r>
      <w:r w:rsidR="00342DB3" w:rsidRPr="00BC6AA0">
        <w:rPr>
          <w:rFonts w:eastAsia="SimSun"/>
          <w:noProof/>
          <w:lang w:val="fr-FR" w:eastAsia="zh-CN"/>
        </w:rPr>
        <w:t>evices</w:t>
      </w:r>
      <w:r w:rsidR="00BB0A23">
        <w:rPr>
          <w:rFonts w:eastAsia="SimSun"/>
          <w:noProof/>
          <w:lang w:val="fr-FR" w:eastAsia="zh-CN"/>
        </w:rPr>
        <w:t>-</w:t>
      </w:r>
      <w:r w:rsidR="00342DB3" w:rsidRPr="00BC6AA0">
        <w:rPr>
          <w:rFonts w:eastAsia="SimSun"/>
          <w:noProof/>
          <w:lang w:val="fr-FR" w:eastAsia="zh-CN"/>
        </w:rPr>
        <w:t>to</w:t>
      </w:r>
      <w:r w:rsidR="00BB0A23">
        <w:rPr>
          <w:rFonts w:eastAsia="SimSun"/>
          <w:noProof/>
          <w:lang w:val="fr-FR" w:eastAsia="zh-CN"/>
        </w:rPr>
        <w:t>-</w:t>
      </w:r>
      <w:r w:rsidR="00342DB3" w:rsidRPr="00BC6AA0">
        <w:rPr>
          <w:rFonts w:eastAsia="SimSun"/>
          <w:noProof/>
          <w:lang w:val="fr-FR" w:eastAsia="zh-CN"/>
        </w:rPr>
        <w:t>devices” et app</w:t>
      </w:r>
      <w:r w:rsidR="00342DB3">
        <w:rPr>
          <w:rFonts w:eastAsia="SimSun"/>
          <w:noProof/>
          <w:lang w:val="fr-FR" w:eastAsia="zh-CN"/>
        </w:rPr>
        <w:t xml:space="preserve">lications </w:t>
      </w:r>
      <w:r w:rsidR="00992C0C">
        <w:rPr>
          <w:rFonts w:eastAsia="SimSun"/>
          <w:noProof/>
          <w:lang w:val="fr-FR" w:eastAsia="zh-CN"/>
        </w:rPr>
        <w:t>“d</w:t>
      </w:r>
      <w:r w:rsidR="00342DB3">
        <w:rPr>
          <w:rFonts w:eastAsia="SimSun"/>
          <w:noProof/>
          <w:lang w:val="fr-FR" w:eastAsia="zh-CN"/>
        </w:rPr>
        <w:t>evices</w:t>
      </w:r>
      <w:r w:rsidR="00BB0A23">
        <w:rPr>
          <w:rFonts w:eastAsia="SimSun"/>
          <w:noProof/>
          <w:lang w:val="fr-FR" w:eastAsia="zh-CN"/>
        </w:rPr>
        <w:t>-</w:t>
      </w:r>
      <w:r w:rsidR="00342DB3">
        <w:rPr>
          <w:rFonts w:eastAsia="SimSun"/>
          <w:noProof/>
          <w:lang w:val="fr-FR" w:eastAsia="zh-CN"/>
        </w:rPr>
        <w:t>to</w:t>
      </w:r>
      <w:r w:rsidR="00BB0A23">
        <w:rPr>
          <w:rFonts w:eastAsia="SimSun"/>
          <w:noProof/>
          <w:lang w:val="fr-FR" w:eastAsia="zh-CN"/>
        </w:rPr>
        <w:t>-</w:t>
      </w:r>
      <w:r w:rsidR="00342DB3">
        <w:rPr>
          <w:rFonts w:eastAsia="SimSun"/>
          <w:noProof/>
          <w:lang w:val="fr-FR" w:eastAsia="zh-CN"/>
        </w:rPr>
        <w:t>software”</w:t>
      </w:r>
      <w:r w:rsidR="005E48A2" w:rsidRPr="00982192">
        <w:rPr>
          <w:rFonts w:eastAsia="SimSun"/>
          <w:noProof/>
          <w:lang w:val="fr-FR" w:eastAsia="zh-CN"/>
        </w:rPr>
        <w:t>.</w:t>
      </w:r>
    </w:p>
    <w:p w14:paraId="6D894362" w14:textId="681E5ECD" w:rsidR="005E48A2" w:rsidRPr="00982192" w:rsidRDefault="00342DB3" w:rsidP="00CE01DA">
      <w:pPr>
        <w:pStyle w:val="NormalWeb"/>
        <w:spacing w:before="170" w:beforeAutospacing="0" w:after="170" w:afterAutospacing="0"/>
        <w:ind w:left="630"/>
        <w:jc w:val="center"/>
        <w:rPr>
          <w:rFonts w:eastAsiaTheme="minorEastAsia" w:cs="Arial"/>
          <w:i/>
          <w:noProof/>
          <w:szCs w:val="17"/>
          <w:lang w:val="fr-FR" w:eastAsia="ko-KR"/>
        </w:rPr>
      </w:pPr>
      <w:r w:rsidRPr="00E8543F">
        <w:rPr>
          <w:rFonts w:eastAsia="Times New Roman" w:cs="Arial"/>
          <w:i/>
          <w:noProof/>
          <w:szCs w:val="17"/>
          <w:lang w:val="fr-FR"/>
        </w:rPr>
        <w:t>Fig.</w:t>
      </w:r>
      <w:r w:rsidR="002D56D3">
        <w:rPr>
          <w:rFonts w:eastAsia="Times New Roman" w:cs="Arial"/>
          <w:i/>
          <w:noProof/>
          <w:szCs w:val="17"/>
          <w:lang w:val="fr-FR"/>
        </w:rPr>
        <w:t xml:space="preserve"> </w:t>
      </w:r>
      <w:r w:rsidRPr="00E8543F">
        <w:rPr>
          <w:rFonts w:eastAsia="Times New Roman" w:cs="Arial"/>
          <w:i/>
          <w:noProof/>
          <w:szCs w:val="17"/>
          <w:lang w:val="fr-FR"/>
        </w:rPr>
        <w:t xml:space="preserve">1 </w:t>
      </w:r>
      <w:r>
        <w:rPr>
          <w:rFonts w:eastAsia="Times New Roman" w:cs="Arial"/>
          <w:i/>
          <w:noProof/>
          <w:szCs w:val="17"/>
          <w:lang w:val="fr-FR"/>
        </w:rPr>
        <w:t>Champ d</w:t>
      </w:r>
      <w:r w:rsidR="00BB0A23">
        <w:rPr>
          <w:rFonts w:eastAsia="Times New Roman" w:cs="Arial"/>
          <w:i/>
          <w:noProof/>
          <w:szCs w:val="17"/>
          <w:lang w:val="fr-FR"/>
        </w:rPr>
        <w:t>’</w:t>
      </w:r>
      <w:r>
        <w:rPr>
          <w:rFonts w:eastAsia="Times New Roman" w:cs="Arial"/>
          <w:i/>
          <w:noProof/>
          <w:szCs w:val="17"/>
          <w:lang w:val="fr-FR"/>
        </w:rPr>
        <w:t>application de la norme</w:t>
      </w:r>
    </w:p>
    <w:p w14:paraId="45EAE62C" w14:textId="56000574" w:rsidR="00581E61" w:rsidRPr="00982192" w:rsidRDefault="002773D6" w:rsidP="00CE01DA">
      <w:pPr>
        <w:pStyle w:val="NormalWeb"/>
        <w:spacing w:before="170" w:beforeAutospacing="0" w:after="170" w:afterAutospacing="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Pr>
          <w:rFonts w:eastAsia="Times New Roman" w:cs="Arial"/>
          <w:noProof/>
          <w:szCs w:val="17"/>
          <w:lang w:val="fr-FR"/>
        </w:rPr>
        <w:t>Cette norme a pour objectif de fournir un ensemble de règles et conventions de conception pour</w:t>
      </w:r>
      <w:r w:rsidR="00992C0C">
        <w:rPr>
          <w:rFonts w:eastAsia="Times New Roman" w:cs="Arial"/>
          <w:noProof/>
          <w:szCs w:val="17"/>
          <w:lang w:val="fr-FR"/>
        </w:rPr>
        <w:t xml:space="preserve"> les API</w:t>
      </w:r>
      <w:r>
        <w:rPr>
          <w:rFonts w:eastAsia="Times New Roman" w:cs="Arial"/>
          <w:noProof/>
          <w:szCs w:val="17"/>
          <w:lang w:val="fr-FR"/>
        </w:rPr>
        <w:t xml:space="preserve"> Web</w:t>
      </w:r>
      <w:r w:rsidRPr="00E8543F">
        <w:rPr>
          <w:rFonts w:eastAsia="Times New Roman" w:cs="Arial"/>
          <w:noProof/>
          <w:szCs w:val="17"/>
          <w:lang w:val="fr-FR"/>
        </w:rPr>
        <w:t xml:space="preserve"> RESTful </w:t>
      </w:r>
      <w:r>
        <w:rPr>
          <w:rFonts w:eastAsia="Times New Roman" w:cs="Arial"/>
          <w:noProof/>
          <w:szCs w:val="17"/>
          <w:lang w:val="fr-FR"/>
        </w:rPr>
        <w:t>et</w:t>
      </w:r>
      <w:r w:rsidR="00992C0C">
        <w:rPr>
          <w:rFonts w:eastAsia="Times New Roman" w:cs="Arial"/>
          <w:noProof/>
          <w:szCs w:val="17"/>
          <w:lang w:val="fr-FR"/>
        </w:rPr>
        <w:t xml:space="preserve"> les API</w:t>
      </w:r>
      <w:r>
        <w:rPr>
          <w:rFonts w:eastAsia="Times New Roman" w:cs="Arial"/>
          <w:noProof/>
          <w:szCs w:val="17"/>
          <w:lang w:val="fr-FR"/>
        </w:rPr>
        <w:t xml:space="preserve"> Web </w:t>
      </w:r>
      <w:r w:rsidRPr="00E8543F">
        <w:rPr>
          <w:rFonts w:eastAsia="Times New Roman" w:cs="Arial"/>
          <w:noProof/>
          <w:szCs w:val="17"/>
          <w:lang w:val="fr-FR"/>
        </w:rPr>
        <w:t xml:space="preserve">SOAP; </w:t>
      </w:r>
      <w:r w:rsidR="002D56D3">
        <w:rPr>
          <w:rFonts w:eastAsia="Times New Roman" w:cs="Arial"/>
          <w:noProof/>
          <w:szCs w:val="17"/>
          <w:lang w:val="fr-FR"/>
        </w:rPr>
        <w:t xml:space="preserve"> </w:t>
      </w:r>
      <w:r>
        <w:rPr>
          <w:rFonts w:eastAsia="Times New Roman" w:cs="Arial"/>
          <w:noProof/>
          <w:szCs w:val="17"/>
          <w:lang w:val="fr-FR"/>
        </w:rPr>
        <w:t>la liste des données de propriété intellectuelle qui seront échangées ou exposées, et une documentation ou contrat de service API type</w:t>
      </w:r>
      <w:r w:rsidRPr="00E8543F">
        <w:rPr>
          <w:rFonts w:eastAsia="Times New Roman" w:cs="Arial"/>
          <w:noProof/>
          <w:szCs w:val="17"/>
          <w:lang w:val="fr-FR"/>
        </w:rPr>
        <w:t xml:space="preserve">, </w:t>
      </w:r>
      <w:r>
        <w:rPr>
          <w:rFonts w:eastAsia="Times New Roman" w:cs="Arial"/>
          <w:noProof/>
          <w:szCs w:val="17"/>
          <w:lang w:val="fr-FR"/>
        </w:rPr>
        <w:t xml:space="preserve">qui peut être utilisé à des fins de personnalisation, en décrivant le </w:t>
      </w:r>
      <w:r w:rsidRPr="006A4EF1">
        <w:rPr>
          <w:rFonts w:eastAsia="Times New Roman" w:cs="Arial"/>
          <w:noProof/>
          <w:szCs w:val="17"/>
          <w:lang w:val="fr-FR"/>
        </w:rPr>
        <w:t>format de message, la structure de données et le dictionnaire de données au forma</w:t>
      </w:r>
      <w:r>
        <w:rPr>
          <w:rFonts w:eastAsia="Times New Roman" w:cs="Arial"/>
          <w:noProof/>
          <w:szCs w:val="17"/>
          <w:lang w:val="fr-FR"/>
        </w:rPr>
        <w:t>t</w:t>
      </w:r>
      <w:r w:rsidRPr="006A4EF1">
        <w:rPr>
          <w:rFonts w:eastAsia="Times New Roman" w:cs="Arial"/>
          <w:noProof/>
          <w:szCs w:val="17"/>
          <w:lang w:val="fr-FR"/>
        </w:rPr>
        <w:t xml:space="preserve"> </w:t>
      </w:r>
      <w:r w:rsidRPr="00E8543F">
        <w:rPr>
          <w:noProof/>
          <w:lang w:val="fr-FR"/>
        </w:rPr>
        <w:t xml:space="preserve">JSON </w:t>
      </w:r>
      <w:r w:rsidR="00797529">
        <w:rPr>
          <w:noProof/>
          <w:lang w:val="fr-FR"/>
        </w:rPr>
        <w:t>sur la base de la</w:t>
      </w:r>
      <w:r w:rsidR="00797529" w:rsidRPr="00797529">
        <w:rPr>
          <w:noProof/>
          <w:lang w:val="fr-FR"/>
        </w:rPr>
        <w:t xml:space="preserve"> norme ST.9</w:t>
      </w:r>
      <w:r w:rsidR="00797529">
        <w:rPr>
          <w:noProof/>
          <w:lang w:val="fr-FR"/>
        </w:rPr>
        <w:t>7</w:t>
      </w:r>
      <w:r w:rsidR="00797529" w:rsidRPr="00797529">
        <w:rPr>
          <w:noProof/>
          <w:lang w:val="fr-FR"/>
        </w:rPr>
        <w:t xml:space="preserve"> de l’OMPI </w:t>
      </w:r>
      <w:r>
        <w:rPr>
          <w:noProof/>
          <w:lang w:val="fr-FR"/>
        </w:rPr>
        <w:t>ou</w:t>
      </w:r>
      <w:r w:rsidRPr="00E8543F">
        <w:rPr>
          <w:noProof/>
          <w:lang w:val="fr-FR"/>
        </w:rPr>
        <w:t xml:space="preserve"> XML </w:t>
      </w:r>
      <w:r>
        <w:rPr>
          <w:noProof/>
          <w:lang w:val="fr-FR"/>
        </w:rPr>
        <w:t>sur la base de la norme</w:t>
      </w:r>
      <w:r w:rsidR="002D56D3">
        <w:rPr>
          <w:noProof/>
          <w:lang w:val="fr-FR"/>
        </w:rPr>
        <w:t> </w:t>
      </w:r>
      <w:r w:rsidRPr="00E8543F">
        <w:rPr>
          <w:noProof/>
          <w:lang w:val="fr-FR"/>
        </w:rPr>
        <w:t>ST.96</w:t>
      </w:r>
      <w:r>
        <w:rPr>
          <w:noProof/>
          <w:lang w:val="fr-FR"/>
        </w:rPr>
        <w:t xml:space="preserve"> de l</w:t>
      </w:r>
      <w:r w:rsidR="00BB0A23">
        <w:rPr>
          <w:noProof/>
          <w:lang w:val="fr-FR"/>
        </w:rPr>
        <w:t>’</w:t>
      </w:r>
      <w:r>
        <w:rPr>
          <w:noProof/>
          <w:lang w:val="fr-FR"/>
        </w:rPr>
        <w:t>OMPI.</w:t>
      </w:r>
    </w:p>
    <w:p w14:paraId="5F8D06DD" w14:textId="13475F22" w:rsidR="005E48A2" w:rsidRPr="00982192" w:rsidRDefault="002773D6" w:rsidP="00CE01DA">
      <w:pPr>
        <w:pStyle w:val="NormalWeb"/>
        <w:spacing w:before="170" w:beforeAutospacing="0" w:after="170" w:afterAutospacing="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sidR="00535AC0">
        <w:rPr>
          <w:rFonts w:eastAsia="Times New Roman" w:cs="Arial"/>
          <w:noProof/>
          <w:szCs w:val="17"/>
          <w:lang w:val="fr-FR"/>
        </w:rPr>
        <w:t xml:space="preserve">La présente </w:t>
      </w:r>
      <w:r>
        <w:rPr>
          <w:rFonts w:eastAsia="Times New Roman" w:cs="Arial"/>
          <w:noProof/>
          <w:szCs w:val="17"/>
          <w:lang w:val="fr-FR"/>
        </w:rPr>
        <w:t>norme</w:t>
      </w:r>
      <w:r w:rsidR="00535AC0">
        <w:rPr>
          <w:rFonts w:eastAsia="Times New Roman" w:cs="Arial"/>
          <w:noProof/>
          <w:szCs w:val="17"/>
          <w:lang w:val="fr-FR"/>
        </w:rPr>
        <w:t xml:space="preserve"> fournit des contrats de service</w:t>
      </w:r>
      <w:r>
        <w:rPr>
          <w:rFonts w:eastAsia="Times New Roman" w:cs="Arial"/>
          <w:noProof/>
          <w:szCs w:val="17"/>
          <w:lang w:val="fr-FR"/>
        </w:rPr>
        <w:t xml:space="preserve"> types pour</w:t>
      </w:r>
      <w:r w:rsidR="00992C0C">
        <w:rPr>
          <w:rFonts w:eastAsia="Times New Roman" w:cs="Arial"/>
          <w:noProof/>
          <w:szCs w:val="17"/>
          <w:lang w:val="fr-FR"/>
        </w:rPr>
        <w:t xml:space="preserve"> des API</w:t>
      </w:r>
      <w:r>
        <w:rPr>
          <w:rFonts w:eastAsia="Times New Roman" w:cs="Arial"/>
          <w:noProof/>
          <w:szCs w:val="17"/>
          <w:lang w:val="fr-FR"/>
        </w:rPr>
        <w:t xml:space="preserve"> Web SOAP utilisant le langage WSDL et pour</w:t>
      </w:r>
      <w:r w:rsidR="00992C0C">
        <w:rPr>
          <w:rFonts w:eastAsia="Times New Roman" w:cs="Arial"/>
          <w:noProof/>
          <w:szCs w:val="17"/>
          <w:lang w:val="fr-FR"/>
        </w:rPr>
        <w:t xml:space="preserve"> des API</w:t>
      </w:r>
      <w:r>
        <w:rPr>
          <w:rFonts w:eastAsia="Times New Roman" w:cs="Arial"/>
          <w:noProof/>
          <w:szCs w:val="17"/>
          <w:lang w:val="fr-FR"/>
        </w:rPr>
        <w:t xml:space="preserve"> Web </w:t>
      </w:r>
      <w:r w:rsidRPr="00E8543F">
        <w:rPr>
          <w:rFonts w:eastAsia="Times New Roman" w:cs="Arial"/>
          <w:noProof/>
          <w:szCs w:val="17"/>
          <w:lang w:val="fr-FR"/>
        </w:rPr>
        <w:t xml:space="preserve">RESTful </w:t>
      </w:r>
      <w:r>
        <w:rPr>
          <w:rFonts w:eastAsia="Times New Roman" w:cs="Arial"/>
          <w:noProof/>
          <w:szCs w:val="17"/>
          <w:lang w:val="fr-FR"/>
        </w:rPr>
        <w:t>utilisant le langage de modélisation API RESTful</w:t>
      </w:r>
      <w:r w:rsidRPr="00E8543F">
        <w:rPr>
          <w:rFonts w:eastAsia="Times New Roman" w:cs="Arial"/>
          <w:noProof/>
          <w:szCs w:val="17"/>
          <w:lang w:val="fr-FR"/>
        </w:rPr>
        <w:t xml:space="preserve"> (RAML) </w:t>
      </w:r>
      <w:r>
        <w:rPr>
          <w:rFonts w:eastAsia="Times New Roman" w:cs="Arial"/>
          <w:noProof/>
          <w:szCs w:val="17"/>
          <w:lang w:val="fr-FR"/>
        </w:rPr>
        <w:t>et la spécification d</w:t>
      </w:r>
      <w:r w:rsidR="00BB0A23">
        <w:rPr>
          <w:rFonts w:eastAsia="Times New Roman" w:cs="Arial"/>
          <w:noProof/>
          <w:szCs w:val="17"/>
          <w:lang w:val="fr-FR"/>
        </w:rPr>
        <w:t>’</w:t>
      </w:r>
      <w:r>
        <w:rPr>
          <w:rFonts w:eastAsia="Times New Roman" w:cs="Arial"/>
          <w:noProof/>
          <w:szCs w:val="17"/>
          <w:lang w:val="fr-FR"/>
        </w:rPr>
        <w:t xml:space="preserve">API ouverte </w:t>
      </w:r>
      <w:r w:rsidRPr="00E8543F">
        <w:rPr>
          <w:rFonts w:eastAsia="Times New Roman" w:cs="Arial"/>
          <w:noProof/>
          <w:szCs w:val="17"/>
          <w:lang w:val="fr-FR"/>
        </w:rPr>
        <w:t xml:space="preserve">(OAS).  </w:t>
      </w:r>
      <w:r w:rsidR="00535AC0">
        <w:rPr>
          <w:rFonts w:eastAsia="Times New Roman" w:cs="Arial"/>
          <w:noProof/>
          <w:szCs w:val="17"/>
          <w:lang w:val="fr-FR"/>
        </w:rPr>
        <w:t>De plus, un contrat de service</w:t>
      </w:r>
      <w:r>
        <w:rPr>
          <w:rFonts w:eastAsia="Times New Roman" w:cs="Arial"/>
          <w:noProof/>
          <w:szCs w:val="17"/>
          <w:lang w:val="fr-FR"/>
        </w:rPr>
        <w:t xml:space="preserve"> définit ou mentionne des types de données pour les </w:t>
      </w:r>
      <w:r w:rsidRPr="00E8543F">
        <w:rPr>
          <w:rFonts w:eastAsia="Times New Roman" w:cs="Arial"/>
          <w:noProof/>
          <w:szCs w:val="17"/>
          <w:lang w:val="fr-FR"/>
        </w:rPr>
        <w:t>interfaces (</w:t>
      </w:r>
      <w:r>
        <w:rPr>
          <w:rFonts w:eastAsia="Times New Roman" w:cs="Arial"/>
          <w:noProof/>
          <w:szCs w:val="17"/>
          <w:lang w:val="fr-FR"/>
        </w:rPr>
        <w:t>voir la s</w:t>
      </w:r>
      <w:r w:rsidRPr="00E8543F">
        <w:rPr>
          <w:rFonts w:eastAsia="Times New Roman" w:cs="Arial"/>
          <w:noProof/>
          <w:szCs w:val="17"/>
          <w:lang w:val="fr-FR"/>
        </w:rPr>
        <w:t>ection “</w:t>
      </w:r>
      <w:r>
        <w:rPr>
          <w:rFonts w:eastAsia="Times New Roman" w:cs="Arial"/>
          <w:noProof/>
          <w:szCs w:val="17"/>
          <w:lang w:val="fr-FR"/>
        </w:rPr>
        <w:t>convention sur les types de données</w:t>
      </w:r>
      <w:r w:rsidRPr="00E8543F">
        <w:rPr>
          <w:rFonts w:eastAsia="Times New Roman" w:cs="Arial"/>
          <w:noProof/>
          <w:szCs w:val="17"/>
          <w:lang w:val="fr-FR"/>
        </w:rPr>
        <w:t xml:space="preserve">” </w:t>
      </w:r>
      <w:r>
        <w:rPr>
          <w:rFonts w:eastAsia="Times New Roman" w:cs="Arial"/>
          <w:noProof/>
          <w:szCs w:val="17"/>
          <w:lang w:val="fr-FR"/>
        </w:rPr>
        <w:t>plus lo</w:t>
      </w:r>
      <w:r w:rsidR="00334310">
        <w:rPr>
          <w:rFonts w:eastAsia="Times New Roman" w:cs="Arial"/>
          <w:noProof/>
          <w:szCs w:val="17"/>
          <w:lang w:val="fr-FR"/>
        </w:rPr>
        <w:t>in</w:t>
      </w:r>
      <w:r w:rsidR="00334310" w:rsidRPr="00E8543F">
        <w:rPr>
          <w:rFonts w:eastAsia="Times New Roman" w:cs="Arial"/>
          <w:noProof/>
          <w:szCs w:val="17"/>
          <w:lang w:val="fr-FR"/>
        </w:rPr>
        <w:t>)</w:t>
      </w:r>
      <w:r w:rsidR="00334310">
        <w:rPr>
          <w:rFonts w:eastAsia="Times New Roman" w:cs="Arial"/>
          <w:noProof/>
          <w:szCs w:val="17"/>
          <w:lang w:val="fr-FR"/>
        </w:rPr>
        <w:t>.  La</w:t>
      </w:r>
      <w:r w:rsidR="00535AC0">
        <w:rPr>
          <w:rFonts w:eastAsia="Times New Roman" w:cs="Arial"/>
          <w:noProof/>
          <w:szCs w:val="17"/>
          <w:lang w:val="fr-FR"/>
        </w:rPr>
        <w:t xml:space="preserve"> présente</w:t>
      </w:r>
      <w:r>
        <w:rPr>
          <w:rFonts w:eastAsia="Times New Roman" w:cs="Arial"/>
          <w:noProof/>
          <w:szCs w:val="17"/>
          <w:lang w:val="fr-FR"/>
        </w:rPr>
        <w:t xml:space="preserve"> norme </w:t>
      </w:r>
      <w:r>
        <w:rPr>
          <w:noProof/>
          <w:lang w:val="fr-FR"/>
        </w:rPr>
        <w:t>recommande trois</w:t>
      </w:r>
      <w:r w:rsidR="002D56D3">
        <w:rPr>
          <w:noProof/>
          <w:lang w:val="fr-FR"/>
        </w:rPr>
        <w:t> </w:t>
      </w:r>
      <w:r w:rsidRPr="00E8543F">
        <w:rPr>
          <w:noProof/>
          <w:lang w:val="fr-FR"/>
        </w:rPr>
        <w:t xml:space="preserve">types </w:t>
      </w:r>
      <w:r>
        <w:rPr>
          <w:noProof/>
          <w:lang w:val="fr-FR"/>
        </w:rPr>
        <w:t>d</w:t>
      </w:r>
      <w:r w:rsidR="00BB0A23">
        <w:rPr>
          <w:noProof/>
          <w:lang w:val="fr-FR"/>
        </w:rPr>
        <w:t>’</w:t>
      </w:r>
      <w:r w:rsidRPr="00E8543F">
        <w:rPr>
          <w:noProof/>
          <w:lang w:val="fr-FR"/>
        </w:rPr>
        <w:t>interfaces</w:t>
      </w:r>
      <w:r w:rsidR="00BB0A23">
        <w:rPr>
          <w:noProof/>
          <w:lang w:val="fr-FR"/>
        </w:rPr>
        <w:t> :</w:t>
      </w:r>
      <w:r w:rsidRPr="00E8543F">
        <w:rPr>
          <w:noProof/>
          <w:lang w:val="fr-FR"/>
        </w:rPr>
        <w:t xml:space="preserve"> REST</w:t>
      </w:r>
      <w:r w:rsidR="00BB0A23">
        <w:rPr>
          <w:noProof/>
          <w:lang w:val="fr-FR"/>
        </w:rPr>
        <w:t>-</w:t>
      </w:r>
      <w:r w:rsidRPr="00E8543F">
        <w:rPr>
          <w:noProof/>
          <w:lang w:val="fr-FR"/>
        </w:rPr>
        <w:t>XML (XSD), REST</w:t>
      </w:r>
      <w:r w:rsidR="00BB0A23">
        <w:rPr>
          <w:noProof/>
          <w:lang w:val="fr-FR"/>
        </w:rPr>
        <w:t>-</w:t>
      </w:r>
      <w:r w:rsidRPr="00E8543F">
        <w:rPr>
          <w:noProof/>
          <w:lang w:val="fr-FR"/>
        </w:rPr>
        <w:t>JSON</w:t>
      </w:r>
      <w:r w:rsidRPr="00E8543F">
        <w:rPr>
          <w:rFonts w:eastAsia="Times New Roman" w:cs="Arial"/>
          <w:noProof/>
          <w:szCs w:val="17"/>
          <w:lang w:val="fr-FR"/>
        </w:rPr>
        <w:t xml:space="preserve"> </w:t>
      </w:r>
      <w:r>
        <w:rPr>
          <w:rFonts w:eastAsia="Times New Roman" w:cs="Arial"/>
          <w:noProof/>
          <w:szCs w:val="17"/>
          <w:lang w:val="fr-FR"/>
        </w:rPr>
        <w:t>et</w:t>
      </w:r>
      <w:r w:rsidRPr="00E8543F">
        <w:rPr>
          <w:rFonts w:eastAsia="Times New Roman" w:cs="Arial"/>
          <w:noProof/>
          <w:szCs w:val="17"/>
          <w:lang w:val="fr-FR"/>
        </w:rPr>
        <w:t xml:space="preserve"> </w:t>
      </w:r>
      <w:r w:rsidRPr="00E8543F">
        <w:rPr>
          <w:noProof/>
          <w:lang w:val="fr-FR"/>
        </w:rPr>
        <w:t>SOAP</w:t>
      </w:r>
      <w:r w:rsidR="00BB0A23">
        <w:rPr>
          <w:noProof/>
          <w:lang w:val="fr-FR"/>
        </w:rPr>
        <w:t>-</w:t>
      </w:r>
      <w:r w:rsidRPr="00E8543F">
        <w:rPr>
          <w:noProof/>
          <w:lang w:val="fr-FR"/>
        </w:rPr>
        <w:t>XML (XSD)</w:t>
      </w:r>
      <w:r w:rsidRPr="00E8543F">
        <w:rPr>
          <w:rFonts w:eastAsia="Times New Roman" w:cs="Arial"/>
          <w:noProof/>
          <w:szCs w:val="17"/>
          <w:lang w:val="fr-FR"/>
        </w:rPr>
        <w:t>.</w:t>
      </w:r>
    </w:p>
    <w:p w14:paraId="49DEAD92" w14:textId="29A96E84" w:rsidR="004D231C" w:rsidRPr="00E8543F" w:rsidRDefault="004D231C" w:rsidP="00CE01DA">
      <w:pPr>
        <w:pStyle w:val="NormalWeb"/>
        <w:tabs>
          <w:tab w:val="left" w:pos="567"/>
        </w:tabs>
        <w:spacing w:before="170" w:beforeAutospacing="0" w:after="170" w:afterAutospacing="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Pr>
          <w:rFonts w:eastAsia="Times New Roman" w:cs="Arial"/>
          <w:noProof/>
          <w:szCs w:val="17"/>
          <w:lang w:val="fr-FR"/>
        </w:rPr>
        <w:t>Cette norme exclut ce qui suit</w:t>
      </w:r>
      <w:r w:rsidR="00BB0A23">
        <w:rPr>
          <w:rFonts w:eastAsia="Times New Roman" w:cs="Arial"/>
          <w:noProof/>
          <w:szCs w:val="17"/>
          <w:lang w:val="fr-FR"/>
        </w:rPr>
        <w:t> :</w:t>
      </w:r>
    </w:p>
    <w:p w14:paraId="7EB58377" w14:textId="77777777" w:rsidR="004D231C" w:rsidRPr="00E8543F" w:rsidRDefault="004D231C" w:rsidP="00876BA8">
      <w:pPr>
        <w:pStyle w:val="ListParagraph"/>
        <w:numPr>
          <w:ilvl w:val="0"/>
          <w:numId w:val="5"/>
        </w:numPr>
        <w:rPr>
          <w:noProof/>
          <w:lang w:val="fr-FR"/>
        </w:rPr>
      </w:pPr>
      <w:r>
        <w:rPr>
          <w:noProof/>
          <w:lang w:val="fr-FR"/>
        </w:rPr>
        <w:t>La liaison avec des piles de technologies de mise en œuvre et des produits commerciaux standard spécifiques</w:t>
      </w:r>
      <w:r w:rsidRPr="00E8543F">
        <w:rPr>
          <w:noProof/>
          <w:lang w:val="fr-FR"/>
        </w:rPr>
        <w:t>;</w:t>
      </w:r>
    </w:p>
    <w:p w14:paraId="14816CBC" w14:textId="3D8B2BC1" w:rsidR="004D231C" w:rsidRPr="00E8543F" w:rsidRDefault="004D231C" w:rsidP="00876BA8">
      <w:pPr>
        <w:pStyle w:val="ListParagraph"/>
        <w:numPr>
          <w:ilvl w:val="0"/>
          <w:numId w:val="5"/>
        </w:numPr>
        <w:rPr>
          <w:noProof/>
          <w:lang w:val="fr-FR"/>
        </w:rPr>
      </w:pPr>
      <w:r>
        <w:rPr>
          <w:noProof/>
          <w:lang w:val="fr-FR"/>
        </w:rPr>
        <w:t xml:space="preserve">La liaison avec des conceptions </w:t>
      </w:r>
      <w:r w:rsidRPr="00E8543F">
        <w:rPr>
          <w:noProof/>
          <w:lang w:val="fr-FR"/>
        </w:rPr>
        <w:t>architectural</w:t>
      </w:r>
      <w:r>
        <w:rPr>
          <w:noProof/>
          <w:lang w:val="fr-FR"/>
        </w:rPr>
        <w:t xml:space="preserve">es spécifiques </w:t>
      </w:r>
      <w:r w:rsidRPr="00E8543F">
        <w:rPr>
          <w:noProof/>
          <w:lang w:val="fr-FR"/>
        </w:rPr>
        <w:t>(</w:t>
      </w:r>
      <w:r>
        <w:rPr>
          <w:noProof/>
          <w:lang w:val="fr-FR"/>
        </w:rPr>
        <w:t>par exemple</w:t>
      </w:r>
      <w:r w:rsidRPr="00E8543F">
        <w:rPr>
          <w:noProof/>
          <w:lang w:val="fr-FR"/>
        </w:rPr>
        <w:t>, </w:t>
      </w:r>
      <w:r>
        <w:rPr>
          <w:noProof/>
          <w:lang w:val="fr-FR"/>
        </w:rPr>
        <w:t>l</w:t>
      </w:r>
      <w:r w:rsidR="00BB0A23">
        <w:rPr>
          <w:noProof/>
          <w:lang w:val="fr-FR"/>
        </w:rPr>
        <w:t>’</w:t>
      </w:r>
      <w:r>
        <w:rPr>
          <w:noProof/>
          <w:lang w:val="fr-FR"/>
        </w:rPr>
        <w:t>a</w:t>
      </w:r>
      <w:r w:rsidRPr="00D8501A">
        <w:rPr>
          <w:noProof/>
          <w:lang w:val="fr-FR"/>
        </w:rPr>
        <w:t xml:space="preserve">rchitecture orientée services (AOS) </w:t>
      </w:r>
      <w:r w:rsidRPr="00E8543F">
        <w:rPr>
          <w:noProof/>
          <w:lang w:val="fr-FR"/>
        </w:rPr>
        <w:t>o</w:t>
      </w:r>
      <w:r>
        <w:rPr>
          <w:noProof/>
          <w:lang w:val="fr-FR"/>
        </w:rPr>
        <w:t>u</w:t>
      </w:r>
      <w:r w:rsidRPr="00E8543F">
        <w:rPr>
          <w:noProof/>
          <w:lang w:val="fr-FR"/>
        </w:rPr>
        <w:t xml:space="preserve"> </w:t>
      </w:r>
      <w:r>
        <w:rPr>
          <w:noProof/>
          <w:lang w:val="fr-FR"/>
        </w:rPr>
        <w:t>l</w:t>
      </w:r>
      <w:r w:rsidR="00BB0A23">
        <w:rPr>
          <w:noProof/>
          <w:lang w:val="fr-FR"/>
        </w:rPr>
        <w:t>’</w:t>
      </w:r>
      <w:r>
        <w:rPr>
          <w:noProof/>
          <w:lang w:val="fr-FR"/>
        </w:rPr>
        <w:t>a</w:t>
      </w:r>
      <w:r w:rsidRPr="00E8543F">
        <w:rPr>
          <w:noProof/>
          <w:lang w:val="fr-FR"/>
        </w:rPr>
        <w:t xml:space="preserve">rchitecture </w:t>
      </w:r>
      <w:r>
        <w:rPr>
          <w:noProof/>
          <w:lang w:val="fr-FR"/>
        </w:rPr>
        <w:t xml:space="preserve">orientée microservices </w:t>
      </w:r>
      <w:r w:rsidRPr="00E8543F">
        <w:rPr>
          <w:noProof/>
          <w:lang w:val="fr-FR"/>
        </w:rPr>
        <w:t>(</w:t>
      </w:r>
      <w:r>
        <w:rPr>
          <w:noProof/>
          <w:lang w:val="fr-FR"/>
        </w:rPr>
        <w:t>AO</w:t>
      </w:r>
      <w:r w:rsidRPr="00E8543F">
        <w:rPr>
          <w:noProof/>
          <w:lang w:val="fr-FR"/>
        </w:rPr>
        <w:t>M));</w:t>
      </w:r>
      <w:ins w:id="45" w:author="Author">
        <w:r w:rsidR="009D3EAC">
          <w:rPr>
            <w:noProof/>
            <w:lang w:val="fr-FR"/>
          </w:rPr>
          <w:t xml:space="preserve">  et</w:t>
        </w:r>
      </w:ins>
    </w:p>
    <w:p w14:paraId="44352F8E" w14:textId="3775ED67" w:rsidR="004D231C" w:rsidRPr="00E8543F" w:rsidRDefault="004D231C" w:rsidP="00876BA8">
      <w:pPr>
        <w:pStyle w:val="ListParagraph"/>
        <w:numPr>
          <w:ilvl w:val="0"/>
          <w:numId w:val="5"/>
        </w:numPr>
        <w:rPr>
          <w:noProof/>
          <w:lang w:val="fr-FR"/>
        </w:rPr>
      </w:pPr>
      <w:r>
        <w:rPr>
          <w:noProof/>
          <w:lang w:val="fr-FR"/>
        </w:rPr>
        <w:t xml:space="preserve">La liaison avec des </w:t>
      </w:r>
      <w:r w:rsidRPr="00E8543F">
        <w:rPr>
          <w:noProof/>
          <w:lang w:val="fr-FR"/>
        </w:rPr>
        <w:t>algorithm</w:t>
      </w:r>
      <w:r>
        <w:rPr>
          <w:noProof/>
          <w:lang w:val="fr-FR"/>
        </w:rPr>
        <w:t>e</w:t>
      </w:r>
      <w:r w:rsidRPr="00E8543F">
        <w:rPr>
          <w:noProof/>
          <w:lang w:val="fr-FR"/>
        </w:rPr>
        <w:t xml:space="preserve">s </w:t>
      </w:r>
      <w:r>
        <w:rPr>
          <w:noProof/>
          <w:lang w:val="fr-FR"/>
        </w:rPr>
        <w:t xml:space="preserve">spécifiques, tels que les </w:t>
      </w:r>
      <w:r w:rsidRPr="00E8543F">
        <w:rPr>
          <w:noProof/>
          <w:lang w:val="fr-FR"/>
        </w:rPr>
        <w:t>algorithm</w:t>
      </w:r>
      <w:r>
        <w:rPr>
          <w:noProof/>
          <w:lang w:val="fr-FR"/>
        </w:rPr>
        <w:t>e</w:t>
      </w:r>
      <w:r w:rsidRPr="00E8543F">
        <w:rPr>
          <w:noProof/>
          <w:lang w:val="fr-FR"/>
        </w:rPr>
        <w:t xml:space="preserve">s </w:t>
      </w:r>
      <w:r>
        <w:rPr>
          <w:noProof/>
          <w:lang w:val="fr-FR"/>
        </w:rPr>
        <w:t>de calcul de l</w:t>
      </w:r>
      <w:r w:rsidR="00BB0A23">
        <w:rPr>
          <w:noProof/>
          <w:lang w:val="fr-FR"/>
        </w:rPr>
        <w:t>’</w:t>
      </w:r>
      <w:r w:rsidRPr="00E8543F">
        <w:rPr>
          <w:noProof/>
          <w:lang w:val="fr-FR"/>
        </w:rPr>
        <w:t xml:space="preserve">ETag, </w:t>
      </w:r>
      <w:r>
        <w:rPr>
          <w:noProof/>
          <w:lang w:val="fr-FR"/>
        </w:rPr>
        <w:t>c</w:t>
      </w:r>
      <w:r w:rsidR="00BB0A23">
        <w:rPr>
          <w:noProof/>
          <w:lang w:val="fr-FR"/>
        </w:rPr>
        <w:t>’</w:t>
      </w:r>
      <w:r>
        <w:rPr>
          <w:noProof/>
          <w:lang w:val="fr-FR"/>
        </w:rPr>
        <w:t>est</w:t>
      </w:r>
      <w:r w:rsidR="00BB0A23">
        <w:rPr>
          <w:noProof/>
          <w:lang w:val="fr-FR"/>
        </w:rPr>
        <w:t>-</w:t>
      </w:r>
      <w:r>
        <w:rPr>
          <w:noProof/>
          <w:lang w:val="fr-FR"/>
        </w:rPr>
        <w:t>à</w:t>
      </w:r>
      <w:r w:rsidR="00BB0A23">
        <w:rPr>
          <w:noProof/>
          <w:lang w:val="fr-FR"/>
        </w:rPr>
        <w:t>-</w:t>
      </w:r>
      <w:r>
        <w:rPr>
          <w:noProof/>
          <w:lang w:val="fr-FR"/>
        </w:rPr>
        <w:t>dire l</w:t>
      </w:r>
      <w:r w:rsidRPr="00E8543F">
        <w:rPr>
          <w:noProof/>
          <w:lang w:val="fr-FR"/>
        </w:rPr>
        <w:t>e calcul</w:t>
      </w:r>
      <w:r>
        <w:rPr>
          <w:noProof/>
          <w:lang w:val="fr-FR"/>
        </w:rPr>
        <w:t xml:space="preserve"> d</w:t>
      </w:r>
      <w:r w:rsidR="00BB0A23">
        <w:rPr>
          <w:noProof/>
          <w:lang w:val="fr-FR"/>
        </w:rPr>
        <w:t>’</w:t>
      </w:r>
      <w:r>
        <w:rPr>
          <w:noProof/>
          <w:lang w:val="fr-FR"/>
        </w:rPr>
        <w:t xml:space="preserve">un identificateur </w:t>
      </w:r>
      <w:r w:rsidRPr="00E8543F">
        <w:rPr>
          <w:noProof/>
          <w:lang w:val="fr-FR"/>
        </w:rPr>
        <w:t xml:space="preserve">unique </w:t>
      </w:r>
      <w:r>
        <w:rPr>
          <w:noProof/>
          <w:lang w:val="fr-FR"/>
        </w:rPr>
        <w:t>d</w:t>
      </w:r>
      <w:r w:rsidR="00BB0A23">
        <w:rPr>
          <w:noProof/>
          <w:lang w:val="fr-FR"/>
        </w:rPr>
        <w:t>’</w:t>
      </w:r>
      <w:r>
        <w:rPr>
          <w:noProof/>
          <w:lang w:val="fr-FR"/>
        </w:rPr>
        <w:t>une version spécifique d</w:t>
      </w:r>
      <w:r w:rsidR="00BB0A23">
        <w:rPr>
          <w:noProof/>
          <w:lang w:val="fr-FR"/>
        </w:rPr>
        <w:t>’</w:t>
      </w:r>
      <w:r>
        <w:rPr>
          <w:noProof/>
          <w:lang w:val="fr-FR"/>
        </w:rPr>
        <w:t>une ressource</w:t>
      </w:r>
      <w:r w:rsidRPr="00E8543F">
        <w:rPr>
          <w:noProof/>
          <w:lang w:val="fr-FR"/>
        </w:rPr>
        <w:t xml:space="preserve"> (</w:t>
      </w:r>
      <w:r>
        <w:rPr>
          <w:noProof/>
          <w:lang w:val="fr-FR"/>
        </w:rPr>
        <w:t>utilisée, par exemple, pour la mise en antémémoire</w:t>
      </w:r>
      <w:r w:rsidRPr="00E8543F">
        <w:rPr>
          <w:noProof/>
          <w:lang w:val="fr-FR"/>
        </w:rPr>
        <w:t>).</w:t>
      </w:r>
    </w:p>
    <w:p w14:paraId="476E2A76" w14:textId="77537274" w:rsidR="004D231C" w:rsidRPr="00E8543F" w:rsidRDefault="004D231C" w:rsidP="00CE01DA">
      <w:pPr>
        <w:pStyle w:val="Heading2"/>
        <w:keepLines/>
        <w:spacing w:before="170" w:after="170"/>
        <w:rPr>
          <w:noProof/>
          <w:lang w:val="fr-FR"/>
        </w:rPr>
      </w:pPr>
      <w:bookmarkStart w:id="46" w:name="_Toc54363360"/>
      <w:bookmarkStart w:id="47" w:name="_Toc212824877"/>
      <w:r>
        <w:rPr>
          <w:noProof/>
          <w:lang w:val="fr-FR"/>
        </w:rPr>
        <w:t>PRINCIP</w:t>
      </w:r>
      <w:r w:rsidRPr="00E8543F">
        <w:rPr>
          <w:noProof/>
          <w:lang w:val="fr-FR"/>
        </w:rPr>
        <w:t>ES</w:t>
      </w:r>
      <w:r>
        <w:rPr>
          <w:noProof/>
          <w:lang w:val="fr-FR"/>
        </w:rPr>
        <w:t xml:space="preserve"> DE CONCEPTION DES API WEB</w:t>
      </w:r>
      <w:bookmarkEnd w:id="46"/>
      <w:bookmarkEnd w:id="47"/>
    </w:p>
    <w:p w14:paraId="344C6AAB" w14:textId="27BC455E" w:rsidR="004D231C" w:rsidRPr="00E8543F" w:rsidRDefault="004D231C" w:rsidP="00CE01DA">
      <w:pPr>
        <w:pStyle w:val="NormalWeb"/>
        <w:spacing w:before="170" w:beforeAutospacing="0" w:after="170" w:afterAutospacing="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Pr>
          <w:rFonts w:eastAsia="Times New Roman" w:cs="Arial"/>
          <w:noProof/>
          <w:szCs w:val="17"/>
          <w:lang w:val="fr-FR"/>
        </w:rPr>
        <w:t xml:space="preserve">Les API Web </w:t>
      </w:r>
      <w:r w:rsidRPr="00E8543F">
        <w:rPr>
          <w:rFonts w:eastAsia="Times New Roman" w:cs="Arial"/>
          <w:noProof/>
          <w:szCs w:val="17"/>
          <w:lang w:val="fr-FR"/>
        </w:rPr>
        <w:t xml:space="preserve">RESTful </w:t>
      </w:r>
      <w:r>
        <w:rPr>
          <w:rFonts w:eastAsia="Times New Roman" w:cs="Arial"/>
          <w:noProof/>
          <w:szCs w:val="17"/>
          <w:lang w:val="fr-FR"/>
        </w:rPr>
        <w:t>et</w:t>
      </w:r>
      <w:r w:rsidR="00992C0C">
        <w:rPr>
          <w:rFonts w:eastAsia="Times New Roman" w:cs="Arial"/>
          <w:noProof/>
          <w:szCs w:val="17"/>
          <w:lang w:val="fr-FR"/>
        </w:rPr>
        <w:t xml:space="preserve"> les API</w:t>
      </w:r>
      <w:r>
        <w:rPr>
          <w:rFonts w:eastAsia="Times New Roman" w:cs="Arial"/>
          <w:noProof/>
          <w:szCs w:val="17"/>
          <w:lang w:val="fr-FR"/>
        </w:rPr>
        <w:t xml:space="preserve"> Web </w:t>
      </w:r>
      <w:r w:rsidRPr="00E8543F">
        <w:rPr>
          <w:rFonts w:eastAsia="Times New Roman" w:cs="Arial"/>
          <w:noProof/>
          <w:szCs w:val="17"/>
          <w:lang w:val="fr-FR"/>
        </w:rPr>
        <w:t xml:space="preserve">SOAP </w:t>
      </w:r>
      <w:r>
        <w:rPr>
          <w:rFonts w:eastAsia="Times New Roman" w:cs="Arial"/>
          <w:noProof/>
          <w:szCs w:val="17"/>
          <w:lang w:val="fr-FR"/>
        </w:rPr>
        <w:t xml:space="preserve">se sont avérés capables de répondre aux exigences des grandes </w:t>
      </w:r>
      <w:r w:rsidRPr="00E8543F">
        <w:rPr>
          <w:rFonts w:eastAsia="Times New Roman" w:cs="Arial"/>
          <w:noProof/>
          <w:szCs w:val="17"/>
          <w:lang w:val="fr-FR"/>
        </w:rPr>
        <w:t>org</w:t>
      </w:r>
      <w:r>
        <w:rPr>
          <w:rFonts w:eastAsia="Times New Roman" w:cs="Arial"/>
          <w:noProof/>
          <w:szCs w:val="17"/>
          <w:lang w:val="fr-FR"/>
        </w:rPr>
        <w:t>anis</w:t>
      </w:r>
      <w:r w:rsidRPr="00E8543F">
        <w:rPr>
          <w:rFonts w:eastAsia="Times New Roman" w:cs="Arial"/>
          <w:noProof/>
          <w:szCs w:val="17"/>
          <w:lang w:val="fr-FR"/>
        </w:rPr>
        <w:t xml:space="preserve">ations </w:t>
      </w:r>
      <w:r>
        <w:rPr>
          <w:rFonts w:eastAsia="Times New Roman" w:cs="Arial"/>
          <w:noProof/>
          <w:szCs w:val="17"/>
          <w:lang w:val="fr-FR"/>
        </w:rPr>
        <w:t>et d</w:t>
      </w:r>
      <w:r w:rsidR="00BB0A23">
        <w:rPr>
          <w:rFonts w:eastAsia="Times New Roman" w:cs="Arial"/>
          <w:noProof/>
          <w:szCs w:val="17"/>
          <w:lang w:val="fr-FR"/>
        </w:rPr>
        <w:t>’</w:t>
      </w:r>
      <w:r>
        <w:rPr>
          <w:rFonts w:eastAsia="Times New Roman" w:cs="Arial"/>
          <w:noProof/>
          <w:szCs w:val="17"/>
          <w:lang w:val="fr-FR"/>
        </w:rPr>
        <w:t xml:space="preserve">assurer le </w:t>
      </w:r>
      <w:r w:rsidRPr="00E8543F">
        <w:rPr>
          <w:rFonts w:eastAsia="Times New Roman" w:cs="Arial"/>
          <w:noProof/>
          <w:szCs w:val="17"/>
          <w:lang w:val="fr-FR"/>
        </w:rPr>
        <w:t xml:space="preserve">service </w:t>
      </w:r>
      <w:r>
        <w:rPr>
          <w:rFonts w:eastAsia="Times New Roman" w:cs="Arial"/>
          <w:noProof/>
          <w:szCs w:val="17"/>
          <w:lang w:val="fr-FR"/>
        </w:rPr>
        <w:t>des petites applications intégrées</w:t>
      </w:r>
      <w:r w:rsidRPr="00E8543F">
        <w:rPr>
          <w:rFonts w:eastAsia="Times New Roman" w:cs="Arial"/>
          <w:noProof/>
          <w:szCs w:val="17"/>
          <w:lang w:val="fr-FR"/>
        </w:rPr>
        <w:t xml:space="preserve"> </w:t>
      </w:r>
      <w:r>
        <w:rPr>
          <w:rFonts w:eastAsia="Times New Roman" w:cs="Arial"/>
          <w:noProof/>
          <w:szCs w:val="17"/>
          <w:lang w:val="fr-FR"/>
        </w:rPr>
        <w:t>e</w:t>
      </w:r>
      <w:r w:rsidRPr="00E8543F">
        <w:rPr>
          <w:rFonts w:eastAsia="Times New Roman" w:cs="Arial"/>
          <w:noProof/>
          <w:szCs w:val="17"/>
          <w:lang w:val="fr-FR"/>
        </w:rPr>
        <w:t>n producti</w:t>
      </w:r>
      <w:r w:rsidR="00334310" w:rsidRPr="00E8543F">
        <w:rPr>
          <w:rFonts w:eastAsia="Times New Roman" w:cs="Arial"/>
          <w:noProof/>
          <w:szCs w:val="17"/>
          <w:lang w:val="fr-FR"/>
        </w:rPr>
        <w:t>on</w:t>
      </w:r>
      <w:r w:rsidR="00334310">
        <w:rPr>
          <w:rFonts w:eastAsia="Times New Roman" w:cs="Arial"/>
          <w:noProof/>
          <w:szCs w:val="17"/>
          <w:lang w:val="fr-FR"/>
        </w:rPr>
        <w:t>.  Au</w:t>
      </w:r>
      <w:r>
        <w:rPr>
          <w:rFonts w:eastAsia="Times New Roman" w:cs="Arial"/>
          <w:noProof/>
          <w:szCs w:val="17"/>
          <w:lang w:val="fr-FR"/>
        </w:rPr>
        <w:t xml:space="preserve"> moment de choisir entre </w:t>
      </w:r>
      <w:r w:rsidRPr="00E8543F">
        <w:rPr>
          <w:rFonts w:eastAsia="Times New Roman" w:cs="Arial"/>
          <w:noProof/>
          <w:szCs w:val="17"/>
          <w:lang w:val="fr-FR"/>
        </w:rPr>
        <w:t xml:space="preserve">RESTful </w:t>
      </w:r>
      <w:r>
        <w:rPr>
          <w:rFonts w:eastAsia="Times New Roman" w:cs="Arial"/>
          <w:noProof/>
          <w:szCs w:val="17"/>
          <w:lang w:val="fr-FR"/>
        </w:rPr>
        <w:t>et</w:t>
      </w:r>
      <w:r w:rsidRPr="00E8543F">
        <w:rPr>
          <w:rFonts w:eastAsia="Times New Roman" w:cs="Arial"/>
          <w:noProof/>
          <w:szCs w:val="17"/>
          <w:lang w:val="fr-FR"/>
        </w:rPr>
        <w:t xml:space="preserve"> SOAP, </w:t>
      </w:r>
      <w:r>
        <w:rPr>
          <w:rFonts w:eastAsia="Times New Roman" w:cs="Arial"/>
          <w:noProof/>
          <w:szCs w:val="17"/>
          <w:lang w:val="fr-FR"/>
        </w:rPr>
        <w:t xml:space="preserve">on pourra prendre en considération les </w:t>
      </w:r>
      <w:r w:rsidRPr="00E8543F">
        <w:rPr>
          <w:rFonts w:eastAsia="Times New Roman" w:cs="Arial"/>
          <w:noProof/>
          <w:szCs w:val="17"/>
          <w:lang w:val="fr-FR"/>
        </w:rPr>
        <w:t xml:space="preserve">aspects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après</w:t>
      </w:r>
      <w:r w:rsidR="00BB0A23">
        <w:rPr>
          <w:rFonts w:eastAsia="Times New Roman" w:cs="Arial"/>
          <w:noProof/>
          <w:szCs w:val="17"/>
          <w:lang w:val="fr-FR"/>
        </w:rPr>
        <w:t> :</w:t>
      </w:r>
    </w:p>
    <w:p w14:paraId="72A504B9" w14:textId="0832AB80" w:rsidR="004D231C" w:rsidRPr="00E8543F"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S</w:t>
      </w:r>
      <w:r>
        <w:rPr>
          <w:rFonts w:eastAsia="Times New Roman" w:cs="Arial"/>
          <w:noProof/>
          <w:szCs w:val="17"/>
          <w:lang w:val="fr-FR"/>
        </w:rPr>
        <w:t>é</w:t>
      </w:r>
      <w:r w:rsidRPr="00E8543F">
        <w:rPr>
          <w:rFonts w:eastAsia="Times New Roman" w:cs="Arial"/>
          <w:noProof/>
          <w:szCs w:val="17"/>
          <w:lang w:val="fr-FR"/>
        </w:rPr>
        <w:t>curit</w:t>
      </w:r>
      <w:r>
        <w:rPr>
          <w:rFonts w:eastAsia="Times New Roman" w:cs="Arial"/>
          <w:noProof/>
          <w:szCs w:val="17"/>
          <w:lang w:val="fr-FR"/>
        </w:rPr>
        <w:t>é</w:t>
      </w:r>
      <w:r w:rsidRPr="00E8543F">
        <w:rPr>
          <w:rFonts w:eastAsia="Times New Roman" w:cs="Arial"/>
          <w:noProof/>
          <w:szCs w:val="17"/>
          <w:lang w:val="fr-FR"/>
        </w:rPr>
        <w:t xml:space="preserve">, </w:t>
      </w:r>
      <w:r>
        <w:rPr>
          <w:rFonts w:eastAsia="Times New Roman" w:cs="Arial"/>
          <w:noProof/>
          <w:szCs w:val="17"/>
          <w:lang w:val="fr-FR"/>
        </w:rPr>
        <w:t>par ex</w:t>
      </w:r>
      <w:r w:rsidRPr="00E8543F">
        <w:rPr>
          <w:rFonts w:eastAsia="Times New Roman" w:cs="Arial"/>
          <w:noProof/>
          <w:szCs w:val="17"/>
          <w:lang w:val="fr-FR"/>
        </w:rPr>
        <w:t xml:space="preserve">, SOAP </w:t>
      </w:r>
      <w:r w:rsidR="00E8453D">
        <w:rPr>
          <w:rFonts w:eastAsia="Times New Roman" w:cs="Arial"/>
          <w:noProof/>
          <w:szCs w:val="17"/>
          <w:lang w:val="fr-FR"/>
        </w:rPr>
        <w:t>comporte l</w:t>
      </w:r>
      <w:r>
        <w:rPr>
          <w:rFonts w:eastAsia="Times New Roman" w:cs="Arial"/>
          <w:noProof/>
          <w:szCs w:val="17"/>
          <w:lang w:val="fr-FR"/>
        </w:rPr>
        <w:t>a</w:t>
      </w:r>
      <w:r w:rsidRPr="00E8543F">
        <w:rPr>
          <w:rFonts w:eastAsia="Times New Roman" w:cs="Arial"/>
          <w:noProof/>
          <w:szCs w:val="17"/>
          <w:lang w:val="fr-FR"/>
        </w:rPr>
        <w:t xml:space="preserve"> WS</w:t>
      </w:r>
      <w:r w:rsidR="00BB0A23">
        <w:rPr>
          <w:rFonts w:eastAsia="Times New Roman" w:cs="Arial"/>
          <w:noProof/>
          <w:szCs w:val="17"/>
          <w:lang w:val="fr-FR"/>
        </w:rPr>
        <w:t>-</w:t>
      </w:r>
      <w:r w:rsidRPr="00E8543F">
        <w:rPr>
          <w:rFonts w:eastAsia="Times New Roman" w:cs="Arial"/>
          <w:noProof/>
          <w:szCs w:val="17"/>
          <w:lang w:val="fr-FR"/>
        </w:rPr>
        <w:t>Security</w:t>
      </w:r>
      <w:r>
        <w:rPr>
          <w:rFonts w:eastAsia="Times New Roman" w:cs="Arial"/>
          <w:noProof/>
          <w:szCs w:val="17"/>
          <w:lang w:val="fr-FR"/>
        </w:rPr>
        <w:t xml:space="preserve">, tandis que </w:t>
      </w:r>
      <w:r w:rsidRPr="00E8543F">
        <w:rPr>
          <w:rFonts w:eastAsia="Times New Roman" w:cs="Arial"/>
          <w:noProof/>
          <w:szCs w:val="17"/>
          <w:lang w:val="fr-FR"/>
        </w:rPr>
        <w:t xml:space="preserve">REST </w:t>
      </w:r>
      <w:r>
        <w:rPr>
          <w:rFonts w:eastAsia="Times New Roman" w:cs="Arial"/>
          <w:noProof/>
          <w:szCs w:val="17"/>
          <w:lang w:val="fr-FR"/>
        </w:rPr>
        <w:t>n</w:t>
      </w:r>
      <w:r w:rsidR="00BB0A23">
        <w:rPr>
          <w:rFonts w:eastAsia="Times New Roman" w:cs="Arial"/>
          <w:noProof/>
          <w:szCs w:val="17"/>
          <w:lang w:val="fr-FR"/>
        </w:rPr>
        <w:t>’</w:t>
      </w:r>
      <w:r>
        <w:rPr>
          <w:rFonts w:eastAsia="Times New Roman" w:cs="Arial"/>
          <w:noProof/>
          <w:szCs w:val="17"/>
          <w:lang w:val="fr-FR"/>
        </w:rPr>
        <w:t>indique aucun mécanisme de sécurité</w:t>
      </w:r>
      <w:r w:rsidRPr="00E8543F">
        <w:rPr>
          <w:rFonts w:eastAsia="Times New Roman" w:cs="Arial"/>
          <w:noProof/>
          <w:szCs w:val="17"/>
          <w:lang w:val="fr-FR"/>
        </w:rPr>
        <w:t>;</w:t>
      </w:r>
    </w:p>
    <w:p w14:paraId="3FB32EE9" w14:textId="1B69EAF4" w:rsidR="004D231C" w:rsidRPr="00E8543F"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Transaction </w:t>
      </w:r>
      <w:r w:rsidRPr="00E8543F">
        <w:rPr>
          <w:rFonts w:eastAsia="Times New Roman" w:cs="Arial"/>
          <w:noProof/>
          <w:szCs w:val="17"/>
          <w:lang w:val="fr-FR"/>
        </w:rPr>
        <w:t xml:space="preserve">ACID, </w:t>
      </w:r>
      <w:r w:rsidR="00B70D42">
        <w:rPr>
          <w:rFonts w:eastAsia="Times New Roman" w:cs="Arial"/>
          <w:noProof/>
          <w:szCs w:val="17"/>
          <w:lang w:val="fr-FR"/>
        </w:rPr>
        <w:t>p. </w:t>
      </w:r>
      <w:r>
        <w:rPr>
          <w:rFonts w:eastAsia="Times New Roman" w:cs="Arial"/>
          <w:noProof/>
          <w:szCs w:val="17"/>
          <w:lang w:val="fr-FR"/>
        </w:rPr>
        <w:t>ex</w:t>
      </w:r>
      <w:r w:rsidRPr="00E8543F">
        <w:rPr>
          <w:rFonts w:eastAsia="Times New Roman" w:cs="Arial"/>
          <w:noProof/>
          <w:szCs w:val="17"/>
          <w:lang w:val="fr-FR"/>
        </w:rPr>
        <w:t xml:space="preserve">., SOAP </w:t>
      </w:r>
      <w:r w:rsidR="00E8453D">
        <w:rPr>
          <w:rFonts w:eastAsia="Times New Roman" w:cs="Arial"/>
          <w:noProof/>
          <w:szCs w:val="17"/>
          <w:lang w:val="fr-FR"/>
        </w:rPr>
        <w:t>comporte</w:t>
      </w:r>
      <w:r>
        <w:rPr>
          <w:rFonts w:eastAsia="Times New Roman" w:cs="Arial"/>
          <w:noProof/>
          <w:szCs w:val="17"/>
          <w:lang w:val="fr-FR"/>
        </w:rPr>
        <w:t xml:space="preserve"> une spécification WS</w:t>
      </w:r>
      <w:r w:rsidR="00BB0A23">
        <w:rPr>
          <w:rFonts w:eastAsia="Times New Roman" w:cs="Arial"/>
          <w:noProof/>
          <w:szCs w:val="17"/>
          <w:lang w:val="fr-FR"/>
        </w:rPr>
        <w:t>-</w:t>
      </w:r>
      <w:r>
        <w:rPr>
          <w:rFonts w:eastAsia="Times New Roman" w:cs="Arial"/>
          <w:noProof/>
          <w:szCs w:val="17"/>
          <w:lang w:val="fr-FR"/>
        </w:rPr>
        <w:t xml:space="preserve">AT, tandis que </w:t>
      </w:r>
      <w:r w:rsidRPr="00E8543F">
        <w:rPr>
          <w:rFonts w:eastAsia="Times New Roman" w:cs="Arial"/>
          <w:noProof/>
          <w:szCs w:val="17"/>
          <w:lang w:val="fr-FR"/>
        </w:rPr>
        <w:t xml:space="preserve">REST </w:t>
      </w:r>
      <w:r>
        <w:rPr>
          <w:rFonts w:eastAsia="Times New Roman" w:cs="Arial"/>
          <w:noProof/>
          <w:szCs w:val="17"/>
          <w:lang w:val="fr-FR"/>
        </w:rPr>
        <w:t>n</w:t>
      </w:r>
      <w:r w:rsidR="00BB0A23">
        <w:rPr>
          <w:rFonts w:eastAsia="Times New Roman" w:cs="Arial"/>
          <w:noProof/>
          <w:szCs w:val="17"/>
          <w:lang w:val="fr-FR"/>
        </w:rPr>
        <w:t>’</w:t>
      </w:r>
      <w:r>
        <w:rPr>
          <w:rFonts w:eastAsia="Times New Roman" w:cs="Arial"/>
          <w:noProof/>
          <w:szCs w:val="17"/>
          <w:lang w:val="fr-FR"/>
        </w:rPr>
        <w:t>a pas de spécification pertinente</w:t>
      </w:r>
      <w:r w:rsidRPr="00E8543F">
        <w:rPr>
          <w:rFonts w:eastAsia="Times New Roman" w:cs="Arial"/>
          <w:noProof/>
          <w:szCs w:val="17"/>
          <w:lang w:val="fr-FR"/>
        </w:rPr>
        <w:t>;</w:t>
      </w:r>
    </w:p>
    <w:p w14:paraId="581B644E" w14:textId="5F4A4E0B" w:rsidR="004D231C" w:rsidRPr="00E8543F"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Style architectural</w:t>
      </w:r>
      <w:r w:rsidRPr="00E8543F">
        <w:rPr>
          <w:rFonts w:eastAsia="Times New Roman" w:cs="Arial"/>
          <w:noProof/>
          <w:szCs w:val="17"/>
          <w:lang w:val="fr-FR"/>
        </w:rPr>
        <w:t xml:space="preserve">, </w:t>
      </w:r>
      <w:r w:rsidR="00B70D42">
        <w:rPr>
          <w:rFonts w:eastAsia="Times New Roman" w:cs="Arial"/>
          <w:noProof/>
          <w:szCs w:val="17"/>
          <w:lang w:val="fr-FR"/>
        </w:rPr>
        <w:t>p. </w:t>
      </w:r>
      <w:r>
        <w:rPr>
          <w:rFonts w:eastAsia="Times New Roman" w:cs="Arial"/>
          <w:noProof/>
          <w:szCs w:val="17"/>
          <w:lang w:val="fr-FR"/>
        </w:rPr>
        <w:t>ex.</w:t>
      </w:r>
      <w:r w:rsidRPr="00E8543F">
        <w:rPr>
          <w:rFonts w:eastAsia="Times New Roman" w:cs="Arial"/>
          <w:noProof/>
          <w:szCs w:val="17"/>
          <w:lang w:val="fr-FR"/>
        </w:rPr>
        <w:t xml:space="preserve">, </w:t>
      </w:r>
      <w:r>
        <w:rPr>
          <w:rFonts w:eastAsia="Times New Roman" w:cs="Arial"/>
          <w:noProof/>
          <w:szCs w:val="17"/>
          <w:lang w:val="fr-FR"/>
        </w:rPr>
        <w:t>le style architectural axé sur les m</w:t>
      </w:r>
      <w:r w:rsidRPr="00E8543F">
        <w:rPr>
          <w:rFonts w:eastAsia="Times New Roman" w:cs="Arial"/>
          <w:noProof/>
          <w:szCs w:val="17"/>
          <w:lang w:val="fr-FR"/>
        </w:rPr>
        <w:t xml:space="preserve">icroservices </w:t>
      </w:r>
      <w:r>
        <w:rPr>
          <w:rFonts w:eastAsia="Times New Roman" w:cs="Arial"/>
          <w:noProof/>
          <w:szCs w:val="17"/>
          <w:lang w:val="fr-FR"/>
        </w:rPr>
        <w:t xml:space="preserve">et sans serveur </w:t>
      </w:r>
      <w:r w:rsidRPr="00E8543F">
        <w:rPr>
          <w:rFonts w:eastAsia="Times New Roman" w:cs="Arial"/>
          <w:noProof/>
          <w:szCs w:val="17"/>
          <w:lang w:val="fr-FR"/>
        </w:rPr>
        <w:t>u</w:t>
      </w:r>
      <w:r>
        <w:rPr>
          <w:rFonts w:eastAsia="Times New Roman" w:cs="Arial"/>
          <w:noProof/>
          <w:szCs w:val="17"/>
          <w:lang w:val="fr-FR"/>
        </w:rPr>
        <w:t xml:space="preserve">tilise </w:t>
      </w:r>
      <w:r w:rsidRPr="00E8543F">
        <w:rPr>
          <w:rFonts w:eastAsia="Times New Roman" w:cs="Arial"/>
          <w:noProof/>
          <w:szCs w:val="17"/>
          <w:lang w:val="fr-FR"/>
        </w:rPr>
        <w:t xml:space="preserve">REST </w:t>
      </w:r>
      <w:r>
        <w:rPr>
          <w:rFonts w:eastAsia="Times New Roman" w:cs="Arial"/>
          <w:noProof/>
          <w:szCs w:val="17"/>
          <w:lang w:val="fr-FR"/>
        </w:rPr>
        <w:t>tandis que l</w:t>
      </w:r>
      <w:r w:rsidR="00BB0A23">
        <w:rPr>
          <w:rFonts w:eastAsia="Times New Roman" w:cs="Arial"/>
          <w:noProof/>
          <w:szCs w:val="17"/>
          <w:lang w:val="fr-FR"/>
        </w:rPr>
        <w:t>’</w:t>
      </w:r>
      <w:r>
        <w:rPr>
          <w:rFonts w:eastAsia="Times New Roman" w:cs="Arial"/>
          <w:noProof/>
          <w:szCs w:val="17"/>
          <w:lang w:val="fr-FR"/>
        </w:rPr>
        <w:t xml:space="preserve">architecture orientée services (AOS) utilise les services Web </w:t>
      </w:r>
      <w:r w:rsidRPr="00E8543F">
        <w:rPr>
          <w:rFonts w:eastAsia="Times New Roman" w:cs="Arial"/>
          <w:noProof/>
          <w:szCs w:val="17"/>
          <w:lang w:val="fr-FR"/>
        </w:rPr>
        <w:t>SOAP;</w:t>
      </w:r>
    </w:p>
    <w:p w14:paraId="2DE3DF00" w14:textId="77777777" w:rsidR="004D231C" w:rsidRPr="00E8543F"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E8543F">
        <w:rPr>
          <w:rFonts w:eastAsia="Times New Roman" w:cs="Arial"/>
          <w:noProof/>
          <w:szCs w:val="17"/>
          <w:lang w:val="fr-FR"/>
        </w:rPr>
        <w:t>Flexibilit</w:t>
      </w:r>
      <w:r>
        <w:rPr>
          <w:rFonts w:eastAsia="Times New Roman" w:cs="Arial"/>
          <w:noProof/>
          <w:szCs w:val="17"/>
          <w:lang w:val="fr-FR"/>
        </w:rPr>
        <w:t>é</w:t>
      </w:r>
      <w:r w:rsidRPr="00E8543F">
        <w:rPr>
          <w:rFonts w:eastAsia="Times New Roman" w:cs="Arial"/>
          <w:noProof/>
          <w:szCs w:val="17"/>
          <w:lang w:val="fr-FR"/>
        </w:rPr>
        <w:t>;</w:t>
      </w:r>
    </w:p>
    <w:p w14:paraId="19EED499" w14:textId="465807CC" w:rsidR="004D231C" w:rsidRPr="00E8543F"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C</w:t>
      </w:r>
      <w:r w:rsidRPr="00180662">
        <w:rPr>
          <w:rFonts w:eastAsia="Times New Roman" w:cs="Arial"/>
          <w:noProof/>
          <w:szCs w:val="17"/>
          <w:lang w:val="fr-FR"/>
        </w:rPr>
        <w:t>ontraintes en matière de largeur de bande</w:t>
      </w:r>
      <w:r w:rsidRPr="00E8543F">
        <w:rPr>
          <w:rFonts w:eastAsia="Times New Roman" w:cs="Arial"/>
          <w:noProof/>
          <w:szCs w:val="17"/>
          <w:lang w:val="fr-FR"/>
        </w:rPr>
        <w:t xml:space="preserve">; </w:t>
      </w:r>
      <w:r w:rsidR="00B70D42">
        <w:rPr>
          <w:rFonts w:eastAsia="Times New Roman" w:cs="Arial"/>
          <w:noProof/>
          <w:szCs w:val="17"/>
          <w:lang w:val="fr-FR"/>
        </w:rPr>
        <w:t xml:space="preserve"> </w:t>
      </w:r>
      <w:r>
        <w:rPr>
          <w:rFonts w:eastAsia="Times New Roman" w:cs="Arial"/>
          <w:noProof/>
          <w:szCs w:val="17"/>
          <w:lang w:val="fr-FR"/>
        </w:rPr>
        <w:t>et</w:t>
      </w:r>
    </w:p>
    <w:p w14:paraId="1832A700" w14:textId="2DD61389" w:rsidR="003C1C6C" w:rsidRPr="00982192" w:rsidRDefault="004D231C"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Remise garantie</w:t>
      </w:r>
      <w:r w:rsidRPr="00E8543F">
        <w:rPr>
          <w:rFonts w:eastAsia="Times New Roman" w:cs="Arial"/>
          <w:noProof/>
          <w:szCs w:val="17"/>
          <w:lang w:val="fr-FR"/>
        </w:rPr>
        <w:t xml:space="preserve">, </w:t>
      </w:r>
      <w:r w:rsidR="00B70D42">
        <w:rPr>
          <w:rFonts w:eastAsia="Times New Roman" w:cs="Arial"/>
          <w:noProof/>
          <w:szCs w:val="17"/>
          <w:lang w:val="fr-FR"/>
        </w:rPr>
        <w:t>p. </w:t>
      </w:r>
      <w:r>
        <w:rPr>
          <w:rFonts w:eastAsia="Times New Roman" w:cs="Arial"/>
          <w:noProof/>
          <w:szCs w:val="17"/>
          <w:lang w:val="fr-FR"/>
        </w:rPr>
        <w:t>ex</w:t>
      </w:r>
      <w:r w:rsidRPr="00E8543F">
        <w:rPr>
          <w:rFonts w:eastAsia="Times New Roman" w:cs="Arial"/>
          <w:noProof/>
          <w:szCs w:val="17"/>
          <w:lang w:val="fr-FR"/>
        </w:rPr>
        <w:t>.</w:t>
      </w:r>
      <w:r w:rsidR="002D56D3">
        <w:rPr>
          <w:rFonts w:eastAsia="Times New Roman" w:cs="Arial"/>
          <w:noProof/>
          <w:szCs w:val="17"/>
          <w:lang w:val="fr-FR"/>
        </w:rPr>
        <w:t> </w:t>
      </w:r>
      <w:r w:rsidRPr="00E8543F">
        <w:rPr>
          <w:rFonts w:eastAsia="Times New Roman" w:cs="Arial"/>
          <w:noProof/>
          <w:szCs w:val="17"/>
          <w:lang w:val="fr-FR"/>
        </w:rPr>
        <w:t xml:space="preserve">SOAP </w:t>
      </w:r>
      <w:r>
        <w:rPr>
          <w:rFonts w:eastAsia="Times New Roman" w:cs="Arial"/>
          <w:noProof/>
          <w:szCs w:val="17"/>
          <w:lang w:val="fr-FR"/>
        </w:rPr>
        <w:t xml:space="preserve">propose </w:t>
      </w:r>
      <w:r w:rsidRPr="00E8543F">
        <w:rPr>
          <w:rFonts w:eastAsia="Times New Roman" w:cs="Arial"/>
          <w:noProof/>
          <w:szCs w:val="17"/>
          <w:lang w:val="fr-FR"/>
        </w:rPr>
        <w:t>WS</w:t>
      </w:r>
      <w:r w:rsidR="00BB0A23">
        <w:rPr>
          <w:rFonts w:eastAsia="Times New Roman" w:cs="Arial"/>
          <w:noProof/>
          <w:szCs w:val="17"/>
          <w:lang w:val="fr-FR"/>
        </w:rPr>
        <w:t>-</w:t>
      </w:r>
      <w:r w:rsidRPr="00E8543F">
        <w:rPr>
          <w:rFonts w:eastAsia="Times New Roman" w:cs="Arial"/>
          <w:noProof/>
          <w:szCs w:val="17"/>
          <w:lang w:val="fr-FR"/>
        </w:rPr>
        <w:t xml:space="preserve">RM </w:t>
      </w:r>
      <w:r>
        <w:rPr>
          <w:rFonts w:eastAsia="Times New Roman" w:cs="Arial"/>
          <w:noProof/>
          <w:szCs w:val="17"/>
          <w:lang w:val="fr-FR"/>
        </w:rPr>
        <w:t xml:space="preserve">tandis que </w:t>
      </w:r>
      <w:r w:rsidRPr="00E8543F">
        <w:rPr>
          <w:rFonts w:eastAsia="Times New Roman" w:cs="Arial"/>
          <w:noProof/>
          <w:szCs w:val="17"/>
          <w:lang w:val="fr-FR"/>
        </w:rPr>
        <w:t xml:space="preserve">REST </w:t>
      </w:r>
      <w:r>
        <w:rPr>
          <w:rFonts w:eastAsia="Times New Roman" w:cs="Arial"/>
          <w:noProof/>
          <w:szCs w:val="17"/>
          <w:lang w:val="fr-FR"/>
        </w:rPr>
        <w:t>n</w:t>
      </w:r>
      <w:r w:rsidR="00BB0A23">
        <w:rPr>
          <w:rFonts w:eastAsia="Times New Roman" w:cs="Arial"/>
          <w:noProof/>
          <w:szCs w:val="17"/>
          <w:lang w:val="fr-FR"/>
        </w:rPr>
        <w:t>’</w:t>
      </w:r>
      <w:r>
        <w:rPr>
          <w:rFonts w:eastAsia="Times New Roman" w:cs="Arial"/>
          <w:noProof/>
          <w:szCs w:val="17"/>
          <w:lang w:val="fr-FR"/>
        </w:rPr>
        <w:t>a pas de spécification pertinente</w:t>
      </w:r>
      <w:r w:rsidRPr="00E8543F">
        <w:rPr>
          <w:rFonts w:eastAsia="Times New Roman" w:cs="Arial"/>
          <w:noProof/>
          <w:szCs w:val="17"/>
          <w:lang w:val="fr-FR"/>
        </w:rPr>
        <w:t>.</w:t>
      </w:r>
    </w:p>
    <w:p w14:paraId="6A3D74CD" w14:textId="1FCB4E30" w:rsidR="005E48A2" w:rsidRPr="00982192" w:rsidRDefault="004D231C" w:rsidP="00CE01DA">
      <w:pPr>
        <w:pStyle w:val="NormalWeb"/>
        <w:spacing w:before="170" w:beforeAutospacing="0" w:after="170" w:afterAutospacing="0"/>
        <w:rPr>
          <w:rFonts w:eastAsia="Times New Roman" w:cs="Arial"/>
          <w:noProof/>
          <w:szCs w:val="17"/>
          <w:lang w:val="fr-FR"/>
        </w:rPr>
      </w:pPr>
      <w:r w:rsidRPr="00E8543F">
        <w:rPr>
          <w:rFonts w:eastAsia="Times New Roman" w:cs="Arial"/>
          <w:noProof/>
          <w:szCs w:val="17"/>
          <w:lang w:val="fr-FR"/>
        </w:rPr>
        <w:fldChar w:fldCharType="begin"/>
      </w:r>
      <w:r w:rsidRPr="00E8543F">
        <w:rPr>
          <w:rFonts w:eastAsia="Times New Roman" w:cs="Arial"/>
          <w:noProof/>
          <w:szCs w:val="17"/>
          <w:lang w:val="fr-FR"/>
        </w:rPr>
        <w:instrText xml:space="preserve"> AUTONUM  </w:instrText>
      </w:r>
      <w:r w:rsidRPr="00E8543F">
        <w:rPr>
          <w:rFonts w:eastAsia="Times New Roman" w:cs="Arial"/>
          <w:noProof/>
          <w:szCs w:val="17"/>
          <w:lang w:val="fr-FR"/>
        </w:rPr>
        <w:fldChar w:fldCharType="end"/>
      </w:r>
      <w:r w:rsidRPr="00E8543F">
        <w:rPr>
          <w:rFonts w:eastAsia="Times New Roman" w:cs="Arial"/>
          <w:noProof/>
          <w:szCs w:val="17"/>
          <w:lang w:val="fr-FR"/>
        </w:rPr>
        <w:tab/>
      </w:r>
      <w:r>
        <w:rPr>
          <w:rFonts w:eastAsia="Times New Roman" w:cs="Arial"/>
          <w:noProof/>
          <w:szCs w:val="17"/>
          <w:lang w:val="fr-FR"/>
        </w:rPr>
        <w:t>La conception d</w:t>
      </w:r>
      <w:r w:rsidR="00BB0A23">
        <w:rPr>
          <w:rFonts w:eastAsia="Times New Roman" w:cs="Arial"/>
          <w:noProof/>
          <w:szCs w:val="17"/>
          <w:lang w:val="fr-FR"/>
        </w:rPr>
        <w:t>’</w:t>
      </w:r>
      <w:r>
        <w:rPr>
          <w:rFonts w:eastAsia="Times New Roman" w:cs="Arial"/>
          <w:noProof/>
          <w:szCs w:val="17"/>
          <w:lang w:val="fr-FR"/>
        </w:rPr>
        <w:t>une API doit respecter les principes orientés services ci</w:t>
      </w:r>
      <w:r w:rsidR="00BB0A23">
        <w:rPr>
          <w:rFonts w:eastAsia="Times New Roman" w:cs="Arial"/>
          <w:noProof/>
          <w:szCs w:val="17"/>
          <w:lang w:val="fr-FR"/>
        </w:rPr>
        <w:t>-</w:t>
      </w:r>
      <w:r>
        <w:rPr>
          <w:rFonts w:eastAsia="Times New Roman" w:cs="Arial"/>
          <w:noProof/>
          <w:szCs w:val="17"/>
          <w:lang w:val="fr-FR"/>
        </w:rPr>
        <w:t>après</w:t>
      </w:r>
      <w:r w:rsidR="00BB0A23">
        <w:rPr>
          <w:rFonts w:eastAsia="Times New Roman" w:cs="Arial"/>
          <w:noProof/>
          <w:szCs w:val="17"/>
          <w:lang w:val="fr-FR"/>
        </w:rPr>
        <w:t> :</w:t>
      </w:r>
    </w:p>
    <w:p w14:paraId="11B90DC1" w14:textId="0800163B" w:rsidR="00992C0C" w:rsidRPr="00A21BF0" w:rsidRDefault="00B82CF0" w:rsidP="00876BA8">
      <w:pPr>
        <w:pStyle w:val="ListParagraph"/>
        <w:rPr>
          <w:rFonts w:eastAsia="SimSun"/>
          <w:lang w:val="fr-CH" w:eastAsia="zh-CN"/>
        </w:rPr>
      </w:pPr>
      <w:r w:rsidRPr="00A21BF0">
        <w:rPr>
          <w:rFonts w:eastAsia="SimSun"/>
          <w:lang w:val="fr-CH" w:eastAsia="zh-CN"/>
        </w:rPr>
        <w:t>Contrat de service</w:t>
      </w:r>
      <w:r w:rsidR="004D231C" w:rsidRPr="00A21BF0">
        <w:rPr>
          <w:rFonts w:eastAsia="SimSun"/>
          <w:lang w:val="fr-CH" w:eastAsia="zh-CN"/>
        </w:rPr>
        <w:t xml:space="preserve"> normalisé</w:t>
      </w:r>
      <w:r w:rsidR="00BB0A23" w:rsidRPr="00A21BF0">
        <w:rPr>
          <w:rFonts w:eastAsia="SimSun"/>
          <w:lang w:val="fr-CH" w:eastAsia="zh-CN"/>
        </w:rPr>
        <w:t> :</w:t>
      </w:r>
      <w:r w:rsidR="004D231C" w:rsidRPr="00A21BF0">
        <w:rPr>
          <w:rFonts w:eastAsia="SimSun"/>
          <w:lang w:val="fr-CH" w:eastAsia="zh-CN"/>
        </w:rPr>
        <w:t xml:space="preserve"> la normalisation des contrats de service est le plus important principe de conception car les contrats permettent la gouvernance et une conception de services unifor</w:t>
      </w:r>
      <w:r w:rsidR="00334310" w:rsidRPr="00A21BF0">
        <w:rPr>
          <w:rFonts w:eastAsia="SimSun"/>
          <w:lang w:val="fr-CH" w:eastAsia="zh-CN"/>
        </w:rPr>
        <w:t>me.  Un</w:t>
      </w:r>
      <w:r w:rsidR="004D231C" w:rsidRPr="00A21BF0">
        <w:rPr>
          <w:rFonts w:eastAsia="SimSun"/>
          <w:lang w:val="fr-CH" w:eastAsia="zh-CN"/>
        </w:rPr>
        <w:t xml:space="preserve"> contrat de service doit être facile à comprendre et à exécut</w:t>
      </w:r>
      <w:r w:rsidR="00334310" w:rsidRPr="00A21BF0">
        <w:rPr>
          <w:rFonts w:eastAsia="SimSun"/>
          <w:lang w:val="fr-CH" w:eastAsia="zh-CN"/>
        </w:rPr>
        <w:t>er.  Il</w:t>
      </w:r>
      <w:r w:rsidR="004D231C" w:rsidRPr="00A21BF0">
        <w:rPr>
          <w:rFonts w:eastAsia="SimSun"/>
          <w:lang w:val="fr-CH" w:eastAsia="zh-CN"/>
        </w:rPr>
        <w:t xml:space="preserve"> est constitué de métadonnées qui décrivent comment le prestataire et le consommateur de services interagiro</w:t>
      </w:r>
      <w:r w:rsidR="00334310" w:rsidRPr="00A21BF0">
        <w:rPr>
          <w:rFonts w:eastAsia="SimSun"/>
          <w:lang w:val="fr-CH" w:eastAsia="zh-CN"/>
        </w:rPr>
        <w:t>nt.  Le</w:t>
      </w:r>
      <w:r w:rsidR="004D231C" w:rsidRPr="00A21BF0">
        <w:rPr>
          <w:rFonts w:eastAsia="SimSun"/>
          <w:lang w:val="fr-CH" w:eastAsia="zh-CN"/>
        </w:rPr>
        <w:t>s métadonné</w:t>
      </w:r>
      <w:r w:rsidR="00936AFC" w:rsidRPr="00A21BF0">
        <w:rPr>
          <w:rFonts w:eastAsia="SimSun"/>
          <w:lang w:val="fr-CH" w:eastAsia="zh-CN"/>
        </w:rPr>
        <w:t>e</w:t>
      </w:r>
      <w:r w:rsidR="004D231C" w:rsidRPr="00A21BF0">
        <w:rPr>
          <w:rFonts w:eastAsia="SimSun"/>
          <w:lang w:val="fr-CH" w:eastAsia="zh-CN"/>
        </w:rPr>
        <w:t>s décrivent également les conditions dans lesquelles ces parties sont habilitées à entrer en relatio</w:t>
      </w:r>
      <w:r w:rsidR="00334310" w:rsidRPr="00A21BF0">
        <w:rPr>
          <w:rFonts w:eastAsia="SimSun"/>
          <w:lang w:val="fr-CH" w:eastAsia="zh-CN"/>
        </w:rPr>
        <w:t>ns.  Il</w:t>
      </w:r>
      <w:r w:rsidR="004D231C" w:rsidRPr="00A21BF0">
        <w:rPr>
          <w:rFonts w:eastAsia="SimSun"/>
          <w:lang w:val="fr-CH" w:eastAsia="zh-CN"/>
        </w:rPr>
        <w:t xml:space="preserve"> est recommandé de faire figurer dans les contrats de service</w:t>
      </w:r>
      <w:r w:rsidR="00BB0A23" w:rsidRPr="00A21BF0">
        <w:rPr>
          <w:rFonts w:eastAsia="SimSun"/>
          <w:lang w:val="fr-CH" w:eastAsia="zh-CN"/>
        </w:rPr>
        <w:t> :</w:t>
      </w:r>
    </w:p>
    <w:p w14:paraId="4BC11015" w14:textId="2985D181" w:rsidR="005E48A2" w:rsidRPr="00A21BF0" w:rsidRDefault="00086877" w:rsidP="00CE01DA">
      <w:pPr>
        <w:numPr>
          <w:ilvl w:val="2"/>
          <w:numId w:val="4"/>
        </w:numPr>
        <w:tabs>
          <w:tab w:val="num" w:pos="1701"/>
        </w:tabs>
        <w:spacing w:before="170" w:after="170"/>
        <w:ind w:left="1701" w:hanging="567"/>
        <w:rPr>
          <w:rFonts w:eastAsia="Times New Roman" w:cs="Arial"/>
          <w:szCs w:val="17"/>
          <w:lang w:val="fr-CH"/>
        </w:rPr>
      </w:pPr>
      <w:r w:rsidRPr="00A21BF0">
        <w:rPr>
          <w:rFonts w:eastAsia="Times New Roman" w:cs="Arial"/>
          <w:szCs w:val="17"/>
          <w:lang w:val="fr-CH"/>
        </w:rPr>
        <w:t>Obligations fonctionnelles</w:t>
      </w:r>
      <w:r w:rsidR="00BB0A23" w:rsidRPr="00A21BF0">
        <w:rPr>
          <w:rFonts w:eastAsia="Times New Roman" w:cs="Arial"/>
          <w:szCs w:val="17"/>
          <w:lang w:val="fr-CH"/>
        </w:rPr>
        <w:t> :</w:t>
      </w:r>
      <w:r w:rsidRPr="00A21BF0">
        <w:rPr>
          <w:rFonts w:eastAsia="Times New Roman" w:cs="Arial"/>
          <w:szCs w:val="17"/>
          <w:lang w:val="fr-CH"/>
        </w:rPr>
        <w:t xml:space="preserve"> la fonctionnalité fournie par le service et les données qu</w:t>
      </w:r>
      <w:r w:rsidR="00BB0A23" w:rsidRPr="00A21BF0">
        <w:rPr>
          <w:rFonts w:eastAsia="Times New Roman" w:cs="Arial"/>
          <w:szCs w:val="17"/>
          <w:lang w:val="fr-CH"/>
        </w:rPr>
        <w:t>’</w:t>
      </w:r>
      <w:r w:rsidRPr="00A21BF0">
        <w:rPr>
          <w:rFonts w:eastAsia="Times New Roman" w:cs="Arial"/>
          <w:szCs w:val="17"/>
          <w:lang w:val="fr-CH"/>
        </w:rPr>
        <w:t>il remettra, ou, le plus souvent, une combinaison des deux</w:t>
      </w:r>
      <w:r w:rsidR="005E48A2" w:rsidRPr="00A21BF0">
        <w:rPr>
          <w:rFonts w:eastAsia="Times New Roman" w:cs="Arial"/>
          <w:szCs w:val="17"/>
          <w:lang w:val="fr-CH"/>
        </w:rPr>
        <w:t>;</w:t>
      </w:r>
    </w:p>
    <w:p w14:paraId="6DCEB0E8" w14:textId="5DA6FFAE" w:rsidR="00992C0C" w:rsidRPr="00A21BF0" w:rsidRDefault="00086877" w:rsidP="00CE01DA">
      <w:pPr>
        <w:numPr>
          <w:ilvl w:val="2"/>
          <w:numId w:val="4"/>
        </w:numPr>
        <w:tabs>
          <w:tab w:val="num" w:pos="1701"/>
        </w:tabs>
        <w:spacing w:before="170" w:after="170"/>
        <w:ind w:left="1701" w:hanging="567"/>
        <w:rPr>
          <w:lang w:val="fr-CH"/>
        </w:rPr>
      </w:pPr>
      <w:r w:rsidRPr="00A21BF0">
        <w:rPr>
          <w:rFonts w:eastAsia="Times New Roman" w:cs="Arial"/>
          <w:szCs w:val="17"/>
          <w:lang w:val="fr-CH"/>
        </w:rPr>
        <w:t>Obligations non fonctionnelles</w:t>
      </w:r>
      <w:r w:rsidR="00BB0A23" w:rsidRPr="00A21BF0">
        <w:rPr>
          <w:rFonts w:eastAsia="Times New Roman" w:cs="Arial"/>
          <w:szCs w:val="17"/>
          <w:lang w:val="fr-CH"/>
        </w:rPr>
        <w:t> :</w:t>
      </w:r>
      <w:r w:rsidRPr="00A21BF0">
        <w:rPr>
          <w:rFonts w:eastAsia="Times New Roman" w:cs="Arial"/>
          <w:szCs w:val="17"/>
          <w:lang w:val="fr-CH"/>
        </w:rPr>
        <w:t xml:space="preserve"> des informations sur la respons</w:t>
      </w:r>
      <w:r w:rsidR="00361AD9" w:rsidRPr="00A21BF0">
        <w:rPr>
          <w:rFonts w:eastAsia="Times New Roman" w:cs="Arial"/>
          <w:szCs w:val="17"/>
          <w:lang w:val="fr-CH"/>
        </w:rPr>
        <w:t>a</w:t>
      </w:r>
      <w:r w:rsidRPr="00A21BF0">
        <w:rPr>
          <w:rFonts w:eastAsia="Times New Roman" w:cs="Arial"/>
          <w:szCs w:val="17"/>
          <w:lang w:val="fr-CH"/>
        </w:rPr>
        <w:t>bilité des prestataires en matière de fourniture de leur fonctionnalité ou de leurs données, ainsi que les responsabilités prévues des consommateurs de ces informations et ce qu</w:t>
      </w:r>
      <w:r w:rsidR="00BB0A23" w:rsidRPr="00A21BF0">
        <w:rPr>
          <w:rFonts w:eastAsia="Times New Roman" w:cs="Arial"/>
          <w:szCs w:val="17"/>
          <w:lang w:val="fr-CH"/>
        </w:rPr>
        <w:t>’</w:t>
      </w:r>
      <w:r w:rsidRPr="00A21BF0">
        <w:rPr>
          <w:rFonts w:eastAsia="Times New Roman" w:cs="Arial"/>
          <w:szCs w:val="17"/>
          <w:lang w:val="fr-CH"/>
        </w:rPr>
        <w:t>ils devront fournir en échan</w:t>
      </w:r>
      <w:r w:rsidR="00334310" w:rsidRPr="00A21BF0">
        <w:rPr>
          <w:rFonts w:eastAsia="Times New Roman" w:cs="Arial"/>
          <w:szCs w:val="17"/>
          <w:lang w:val="fr-CH"/>
        </w:rPr>
        <w:t>ge.  Pa</w:t>
      </w:r>
      <w:r w:rsidRPr="00A21BF0">
        <w:rPr>
          <w:rFonts w:eastAsia="Times New Roman" w:cs="Arial"/>
          <w:szCs w:val="17"/>
          <w:lang w:val="fr-CH"/>
        </w:rPr>
        <w:t>r exemple, la disponibilité d</w:t>
      </w:r>
      <w:r w:rsidR="00BB0A23" w:rsidRPr="00A21BF0">
        <w:rPr>
          <w:rFonts w:eastAsia="Times New Roman" w:cs="Arial"/>
          <w:szCs w:val="17"/>
          <w:lang w:val="fr-CH"/>
        </w:rPr>
        <w:t>’</w:t>
      </w:r>
      <w:r w:rsidRPr="00A21BF0">
        <w:rPr>
          <w:rFonts w:eastAsia="Times New Roman" w:cs="Arial"/>
          <w:szCs w:val="17"/>
          <w:lang w:val="fr-CH"/>
        </w:rPr>
        <w:t xml:space="preserve">un consommateur, la sécurité et </w:t>
      </w:r>
      <w:r w:rsidR="006C230D" w:rsidRPr="00A21BF0">
        <w:rPr>
          <w:rFonts w:eastAsia="Times New Roman" w:cs="Arial"/>
          <w:szCs w:val="17"/>
          <w:lang w:val="fr-CH"/>
        </w:rPr>
        <w:t>d</w:t>
      </w:r>
      <w:r w:rsidR="00BB0A23" w:rsidRPr="00A21BF0">
        <w:rPr>
          <w:rFonts w:eastAsia="Times New Roman" w:cs="Arial"/>
          <w:szCs w:val="17"/>
          <w:lang w:val="fr-CH"/>
        </w:rPr>
        <w:t>’</w:t>
      </w:r>
      <w:r w:rsidR="006C230D" w:rsidRPr="00A21BF0">
        <w:rPr>
          <w:rFonts w:eastAsia="Times New Roman" w:cs="Arial"/>
          <w:szCs w:val="17"/>
          <w:lang w:val="fr-CH"/>
        </w:rPr>
        <w:t xml:space="preserve">autres considérations liées à la qualité de </w:t>
      </w:r>
      <w:r w:rsidR="005E48A2" w:rsidRPr="00A21BF0">
        <w:rPr>
          <w:rFonts w:eastAsia="Times New Roman" w:cs="Arial"/>
          <w:szCs w:val="17"/>
          <w:lang w:val="fr-CH"/>
        </w:rPr>
        <w:t>service.</w:t>
      </w:r>
    </w:p>
    <w:p w14:paraId="637B421F" w14:textId="6C9D2E90" w:rsidR="00992C0C" w:rsidRPr="00A21BF0" w:rsidRDefault="006C230D" w:rsidP="00876BA8">
      <w:pPr>
        <w:pStyle w:val="ListParagraph"/>
        <w:rPr>
          <w:rStyle w:val="Strong"/>
          <w:b w:val="0"/>
          <w:lang w:val="fr-CH"/>
        </w:rPr>
      </w:pPr>
      <w:r w:rsidRPr="00A21BF0">
        <w:rPr>
          <w:rFonts w:eastAsia="SimSun"/>
          <w:bCs/>
          <w:lang w:val="fr-CH" w:eastAsia="zh-CN"/>
        </w:rPr>
        <w:t>Couplage lâche de s</w:t>
      </w:r>
      <w:r w:rsidR="005E48A2" w:rsidRPr="00A21BF0">
        <w:rPr>
          <w:rFonts w:eastAsia="SimSun"/>
          <w:lang w:val="fr-CH" w:eastAsia="zh-CN"/>
        </w:rPr>
        <w:t>ervice</w:t>
      </w:r>
      <w:r w:rsidR="00BB0A23" w:rsidRPr="00A21BF0">
        <w:rPr>
          <w:rFonts w:eastAsia="SimSun"/>
          <w:lang w:val="fr-CH" w:eastAsia="zh-CN"/>
        </w:rPr>
        <w:t> :</w:t>
      </w:r>
      <w:r w:rsidR="00711B9F" w:rsidRPr="00A21BF0">
        <w:rPr>
          <w:rFonts w:eastAsia="SimSun"/>
          <w:lang w:val="fr-CH" w:eastAsia="zh-CN"/>
        </w:rPr>
        <w:t xml:space="preserve"> </w:t>
      </w:r>
      <w:r w:rsidRPr="00A21BF0">
        <w:rPr>
          <w:rFonts w:eastAsia="SimSun"/>
          <w:lang w:val="fr-CH" w:eastAsia="zh-CN"/>
        </w:rPr>
        <w:t>les c</w:t>
      </w:r>
      <w:r w:rsidR="005E48A2" w:rsidRPr="00A21BF0">
        <w:rPr>
          <w:rFonts w:eastAsia="SimSun"/>
          <w:lang w:val="fr-CH" w:eastAsia="zh-CN"/>
        </w:rPr>
        <w:t xml:space="preserve">lients </w:t>
      </w:r>
      <w:r w:rsidRPr="00A21BF0">
        <w:rPr>
          <w:rFonts w:eastAsia="SimSun"/>
          <w:lang w:val="fr-CH" w:eastAsia="zh-CN"/>
        </w:rPr>
        <w:t xml:space="preserve">et les </w:t>
      </w:r>
      <w:r w:rsidR="005E48A2" w:rsidRPr="00A21BF0">
        <w:rPr>
          <w:rFonts w:eastAsia="SimSun"/>
          <w:lang w:val="fr-CH" w:eastAsia="zh-CN"/>
        </w:rPr>
        <w:t xml:space="preserve">services </w:t>
      </w:r>
      <w:r w:rsidRPr="00A21BF0">
        <w:rPr>
          <w:rFonts w:eastAsia="SimSun"/>
          <w:lang w:val="fr-CH" w:eastAsia="zh-CN"/>
        </w:rPr>
        <w:t>devraient évoluer indépendamme</w:t>
      </w:r>
      <w:r w:rsidR="00334310" w:rsidRPr="00A21BF0">
        <w:rPr>
          <w:rFonts w:eastAsia="SimSun"/>
          <w:lang w:val="fr-CH" w:eastAsia="zh-CN"/>
        </w:rPr>
        <w:t>nt.  L’a</w:t>
      </w:r>
      <w:r w:rsidRPr="00A21BF0">
        <w:rPr>
          <w:rFonts w:eastAsia="SimSun"/>
          <w:lang w:val="fr-CH" w:eastAsia="zh-CN"/>
        </w:rPr>
        <w:t>pplication de ce principe de conception exige</w:t>
      </w:r>
      <w:r w:rsidR="00BB0A23" w:rsidRPr="00A21BF0">
        <w:rPr>
          <w:rFonts w:eastAsia="SimSun"/>
          <w:lang w:val="fr-CH" w:eastAsia="zh-CN"/>
        </w:rPr>
        <w:t> :</w:t>
      </w:r>
    </w:p>
    <w:p w14:paraId="4183E612" w14:textId="23598F8B" w:rsidR="005E48A2" w:rsidRPr="00A21BF0" w:rsidRDefault="0023485C" w:rsidP="00CE01DA">
      <w:pPr>
        <w:numPr>
          <w:ilvl w:val="2"/>
          <w:numId w:val="4"/>
        </w:numPr>
        <w:tabs>
          <w:tab w:val="left" w:pos="2127"/>
          <w:tab w:val="num" w:pos="2410"/>
        </w:tabs>
        <w:spacing w:before="170" w:after="170"/>
        <w:ind w:left="1701" w:hanging="567"/>
        <w:rPr>
          <w:rFonts w:eastAsia="Times New Roman" w:cs="Arial"/>
          <w:szCs w:val="17"/>
          <w:lang w:val="fr-CH"/>
        </w:rPr>
      </w:pPr>
      <w:r w:rsidRPr="00A21BF0">
        <w:rPr>
          <w:rFonts w:eastAsia="Times New Roman" w:cs="Arial"/>
          <w:szCs w:val="17"/>
          <w:lang w:val="fr-CH"/>
        </w:rPr>
        <w:t>l</w:t>
      </w:r>
      <w:r w:rsidR="006C230D" w:rsidRPr="00A21BF0">
        <w:rPr>
          <w:rFonts w:eastAsia="Times New Roman" w:cs="Arial"/>
          <w:szCs w:val="17"/>
          <w:lang w:val="fr-CH"/>
        </w:rPr>
        <w:t xml:space="preserve">e versionnage des services </w:t>
      </w:r>
      <w:r w:rsidR="005E48A2" w:rsidRPr="00A21BF0">
        <w:rPr>
          <w:rFonts w:eastAsia="Times New Roman" w:cs="Arial"/>
          <w:szCs w:val="17"/>
          <w:lang w:val="fr-CH"/>
        </w:rPr>
        <w:t xml:space="preserve">– </w:t>
      </w:r>
      <w:r w:rsidR="006C230D" w:rsidRPr="00A21BF0">
        <w:rPr>
          <w:rFonts w:eastAsia="Times New Roman" w:cs="Arial"/>
          <w:szCs w:val="17"/>
          <w:lang w:val="fr-CH"/>
        </w:rPr>
        <w:t xml:space="preserve">les consommateurs liés à une API Web ne devraient pas prendre le risque </w:t>
      </w:r>
      <w:r w:rsidR="00DD08AC" w:rsidRPr="00A21BF0">
        <w:rPr>
          <w:rFonts w:eastAsia="Times New Roman" w:cs="Arial"/>
          <w:szCs w:val="17"/>
          <w:lang w:val="fr-CH"/>
        </w:rPr>
        <w:t>de rupture imprévue due à des changements d</w:t>
      </w:r>
      <w:r w:rsidR="00BB0A23" w:rsidRPr="00A21BF0">
        <w:rPr>
          <w:rFonts w:eastAsia="Times New Roman" w:cs="Arial"/>
          <w:szCs w:val="17"/>
          <w:lang w:val="fr-CH"/>
        </w:rPr>
        <w:t>’</w:t>
      </w:r>
      <w:r w:rsidR="00DD08AC" w:rsidRPr="00A21BF0">
        <w:rPr>
          <w:rFonts w:eastAsia="Times New Roman" w:cs="Arial"/>
          <w:szCs w:val="17"/>
          <w:lang w:val="fr-CH"/>
        </w:rPr>
        <w:t xml:space="preserve">API </w:t>
      </w:r>
      <w:r w:rsidR="00FD3EDC" w:rsidRPr="00A21BF0">
        <w:rPr>
          <w:rFonts w:eastAsia="Times New Roman" w:cs="Arial"/>
          <w:szCs w:val="17"/>
          <w:lang w:val="fr-CH"/>
        </w:rPr>
        <w:t>incompatible</w:t>
      </w:r>
      <w:r w:rsidR="00DD08AC" w:rsidRPr="00A21BF0">
        <w:rPr>
          <w:rFonts w:eastAsia="Times New Roman" w:cs="Arial"/>
          <w:szCs w:val="17"/>
          <w:lang w:val="fr-CH"/>
        </w:rPr>
        <w:t>s</w:t>
      </w:r>
      <w:r w:rsidR="00FD3EDC" w:rsidRPr="00A21BF0">
        <w:rPr>
          <w:rFonts w:eastAsia="Times New Roman" w:cs="Arial"/>
          <w:szCs w:val="17"/>
          <w:lang w:val="fr-CH"/>
        </w:rPr>
        <w:t xml:space="preserve">; </w:t>
      </w:r>
      <w:r w:rsidR="002D56D3" w:rsidRPr="00A21BF0">
        <w:rPr>
          <w:rFonts w:eastAsia="Times New Roman" w:cs="Arial"/>
          <w:szCs w:val="17"/>
          <w:lang w:val="fr-CH"/>
        </w:rPr>
        <w:t xml:space="preserve"> </w:t>
      </w:r>
      <w:r w:rsidR="00DD08AC" w:rsidRPr="00A21BF0">
        <w:rPr>
          <w:rFonts w:eastAsia="Times New Roman" w:cs="Arial"/>
          <w:szCs w:val="17"/>
          <w:lang w:val="fr-CH"/>
        </w:rPr>
        <w:t>et</w:t>
      </w:r>
    </w:p>
    <w:p w14:paraId="7C1E102F" w14:textId="6699914A" w:rsidR="005E48A2" w:rsidRPr="00A21BF0" w:rsidRDefault="0023485C" w:rsidP="00CE01DA">
      <w:pPr>
        <w:numPr>
          <w:ilvl w:val="2"/>
          <w:numId w:val="4"/>
        </w:numPr>
        <w:tabs>
          <w:tab w:val="left" w:pos="1701"/>
        </w:tabs>
        <w:spacing w:before="170" w:after="170"/>
        <w:ind w:hanging="666"/>
        <w:rPr>
          <w:rFonts w:eastAsia="Times New Roman" w:cs="Arial"/>
          <w:szCs w:val="17"/>
          <w:lang w:val="fr-CH"/>
        </w:rPr>
      </w:pPr>
      <w:r w:rsidRPr="00A21BF0">
        <w:rPr>
          <w:rFonts w:eastAsia="Times New Roman" w:cs="Arial"/>
          <w:szCs w:val="17"/>
          <w:lang w:val="fr-CH"/>
        </w:rPr>
        <w:t>l</w:t>
      </w:r>
      <w:r w:rsidR="00DD08AC" w:rsidRPr="00A21BF0">
        <w:rPr>
          <w:rFonts w:eastAsia="Times New Roman" w:cs="Arial"/>
          <w:szCs w:val="17"/>
          <w:lang w:val="fr-CH"/>
        </w:rPr>
        <w:t xml:space="preserve">e contrat de </w:t>
      </w:r>
      <w:r w:rsidR="005E48A2" w:rsidRPr="00A21BF0">
        <w:rPr>
          <w:rFonts w:eastAsia="Times New Roman" w:cs="Arial"/>
          <w:szCs w:val="17"/>
          <w:lang w:val="fr-CH"/>
        </w:rPr>
        <w:t xml:space="preserve">service </w:t>
      </w:r>
      <w:r w:rsidR="00DD08AC" w:rsidRPr="00A21BF0">
        <w:rPr>
          <w:rFonts w:eastAsia="Times New Roman" w:cs="Arial"/>
          <w:szCs w:val="17"/>
          <w:lang w:val="fr-CH"/>
        </w:rPr>
        <w:t xml:space="preserve">devrait être </w:t>
      </w:r>
      <w:r w:rsidR="005E48A2" w:rsidRPr="00A21BF0">
        <w:rPr>
          <w:rFonts w:eastAsia="Times New Roman" w:cs="Arial"/>
          <w:szCs w:val="17"/>
          <w:lang w:val="fr-CH"/>
        </w:rPr>
        <w:t>ind</w:t>
      </w:r>
      <w:r w:rsidR="00C8311F" w:rsidRPr="00A21BF0">
        <w:rPr>
          <w:rFonts w:eastAsia="Times New Roman" w:cs="Arial"/>
          <w:szCs w:val="17"/>
          <w:lang w:val="fr-CH"/>
        </w:rPr>
        <w:t>épenda</w:t>
      </w:r>
      <w:r w:rsidR="005E48A2" w:rsidRPr="00A21BF0">
        <w:rPr>
          <w:rFonts w:eastAsia="Times New Roman" w:cs="Arial"/>
          <w:szCs w:val="17"/>
          <w:lang w:val="fr-CH"/>
        </w:rPr>
        <w:t xml:space="preserve">nt </w:t>
      </w:r>
      <w:r w:rsidR="00C8311F" w:rsidRPr="00A21BF0">
        <w:rPr>
          <w:rFonts w:eastAsia="Times New Roman" w:cs="Arial"/>
          <w:szCs w:val="17"/>
          <w:lang w:val="fr-CH"/>
        </w:rPr>
        <w:t>des informations technologiques</w:t>
      </w:r>
      <w:r w:rsidR="005E48A2" w:rsidRPr="00A21BF0">
        <w:rPr>
          <w:rFonts w:eastAsia="Times New Roman" w:cs="Arial"/>
          <w:szCs w:val="17"/>
          <w:lang w:val="fr-CH"/>
        </w:rPr>
        <w:t>.</w:t>
      </w:r>
    </w:p>
    <w:p w14:paraId="285FDE80" w14:textId="3072BD84" w:rsidR="005E48A2" w:rsidRPr="00A21BF0" w:rsidRDefault="005E48A2" w:rsidP="00876BA8">
      <w:pPr>
        <w:pStyle w:val="ListParagraph"/>
        <w:rPr>
          <w:rFonts w:eastAsia="SimSun"/>
          <w:lang w:val="fr-CH" w:eastAsia="zh-CN"/>
        </w:rPr>
      </w:pPr>
      <w:r w:rsidRPr="00A21BF0">
        <w:rPr>
          <w:rFonts w:eastAsia="SimSun"/>
          <w:lang w:val="fr-CH" w:eastAsia="zh-CN"/>
        </w:rPr>
        <w:t>Abstraction</w:t>
      </w:r>
      <w:r w:rsidR="00B82CF0" w:rsidRPr="00A21BF0">
        <w:rPr>
          <w:rFonts w:eastAsia="SimSun"/>
          <w:lang w:val="fr-CH" w:eastAsia="zh-CN"/>
        </w:rPr>
        <w:t xml:space="preserve"> du service </w:t>
      </w:r>
      <w:r w:rsidRPr="00A21BF0">
        <w:rPr>
          <w:rFonts w:eastAsia="SimSun"/>
          <w:lang w:val="fr-CH" w:eastAsia="zh-CN"/>
        </w:rPr>
        <w:t xml:space="preserve">– </w:t>
      </w:r>
      <w:r w:rsidR="00B82CF0" w:rsidRPr="00A21BF0">
        <w:rPr>
          <w:rFonts w:eastAsia="SimSun"/>
          <w:lang w:val="fr-CH" w:eastAsia="zh-CN"/>
        </w:rPr>
        <w:t xml:space="preserve">Les </w:t>
      </w:r>
      <w:r w:rsidR="00C801FC" w:rsidRPr="00A21BF0">
        <w:rPr>
          <w:rFonts w:eastAsia="SimSun"/>
          <w:lang w:val="fr-CH" w:eastAsia="zh-CN"/>
        </w:rPr>
        <w:t>détails</w:t>
      </w:r>
      <w:r w:rsidR="00B82CF0" w:rsidRPr="00A21BF0">
        <w:rPr>
          <w:rFonts w:eastAsia="SimSun"/>
          <w:lang w:val="fr-CH" w:eastAsia="zh-CN"/>
        </w:rPr>
        <w:t xml:space="preserve"> </w:t>
      </w:r>
      <w:r w:rsidR="00C801FC" w:rsidRPr="00A21BF0">
        <w:rPr>
          <w:rFonts w:eastAsia="SimSun"/>
          <w:lang w:val="fr-CH" w:eastAsia="zh-CN"/>
        </w:rPr>
        <w:t>d</w:t>
      </w:r>
      <w:r w:rsidR="00BB0A23" w:rsidRPr="00A21BF0">
        <w:rPr>
          <w:rFonts w:eastAsia="SimSun"/>
          <w:lang w:val="fr-CH" w:eastAsia="zh-CN"/>
        </w:rPr>
        <w:t>’</w:t>
      </w:r>
      <w:r w:rsidR="00C801FC" w:rsidRPr="00A21BF0">
        <w:rPr>
          <w:rFonts w:eastAsia="SimSun"/>
          <w:lang w:val="fr-CH" w:eastAsia="zh-CN"/>
        </w:rPr>
        <w:t>implémentation</w:t>
      </w:r>
      <w:r w:rsidR="00B82CF0" w:rsidRPr="00A21BF0">
        <w:rPr>
          <w:rFonts w:eastAsia="SimSun"/>
          <w:lang w:val="fr-CH" w:eastAsia="zh-CN"/>
        </w:rPr>
        <w:t xml:space="preserve"> du service devraient être </w:t>
      </w:r>
      <w:r w:rsidR="00C801FC" w:rsidRPr="00A21BF0">
        <w:rPr>
          <w:rFonts w:eastAsia="SimSun"/>
          <w:lang w:val="fr-CH" w:eastAsia="zh-CN"/>
        </w:rPr>
        <w:t>masqu</w:t>
      </w:r>
      <w:r w:rsidR="00334310" w:rsidRPr="00A21BF0">
        <w:rPr>
          <w:rFonts w:eastAsia="SimSun"/>
          <w:lang w:val="fr-CH" w:eastAsia="zh-CN"/>
        </w:rPr>
        <w:t>és.  La</w:t>
      </w:r>
      <w:r w:rsidR="00B82CF0" w:rsidRPr="00A21BF0">
        <w:rPr>
          <w:rFonts w:eastAsia="SimSun"/>
          <w:lang w:val="fr-CH" w:eastAsia="zh-CN"/>
        </w:rPr>
        <w:t xml:space="preserve"> conception de l</w:t>
      </w:r>
      <w:r w:rsidR="00BB0A23" w:rsidRPr="00A21BF0">
        <w:rPr>
          <w:rFonts w:eastAsia="SimSun"/>
          <w:lang w:val="fr-CH" w:eastAsia="zh-CN"/>
        </w:rPr>
        <w:t>’</w:t>
      </w:r>
      <w:r w:rsidRPr="00A21BF0">
        <w:rPr>
          <w:rFonts w:eastAsia="SimSun"/>
          <w:lang w:val="fr-CH" w:eastAsia="zh-CN"/>
        </w:rPr>
        <w:t xml:space="preserve">API </w:t>
      </w:r>
      <w:r w:rsidR="00B82CF0" w:rsidRPr="00A21BF0">
        <w:rPr>
          <w:rFonts w:eastAsia="SimSun"/>
          <w:lang w:val="fr-CH" w:eastAsia="zh-CN"/>
        </w:rPr>
        <w:t>devrait être indépendante des stratégies reposant sur un serve</w:t>
      </w:r>
      <w:r w:rsidR="00334310" w:rsidRPr="00A21BF0">
        <w:rPr>
          <w:rFonts w:eastAsia="SimSun"/>
          <w:lang w:val="fr-CH" w:eastAsia="zh-CN"/>
        </w:rPr>
        <w:t>ur.  Pa</w:t>
      </w:r>
      <w:r w:rsidR="00C801FC" w:rsidRPr="00A21BF0">
        <w:rPr>
          <w:rFonts w:eastAsia="SimSun"/>
          <w:lang w:val="fr-CH" w:eastAsia="zh-CN"/>
        </w:rPr>
        <w:t xml:space="preserve">r exemple, pour le service Web </w:t>
      </w:r>
      <w:r w:rsidRPr="00A21BF0">
        <w:rPr>
          <w:rFonts w:eastAsia="SimSun"/>
          <w:lang w:val="fr-CH" w:eastAsia="zh-CN"/>
        </w:rPr>
        <w:t xml:space="preserve">REST, </w:t>
      </w:r>
      <w:r w:rsidR="00C801FC" w:rsidRPr="00A21BF0">
        <w:rPr>
          <w:rFonts w:eastAsia="SimSun"/>
          <w:lang w:val="fr-CH" w:eastAsia="zh-CN"/>
        </w:rPr>
        <w:t>le modèle de ressource d</w:t>
      </w:r>
      <w:r w:rsidR="00BB0A23" w:rsidRPr="00A21BF0">
        <w:rPr>
          <w:rFonts w:eastAsia="SimSun"/>
          <w:lang w:val="fr-CH" w:eastAsia="zh-CN"/>
        </w:rPr>
        <w:t>’</w:t>
      </w:r>
      <w:r w:rsidR="00C801FC" w:rsidRPr="00A21BF0">
        <w:rPr>
          <w:rFonts w:eastAsia="SimSun"/>
          <w:lang w:val="fr-CH" w:eastAsia="zh-CN"/>
        </w:rPr>
        <w:t>API devrait être découplé du modèle d</w:t>
      </w:r>
      <w:r w:rsidR="00BB0A23" w:rsidRPr="00A21BF0">
        <w:rPr>
          <w:rFonts w:eastAsia="SimSun"/>
          <w:lang w:val="fr-CH" w:eastAsia="zh-CN"/>
        </w:rPr>
        <w:t>’</w:t>
      </w:r>
      <w:r w:rsidR="00C801FC" w:rsidRPr="00A21BF0">
        <w:rPr>
          <w:rFonts w:eastAsia="SimSun"/>
          <w:lang w:val="fr-CH" w:eastAsia="zh-CN"/>
        </w:rPr>
        <w:t>entité dans la couche rémanente</w:t>
      </w:r>
      <w:r w:rsidR="00FD3EDC" w:rsidRPr="00A21BF0">
        <w:rPr>
          <w:rFonts w:eastAsia="SimSun"/>
          <w:lang w:val="fr-CH" w:eastAsia="zh-CN"/>
        </w:rPr>
        <w:t>;</w:t>
      </w:r>
    </w:p>
    <w:p w14:paraId="00E79F0F" w14:textId="366F5C53" w:rsidR="005E48A2" w:rsidRPr="00A21BF0" w:rsidRDefault="00C801FC" w:rsidP="00876BA8">
      <w:pPr>
        <w:pStyle w:val="ListParagraph"/>
        <w:rPr>
          <w:rFonts w:eastAsia="SimSun"/>
          <w:lang w:val="fr-CH" w:eastAsia="zh-CN"/>
        </w:rPr>
      </w:pPr>
      <w:r w:rsidRPr="00A21BF0">
        <w:rPr>
          <w:rFonts w:eastAsia="SimSun"/>
          <w:lang w:val="fr-CH" w:eastAsia="zh-CN"/>
        </w:rPr>
        <w:t xml:space="preserve">Service sans état </w:t>
      </w:r>
      <w:r w:rsidR="005E48A2" w:rsidRPr="00A21BF0">
        <w:rPr>
          <w:rFonts w:eastAsia="SimSun"/>
          <w:lang w:val="fr-CH" w:eastAsia="zh-CN"/>
        </w:rPr>
        <w:t>– </w:t>
      </w:r>
      <w:r w:rsidRPr="00A21BF0">
        <w:rPr>
          <w:rFonts w:eastAsia="SimSun"/>
          <w:lang w:val="fr-CH" w:eastAsia="zh-CN"/>
        </w:rPr>
        <w:t>les s</w:t>
      </w:r>
      <w:r w:rsidR="005E48A2" w:rsidRPr="00A21BF0">
        <w:rPr>
          <w:rFonts w:eastAsia="SimSun"/>
          <w:lang w:val="fr-CH" w:eastAsia="zh-CN"/>
        </w:rPr>
        <w:t xml:space="preserve">ervices </w:t>
      </w:r>
      <w:r w:rsidRPr="00A21BF0">
        <w:rPr>
          <w:rFonts w:eastAsia="SimSun"/>
          <w:lang w:val="fr-CH" w:eastAsia="zh-CN"/>
        </w:rPr>
        <w:t>devraient être évolutifs</w:t>
      </w:r>
      <w:r w:rsidR="00FD3EDC" w:rsidRPr="00A21BF0">
        <w:rPr>
          <w:rFonts w:eastAsia="SimSun"/>
          <w:lang w:val="fr-CH" w:eastAsia="zh-CN"/>
        </w:rPr>
        <w:t>;</w:t>
      </w:r>
    </w:p>
    <w:p w14:paraId="4197DFAF" w14:textId="673E38C5" w:rsidR="00992C0C" w:rsidRPr="00A21BF0" w:rsidRDefault="005E48A2" w:rsidP="00876BA8">
      <w:pPr>
        <w:pStyle w:val="ListParagraph"/>
        <w:rPr>
          <w:rFonts w:eastAsia="SimSun"/>
          <w:lang w:val="fr-CH" w:eastAsia="zh-CN"/>
        </w:rPr>
      </w:pPr>
      <w:r w:rsidRPr="00A21BF0">
        <w:rPr>
          <w:rFonts w:eastAsia="SimSun"/>
          <w:lang w:val="fr-CH" w:eastAsia="zh-CN"/>
        </w:rPr>
        <w:t>R</w:t>
      </w:r>
      <w:r w:rsidR="00C801FC" w:rsidRPr="00A21BF0">
        <w:rPr>
          <w:rFonts w:eastAsia="SimSun"/>
          <w:lang w:val="fr-CH" w:eastAsia="zh-CN"/>
        </w:rPr>
        <w:t>é</w:t>
      </w:r>
      <w:r w:rsidRPr="00A21BF0">
        <w:rPr>
          <w:rFonts w:eastAsia="SimSun"/>
          <w:lang w:val="fr-CH" w:eastAsia="zh-CN"/>
        </w:rPr>
        <w:t>usabilit</w:t>
      </w:r>
      <w:r w:rsidR="00C801FC" w:rsidRPr="00A21BF0">
        <w:rPr>
          <w:rFonts w:eastAsia="SimSun"/>
          <w:lang w:val="fr-CH" w:eastAsia="zh-CN"/>
        </w:rPr>
        <w:t xml:space="preserve">é du service </w:t>
      </w:r>
      <w:r w:rsidRPr="00A21BF0">
        <w:rPr>
          <w:rFonts w:eastAsia="SimSun"/>
          <w:lang w:val="fr-CH" w:eastAsia="zh-CN"/>
        </w:rPr>
        <w:t xml:space="preserve">– </w:t>
      </w:r>
      <w:r w:rsidR="00C801FC" w:rsidRPr="00A21BF0">
        <w:rPr>
          <w:rFonts w:eastAsia="SimSun"/>
          <w:lang w:val="fr-CH" w:eastAsia="zh-CN"/>
        </w:rPr>
        <w:t>Une API bien conçue devrait fournir des services réutilisables avec des contrats généra</w:t>
      </w:r>
      <w:r w:rsidR="00334310" w:rsidRPr="00A21BF0">
        <w:rPr>
          <w:rFonts w:eastAsia="SimSun"/>
          <w:lang w:val="fr-CH" w:eastAsia="zh-CN"/>
        </w:rPr>
        <w:t xml:space="preserve">ux.  À </w:t>
      </w:r>
      <w:r w:rsidR="00C801FC" w:rsidRPr="00A21BF0">
        <w:rPr>
          <w:rFonts w:eastAsia="SimSun"/>
          <w:lang w:val="fr-CH" w:eastAsia="zh-CN"/>
        </w:rPr>
        <w:t xml:space="preserve">cet égard, </w:t>
      </w:r>
      <w:r w:rsidR="002052C7" w:rsidRPr="00A21BF0">
        <w:rPr>
          <w:rFonts w:eastAsia="SimSun"/>
          <w:lang w:val="fr-CH" w:eastAsia="zh-CN"/>
        </w:rPr>
        <w:t xml:space="preserve">la présente </w:t>
      </w:r>
      <w:r w:rsidR="00C801FC" w:rsidRPr="00A21BF0">
        <w:rPr>
          <w:rFonts w:eastAsia="SimSun"/>
          <w:lang w:val="fr-CH" w:eastAsia="zh-CN"/>
        </w:rPr>
        <w:t>norme fournit un contrat de service type</w:t>
      </w:r>
      <w:r w:rsidR="00FD3EDC" w:rsidRPr="00A21BF0">
        <w:rPr>
          <w:rFonts w:eastAsia="SimSun"/>
          <w:lang w:val="fr-CH" w:eastAsia="zh-CN"/>
        </w:rPr>
        <w:t>;</w:t>
      </w:r>
    </w:p>
    <w:p w14:paraId="471E4560" w14:textId="77777777" w:rsidR="00992C0C" w:rsidRPr="00A21BF0" w:rsidRDefault="00D20CB2" w:rsidP="00876BA8">
      <w:pPr>
        <w:pStyle w:val="ListParagraph"/>
        <w:rPr>
          <w:rFonts w:eastAsia="SimSun"/>
          <w:lang w:val="fr-CH" w:eastAsia="zh-CN"/>
        </w:rPr>
      </w:pPr>
      <w:r w:rsidRPr="00A21BF0">
        <w:rPr>
          <w:rFonts w:eastAsia="SimSun"/>
          <w:lang w:val="fr-CH" w:eastAsia="zh-CN"/>
        </w:rPr>
        <w:t>Autonom</w:t>
      </w:r>
      <w:r w:rsidR="00C801FC" w:rsidRPr="00A21BF0">
        <w:rPr>
          <w:rFonts w:eastAsia="SimSun"/>
          <w:lang w:val="fr-CH" w:eastAsia="zh-CN"/>
        </w:rPr>
        <w:t xml:space="preserve">ie du service </w:t>
      </w:r>
      <w:r w:rsidRPr="00A21BF0">
        <w:rPr>
          <w:rFonts w:eastAsia="SimSun"/>
          <w:lang w:val="fr-CH" w:eastAsia="zh-CN"/>
        </w:rPr>
        <w:t xml:space="preserve">– </w:t>
      </w:r>
      <w:r w:rsidR="00C801FC" w:rsidRPr="00A21BF0">
        <w:rPr>
          <w:rFonts w:eastAsia="SimSun"/>
          <w:lang w:val="fr-CH" w:eastAsia="zh-CN"/>
        </w:rPr>
        <w:t>Les limites fonctionnelles du service devraient être clairement définies</w:t>
      </w:r>
      <w:r w:rsidR="00FD3EDC" w:rsidRPr="00A21BF0">
        <w:rPr>
          <w:rFonts w:eastAsia="SimSun"/>
          <w:lang w:val="fr-CH" w:eastAsia="zh-CN"/>
        </w:rPr>
        <w:t>;</w:t>
      </w:r>
    </w:p>
    <w:p w14:paraId="2BB55F9E" w14:textId="77777777" w:rsidR="00992C0C" w:rsidRPr="00A21BF0" w:rsidRDefault="00C801FC" w:rsidP="00876BA8">
      <w:pPr>
        <w:pStyle w:val="ListParagraph"/>
        <w:rPr>
          <w:rFonts w:eastAsia="SimSun"/>
          <w:lang w:val="fr-CH" w:eastAsia="zh-CN"/>
        </w:rPr>
      </w:pPr>
      <w:r w:rsidRPr="00A21BF0">
        <w:rPr>
          <w:rFonts w:eastAsia="SimSun"/>
          <w:lang w:val="fr-CH" w:eastAsia="zh-CN"/>
        </w:rPr>
        <w:t>Découvrabilité du s</w:t>
      </w:r>
      <w:r w:rsidR="00D20CB2" w:rsidRPr="00A21BF0">
        <w:rPr>
          <w:rFonts w:eastAsia="SimSun"/>
          <w:lang w:val="fr-CH" w:eastAsia="zh-CN"/>
        </w:rPr>
        <w:t>ervice</w:t>
      </w:r>
      <w:r w:rsidRPr="00A21BF0">
        <w:rPr>
          <w:rFonts w:eastAsia="SimSun"/>
          <w:lang w:val="fr-CH" w:eastAsia="zh-CN"/>
        </w:rPr>
        <w:t xml:space="preserve"> </w:t>
      </w:r>
      <w:r w:rsidR="00D20CB2" w:rsidRPr="00A21BF0">
        <w:rPr>
          <w:rFonts w:eastAsia="SimSun"/>
          <w:lang w:val="fr-CH" w:eastAsia="zh-CN"/>
        </w:rPr>
        <w:t>–</w:t>
      </w:r>
      <w:r w:rsidRPr="00A21BF0">
        <w:rPr>
          <w:rFonts w:eastAsia="SimSun"/>
          <w:lang w:val="fr-CH" w:eastAsia="zh-CN"/>
        </w:rPr>
        <w:t xml:space="preserve"> Les services devraient être découverts et interprété</w:t>
      </w:r>
      <w:r w:rsidR="002052C7" w:rsidRPr="00A21BF0">
        <w:rPr>
          <w:rFonts w:eastAsia="SimSun"/>
          <w:lang w:val="fr-CH" w:eastAsia="zh-CN"/>
        </w:rPr>
        <w:t>s</w:t>
      </w:r>
      <w:r w:rsidRPr="00A21BF0">
        <w:rPr>
          <w:rFonts w:eastAsia="SimSun"/>
          <w:lang w:val="fr-CH" w:eastAsia="zh-CN"/>
        </w:rPr>
        <w:t xml:space="preserve"> de façon effective</w:t>
      </w:r>
      <w:r w:rsidR="00FD3EDC" w:rsidRPr="00A21BF0">
        <w:rPr>
          <w:rFonts w:eastAsia="SimSun"/>
          <w:lang w:val="fr-CH" w:eastAsia="zh-CN"/>
        </w:rPr>
        <w:t>;</w:t>
      </w:r>
    </w:p>
    <w:p w14:paraId="79B3BD13" w14:textId="6FC0C77C" w:rsidR="00992C0C" w:rsidRPr="00A21BF0" w:rsidRDefault="00D20CB2" w:rsidP="00876BA8">
      <w:pPr>
        <w:pStyle w:val="ListParagraph"/>
        <w:rPr>
          <w:rFonts w:eastAsia="SimSun"/>
          <w:lang w:val="fr-CH" w:eastAsia="zh-CN"/>
        </w:rPr>
      </w:pPr>
      <w:r w:rsidRPr="00A21BF0">
        <w:rPr>
          <w:rFonts w:eastAsia="SimSun"/>
          <w:lang w:val="fr-CH" w:eastAsia="zh-CN"/>
        </w:rPr>
        <w:t>Composabilit</w:t>
      </w:r>
      <w:r w:rsidR="00C801FC" w:rsidRPr="00A21BF0">
        <w:rPr>
          <w:rFonts w:eastAsia="SimSun"/>
          <w:lang w:val="fr-CH" w:eastAsia="zh-CN"/>
        </w:rPr>
        <w:t>é – les s</w:t>
      </w:r>
      <w:r w:rsidRPr="00A21BF0">
        <w:rPr>
          <w:rFonts w:eastAsia="SimSun"/>
          <w:lang w:val="fr-CH" w:eastAsia="zh-CN"/>
        </w:rPr>
        <w:t xml:space="preserve">ervices </w:t>
      </w:r>
      <w:r w:rsidR="00C801FC" w:rsidRPr="00A21BF0">
        <w:rPr>
          <w:rFonts w:eastAsia="SimSun"/>
          <w:lang w:val="fr-CH" w:eastAsia="zh-CN"/>
        </w:rPr>
        <w:t xml:space="preserve">peuvent être utilisés pour </w:t>
      </w:r>
      <w:r w:rsidR="00FD3EDC" w:rsidRPr="00A21BF0">
        <w:rPr>
          <w:rFonts w:eastAsia="SimSun"/>
          <w:lang w:val="fr-CH" w:eastAsia="zh-CN"/>
        </w:rPr>
        <w:t>compose</w:t>
      </w:r>
      <w:r w:rsidR="00C801FC" w:rsidRPr="00A21BF0">
        <w:rPr>
          <w:rFonts w:eastAsia="SimSun"/>
          <w:lang w:val="fr-CH" w:eastAsia="zh-CN"/>
        </w:rPr>
        <w:t>r d</w:t>
      </w:r>
      <w:r w:rsidR="00BB0A23" w:rsidRPr="00A21BF0">
        <w:rPr>
          <w:rFonts w:eastAsia="SimSun"/>
          <w:lang w:val="fr-CH" w:eastAsia="zh-CN"/>
        </w:rPr>
        <w:t>’</w:t>
      </w:r>
      <w:r w:rsidR="00C801FC" w:rsidRPr="00A21BF0">
        <w:rPr>
          <w:rFonts w:eastAsia="SimSun"/>
          <w:lang w:val="fr-CH" w:eastAsia="zh-CN"/>
        </w:rPr>
        <w:t xml:space="preserve">autres </w:t>
      </w:r>
      <w:r w:rsidR="00FD3EDC" w:rsidRPr="00A21BF0">
        <w:rPr>
          <w:rFonts w:eastAsia="SimSun"/>
          <w:lang w:val="fr-CH" w:eastAsia="zh-CN"/>
        </w:rPr>
        <w:t>services;</w:t>
      </w:r>
    </w:p>
    <w:p w14:paraId="249D17DA" w14:textId="55CF647C" w:rsidR="005E48A2" w:rsidRPr="00A21BF0" w:rsidRDefault="005E48A2" w:rsidP="00876BA8">
      <w:pPr>
        <w:pStyle w:val="ListParagraph"/>
        <w:rPr>
          <w:rFonts w:eastAsia="SimSun"/>
          <w:lang w:val="fr-CH" w:eastAsia="zh-CN"/>
        </w:rPr>
      </w:pPr>
      <w:r w:rsidRPr="00A21BF0">
        <w:rPr>
          <w:rFonts w:eastAsia="SimSun"/>
          <w:lang w:val="fr-CH" w:eastAsia="zh-CN"/>
        </w:rPr>
        <w:t>U</w:t>
      </w:r>
      <w:r w:rsidR="00C801FC" w:rsidRPr="00A21BF0">
        <w:rPr>
          <w:rFonts w:eastAsia="SimSun"/>
          <w:lang w:val="fr-CH" w:eastAsia="zh-CN"/>
        </w:rPr>
        <w:t xml:space="preserve">tilisation de normes comme base </w:t>
      </w:r>
      <w:r w:rsidRPr="00A21BF0">
        <w:rPr>
          <w:rFonts w:eastAsia="SimSun"/>
          <w:lang w:val="fr-CH" w:eastAsia="zh-CN"/>
        </w:rPr>
        <w:t>– </w:t>
      </w:r>
      <w:r w:rsidR="00C801FC" w:rsidRPr="00A21BF0">
        <w:rPr>
          <w:rFonts w:eastAsia="SimSun"/>
          <w:lang w:val="fr-CH" w:eastAsia="zh-CN"/>
        </w:rPr>
        <w:t>L</w:t>
      </w:r>
      <w:r w:rsidR="00BB0A23" w:rsidRPr="00A21BF0">
        <w:rPr>
          <w:rFonts w:eastAsia="SimSun"/>
          <w:lang w:val="fr-CH" w:eastAsia="zh-CN"/>
        </w:rPr>
        <w:t>’</w:t>
      </w:r>
      <w:r w:rsidRPr="00A21BF0">
        <w:rPr>
          <w:rFonts w:eastAsia="SimSun"/>
          <w:lang w:val="fr-CH" w:eastAsia="zh-CN"/>
        </w:rPr>
        <w:t xml:space="preserve">API </w:t>
      </w:r>
      <w:r w:rsidR="00C801FC" w:rsidRPr="00A21BF0">
        <w:rPr>
          <w:rFonts w:eastAsia="SimSun"/>
          <w:lang w:val="fr-CH" w:eastAsia="zh-CN"/>
        </w:rPr>
        <w:t>devrait suivre les normes de l</w:t>
      </w:r>
      <w:r w:rsidR="00BB0A23" w:rsidRPr="00A21BF0">
        <w:rPr>
          <w:rFonts w:eastAsia="SimSun"/>
          <w:lang w:val="fr-CH" w:eastAsia="zh-CN"/>
        </w:rPr>
        <w:t>’</w:t>
      </w:r>
      <w:r w:rsidR="00C801FC" w:rsidRPr="00A21BF0">
        <w:rPr>
          <w:rFonts w:eastAsia="SimSun"/>
          <w:lang w:val="fr-CH" w:eastAsia="zh-CN"/>
        </w:rPr>
        <w:t xml:space="preserve">industrie </w:t>
      </w:r>
      <w:r w:rsidRPr="00A21BF0">
        <w:rPr>
          <w:rFonts w:eastAsia="SimSun"/>
          <w:lang w:val="fr-CH" w:eastAsia="zh-CN"/>
        </w:rPr>
        <w:t>(</w:t>
      </w:r>
      <w:r w:rsidR="00C801FC" w:rsidRPr="00A21BF0">
        <w:rPr>
          <w:rFonts w:eastAsia="SimSun"/>
          <w:lang w:val="fr-CH" w:eastAsia="zh-CN"/>
        </w:rPr>
        <w:t>comme IETF</w:t>
      </w:r>
      <w:r w:rsidR="00112EE8" w:rsidRPr="00A21BF0">
        <w:rPr>
          <w:rFonts w:eastAsia="SimSun"/>
          <w:lang w:val="fr-CH" w:eastAsia="zh-CN"/>
        </w:rPr>
        <w:t xml:space="preserve"> (Internet Engineering Task Force)</w:t>
      </w:r>
      <w:r w:rsidR="00C801FC" w:rsidRPr="00A21BF0">
        <w:rPr>
          <w:rFonts w:eastAsia="SimSun"/>
          <w:lang w:val="fr-CH" w:eastAsia="zh-CN"/>
        </w:rPr>
        <w:t>, ISO et</w:t>
      </w:r>
      <w:r w:rsidRPr="00A21BF0">
        <w:rPr>
          <w:rFonts w:eastAsia="SimSun"/>
          <w:lang w:val="fr-CH" w:eastAsia="zh-CN"/>
        </w:rPr>
        <w:t xml:space="preserve"> OASIS) </w:t>
      </w:r>
      <w:r w:rsidR="00C801FC" w:rsidRPr="00A21BF0">
        <w:rPr>
          <w:rFonts w:eastAsia="SimSun"/>
          <w:lang w:val="fr-CH" w:eastAsia="zh-CN"/>
        </w:rPr>
        <w:t>chaque fois que cela est possible</w:t>
      </w:r>
      <w:r w:rsidRPr="00A21BF0">
        <w:rPr>
          <w:rFonts w:eastAsia="SimSun"/>
          <w:lang w:val="fr-CH" w:eastAsia="zh-CN"/>
        </w:rPr>
        <w:t xml:space="preserve">, </w:t>
      </w:r>
      <w:r w:rsidR="00C801FC" w:rsidRPr="00A21BF0">
        <w:rPr>
          <w:rFonts w:eastAsia="SimSun"/>
          <w:lang w:val="fr-CH" w:eastAsia="zh-CN"/>
        </w:rPr>
        <w:t>en les préférant naturellement aux solutions optimisées localement</w:t>
      </w:r>
      <w:r w:rsidR="00FD3EDC" w:rsidRPr="00A21BF0">
        <w:rPr>
          <w:rFonts w:eastAsia="SimSun"/>
          <w:lang w:val="fr-CH" w:eastAsia="zh-CN"/>
        </w:rPr>
        <w:t xml:space="preserve">; </w:t>
      </w:r>
      <w:r w:rsidR="002D56D3" w:rsidRPr="00A21BF0">
        <w:rPr>
          <w:rFonts w:eastAsia="SimSun"/>
          <w:lang w:val="fr-CH" w:eastAsia="zh-CN"/>
        </w:rPr>
        <w:t xml:space="preserve"> </w:t>
      </w:r>
      <w:r w:rsidR="00C801FC" w:rsidRPr="00A21BF0">
        <w:rPr>
          <w:rFonts w:eastAsia="SimSun"/>
          <w:lang w:val="fr-CH" w:eastAsia="zh-CN"/>
        </w:rPr>
        <w:t>et</w:t>
      </w:r>
    </w:p>
    <w:p w14:paraId="39A8D818" w14:textId="68EF5981" w:rsidR="005E48A2" w:rsidRPr="00982192" w:rsidRDefault="00C801FC" w:rsidP="00876BA8">
      <w:pPr>
        <w:pStyle w:val="ListParagraph"/>
        <w:rPr>
          <w:noProof/>
          <w:lang w:val="fr-FR"/>
        </w:rPr>
      </w:pPr>
      <w:r w:rsidRPr="00A21BF0">
        <w:rPr>
          <w:rFonts w:eastAsia="SimSun"/>
          <w:lang w:val="fr-CH" w:eastAsia="zh-CN"/>
        </w:rPr>
        <w:t>Principe de sélection</w:t>
      </w:r>
      <w:r w:rsidR="001F5850" w:rsidRPr="00A21BF0">
        <w:rPr>
          <w:rFonts w:eastAsia="SimSun"/>
          <w:lang w:val="fr-CH" w:eastAsia="zh-CN"/>
        </w:rPr>
        <w:t xml:space="preserve"> </w:t>
      </w:r>
      <w:r w:rsidR="005E48A2" w:rsidRPr="00A21BF0">
        <w:rPr>
          <w:rFonts w:eastAsia="SimSun"/>
          <w:lang w:val="fr-CH" w:eastAsia="zh-CN"/>
        </w:rPr>
        <w:t>– I</w:t>
      </w:r>
      <w:r w:rsidRPr="00A21BF0">
        <w:rPr>
          <w:rFonts w:eastAsia="SimSun"/>
          <w:lang w:val="fr-CH" w:eastAsia="zh-CN"/>
        </w:rPr>
        <w:t>l n</w:t>
      </w:r>
      <w:r w:rsidR="00BB0A23" w:rsidRPr="00A21BF0">
        <w:rPr>
          <w:rFonts w:eastAsia="SimSun"/>
          <w:lang w:val="fr-CH" w:eastAsia="zh-CN"/>
        </w:rPr>
        <w:t>’</w:t>
      </w:r>
      <w:r w:rsidRPr="00A21BF0">
        <w:rPr>
          <w:rFonts w:eastAsia="SimSun"/>
          <w:lang w:val="fr-CH" w:eastAsia="zh-CN"/>
        </w:rPr>
        <w:t>est pas exigé de mettre en œuvre toutes les règles de conception</w:t>
      </w:r>
      <w:r w:rsidR="00992C0C" w:rsidRPr="00A21BF0">
        <w:rPr>
          <w:rFonts w:eastAsia="SimSun"/>
          <w:lang w:val="fr-CH" w:eastAsia="zh-CN"/>
        </w:rPr>
        <w:t xml:space="preserve"> des </w:t>
      </w:r>
      <w:r w:rsidR="00334310" w:rsidRPr="00A21BF0">
        <w:rPr>
          <w:rFonts w:eastAsia="SimSun"/>
          <w:lang w:val="fr-CH" w:eastAsia="zh-CN"/>
        </w:rPr>
        <w:t>API.  Ce</w:t>
      </w:r>
      <w:r w:rsidRPr="00A21BF0">
        <w:rPr>
          <w:rFonts w:eastAsia="SimSun"/>
          <w:lang w:val="fr-CH" w:eastAsia="zh-CN"/>
        </w:rPr>
        <w:t>s règles devraient être choisie</w:t>
      </w:r>
      <w:r w:rsidR="00361AD9" w:rsidRPr="00A21BF0">
        <w:rPr>
          <w:rFonts w:eastAsia="SimSun"/>
          <w:lang w:val="fr-CH" w:eastAsia="zh-CN"/>
        </w:rPr>
        <w:t>s</w:t>
      </w:r>
      <w:r w:rsidRPr="00A21BF0">
        <w:rPr>
          <w:rFonts w:eastAsia="SimSun"/>
          <w:lang w:val="fr-CH" w:eastAsia="zh-CN"/>
        </w:rPr>
        <w:t xml:space="preserve"> en fonction de la mise en œuvre de chaque cas concret</w:t>
      </w:r>
      <w:r w:rsidR="005E48A2" w:rsidRPr="00A21BF0">
        <w:rPr>
          <w:rFonts w:eastAsia="SimSun"/>
          <w:lang w:val="fr-FR" w:eastAsia="zh-CN"/>
        </w:rPr>
        <w:t>.</w:t>
      </w:r>
    </w:p>
    <w:p w14:paraId="1D76D8A7" w14:textId="3C2C4888" w:rsidR="005E48A2" w:rsidRPr="00982192" w:rsidRDefault="001446D6" w:rsidP="00CE01DA">
      <w:pPr>
        <w:pStyle w:val="NormalWeb"/>
        <w:keepNext/>
        <w:tabs>
          <w:tab w:val="left" w:pos="567"/>
        </w:tabs>
        <w:spacing w:before="170" w:beforeAutospacing="0" w:after="170" w:afterAutospacing="0"/>
        <w:rPr>
          <w:rFonts w:eastAsia="Times New Roman" w:cs="Arial"/>
          <w:b/>
          <w:noProof/>
          <w:szCs w:val="17"/>
          <w:lang w:val="fr-FR"/>
        </w:rPr>
      </w:pPr>
      <w:r w:rsidRPr="00982192">
        <w:rPr>
          <w:rStyle w:val="Strong"/>
          <w:rFonts w:eastAsia="Times New Roman" w:cs="Arial"/>
          <w:b w:val="0"/>
          <w:noProof/>
          <w:szCs w:val="17"/>
          <w:lang w:val="fr-FR"/>
        </w:rPr>
        <w:fldChar w:fldCharType="begin"/>
      </w:r>
      <w:r w:rsidRPr="00982192">
        <w:rPr>
          <w:rStyle w:val="Strong"/>
          <w:rFonts w:eastAsia="Times New Roman" w:cs="Arial"/>
          <w:b w:val="0"/>
          <w:noProof/>
          <w:szCs w:val="17"/>
          <w:lang w:val="fr-FR"/>
        </w:rPr>
        <w:instrText xml:space="preserve"> AUTONUM  </w:instrText>
      </w:r>
      <w:r w:rsidRPr="00982192">
        <w:rPr>
          <w:rStyle w:val="Strong"/>
          <w:rFonts w:eastAsia="Times New Roman" w:cs="Arial"/>
          <w:b w:val="0"/>
          <w:noProof/>
          <w:szCs w:val="17"/>
          <w:lang w:val="fr-FR"/>
        </w:rPr>
        <w:fldChar w:fldCharType="end"/>
      </w:r>
      <w:r w:rsidRPr="00982192">
        <w:rPr>
          <w:rStyle w:val="Strong"/>
          <w:rFonts w:eastAsia="Times New Roman" w:cs="Arial"/>
          <w:b w:val="0"/>
          <w:noProof/>
          <w:szCs w:val="17"/>
          <w:lang w:val="fr-FR"/>
        </w:rPr>
        <w:tab/>
      </w:r>
      <w:r w:rsidR="00C801FC">
        <w:rPr>
          <w:rStyle w:val="Strong"/>
          <w:rFonts w:eastAsia="Times New Roman" w:cs="Arial"/>
          <w:b w:val="0"/>
          <w:noProof/>
          <w:szCs w:val="17"/>
          <w:lang w:val="fr-FR"/>
        </w:rPr>
        <w:t>De plus, les principes ci</w:t>
      </w:r>
      <w:r w:rsidR="00BB0A23">
        <w:rPr>
          <w:rStyle w:val="Strong"/>
          <w:rFonts w:eastAsia="Times New Roman" w:cs="Arial"/>
          <w:b w:val="0"/>
          <w:noProof/>
          <w:szCs w:val="17"/>
          <w:lang w:val="fr-FR"/>
        </w:rPr>
        <w:t>-</w:t>
      </w:r>
      <w:r w:rsidR="00C801FC">
        <w:rPr>
          <w:rStyle w:val="Strong"/>
          <w:rFonts w:eastAsia="Times New Roman" w:cs="Arial"/>
          <w:b w:val="0"/>
          <w:noProof/>
          <w:szCs w:val="17"/>
          <w:lang w:val="fr-FR"/>
        </w:rPr>
        <w:t>après devraient être respectés, notamment en ce qui concer</w:t>
      </w:r>
      <w:r w:rsidR="001D0F69">
        <w:rPr>
          <w:rStyle w:val="Strong"/>
          <w:rFonts w:eastAsia="Times New Roman" w:cs="Arial"/>
          <w:b w:val="0"/>
          <w:noProof/>
          <w:szCs w:val="17"/>
          <w:lang w:val="fr-FR"/>
        </w:rPr>
        <w:t>ne</w:t>
      </w:r>
      <w:r w:rsidR="00992C0C">
        <w:rPr>
          <w:rStyle w:val="Strong"/>
          <w:rFonts w:eastAsia="Times New Roman" w:cs="Arial"/>
          <w:b w:val="0"/>
          <w:noProof/>
          <w:szCs w:val="17"/>
          <w:lang w:val="fr-FR"/>
        </w:rPr>
        <w:t xml:space="preserve"> les API</w:t>
      </w:r>
      <w:r w:rsidR="001D0F69">
        <w:rPr>
          <w:rStyle w:val="Strong"/>
          <w:rFonts w:eastAsia="Times New Roman" w:cs="Arial"/>
          <w:b w:val="0"/>
          <w:noProof/>
          <w:szCs w:val="17"/>
          <w:lang w:val="fr-FR"/>
        </w:rPr>
        <w:t xml:space="preserve"> Web</w:t>
      </w:r>
      <w:r w:rsidR="005E48A2" w:rsidRPr="00982192">
        <w:rPr>
          <w:rStyle w:val="Strong"/>
          <w:rFonts w:eastAsia="Times New Roman" w:cs="Arial"/>
          <w:b w:val="0"/>
          <w:noProof/>
          <w:szCs w:val="17"/>
          <w:lang w:val="fr-FR"/>
        </w:rPr>
        <w:t xml:space="preserve"> </w:t>
      </w:r>
      <w:r w:rsidR="0069255A" w:rsidRPr="00982192">
        <w:rPr>
          <w:rStyle w:val="Strong"/>
          <w:rFonts w:eastAsia="Times New Roman" w:cs="Arial"/>
          <w:b w:val="0"/>
          <w:noProof/>
          <w:szCs w:val="17"/>
          <w:lang w:val="fr-FR"/>
        </w:rPr>
        <w:t>R</w:t>
      </w:r>
      <w:r w:rsidR="00CB2514" w:rsidRPr="00982192">
        <w:rPr>
          <w:rStyle w:val="Strong"/>
          <w:rFonts w:eastAsia="Times New Roman" w:cs="Arial"/>
          <w:b w:val="0"/>
          <w:noProof/>
          <w:szCs w:val="17"/>
          <w:lang w:val="fr-FR"/>
        </w:rPr>
        <w:t>E</w:t>
      </w:r>
      <w:r w:rsidR="0069255A" w:rsidRPr="00982192">
        <w:rPr>
          <w:rStyle w:val="Strong"/>
          <w:rFonts w:eastAsia="Times New Roman" w:cs="Arial"/>
          <w:b w:val="0"/>
          <w:noProof/>
          <w:szCs w:val="17"/>
          <w:lang w:val="fr-FR"/>
        </w:rPr>
        <w:t>STful</w:t>
      </w:r>
      <w:r w:rsidR="00BB0A23">
        <w:rPr>
          <w:rStyle w:val="Strong"/>
          <w:rFonts w:eastAsia="Times New Roman" w:cs="Arial"/>
          <w:b w:val="0"/>
          <w:noProof/>
          <w:szCs w:val="17"/>
          <w:lang w:val="fr-FR"/>
        </w:rPr>
        <w:t> :</w:t>
      </w:r>
    </w:p>
    <w:p w14:paraId="73624087" w14:textId="0B3C2C0E" w:rsidR="005E48A2" w:rsidRPr="00176ACD" w:rsidRDefault="001D0F69" w:rsidP="00876BA8">
      <w:pPr>
        <w:pStyle w:val="ListParagraph"/>
        <w:numPr>
          <w:ilvl w:val="0"/>
          <w:numId w:val="46"/>
        </w:numPr>
        <w:rPr>
          <w:noProof/>
          <w:lang w:val="fr-FR"/>
        </w:rPr>
      </w:pPr>
      <w:r w:rsidRPr="00176ACD">
        <w:rPr>
          <w:noProof/>
          <w:lang w:val="fr-FR"/>
        </w:rPr>
        <w:t>Antémémorisabilité</w:t>
      </w:r>
      <w:r w:rsidR="00BB0A23" w:rsidRPr="00176ACD">
        <w:rPr>
          <w:noProof/>
          <w:lang w:val="fr-FR"/>
        </w:rPr>
        <w:t> :</w:t>
      </w:r>
      <w:r w:rsidR="005E48A2" w:rsidRPr="00176ACD">
        <w:rPr>
          <w:noProof/>
          <w:lang w:val="fr-FR"/>
        </w:rPr>
        <w:t xml:space="preserve"> </w:t>
      </w:r>
      <w:r w:rsidRPr="00176ACD">
        <w:rPr>
          <w:noProof/>
          <w:lang w:val="fr-FR"/>
        </w:rPr>
        <w:t>les réponses indiquent explicitement leur antémémorisabilité</w:t>
      </w:r>
      <w:r w:rsidR="005E48A2" w:rsidRPr="00176ACD">
        <w:rPr>
          <w:noProof/>
          <w:lang w:val="fr-FR"/>
        </w:rPr>
        <w:t>;</w:t>
      </w:r>
    </w:p>
    <w:p w14:paraId="0D43DC79" w14:textId="1E3BCF82" w:rsidR="00992C0C" w:rsidRDefault="001D0F69" w:rsidP="00876BA8">
      <w:pPr>
        <w:pStyle w:val="ListParagraph"/>
        <w:numPr>
          <w:ilvl w:val="0"/>
          <w:numId w:val="46"/>
        </w:numPr>
        <w:rPr>
          <w:noProof/>
          <w:lang w:val="fr-FR"/>
        </w:rPr>
      </w:pPr>
      <w:r>
        <w:rPr>
          <w:noProof/>
          <w:lang w:val="fr-FR"/>
        </w:rPr>
        <w:t>Identification des ressources dans les demandes</w:t>
      </w:r>
      <w:r w:rsidR="00BB0A23">
        <w:rPr>
          <w:noProof/>
          <w:lang w:val="fr-FR"/>
        </w:rPr>
        <w:t> :</w:t>
      </w:r>
      <w:r>
        <w:rPr>
          <w:noProof/>
          <w:lang w:val="fr-FR"/>
        </w:rPr>
        <w:t xml:space="preserve"> chacune des ressources est identifiée dans les demandes</w:t>
      </w:r>
      <w:r w:rsidR="005E48A2" w:rsidRPr="00982192">
        <w:rPr>
          <w:noProof/>
          <w:lang w:val="fr-FR"/>
        </w:rPr>
        <w:t xml:space="preserve">; </w:t>
      </w:r>
      <w:r w:rsidR="002D56D3">
        <w:rPr>
          <w:noProof/>
          <w:lang w:val="fr-FR"/>
        </w:rPr>
        <w:t xml:space="preserve"> </w:t>
      </w:r>
      <w:r>
        <w:rPr>
          <w:noProof/>
          <w:lang w:val="fr-FR"/>
        </w:rPr>
        <w:t>par exemple, utilisation</w:t>
      </w:r>
      <w:r w:rsidR="00992C0C">
        <w:rPr>
          <w:noProof/>
          <w:lang w:val="fr-FR"/>
        </w:rPr>
        <w:t xml:space="preserve"> des URI</w:t>
      </w:r>
      <w:r w:rsidR="005E48A2" w:rsidRPr="00982192">
        <w:rPr>
          <w:noProof/>
          <w:lang w:val="fr-FR"/>
        </w:rPr>
        <w:t xml:space="preserve"> </w:t>
      </w:r>
      <w:r>
        <w:rPr>
          <w:noProof/>
          <w:lang w:val="fr-FR"/>
        </w:rPr>
        <w:t xml:space="preserve">dans les systèmes </w:t>
      </w:r>
      <w:r w:rsidR="005E48A2" w:rsidRPr="00982192">
        <w:rPr>
          <w:noProof/>
          <w:lang w:val="fr-FR"/>
        </w:rPr>
        <w:t>Web R</w:t>
      </w:r>
      <w:r w:rsidR="00334310" w:rsidRPr="00982192">
        <w:rPr>
          <w:noProof/>
          <w:lang w:val="fr-FR"/>
        </w:rPr>
        <w:t>EST</w:t>
      </w:r>
      <w:r w:rsidR="00334310">
        <w:rPr>
          <w:noProof/>
          <w:lang w:val="fr-FR"/>
        </w:rPr>
        <w:t>.  Le</w:t>
      </w:r>
      <w:r>
        <w:rPr>
          <w:noProof/>
          <w:lang w:val="fr-FR"/>
        </w:rPr>
        <w:t xml:space="preserve">s ressources proprement dites sont conceptuellement distinctes des </w:t>
      </w:r>
      <w:r w:rsidR="005E48A2" w:rsidRPr="00982192">
        <w:rPr>
          <w:noProof/>
          <w:lang w:val="fr-FR"/>
        </w:rPr>
        <w:t>repr</w:t>
      </w:r>
      <w:r>
        <w:rPr>
          <w:noProof/>
          <w:lang w:val="fr-FR"/>
        </w:rPr>
        <w:t>é</w:t>
      </w:r>
      <w:r w:rsidR="005E48A2" w:rsidRPr="00982192">
        <w:rPr>
          <w:noProof/>
          <w:lang w:val="fr-FR"/>
        </w:rPr>
        <w:t xml:space="preserve">sentations </w:t>
      </w:r>
      <w:r>
        <w:rPr>
          <w:noProof/>
          <w:lang w:val="fr-FR"/>
        </w:rPr>
        <w:t xml:space="preserve">qui sont remises au </w:t>
      </w:r>
      <w:r w:rsidR="00FD3EDC" w:rsidRPr="00982192">
        <w:rPr>
          <w:noProof/>
          <w:lang w:val="fr-FR"/>
        </w:rPr>
        <w:t>client;</w:t>
      </w:r>
    </w:p>
    <w:p w14:paraId="3218402F" w14:textId="12B908D6" w:rsidR="00992C0C" w:rsidRDefault="005E48A2" w:rsidP="00876BA8">
      <w:pPr>
        <w:pStyle w:val="ListParagraph"/>
        <w:numPr>
          <w:ilvl w:val="0"/>
          <w:numId w:val="46"/>
        </w:numPr>
        <w:rPr>
          <w:noProof/>
          <w:lang w:val="fr-FR"/>
        </w:rPr>
      </w:pPr>
      <w:r w:rsidRPr="00982192">
        <w:rPr>
          <w:noProof/>
          <w:lang w:val="fr-FR"/>
        </w:rPr>
        <w:t xml:space="preserve">Hypermedia as the engine of application state </w:t>
      </w:r>
      <w:r w:rsidR="004967E8">
        <w:rPr>
          <w:noProof/>
          <w:lang w:val="fr-FR"/>
        </w:rPr>
        <w:t>(hypermédia</w:t>
      </w:r>
      <w:r w:rsidR="001D0F69">
        <w:rPr>
          <w:noProof/>
          <w:lang w:val="fr-FR"/>
        </w:rPr>
        <w:t xml:space="preserve"> en tant que moteur de l</w:t>
      </w:r>
      <w:r w:rsidR="00BB0A23">
        <w:rPr>
          <w:noProof/>
          <w:lang w:val="fr-FR"/>
        </w:rPr>
        <w:t>’</w:t>
      </w:r>
      <w:r w:rsidR="001D0F69">
        <w:rPr>
          <w:noProof/>
          <w:lang w:val="fr-FR"/>
        </w:rPr>
        <w:t>état d</w:t>
      </w:r>
      <w:r w:rsidR="00BB0A23">
        <w:rPr>
          <w:noProof/>
          <w:lang w:val="fr-FR"/>
        </w:rPr>
        <w:t>’</w:t>
      </w:r>
      <w:r w:rsidR="001D0F69">
        <w:rPr>
          <w:noProof/>
          <w:lang w:val="fr-FR"/>
        </w:rPr>
        <w:t xml:space="preserve">application) </w:t>
      </w:r>
      <w:r w:rsidRPr="00982192">
        <w:rPr>
          <w:noProof/>
          <w:lang w:val="fr-FR"/>
        </w:rPr>
        <w:t>(HATEOAS)</w:t>
      </w:r>
      <w:r w:rsidR="004967E8">
        <w:rPr>
          <w:noProof/>
          <w:lang w:val="fr-FR"/>
        </w:rPr>
        <w:t xml:space="preserve">; </w:t>
      </w:r>
      <w:r w:rsidR="002D56D3">
        <w:rPr>
          <w:noProof/>
          <w:lang w:val="fr-FR"/>
        </w:rPr>
        <w:t xml:space="preserve"> </w:t>
      </w:r>
      <w:r w:rsidR="004967E8">
        <w:rPr>
          <w:noProof/>
          <w:lang w:val="fr-FR"/>
        </w:rPr>
        <w:t>après avoir accédé à un</w:t>
      </w:r>
      <w:r w:rsidR="001D0F69">
        <w:rPr>
          <w:noProof/>
          <w:lang w:val="fr-FR"/>
        </w:rPr>
        <w:t xml:space="preserve"> URI </w:t>
      </w:r>
      <w:r w:rsidRPr="00982192">
        <w:rPr>
          <w:noProof/>
          <w:lang w:val="fr-FR"/>
        </w:rPr>
        <w:t xml:space="preserve">initial </w:t>
      </w:r>
      <w:r w:rsidR="001D0F69">
        <w:rPr>
          <w:noProof/>
          <w:lang w:val="fr-FR"/>
        </w:rPr>
        <w:t>pour l</w:t>
      </w:r>
      <w:r w:rsidR="00BB0A23">
        <w:rPr>
          <w:noProof/>
          <w:lang w:val="fr-FR"/>
        </w:rPr>
        <w:t>’</w:t>
      </w:r>
      <w:r w:rsidR="001D0F69">
        <w:rPr>
          <w:noProof/>
          <w:lang w:val="fr-FR"/>
        </w:rPr>
        <w:t xml:space="preserve">application </w:t>
      </w:r>
      <w:r w:rsidRPr="00982192">
        <w:rPr>
          <w:noProof/>
          <w:lang w:val="fr-FR"/>
        </w:rPr>
        <w:t>REST</w:t>
      </w:r>
      <w:r w:rsidR="001D0F69">
        <w:rPr>
          <w:noProof/>
          <w:lang w:val="fr-FR"/>
        </w:rPr>
        <w:t xml:space="preserve"> – comme dans le cas d</w:t>
      </w:r>
      <w:r w:rsidR="00BB0A23">
        <w:rPr>
          <w:noProof/>
          <w:lang w:val="fr-FR"/>
        </w:rPr>
        <w:t>’</w:t>
      </w:r>
      <w:r w:rsidR="001D0F69">
        <w:rPr>
          <w:noProof/>
          <w:lang w:val="fr-FR"/>
        </w:rPr>
        <w:t>un individu accédant à la page d</w:t>
      </w:r>
      <w:r w:rsidR="00BB0A23">
        <w:rPr>
          <w:noProof/>
          <w:lang w:val="fr-FR"/>
        </w:rPr>
        <w:t>’</w:t>
      </w:r>
      <w:r w:rsidR="001D0F69">
        <w:rPr>
          <w:noProof/>
          <w:lang w:val="fr-FR"/>
        </w:rPr>
        <w:t>accueil d</w:t>
      </w:r>
      <w:r w:rsidR="00BB0A23">
        <w:rPr>
          <w:noProof/>
          <w:lang w:val="fr-FR"/>
        </w:rPr>
        <w:t>’</w:t>
      </w:r>
      <w:r w:rsidR="001D0F69">
        <w:rPr>
          <w:noProof/>
          <w:lang w:val="fr-FR"/>
        </w:rPr>
        <w:t>un site</w:t>
      </w:r>
      <w:r w:rsidR="002D56D3">
        <w:rPr>
          <w:noProof/>
          <w:lang w:val="fr-FR"/>
        </w:rPr>
        <w:t> </w:t>
      </w:r>
      <w:r w:rsidR="001D0F69">
        <w:rPr>
          <w:noProof/>
          <w:lang w:val="fr-FR"/>
        </w:rPr>
        <w:t xml:space="preserve">Web –, un client </w:t>
      </w:r>
      <w:r w:rsidRPr="00982192">
        <w:rPr>
          <w:noProof/>
          <w:lang w:val="fr-FR"/>
        </w:rPr>
        <w:t xml:space="preserve">REST </w:t>
      </w:r>
      <w:r w:rsidR="001D0F69">
        <w:rPr>
          <w:noProof/>
          <w:lang w:val="fr-FR"/>
        </w:rPr>
        <w:t>devrait pouvoir utiliser de façon dynamique des liens fournis par le serveur pour découvrir toutes les actions disponibles et toutes les ressources dont il a besoin</w:t>
      </w:r>
      <w:r w:rsidR="00FD3EDC" w:rsidRPr="00982192">
        <w:rPr>
          <w:noProof/>
          <w:lang w:val="fr-FR"/>
        </w:rPr>
        <w:t>;</w:t>
      </w:r>
    </w:p>
    <w:p w14:paraId="61AE7520" w14:textId="6F4356C9" w:rsidR="00992C0C" w:rsidRDefault="0025140B" w:rsidP="00876BA8">
      <w:pPr>
        <w:pStyle w:val="ListParagraph"/>
        <w:numPr>
          <w:ilvl w:val="0"/>
          <w:numId w:val="46"/>
        </w:numPr>
        <w:rPr>
          <w:noProof/>
          <w:lang w:val="fr-FR"/>
        </w:rPr>
      </w:pPr>
      <w:r>
        <w:rPr>
          <w:noProof/>
          <w:lang w:val="fr-FR"/>
        </w:rPr>
        <w:t>Manipulation des ressources par l</w:t>
      </w:r>
      <w:r w:rsidR="00BB0A23">
        <w:rPr>
          <w:noProof/>
          <w:lang w:val="fr-FR"/>
        </w:rPr>
        <w:t>’</w:t>
      </w:r>
      <w:r>
        <w:rPr>
          <w:noProof/>
          <w:lang w:val="fr-FR"/>
        </w:rPr>
        <w:t>intermédiaire de leurs repr</w:t>
      </w:r>
      <w:r w:rsidR="00361AD9">
        <w:rPr>
          <w:noProof/>
          <w:lang w:val="fr-FR"/>
        </w:rPr>
        <w:t>é</w:t>
      </w:r>
      <w:r>
        <w:rPr>
          <w:noProof/>
          <w:lang w:val="fr-FR"/>
        </w:rPr>
        <w:t>sentations – lorsqu</w:t>
      </w:r>
      <w:r w:rsidR="00BB0A23">
        <w:rPr>
          <w:noProof/>
          <w:lang w:val="fr-FR"/>
        </w:rPr>
        <w:t>’</w:t>
      </w:r>
      <w:r>
        <w:rPr>
          <w:noProof/>
          <w:lang w:val="fr-FR"/>
        </w:rPr>
        <w:t xml:space="preserve">un </w:t>
      </w:r>
      <w:r w:rsidR="005E48A2" w:rsidRPr="00982192">
        <w:rPr>
          <w:noProof/>
          <w:lang w:val="fr-FR"/>
        </w:rPr>
        <w:t xml:space="preserve">client </w:t>
      </w:r>
      <w:r>
        <w:rPr>
          <w:noProof/>
          <w:lang w:val="fr-FR"/>
        </w:rPr>
        <w:t xml:space="preserve">détient une </w:t>
      </w:r>
      <w:r w:rsidR="005E48A2" w:rsidRPr="00982192">
        <w:rPr>
          <w:noProof/>
          <w:lang w:val="fr-FR"/>
        </w:rPr>
        <w:t>repr</w:t>
      </w:r>
      <w:r>
        <w:rPr>
          <w:noProof/>
          <w:lang w:val="fr-FR"/>
        </w:rPr>
        <w:t>é</w:t>
      </w:r>
      <w:r w:rsidR="005E48A2" w:rsidRPr="00982192">
        <w:rPr>
          <w:noProof/>
          <w:lang w:val="fr-FR"/>
        </w:rPr>
        <w:t xml:space="preserve">sentation </w:t>
      </w:r>
      <w:r>
        <w:rPr>
          <w:noProof/>
          <w:lang w:val="fr-FR"/>
        </w:rPr>
        <w:t>d</w:t>
      </w:r>
      <w:r w:rsidR="00BB0A23">
        <w:rPr>
          <w:noProof/>
          <w:lang w:val="fr-FR"/>
        </w:rPr>
        <w:t>’</w:t>
      </w:r>
      <w:r>
        <w:rPr>
          <w:noProof/>
          <w:lang w:val="fr-FR"/>
        </w:rPr>
        <w:t xml:space="preserve">une </w:t>
      </w:r>
      <w:r w:rsidR="005E48A2" w:rsidRPr="00982192">
        <w:rPr>
          <w:noProof/>
          <w:lang w:val="fr-FR"/>
        </w:rPr>
        <w:t>re</w:t>
      </w:r>
      <w:r>
        <w:rPr>
          <w:noProof/>
          <w:lang w:val="fr-FR"/>
        </w:rPr>
        <w:t>s</w:t>
      </w:r>
      <w:r w:rsidR="005E48A2" w:rsidRPr="00982192">
        <w:rPr>
          <w:noProof/>
          <w:lang w:val="fr-FR"/>
        </w:rPr>
        <w:t xml:space="preserve">source, </w:t>
      </w:r>
      <w:r>
        <w:rPr>
          <w:noProof/>
          <w:lang w:val="fr-FR"/>
        </w:rPr>
        <w:t>notamment toutes métadonnées jointes, il dispose de suffisamment d</w:t>
      </w:r>
      <w:r w:rsidR="00BB0A23">
        <w:rPr>
          <w:noProof/>
          <w:lang w:val="fr-FR"/>
        </w:rPr>
        <w:t>’</w:t>
      </w:r>
      <w:r>
        <w:rPr>
          <w:noProof/>
          <w:lang w:val="fr-FR"/>
        </w:rPr>
        <w:t xml:space="preserve">informations pour </w:t>
      </w:r>
      <w:r w:rsidR="00FD3EDC" w:rsidRPr="00982192">
        <w:rPr>
          <w:noProof/>
          <w:lang w:val="fr-FR"/>
        </w:rPr>
        <w:t>modif</w:t>
      </w:r>
      <w:r>
        <w:rPr>
          <w:noProof/>
          <w:lang w:val="fr-FR"/>
        </w:rPr>
        <w:t>ier ou supprimer cette ressource</w:t>
      </w:r>
      <w:r w:rsidR="00FD3EDC" w:rsidRPr="00982192">
        <w:rPr>
          <w:noProof/>
          <w:lang w:val="fr-FR"/>
        </w:rPr>
        <w:t>;</w:t>
      </w:r>
    </w:p>
    <w:p w14:paraId="5C65869A" w14:textId="77777777" w:rsidR="00992C0C" w:rsidRDefault="0025140B" w:rsidP="00876BA8">
      <w:pPr>
        <w:pStyle w:val="ListParagraph"/>
        <w:numPr>
          <w:ilvl w:val="0"/>
          <w:numId w:val="46"/>
        </w:numPr>
        <w:rPr>
          <w:noProof/>
          <w:lang w:val="fr-FR"/>
        </w:rPr>
      </w:pPr>
      <w:r>
        <w:rPr>
          <w:noProof/>
          <w:lang w:val="fr-FR"/>
        </w:rPr>
        <w:t>Messages autodescriptifs</w:t>
      </w:r>
      <w:r w:rsidR="002C5DB1" w:rsidRPr="00982192">
        <w:rPr>
          <w:noProof/>
          <w:lang w:val="fr-FR"/>
        </w:rPr>
        <w:t xml:space="preserve"> </w:t>
      </w:r>
      <w:r>
        <w:rPr>
          <w:noProof/>
          <w:lang w:val="fr-FR"/>
        </w:rPr>
        <w:t xml:space="preserve">– chaque </w:t>
      </w:r>
      <w:r w:rsidR="005E48A2" w:rsidRPr="00982192">
        <w:rPr>
          <w:noProof/>
          <w:lang w:val="fr-FR"/>
        </w:rPr>
        <w:t xml:space="preserve">message </w:t>
      </w:r>
      <w:r>
        <w:rPr>
          <w:noProof/>
          <w:lang w:val="fr-FR"/>
        </w:rPr>
        <w:t xml:space="preserve">comprend suffisamment de métadonnées pour décrire comment traiter le contenu du </w:t>
      </w:r>
      <w:r w:rsidR="005E48A2" w:rsidRPr="00982192">
        <w:rPr>
          <w:noProof/>
          <w:lang w:val="fr-FR"/>
        </w:rPr>
        <w:t>message</w:t>
      </w:r>
      <w:r w:rsidR="00FD3EDC" w:rsidRPr="00982192">
        <w:rPr>
          <w:noProof/>
          <w:lang w:val="fr-FR"/>
        </w:rPr>
        <w:t>;</w:t>
      </w:r>
    </w:p>
    <w:p w14:paraId="49181C84" w14:textId="545BDA3C" w:rsidR="00992C0C" w:rsidRDefault="0025140B" w:rsidP="00876BA8">
      <w:pPr>
        <w:pStyle w:val="ListParagraph"/>
        <w:numPr>
          <w:ilvl w:val="0"/>
          <w:numId w:val="46"/>
        </w:numPr>
        <w:rPr>
          <w:noProof/>
          <w:lang w:val="fr-FR"/>
        </w:rPr>
      </w:pPr>
      <w:r>
        <w:rPr>
          <w:noProof/>
          <w:lang w:val="fr-FR"/>
        </w:rPr>
        <w:t xml:space="preserve">Une API </w:t>
      </w:r>
      <w:r w:rsidR="00670DFF" w:rsidRPr="00982192">
        <w:rPr>
          <w:noProof/>
          <w:lang w:val="fr-FR"/>
        </w:rPr>
        <w:t xml:space="preserve">Web </w:t>
      </w:r>
      <w:r>
        <w:rPr>
          <w:noProof/>
          <w:lang w:val="fr-FR"/>
        </w:rPr>
        <w:t>devrait respecter la sémantique</w:t>
      </w:r>
      <w:r w:rsidR="00992C0C">
        <w:rPr>
          <w:noProof/>
          <w:lang w:val="fr-FR"/>
        </w:rPr>
        <w:t xml:space="preserve"> du HTT</w:t>
      </w:r>
      <w:r>
        <w:rPr>
          <w:noProof/>
          <w:lang w:val="fr-FR"/>
        </w:rPr>
        <w:t xml:space="preserve">P, comme les </w:t>
      </w:r>
      <w:r w:rsidR="00FD3EDC" w:rsidRPr="00982192">
        <w:rPr>
          <w:noProof/>
          <w:lang w:val="fr-FR"/>
        </w:rPr>
        <w:t>m</w:t>
      </w:r>
      <w:r>
        <w:rPr>
          <w:noProof/>
          <w:lang w:val="fr-FR"/>
        </w:rPr>
        <w:t>é</w:t>
      </w:r>
      <w:r w:rsidR="00FD3EDC" w:rsidRPr="00982192">
        <w:rPr>
          <w:noProof/>
          <w:lang w:val="fr-FR"/>
        </w:rPr>
        <w:t>thod</w:t>
      </w:r>
      <w:r>
        <w:rPr>
          <w:noProof/>
          <w:lang w:val="fr-FR"/>
        </w:rPr>
        <w:t>e</w:t>
      </w:r>
      <w:r w:rsidR="00FD3EDC" w:rsidRPr="00982192">
        <w:rPr>
          <w:noProof/>
          <w:lang w:val="fr-FR"/>
        </w:rPr>
        <w:t xml:space="preserve">s, </w:t>
      </w:r>
      <w:r>
        <w:rPr>
          <w:noProof/>
          <w:lang w:val="fr-FR"/>
        </w:rPr>
        <w:t xml:space="preserve">les </w:t>
      </w:r>
      <w:r w:rsidR="00FD3EDC" w:rsidRPr="00982192">
        <w:rPr>
          <w:noProof/>
          <w:lang w:val="fr-FR"/>
        </w:rPr>
        <w:t>err</w:t>
      </w:r>
      <w:r>
        <w:rPr>
          <w:noProof/>
          <w:lang w:val="fr-FR"/>
        </w:rPr>
        <w:t>eu</w:t>
      </w:r>
      <w:r w:rsidR="00FD3EDC" w:rsidRPr="00982192">
        <w:rPr>
          <w:noProof/>
          <w:lang w:val="fr-FR"/>
        </w:rPr>
        <w:t>rs</w:t>
      </w:r>
      <w:r w:rsidR="00361AD9">
        <w:rPr>
          <w:noProof/>
          <w:lang w:val="fr-FR"/>
        </w:rPr>
        <w:t>,</w:t>
      </w:r>
      <w:r w:rsidR="00FD3EDC" w:rsidRPr="00982192">
        <w:rPr>
          <w:noProof/>
          <w:lang w:val="fr-FR"/>
        </w:rPr>
        <w:t xml:space="preserve"> etc.;</w:t>
      </w:r>
    </w:p>
    <w:p w14:paraId="613285AD" w14:textId="49A77FD1" w:rsidR="00992C0C" w:rsidRDefault="0025140B" w:rsidP="00876BA8">
      <w:pPr>
        <w:pStyle w:val="ListParagraph"/>
        <w:numPr>
          <w:ilvl w:val="0"/>
          <w:numId w:val="46"/>
        </w:numPr>
        <w:rPr>
          <w:noProof/>
          <w:lang w:val="fr-FR"/>
        </w:rPr>
      </w:pPr>
      <w:r>
        <w:rPr>
          <w:noProof/>
          <w:lang w:val="fr-FR"/>
        </w:rPr>
        <w:t xml:space="preserve">Disponibilité pour le </w:t>
      </w:r>
      <w:r w:rsidR="00670DFF" w:rsidRPr="00982192">
        <w:rPr>
          <w:noProof/>
          <w:lang w:val="fr-FR"/>
        </w:rPr>
        <w:t xml:space="preserve">public </w:t>
      </w:r>
      <w:r>
        <w:rPr>
          <w:noProof/>
          <w:lang w:val="fr-FR"/>
        </w:rPr>
        <w:t>–</w:t>
      </w:r>
      <w:r w:rsidR="00670DFF" w:rsidRPr="00982192">
        <w:rPr>
          <w:noProof/>
          <w:lang w:val="fr-FR"/>
        </w:rPr>
        <w:t xml:space="preserve"> </w:t>
      </w:r>
      <w:r>
        <w:rPr>
          <w:noProof/>
          <w:lang w:val="fr-FR"/>
        </w:rPr>
        <w:t>concevoir avec l</w:t>
      </w:r>
      <w:r w:rsidR="00BB0A23">
        <w:rPr>
          <w:noProof/>
          <w:lang w:val="fr-FR"/>
        </w:rPr>
        <w:t>’</w:t>
      </w:r>
      <w:r>
        <w:rPr>
          <w:noProof/>
          <w:lang w:val="fr-FR"/>
        </w:rPr>
        <w:t>objectif de rendre le moment venu l</w:t>
      </w:r>
      <w:r w:rsidR="00BB0A23">
        <w:rPr>
          <w:noProof/>
          <w:lang w:val="fr-FR"/>
        </w:rPr>
        <w:t>’</w:t>
      </w:r>
      <w:r>
        <w:rPr>
          <w:noProof/>
          <w:lang w:val="fr-FR"/>
        </w:rPr>
        <w:t>API accessible depuis l</w:t>
      </w:r>
      <w:r w:rsidR="00BB0A23">
        <w:rPr>
          <w:noProof/>
          <w:lang w:val="fr-FR"/>
        </w:rPr>
        <w:t>’</w:t>
      </w:r>
      <w:r>
        <w:rPr>
          <w:noProof/>
          <w:lang w:val="fr-FR"/>
        </w:rPr>
        <w:t>Internet public</w:t>
      </w:r>
      <w:r w:rsidR="005E48A2" w:rsidRPr="00982192">
        <w:rPr>
          <w:noProof/>
          <w:lang w:val="fr-FR"/>
        </w:rPr>
        <w:t xml:space="preserve">, </w:t>
      </w:r>
      <w:r>
        <w:rPr>
          <w:noProof/>
          <w:lang w:val="fr-FR"/>
        </w:rPr>
        <w:t>même si aucun plan n</w:t>
      </w:r>
      <w:r w:rsidR="00BB0A23">
        <w:rPr>
          <w:noProof/>
          <w:lang w:val="fr-FR"/>
        </w:rPr>
        <w:t>’</w:t>
      </w:r>
      <w:r>
        <w:rPr>
          <w:noProof/>
          <w:lang w:val="fr-FR"/>
        </w:rPr>
        <w:t>a encore été établi à cette fin</w:t>
      </w:r>
      <w:r w:rsidR="00FD3EDC" w:rsidRPr="00982192">
        <w:rPr>
          <w:noProof/>
          <w:lang w:val="fr-FR"/>
        </w:rPr>
        <w:t>;</w:t>
      </w:r>
    </w:p>
    <w:p w14:paraId="154DE0A4" w14:textId="71E36D22" w:rsidR="00992C0C" w:rsidRDefault="0025140B" w:rsidP="00876BA8">
      <w:pPr>
        <w:pStyle w:val="ListParagraph"/>
        <w:numPr>
          <w:ilvl w:val="0"/>
          <w:numId w:val="46"/>
        </w:numPr>
        <w:rPr>
          <w:noProof/>
          <w:lang w:val="fr-FR"/>
        </w:rPr>
      </w:pPr>
      <w:r>
        <w:rPr>
          <w:noProof/>
          <w:lang w:val="fr-FR"/>
        </w:rPr>
        <w:t>Authentification commune</w:t>
      </w:r>
      <w:r w:rsidR="00DC6231">
        <w:rPr>
          <w:noProof/>
          <w:lang w:val="fr-FR"/>
        </w:rPr>
        <w:t xml:space="preserve"> </w:t>
      </w:r>
      <w:r>
        <w:rPr>
          <w:noProof/>
          <w:lang w:val="fr-FR"/>
        </w:rPr>
        <w:t>– utiliser un mode d</w:t>
      </w:r>
      <w:r w:rsidR="00BB0A23">
        <w:rPr>
          <w:noProof/>
          <w:lang w:val="fr-FR"/>
        </w:rPr>
        <w:t>’</w:t>
      </w:r>
      <w:r w:rsidR="005E48A2" w:rsidRPr="00982192">
        <w:rPr>
          <w:noProof/>
          <w:lang w:val="fr-FR"/>
        </w:rPr>
        <w:t>authenti</w:t>
      </w:r>
      <w:r w:rsidR="00031838">
        <w:rPr>
          <w:noProof/>
          <w:lang w:val="fr-FR"/>
        </w:rPr>
        <w:t>fi</w:t>
      </w:r>
      <w:r w:rsidR="005E48A2" w:rsidRPr="00982192">
        <w:rPr>
          <w:noProof/>
          <w:lang w:val="fr-FR"/>
        </w:rPr>
        <w:t xml:space="preserve">cation </w:t>
      </w:r>
      <w:r>
        <w:rPr>
          <w:noProof/>
          <w:lang w:val="fr-FR"/>
        </w:rPr>
        <w:t>et d</w:t>
      </w:r>
      <w:r w:rsidR="00BB0A23">
        <w:rPr>
          <w:noProof/>
          <w:lang w:val="fr-FR"/>
        </w:rPr>
        <w:t>’</w:t>
      </w:r>
      <w:r>
        <w:rPr>
          <w:noProof/>
          <w:lang w:val="fr-FR"/>
        </w:rPr>
        <w:t>aut</w:t>
      </w:r>
      <w:r w:rsidR="005E48A2" w:rsidRPr="00982192">
        <w:rPr>
          <w:noProof/>
          <w:lang w:val="fr-FR"/>
        </w:rPr>
        <w:t>ori</w:t>
      </w:r>
      <w:r>
        <w:rPr>
          <w:noProof/>
          <w:lang w:val="fr-FR"/>
        </w:rPr>
        <w:t>s</w:t>
      </w:r>
      <w:r w:rsidR="005E48A2" w:rsidRPr="00982192">
        <w:rPr>
          <w:noProof/>
          <w:lang w:val="fr-FR"/>
        </w:rPr>
        <w:t xml:space="preserve">ation </w:t>
      </w:r>
      <w:r>
        <w:rPr>
          <w:noProof/>
          <w:lang w:val="fr-FR"/>
        </w:rPr>
        <w:t>commun</w:t>
      </w:r>
      <w:r w:rsidR="005E48A2" w:rsidRPr="00982192">
        <w:rPr>
          <w:noProof/>
          <w:lang w:val="fr-FR"/>
        </w:rPr>
        <w:t xml:space="preserve">, </w:t>
      </w:r>
      <w:r>
        <w:rPr>
          <w:noProof/>
          <w:lang w:val="fr-FR"/>
        </w:rPr>
        <w:t xml:space="preserve">de préférence basé sur les </w:t>
      </w:r>
      <w:r w:rsidR="0069798D">
        <w:rPr>
          <w:noProof/>
          <w:lang w:val="fr-FR"/>
        </w:rPr>
        <w:t>éléments de sécurité existants</w:t>
      </w:r>
      <w:r w:rsidR="00670DFF" w:rsidRPr="00982192">
        <w:rPr>
          <w:noProof/>
          <w:lang w:val="fr-FR"/>
        </w:rPr>
        <w:t xml:space="preserve">, </w:t>
      </w:r>
      <w:r w:rsidR="0069798D">
        <w:rPr>
          <w:noProof/>
          <w:lang w:val="fr-FR"/>
        </w:rPr>
        <w:t>afin de</w:t>
      </w:r>
      <w:r w:rsidR="00E9792D">
        <w:rPr>
          <w:noProof/>
          <w:lang w:val="fr-FR"/>
        </w:rPr>
        <w:t xml:space="preserve"> </w:t>
      </w:r>
      <w:r w:rsidR="0069798D">
        <w:rPr>
          <w:noProof/>
          <w:lang w:val="fr-FR"/>
        </w:rPr>
        <w:t xml:space="preserve">ne pas créer de solution </w:t>
      </w:r>
      <w:r w:rsidR="00E9792D">
        <w:rPr>
          <w:noProof/>
          <w:lang w:val="fr-FR"/>
        </w:rPr>
        <w:t xml:space="preserve">personnalisée pour chaque </w:t>
      </w:r>
      <w:r w:rsidR="00FD3EDC" w:rsidRPr="00982192">
        <w:rPr>
          <w:noProof/>
          <w:lang w:val="fr-FR"/>
        </w:rPr>
        <w:t>API;</w:t>
      </w:r>
    </w:p>
    <w:p w14:paraId="5B54B6FA" w14:textId="223409EC" w:rsidR="00992C0C" w:rsidRDefault="00E9792D" w:rsidP="00876BA8">
      <w:pPr>
        <w:pStyle w:val="ListParagraph"/>
        <w:numPr>
          <w:ilvl w:val="0"/>
          <w:numId w:val="46"/>
        </w:numPr>
        <w:rPr>
          <w:noProof/>
          <w:lang w:val="fr-FR"/>
        </w:rPr>
      </w:pPr>
      <w:r>
        <w:rPr>
          <w:noProof/>
          <w:lang w:val="fr-FR"/>
        </w:rPr>
        <w:t>Moindre p</w:t>
      </w:r>
      <w:r w:rsidR="005E48A2" w:rsidRPr="00982192">
        <w:rPr>
          <w:noProof/>
          <w:lang w:val="fr-FR"/>
        </w:rPr>
        <w:t>rivi</w:t>
      </w:r>
      <w:r>
        <w:rPr>
          <w:noProof/>
          <w:lang w:val="fr-FR"/>
        </w:rPr>
        <w:t>lè</w:t>
      </w:r>
      <w:r w:rsidR="005E48A2" w:rsidRPr="00982192">
        <w:rPr>
          <w:noProof/>
          <w:lang w:val="fr-FR"/>
        </w:rPr>
        <w:t xml:space="preserve">ge </w:t>
      </w:r>
      <w:r>
        <w:rPr>
          <w:noProof/>
          <w:lang w:val="fr-FR"/>
        </w:rPr>
        <w:t>– l</w:t>
      </w:r>
      <w:r w:rsidR="00BB0A23">
        <w:rPr>
          <w:noProof/>
          <w:lang w:val="fr-FR"/>
        </w:rPr>
        <w:t>’</w:t>
      </w:r>
      <w:r>
        <w:rPr>
          <w:noProof/>
          <w:lang w:val="fr-FR"/>
        </w:rPr>
        <w:t>accès et l</w:t>
      </w:r>
      <w:r w:rsidR="00BB0A23">
        <w:rPr>
          <w:noProof/>
          <w:lang w:val="fr-FR"/>
        </w:rPr>
        <w:t>’</w:t>
      </w:r>
      <w:r>
        <w:rPr>
          <w:noProof/>
          <w:lang w:val="fr-FR"/>
        </w:rPr>
        <w:t>aut</w:t>
      </w:r>
      <w:r w:rsidR="005E48A2" w:rsidRPr="00982192">
        <w:rPr>
          <w:noProof/>
          <w:lang w:val="fr-FR"/>
        </w:rPr>
        <w:t>ori</w:t>
      </w:r>
      <w:r>
        <w:rPr>
          <w:noProof/>
          <w:lang w:val="fr-FR"/>
        </w:rPr>
        <w:t>s</w:t>
      </w:r>
      <w:r w:rsidR="005E48A2" w:rsidRPr="00982192">
        <w:rPr>
          <w:noProof/>
          <w:lang w:val="fr-FR"/>
        </w:rPr>
        <w:t xml:space="preserve">ation </w:t>
      </w:r>
      <w:r>
        <w:rPr>
          <w:noProof/>
          <w:lang w:val="fr-FR"/>
        </w:rPr>
        <w:t>doivent être accordés aux consommateurs d</w:t>
      </w:r>
      <w:r w:rsidR="00BB0A23">
        <w:rPr>
          <w:noProof/>
          <w:lang w:val="fr-FR"/>
        </w:rPr>
        <w:t>’</w:t>
      </w:r>
      <w:r>
        <w:rPr>
          <w:noProof/>
          <w:lang w:val="fr-FR"/>
        </w:rPr>
        <w:t xml:space="preserve">API dans la limite de ce dont ils </w:t>
      </w:r>
      <w:r w:rsidR="00DC6231">
        <w:rPr>
          <w:noProof/>
          <w:lang w:val="fr-FR"/>
        </w:rPr>
        <w:t xml:space="preserve">ont </w:t>
      </w:r>
      <w:r>
        <w:rPr>
          <w:noProof/>
          <w:lang w:val="fr-FR"/>
        </w:rPr>
        <w:t>besoin pour remplir les fonctions requises</w:t>
      </w:r>
      <w:r w:rsidR="00FD3EDC" w:rsidRPr="00982192">
        <w:rPr>
          <w:noProof/>
          <w:lang w:val="fr-FR"/>
        </w:rPr>
        <w:t>;</w:t>
      </w:r>
    </w:p>
    <w:p w14:paraId="4E267DF1" w14:textId="2817991F" w:rsidR="005E48A2" w:rsidRPr="00982192" w:rsidRDefault="00E9792D" w:rsidP="00876BA8">
      <w:pPr>
        <w:pStyle w:val="ListParagraph"/>
        <w:numPr>
          <w:ilvl w:val="0"/>
          <w:numId w:val="46"/>
        </w:numPr>
        <w:rPr>
          <w:noProof/>
          <w:lang w:val="fr-FR"/>
        </w:rPr>
      </w:pPr>
      <w:r>
        <w:rPr>
          <w:noProof/>
          <w:lang w:val="fr-FR"/>
        </w:rPr>
        <w:t>Maximisation de l</w:t>
      </w:r>
      <w:r w:rsidR="00BB0A23">
        <w:rPr>
          <w:noProof/>
          <w:lang w:val="fr-FR"/>
        </w:rPr>
        <w:t>’</w:t>
      </w:r>
      <w:r>
        <w:rPr>
          <w:noProof/>
          <w:lang w:val="fr-FR"/>
        </w:rPr>
        <w:t>e</w:t>
      </w:r>
      <w:r w:rsidR="00670DFF" w:rsidRPr="00982192">
        <w:rPr>
          <w:noProof/>
          <w:lang w:val="fr-FR"/>
        </w:rPr>
        <w:t>ntrop</w:t>
      </w:r>
      <w:r>
        <w:rPr>
          <w:noProof/>
          <w:lang w:val="fr-FR"/>
        </w:rPr>
        <w:t>ie</w:t>
      </w:r>
      <w:r w:rsidR="00670DFF" w:rsidRPr="00982192">
        <w:rPr>
          <w:noProof/>
          <w:lang w:val="fr-FR"/>
        </w:rPr>
        <w:t xml:space="preserve"> </w:t>
      </w:r>
      <w:r>
        <w:rPr>
          <w:noProof/>
          <w:lang w:val="fr-FR"/>
        </w:rPr>
        <w:t xml:space="preserve">– le caractère aléatoire </w:t>
      </w:r>
      <w:r w:rsidR="00DC6231">
        <w:rPr>
          <w:noProof/>
          <w:lang w:val="fr-FR"/>
        </w:rPr>
        <w:t>des authentifiants</w:t>
      </w:r>
      <w:r>
        <w:rPr>
          <w:noProof/>
          <w:lang w:val="fr-FR"/>
        </w:rPr>
        <w:t xml:space="preserve"> de sécurité doit, pour l</w:t>
      </w:r>
      <w:r w:rsidR="00BB0A23">
        <w:rPr>
          <w:noProof/>
          <w:lang w:val="fr-FR"/>
        </w:rPr>
        <w:t>’</w:t>
      </w:r>
      <w:r>
        <w:rPr>
          <w:noProof/>
          <w:lang w:val="fr-FR"/>
        </w:rPr>
        <w:t>autorisation</w:t>
      </w:r>
      <w:r w:rsidR="00992C0C">
        <w:rPr>
          <w:noProof/>
          <w:lang w:val="fr-FR"/>
        </w:rPr>
        <w:t xml:space="preserve"> des API</w:t>
      </w:r>
      <w:r>
        <w:rPr>
          <w:noProof/>
          <w:lang w:val="fr-FR"/>
        </w:rPr>
        <w:t>, être maximisé en utilisant les clés API plutôt qu</w:t>
      </w:r>
      <w:r w:rsidR="00BB0A23">
        <w:rPr>
          <w:noProof/>
          <w:lang w:val="fr-FR"/>
        </w:rPr>
        <w:t>’</w:t>
      </w:r>
      <w:r>
        <w:rPr>
          <w:noProof/>
          <w:lang w:val="fr-FR"/>
        </w:rPr>
        <w:t>un nom d</w:t>
      </w:r>
      <w:r w:rsidR="00BB0A23">
        <w:rPr>
          <w:noProof/>
          <w:lang w:val="fr-FR"/>
        </w:rPr>
        <w:t>’</w:t>
      </w:r>
      <w:r>
        <w:rPr>
          <w:noProof/>
          <w:lang w:val="fr-FR"/>
        </w:rPr>
        <w:t>utilisateur et un mot de passe</w:t>
      </w:r>
      <w:r w:rsidR="005E499D" w:rsidRPr="00982192">
        <w:rPr>
          <w:noProof/>
          <w:lang w:val="fr-FR"/>
        </w:rPr>
        <w:t xml:space="preserve">, </w:t>
      </w:r>
      <w:r>
        <w:rPr>
          <w:noProof/>
          <w:lang w:val="fr-FR"/>
        </w:rPr>
        <w:t>car ces clés fournissent une surface d</w:t>
      </w:r>
      <w:r w:rsidR="00BB0A23">
        <w:rPr>
          <w:noProof/>
          <w:lang w:val="fr-FR"/>
        </w:rPr>
        <w:t>’</w:t>
      </w:r>
      <w:r>
        <w:rPr>
          <w:noProof/>
          <w:lang w:val="fr-FR"/>
        </w:rPr>
        <w:t>attaque qui résistent mieux aux éventuels pirates</w:t>
      </w:r>
      <w:r w:rsidR="00FD3EDC" w:rsidRPr="00982192">
        <w:rPr>
          <w:noProof/>
          <w:lang w:val="fr-FR"/>
        </w:rPr>
        <w:t xml:space="preserve">; </w:t>
      </w:r>
      <w:r w:rsidR="002D56D3">
        <w:rPr>
          <w:noProof/>
          <w:lang w:val="fr-FR"/>
        </w:rPr>
        <w:t xml:space="preserve"> </w:t>
      </w:r>
      <w:r>
        <w:rPr>
          <w:noProof/>
          <w:lang w:val="fr-FR"/>
        </w:rPr>
        <w:t>et</w:t>
      </w:r>
    </w:p>
    <w:p w14:paraId="35BA67BC" w14:textId="25CFC32C" w:rsidR="005E48A2" w:rsidRPr="00982192" w:rsidRDefault="00670DFF" w:rsidP="00876BA8">
      <w:pPr>
        <w:pStyle w:val="ListParagraph"/>
        <w:numPr>
          <w:ilvl w:val="0"/>
          <w:numId w:val="46"/>
        </w:numPr>
        <w:rPr>
          <w:noProof/>
          <w:lang w:val="fr-FR"/>
        </w:rPr>
      </w:pPr>
      <w:r w:rsidRPr="00982192">
        <w:rPr>
          <w:noProof/>
          <w:lang w:val="fr-FR"/>
        </w:rPr>
        <w:t xml:space="preserve">Performance </w:t>
      </w:r>
      <w:r w:rsidR="00E9792D">
        <w:rPr>
          <w:noProof/>
          <w:lang w:val="fr-FR"/>
        </w:rPr>
        <w:t>et sé</w:t>
      </w:r>
      <w:r w:rsidRPr="00982192">
        <w:rPr>
          <w:noProof/>
          <w:lang w:val="fr-FR"/>
        </w:rPr>
        <w:t>curit</w:t>
      </w:r>
      <w:r w:rsidR="00E9792D">
        <w:rPr>
          <w:noProof/>
          <w:lang w:val="fr-FR"/>
        </w:rPr>
        <w:t>é</w:t>
      </w:r>
      <w:r w:rsidRPr="00982192">
        <w:rPr>
          <w:noProof/>
          <w:lang w:val="fr-FR"/>
        </w:rPr>
        <w:t xml:space="preserve"> </w:t>
      </w:r>
      <w:r w:rsidR="00E9792D">
        <w:rPr>
          <w:noProof/>
          <w:lang w:val="fr-FR"/>
        </w:rPr>
        <w:t xml:space="preserve">– trouver un compromis entre la </w:t>
      </w:r>
      <w:r w:rsidR="005E48A2" w:rsidRPr="00982192">
        <w:rPr>
          <w:noProof/>
          <w:lang w:val="fr-FR"/>
        </w:rPr>
        <w:t xml:space="preserve">performance </w:t>
      </w:r>
      <w:r w:rsidR="00E9792D">
        <w:rPr>
          <w:noProof/>
          <w:lang w:val="fr-FR"/>
        </w:rPr>
        <w:t xml:space="preserve">et la sécurité en ce qui concerne les </w:t>
      </w:r>
      <w:r w:rsidR="00DC6231">
        <w:rPr>
          <w:noProof/>
          <w:lang w:val="fr-FR"/>
        </w:rPr>
        <w:t xml:space="preserve">principales </w:t>
      </w:r>
      <w:r w:rsidR="00E9792D">
        <w:rPr>
          <w:noProof/>
          <w:lang w:val="fr-FR"/>
        </w:rPr>
        <w:t xml:space="preserve">durées de vie et les </w:t>
      </w:r>
      <w:r w:rsidR="00DC6231">
        <w:rPr>
          <w:noProof/>
          <w:lang w:val="fr-FR"/>
        </w:rPr>
        <w:t>principaux coûts indirect</w:t>
      </w:r>
      <w:r w:rsidR="00E9792D">
        <w:rPr>
          <w:noProof/>
          <w:lang w:val="fr-FR"/>
        </w:rPr>
        <w:t>s de</w:t>
      </w:r>
      <w:r w:rsidR="00DC6231">
        <w:rPr>
          <w:noProof/>
          <w:lang w:val="fr-FR"/>
        </w:rPr>
        <w:t>s</w:t>
      </w:r>
      <w:r w:rsidR="00E9792D">
        <w:rPr>
          <w:noProof/>
          <w:lang w:val="fr-FR"/>
        </w:rPr>
        <w:t xml:space="preserve"> service</w:t>
      </w:r>
      <w:r w:rsidR="00DC6231">
        <w:rPr>
          <w:noProof/>
          <w:lang w:val="fr-FR"/>
        </w:rPr>
        <w:t>s</w:t>
      </w:r>
      <w:r w:rsidR="00E9792D">
        <w:rPr>
          <w:noProof/>
          <w:lang w:val="fr-FR"/>
        </w:rPr>
        <w:t xml:space="preserve"> de chiffrement/déchiffrement</w:t>
      </w:r>
      <w:r w:rsidR="005E48A2" w:rsidRPr="00982192">
        <w:rPr>
          <w:noProof/>
          <w:lang w:val="fr-FR"/>
        </w:rPr>
        <w:t>.</w:t>
      </w:r>
    </w:p>
    <w:p w14:paraId="62CF62BB" w14:textId="17CFE143" w:rsidR="00992C0C" w:rsidRDefault="00E9792D" w:rsidP="00CE01DA">
      <w:pPr>
        <w:pStyle w:val="Heading2"/>
        <w:keepLines/>
        <w:spacing w:before="170" w:after="170"/>
        <w:rPr>
          <w:noProof/>
          <w:lang w:val="fr-FR"/>
        </w:rPr>
      </w:pPr>
      <w:bookmarkStart w:id="48" w:name="_Toc54363361"/>
      <w:bookmarkStart w:id="49" w:name="_Toc212824878"/>
      <w:r>
        <w:rPr>
          <w:noProof/>
          <w:lang w:val="fr-FR"/>
        </w:rPr>
        <w:t xml:space="preserve">API WEB </w:t>
      </w:r>
      <w:r w:rsidR="0069255A" w:rsidRPr="00982192">
        <w:rPr>
          <w:noProof/>
          <w:lang w:val="fr-FR"/>
        </w:rPr>
        <w:t>RESTFUL</w:t>
      </w:r>
      <w:bookmarkEnd w:id="48"/>
      <w:bookmarkEnd w:id="49"/>
    </w:p>
    <w:p w14:paraId="5AC3D626" w14:textId="644DB19F"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B4A2D">
        <w:rPr>
          <w:rFonts w:eastAsia="Times New Roman" w:cs="Arial"/>
          <w:noProof/>
          <w:szCs w:val="17"/>
          <w:lang w:val="fr-FR"/>
        </w:rPr>
        <w:t xml:space="preserve">Une API Web </w:t>
      </w:r>
      <w:r w:rsidR="0069255A" w:rsidRPr="00982192">
        <w:rPr>
          <w:rFonts w:eastAsia="Times New Roman" w:cs="Arial"/>
          <w:noProof/>
          <w:szCs w:val="17"/>
          <w:lang w:val="fr-FR"/>
        </w:rPr>
        <w:t>R</w:t>
      </w:r>
      <w:r w:rsidR="00CB2514" w:rsidRPr="00982192">
        <w:rPr>
          <w:rFonts w:eastAsia="Times New Roman" w:cs="Arial"/>
          <w:noProof/>
          <w:szCs w:val="17"/>
          <w:lang w:val="fr-FR"/>
        </w:rPr>
        <w:t>E</w:t>
      </w:r>
      <w:r w:rsidR="0069255A" w:rsidRPr="00982192">
        <w:rPr>
          <w:rFonts w:eastAsia="Times New Roman" w:cs="Arial"/>
          <w:noProof/>
          <w:szCs w:val="17"/>
          <w:lang w:val="fr-FR"/>
        </w:rPr>
        <w:t>STful</w:t>
      </w:r>
      <w:r w:rsidR="005E48A2" w:rsidRPr="00982192">
        <w:rPr>
          <w:rFonts w:eastAsia="Times New Roman" w:cs="Arial"/>
          <w:noProof/>
          <w:szCs w:val="17"/>
          <w:lang w:val="fr-FR"/>
        </w:rPr>
        <w:t xml:space="preserve"> </w:t>
      </w:r>
      <w:r w:rsidR="008B4A2D">
        <w:rPr>
          <w:rFonts w:eastAsia="Times New Roman" w:cs="Arial"/>
          <w:noProof/>
          <w:szCs w:val="17"/>
          <w:lang w:val="fr-FR"/>
        </w:rPr>
        <w:t>permet aux systèmes demandeurs d</w:t>
      </w:r>
      <w:r w:rsidR="00BB0A23">
        <w:rPr>
          <w:rFonts w:eastAsia="Times New Roman" w:cs="Arial"/>
          <w:noProof/>
          <w:szCs w:val="17"/>
          <w:lang w:val="fr-FR"/>
        </w:rPr>
        <w:t>’</w:t>
      </w:r>
      <w:r w:rsidR="008B4A2D">
        <w:rPr>
          <w:rFonts w:eastAsia="Times New Roman" w:cs="Arial"/>
          <w:noProof/>
          <w:szCs w:val="17"/>
          <w:lang w:val="fr-FR"/>
        </w:rPr>
        <w:t xml:space="preserve">accéder </w:t>
      </w:r>
      <w:r w:rsidR="00B42A22">
        <w:rPr>
          <w:rFonts w:eastAsia="Times New Roman" w:cs="Arial"/>
          <w:noProof/>
          <w:szCs w:val="17"/>
          <w:lang w:val="fr-FR"/>
        </w:rPr>
        <w:t xml:space="preserve">à </w:t>
      </w:r>
      <w:r w:rsidR="008B4A2D">
        <w:rPr>
          <w:rFonts w:eastAsia="Times New Roman" w:cs="Arial"/>
          <w:noProof/>
          <w:szCs w:val="17"/>
          <w:lang w:val="fr-FR"/>
        </w:rPr>
        <w:t>des représentations textuelles de ressources Web et de les manipuler à l</w:t>
      </w:r>
      <w:r w:rsidR="00BB0A23">
        <w:rPr>
          <w:rFonts w:eastAsia="Times New Roman" w:cs="Arial"/>
          <w:noProof/>
          <w:szCs w:val="17"/>
          <w:lang w:val="fr-FR"/>
        </w:rPr>
        <w:t>’</w:t>
      </w:r>
      <w:r w:rsidR="008B4A2D">
        <w:rPr>
          <w:rFonts w:eastAsia="Times New Roman" w:cs="Arial"/>
          <w:noProof/>
          <w:szCs w:val="17"/>
          <w:lang w:val="fr-FR"/>
        </w:rPr>
        <w:t>aide d</w:t>
      </w:r>
      <w:r w:rsidR="00BB0A23">
        <w:rPr>
          <w:rFonts w:eastAsia="Times New Roman" w:cs="Arial"/>
          <w:noProof/>
          <w:szCs w:val="17"/>
          <w:lang w:val="fr-FR"/>
        </w:rPr>
        <w:t>’</w:t>
      </w:r>
      <w:r w:rsidR="008B4A2D">
        <w:rPr>
          <w:rFonts w:eastAsia="Times New Roman" w:cs="Arial"/>
          <w:noProof/>
          <w:szCs w:val="17"/>
          <w:lang w:val="fr-FR"/>
        </w:rPr>
        <w:t xml:space="preserve">un ensemble </w:t>
      </w:r>
      <w:r w:rsidR="005E48A2" w:rsidRPr="00982192">
        <w:rPr>
          <w:rFonts w:eastAsia="Times New Roman" w:cs="Arial"/>
          <w:noProof/>
          <w:szCs w:val="17"/>
          <w:lang w:val="fr-FR"/>
        </w:rPr>
        <w:t>uniform</w:t>
      </w:r>
      <w:r w:rsidR="008B4A2D">
        <w:rPr>
          <w:rFonts w:eastAsia="Times New Roman" w:cs="Arial"/>
          <w:noProof/>
          <w:szCs w:val="17"/>
          <w:lang w:val="fr-FR"/>
        </w:rPr>
        <w:t>e</w:t>
      </w:r>
      <w:r w:rsidR="005E48A2" w:rsidRPr="00982192">
        <w:rPr>
          <w:rFonts w:eastAsia="Times New Roman" w:cs="Arial"/>
          <w:noProof/>
          <w:szCs w:val="17"/>
          <w:lang w:val="fr-FR"/>
        </w:rPr>
        <w:t xml:space="preserve"> </w:t>
      </w:r>
      <w:r w:rsidR="008B4A2D">
        <w:rPr>
          <w:rFonts w:eastAsia="Times New Roman" w:cs="Arial"/>
          <w:noProof/>
          <w:szCs w:val="17"/>
          <w:lang w:val="fr-FR"/>
        </w:rPr>
        <w:t>et prédéfini d</w:t>
      </w:r>
      <w:r w:rsidR="00BB0A23">
        <w:rPr>
          <w:rFonts w:eastAsia="Times New Roman" w:cs="Arial"/>
          <w:noProof/>
          <w:szCs w:val="17"/>
          <w:lang w:val="fr-FR"/>
        </w:rPr>
        <w:t>’</w:t>
      </w:r>
      <w:r w:rsidR="008B4A2D">
        <w:rPr>
          <w:rFonts w:eastAsia="Times New Roman" w:cs="Arial"/>
          <w:noProof/>
          <w:szCs w:val="17"/>
          <w:lang w:val="fr-FR"/>
        </w:rPr>
        <w:t>opérations sans état</w:t>
      </w:r>
      <w:r w:rsidR="005E48A2" w:rsidRPr="00982192">
        <w:rPr>
          <w:rFonts w:eastAsia="Times New Roman" w:cs="Arial"/>
          <w:noProof/>
          <w:szCs w:val="17"/>
          <w:lang w:val="fr-FR"/>
        </w:rPr>
        <w:t>.</w:t>
      </w:r>
    </w:p>
    <w:p w14:paraId="2257AE81" w14:textId="75859178" w:rsidR="005E48A2" w:rsidRPr="00982192" w:rsidRDefault="008B4A2D" w:rsidP="00A2376B">
      <w:pPr>
        <w:pStyle w:val="Heading3"/>
        <w:spacing w:before="170"/>
        <w:ind w:left="0"/>
      </w:pPr>
      <w:bookmarkStart w:id="50" w:name="_Toc515967951"/>
      <w:bookmarkStart w:id="51" w:name="_Toc515968003"/>
      <w:bookmarkStart w:id="52" w:name="_Toc516045311"/>
      <w:bookmarkStart w:id="53" w:name="_Toc515967952"/>
      <w:bookmarkStart w:id="54" w:name="_Toc515968004"/>
      <w:bookmarkStart w:id="55" w:name="_Toc516045312"/>
      <w:bookmarkStart w:id="56" w:name="_Toc515967953"/>
      <w:bookmarkStart w:id="57" w:name="_Toc515968005"/>
      <w:bookmarkStart w:id="58" w:name="_Toc516045313"/>
      <w:bookmarkStart w:id="59" w:name="_Toc515967954"/>
      <w:bookmarkStart w:id="60" w:name="_Toc515968006"/>
      <w:bookmarkStart w:id="61" w:name="_Toc516045314"/>
      <w:bookmarkStart w:id="62" w:name="_Toc513814949"/>
      <w:bookmarkStart w:id="63" w:name="_Toc513814950"/>
      <w:bookmarkStart w:id="64" w:name="_Toc513814951"/>
      <w:bookmarkStart w:id="65" w:name="_Toc54363362"/>
      <w:bookmarkStart w:id="66" w:name="_Toc21282487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Éléments de l</w:t>
      </w:r>
      <w:r w:rsidR="00BB0A23">
        <w:t>’</w:t>
      </w:r>
      <w:r w:rsidR="005E48A2" w:rsidRPr="00982192">
        <w:t>URI</w:t>
      </w:r>
      <w:bookmarkEnd w:id="65"/>
      <w:bookmarkEnd w:id="66"/>
    </w:p>
    <w:p w14:paraId="18CE3E6B" w14:textId="75E0734A" w:rsidR="005E48A2" w:rsidRPr="00982192" w:rsidRDefault="001446D6" w:rsidP="00CE01DA">
      <w:pPr>
        <w:pStyle w:val="NormalWeb"/>
        <w:spacing w:before="170" w:beforeAutospacing="0" w:after="170" w:afterAutospacing="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8B4A2D">
        <w:rPr>
          <w:noProof/>
          <w:lang w:val="fr-FR"/>
        </w:rPr>
        <w:t xml:space="preserve">Les API Web </w:t>
      </w:r>
      <w:r w:rsidR="0069255A" w:rsidRPr="00982192">
        <w:rPr>
          <w:noProof/>
          <w:lang w:val="fr-FR"/>
        </w:rPr>
        <w:t>R</w:t>
      </w:r>
      <w:r w:rsidR="00CB2514" w:rsidRPr="00982192">
        <w:rPr>
          <w:noProof/>
          <w:lang w:val="fr-FR"/>
        </w:rPr>
        <w:t>E</w:t>
      </w:r>
      <w:r w:rsidR="0069255A" w:rsidRPr="00982192">
        <w:rPr>
          <w:noProof/>
          <w:lang w:val="fr-FR"/>
        </w:rPr>
        <w:t>STful</w:t>
      </w:r>
      <w:r w:rsidR="005E48A2" w:rsidRPr="00982192">
        <w:rPr>
          <w:noProof/>
          <w:lang w:val="fr-FR"/>
        </w:rPr>
        <w:t xml:space="preserve"> </w:t>
      </w:r>
      <w:r w:rsidR="008B4A2D">
        <w:rPr>
          <w:noProof/>
          <w:lang w:val="fr-FR"/>
        </w:rPr>
        <w:t>utilisent</w:t>
      </w:r>
      <w:r w:rsidR="00992C0C">
        <w:rPr>
          <w:noProof/>
          <w:lang w:val="fr-FR"/>
        </w:rPr>
        <w:t xml:space="preserve"> les URI</w:t>
      </w:r>
      <w:r w:rsidR="005E48A2" w:rsidRPr="00982192">
        <w:rPr>
          <w:noProof/>
          <w:lang w:val="fr-FR"/>
        </w:rPr>
        <w:t xml:space="preserve"> </w:t>
      </w:r>
      <w:r w:rsidR="008B4A2D">
        <w:rPr>
          <w:noProof/>
          <w:lang w:val="fr-FR"/>
        </w:rPr>
        <w:t>pour identifier des ressourc</w:t>
      </w:r>
      <w:r w:rsidR="00334310">
        <w:rPr>
          <w:noProof/>
          <w:lang w:val="fr-FR"/>
        </w:rPr>
        <w:t>es.  Se</w:t>
      </w:r>
      <w:r w:rsidR="008B4A2D">
        <w:rPr>
          <w:noProof/>
          <w:lang w:val="fr-FR"/>
        </w:rPr>
        <w:t>lon</w:t>
      </w:r>
      <w:r w:rsidR="00992C0C">
        <w:rPr>
          <w:noProof/>
          <w:lang w:val="fr-FR"/>
        </w:rPr>
        <w:t xml:space="preserve"> le </w:t>
      </w:r>
      <w:r w:rsidR="00992C0C" w:rsidRPr="00982192">
        <w:rPr>
          <w:noProof/>
          <w:lang w:val="fr-FR"/>
        </w:rPr>
        <w:t>RFC</w:t>
      </w:r>
      <w:r w:rsidR="005E48A2" w:rsidRPr="00982192">
        <w:rPr>
          <w:noProof/>
          <w:lang w:val="fr-FR"/>
        </w:rPr>
        <w:t xml:space="preserve"> 3986, </w:t>
      </w:r>
      <w:r w:rsidR="008B4A2D">
        <w:rPr>
          <w:noProof/>
          <w:lang w:val="fr-FR"/>
        </w:rPr>
        <w:t>la syntaxe d</w:t>
      </w:r>
      <w:r w:rsidR="00BB0A23">
        <w:rPr>
          <w:noProof/>
          <w:lang w:val="fr-FR"/>
        </w:rPr>
        <w:t>’</w:t>
      </w:r>
      <w:r w:rsidR="008B4A2D">
        <w:rPr>
          <w:noProof/>
          <w:lang w:val="fr-FR"/>
        </w:rPr>
        <w:t xml:space="preserve">un </w:t>
      </w:r>
      <w:r w:rsidR="005E48A2" w:rsidRPr="00982192">
        <w:rPr>
          <w:noProof/>
          <w:lang w:val="fr-FR"/>
        </w:rPr>
        <w:t xml:space="preserve">URI </w:t>
      </w:r>
      <w:r w:rsidR="008B4A2D">
        <w:rPr>
          <w:noProof/>
          <w:lang w:val="fr-FR"/>
        </w:rPr>
        <w:t>devrait être définie comme suit</w:t>
      </w:r>
      <w:r w:rsidR="00BB0A23">
        <w:rPr>
          <w:noProof/>
          <w:lang w:val="fr-FR"/>
        </w:rPr>
        <w:t> :</w:t>
      </w:r>
    </w:p>
    <w:p w14:paraId="5EFB9903" w14:textId="5BA3B7BE" w:rsidR="00992C0C" w:rsidRPr="00A21BF0" w:rsidRDefault="005E48A2" w:rsidP="00CE01DA">
      <w:pPr>
        <w:pStyle w:val="NormalWeb"/>
        <w:spacing w:before="170" w:beforeAutospacing="0" w:after="170" w:afterAutospacing="0"/>
        <w:ind w:left="630"/>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URI = &lt;</w:t>
      </w:r>
      <w:r w:rsidR="008B4A2D" w:rsidRPr="00A21BF0">
        <w:rPr>
          <w:rFonts w:ascii="Courier New" w:eastAsia="Times New Roman" w:hAnsi="Courier New" w:cs="Courier New"/>
          <w:noProof/>
          <w:szCs w:val="17"/>
          <w:lang w:val="fr-FR"/>
        </w:rPr>
        <w:t>mécanisme</w:t>
      </w:r>
      <w:r w:rsidRPr="00A21BF0">
        <w:rPr>
          <w:rFonts w:ascii="Courier New" w:eastAsia="Times New Roman" w:hAnsi="Courier New" w:cs="Courier New"/>
          <w:noProof/>
          <w:szCs w:val="17"/>
          <w:lang w:val="fr-FR"/>
        </w:rPr>
        <w:t>&gt; "</w:t>
      </w:r>
      <w:r w:rsidR="00B70D42" w:rsidRPr="00A21BF0">
        <w:rPr>
          <w:rFonts w:ascii="Courier New" w:eastAsia="Times New Roman" w:hAnsi="Courier New" w:cs="Courier New"/>
          <w:noProof/>
          <w:szCs w:val="17"/>
          <w:lang w:val="fr-FR"/>
        </w:rPr>
        <w:t> :</w:t>
      </w:r>
      <w:r w:rsidRPr="00A21BF0">
        <w:rPr>
          <w:rFonts w:ascii="Courier New" w:eastAsia="Times New Roman" w:hAnsi="Courier New" w:cs="Courier New"/>
          <w:noProof/>
          <w:szCs w:val="17"/>
          <w:lang w:val="fr-FR"/>
        </w:rPr>
        <w:t>//</w:t>
      </w:r>
      <w:r w:rsidR="00555419" w:rsidRPr="00A21BF0">
        <w:rPr>
          <w:rFonts w:ascii="Courier New" w:eastAsia="Times New Roman" w:hAnsi="Courier New" w:cs="Courier New"/>
          <w:noProof/>
          <w:szCs w:val="17"/>
          <w:lang w:val="fr-FR"/>
        </w:rPr>
        <w:t>"</w:t>
      </w:r>
      <w:r w:rsidRPr="00A21BF0">
        <w:rPr>
          <w:rFonts w:ascii="Courier New" w:eastAsia="Times New Roman" w:hAnsi="Courier New" w:cs="Courier New"/>
          <w:noProof/>
          <w:szCs w:val="17"/>
          <w:lang w:val="fr-FR"/>
        </w:rPr>
        <w:t xml:space="preserve"> &lt;aut</w:t>
      </w:r>
      <w:r w:rsidR="008B4A2D" w:rsidRPr="00A21BF0">
        <w:rPr>
          <w:rFonts w:ascii="Courier New" w:eastAsia="Times New Roman" w:hAnsi="Courier New" w:cs="Courier New"/>
          <w:noProof/>
          <w:szCs w:val="17"/>
          <w:lang w:val="fr-FR"/>
        </w:rPr>
        <w:t>orité</w:t>
      </w:r>
      <w:r w:rsidRPr="00A21BF0">
        <w:rPr>
          <w:rFonts w:ascii="Courier New" w:eastAsia="Times New Roman" w:hAnsi="Courier New" w:cs="Courier New"/>
          <w:noProof/>
          <w:szCs w:val="17"/>
          <w:lang w:val="fr-FR"/>
        </w:rPr>
        <w:t xml:space="preserve">&gt; </w:t>
      </w:r>
      <w:r w:rsidR="00555419" w:rsidRPr="00A21BF0">
        <w:rPr>
          <w:rFonts w:ascii="Courier New" w:eastAsia="Times New Roman" w:hAnsi="Courier New" w:cs="Courier New"/>
          <w:noProof/>
          <w:szCs w:val="17"/>
          <w:lang w:val="fr-FR"/>
        </w:rPr>
        <w:t>"</w:t>
      </w:r>
      <w:r w:rsidRPr="00A21BF0">
        <w:rPr>
          <w:rFonts w:ascii="Courier New" w:eastAsia="Times New Roman" w:hAnsi="Courier New" w:cs="Courier New"/>
          <w:noProof/>
          <w:szCs w:val="17"/>
          <w:lang w:val="fr-FR"/>
        </w:rPr>
        <w:t>/</w:t>
      </w:r>
      <w:r w:rsidR="00555419" w:rsidRPr="00A21BF0">
        <w:rPr>
          <w:rFonts w:ascii="Courier New" w:eastAsia="Times New Roman" w:hAnsi="Courier New" w:cs="Courier New"/>
          <w:noProof/>
          <w:szCs w:val="17"/>
          <w:lang w:val="fr-FR"/>
        </w:rPr>
        <w:t>"</w:t>
      </w:r>
      <w:r w:rsidRPr="00A21BF0">
        <w:rPr>
          <w:rFonts w:ascii="Courier New" w:eastAsia="Times New Roman" w:hAnsi="Courier New" w:cs="Courier New"/>
          <w:noProof/>
          <w:szCs w:val="17"/>
          <w:lang w:val="fr-FR"/>
        </w:rPr>
        <w:t xml:space="preserve"> &lt;</w:t>
      </w:r>
      <w:r w:rsidR="008B4A2D" w:rsidRPr="00A21BF0">
        <w:rPr>
          <w:rFonts w:ascii="Courier New" w:eastAsia="Times New Roman" w:hAnsi="Courier New" w:cs="Courier New"/>
          <w:noProof/>
          <w:szCs w:val="17"/>
          <w:lang w:val="fr-FR"/>
        </w:rPr>
        <w:t>chemin</w:t>
      </w:r>
      <w:r w:rsidR="00B42A22" w:rsidRPr="00A21BF0">
        <w:rPr>
          <w:rFonts w:ascii="Courier New" w:eastAsia="Times New Roman" w:hAnsi="Courier New" w:cs="Courier New"/>
          <w:noProof/>
          <w:szCs w:val="17"/>
          <w:lang w:val="fr-FR"/>
        </w:rPr>
        <w:t xml:space="preserve"> d</w:t>
      </w:r>
      <w:r w:rsidR="00BB0A23" w:rsidRPr="00A21BF0">
        <w:rPr>
          <w:rFonts w:ascii="Courier New" w:eastAsia="Times New Roman" w:hAnsi="Courier New" w:cs="Courier New"/>
          <w:noProof/>
          <w:szCs w:val="17"/>
          <w:lang w:val="fr-FR"/>
        </w:rPr>
        <w:t>’</w:t>
      </w:r>
      <w:r w:rsidR="00B42A22" w:rsidRPr="00A21BF0">
        <w:rPr>
          <w:rFonts w:ascii="Courier New" w:eastAsia="Times New Roman" w:hAnsi="Courier New" w:cs="Courier New"/>
          <w:noProof/>
          <w:szCs w:val="17"/>
          <w:lang w:val="fr-FR"/>
        </w:rPr>
        <w:t>accès</w:t>
      </w:r>
      <w:r w:rsidRPr="00A21BF0">
        <w:rPr>
          <w:rFonts w:ascii="Courier New" w:eastAsia="Times New Roman" w:hAnsi="Courier New" w:cs="Courier New"/>
          <w:noProof/>
          <w:szCs w:val="17"/>
          <w:lang w:val="fr-FR"/>
        </w:rPr>
        <w:t>&gt; {</w:t>
      </w:r>
      <w:r w:rsidR="00555419" w:rsidRPr="00A21BF0">
        <w:rPr>
          <w:rFonts w:ascii="Courier New" w:eastAsia="Times New Roman" w:hAnsi="Courier New" w:cs="Courier New"/>
          <w:noProof/>
          <w:szCs w:val="17"/>
          <w:lang w:val="fr-FR"/>
        </w:rPr>
        <w:t>"</w:t>
      </w:r>
      <w:r w:rsidRPr="00A21BF0">
        <w:rPr>
          <w:rFonts w:ascii="Courier New" w:eastAsia="Times New Roman" w:hAnsi="Courier New" w:cs="Courier New"/>
          <w:noProof/>
          <w:szCs w:val="17"/>
          <w:lang w:val="fr-FR"/>
        </w:rPr>
        <w:t>?</w:t>
      </w:r>
      <w:r w:rsidR="00555419" w:rsidRPr="00A21BF0">
        <w:rPr>
          <w:rFonts w:ascii="Courier New" w:eastAsia="Times New Roman" w:hAnsi="Courier New" w:cs="Courier New"/>
          <w:noProof/>
          <w:szCs w:val="17"/>
          <w:lang w:val="fr-FR"/>
        </w:rPr>
        <w:t>"</w:t>
      </w:r>
      <w:r w:rsidRPr="00A21BF0">
        <w:rPr>
          <w:rFonts w:ascii="Courier New" w:eastAsia="Times New Roman" w:hAnsi="Courier New" w:cs="Courier New"/>
          <w:noProof/>
          <w:szCs w:val="17"/>
          <w:lang w:val="fr-FR"/>
        </w:rPr>
        <w:t xml:space="preserve"> </w:t>
      </w:r>
      <w:r w:rsidR="008B4A2D" w:rsidRPr="00A21BF0">
        <w:rPr>
          <w:rFonts w:ascii="Courier New" w:eastAsia="Times New Roman" w:hAnsi="Courier New" w:cs="Courier New"/>
          <w:noProof/>
          <w:szCs w:val="17"/>
          <w:lang w:val="fr-FR"/>
        </w:rPr>
        <w:t>requête</w:t>
      </w:r>
      <w:r w:rsidRPr="00A21BF0">
        <w:rPr>
          <w:rFonts w:ascii="Courier New" w:eastAsia="Times New Roman" w:hAnsi="Courier New" w:cs="Courier New"/>
          <w:noProof/>
          <w:szCs w:val="17"/>
          <w:lang w:val="fr-FR"/>
        </w:rPr>
        <w:t>}</w:t>
      </w:r>
    </w:p>
    <w:p w14:paraId="37F92413" w14:textId="34F2C1C9" w:rsidR="007215E4" w:rsidRPr="00A21BF0" w:rsidRDefault="008B4A2D" w:rsidP="00CE01DA">
      <w:pPr>
        <w:pStyle w:val="NormalWeb"/>
        <w:spacing w:before="170" w:beforeAutospacing="0" w:after="170" w:afterAutospacing="0"/>
        <w:ind w:left="630"/>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aut</w:t>
      </w:r>
      <w:r w:rsidR="007215E4" w:rsidRPr="00A21BF0">
        <w:rPr>
          <w:rFonts w:ascii="Courier New" w:eastAsia="Times New Roman" w:hAnsi="Courier New" w:cs="Courier New"/>
          <w:noProof/>
          <w:szCs w:val="17"/>
          <w:lang w:val="fr-FR"/>
        </w:rPr>
        <w:t>orit</w:t>
      </w:r>
      <w:r w:rsidRPr="00A21BF0">
        <w:rPr>
          <w:rFonts w:ascii="Courier New" w:eastAsia="Times New Roman" w:hAnsi="Courier New" w:cs="Courier New"/>
          <w:noProof/>
          <w:szCs w:val="17"/>
          <w:lang w:val="fr-FR"/>
        </w:rPr>
        <w:t>é</w:t>
      </w:r>
      <w:r w:rsidR="007215E4" w:rsidRPr="00A21BF0">
        <w:rPr>
          <w:rFonts w:ascii="Courier New" w:eastAsia="Times New Roman" w:hAnsi="Courier New" w:cs="Courier New"/>
          <w:noProof/>
          <w:szCs w:val="17"/>
          <w:lang w:val="fr-FR"/>
        </w:rPr>
        <w:t xml:space="preserve"> = </w:t>
      </w:r>
      <w:r w:rsidR="00A0149A" w:rsidRPr="00A21BF0">
        <w:rPr>
          <w:rFonts w:ascii="Courier New" w:eastAsia="Times New Roman" w:hAnsi="Courier New" w:cs="Courier New"/>
          <w:noProof/>
          <w:szCs w:val="17"/>
          <w:lang w:val="fr-FR"/>
        </w:rPr>
        <w:t>{</w:t>
      </w:r>
      <w:r w:rsidR="007215E4" w:rsidRPr="00A21BF0">
        <w:rPr>
          <w:rFonts w:ascii="Courier New" w:eastAsia="Times New Roman" w:hAnsi="Courier New" w:cs="Courier New"/>
          <w:noProof/>
          <w:szCs w:val="17"/>
          <w:lang w:val="fr-FR"/>
        </w:rPr>
        <w:t>userinfo@</w:t>
      </w:r>
      <w:r w:rsidR="00A0149A" w:rsidRPr="00A21BF0">
        <w:rPr>
          <w:rFonts w:ascii="Courier New" w:eastAsia="Times New Roman" w:hAnsi="Courier New" w:cs="Courier New"/>
          <w:noProof/>
          <w:szCs w:val="17"/>
          <w:lang w:val="fr-FR"/>
        </w:rPr>
        <w:t>}</w:t>
      </w:r>
      <w:r w:rsidR="007215E4" w:rsidRPr="00A21BF0">
        <w:rPr>
          <w:rFonts w:ascii="Courier New" w:eastAsia="Times New Roman" w:hAnsi="Courier New" w:cs="Courier New"/>
          <w:noProof/>
          <w:szCs w:val="17"/>
          <w:lang w:val="fr-FR"/>
        </w:rPr>
        <w:t>h</w:t>
      </w:r>
      <w:r w:rsidRPr="00A21BF0">
        <w:rPr>
          <w:rFonts w:ascii="Courier New" w:eastAsia="Times New Roman" w:hAnsi="Courier New" w:cs="Courier New"/>
          <w:noProof/>
          <w:szCs w:val="17"/>
          <w:lang w:val="fr-FR"/>
        </w:rPr>
        <w:t>ôte</w:t>
      </w:r>
      <w:r w:rsidR="00A0149A" w:rsidRPr="00A21BF0">
        <w:rPr>
          <w:rFonts w:ascii="Courier New" w:eastAsia="Times New Roman" w:hAnsi="Courier New" w:cs="Courier New"/>
          <w:noProof/>
          <w:szCs w:val="17"/>
          <w:lang w:val="fr-FR"/>
        </w:rPr>
        <w:t>{</w:t>
      </w:r>
      <w:r w:rsidR="00B70D42" w:rsidRPr="00A21BF0">
        <w:rPr>
          <w:rFonts w:ascii="Courier New" w:eastAsia="Times New Roman" w:hAnsi="Courier New" w:cs="Courier New"/>
          <w:noProof/>
          <w:szCs w:val="17"/>
          <w:lang w:val="fr-FR"/>
        </w:rPr>
        <w:t> :</w:t>
      </w:r>
      <w:r w:rsidR="007215E4" w:rsidRPr="00A21BF0">
        <w:rPr>
          <w:rFonts w:ascii="Courier New" w:eastAsia="Times New Roman" w:hAnsi="Courier New" w:cs="Courier New"/>
          <w:noProof/>
          <w:szCs w:val="17"/>
          <w:lang w:val="fr-FR"/>
        </w:rPr>
        <w:t>port</w:t>
      </w:r>
      <w:r w:rsidR="00A0149A" w:rsidRPr="00A21BF0">
        <w:rPr>
          <w:rFonts w:ascii="Courier New" w:eastAsia="Times New Roman" w:hAnsi="Courier New" w:cs="Courier New"/>
          <w:noProof/>
          <w:szCs w:val="17"/>
          <w:lang w:val="fr-FR"/>
        </w:rPr>
        <w:t>}</w:t>
      </w:r>
    </w:p>
    <w:p w14:paraId="3565B493" w14:textId="77777777" w:rsidR="00BB0A23" w:rsidRDefault="008B4A2D" w:rsidP="00CE01DA">
      <w:pPr>
        <w:spacing w:before="170" w:after="170"/>
        <w:ind w:left="709"/>
        <w:rPr>
          <w:noProof/>
          <w:shd w:val="clear" w:color="auto" w:fill="F1EFEE"/>
          <w:lang w:val="fr-FR"/>
        </w:rPr>
      </w:pPr>
      <w:r>
        <w:rPr>
          <w:noProof/>
          <w:shd w:val="clear" w:color="auto" w:fill="F1EFEE"/>
          <w:lang w:val="fr-FR"/>
        </w:rPr>
        <w:t>Par exemple</w:t>
      </w:r>
      <w:r w:rsidR="005E48A2" w:rsidRPr="00982192">
        <w:rPr>
          <w:noProof/>
          <w:shd w:val="clear" w:color="auto" w:fill="F1EFEE"/>
          <w:lang w:val="fr-FR"/>
        </w:rPr>
        <w:t>, https://wipo.int/api/v1/patent</w:t>
      </w:r>
      <w:r w:rsidR="00C312EA" w:rsidRPr="00982192">
        <w:rPr>
          <w:noProof/>
          <w:shd w:val="clear" w:color="auto" w:fill="F1EFEE"/>
          <w:lang w:val="fr-FR"/>
        </w:rPr>
        <w:t>s</w:t>
      </w:r>
      <w:r w:rsidR="005E48A2" w:rsidRPr="00982192">
        <w:rPr>
          <w:noProof/>
          <w:shd w:val="clear" w:color="auto" w:fill="F1EFEE"/>
          <w:lang w:val="fr-FR"/>
        </w:rPr>
        <w:t>?</w:t>
      </w:r>
      <w:r w:rsidR="008A4FE8" w:rsidRPr="00982192">
        <w:rPr>
          <w:noProof/>
          <w:shd w:val="clear" w:color="auto" w:fill="F1EFEE"/>
          <w:lang w:val="fr-FR"/>
        </w:rPr>
        <w:t>sort</w:t>
      </w:r>
      <w:r w:rsidR="005E48A2" w:rsidRPr="00982192">
        <w:rPr>
          <w:noProof/>
          <w:shd w:val="clear" w:color="auto" w:fill="F1EFEE"/>
          <w:lang w:val="fr-FR"/>
        </w:rPr>
        <w:t>=id&amp;offset=10</w:t>
      </w:r>
    </w:p>
    <w:p w14:paraId="551499DA" w14:textId="77777777" w:rsidR="00A54BDD" w:rsidRPr="00A54BDD" w:rsidRDefault="00A54BDD" w:rsidP="00CE01DA">
      <w:pPr>
        <w:spacing w:before="170" w:after="170"/>
        <w:rPr>
          <w:shd w:val="clear" w:color="auto" w:fill="F1EFEE"/>
          <w:lang w:val="fr-CH"/>
        </w:rPr>
      </w:pPr>
      <w:r w:rsidRPr="00E407CA">
        <w:rPr>
          <w:lang w:val="fr-CH"/>
        </w:rPr>
        <w:t xml:space="preserve">                                 </w:t>
      </w:r>
      <w:r w:rsidRPr="00A54BDD">
        <w:rPr>
          <w:lang w:val="fr-CH"/>
        </w:rPr>
        <w:t>______/______/___________/________________</w:t>
      </w:r>
      <w:r w:rsidRPr="00A54BDD">
        <w:rPr>
          <w:shd w:val="clear" w:color="auto" w:fill="F1EFEE"/>
          <w:lang w:val="fr-CH"/>
        </w:rPr>
        <w:t>_/</w:t>
      </w:r>
    </w:p>
    <w:p w14:paraId="125F35C3" w14:textId="77777777" w:rsidR="00A54BDD" w:rsidRPr="00A54BDD" w:rsidRDefault="00A54BDD" w:rsidP="00CE01DA">
      <w:pPr>
        <w:spacing w:before="170" w:after="170"/>
        <w:rPr>
          <w:shd w:val="clear" w:color="auto" w:fill="F1EFEE"/>
          <w:lang w:val="fr-CH"/>
        </w:rPr>
      </w:pPr>
      <w:r w:rsidRPr="00A54BDD">
        <w:rPr>
          <w:lang w:val="fr-CH"/>
        </w:rPr>
        <w:t xml:space="preserve">                                     |             |                  |                  |</w:t>
      </w:r>
    </w:p>
    <w:p w14:paraId="677063B8" w14:textId="4331919C" w:rsidR="00992C0C" w:rsidRDefault="008B4A2D" w:rsidP="00CE01DA">
      <w:pPr>
        <w:pStyle w:val="NormalWeb"/>
        <w:spacing w:before="170" w:beforeAutospacing="0" w:after="170" w:afterAutospacing="0"/>
        <w:ind w:left="720"/>
        <w:rPr>
          <w:rFonts w:ascii="Courier New" w:eastAsia="Times New Roman" w:hAnsi="Courier New" w:cs="Courier New"/>
          <w:noProof/>
          <w:szCs w:val="17"/>
          <w:lang w:val="fr-FR"/>
        </w:rPr>
      </w:pPr>
      <w:r>
        <w:rPr>
          <w:rFonts w:ascii="Courier New" w:eastAsia="Times New Roman" w:hAnsi="Courier New" w:cs="Courier New"/>
          <w:noProof/>
          <w:szCs w:val="17"/>
          <w:lang w:val="fr-FR"/>
        </w:rPr>
        <w:t>paramètres</w:t>
      </w:r>
      <w:r w:rsidR="00BB0A23">
        <w:rPr>
          <w:rFonts w:ascii="Courier New" w:eastAsia="Times New Roman" w:hAnsi="Courier New" w:cs="Courier New"/>
          <w:noProof/>
          <w:szCs w:val="17"/>
          <w:lang w:val="fr-FR"/>
        </w:rPr>
        <w:t> :</w:t>
      </w:r>
      <w:r>
        <w:rPr>
          <w:rFonts w:ascii="Courier New" w:eastAsia="Times New Roman" w:hAnsi="Courier New" w:cs="Courier New"/>
          <w:noProof/>
          <w:szCs w:val="17"/>
          <w:lang w:val="fr-FR"/>
        </w:rPr>
        <w:t xml:space="preserve"> mécanisme</w:t>
      </w:r>
      <w:r w:rsidR="005E48A2" w:rsidRPr="00982192">
        <w:rPr>
          <w:rFonts w:ascii="Courier New" w:eastAsia="Times New Roman" w:hAnsi="Courier New" w:cs="Courier New"/>
          <w:noProof/>
          <w:szCs w:val="17"/>
          <w:lang w:val="fr-FR"/>
        </w:rPr>
        <w:t xml:space="preserve"> aut</w:t>
      </w:r>
      <w:r>
        <w:rPr>
          <w:rFonts w:ascii="Courier New" w:eastAsia="Times New Roman" w:hAnsi="Courier New" w:cs="Courier New"/>
          <w:noProof/>
          <w:szCs w:val="17"/>
          <w:lang w:val="fr-FR"/>
        </w:rPr>
        <w:t>orité</w:t>
      </w:r>
      <w:r w:rsidR="005E48A2" w:rsidRPr="00982192">
        <w:rPr>
          <w:rFonts w:ascii="Courier New" w:eastAsia="Times New Roman" w:hAnsi="Courier New" w:cs="Courier New"/>
          <w:noProof/>
          <w:szCs w:val="17"/>
          <w:lang w:val="fr-FR"/>
        </w:rPr>
        <w:t xml:space="preserve"> </w:t>
      </w:r>
      <w:r>
        <w:rPr>
          <w:rFonts w:ascii="Courier New" w:eastAsia="Times New Roman" w:hAnsi="Courier New" w:cs="Courier New"/>
          <w:noProof/>
          <w:szCs w:val="17"/>
          <w:lang w:val="fr-FR"/>
        </w:rPr>
        <w:t>chemin</w:t>
      </w:r>
      <w:r w:rsidR="00B42A22">
        <w:rPr>
          <w:rFonts w:ascii="Courier New" w:eastAsia="Times New Roman" w:hAnsi="Courier New" w:cs="Courier New"/>
          <w:noProof/>
          <w:szCs w:val="17"/>
          <w:lang w:val="fr-FR"/>
        </w:rPr>
        <w:t xml:space="preserve"> d</w:t>
      </w:r>
      <w:r w:rsidR="00BB0A23">
        <w:rPr>
          <w:rFonts w:ascii="Courier New" w:eastAsia="Times New Roman" w:hAnsi="Courier New" w:cs="Courier New"/>
          <w:noProof/>
          <w:szCs w:val="17"/>
          <w:lang w:val="fr-FR"/>
        </w:rPr>
        <w:t>’</w:t>
      </w:r>
      <w:r w:rsidR="00B42A22">
        <w:rPr>
          <w:rFonts w:ascii="Courier New" w:eastAsia="Times New Roman" w:hAnsi="Courier New" w:cs="Courier New"/>
          <w:noProof/>
          <w:szCs w:val="17"/>
          <w:lang w:val="fr-FR"/>
        </w:rPr>
        <w:t>accès</w:t>
      </w:r>
      <w:r w:rsidR="005E48A2" w:rsidRPr="00982192">
        <w:rPr>
          <w:rFonts w:ascii="Courier New" w:eastAsia="Times New Roman" w:hAnsi="Courier New" w:cs="Courier New"/>
          <w:noProof/>
          <w:szCs w:val="17"/>
          <w:lang w:val="fr-FR"/>
        </w:rPr>
        <w:t> </w:t>
      </w:r>
      <w:r>
        <w:rPr>
          <w:rFonts w:ascii="Courier New" w:eastAsia="Times New Roman" w:hAnsi="Courier New" w:cs="Courier New"/>
          <w:noProof/>
          <w:szCs w:val="17"/>
          <w:lang w:val="fr-FR"/>
        </w:rPr>
        <w:t>requête</w:t>
      </w:r>
    </w:p>
    <w:p w14:paraId="6DA7DBF7" w14:textId="76A89FB1" w:rsidR="005E48A2" w:rsidRPr="00982192" w:rsidRDefault="001446D6" w:rsidP="00CE01DA">
      <w:pPr>
        <w:spacing w:before="170" w:after="170"/>
        <w:rPr>
          <w:rFonts w:eastAsia="Times New Roman" w:cs="Arial"/>
          <w:noProof/>
          <w:szCs w:val="17"/>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8B4A2D">
        <w:rPr>
          <w:noProof/>
          <w:lang w:val="fr-FR"/>
        </w:rPr>
        <w:t xml:space="preserve">Le caractère </w:t>
      </w:r>
      <w:r w:rsidR="005E499D" w:rsidRPr="00982192">
        <w:rPr>
          <w:noProof/>
          <w:lang w:val="fr-FR"/>
        </w:rPr>
        <w:t xml:space="preserve">“/” </w:t>
      </w:r>
      <w:r w:rsidR="008B4A2D">
        <w:rPr>
          <w:noProof/>
          <w:lang w:val="fr-FR"/>
        </w:rPr>
        <w:t xml:space="preserve">est utilisé dans le chemin </w:t>
      </w:r>
      <w:r w:rsidR="00B42A22">
        <w:rPr>
          <w:noProof/>
          <w:lang w:val="fr-FR"/>
        </w:rPr>
        <w:t>d</w:t>
      </w:r>
      <w:r w:rsidR="00BB0A23">
        <w:rPr>
          <w:noProof/>
          <w:lang w:val="fr-FR"/>
        </w:rPr>
        <w:t>’</w:t>
      </w:r>
      <w:r w:rsidR="00B42A22">
        <w:rPr>
          <w:noProof/>
          <w:lang w:val="fr-FR"/>
        </w:rPr>
        <w:t xml:space="preserve">accès </w:t>
      </w:r>
      <w:r w:rsidR="008B4A2D">
        <w:rPr>
          <w:noProof/>
          <w:lang w:val="fr-FR"/>
        </w:rPr>
        <w:t>de l</w:t>
      </w:r>
      <w:r w:rsidR="00BB0A23">
        <w:rPr>
          <w:noProof/>
          <w:lang w:val="fr-FR"/>
        </w:rPr>
        <w:t>’</w:t>
      </w:r>
      <w:r w:rsidR="005E499D" w:rsidRPr="00982192">
        <w:rPr>
          <w:noProof/>
          <w:lang w:val="fr-FR"/>
        </w:rPr>
        <w:t xml:space="preserve">URI </w:t>
      </w:r>
      <w:r w:rsidR="008B4A2D">
        <w:rPr>
          <w:noProof/>
          <w:lang w:val="fr-FR"/>
        </w:rPr>
        <w:t>pour définir un rapport hiérarchique entre les ressources, mais le chemin ne doit pas s</w:t>
      </w:r>
      <w:r w:rsidR="00BB0A23">
        <w:rPr>
          <w:noProof/>
          <w:lang w:val="fr-FR"/>
        </w:rPr>
        <w:t>’</w:t>
      </w:r>
      <w:r w:rsidR="008B4A2D">
        <w:rPr>
          <w:noProof/>
          <w:lang w:val="fr-FR"/>
        </w:rPr>
        <w:t>achever sur un trait oblique car il ne fournit aucune valeur sémantique et peut être déroutant</w:t>
      </w:r>
      <w:r w:rsidR="005E499D" w:rsidRPr="00982192">
        <w:rPr>
          <w:noProof/>
          <w:lang w:val="fr-FR"/>
        </w:rPr>
        <w:t>.</w:t>
      </w:r>
    </w:p>
    <w:p w14:paraId="5BAE831F" w14:textId="429F9F85" w:rsidR="005E48A2" w:rsidRPr="00982192" w:rsidRDefault="005E48A2" w:rsidP="00CE01DA">
      <w:pPr>
        <w:spacing w:before="170" w:after="170"/>
        <w:ind w:left="567"/>
        <w:rPr>
          <w:rFonts w:eastAsia="Times New Roman" w:cs="Arial"/>
          <w:noProof/>
          <w:szCs w:val="17"/>
          <w:lang w:val="fr-FR"/>
        </w:rPr>
      </w:pPr>
      <w:r w:rsidRPr="00982192">
        <w:rPr>
          <w:noProof/>
          <w:lang w:val="fr-FR"/>
        </w:rPr>
        <w:t>[RS</w:t>
      </w:r>
      <w:r w:rsidR="00692E94" w:rsidRPr="00982192">
        <w:rPr>
          <w:noProof/>
          <w:lang w:val="fr-FR"/>
        </w:rPr>
        <w:t>G</w:t>
      </w:r>
      <w:r w:rsidR="00BB0A23">
        <w:rPr>
          <w:noProof/>
          <w:lang w:val="fr-FR"/>
        </w:rPr>
        <w:t>-</w:t>
      </w:r>
      <w:r w:rsidR="003D4616" w:rsidRPr="00982192">
        <w:rPr>
          <w:noProof/>
          <w:lang w:val="fr-FR"/>
        </w:rPr>
        <w:t>01</w:t>
      </w:r>
      <w:r w:rsidR="000B46F0">
        <w:rPr>
          <w:noProof/>
          <w:lang w:val="fr-FR"/>
        </w:rPr>
        <w:t>]</w:t>
      </w:r>
      <w:r w:rsidR="000B46F0">
        <w:rPr>
          <w:noProof/>
          <w:lang w:val="fr-FR"/>
        </w:rPr>
        <w:tab/>
      </w:r>
      <w:r w:rsidR="008B4A2D">
        <w:rPr>
          <w:noProof/>
          <w:lang w:val="fr-FR"/>
        </w:rPr>
        <w:t>Le caractère</w:t>
      </w:r>
      <w:r w:rsidRPr="00982192">
        <w:rPr>
          <w:noProof/>
          <w:lang w:val="fr-FR"/>
        </w:rPr>
        <w:t xml:space="preserve"> “/”</w:t>
      </w:r>
      <w:r w:rsidR="00564402" w:rsidRPr="00982192">
        <w:rPr>
          <w:noProof/>
          <w:lang w:val="fr-FR"/>
        </w:rPr>
        <w:t xml:space="preserve"> </w:t>
      </w:r>
      <w:r w:rsidR="008B4A2D">
        <w:rPr>
          <w:noProof/>
          <w:lang w:val="fr-FR"/>
        </w:rPr>
        <w:t xml:space="preserve">DOIT être utilisé dans le chemin </w:t>
      </w:r>
      <w:r w:rsidR="00B42A22">
        <w:rPr>
          <w:noProof/>
          <w:lang w:val="fr-FR"/>
        </w:rPr>
        <w:t>d</w:t>
      </w:r>
      <w:r w:rsidR="00BB0A23">
        <w:rPr>
          <w:noProof/>
          <w:lang w:val="fr-FR"/>
        </w:rPr>
        <w:t>’</w:t>
      </w:r>
      <w:r w:rsidR="00B42A22">
        <w:rPr>
          <w:noProof/>
          <w:lang w:val="fr-FR"/>
        </w:rPr>
        <w:t xml:space="preserve">accès </w:t>
      </w:r>
      <w:r w:rsidR="008B4A2D">
        <w:rPr>
          <w:noProof/>
          <w:lang w:val="fr-FR"/>
        </w:rPr>
        <w:t>de l</w:t>
      </w:r>
      <w:r w:rsidR="00BB0A23">
        <w:rPr>
          <w:noProof/>
          <w:lang w:val="fr-FR"/>
        </w:rPr>
        <w:t>’</w:t>
      </w:r>
      <w:r w:rsidR="00D06B41" w:rsidRPr="00982192">
        <w:rPr>
          <w:noProof/>
          <w:lang w:val="fr-FR"/>
        </w:rPr>
        <w:t xml:space="preserve">URI </w:t>
      </w:r>
      <w:r w:rsidR="008B4A2D">
        <w:rPr>
          <w:noProof/>
          <w:lang w:val="fr-FR"/>
        </w:rPr>
        <w:t>pour définir un rapport hiérarchique entre les ressources, mais le chemin NE DOIT PAS s</w:t>
      </w:r>
      <w:r w:rsidR="00BB0A23">
        <w:rPr>
          <w:noProof/>
          <w:lang w:val="fr-FR"/>
        </w:rPr>
        <w:t>’</w:t>
      </w:r>
      <w:r w:rsidR="008B4A2D">
        <w:rPr>
          <w:noProof/>
          <w:lang w:val="fr-FR"/>
        </w:rPr>
        <w:t>achever sur un trait oblique</w:t>
      </w:r>
      <w:r w:rsidRPr="00982192">
        <w:rPr>
          <w:noProof/>
          <w:lang w:val="fr-FR"/>
        </w:rPr>
        <w:t>.</w:t>
      </w:r>
    </w:p>
    <w:p w14:paraId="09CAD8DE" w14:textId="262EFDDD" w:rsidR="00992C0C" w:rsidRDefault="001446D6" w:rsidP="00CE01DA">
      <w:pPr>
        <w:spacing w:before="170" w:after="17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8B4A2D">
        <w:rPr>
          <w:noProof/>
          <w:lang w:val="fr-FR"/>
        </w:rPr>
        <w:t>Les URI</w:t>
      </w:r>
      <w:r w:rsidR="005E48A2" w:rsidRPr="00982192">
        <w:rPr>
          <w:noProof/>
          <w:lang w:val="fr-FR"/>
        </w:rPr>
        <w:t xml:space="preserve"> </w:t>
      </w:r>
      <w:r w:rsidR="008B4A2D">
        <w:rPr>
          <w:noProof/>
          <w:lang w:val="fr-FR"/>
        </w:rPr>
        <w:t>distinguent les majuscules et les minuscules, sauf pour les parties mécanisme et hô</w:t>
      </w:r>
      <w:r w:rsidR="00334310">
        <w:rPr>
          <w:noProof/>
          <w:lang w:val="fr-FR"/>
        </w:rPr>
        <w:t>te.  Pa</w:t>
      </w:r>
      <w:r w:rsidR="008B4A2D">
        <w:rPr>
          <w:noProof/>
          <w:lang w:val="fr-FR"/>
        </w:rPr>
        <w:t>r exemple</w:t>
      </w:r>
      <w:r w:rsidR="005E48A2" w:rsidRPr="00982192">
        <w:rPr>
          <w:noProof/>
          <w:lang w:val="fr-FR"/>
        </w:rPr>
        <w:t xml:space="preserve">, </w:t>
      </w:r>
      <w:r w:rsidR="008B4A2D">
        <w:rPr>
          <w:noProof/>
          <w:lang w:val="fr-FR"/>
        </w:rPr>
        <w:t xml:space="preserve">bien que </w:t>
      </w:r>
      <w:r w:rsidR="00673C08" w:rsidRPr="00982192">
        <w:rPr>
          <w:rStyle w:val="Hyperlink"/>
          <w:rFonts w:ascii="Courier New" w:hAnsi="Courier New" w:cs="Courier New"/>
          <w:noProof/>
          <w:lang w:val="fr-FR"/>
        </w:rPr>
        <w:t>https://wipo.int/api/my</w:t>
      </w:r>
      <w:r w:rsidR="00BB0A23">
        <w:rPr>
          <w:rStyle w:val="Hyperlink"/>
          <w:rFonts w:ascii="Courier New" w:hAnsi="Courier New" w:cs="Courier New"/>
          <w:noProof/>
          <w:lang w:val="fr-FR"/>
        </w:rPr>
        <w:t>-</w:t>
      </w:r>
      <w:r w:rsidR="00673C08" w:rsidRPr="00982192">
        <w:rPr>
          <w:rStyle w:val="Hyperlink"/>
          <w:rFonts w:ascii="Courier New" w:hAnsi="Courier New" w:cs="Courier New"/>
          <w:noProof/>
          <w:lang w:val="fr-FR"/>
        </w:rPr>
        <w:t>resources/uniqueId</w:t>
      </w:r>
      <w:r w:rsidR="00CD4D0F" w:rsidRPr="00982192">
        <w:rPr>
          <w:rFonts w:ascii="Courier New" w:hAnsi="Courier New" w:cs="Courier New"/>
          <w:noProof/>
          <w:lang w:val="fr-FR"/>
        </w:rPr>
        <w:t xml:space="preserve"> </w:t>
      </w:r>
      <w:r w:rsidR="008B4A2D">
        <w:rPr>
          <w:noProof/>
          <w:lang w:val="fr-FR"/>
        </w:rPr>
        <w:t>et</w:t>
      </w:r>
      <w:r w:rsidR="005E48A2" w:rsidRPr="00982192">
        <w:rPr>
          <w:noProof/>
          <w:lang w:val="fr-FR"/>
        </w:rPr>
        <w:t xml:space="preserve"> </w:t>
      </w:r>
      <w:r w:rsidR="00880EF7">
        <w:fldChar w:fldCharType="begin"/>
      </w:r>
      <w:r w:rsidR="00880EF7" w:rsidRPr="00C1783B">
        <w:rPr>
          <w:lang w:val="fr-CH"/>
          <w:rPrChange w:id="67" w:author="Author">
            <w:rPr/>
          </w:rPrChange>
        </w:rPr>
        <w:instrText>HYPERLINK "https://wipo.INT/api/my-resources/uniqueId"</w:instrText>
      </w:r>
      <w:r w:rsidR="00880EF7">
        <w:fldChar w:fldCharType="separate"/>
      </w:r>
      <w:r w:rsidR="00880EF7" w:rsidRPr="00982192">
        <w:rPr>
          <w:rStyle w:val="Hyperlink"/>
          <w:rFonts w:ascii="Courier New" w:hAnsi="Courier New" w:cs="Courier New"/>
          <w:noProof/>
          <w:lang w:val="fr-FR"/>
        </w:rPr>
        <w:t>https://wipo.INT/api/my</w:t>
      </w:r>
      <w:r w:rsidR="00BB0A23">
        <w:rPr>
          <w:rStyle w:val="Hyperlink"/>
          <w:rFonts w:ascii="Courier New" w:hAnsi="Courier New" w:cs="Courier New"/>
          <w:noProof/>
          <w:lang w:val="fr-FR"/>
        </w:rPr>
        <w:t>-</w:t>
      </w:r>
      <w:r w:rsidR="00880EF7" w:rsidRPr="00982192">
        <w:rPr>
          <w:rStyle w:val="Hyperlink"/>
          <w:rFonts w:ascii="Courier New" w:hAnsi="Courier New" w:cs="Courier New"/>
          <w:noProof/>
          <w:lang w:val="fr-FR"/>
        </w:rPr>
        <w:t>resources/uniqueId</w:t>
      </w:r>
      <w:r w:rsidR="00880EF7">
        <w:fldChar w:fldCharType="end"/>
      </w:r>
      <w:r w:rsidR="00880EF7" w:rsidRPr="00982192">
        <w:rPr>
          <w:rFonts w:ascii="Courier New" w:hAnsi="Courier New" w:cs="Courier New"/>
          <w:noProof/>
          <w:lang w:val="fr-FR"/>
        </w:rPr>
        <w:t xml:space="preserve"> </w:t>
      </w:r>
      <w:r w:rsidR="008B4A2D">
        <w:rPr>
          <w:noProof/>
          <w:lang w:val="fr-FR"/>
        </w:rPr>
        <w:t>soient identiques</w:t>
      </w:r>
      <w:r w:rsidR="005E48A2" w:rsidRPr="00982192">
        <w:rPr>
          <w:noProof/>
          <w:lang w:val="fr-FR"/>
        </w:rPr>
        <w:t xml:space="preserve">, </w:t>
      </w:r>
      <w:r w:rsidR="00A45AB0">
        <w:rPr>
          <w:noProof/>
          <w:lang w:val="fr-FR"/>
        </w:rPr>
        <w:t>ce n</w:t>
      </w:r>
      <w:r w:rsidR="00BB0A23">
        <w:rPr>
          <w:noProof/>
          <w:lang w:val="fr-FR"/>
        </w:rPr>
        <w:t>’</w:t>
      </w:r>
      <w:r w:rsidR="00A45AB0">
        <w:rPr>
          <w:noProof/>
          <w:lang w:val="fr-FR"/>
        </w:rPr>
        <w:t xml:space="preserve">est pas le cas de </w:t>
      </w:r>
      <w:r w:rsidR="00880EF7">
        <w:fldChar w:fldCharType="begin"/>
      </w:r>
      <w:r w:rsidR="00880EF7" w:rsidRPr="00C1783B">
        <w:rPr>
          <w:lang w:val="fr-CH"/>
          <w:rPrChange w:id="68" w:author="Author">
            <w:rPr/>
          </w:rPrChange>
        </w:rPr>
        <w:instrText>HYPERLINK "https://wipo.int/api/my-resources/uniqueid"</w:instrText>
      </w:r>
      <w:r w:rsidR="00880EF7">
        <w:fldChar w:fldCharType="separate"/>
      </w:r>
      <w:r w:rsidR="00880EF7" w:rsidRPr="00982192">
        <w:rPr>
          <w:rStyle w:val="Hyperlink"/>
          <w:rFonts w:ascii="Courier New" w:hAnsi="Courier New" w:cs="Courier New"/>
          <w:noProof/>
          <w:lang w:val="fr-FR"/>
        </w:rPr>
        <w:t>https://wipo.int/api/my</w:t>
      </w:r>
      <w:r w:rsidR="00BB0A23">
        <w:rPr>
          <w:rStyle w:val="Hyperlink"/>
          <w:rFonts w:ascii="Courier New" w:hAnsi="Courier New" w:cs="Courier New"/>
          <w:noProof/>
          <w:lang w:val="fr-FR"/>
        </w:rPr>
        <w:t>-</w:t>
      </w:r>
      <w:r w:rsidR="00880EF7" w:rsidRPr="00982192">
        <w:rPr>
          <w:rStyle w:val="Hyperlink"/>
          <w:rFonts w:ascii="Courier New" w:hAnsi="Courier New" w:cs="Courier New"/>
          <w:noProof/>
          <w:lang w:val="fr-FR"/>
        </w:rPr>
        <w:t>resources/uniqueid</w:t>
      </w:r>
      <w:r w:rsidR="00880EF7">
        <w:fldChar w:fldCharType="end"/>
      </w:r>
      <w:r w:rsidR="005E48A2" w:rsidRPr="00982192">
        <w:rPr>
          <w:noProof/>
          <w:lang w:val="fr-FR"/>
        </w:rPr>
        <w:t xml:space="preserve">. </w:t>
      </w:r>
      <w:r w:rsidR="00B97F95" w:rsidRPr="00982192">
        <w:rPr>
          <w:noProof/>
          <w:lang w:val="fr-FR"/>
        </w:rPr>
        <w:t xml:space="preserve"> </w:t>
      </w:r>
      <w:r w:rsidR="008B4A2D">
        <w:rPr>
          <w:noProof/>
          <w:lang w:val="fr-FR"/>
        </w:rPr>
        <w:t xml:space="preserve">Pour les noms de ressources, les conventions des </w:t>
      </w:r>
      <w:r w:rsidR="008B4A2D">
        <w:rPr>
          <w:rFonts w:eastAsia="Times New Roman" w:cs="Arial"/>
          <w:noProof/>
          <w:szCs w:val="17"/>
          <w:lang w:val="fr-FR"/>
        </w:rPr>
        <w:t>polices de caractères k</w:t>
      </w:r>
      <w:r w:rsidR="008B4A2D" w:rsidRPr="00E8543F">
        <w:rPr>
          <w:rFonts w:eastAsia="Times New Roman" w:cs="Arial"/>
          <w:noProof/>
          <w:szCs w:val="17"/>
          <w:lang w:val="fr-FR"/>
        </w:rPr>
        <w:t>ebab</w:t>
      </w:r>
      <w:r w:rsidR="008B4A2D">
        <w:rPr>
          <w:rFonts w:eastAsia="Times New Roman" w:cs="Arial"/>
          <w:noProof/>
          <w:szCs w:val="17"/>
          <w:lang w:val="fr-FR"/>
        </w:rPr>
        <w:t xml:space="preserve"> et de</w:t>
      </w:r>
      <w:r w:rsidR="005E48A2" w:rsidRPr="00982192">
        <w:rPr>
          <w:noProof/>
          <w:lang w:val="fr-FR"/>
        </w:rPr>
        <w:t xml:space="preserve"> </w:t>
      </w:r>
      <w:r w:rsidR="008B4A2D" w:rsidRPr="00B61C22">
        <w:rPr>
          <w:rFonts w:eastAsia="Times New Roman" w:cs="Arial"/>
          <w:noProof/>
          <w:szCs w:val="17"/>
          <w:lang w:val="fr-FR"/>
        </w:rPr>
        <w:t>caractèr</w:t>
      </w:r>
      <w:r w:rsidR="008B4A2D">
        <w:rPr>
          <w:rFonts w:eastAsia="Times New Roman" w:cs="Arial"/>
          <w:noProof/>
          <w:szCs w:val="17"/>
          <w:lang w:val="fr-FR"/>
        </w:rPr>
        <w:t xml:space="preserve">es bas de casse de type </w:t>
      </w:r>
      <w:r w:rsidR="00992C0C">
        <w:rPr>
          <w:rFonts w:eastAsia="Times New Roman" w:cs="Arial"/>
          <w:noProof/>
          <w:szCs w:val="17"/>
          <w:lang w:val="fr-FR"/>
        </w:rPr>
        <w:t>“c</w:t>
      </w:r>
      <w:r w:rsidR="008B4A2D">
        <w:rPr>
          <w:rFonts w:eastAsia="Times New Roman" w:cs="Arial"/>
          <w:noProof/>
          <w:szCs w:val="17"/>
          <w:lang w:val="fr-FR"/>
        </w:rPr>
        <w:t xml:space="preserve">amel” </w:t>
      </w:r>
      <w:r w:rsidR="005E48A2" w:rsidRPr="00982192">
        <w:rPr>
          <w:noProof/>
          <w:lang w:val="fr-FR"/>
        </w:rPr>
        <w:t>pr</w:t>
      </w:r>
      <w:r w:rsidR="008B4A2D">
        <w:rPr>
          <w:noProof/>
          <w:lang w:val="fr-FR"/>
        </w:rPr>
        <w:t>ésentent une bonne lisibilité et étab</w:t>
      </w:r>
      <w:r w:rsidR="001F22DF">
        <w:rPr>
          <w:noProof/>
          <w:lang w:val="fr-FR"/>
        </w:rPr>
        <w:t>li</w:t>
      </w:r>
      <w:r w:rsidR="008B4A2D">
        <w:rPr>
          <w:noProof/>
          <w:lang w:val="fr-FR"/>
        </w:rPr>
        <w:t xml:space="preserve">ssent la correspondance entre les noms de ressources et les </w:t>
      </w:r>
      <w:r w:rsidR="005E48A2" w:rsidRPr="00982192">
        <w:rPr>
          <w:noProof/>
          <w:lang w:val="fr-FR"/>
        </w:rPr>
        <w:t>entit</w:t>
      </w:r>
      <w:r w:rsidR="008B4A2D">
        <w:rPr>
          <w:noProof/>
          <w:lang w:val="fr-FR"/>
        </w:rPr>
        <w:t>é</w:t>
      </w:r>
      <w:r w:rsidR="005E48A2" w:rsidRPr="00982192">
        <w:rPr>
          <w:noProof/>
          <w:lang w:val="fr-FR"/>
        </w:rPr>
        <w:t xml:space="preserve">s </w:t>
      </w:r>
      <w:r w:rsidR="008B4A2D">
        <w:rPr>
          <w:noProof/>
          <w:lang w:val="fr-FR"/>
        </w:rPr>
        <w:t xml:space="preserve">dans les langages de programmation avec une simple </w:t>
      </w:r>
      <w:r w:rsidR="005E48A2" w:rsidRPr="00982192">
        <w:rPr>
          <w:noProof/>
          <w:lang w:val="fr-FR"/>
        </w:rPr>
        <w:t>transformati</w:t>
      </w:r>
      <w:r w:rsidR="00334310" w:rsidRPr="00982192">
        <w:rPr>
          <w:noProof/>
          <w:lang w:val="fr-FR"/>
        </w:rPr>
        <w:t>on</w:t>
      </w:r>
      <w:r w:rsidR="00334310">
        <w:rPr>
          <w:noProof/>
          <w:lang w:val="fr-FR"/>
        </w:rPr>
        <w:t>.  Po</w:t>
      </w:r>
      <w:r w:rsidR="008B4A2D">
        <w:rPr>
          <w:noProof/>
          <w:lang w:val="fr-FR"/>
        </w:rPr>
        <w:t>ur les paramètres relatifs aux requêtes</w:t>
      </w:r>
      <w:r w:rsidR="005E48A2" w:rsidRPr="00982192">
        <w:rPr>
          <w:noProof/>
          <w:lang w:val="fr-FR"/>
        </w:rPr>
        <w:t xml:space="preserve">, </w:t>
      </w:r>
      <w:r w:rsidR="008B4A2D">
        <w:rPr>
          <w:noProof/>
          <w:lang w:val="fr-FR"/>
        </w:rPr>
        <w:t xml:space="preserve">les </w:t>
      </w:r>
      <w:r w:rsidR="008B4A2D" w:rsidRPr="00B61C22">
        <w:rPr>
          <w:rFonts w:eastAsia="Times New Roman" w:cs="Arial"/>
          <w:noProof/>
          <w:szCs w:val="17"/>
          <w:lang w:val="fr-FR"/>
        </w:rPr>
        <w:t>caractèr</w:t>
      </w:r>
      <w:r w:rsidR="008B4A2D">
        <w:rPr>
          <w:rFonts w:eastAsia="Times New Roman" w:cs="Arial"/>
          <w:noProof/>
          <w:szCs w:val="17"/>
          <w:lang w:val="fr-FR"/>
        </w:rPr>
        <w:t xml:space="preserve">es bas de casse de type </w:t>
      </w:r>
      <w:r w:rsidR="00992C0C">
        <w:rPr>
          <w:rFonts w:eastAsia="Times New Roman" w:cs="Arial"/>
          <w:noProof/>
          <w:szCs w:val="17"/>
          <w:lang w:val="fr-FR"/>
        </w:rPr>
        <w:t>“c</w:t>
      </w:r>
      <w:r w:rsidR="008B4A2D">
        <w:rPr>
          <w:rFonts w:eastAsia="Times New Roman" w:cs="Arial"/>
          <w:noProof/>
          <w:szCs w:val="17"/>
          <w:lang w:val="fr-FR"/>
        </w:rPr>
        <w:t>amel” devraient être utilis</w:t>
      </w:r>
      <w:r w:rsidR="00334310">
        <w:rPr>
          <w:rFonts w:eastAsia="Times New Roman" w:cs="Arial"/>
          <w:noProof/>
          <w:szCs w:val="17"/>
          <w:lang w:val="fr-FR"/>
        </w:rPr>
        <w:t xml:space="preserve">és.  </w:t>
      </w:r>
      <w:r w:rsidR="00334310">
        <w:rPr>
          <w:noProof/>
          <w:lang w:val="fr-FR"/>
        </w:rPr>
        <w:t>Pa</w:t>
      </w:r>
      <w:r w:rsidR="008B4A2D">
        <w:rPr>
          <w:noProof/>
          <w:lang w:val="fr-FR"/>
        </w:rPr>
        <w:t>r exemple</w:t>
      </w:r>
      <w:r w:rsidR="005E48A2" w:rsidRPr="00982192">
        <w:rPr>
          <w:noProof/>
          <w:lang w:val="fr-FR"/>
        </w:rPr>
        <w:t xml:space="preserve">, </w:t>
      </w:r>
      <w:r w:rsidR="00880EF7">
        <w:fldChar w:fldCharType="begin"/>
      </w:r>
      <w:r w:rsidR="00880EF7" w:rsidRPr="00C1783B">
        <w:rPr>
          <w:lang w:val="fr-CH"/>
          <w:rPrChange w:id="69" w:author="Author">
            <w:rPr/>
          </w:rPrChange>
        </w:rPr>
        <w:instrText>HYPERLINK "https://wipo.int/api/v1/inventors?firstName=John"</w:instrText>
      </w:r>
      <w:r w:rsidR="00880EF7">
        <w:fldChar w:fldCharType="separate"/>
      </w:r>
      <w:r w:rsidR="00880EF7" w:rsidRPr="00982192">
        <w:rPr>
          <w:rStyle w:val="Hyperlink"/>
          <w:rFonts w:ascii="Courier New" w:hAnsi="Courier New" w:cs="Courier New"/>
          <w:noProof/>
          <w:lang w:val="fr-FR"/>
        </w:rPr>
        <w:t>https://wipo.int/api/v1/inventors?firstName=John</w:t>
      </w:r>
      <w:r w:rsidR="00880EF7">
        <w:fldChar w:fldCharType="end"/>
      </w:r>
      <w:r w:rsidR="005E48A2" w:rsidRPr="00982192">
        <w:rPr>
          <w:rFonts w:ascii="Courier New" w:hAnsi="Courier New" w:cs="Courier New"/>
          <w:noProof/>
          <w:lang w:val="fr-FR"/>
        </w:rPr>
        <w:t xml:space="preserve">. </w:t>
      </w:r>
      <w:r w:rsidR="002D56D3">
        <w:rPr>
          <w:rFonts w:ascii="Courier New" w:hAnsi="Courier New" w:cs="Courier New"/>
          <w:noProof/>
          <w:lang w:val="fr-FR"/>
        </w:rPr>
        <w:t xml:space="preserve"> </w:t>
      </w:r>
      <w:r w:rsidR="008B4A2D">
        <w:rPr>
          <w:noProof/>
          <w:lang w:val="fr-FR"/>
        </w:rPr>
        <w:t>Les noms de ressources et le</w:t>
      </w:r>
      <w:ins w:id="70" w:author="Author">
        <w:r w:rsidR="008C7DEE">
          <w:rPr>
            <w:noProof/>
            <w:lang w:val="fr-FR"/>
          </w:rPr>
          <w:t>s</w:t>
        </w:r>
      </w:ins>
      <w:r w:rsidR="008B4A2D">
        <w:rPr>
          <w:noProof/>
          <w:lang w:val="fr-FR"/>
        </w:rPr>
        <w:t xml:space="preserve"> paramètre</w:t>
      </w:r>
      <w:ins w:id="71" w:author="Author">
        <w:r w:rsidR="008C7DEE">
          <w:rPr>
            <w:noProof/>
            <w:lang w:val="fr-FR"/>
          </w:rPr>
          <w:t>s</w:t>
        </w:r>
      </w:ins>
      <w:r w:rsidR="008B4A2D">
        <w:rPr>
          <w:noProof/>
          <w:lang w:val="fr-FR"/>
        </w:rPr>
        <w:t xml:space="preserve"> de la requête distinguent tous les majuscules et les minuscul</w:t>
      </w:r>
      <w:r w:rsidR="00334310">
        <w:rPr>
          <w:noProof/>
          <w:lang w:val="fr-FR"/>
        </w:rPr>
        <w:t>es.  On</w:t>
      </w:r>
      <w:r w:rsidR="008B4A2D">
        <w:rPr>
          <w:noProof/>
          <w:lang w:val="fr-FR"/>
        </w:rPr>
        <w:t xml:space="preserve"> notera que les noms de ressources et le</w:t>
      </w:r>
      <w:r w:rsidR="001F22DF">
        <w:rPr>
          <w:noProof/>
          <w:lang w:val="fr-FR"/>
        </w:rPr>
        <w:t>s noms de paramètres de requête peuvent être abrégés</w:t>
      </w:r>
      <w:r w:rsidR="00624C8F" w:rsidRPr="00982192">
        <w:rPr>
          <w:noProof/>
          <w:lang w:val="fr-FR"/>
        </w:rPr>
        <w:t>.</w:t>
      </w:r>
    </w:p>
    <w:p w14:paraId="1BA81699" w14:textId="75C1CE3B" w:rsidR="005E48A2" w:rsidRPr="00982192" w:rsidRDefault="001446D6" w:rsidP="00CE01DA">
      <w:pPr>
        <w:keepNext/>
        <w:keepLines/>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F22DF">
        <w:rPr>
          <w:rFonts w:eastAsia="Times New Roman" w:cs="Arial"/>
          <w:noProof/>
          <w:szCs w:val="17"/>
          <w:lang w:val="fr-FR"/>
        </w:rPr>
        <w:t xml:space="preserve">Une API Web </w:t>
      </w:r>
      <w:r w:rsidR="0069255A" w:rsidRPr="00982192">
        <w:rPr>
          <w:rFonts w:eastAsia="Times New Roman" w:cs="Arial"/>
          <w:noProof/>
          <w:szCs w:val="17"/>
          <w:lang w:val="fr-FR"/>
        </w:rPr>
        <w:t>R</w:t>
      </w:r>
      <w:r w:rsidR="00CB2514" w:rsidRPr="00982192">
        <w:rPr>
          <w:rFonts w:eastAsia="Times New Roman" w:cs="Arial"/>
          <w:noProof/>
          <w:szCs w:val="17"/>
          <w:lang w:val="fr-FR"/>
        </w:rPr>
        <w:t>E</w:t>
      </w:r>
      <w:r w:rsidR="0069255A" w:rsidRPr="00982192">
        <w:rPr>
          <w:rFonts w:eastAsia="Times New Roman" w:cs="Arial"/>
          <w:noProof/>
          <w:szCs w:val="17"/>
          <w:lang w:val="fr-FR"/>
        </w:rPr>
        <w:t>STful</w:t>
      </w:r>
      <w:r w:rsidR="005E48A2" w:rsidRPr="00982192">
        <w:rPr>
          <w:rFonts w:eastAsia="Times New Roman" w:cs="Arial"/>
          <w:noProof/>
          <w:szCs w:val="17"/>
          <w:lang w:val="fr-FR"/>
        </w:rPr>
        <w:t xml:space="preserve"> </w:t>
      </w:r>
      <w:r w:rsidR="001F22DF">
        <w:rPr>
          <w:rFonts w:eastAsia="Times New Roman" w:cs="Arial"/>
          <w:noProof/>
          <w:szCs w:val="17"/>
          <w:lang w:val="fr-FR"/>
        </w:rPr>
        <w:t>peut avoir des mots arguments</w:t>
      </w:r>
      <w:r w:rsidR="00BB0A23">
        <w:rPr>
          <w:rFonts w:eastAsia="Times New Roman" w:cs="Arial"/>
          <w:noProof/>
          <w:szCs w:val="17"/>
          <w:lang w:val="fr-FR"/>
        </w:rPr>
        <w:t> :</w:t>
      </w:r>
    </w:p>
    <w:p w14:paraId="1A77B77D" w14:textId="211D1609" w:rsidR="005E48A2" w:rsidRPr="00982192" w:rsidRDefault="0023485C" w:rsidP="00876BA8">
      <w:pPr>
        <w:pStyle w:val="ListParagraph"/>
        <w:numPr>
          <w:ilvl w:val="0"/>
          <w:numId w:val="21"/>
        </w:numPr>
        <w:rPr>
          <w:noProof/>
          <w:lang w:val="fr-FR"/>
        </w:rPr>
      </w:pPr>
      <w:r>
        <w:rPr>
          <w:noProof/>
          <w:lang w:val="fr-FR"/>
        </w:rPr>
        <w:t xml:space="preserve">dans </w:t>
      </w:r>
      <w:r w:rsidR="001F22DF">
        <w:rPr>
          <w:noProof/>
          <w:lang w:val="fr-FR"/>
        </w:rPr>
        <w:t>le paramètre de requête</w:t>
      </w:r>
      <w:r w:rsidR="005E48A2" w:rsidRPr="00982192">
        <w:rPr>
          <w:noProof/>
          <w:lang w:val="fr-FR"/>
        </w:rPr>
        <w:t xml:space="preserve">; </w:t>
      </w:r>
      <w:r w:rsidR="002D56D3">
        <w:rPr>
          <w:noProof/>
          <w:lang w:val="fr-FR"/>
        </w:rPr>
        <w:t xml:space="preserve"> </w:t>
      </w:r>
      <w:r w:rsidR="001F22DF">
        <w:rPr>
          <w:noProof/>
          <w:lang w:val="fr-FR"/>
        </w:rPr>
        <w:t>par exemple</w:t>
      </w:r>
      <w:r w:rsidR="005E48A2" w:rsidRPr="00982192">
        <w:rPr>
          <w:noProof/>
          <w:lang w:val="fr-FR"/>
        </w:rPr>
        <w:t>, /invent</w:t>
      </w:r>
      <w:r w:rsidR="001F22DF">
        <w:rPr>
          <w:noProof/>
          <w:lang w:val="fr-FR"/>
        </w:rPr>
        <w:t>eu</w:t>
      </w:r>
      <w:r w:rsidR="005E48A2" w:rsidRPr="00982192">
        <w:rPr>
          <w:noProof/>
          <w:lang w:val="fr-FR"/>
        </w:rPr>
        <w:t>rs?id=1;</w:t>
      </w:r>
    </w:p>
    <w:p w14:paraId="530A5B02" w14:textId="1FC2DE8D" w:rsidR="005E48A2" w:rsidRPr="00982192" w:rsidRDefault="00CB4F1A" w:rsidP="00876BA8">
      <w:pPr>
        <w:pStyle w:val="ListParagraph"/>
        <w:numPr>
          <w:ilvl w:val="0"/>
          <w:numId w:val="21"/>
        </w:numPr>
        <w:rPr>
          <w:noProof/>
          <w:lang w:val="fr-FR"/>
        </w:rPr>
      </w:pPr>
      <w:r>
        <w:rPr>
          <w:noProof/>
          <w:lang w:val="fr-FR"/>
        </w:rPr>
        <w:t xml:space="preserve">dans </w:t>
      </w:r>
      <w:r w:rsidR="001F22DF">
        <w:rPr>
          <w:noProof/>
          <w:lang w:val="fr-FR"/>
        </w:rPr>
        <w:t>le paramètre d</w:t>
      </w:r>
      <w:r w:rsidR="00BB0A23">
        <w:rPr>
          <w:noProof/>
          <w:lang w:val="fr-FR"/>
        </w:rPr>
        <w:t>’</w:t>
      </w:r>
      <w:r w:rsidR="001F22DF">
        <w:rPr>
          <w:noProof/>
          <w:lang w:val="fr-FR"/>
        </w:rPr>
        <w:t xml:space="preserve">un segment de chemin </w:t>
      </w:r>
      <w:r w:rsidR="00A45AB0">
        <w:rPr>
          <w:noProof/>
          <w:lang w:val="fr-FR"/>
        </w:rPr>
        <w:t>d</w:t>
      </w:r>
      <w:r w:rsidR="00BB0A23">
        <w:rPr>
          <w:noProof/>
          <w:lang w:val="fr-FR"/>
        </w:rPr>
        <w:t>’</w:t>
      </w:r>
      <w:r w:rsidR="00A45AB0">
        <w:rPr>
          <w:noProof/>
          <w:lang w:val="fr-FR"/>
        </w:rPr>
        <w:t xml:space="preserve">accès </w:t>
      </w:r>
      <w:r w:rsidR="001F22DF">
        <w:rPr>
          <w:noProof/>
          <w:lang w:val="fr-FR"/>
        </w:rPr>
        <w:t>de l</w:t>
      </w:r>
      <w:r w:rsidR="00BB0A23">
        <w:rPr>
          <w:noProof/>
          <w:lang w:val="fr-FR"/>
        </w:rPr>
        <w:t>’</w:t>
      </w:r>
      <w:r w:rsidR="005E48A2" w:rsidRPr="00982192">
        <w:rPr>
          <w:noProof/>
          <w:lang w:val="fr-FR"/>
        </w:rPr>
        <w:t xml:space="preserve">URI, </w:t>
      </w:r>
      <w:r w:rsidR="001F22DF">
        <w:rPr>
          <w:noProof/>
          <w:lang w:val="fr-FR"/>
        </w:rPr>
        <w:t>par exemple, /inventeu</w:t>
      </w:r>
      <w:r w:rsidR="005E48A2" w:rsidRPr="00982192">
        <w:rPr>
          <w:noProof/>
          <w:lang w:val="fr-FR"/>
        </w:rPr>
        <w:t xml:space="preserve">rs/1; </w:t>
      </w:r>
      <w:r w:rsidR="002D56D3">
        <w:rPr>
          <w:noProof/>
          <w:lang w:val="fr-FR"/>
        </w:rPr>
        <w:t xml:space="preserve"> </w:t>
      </w:r>
      <w:r w:rsidR="001F22DF">
        <w:rPr>
          <w:noProof/>
          <w:lang w:val="fr-FR"/>
        </w:rPr>
        <w:t>et</w:t>
      </w:r>
    </w:p>
    <w:p w14:paraId="4F523112" w14:textId="0F5CB70A" w:rsidR="005E48A2" w:rsidRPr="00982192" w:rsidRDefault="00CB4F1A" w:rsidP="00876BA8">
      <w:pPr>
        <w:pStyle w:val="ListParagraph"/>
        <w:numPr>
          <w:ilvl w:val="0"/>
          <w:numId w:val="21"/>
        </w:numPr>
        <w:rPr>
          <w:noProof/>
          <w:lang w:val="fr-FR"/>
        </w:rPr>
      </w:pPr>
      <w:r>
        <w:rPr>
          <w:noProof/>
          <w:lang w:val="fr-FR"/>
        </w:rPr>
        <w:t xml:space="preserve">dans </w:t>
      </w:r>
      <w:r w:rsidR="001F22DF">
        <w:rPr>
          <w:noProof/>
          <w:lang w:val="fr-FR"/>
        </w:rPr>
        <w:t xml:space="preserve">la charge utile de la requête, comme une partie du corps de la requête au format </w:t>
      </w:r>
      <w:r w:rsidR="00BF0F76" w:rsidRPr="00982192">
        <w:rPr>
          <w:noProof/>
          <w:lang w:val="fr-FR"/>
        </w:rPr>
        <w:t>JSON</w:t>
      </w:r>
      <w:r w:rsidR="005E48A2" w:rsidRPr="00982192">
        <w:rPr>
          <w:noProof/>
          <w:lang w:val="fr-FR"/>
        </w:rPr>
        <w:t>.</w:t>
      </w:r>
    </w:p>
    <w:p w14:paraId="76A88A03" w14:textId="77777777" w:rsidR="008C7DEE" w:rsidRPr="00C1783B" w:rsidRDefault="00813922" w:rsidP="00CE01DA">
      <w:pPr>
        <w:pStyle w:val="STParagraph"/>
        <w:rPr>
          <w:ins w:id="72" w:author="Author"/>
          <w:lang w:val="fr-CH"/>
          <w:rPrChange w:id="73" w:author="Author">
            <w:rPr>
              <w:ins w:id="74" w:author="Author"/>
            </w:rPr>
          </w:rPrChange>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F22DF">
        <w:rPr>
          <w:rFonts w:eastAsia="Times New Roman" w:cs="Arial"/>
          <w:noProof/>
          <w:szCs w:val="17"/>
          <w:lang w:val="fr-FR"/>
        </w:rPr>
        <w:t>Mis à part le cas des types d</w:t>
      </w:r>
      <w:r w:rsidR="00BB0A23">
        <w:rPr>
          <w:rFonts w:eastAsia="Times New Roman" w:cs="Arial"/>
          <w:noProof/>
          <w:szCs w:val="17"/>
          <w:lang w:val="fr-FR"/>
        </w:rPr>
        <w:t>’</w:t>
      </w:r>
      <w:r w:rsidR="001F22DF">
        <w:rPr>
          <w:rFonts w:eastAsia="Times New Roman" w:cs="Arial"/>
          <w:noProof/>
          <w:szCs w:val="17"/>
          <w:lang w:val="fr-FR"/>
        </w:rPr>
        <w:t>arguments susmentionnés, qui font partie de l</w:t>
      </w:r>
      <w:r w:rsidR="00BB0A23">
        <w:rPr>
          <w:rFonts w:eastAsia="Times New Roman" w:cs="Arial"/>
          <w:noProof/>
          <w:szCs w:val="17"/>
          <w:lang w:val="fr-FR"/>
        </w:rPr>
        <w:t>’</w:t>
      </w:r>
      <w:r w:rsidR="001F22DF">
        <w:rPr>
          <w:rFonts w:eastAsia="Times New Roman" w:cs="Arial"/>
          <w:noProof/>
          <w:szCs w:val="17"/>
          <w:lang w:val="fr-FR"/>
        </w:rPr>
        <w:t xml:space="preserve">URI, un </w:t>
      </w:r>
      <w:r w:rsidR="005E48A2" w:rsidRPr="00982192">
        <w:rPr>
          <w:rFonts w:eastAsia="Times New Roman" w:cs="Arial"/>
          <w:noProof/>
          <w:szCs w:val="17"/>
          <w:lang w:val="fr-FR"/>
        </w:rPr>
        <w:t xml:space="preserve">argument </w:t>
      </w:r>
      <w:r w:rsidR="001F22DF">
        <w:rPr>
          <w:rFonts w:eastAsia="Times New Roman" w:cs="Arial"/>
          <w:noProof/>
          <w:szCs w:val="17"/>
          <w:lang w:val="fr-FR"/>
        </w:rPr>
        <w:t>peut également faire partie de la charge utile de la requête</w:t>
      </w:r>
      <w:r w:rsidR="005E48A2" w:rsidRPr="00982192">
        <w:rPr>
          <w:rFonts w:eastAsia="Times New Roman" w:cs="Arial"/>
          <w:noProof/>
          <w:szCs w:val="17"/>
          <w:lang w:val="fr-FR"/>
        </w:rPr>
        <w:t>.</w:t>
      </w:r>
    </w:p>
    <w:p w14:paraId="3AC37AC5" w14:textId="0CA00C8D" w:rsidR="008C7DEE" w:rsidRPr="00C1783B" w:rsidRDefault="008C7DEE" w:rsidP="00CE01DA">
      <w:pPr>
        <w:pStyle w:val="NormalTAB"/>
        <w:rPr>
          <w:ins w:id="75" w:author="Author"/>
          <w:lang w:val="fr-CH"/>
          <w:rPrChange w:id="76" w:author="Author">
            <w:rPr>
              <w:ins w:id="77" w:author="Author"/>
            </w:rPr>
          </w:rPrChange>
        </w:rPr>
      </w:pPr>
      <w:ins w:id="78" w:author="Author">
        <w:r w:rsidRPr="00C1783B">
          <w:rPr>
            <w:lang w:val="fr-CH"/>
            <w:rPrChange w:id="79" w:author="Author">
              <w:rPr/>
            </w:rPrChange>
          </w:rPr>
          <w:t>Exemple de charge utile de requête JSON</w:t>
        </w:r>
      </w:ins>
    </w:p>
    <w:tbl>
      <w:tblPr>
        <w:tblStyle w:val="TableGrid"/>
        <w:tblW w:w="8640" w:type="dxa"/>
        <w:tblInd w:w="535" w:type="dxa"/>
        <w:tblLook w:val="04A0" w:firstRow="1" w:lastRow="0" w:firstColumn="1" w:lastColumn="0" w:noHBand="0" w:noVBand="1"/>
      </w:tblPr>
      <w:tblGrid>
        <w:gridCol w:w="8640"/>
      </w:tblGrid>
      <w:tr w:rsidR="008C7DEE" w:rsidRPr="00FD56B3" w14:paraId="3BE518E0" w14:textId="77777777" w:rsidTr="00C45DA7">
        <w:trPr>
          <w:trHeight w:val="1516"/>
          <w:ins w:id="80" w:author="Author"/>
        </w:trPr>
        <w:tc>
          <w:tcPr>
            <w:tcW w:w="8640" w:type="dxa"/>
            <w:tcBorders>
              <w:top w:val="single" w:sz="4" w:space="0" w:color="auto"/>
              <w:left w:val="single" w:sz="4" w:space="0" w:color="auto"/>
              <w:bottom w:val="single" w:sz="4" w:space="0" w:color="auto"/>
              <w:right w:val="single" w:sz="4" w:space="0" w:color="auto"/>
            </w:tcBorders>
            <w:hideMark/>
          </w:tcPr>
          <w:p w14:paraId="78499DC5" w14:textId="77777777" w:rsidR="008C7DEE" w:rsidRPr="00C1783B" w:rsidRDefault="008C7DEE" w:rsidP="00CE01DA">
            <w:pPr>
              <w:spacing w:before="170" w:after="170"/>
              <w:rPr>
                <w:ins w:id="81" w:author="Author"/>
                <w:rFonts w:ascii="Courier New" w:hAnsi="Courier New" w:cs="Courier New"/>
                <w:lang w:val="fr-CH"/>
                <w:rPrChange w:id="82" w:author="Author">
                  <w:rPr>
                    <w:ins w:id="83" w:author="Author"/>
                    <w:rFonts w:ascii="Courier New" w:hAnsi="Courier New" w:cs="Courier New"/>
                  </w:rPr>
                </w:rPrChange>
              </w:rPr>
            </w:pPr>
          </w:p>
          <w:p w14:paraId="3B369656" w14:textId="39797A5F" w:rsidR="008C7DEE" w:rsidRPr="00EC50D2" w:rsidRDefault="008C7DEE" w:rsidP="00CE01DA">
            <w:pPr>
              <w:spacing w:before="170" w:after="170"/>
              <w:rPr>
                <w:ins w:id="84" w:author="Author"/>
                <w:rFonts w:ascii="Courier New" w:hAnsi="Courier New" w:cs="Courier New"/>
                <w:lang w:val="fr-CH"/>
              </w:rPr>
            </w:pPr>
            <w:ins w:id="85" w:author="Author">
              <w:r w:rsidRPr="00EC50D2">
                <w:rPr>
                  <w:rFonts w:ascii="Courier New" w:hAnsi="Courier New" w:cs="Courier New"/>
                  <w:lang w:val="fr-CH"/>
                </w:rPr>
                <w:t>POST </w:t>
              </w:r>
              <w:r w:rsidRPr="00EA30C6">
                <w:rPr>
                  <w:rFonts w:ascii="Courier New" w:hAnsi="Courier New" w:cs="Courier New"/>
                </w:rPr>
                <w:fldChar w:fldCharType="begin"/>
              </w:r>
              <w:r w:rsidRPr="00EC50D2">
                <w:rPr>
                  <w:rFonts w:ascii="Courier New" w:hAnsi="Courier New" w:cs="Courier New"/>
                  <w:lang w:val="fr-CH"/>
                </w:rPr>
                <w:instrText>HYPERLINK "https://wipo.int/api/v1/inventors"</w:instrText>
              </w:r>
              <w:r w:rsidRPr="00EA30C6">
                <w:rPr>
                  <w:rFonts w:ascii="Courier New" w:hAnsi="Courier New" w:cs="Courier New"/>
                </w:rPr>
              </w:r>
              <w:r w:rsidRPr="00EA30C6">
                <w:rPr>
                  <w:rFonts w:ascii="Courier New" w:hAnsi="Courier New" w:cs="Courier New"/>
                </w:rPr>
                <w:fldChar w:fldCharType="separate"/>
              </w:r>
              <w:r w:rsidRPr="00EC50D2">
                <w:rPr>
                  <w:rStyle w:val="Hyperlink"/>
                  <w:rFonts w:ascii="Courier New" w:hAnsi="Courier New" w:cs="Courier New"/>
                  <w:lang w:val="fr-CH"/>
                </w:rPr>
                <w:t>https://wipo.int/api/v1/inventors</w:t>
              </w:r>
              <w:r w:rsidRPr="00EA30C6">
                <w:rPr>
                  <w:rFonts w:ascii="Courier New" w:hAnsi="Courier New" w:cs="Courier New"/>
                </w:rPr>
                <w:fldChar w:fldCharType="end"/>
              </w:r>
            </w:ins>
          </w:p>
          <w:p w14:paraId="3832402D" w14:textId="77777777" w:rsidR="008C7DEE" w:rsidRPr="00EA30C6" w:rsidRDefault="008C7DEE" w:rsidP="00CE01DA">
            <w:pPr>
              <w:spacing w:before="170" w:after="170"/>
              <w:rPr>
                <w:ins w:id="86" w:author="Author"/>
                <w:rFonts w:ascii="Courier New" w:hAnsi="Courier New" w:cs="Courier New"/>
              </w:rPr>
            </w:pPr>
            <w:ins w:id="87" w:author="Author">
              <w:r w:rsidRPr="00EC50D2">
                <w:rPr>
                  <w:rFonts w:ascii="Courier New" w:hAnsi="Courier New" w:cs="Courier New"/>
                  <w:lang w:val="fr-CH"/>
                </w:rPr>
                <w:br/>
                <w:t xml:space="preserve"> </w:t>
              </w:r>
              <w:r w:rsidRPr="00EA30C6">
                <w:rPr>
                  <w:rFonts w:ascii="Courier New" w:hAnsi="Courier New" w:cs="Courier New"/>
                </w:rPr>
                <w:t>Request body:</w:t>
              </w:r>
            </w:ins>
          </w:p>
          <w:p w14:paraId="7AD4DD81" w14:textId="77777777" w:rsidR="008C7DEE" w:rsidRPr="00FD56B3" w:rsidRDefault="008C7DEE" w:rsidP="00CE01DA">
            <w:pPr>
              <w:spacing w:before="170" w:after="170"/>
              <w:rPr>
                <w:ins w:id="88" w:author="Author"/>
                <w:rFonts w:ascii="Currier new" w:hAnsi="Currier new" w:hint="eastAsia"/>
              </w:rPr>
            </w:pPr>
            <w:ins w:id="89" w:author="Author">
              <w:r w:rsidRPr="00EA30C6">
                <w:rPr>
                  <w:rFonts w:ascii="Courier New" w:hAnsi="Courier New" w:cs="Courier New"/>
                </w:rPr>
                <w:br/>
                <w:t>{</w:t>
              </w:r>
              <w:r w:rsidRPr="00EA30C6">
                <w:rPr>
                  <w:rFonts w:ascii="Courier New" w:hAnsi="Courier New" w:cs="Courier New"/>
                </w:rPr>
                <w:br/>
                <w:t xml:space="preserve">   "firstName": "John"</w:t>
              </w:r>
              <w:r w:rsidRPr="00FD56B3">
                <w:rPr>
                  <w:rFonts w:ascii="Currier new" w:hAnsi="Currier new"/>
                </w:rPr>
                <w:br/>
                <w:t>}</w:t>
              </w:r>
            </w:ins>
          </w:p>
          <w:p w14:paraId="534291ED" w14:textId="77777777" w:rsidR="008C7DEE" w:rsidRPr="00FD56B3" w:rsidRDefault="008C7DEE" w:rsidP="00CE01DA">
            <w:pPr>
              <w:spacing w:before="170" w:after="170"/>
              <w:rPr>
                <w:ins w:id="90" w:author="Author"/>
                <w:rFonts w:ascii="Currier new" w:hAnsi="Currier new" w:hint="eastAsia"/>
              </w:rPr>
            </w:pPr>
          </w:p>
        </w:tc>
      </w:tr>
    </w:tbl>
    <w:p w14:paraId="651726E7" w14:textId="19242927" w:rsidR="00992C0C" w:rsidRDefault="005E48A2" w:rsidP="00CE01DA">
      <w:pPr>
        <w:spacing w:before="170" w:after="170"/>
        <w:ind w:left="567" w:hanging="11"/>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02</w:t>
      </w:r>
      <w:r w:rsidRPr="00982192">
        <w:rPr>
          <w:rFonts w:eastAsia="Times New Roman" w:cs="Arial"/>
          <w:noProof/>
          <w:szCs w:val="17"/>
          <w:lang w:val="fr-FR"/>
        </w:rPr>
        <w:t>]</w:t>
      </w:r>
      <w:r w:rsidR="00CF5A3D">
        <w:rPr>
          <w:rFonts w:eastAsia="Times New Roman" w:cs="Arial"/>
          <w:noProof/>
          <w:szCs w:val="17"/>
          <w:lang w:val="fr-FR"/>
        </w:rPr>
        <w:tab/>
      </w:r>
      <w:r w:rsidR="001F22DF">
        <w:rPr>
          <w:rFonts w:eastAsia="Times New Roman" w:cs="Arial"/>
          <w:noProof/>
          <w:szCs w:val="17"/>
          <w:lang w:val="fr-FR"/>
        </w:rPr>
        <w:t>Le</w:t>
      </w:r>
      <w:r w:rsidR="00CC0AA7">
        <w:rPr>
          <w:rFonts w:eastAsia="Times New Roman" w:cs="Arial"/>
          <w:noProof/>
          <w:szCs w:val="17"/>
          <w:lang w:val="fr-FR"/>
        </w:rPr>
        <w:t>s</w:t>
      </w:r>
      <w:r w:rsidR="001F22DF">
        <w:rPr>
          <w:rFonts w:eastAsia="Times New Roman" w:cs="Arial"/>
          <w:noProof/>
          <w:szCs w:val="17"/>
          <w:lang w:val="fr-FR"/>
        </w:rPr>
        <w:t xml:space="preserve"> nom</w:t>
      </w:r>
      <w:r w:rsidR="00CC0AA7">
        <w:rPr>
          <w:rFonts w:eastAsia="Times New Roman" w:cs="Arial"/>
          <w:noProof/>
          <w:szCs w:val="17"/>
          <w:lang w:val="fr-FR"/>
        </w:rPr>
        <w:t>s</w:t>
      </w:r>
      <w:r w:rsidR="001F22DF">
        <w:rPr>
          <w:rFonts w:eastAsia="Times New Roman" w:cs="Arial"/>
          <w:noProof/>
          <w:szCs w:val="17"/>
          <w:lang w:val="fr-FR"/>
        </w:rPr>
        <w:t xml:space="preserve"> des r</w:t>
      </w:r>
      <w:r w:rsidRPr="00982192">
        <w:rPr>
          <w:rFonts w:eastAsia="Times New Roman" w:cs="Arial"/>
          <w:noProof/>
          <w:szCs w:val="17"/>
          <w:lang w:val="fr-FR"/>
        </w:rPr>
        <w:t>es</w:t>
      </w:r>
      <w:r w:rsidR="001F22DF">
        <w:rPr>
          <w:rFonts w:eastAsia="Times New Roman" w:cs="Arial"/>
          <w:noProof/>
          <w:szCs w:val="17"/>
          <w:lang w:val="fr-FR"/>
        </w:rPr>
        <w:t>so</w:t>
      </w:r>
      <w:r w:rsidRPr="00982192">
        <w:rPr>
          <w:rFonts w:eastAsia="Times New Roman" w:cs="Arial"/>
          <w:noProof/>
          <w:szCs w:val="17"/>
          <w:lang w:val="fr-FR"/>
        </w:rPr>
        <w:t xml:space="preserve">urces </w:t>
      </w:r>
      <w:r w:rsidR="001F22DF">
        <w:rPr>
          <w:rFonts w:eastAsia="Times New Roman" w:cs="Arial"/>
          <w:noProof/>
          <w:szCs w:val="17"/>
          <w:lang w:val="fr-FR"/>
        </w:rPr>
        <w:t>DOI</w:t>
      </w:r>
      <w:r w:rsidR="00CC0AA7">
        <w:rPr>
          <w:rFonts w:eastAsia="Times New Roman" w:cs="Arial"/>
          <w:noProof/>
          <w:szCs w:val="17"/>
          <w:lang w:val="fr-FR"/>
        </w:rPr>
        <w:t>VEN</w:t>
      </w:r>
      <w:r w:rsidR="001F22DF">
        <w:rPr>
          <w:rFonts w:eastAsia="Times New Roman" w:cs="Arial"/>
          <w:noProof/>
          <w:szCs w:val="17"/>
          <w:lang w:val="fr-FR"/>
        </w:rPr>
        <w:t xml:space="preserve">T </w:t>
      </w:r>
      <w:r w:rsidR="00CC0AA7">
        <w:rPr>
          <w:rFonts w:eastAsia="Times New Roman" w:cs="Arial"/>
          <w:noProof/>
          <w:szCs w:val="17"/>
          <w:lang w:val="fr-FR"/>
        </w:rPr>
        <w:t>avoir une structure de nommage uniforme</w:t>
      </w:r>
      <w:r w:rsidR="00624C8F" w:rsidRPr="00982192">
        <w:rPr>
          <w:rFonts w:eastAsia="Times New Roman" w:cs="Arial"/>
          <w:noProof/>
          <w:szCs w:val="17"/>
          <w:lang w:val="fr-FR"/>
        </w:rPr>
        <w:t>.</w:t>
      </w:r>
    </w:p>
    <w:p w14:paraId="58C86414" w14:textId="481FAFB9" w:rsidR="00992C0C" w:rsidRDefault="00624C8F" w:rsidP="00CE01DA">
      <w:pPr>
        <w:spacing w:before="170" w:after="170"/>
        <w:ind w:left="567" w:hanging="11"/>
        <w:rPr>
          <w:rStyle w:val="CommentReference"/>
          <w:noProof/>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03]</w:t>
      </w:r>
      <w:r w:rsidR="00CF5A3D">
        <w:rPr>
          <w:rFonts w:eastAsia="Times New Roman" w:cs="Arial"/>
          <w:noProof/>
          <w:szCs w:val="17"/>
          <w:lang w:val="fr-FR"/>
        </w:rPr>
        <w:tab/>
      </w:r>
      <w:r w:rsidR="001F22DF">
        <w:rPr>
          <w:rFonts w:eastAsia="Times New Roman" w:cs="Arial"/>
          <w:noProof/>
          <w:szCs w:val="17"/>
          <w:lang w:val="fr-FR"/>
        </w:rPr>
        <w:t>Les noms des r</w:t>
      </w:r>
      <w:r w:rsidR="001F22DF" w:rsidRPr="00982192">
        <w:rPr>
          <w:rFonts w:eastAsia="Times New Roman" w:cs="Arial"/>
          <w:noProof/>
          <w:szCs w:val="17"/>
          <w:lang w:val="fr-FR"/>
        </w:rPr>
        <w:t>es</w:t>
      </w:r>
      <w:r w:rsidR="001F22DF">
        <w:rPr>
          <w:rFonts w:eastAsia="Times New Roman" w:cs="Arial"/>
          <w:noProof/>
          <w:szCs w:val="17"/>
          <w:lang w:val="fr-FR"/>
        </w:rPr>
        <w:t>so</w:t>
      </w:r>
      <w:r w:rsidR="001F22DF" w:rsidRPr="00982192">
        <w:rPr>
          <w:rFonts w:eastAsia="Times New Roman" w:cs="Arial"/>
          <w:noProof/>
          <w:szCs w:val="17"/>
          <w:lang w:val="fr-FR"/>
        </w:rPr>
        <w:t xml:space="preserve">urces </w:t>
      </w:r>
      <w:r w:rsidR="001F22DF">
        <w:rPr>
          <w:rFonts w:eastAsia="Times New Roman" w:cs="Arial"/>
          <w:noProof/>
          <w:szCs w:val="17"/>
          <w:lang w:val="fr-FR"/>
        </w:rPr>
        <w:t xml:space="preserve">dans la requête DEVRAIENT utiliser les </w:t>
      </w:r>
      <w:r w:rsidR="001F22DF">
        <w:rPr>
          <w:noProof/>
          <w:lang w:val="fr-FR"/>
        </w:rPr>
        <w:t xml:space="preserve">conventions de nommage des </w:t>
      </w:r>
      <w:r w:rsidR="001F22DF">
        <w:rPr>
          <w:rFonts w:eastAsia="Times New Roman" w:cs="Arial"/>
          <w:noProof/>
          <w:szCs w:val="17"/>
          <w:lang w:val="fr-FR"/>
        </w:rPr>
        <w:t>polices de caractères k</w:t>
      </w:r>
      <w:r w:rsidR="001F22DF" w:rsidRPr="00E8543F">
        <w:rPr>
          <w:rFonts w:eastAsia="Times New Roman" w:cs="Arial"/>
          <w:noProof/>
          <w:szCs w:val="17"/>
          <w:lang w:val="fr-FR"/>
        </w:rPr>
        <w:t>ebab</w:t>
      </w:r>
      <w:r w:rsidR="001F22DF">
        <w:rPr>
          <w:rFonts w:eastAsia="Times New Roman" w:cs="Arial"/>
          <w:noProof/>
          <w:szCs w:val="17"/>
          <w:lang w:val="fr-FR"/>
        </w:rPr>
        <w:t xml:space="preserve"> et PEUVENT être abrégés</w:t>
      </w:r>
      <w:r w:rsidR="00892B42" w:rsidRPr="00982192">
        <w:rPr>
          <w:rFonts w:eastAsia="Times New Roman" w:cs="Arial"/>
          <w:noProof/>
          <w:szCs w:val="17"/>
          <w:lang w:val="fr-FR"/>
        </w:rPr>
        <w:t>.</w:t>
      </w:r>
    </w:p>
    <w:p w14:paraId="7AECE6EF" w14:textId="2A4F96DE" w:rsidR="00624C8F" w:rsidRPr="00982192" w:rsidRDefault="005E48A2" w:rsidP="00CE01DA">
      <w:pPr>
        <w:spacing w:before="170" w:after="170"/>
        <w:ind w:left="567" w:hanging="11"/>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0</w:t>
      </w:r>
      <w:r w:rsidR="00624C8F" w:rsidRPr="00982192">
        <w:rPr>
          <w:rFonts w:eastAsia="Times New Roman" w:cs="Arial"/>
          <w:noProof/>
          <w:szCs w:val="17"/>
          <w:lang w:val="fr-FR"/>
        </w:rPr>
        <w:t>4</w:t>
      </w:r>
      <w:r w:rsidRPr="00982192">
        <w:rPr>
          <w:rFonts w:eastAsia="Times New Roman" w:cs="Arial"/>
          <w:noProof/>
          <w:szCs w:val="17"/>
          <w:lang w:val="fr-FR"/>
        </w:rPr>
        <w:t>]</w:t>
      </w:r>
      <w:r w:rsidR="00CF5A3D">
        <w:rPr>
          <w:rFonts w:eastAsia="Times New Roman" w:cs="Arial"/>
          <w:noProof/>
          <w:szCs w:val="17"/>
          <w:lang w:val="fr-FR"/>
        </w:rPr>
        <w:tab/>
      </w:r>
      <w:r w:rsidR="001F22DF">
        <w:rPr>
          <w:rFonts w:eastAsia="Times New Roman" w:cs="Arial"/>
          <w:noProof/>
          <w:szCs w:val="17"/>
          <w:lang w:val="fr-FR"/>
        </w:rPr>
        <w:t>Les paramètres de requête</w:t>
      </w:r>
      <w:r w:rsidRPr="00982192">
        <w:rPr>
          <w:rFonts w:eastAsia="Times New Roman" w:cs="Arial"/>
          <w:noProof/>
          <w:szCs w:val="17"/>
          <w:lang w:val="fr-FR"/>
        </w:rPr>
        <w:t xml:space="preserve"> </w:t>
      </w:r>
      <w:r w:rsidR="001F22DF">
        <w:rPr>
          <w:rFonts w:eastAsia="Times New Roman" w:cs="Arial"/>
          <w:noProof/>
          <w:szCs w:val="17"/>
          <w:lang w:val="fr-FR"/>
        </w:rPr>
        <w:t xml:space="preserve">DOIVENT </w:t>
      </w:r>
      <w:r w:rsidR="00CC0AA7">
        <w:rPr>
          <w:rFonts w:eastAsia="Times New Roman" w:cs="Arial"/>
          <w:noProof/>
          <w:szCs w:val="17"/>
          <w:lang w:val="fr-FR"/>
        </w:rPr>
        <w:t>avoir une structure</w:t>
      </w:r>
      <w:r w:rsidR="001F22DF">
        <w:rPr>
          <w:rFonts w:eastAsia="Times New Roman" w:cs="Arial"/>
          <w:noProof/>
          <w:szCs w:val="17"/>
          <w:lang w:val="fr-FR"/>
        </w:rPr>
        <w:t xml:space="preserve"> de nommage</w:t>
      </w:r>
      <w:r w:rsidR="00CC0AA7">
        <w:rPr>
          <w:rFonts w:eastAsia="Times New Roman" w:cs="Arial"/>
          <w:noProof/>
          <w:szCs w:val="17"/>
          <w:lang w:val="fr-FR"/>
        </w:rPr>
        <w:t xml:space="preserve"> uniforme</w:t>
      </w:r>
      <w:r w:rsidR="001F22DF">
        <w:rPr>
          <w:rFonts w:eastAsia="Times New Roman" w:cs="Arial"/>
          <w:noProof/>
          <w:szCs w:val="17"/>
          <w:lang w:val="fr-FR"/>
        </w:rPr>
        <w:t>.</w:t>
      </w:r>
    </w:p>
    <w:p w14:paraId="6D6459DB" w14:textId="2D628A6C" w:rsidR="005E48A2" w:rsidRPr="00982192" w:rsidRDefault="00624C8F" w:rsidP="00CE01DA">
      <w:pPr>
        <w:spacing w:before="170" w:after="170"/>
        <w:ind w:left="567" w:hanging="11"/>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05]</w:t>
      </w:r>
      <w:r w:rsidR="00CF5A3D">
        <w:rPr>
          <w:rFonts w:eastAsia="Times New Roman" w:cs="Arial"/>
          <w:noProof/>
          <w:szCs w:val="17"/>
          <w:lang w:val="fr-FR"/>
        </w:rPr>
        <w:tab/>
      </w:r>
      <w:r w:rsidR="001F22DF">
        <w:rPr>
          <w:rFonts w:eastAsia="Times New Roman" w:cs="Arial"/>
          <w:noProof/>
          <w:szCs w:val="17"/>
          <w:lang w:val="fr-FR"/>
        </w:rPr>
        <w:t>Les paramètres de requête</w:t>
      </w:r>
      <w:r w:rsidR="001F22DF" w:rsidRPr="00982192">
        <w:rPr>
          <w:rFonts w:eastAsia="Times New Roman" w:cs="Arial"/>
          <w:noProof/>
          <w:szCs w:val="17"/>
          <w:lang w:val="fr-FR"/>
        </w:rPr>
        <w:t xml:space="preserve"> </w:t>
      </w:r>
      <w:r w:rsidR="001F22DF">
        <w:rPr>
          <w:rFonts w:eastAsia="Times New Roman" w:cs="Arial"/>
          <w:noProof/>
          <w:szCs w:val="17"/>
          <w:lang w:val="fr-FR"/>
        </w:rPr>
        <w:t xml:space="preserve">DEVRAIENT utiliser la convention des </w:t>
      </w:r>
      <w:r w:rsidR="001F22DF" w:rsidRPr="00B61C22">
        <w:rPr>
          <w:rFonts w:eastAsia="Times New Roman" w:cs="Arial"/>
          <w:noProof/>
          <w:szCs w:val="17"/>
          <w:lang w:val="fr-FR"/>
        </w:rPr>
        <w:t>caractèr</w:t>
      </w:r>
      <w:r w:rsidR="001F22DF">
        <w:rPr>
          <w:rFonts w:eastAsia="Times New Roman" w:cs="Arial"/>
          <w:noProof/>
          <w:szCs w:val="17"/>
          <w:lang w:val="fr-FR"/>
        </w:rPr>
        <w:t xml:space="preserve">es bas de casse de type </w:t>
      </w:r>
      <w:r w:rsidR="00992C0C">
        <w:rPr>
          <w:rFonts w:eastAsia="Times New Roman" w:cs="Arial"/>
          <w:noProof/>
          <w:szCs w:val="17"/>
          <w:lang w:val="fr-FR"/>
        </w:rPr>
        <w:t>“c</w:t>
      </w:r>
      <w:r w:rsidR="001F22DF">
        <w:rPr>
          <w:rFonts w:eastAsia="Times New Roman" w:cs="Arial"/>
          <w:noProof/>
          <w:szCs w:val="17"/>
          <w:lang w:val="fr-FR"/>
        </w:rPr>
        <w:t>amel” et PEUVENT être abrégés</w:t>
      </w:r>
      <w:r w:rsidR="005E48A2" w:rsidRPr="00982192">
        <w:rPr>
          <w:rFonts w:eastAsia="Times New Roman" w:cs="Arial"/>
          <w:noProof/>
          <w:szCs w:val="17"/>
          <w:lang w:val="fr-FR"/>
        </w:rPr>
        <w:t>.</w:t>
      </w:r>
    </w:p>
    <w:p w14:paraId="3DD80A4A" w14:textId="1B7BDD5D"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A45AB0">
        <w:rPr>
          <w:rFonts w:cs="Arial"/>
          <w:noProof/>
          <w:szCs w:val="17"/>
          <w:lang w:val="fr-FR"/>
        </w:rPr>
        <w:t>Le point de terminaison</w:t>
      </w:r>
      <w:r w:rsidR="001F22DF">
        <w:rPr>
          <w:rFonts w:cs="Arial"/>
          <w:noProof/>
          <w:szCs w:val="17"/>
          <w:lang w:val="fr-FR"/>
        </w:rPr>
        <w:t xml:space="preserve"> d</w:t>
      </w:r>
      <w:r w:rsidR="00BB0A23">
        <w:rPr>
          <w:rFonts w:cs="Arial"/>
          <w:noProof/>
          <w:szCs w:val="17"/>
          <w:lang w:val="fr-FR"/>
        </w:rPr>
        <w:t>’</w:t>
      </w:r>
      <w:r w:rsidR="001F22DF">
        <w:rPr>
          <w:rFonts w:cs="Arial"/>
          <w:noProof/>
          <w:szCs w:val="17"/>
          <w:lang w:val="fr-FR"/>
        </w:rPr>
        <w:t xml:space="preserve">une API </w:t>
      </w:r>
      <w:r w:rsidR="005E48A2" w:rsidRPr="00982192">
        <w:rPr>
          <w:rFonts w:eastAsia="Times New Roman" w:cs="Arial"/>
          <w:noProof/>
          <w:szCs w:val="17"/>
          <w:lang w:val="fr-FR"/>
        </w:rPr>
        <w:t>Web</w:t>
      </w:r>
      <w:r w:rsidR="005E48A2" w:rsidRPr="00982192">
        <w:rPr>
          <w:rFonts w:cs="Arial"/>
          <w:noProof/>
          <w:szCs w:val="17"/>
          <w:lang w:val="fr-FR"/>
        </w:rPr>
        <w:t xml:space="preserve"> </w:t>
      </w:r>
      <w:r w:rsidR="001F22DF">
        <w:rPr>
          <w:rFonts w:cs="Arial"/>
          <w:noProof/>
          <w:szCs w:val="17"/>
          <w:lang w:val="fr-FR"/>
        </w:rPr>
        <w:t>doit être conforme</w:t>
      </w:r>
      <w:r w:rsidR="00992C0C">
        <w:rPr>
          <w:rFonts w:cs="Arial"/>
          <w:noProof/>
          <w:szCs w:val="17"/>
          <w:lang w:val="fr-FR"/>
        </w:rPr>
        <w:t xml:space="preserve"> au </w:t>
      </w:r>
      <w:r w:rsidR="00992C0C" w:rsidRPr="00982192">
        <w:rPr>
          <w:rFonts w:ascii="Courier New" w:hAnsi="Courier New" w:cs="Courier New"/>
          <w:noProof/>
          <w:szCs w:val="17"/>
          <w:lang w:val="fr-FR"/>
        </w:rPr>
        <w:t>IET</w:t>
      </w:r>
      <w:r w:rsidR="005E48A2" w:rsidRPr="00982192">
        <w:rPr>
          <w:rFonts w:ascii="Courier New" w:hAnsi="Courier New" w:cs="Courier New"/>
          <w:noProof/>
          <w:szCs w:val="17"/>
          <w:lang w:val="fr-FR"/>
        </w:rPr>
        <w:t>F RFC 3986</w:t>
      </w:r>
      <w:r w:rsidR="005E48A2" w:rsidRPr="00982192">
        <w:rPr>
          <w:rFonts w:cs="Arial"/>
          <w:noProof/>
          <w:szCs w:val="17"/>
          <w:lang w:val="fr-FR"/>
        </w:rPr>
        <w:t xml:space="preserve"> </w:t>
      </w:r>
      <w:r w:rsidR="00A45AB0">
        <w:rPr>
          <w:rFonts w:cs="Arial"/>
          <w:noProof/>
          <w:szCs w:val="17"/>
          <w:lang w:val="fr-FR"/>
        </w:rPr>
        <w:t>(RFC (appel à observations) 3986 de l</w:t>
      </w:r>
      <w:r w:rsidR="00BB0A23">
        <w:rPr>
          <w:rFonts w:cs="Arial"/>
          <w:noProof/>
          <w:szCs w:val="17"/>
          <w:lang w:val="fr-FR"/>
        </w:rPr>
        <w:t>’</w:t>
      </w:r>
      <w:r w:rsidR="00A45AB0">
        <w:rPr>
          <w:rFonts w:cs="Arial"/>
          <w:noProof/>
          <w:szCs w:val="17"/>
          <w:lang w:val="fr-FR"/>
        </w:rPr>
        <w:t>IETF</w:t>
      </w:r>
      <w:r w:rsidR="00A45AB0">
        <w:rPr>
          <w:rFonts w:eastAsia="Times New Roman" w:cs="Arial"/>
          <w:noProof/>
          <w:szCs w:val="17"/>
          <w:lang w:val="fr-FR"/>
        </w:rPr>
        <w:t xml:space="preserve">) </w:t>
      </w:r>
      <w:r w:rsidR="00BB7F66">
        <w:rPr>
          <w:rFonts w:cs="Arial"/>
          <w:noProof/>
          <w:szCs w:val="17"/>
          <w:lang w:val="fr-FR"/>
        </w:rPr>
        <w:t>et devrait éviter d</w:t>
      </w:r>
      <w:r w:rsidR="00BB0A23">
        <w:rPr>
          <w:rFonts w:cs="Arial"/>
          <w:noProof/>
          <w:szCs w:val="17"/>
          <w:lang w:val="fr-FR"/>
        </w:rPr>
        <w:t>’</w:t>
      </w:r>
      <w:r w:rsidR="00BB7F66">
        <w:rPr>
          <w:rFonts w:cs="Arial"/>
          <w:noProof/>
          <w:szCs w:val="17"/>
          <w:lang w:val="fr-FR"/>
        </w:rPr>
        <w:t xml:space="preserve">éventuelles </w:t>
      </w:r>
      <w:r w:rsidR="005E48A2" w:rsidRPr="00982192">
        <w:rPr>
          <w:rFonts w:cs="Arial"/>
          <w:noProof/>
          <w:szCs w:val="17"/>
          <w:lang w:val="fr-FR"/>
        </w:rPr>
        <w:t xml:space="preserve">collisions </w:t>
      </w:r>
      <w:r w:rsidR="00BB7F66">
        <w:rPr>
          <w:rFonts w:cs="Arial"/>
          <w:noProof/>
          <w:szCs w:val="17"/>
          <w:lang w:val="fr-FR"/>
        </w:rPr>
        <w:t>avec</w:t>
      </w:r>
      <w:r w:rsidR="00992C0C">
        <w:rPr>
          <w:rFonts w:cs="Arial"/>
          <w:noProof/>
          <w:szCs w:val="17"/>
          <w:lang w:val="fr-FR"/>
        </w:rPr>
        <w:t xml:space="preserve"> les URL</w:t>
      </w:r>
      <w:r w:rsidR="00BB7F66">
        <w:rPr>
          <w:rFonts w:cs="Arial"/>
          <w:noProof/>
          <w:szCs w:val="17"/>
          <w:lang w:val="fr-FR"/>
        </w:rPr>
        <w:t xml:space="preserve"> de page pour le site</w:t>
      </w:r>
      <w:r w:rsidR="002D56D3">
        <w:rPr>
          <w:rFonts w:cs="Arial"/>
          <w:noProof/>
          <w:szCs w:val="17"/>
          <w:lang w:val="fr-FR"/>
        </w:rPr>
        <w:t> </w:t>
      </w:r>
      <w:r w:rsidR="00BB7F66">
        <w:rPr>
          <w:rFonts w:cs="Arial"/>
          <w:noProof/>
          <w:szCs w:val="17"/>
          <w:lang w:val="fr-FR"/>
        </w:rPr>
        <w:t xml:space="preserve">Web hébergé sur le domaine </w:t>
      </w:r>
      <w:r w:rsidR="00A45AB0">
        <w:rPr>
          <w:rFonts w:cs="Arial"/>
          <w:noProof/>
          <w:szCs w:val="17"/>
          <w:lang w:val="fr-FR"/>
        </w:rPr>
        <w:t>raci</w:t>
      </w:r>
      <w:r w:rsidR="00334310">
        <w:rPr>
          <w:rFonts w:cs="Arial"/>
          <w:noProof/>
          <w:szCs w:val="17"/>
          <w:lang w:val="fr-FR"/>
        </w:rPr>
        <w:t>ne.  Un</w:t>
      </w:r>
      <w:r w:rsidR="00BB7F66">
        <w:rPr>
          <w:rFonts w:cs="Arial"/>
          <w:noProof/>
          <w:szCs w:val="17"/>
          <w:lang w:val="fr-FR"/>
        </w:rPr>
        <w:t xml:space="preserve">e API </w:t>
      </w:r>
      <w:r w:rsidR="005E48A2" w:rsidRPr="00982192">
        <w:rPr>
          <w:rFonts w:eastAsia="Times New Roman" w:cs="Arial"/>
          <w:noProof/>
          <w:szCs w:val="17"/>
          <w:lang w:val="fr-FR"/>
        </w:rPr>
        <w:t>Web</w:t>
      </w:r>
      <w:r w:rsidR="005E48A2" w:rsidRPr="00982192">
        <w:rPr>
          <w:rFonts w:cs="Arial"/>
          <w:noProof/>
          <w:szCs w:val="17"/>
          <w:lang w:val="fr-FR"/>
        </w:rPr>
        <w:t xml:space="preserve"> </w:t>
      </w:r>
      <w:r w:rsidR="00BB7F66">
        <w:rPr>
          <w:rFonts w:cs="Arial"/>
          <w:noProof/>
          <w:szCs w:val="17"/>
          <w:lang w:val="fr-FR"/>
        </w:rPr>
        <w:t>doit avoir un point d</w:t>
      </w:r>
      <w:r w:rsidR="00BB0A23">
        <w:rPr>
          <w:rFonts w:cs="Arial"/>
          <w:noProof/>
          <w:szCs w:val="17"/>
          <w:lang w:val="fr-FR"/>
        </w:rPr>
        <w:t>’</w:t>
      </w:r>
      <w:r w:rsidR="00BB7F66">
        <w:rPr>
          <w:rFonts w:cs="Arial"/>
          <w:noProof/>
          <w:szCs w:val="17"/>
          <w:lang w:val="fr-FR"/>
        </w:rPr>
        <w:t>entrée exact pour regrouper toutes les requêt</w:t>
      </w:r>
      <w:r w:rsidR="00334310">
        <w:rPr>
          <w:rFonts w:cs="Arial"/>
          <w:noProof/>
          <w:szCs w:val="17"/>
          <w:lang w:val="fr-FR"/>
        </w:rPr>
        <w:t>es.  En</w:t>
      </w:r>
      <w:r w:rsidR="008443DA">
        <w:rPr>
          <w:rFonts w:cs="Arial"/>
          <w:noProof/>
          <w:szCs w:val="17"/>
          <w:lang w:val="fr-FR"/>
        </w:rPr>
        <w:t xml:space="preserve"> règle générale, il existe deux</w:t>
      </w:r>
      <w:r w:rsidR="002D56D3">
        <w:rPr>
          <w:rFonts w:cs="Arial"/>
          <w:noProof/>
          <w:szCs w:val="17"/>
          <w:lang w:val="fr-FR"/>
        </w:rPr>
        <w:t> </w:t>
      </w:r>
      <w:r w:rsidR="008443DA">
        <w:rPr>
          <w:rFonts w:cs="Arial"/>
          <w:noProof/>
          <w:szCs w:val="17"/>
          <w:lang w:val="fr-FR"/>
        </w:rPr>
        <w:t xml:space="preserve">modes de définition des </w:t>
      </w:r>
      <w:r w:rsidR="00A45AB0">
        <w:rPr>
          <w:rFonts w:cs="Arial"/>
          <w:noProof/>
          <w:szCs w:val="17"/>
          <w:lang w:val="fr-FR"/>
        </w:rPr>
        <w:t>points de terminaison</w:t>
      </w:r>
      <w:r w:rsidR="00BB0A23">
        <w:rPr>
          <w:rFonts w:cs="Arial"/>
          <w:noProof/>
          <w:szCs w:val="17"/>
          <w:lang w:val="fr-FR"/>
        </w:rPr>
        <w:t> :</w:t>
      </w:r>
    </w:p>
    <w:p w14:paraId="0C198328" w14:textId="4486396A" w:rsidR="00992C0C" w:rsidRDefault="00CB4F1A"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en </w:t>
      </w:r>
      <w:r w:rsidR="008443DA">
        <w:rPr>
          <w:rFonts w:eastAsia="Times New Roman" w:cs="Arial"/>
          <w:noProof/>
          <w:szCs w:val="17"/>
          <w:lang w:val="fr-FR"/>
        </w:rPr>
        <w:t xml:space="preserve">tant que premier segment du chemin </w:t>
      </w:r>
      <w:r w:rsidR="00A45AB0">
        <w:rPr>
          <w:rFonts w:eastAsia="Times New Roman" w:cs="Arial"/>
          <w:noProof/>
          <w:szCs w:val="17"/>
          <w:lang w:val="fr-FR"/>
        </w:rPr>
        <w:t>d</w:t>
      </w:r>
      <w:r w:rsidR="00BB0A23">
        <w:rPr>
          <w:rFonts w:eastAsia="Times New Roman" w:cs="Arial"/>
          <w:noProof/>
          <w:szCs w:val="17"/>
          <w:lang w:val="fr-FR"/>
        </w:rPr>
        <w:t>’</w:t>
      </w:r>
      <w:r w:rsidR="00A45AB0">
        <w:rPr>
          <w:rFonts w:eastAsia="Times New Roman" w:cs="Arial"/>
          <w:noProof/>
          <w:szCs w:val="17"/>
          <w:lang w:val="fr-FR"/>
        </w:rPr>
        <w:t xml:space="preserve">accès </w:t>
      </w:r>
      <w:r w:rsidR="008443DA">
        <w:rPr>
          <w:rFonts w:eastAsia="Times New Roman" w:cs="Arial"/>
          <w:noProof/>
          <w:szCs w:val="17"/>
          <w:lang w:val="fr-FR"/>
        </w:rPr>
        <w:t>de l</w:t>
      </w:r>
      <w:r w:rsidR="00BB0A23">
        <w:rPr>
          <w:rFonts w:eastAsia="Times New Roman" w:cs="Arial"/>
          <w:noProof/>
          <w:szCs w:val="17"/>
          <w:lang w:val="fr-FR"/>
        </w:rPr>
        <w:t>’</w:t>
      </w:r>
      <w:r w:rsidR="005E48A2" w:rsidRPr="00982192">
        <w:rPr>
          <w:rFonts w:eastAsia="Times New Roman" w:cs="Arial"/>
          <w:noProof/>
          <w:szCs w:val="17"/>
          <w:lang w:val="fr-FR"/>
        </w:rPr>
        <w:t xml:space="preserve">URI, </w:t>
      </w:r>
      <w:r w:rsidR="008443DA">
        <w:rPr>
          <w:rFonts w:eastAsia="Times New Roman" w:cs="Arial"/>
          <w:noProof/>
          <w:szCs w:val="17"/>
          <w:lang w:val="fr-FR"/>
        </w:rPr>
        <w:t>par exemple</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673C08" w:rsidRPr="00A21BF0">
        <w:rPr>
          <w:rFonts w:ascii="Courier New" w:hAnsi="Courier New" w:cs="Courier New"/>
          <w:noProof/>
          <w:szCs w:val="17"/>
          <w:lang w:val="fr-FR"/>
        </w:rPr>
        <w:t>https://wipo.int/api/v1/</w:t>
      </w:r>
      <w:r w:rsidR="00D86E64" w:rsidRPr="00982192">
        <w:rPr>
          <w:rStyle w:val="Hyperlink"/>
          <w:rFonts w:eastAsia="Times New Roman" w:cs="Arial"/>
          <w:noProof/>
          <w:color w:val="auto"/>
          <w:szCs w:val="17"/>
          <w:u w:val="none"/>
          <w:lang w:val="fr-FR"/>
        </w:rPr>
        <w:t xml:space="preserve">; </w:t>
      </w:r>
      <w:r w:rsidR="002D56D3">
        <w:rPr>
          <w:rStyle w:val="Hyperlink"/>
          <w:rFonts w:eastAsia="Times New Roman" w:cs="Arial"/>
          <w:noProof/>
          <w:color w:val="auto"/>
          <w:szCs w:val="17"/>
          <w:u w:val="none"/>
          <w:lang w:val="fr-FR"/>
        </w:rPr>
        <w:t xml:space="preserve"> </w:t>
      </w:r>
      <w:r w:rsidR="008443DA">
        <w:rPr>
          <w:rStyle w:val="Hyperlink"/>
          <w:rFonts w:eastAsia="Times New Roman" w:cs="Arial"/>
          <w:noProof/>
          <w:color w:val="auto"/>
          <w:szCs w:val="17"/>
          <w:u w:val="none"/>
          <w:lang w:val="fr-FR"/>
        </w:rPr>
        <w:t>et</w:t>
      </w:r>
    </w:p>
    <w:p w14:paraId="4CF98142" w14:textId="6A054549" w:rsidR="00992C0C" w:rsidRDefault="00CB4F1A"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en </w:t>
      </w:r>
      <w:r w:rsidR="008443DA">
        <w:rPr>
          <w:rFonts w:eastAsia="Times New Roman" w:cs="Arial"/>
          <w:noProof/>
          <w:szCs w:val="17"/>
          <w:lang w:val="fr-FR"/>
        </w:rPr>
        <w:t>tant que sous</w:t>
      </w:r>
      <w:r w:rsidR="00BB0A23">
        <w:rPr>
          <w:rFonts w:eastAsia="Times New Roman" w:cs="Arial"/>
          <w:noProof/>
          <w:szCs w:val="17"/>
          <w:lang w:val="fr-FR"/>
        </w:rPr>
        <w:t>-</w:t>
      </w:r>
      <w:r w:rsidR="008443DA">
        <w:rPr>
          <w:rFonts w:eastAsia="Times New Roman" w:cs="Arial"/>
          <w:noProof/>
          <w:szCs w:val="17"/>
          <w:lang w:val="fr-FR"/>
        </w:rPr>
        <w:t>domaine</w:t>
      </w:r>
      <w:r w:rsidR="005E48A2" w:rsidRPr="00982192">
        <w:rPr>
          <w:rFonts w:eastAsia="Times New Roman" w:cs="Arial"/>
          <w:noProof/>
          <w:szCs w:val="17"/>
          <w:lang w:val="fr-FR"/>
        </w:rPr>
        <w:t xml:space="preserve">, </w:t>
      </w:r>
      <w:r w:rsidR="008443DA">
        <w:rPr>
          <w:rFonts w:eastAsia="Times New Roman" w:cs="Arial"/>
          <w:noProof/>
          <w:szCs w:val="17"/>
          <w:lang w:val="fr-FR"/>
        </w:rPr>
        <w:t>par exemple</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673C08" w:rsidRPr="00A21BF0">
        <w:rPr>
          <w:rFonts w:ascii="Courier New" w:hAnsi="Courier New" w:cs="Courier New"/>
          <w:noProof/>
          <w:szCs w:val="17"/>
          <w:lang w:val="fr-FR"/>
        </w:rPr>
        <w:t>https://api.wipo.int/v1/</w:t>
      </w:r>
    </w:p>
    <w:p w14:paraId="0966B240" w14:textId="350F6A31" w:rsidR="00597F36"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0</w:t>
      </w:r>
      <w:r w:rsidR="00624C8F" w:rsidRPr="00982192">
        <w:rPr>
          <w:rFonts w:eastAsia="Times New Roman" w:cs="Arial"/>
          <w:noProof/>
          <w:szCs w:val="17"/>
          <w:lang w:val="fr-FR"/>
        </w:rPr>
        <w:t>6</w:t>
      </w:r>
      <w:r w:rsidRPr="00982192">
        <w:rPr>
          <w:rFonts w:eastAsia="Times New Roman" w:cs="Arial"/>
          <w:noProof/>
          <w:szCs w:val="17"/>
          <w:lang w:val="fr-FR"/>
        </w:rPr>
        <w:t>]</w:t>
      </w:r>
      <w:r w:rsidR="00CF5A3D">
        <w:rPr>
          <w:rFonts w:eastAsia="Times New Roman" w:cs="Arial"/>
          <w:noProof/>
          <w:szCs w:val="17"/>
          <w:lang w:val="fr-FR"/>
        </w:rPr>
        <w:tab/>
      </w:r>
      <w:r w:rsidR="008443DA">
        <w:rPr>
          <w:rFonts w:eastAsia="Times New Roman" w:cs="Arial"/>
          <w:noProof/>
          <w:szCs w:val="17"/>
          <w:lang w:val="fr-FR"/>
        </w:rPr>
        <w:t>L</w:t>
      </w:r>
      <w:r w:rsidR="00CC0AA7">
        <w:rPr>
          <w:rFonts w:eastAsia="Times New Roman" w:cs="Arial"/>
          <w:noProof/>
          <w:szCs w:val="17"/>
          <w:lang w:val="fr-FR"/>
        </w:rPr>
        <w:t xml:space="preserve">a structure </w:t>
      </w:r>
      <w:r w:rsidR="008443DA">
        <w:rPr>
          <w:rFonts w:eastAsia="Times New Roman" w:cs="Arial"/>
          <w:noProof/>
          <w:szCs w:val="17"/>
          <w:lang w:val="fr-FR"/>
        </w:rPr>
        <w:t>d</w:t>
      </w:r>
      <w:r w:rsidR="00BB0A23">
        <w:rPr>
          <w:rFonts w:eastAsia="Times New Roman" w:cs="Arial"/>
          <w:noProof/>
          <w:szCs w:val="17"/>
          <w:lang w:val="fr-FR"/>
        </w:rPr>
        <w:t>’</w:t>
      </w:r>
      <w:r w:rsidRPr="00982192">
        <w:rPr>
          <w:rFonts w:eastAsia="Times New Roman" w:cs="Arial"/>
          <w:noProof/>
          <w:szCs w:val="17"/>
          <w:lang w:val="fr-FR"/>
        </w:rPr>
        <w:t xml:space="preserve">URL </w:t>
      </w:r>
      <w:r w:rsidR="008443DA">
        <w:rPr>
          <w:rFonts w:eastAsia="Times New Roman" w:cs="Arial"/>
          <w:noProof/>
          <w:szCs w:val="17"/>
          <w:lang w:val="fr-FR"/>
        </w:rPr>
        <w:t>d</w:t>
      </w:r>
      <w:r w:rsidR="00BB0A23">
        <w:rPr>
          <w:rFonts w:eastAsia="Times New Roman" w:cs="Arial"/>
          <w:noProof/>
          <w:szCs w:val="17"/>
          <w:lang w:val="fr-FR"/>
        </w:rPr>
        <w:t>’</w:t>
      </w:r>
      <w:r w:rsidR="008443DA">
        <w:rPr>
          <w:rFonts w:eastAsia="Times New Roman" w:cs="Arial"/>
          <w:noProof/>
          <w:szCs w:val="17"/>
          <w:lang w:val="fr-FR"/>
        </w:rPr>
        <w:t xml:space="preserve">une API </w:t>
      </w:r>
      <w:r w:rsidRPr="00982192">
        <w:rPr>
          <w:rFonts w:eastAsia="Times New Roman" w:cs="Arial"/>
          <w:noProof/>
          <w:szCs w:val="17"/>
          <w:lang w:val="fr-FR"/>
        </w:rPr>
        <w:t xml:space="preserve">Web </w:t>
      </w:r>
      <w:r w:rsidR="008443DA">
        <w:rPr>
          <w:rFonts w:eastAsia="Times New Roman" w:cs="Arial"/>
          <w:noProof/>
          <w:szCs w:val="17"/>
          <w:lang w:val="fr-FR"/>
        </w:rPr>
        <w:t xml:space="preserve">DOIT contenir le mot </w:t>
      </w:r>
      <w:r w:rsidRPr="00982192">
        <w:rPr>
          <w:rFonts w:eastAsia="Times New Roman" w:cs="Arial"/>
          <w:noProof/>
          <w:szCs w:val="17"/>
          <w:lang w:val="fr-FR"/>
        </w:rPr>
        <w:t>“</w:t>
      </w:r>
      <w:r w:rsidRPr="00982192">
        <w:rPr>
          <w:rFonts w:ascii="Courier New" w:eastAsia="Times New Roman" w:hAnsi="Courier New" w:cs="Courier New"/>
          <w:noProof/>
          <w:szCs w:val="17"/>
          <w:lang w:val="fr-FR"/>
        </w:rPr>
        <w:t>api</w:t>
      </w:r>
      <w:r w:rsidRPr="00982192">
        <w:rPr>
          <w:rFonts w:eastAsia="Times New Roman" w:cs="Arial"/>
          <w:noProof/>
          <w:szCs w:val="17"/>
          <w:lang w:val="fr-FR"/>
        </w:rPr>
        <w:t>” </w:t>
      </w:r>
      <w:r w:rsidR="008443DA">
        <w:rPr>
          <w:rFonts w:eastAsia="Times New Roman" w:cs="Arial"/>
          <w:noProof/>
          <w:szCs w:val="17"/>
          <w:lang w:val="fr-FR"/>
        </w:rPr>
        <w:t>dans l</w:t>
      </w:r>
      <w:r w:rsidR="00BB0A23">
        <w:rPr>
          <w:rFonts w:eastAsia="Times New Roman" w:cs="Arial"/>
          <w:noProof/>
          <w:szCs w:val="17"/>
          <w:lang w:val="fr-FR"/>
        </w:rPr>
        <w:t>’</w:t>
      </w:r>
      <w:r w:rsidRPr="00982192">
        <w:rPr>
          <w:rFonts w:eastAsia="Times New Roman" w:cs="Arial"/>
          <w:noProof/>
          <w:szCs w:val="17"/>
          <w:lang w:val="fr-FR"/>
        </w:rPr>
        <w:t>URI.</w:t>
      </w:r>
    </w:p>
    <w:p w14:paraId="43D108E2" w14:textId="4C8BAEAE" w:rsidR="005E48A2" w:rsidRPr="007058EA" w:rsidRDefault="001446D6" w:rsidP="00CE01DA">
      <w:pPr>
        <w:pStyle w:val="NormalWeb"/>
        <w:spacing w:before="170" w:beforeAutospacing="0" w:after="170" w:afterAutospacing="0"/>
        <w:rPr>
          <w:rFonts w:ascii="Courier New" w:hAnsi="Courier New"/>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782A33">
        <w:rPr>
          <w:rFonts w:cs="Arial"/>
          <w:noProof/>
          <w:szCs w:val="17"/>
          <w:lang w:val="fr-FR"/>
        </w:rPr>
        <w:t>Les paramètres de matrice indiquent la complexité d</w:t>
      </w:r>
      <w:r w:rsidR="00BB0A23">
        <w:rPr>
          <w:rFonts w:cs="Arial"/>
          <w:noProof/>
          <w:szCs w:val="17"/>
          <w:lang w:val="fr-FR"/>
        </w:rPr>
        <w:t>’</w:t>
      </w:r>
      <w:r w:rsidR="00782A33">
        <w:rPr>
          <w:rFonts w:cs="Arial"/>
          <w:noProof/>
          <w:szCs w:val="17"/>
          <w:lang w:val="fr-FR"/>
        </w:rPr>
        <w:t xml:space="preserve">une API comprenant de </w:t>
      </w:r>
      <w:r w:rsidR="005E48A2" w:rsidRPr="00982192">
        <w:rPr>
          <w:rFonts w:cs="Arial"/>
          <w:noProof/>
          <w:szCs w:val="17"/>
          <w:lang w:val="fr-FR"/>
        </w:rPr>
        <w:t>multiple</w:t>
      </w:r>
      <w:r w:rsidR="00782A33">
        <w:rPr>
          <w:rFonts w:cs="Arial"/>
          <w:noProof/>
          <w:szCs w:val="17"/>
          <w:lang w:val="fr-FR"/>
        </w:rPr>
        <w:t>s</w:t>
      </w:r>
      <w:r w:rsidR="005E48A2" w:rsidRPr="00982192">
        <w:rPr>
          <w:rFonts w:cs="Arial"/>
          <w:noProof/>
          <w:szCs w:val="17"/>
          <w:lang w:val="fr-FR"/>
        </w:rPr>
        <w:t xml:space="preserve"> </w:t>
      </w:r>
      <w:r w:rsidR="00782A33">
        <w:rPr>
          <w:rFonts w:cs="Arial"/>
          <w:noProof/>
          <w:szCs w:val="17"/>
          <w:lang w:val="fr-FR"/>
        </w:rPr>
        <w:t>niveaux de ressources et de sous</w:t>
      </w:r>
      <w:r w:rsidR="00BB0A23">
        <w:rPr>
          <w:rFonts w:cs="Arial"/>
          <w:noProof/>
          <w:szCs w:val="17"/>
          <w:lang w:val="fr-FR"/>
        </w:rPr>
        <w:t>-</w:t>
      </w:r>
      <w:r w:rsidR="00782A33">
        <w:rPr>
          <w:rFonts w:cs="Arial"/>
          <w:noProof/>
          <w:szCs w:val="17"/>
          <w:lang w:val="fr-FR"/>
        </w:rPr>
        <w:t>ressourc</w:t>
      </w:r>
      <w:r w:rsidR="00334310">
        <w:rPr>
          <w:rFonts w:cs="Arial"/>
          <w:noProof/>
          <w:szCs w:val="17"/>
          <w:lang w:val="fr-FR"/>
        </w:rPr>
        <w:t>es.  Ce</w:t>
      </w:r>
      <w:r w:rsidR="00782A33">
        <w:rPr>
          <w:rFonts w:cs="Arial"/>
          <w:noProof/>
          <w:szCs w:val="17"/>
          <w:lang w:val="fr-FR"/>
        </w:rPr>
        <w:t>la va à l</w:t>
      </w:r>
      <w:r w:rsidR="00BB0A23">
        <w:rPr>
          <w:rFonts w:cs="Arial"/>
          <w:noProof/>
          <w:szCs w:val="17"/>
          <w:lang w:val="fr-FR"/>
        </w:rPr>
        <w:t>’</w:t>
      </w:r>
      <w:r w:rsidR="00782A33">
        <w:rPr>
          <w:rFonts w:cs="Arial"/>
          <w:noProof/>
          <w:szCs w:val="17"/>
          <w:lang w:val="fr-FR"/>
        </w:rPr>
        <w:t>encontre des principes de conception orientée services définis précédemme</w:t>
      </w:r>
      <w:r w:rsidR="00334310">
        <w:rPr>
          <w:rFonts w:cs="Arial"/>
          <w:noProof/>
          <w:szCs w:val="17"/>
          <w:lang w:val="fr-FR"/>
        </w:rPr>
        <w:t>nt.  De</w:t>
      </w:r>
      <w:r w:rsidR="00782A33">
        <w:rPr>
          <w:rFonts w:cs="Arial"/>
          <w:noProof/>
          <w:szCs w:val="17"/>
          <w:lang w:val="fr-FR"/>
        </w:rPr>
        <w:t xml:space="preserve"> plus, les paramètres de matrice ne sont pas </w:t>
      </w:r>
      <w:r w:rsidR="00A45AB0">
        <w:rPr>
          <w:rFonts w:cs="Arial"/>
          <w:noProof/>
          <w:szCs w:val="17"/>
          <w:lang w:val="fr-FR"/>
        </w:rPr>
        <w:t xml:space="preserve">normalisés </w:t>
      </w:r>
      <w:r w:rsidR="00782A33">
        <w:rPr>
          <w:rFonts w:cs="Arial"/>
          <w:noProof/>
          <w:szCs w:val="17"/>
          <w:lang w:val="fr-FR"/>
        </w:rPr>
        <w:t>car ils s</w:t>
      </w:r>
      <w:r w:rsidR="00BB0A23">
        <w:rPr>
          <w:rFonts w:cs="Arial"/>
          <w:noProof/>
          <w:szCs w:val="17"/>
          <w:lang w:val="fr-FR"/>
        </w:rPr>
        <w:t>’</w:t>
      </w:r>
      <w:r w:rsidR="00782A33">
        <w:rPr>
          <w:rFonts w:cs="Arial"/>
          <w:noProof/>
          <w:szCs w:val="17"/>
          <w:lang w:val="fr-FR"/>
        </w:rPr>
        <w:t>appliquent à un certain élément du chemin</w:t>
      </w:r>
      <w:r w:rsidR="00A45AB0">
        <w:rPr>
          <w:rFonts w:cs="Arial"/>
          <w:noProof/>
          <w:szCs w:val="17"/>
          <w:lang w:val="fr-FR"/>
        </w:rPr>
        <w:t xml:space="preserve"> d</w:t>
      </w:r>
      <w:r w:rsidR="00BB0A23">
        <w:rPr>
          <w:rFonts w:cs="Arial"/>
          <w:noProof/>
          <w:szCs w:val="17"/>
          <w:lang w:val="fr-FR"/>
        </w:rPr>
        <w:t>’</w:t>
      </w:r>
      <w:r w:rsidR="00A45AB0">
        <w:rPr>
          <w:rFonts w:cs="Arial"/>
          <w:noProof/>
          <w:szCs w:val="17"/>
          <w:lang w:val="fr-FR"/>
        </w:rPr>
        <w:t>accès</w:t>
      </w:r>
      <w:r w:rsidR="00782A33">
        <w:rPr>
          <w:rFonts w:cs="Arial"/>
          <w:noProof/>
          <w:szCs w:val="17"/>
          <w:lang w:val="fr-FR"/>
        </w:rPr>
        <w:t>, alors que les paramètres de requête s</w:t>
      </w:r>
      <w:r w:rsidR="00BB0A23">
        <w:rPr>
          <w:rFonts w:cs="Arial"/>
          <w:noProof/>
          <w:szCs w:val="17"/>
          <w:lang w:val="fr-FR"/>
        </w:rPr>
        <w:t>’</w:t>
      </w:r>
      <w:r w:rsidR="00782A33">
        <w:rPr>
          <w:rFonts w:cs="Arial"/>
          <w:noProof/>
          <w:szCs w:val="17"/>
          <w:lang w:val="fr-FR"/>
        </w:rPr>
        <w:t>appliquent à l</w:t>
      </w:r>
      <w:r w:rsidR="00BB0A23">
        <w:rPr>
          <w:rFonts w:cs="Arial"/>
          <w:noProof/>
          <w:szCs w:val="17"/>
          <w:lang w:val="fr-FR"/>
        </w:rPr>
        <w:t>’</w:t>
      </w:r>
      <w:r w:rsidR="00782A33">
        <w:rPr>
          <w:rFonts w:cs="Arial"/>
          <w:noProof/>
          <w:szCs w:val="17"/>
          <w:lang w:val="fr-FR"/>
        </w:rPr>
        <w:t>ensemble de la requê</w:t>
      </w:r>
      <w:r w:rsidR="00334310">
        <w:rPr>
          <w:rFonts w:cs="Arial"/>
          <w:noProof/>
          <w:szCs w:val="17"/>
          <w:lang w:val="fr-FR"/>
        </w:rPr>
        <w:t>te.  On</w:t>
      </w:r>
      <w:r w:rsidR="00782A33">
        <w:rPr>
          <w:rFonts w:cs="Arial"/>
          <w:noProof/>
          <w:szCs w:val="17"/>
          <w:lang w:val="fr-FR"/>
        </w:rPr>
        <w:t xml:space="preserve"> trouvera ci</w:t>
      </w:r>
      <w:r w:rsidR="00BB0A23">
        <w:rPr>
          <w:rFonts w:cs="Arial"/>
          <w:noProof/>
          <w:szCs w:val="17"/>
          <w:lang w:val="fr-FR"/>
        </w:rPr>
        <w:t>-</w:t>
      </w:r>
      <w:r w:rsidR="00782A33">
        <w:rPr>
          <w:rFonts w:cs="Arial"/>
          <w:noProof/>
          <w:szCs w:val="17"/>
          <w:lang w:val="fr-FR"/>
        </w:rPr>
        <w:t>après un exemple de paramètre de matrice</w:t>
      </w:r>
      <w:r w:rsidR="00BB0A23">
        <w:rPr>
          <w:rFonts w:cs="Arial"/>
          <w:noProof/>
          <w:szCs w:val="17"/>
          <w:lang w:val="fr-FR"/>
        </w:rPr>
        <w:t> :</w:t>
      </w:r>
      <w:r w:rsidR="005E48A2" w:rsidRPr="00982192">
        <w:rPr>
          <w:rFonts w:cs="Arial"/>
          <w:noProof/>
          <w:szCs w:val="17"/>
          <w:lang w:val="fr-FR"/>
        </w:rPr>
        <w:t xml:space="preserve"> </w:t>
      </w:r>
      <w:r w:rsidR="0065392F">
        <w:fldChar w:fldCharType="begin"/>
      </w:r>
      <w:r w:rsidR="0065392F" w:rsidRPr="00C1783B">
        <w:rPr>
          <w:lang w:val="fr-CH"/>
          <w:rPrChange w:id="91" w:author="Author">
            <w:rPr/>
          </w:rPrChange>
        </w:rPr>
        <w:instrText>HYPERLINK "https://api.wipo.int/v1/path;param1=value1;param2=value2"</w:instrText>
      </w:r>
      <w:r w:rsidR="0065392F">
        <w:fldChar w:fldCharType="separate"/>
      </w:r>
      <w:r w:rsidR="0065392F" w:rsidRPr="00982192">
        <w:rPr>
          <w:rStyle w:val="Hyperlink"/>
          <w:rFonts w:ascii="Courier New" w:hAnsi="Courier New" w:cs="Courier New"/>
          <w:noProof/>
          <w:szCs w:val="17"/>
          <w:lang w:val="fr-FR"/>
        </w:rPr>
        <w:t>https://api.wipo.int/v1/path;param1=value1;param2=value2</w:t>
      </w:r>
      <w:r w:rsidR="0065392F">
        <w:fldChar w:fldCharType="end"/>
      </w:r>
      <w:r w:rsidR="002D56D3">
        <w:rPr>
          <w:rFonts w:ascii="Courier New" w:hAnsi="Courier New" w:cs="Courier New"/>
          <w:noProof/>
          <w:szCs w:val="17"/>
          <w:lang w:val="fr-FR"/>
        </w:rPr>
        <w:t>.</w:t>
      </w:r>
    </w:p>
    <w:p w14:paraId="337DEE2C" w14:textId="2D62B72F" w:rsidR="00992C0C"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0</w:t>
      </w:r>
      <w:r w:rsidR="00624C8F" w:rsidRPr="00982192">
        <w:rPr>
          <w:rFonts w:eastAsia="Times New Roman" w:cs="Arial"/>
          <w:noProof/>
          <w:szCs w:val="17"/>
          <w:lang w:val="fr-FR"/>
        </w:rPr>
        <w:t>7</w:t>
      </w:r>
      <w:r w:rsidRPr="00982192">
        <w:rPr>
          <w:rFonts w:eastAsia="Times New Roman" w:cs="Arial"/>
          <w:noProof/>
          <w:szCs w:val="17"/>
          <w:lang w:val="fr-FR"/>
        </w:rPr>
        <w:t>]</w:t>
      </w:r>
      <w:r w:rsidR="00CF5A3D">
        <w:rPr>
          <w:rFonts w:eastAsia="Times New Roman" w:cs="Arial"/>
          <w:noProof/>
          <w:szCs w:val="17"/>
          <w:lang w:val="fr-FR"/>
        </w:rPr>
        <w:tab/>
      </w:r>
      <w:r w:rsidR="00782A33">
        <w:rPr>
          <w:rFonts w:eastAsia="Times New Roman" w:cs="Arial"/>
          <w:noProof/>
          <w:szCs w:val="17"/>
          <w:lang w:val="fr-FR"/>
        </w:rPr>
        <w:t>Les paramètres de matrice NE DOIVENT PAS être utilisés</w:t>
      </w:r>
      <w:r w:rsidRPr="00982192">
        <w:rPr>
          <w:rFonts w:eastAsia="Times New Roman" w:cs="Arial"/>
          <w:noProof/>
          <w:szCs w:val="17"/>
          <w:lang w:val="fr-FR"/>
        </w:rPr>
        <w:t>.</w:t>
      </w:r>
    </w:p>
    <w:p w14:paraId="75C765C9" w14:textId="197B92F0" w:rsidR="005E48A2" w:rsidRPr="009B772B" w:rsidRDefault="005E48A2" w:rsidP="00A2376B">
      <w:pPr>
        <w:pStyle w:val="Heading3"/>
        <w:spacing w:before="170"/>
        <w:ind w:left="0"/>
      </w:pPr>
      <w:bookmarkStart w:id="92" w:name="_Toc54363363"/>
      <w:bookmarkStart w:id="93" w:name="_Toc212824880"/>
      <w:r w:rsidRPr="009B772B">
        <w:t>Codes</w:t>
      </w:r>
      <w:r w:rsidR="00146194" w:rsidRPr="009B772B">
        <w:t xml:space="preserve"> d</w:t>
      </w:r>
      <w:r w:rsidR="00BB0A23" w:rsidRPr="009B772B">
        <w:t>’</w:t>
      </w:r>
      <w:r w:rsidR="00146194" w:rsidRPr="009B772B">
        <w:t>état</w:t>
      </w:r>
      <w:bookmarkEnd w:id="92"/>
      <w:bookmarkEnd w:id="93"/>
    </w:p>
    <w:p w14:paraId="724E4258" w14:textId="77B6D4F5" w:rsidR="00992C0C" w:rsidRDefault="001446D6"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46194">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146194">
        <w:rPr>
          <w:rFonts w:eastAsia="Times New Roman" w:cs="Arial"/>
          <w:noProof/>
          <w:szCs w:val="17"/>
          <w:lang w:val="fr-FR"/>
        </w:rPr>
        <w:t>doit appliquer systématiquement les codes d</w:t>
      </w:r>
      <w:r w:rsidR="00BB0A23">
        <w:rPr>
          <w:rFonts w:eastAsia="Times New Roman" w:cs="Arial"/>
          <w:noProof/>
          <w:szCs w:val="17"/>
          <w:lang w:val="fr-FR"/>
        </w:rPr>
        <w:t>’</w:t>
      </w:r>
      <w:r w:rsidR="00146194">
        <w:rPr>
          <w:rFonts w:eastAsia="Times New Roman" w:cs="Arial"/>
          <w:noProof/>
          <w:szCs w:val="17"/>
          <w:lang w:val="fr-FR"/>
        </w:rPr>
        <w:t xml:space="preserve">état </w:t>
      </w:r>
      <w:r w:rsidR="005E48A2" w:rsidRPr="00982192">
        <w:rPr>
          <w:rFonts w:eastAsia="Times New Roman" w:cs="Arial"/>
          <w:noProof/>
          <w:szCs w:val="17"/>
          <w:lang w:val="fr-FR"/>
        </w:rPr>
        <w:t xml:space="preserve">HTTP </w:t>
      </w:r>
      <w:r w:rsidR="00146194">
        <w:rPr>
          <w:rFonts w:eastAsia="Times New Roman" w:cs="Arial"/>
          <w:noProof/>
          <w:szCs w:val="17"/>
          <w:lang w:val="fr-FR"/>
        </w:rPr>
        <w:t>tels que définis dans</w:t>
      </w:r>
      <w:r w:rsidR="00992C0C">
        <w:rPr>
          <w:rFonts w:eastAsia="Times New Roman" w:cs="Arial"/>
          <w:noProof/>
          <w:szCs w:val="17"/>
          <w:lang w:val="fr-FR"/>
        </w:rPr>
        <w:t xml:space="preserve"> les RFC</w:t>
      </w:r>
      <w:r w:rsidR="00146194">
        <w:rPr>
          <w:rFonts w:eastAsia="Times New Roman" w:cs="Arial"/>
          <w:noProof/>
          <w:szCs w:val="17"/>
          <w:lang w:val="fr-FR"/>
        </w:rPr>
        <w:t xml:space="preserve"> de l</w:t>
      </w:r>
      <w:r w:rsidR="00BB0A23">
        <w:rPr>
          <w:rFonts w:eastAsia="Times New Roman" w:cs="Arial"/>
          <w:noProof/>
          <w:szCs w:val="17"/>
          <w:lang w:val="fr-FR"/>
        </w:rPr>
        <w:t>’</w:t>
      </w:r>
      <w:r w:rsidR="005E48A2" w:rsidRPr="00982192">
        <w:rPr>
          <w:rFonts w:eastAsia="Times New Roman" w:cs="Arial"/>
          <w:noProof/>
          <w:szCs w:val="17"/>
          <w:lang w:val="fr-FR"/>
        </w:rPr>
        <w:t>I</w:t>
      </w:r>
      <w:r w:rsidR="00334310" w:rsidRPr="00982192">
        <w:rPr>
          <w:rFonts w:eastAsia="Times New Roman" w:cs="Arial"/>
          <w:noProof/>
          <w:szCs w:val="17"/>
          <w:lang w:val="fr-FR"/>
        </w:rPr>
        <w:t>ETF</w:t>
      </w:r>
      <w:r w:rsidR="00334310">
        <w:rPr>
          <w:rFonts w:eastAsia="Times New Roman" w:cs="Arial"/>
          <w:noProof/>
          <w:szCs w:val="17"/>
          <w:lang w:val="fr-FR"/>
        </w:rPr>
        <w:t>.  Le</w:t>
      </w:r>
      <w:r w:rsidR="00146194">
        <w:rPr>
          <w:rFonts w:eastAsia="Times New Roman" w:cs="Arial"/>
          <w:noProof/>
          <w:szCs w:val="17"/>
          <w:lang w:val="fr-FR"/>
        </w:rPr>
        <w:t>s codes d</w:t>
      </w:r>
      <w:r w:rsidR="00BB0A23">
        <w:rPr>
          <w:rFonts w:eastAsia="Times New Roman" w:cs="Arial"/>
          <w:noProof/>
          <w:szCs w:val="17"/>
          <w:lang w:val="fr-FR"/>
        </w:rPr>
        <w:t>’</w:t>
      </w:r>
      <w:r w:rsidR="00146194">
        <w:rPr>
          <w:rFonts w:eastAsia="Times New Roman" w:cs="Arial"/>
          <w:noProof/>
          <w:szCs w:val="17"/>
          <w:lang w:val="fr-FR"/>
        </w:rPr>
        <w:t xml:space="preserve">état </w:t>
      </w:r>
      <w:r w:rsidR="007C63CA" w:rsidRPr="00982192">
        <w:rPr>
          <w:rFonts w:eastAsia="Times New Roman" w:cs="Arial"/>
          <w:noProof/>
          <w:szCs w:val="17"/>
          <w:lang w:val="fr-FR"/>
        </w:rPr>
        <w:t xml:space="preserve">HTTP </w:t>
      </w:r>
      <w:r w:rsidR="00146194">
        <w:rPr>
          <w:rFonts w:eastAsia="Times New Roman" w:cs="Arial"/>
          <w:noProof/>
          <w:szCs w:val="17"/>
          <w:lang w:val="fr-FR"/>
        </w:rPr>
        <w:t>devraient être utilisés parmi ceux de la liste des codes d</w:t>
      </w:r>
      <w:r w:rsidR="00BB0A23">
        <w:rPr>
          <w:rFonts w:eastAsia="Times New Roman" w:cs="Arial"/>
          <w:noProof/>
          <w:szCs w:val="17"/>
          <w:lang w:val="fr-FR"/>
        </w:rPr>
        <w:t>’</w:t>
      </w:r>
      <w:r w:rsidR="00146194">
        <w:rPr>
          <w:rFonts w:eastAsia="Times New Roman" w:cs="Arial"/>
          <w:noProof/>
          <w:szCs w:val="17"/>
          <w:lang w:val="fr-FR"/>
        </w:rPr>
        <w:t xml:space="preserve">état </w:t>
      </w:r>
      <w:r w:rsidR="007C63CA" w:rsidRPr="00982192">
        <w:rPr>
          <w:rFonts w:eastAsia="Times New Roman" w:cs="Arial"/>
          <w:noProof/>
          <w:szCs w:val="17"/>
          <w:lang w:val="fr-FR"/>
        </w:rPr>
        <w:t xml:space="preserve">HTTP </w:t>
      </w:r>
      <w:r w:rsidR="00A105A2">
        <w:rPr>
          <w:rFonts w:eastAsia="Times New Roman" w:cs="Arial"/>
          <w:noProof/>
          <w:szCs w:val="17"/>
          <w:lang w:val="fr-FR"/>
        </w:rPr>
        <w:t xml:space="preserve">normalisés </w:t>
      </w:r>
      <w:r w:rsidR="007C63CA" w:rsidRPr="00982192">
        <w:rPr>
          <w:rFonts w:eastAsia="Times New Roman" w:cs="Arial"/>
          <w:noProof/>
          <w:szCs w:val="17"/>
          <w:lang w:val="fr-FR"/>
        </w:rPr>
        <w:t>(</w:t>
      </w:r>
      <w:ins w:id="94" w:author="Author">
        <w:r w:rsidR="00CF5A3D">
          <w:rPr>
            <w:rFonts w:eastAsia="Times New Roman" w:cs="Arial"/>
            <w:noProof/>
            <w:szCs w:val="17"/>
            <w:lang w:val="fr-FR"/>
          </w:rPr>
          <w:t xml:space="preserve">tels que définis dans le </w:t>
        </w:r>
      </w:ins>
      <w:r w:rsidR="00C929FA" w:rsidRPr="00982192">
        <w:rPr>
          <w:rFonts w:cs="Arial"/>
          <w:noProof/>
          <w:szCs w:val="17"/>
          <w:shd w:val="clear" w:color="auto" w:fill="FFFFFF"/>
          <w:lang w:val="fr-FR"/>
        </w:rPr>
        <w:t>RFC</w:t>
      </w:r>
      <w:del w:id="95" w:author="Author">
        <w:r w:rsidR="00C929FA" w:rsidRPr="00982192" w:rsidDel="00CF5A3D">
          <w:rPr>
            <w:rFonts w:cs="Arial"/>
            <w:noProof/>
            <w:szCs w:val="17"/>
            <w:shd w:val="clear" w:color="auto" w:fill="FFFFFF"/>
            <w:lang w:val="fr-FR"/>
          </w:rPr>
          <w:delText xml:space="preserve"> 7807</w:delText>
        </w:r>
      </w:del>
      <w:ins w:id="96" w:author="Author">
        <w:r w:rsidR="00CF5A3D">
          <w:rPr>
            <w:rFonts w:cs="Arial"/>
            <w:noProof/>
            <w:szCs w:val="17"/>
            <w:shd w:val="clear" w:color="auto" w:fill="FFFFFF"/>
            <w:lang w:val="fr-FR"/>
          </w:rPr>
          <w:t xml:space="preserve"> 9110 et enregistrés par l’IANA</w:t>
        </w:r>
      </w:ins>
      <w:r w:rsidR="007C63CA" w:rsidRPr="00982192">
        <w:rPr>
          <w:rStyle w:val="Hyperlink"/>
          <w:rFonts w:cs="Arial"/>
          <w:noProof/>
          <w:color w:val="auto"/>
          <w:szCs w:val="17"/>
          <w:u w:val="none"/>
          <w:shd w:val="clear" w:color="auto" w:fill="FFFFFF"/>
          <w:lang w:val="fr-FR"/>
        </w:rPr>
        <w:t>)</w:t>
      </w:r>
      <w:r w:rsidR="007C63CA" w:rsidRPr="00982192">
        <w:rPr>
          <w:rStyle w:val="Hyperlink"/>
          <w:rFonts w:ascii="Helvetica" w:hAnsi="Helvetica"/>
          <w:noProof/>
          <w:color w:val="auto"/>
          <w:sz w:val="27"/>
          <w:szCs w:val="27"/>
          <w:u w:val="none"/>
          <w:shd w:val="clear" w:color="auto" w:fill="FFFFFF"/>
          <w:lang w:val="fr-FR"/>
        </w:rPr>
        <w:t xml:space="preserve"> </w:t>
      </w:r>
      <w:r w:rsidR="007C63CA" w:rsidRPr="00982192">
        <w:rPr>
          <w:rFonts w:eastAsia="Times New Roman" w:cs="Arial"/>
          <w:noProof/>
          <w:szCs w:val="17"/>
          <w:lang w:val="fr-FR"/>
        </w:rPr>
        <w:t>reprodu</w:t>
      </w:r>
      <w:r w:rsidR="00146194">
        <w:rPr>
          <w:rFonts w:eastAsia="Times New Roman" w:cs="Arial"/>
          <w:noProof/>
          <w:szCs w:val="17"/>
          <w:lang w:val="fr-FR"/>
        </w:rPr>
        <w:t>its à l</w:t>
      </w:r>
      <w:r w:rsidR="00BB0A23">
        <w:rPr>
          <w:rFonts w:eastAsia="Times New Roman" w:cs="Arial"/>
          <w:noProof/>
          <w:szCs w:val="17"/>
          <w:lang w:val="fr-FR"/>
        </w:rPr>
        <w:t>’</w:t>
      </w:r>
      <w:r w:rsidR="00992C0C">
        <w:rPr>
          <w:rFonts w:eastAsia="Times New Roman" w:cs="Arial"/>
          <w:noProof/>
          <w:szCs w:val="17"/>
          <w:lang w:val="fr-FR"/>
        </w:rPr>
        <w:t>a</w:t>
      </w:r>
      <w:r w:rsidR="00992C0C" w:rsidRPr="00982192">
        <w:rPr>
          <w:rFonts w:eastAsia="Times New Roman" w:cs="Arial"/>
          <w:noProof/>
          <w:szCs w:val="17"/>
          <w:lang w:val="fr-FR"/>
        </w:rPr>
        <w:t>nnex</w:t>
      </w:r>
      <w:r w:rsidR="00992C0C">
        <w:rPr>
          <w:rFonts w:eastAsia="Times New Roman" w:cs="Arial"/>
          <w:noProof/>
          <w:szCs w:val="17"/>
          <w:lang w:val="fr-FR"/>
        </w:rPr>
        <w:t>e </w:t>
      </w:r>
      <w:r w:rsidR="00992C0C" w:rsidRPr="00982192">
        <w:rPr>
          <w:rFonts w:eastAsia="Times New Roman" w:cs="Arial"/>
          <w:noProof/>
          <w:szCs w:val="17"/>
          <w:lang w:val="fr-FR"/>
        </w:rPr>
        <w:t>V</w:t>
      </w:r>
      <w:r w:rsidR="007C63CA" w:rsidRPr="00982192">
        <w:rPr>
          <w:rFonts w:eastAsia="Times New Roman" w:cs="Arial"/>
          <w:noProof/>
          <w:szCs w:val="17"/>
          <w:lang w:val="fr-FR"/>
        </w:rPr>
        <w:t>.</w:t>
      </w:r>
    </w:p>
    <w:p w14:paraId="66657B52" w14:textId="573F2579" w:rsidR="00040CF3" w:rsidRPr="00982192" w:rsidRDefault="005E48A2"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0</w:t>
      </w:r>
      <w:r w:rsidR="00040CF3" w:rsidRPr="00982192">
        <w:rPr>
          <w:rFonts w:eastAsia="Times New Roman" w:cs="Arial"/>
          <w:noProof/>
          <w:szCs w:val="17"/>
          <w:lang w:val="fr-FR"/>
        </w:rPr>
        <w:t>8</w:t>
      </w:r>
      <w:r w:rsidRPr="00982192">
        <w:rPr>
          <w:rFonts w:eastAsia="Times New Roman" w:cs="Arial"/>
          <w:noProof/>
          <w:szCs w:val="17"/>
          <w:lang w:val="fr-FR"/>
        </w:rPr>
        <w:t>]</w:t>
      </w:r>
      <w:r w:rsidR="00CF5A3D">
        <w:rPr>
          <w:rFonts w:eastAsia="Times New Roman" w:cs="Arial"/>
          <w:noProof/>
          <w:szCs w:val="17"/>
          <w:lang w:val="fr-FR"/>
        </w:rPr>
        <w:tab/>
      </w:r>
      <w:r w:rsidR="00146194">
        <w:rPr>
          <w:rFonts w:eastAsia="Times New Roman" w:cs="Arial"/>
          <w:noProof/>
          <w:szCs w:val="17"/>
          <w:lang w:val="fr-FR"/>
        </w:rPr>
        <w:t xml:space="preserve">Une </w:t>
      </w:r>
      <w:r w:rsidRPr="00982192">
        <w:rPr>
          <w:rFonts w:eastAsia="Times New Roman" w:cs="Arial"/>
          <w:noProof/>
          <w:szCs w:val="17"/>
          <w:lang w:val="fr-FR"/>
        </w:rPr>
        <w:t xml:space="preserve">API </w:t>
      </w:r>
      <w:r w:rsidR="00146194">
        <w:rPr>
          <w:rFonts w:eastAsia="Times New Roman" w:cs="Arial"/>
          <w:noProof/>
          <w:szCs w:val="17"/>
          <w:lang w:val="fr-FR"/>
        </w:rPr>
        <w:t>Web DOIT appliquer systématiquement les codes d</w:t>
      </w:r>
      <w:r w:rsidR="00BB0A23">
        <w:rPr>
          <w:rFonts w:eastAsia="Times New Roman" w:cs="Arial"/>
          <w:noProof/>
          <w:szCs w:val="17"/>
          <w:lang w:val="fr-FR"/>
        </w:rPr>
        <w:t>’</w:t>
      </w:r>
      <w:r w:rsidR="00146194">
        <w:rPr>
          <w:rFonts w:eastAsia="Times New Roman" w:cs="Arial"/>
          <w:noProof/>
          <w:szCs w:val="17"/>
          <w:lang w:val="fr-FR"/>
        </w:rPr>
        <w:t xml:space="preserve">état </w:t>
      </w:r>
      <w:r w:rsidR="00146194" w:rsidRPr="00982192">
        <w:rPr>
          <w:rFonts w:eastAsia="Times New Roman" w:cs="Arial"/>
          <w:noProof/>
          <w:szCs w:val="17"/>
          <w:lang w:val="fr-FR"/>
        </w:rPr>
        <w:t xml:space="preserve">HTTP </w:t>
      </w:r>
      <w:r w:rsidR="00146194">
        <w:rPr>
          <w:rFonts w:eastAsia="Times New Roman" w:cs="Arial"/>
          <w:noProof/>
          <w:szCs w:val="17"/>
          <w:lang w:val="fr-FR"/>
        </w:rPr>
        <w:t>tels que définis dans</w:t>
      </w:r>
      <w:r w:rsidR="00992C0C">
        <w:rPr>
          <w:rFonts w:eastAsia="Times New Roman" w:cs="Arial"/>
          <w:noProof/>
          <w:szCs w:val="17"/>
          <w:lang w:val="fr-FR"/>
        </w:rPr>
        <w:t xml:space="preserve"> les RFC</w:t>
      </w:r>
      <w:r w:rsidR="00146194">
        <w:rPr>
          <w:rFonts w:eastAsia="Times New Roman" w:cs="Arial"/>
          <w:noProof/>
          <w:szCs w:val="17"/>
          <w:lang w:val="fr-FR"/>
        </w:rPr>
        <w:t xml:space="preserve"> de l</w:t>
      </w:r>
      <w:r w:rsidR="00BB0A23">
        <w:rPr>
          <w:rFonts w:eastAsia="Times New Roman" w:cs="Arial"/>
          <w:noProof/>
          <w:szCs w:val="17"/>
          <w:lang w:val="fr-FR"/>
        </w:rPr>
        <w:t>’</w:t>
      </w:r>
      <w:r w:rsidRPr="00982192">
        <w:rPr>
          <w:rFonts w:eastAsia="Times New Roman" w:cs="Arial"/>
          <w:noProof/>
          <w:szCs w:val="17"/>
          <w:lang w:val="fr-FR"/>
        </w:rPr>
        <w:t>IETF</w:t>
      </w:r>
      <w:r w:rsidR="000042DD" w:rsidRPr="00982192">
        <w:rPr>
          <w:rFonts w:eastAsia="Times New Roman" w:cs="Arial"/>
          <w:noProof/>
          <w:szCs w:val="17"/>
          <w:lang w:val="fr-FR"/>
        </w:rPr>
        <w:t>.</w:t>
      </w:r>
    </w:p>
    <w:p w14:paraId="1F30C378" w14:textId="56E2451F" w:rsidR="00992C0C" w:rsidRDefault="007C63CA" w:rsidP="00CE01DA">
      <w:pPr>
        <w:spacing w:before="170" w:after="170"/>
        <w:ind w:left="567"/>
        <w:rPr>
          <w:noProof/>
          <w:lang w:val="fr-FR"/>
        </w:rPr>
      </w:pPr>
      <w:r w:rsidRPr="00982192">
        <w:rPr>
          <w:noProof/>
          <w:lang w:val="fr-FR"/>
        </w:rPr>
        <w:t>[RS</w:t>
      </w:r>
      <w:r w:rsidR="00B04C50" w:rsidRPr="00982192">
        <w:rPr>
          <w:noProof/>
          <w:lang w:val="fr-FR"/>
        </w:rPr>
        <w:t>G</w:t>
      </w:r>
      <w:r w:rsidR="00BB0A23">
        <w:rPr>
          <w:noProof/>
          <w:lang w:val="fr-FR"/>
        </w:rPr>
        <w:t>-</w:t>
      </w:r>
      <w:r w:rsidRPr="00982192">
        <w:rPr>
          <w:noProof/>
          <w:lang w:val="fr-FR"/>
        </w:rPr>
        <w:t>09]</w:t>
      </w:r>
      <w:r w:rsidR="00CF5A3D">
        <w:rPr>
          <w:noProof/>
          <w:lang w:val="fr-FR"/>
        </w:rPr>
        <w:tab/>
      </w:r>
      <w:r w:rsidR="00146194">
        <w:rPr>
          <w:noProof/>
          <w:lang w:val="fr-FR"/>
        </w:rPr>
        <w:t xml:space="preserve">Les codes </w:t>
      </w:r>
      <w:r w:rsidR="005E48A2" w:rsidRPr="00982192">
        <w:rPr>
          <w:noProof/>
          <w:lang w:val="fr-FR"/>
        </w:rPr>
        <w:t>recomm</w:t>
      </w:r>
      <w:r w:rsidR="00146194">
        <w:rPr>
          <w:noProof/>
          <w:lang w:val="fr-FR"/>
        </w:rPr>
        <w:t>andés à l</w:t>
      </w:r>
      <w:r w:rsidR="00BB0A23">
        <w:rPr>
          <w:noProof/>
          <w:lang w:val="fr-FR"/>
        </w:rPr>
        <w:t>’</w:t>
      </w:r>
      <w:r w:rsidR="00992C0C">
        <w:rPr>
          <w:noProof/>
          <w:lang w:val="fr-FR"/>
        </w:rPr>
        <w:t>a</w:t>
      </w:r>
      <w:r w:rsidR="00992C0C" w:rsidRPr="00982192">
        <w:rPr>
          <w:noProof/>
          <w:lang w:val="fr-FR"/>
        </w:rPr>
        <w:t>nnex</w:t>
      </w:r>
      <w:r w:rsidR="00992C0C">
        <w:rPr>
          <w:noProof/>
          <w:lang w:val="fr-FR"/>
        </w:rPr>
        <w:t>e </w:t>
      </w:r>
      <w:r w:rsidR="00992C0C" w:rsidRPr="00982192">
        <w:rPr>
          <w:noProof/>
          <w:lang w:val="fr-FR"/>
        </w:rPr>
        <w:t>V</w:t>
      </w:r>
      <w:r w:rsidR="005E48A2" w:rsidRPr="00982192">
        <w:rPr>
          <w:noProof/>
          <w:lang w:val="fr-FR"/>
        </w:rPr>
        <w:t xml:space="preserve"> </w:t>
      </w:r>
      <w:r w:rsidR="00146194">
        <w:rPr>
          <w:noProof/>
          <w:lang w:val="fr-FR"/>
        </w:rPr>
        <w:t xml:space="preserve">DEVRAIENT être utilisés par une API </w:t>
      </w:r>
      <w:r w:rsidRPr="00982192">
        <w:rPr>
          <w:noProof/>
          <w:lang w:val="fr-FR"/>
        </w:rPr>
        <w:t xml:space="preserve">Web </w:t>
      </w:r>
      <w:r w:rsidR="00146194">
        <w:rPr>
          <w:noProof/>
          <w:lang w:val="fr-FR"/>
        </w:rPr>
        <w:t>pour classer les erreurs</w:t>
      </w:r>
      <w:r w:rsidR="005E48A2" w:rsidRPr="00982192">
        <w:rPr>
          <w:noProof/>
          <w:lang w:val="fr-FR"/>
        </w:rPr>
        <w:t>.</w:t>
      </w:r>
    </w:p>
    <w:p w14:paraId="29B2432E" w14:textId="0B2E011A" w:rsidR="005E48A2" w:rsidRPr="00982192" w:rsidRDefault="00146194" w:rsidP="00A2376B">
      <w:pPr>
        <w:pStyle w:val="Heading3"/>
        <w:spacing w:before="170"/>
        <w:ind w:left="0"/>
      </w:pPr>
      <w:bookmarkStart w:id="97" w:name="_Toc54363364"/>
      <w:bookmarkStart w:id="98" w:name="_Toc212824881"/>
      <w:r>
        <w:t>Princip</w:t>
      </w:r>
      <w:r w:rsidR="005E48A2" w:rsidRPr="00982192">
        <w:t>e</w:t>
      </w:r>
      <w:r>
        <w:t xml:space="preserve"> de sélection</w:t>
      </w:r>
      <w:bookmarkEnd w:id="97"/>
      <w:bookmarkEnd w:id="98"/>
    </w:p>
    <w:p w14:paraId="36C806F1" w14:textId="7B927B34"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46194">
        <w:rPr>
          <w:rFonts w:eastAsia="Times New Roman" w:cs="Arial"/>
          <w:noProof/>
          <w:szCs w:val="17"/>
          <w:lang w:val="fr-FR"/>
        </w:rPr>
        <w:t>Un contrat de s</w:t>
      </w:r>
      <w:r w:rsidR="005E48A2" w:rsidRPr="00982192">
        <w:rPr>
          <w:rFonts w:eastAsia="Times New Roman" w:cs="Arial"/>
          <w:noProof/>
          <w:szCs w:val="17"/>
          <w:lang w:val="fr-FR"/>
        </w:rPr>
        <w:t xml:space="preserve">ervice </w:t>
      </w:r>
      <w:r w:rsidR="00146194">
        <w:rPr>
          <w:rFonts w:eastAsia="Times New Roman" w:cs="Arial"/>
          <w:noProof/>
          <w:szCs w:val="17"/>
          <w:lang w:val="fr-FR"/>
        </w:rPr>
        <w:t xml:space="preserve">doit être </w:t>
      </w:r>
      <w:r w:rsidR="005E48A2" w:rsidRPr="00982192">
        <w:rPr>
          <w:rFonts w:eastAsia="Times New Roman" w:cs="Arial"/>
          <w:noProof/>
          <w:szCs w:val="17"/>
          <w:lang w:val="fr-FR"/>
        </w:rPr>
        <w:t>tol</w:t>
      </w:r>
      <w:r w:rsidR="00146194">
        <w:rPr>
          <w:rFonts w:eastAsia="Times New Roman" w:cs="Arial"/>
          <w:noProof/>
          <w:szCs w:val="17"/>
          <w:lang w:val="fr-FR"/>
        </w:rPr>
        <w:t>é</w:t>
      </w:r>
      <w:r w:rsidR="005E48A2" w:rsidRPr="00982192">
        <w:rPr>
          <w:rFonts w:eastAsia="Times New Roman" w:cs="Arial"/>
          <w:noProof/>
          <w:szCs w:val="17"/>
          <w:lang w:val="fr-FR"/>
        </w:rPr>
        <w:t xml:space="preserve">rant </w:t>
      </w:r>
      <w:r w:rsidR="00BB0A23">
        <w:rPr>
          <w:rFonts w:eastAsia="Times New Roman" w:cs="Arial"/>
          <w:noProof/>
          <w:szCs w:val="17"/>
          <w:lang w:val="fr-FR"/>
        </w:rPr>
        <w:t>à l’égard</w:t>
      </w:r>
      <w:r w:rsidR="00146194">
        <w:rPr>
          <w:rFonts w:eastAsia="Times New Roman" w:cs="Arial"/>
          <w:noProof/>
          <w:szCs w:val="17"/>
          <w:lang w:val="fr-FR"/>
        </w:rPr>
        <w:t xml:space="preserve"> de paramètres imprévus </w:t>
      </w:r>
      <w:r w:rsidR="005E48A2" w:rsidRPr="00982192">
        <w:rPr>
          <w:rFonts w:eastAsia="Times New Roman" w:cs="Arial"/>
          <w:noProof/>
          <w:szCs w:val="17"/>
          <w:lang w:val="fr-FR"/>
        </w:rPr>
        <w:t>(</w:t>
      </w:r>
      <w:r w:rsidR="00146194">
        <w:rPr>
          <w:rFonts w:eastAsia="Times New Roman" w:cs="Arial"/>
          <w:noProof/>
          <w:szCs w:val="17"/>
          <w:lang w:val="fr-FR"/>
        </w:rPr>
        <w:t>dans la requête, en utilisant</w:t>
      </w:r>
      <w:r w:rsidR="009546EA">
        <w:rPr>
          <w:rFonts w:eastAsia="Times New Roman" w:cs="Arial"/>
          <w:noProof/>
          <w:szCs w:val="17"/>
          <w:lang w:val="fr-FR"/>
        </w:rPr>
        <w:t xml:space="preserve"> les paramètres de requête</w:t>
      </w:r>
      <w:r w:rsidR="005E48A2" w:rsidRPr="00982192">
        <w:rPr>
          <w:rFonts w:eastAsia="Times New Roman" w:cs="Arial"/>
          <w:noProof/>
          <w:szCs w:val="17"/>
          <w:lang w:val="fr-FR"/>
        </w:rPr>
        <w:t>)</w:t>
      </w:r>
      <w:r w:rsidR="009546EA">
        <w:rPr>
          <w:rFonts w:eastAsia="Times New Roman" w:cs="Arial"/>
          <w:noProof/>
          <w:szCs w:val="17"/>
          <w:lang w:val="fr-FR"/>
        </w:rPr>
        <w:t>, mais doit mentionner une erreur en cas</w:t>
      </w:r>
      <w:r w:rsidR="005E48A2" w:rsidRPr="00982192">
        <w:rPr>
          <w:rFonts w:eastAsia="Times New Roman" w:cs="Arial"/>
          <w:noProof/>
          <w:szCs w:val="17"/>
          <w:lang w:val="fr-FR"/>
        </w:rPr>
        <w:t xml:space="preserve"> </w:t>
      </w:r>
      <w:r w:rsidR="009546EA">
        <w:rPr>
          <w:rFonts w:eastAsia="Times New Roman" w:cs="Arial"/>
          <w:noProof/>
          <w:szCs w:val="17"/>
          <w:lang w:val="fr-FR"/>
        </w:rPr>
        <w:t>de valeurs mal formées concernant les paramètres prévus</w:t>
      </w:r>
      <w:r w:rsidR="005E48A2" w:rsidRPr="00982192">
        <w:rPr>
          <w:rFonts w:eastAsia="Times New Roman" w:cs="Arial"/>
          <w:noProof/>
          <w:szCs w:val="17"/>
          <w:lang w:val="fr-FR"/>
        </w:rPr>
        <w:t>.</w:t>
      </w:r>
    </w:p>
    <w:p w14:paraId="32BF0D1D" w14:textId="3EB4678D"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040CF3" w:rsidRPr="00982192">
        <w:rPr>
          <w:rFonts w:eastAsia="Times New Roman" w:cs="Arial"/>
          <w:noProof/>
          <w:szCs w:val="17"/>
          <w:lang w:val="fr-FR"/>
        </w:rPr>
        <w:t>10</w:t>
      </w:r>
      <w:r w:rsidRPr="00982192">
        <w:rPr>
          <w:rFonts w:eastAsia="Times New Roman" w:cs="Arial"/>
          <w:noProof/>
          <w:szCs w:val="17"/>
          <w:lang w:val="fr-FR"/>
        </w:rPr>
        <w:t>]</w:t>
      </w:r>
      <w:r w:rsidR="00CF5A3D">
        <w:rPr>
          <w:rFonts w:eastAsia="Times New Roman" w:cs="Arial"/>
          <w:noProof/>
          <w:szCs w:val="17"/>
          <w:lang w:val="fr-FR"/>
        </w:rPr>
        <w:tab/>
      </w:r>
      <w:r w:rsidR="009546EA">
        <w:rPr>
          <w:rFonts w:eastAsia="Times New Roman" w:cs="Arial"/>
          <w:noProof/>
          <w:szCs w:val="17"/>
          <w:lang w:val="fr-FR"/>
        </w:rPr>
        <w:t>Si l</w:t>
      </w:r>
      <w:r w:rsidR="00BB0A23">
        <w:rPr>
          <w:rFonts w:eastAsia="Times New Roman" w:cs="Arial"/>
          <w:noProof/>
          <w:szCs w:val="17"/>
          <w:lang w:val="fr-FR"/>
        </w:rPr>
        <w:t>’</w:t>
      </w:r>
      <w:r w:rsidRPr="00982192">
        <w:rPr>
          <w:rFonts w:eastAsia="Times New Roman" w:cs="Arial"/>
          <w:noProof/>
          <w:szCs w:val="17"/>
          <w:lang w:val="fr-FR"/>
        </w:rPr>
        <w:t>API d</w:t>
      </w:r>
      <w:r w:rsidR="009546EA">
        <w:rPr>
          <w:rFonts w:eastAsia="Times New Roman" w:cs="Arial"/>
          <w:noProof/>
          <w:szCs w:val="17"/>
          <w:lang w:val="fr-FR"/>
        </w:rPr>
        <w:t>étecte des valeurs d</w:t>
      </w:r>
      <w:r w:rsidR="00BB0A23">
        <w:rPr>
          <w:rFonts w:eastAsia="Times New Roman" w:cs="Arial"/>
          <w:noProof/>
          <w:szCs w:val="17"/>
          <w:lang w:val="fr-FR"/>
        </w:rPr>
        <w:t>’</w:t>
      </w:r>
      <w:r w:rsidR="009546EA">
        <w:rPr>
          <w:rFonts w:eastAsia="Times New Roman" w:cs="Arial"/>
          <w:noProof/>
          <w:szCs w:val="17"/>
          <w:lang w:val="fr-FR"/>
        </w:rPr>
        <w:t>entrée invalides</w:t>
      </w:r>
      <w:r w:rsidRPr="00982192">
        <w:rPr>
          <w:rFonts w:eastAsia="Times New Roman" w:cs="Arial"/>
          <w:noProof/>
          <w:szCs w:val="17"/>
          <w:lang w:val="fr-FR"/>
        </w:rPr>
        <w:t xml:space="preserve">, </w:t>
      </w:r>
      <w:r w:rsidR="009546EA">
        <w:rPr>
          <w:rFonts w:eastAsia="Times New Roman" w:cs="Arial"/>
          <w:noProof/>
          <w:szCs w:val="17"/>
          <w:lang w:val="fr-FR"/>
        </w:rPr>
        <w:t>elle DOIT</w:t>
      </w:r>
      <w:r w:rsidRPr="00982192">
        <w:rPr>
          <w:rFonts w:eastAsia="Times New Roman" w:cs="Arial"/>
          <w:noProof/>
          <w:szCs w:val="17"/>
          <w:lang w:val="fr-FR"/>
        </w:rPr>
        <w:t xml:space="preserve"> </w:t>
      </w:r>
      <w:r w:rsidR="00934B48">
        <w:rPr>
          <w:rFonts w:eastAsia="Times New Roman" w:cs="Arial"/>
          <w:noProof/>
          <w:szCs w:val="17"/>
          <w:lang w:val="fr-FR"/>
        </w:rPr>
        <w:t>renvoy</w:t>
      </w:r>
      <w:r w:rsidR="009546EA">
        <w:rPr>
          <w:rFonts w:eastAsia="Times New Roman" w:cs="Arial"/>
          <w:noProof/>
          <w:szCs w:val="17"/>
          <w:lang w:val="fr-FR"/>
        </w:rPr>
        <w:t>er le code d</w:t>
      </w:r>
      <w:r w:rsidR="00BB0A23">
        <w:rPr>
          <w:rFonts w:eastAsia="Times New Roman" w:cs="Arial"/>
          <w:noProof/>
          <w:szCs w:val="17"/>
          <w:lang w:val="fr-FR"/>
        </w:rPr>
        <w:t>’</w:t>
      </w:r>
      <w:r w:rsidR="009546EA">
        <w:rPr>
          <w:rFonts w:eastAsia="Times New Roman" w:cs="Arial"/>
          <w:noProof/>
          <w:szCs w:val="17"/>
          <w:lang w:val="fr-FR"/>
        </w:rPr>
        <w:t xml:space="preserve">état </w:t>
      </w:r>
      <w:r w:rsidR="00ED6BF1">
        <w:rPr>
          <w:rFonts w:eastAsia="Times New Roman" w:cs="Arial"/>
          <w:noProof/>
          <w:szCs w:val="17"/>
          <w:lang w:val="fr-FR"/>
        </w:rPr>
        <w:br/>
      </w:r>
      <w:r w:rsidRPr="00982192">
        <w:rPr>
          <w:rFonts w:eastAsia="Times New Roman" w:cs="Arial"/>
          <w:noProof/>
          <w:szCs w:val="17"/>
          <w:lang w:val="fr-FR"/>
        </w:rPr>
        <w:t xml:space="preserve">HTTP </w:t>
      </w:r>
      <w:r w:rsidR="00DA522C" w:rsidRPr="00A21BF0">
        <w:rPr>
          <w:rFonts w:eastAsia="Times New Roman" w:cs="Arial"/>
          <w:szCs w:val="17"/>
          <w:lang w:val="fr-FR"/>
        </w:rPr>
        <w:t>"</w:t>
      </w:r>
      <w:r w:rsidRPr="00982192">
        <w:rPr>
          <w:rFonts w:ascii="Courier New" w:eastAsia="Times New Roman" w:hAnsi="Courier New" w:cs="Courier New"/>
          <w:noProof/>
          <w:szCs w:val="17"/>
          <w:lang w:val="fr-FR"/>
        </w:rPr>
        <w:t>400 Bad Request</w:t>
      </w:r>
      <w:r w:rsidR="00DA522C" w:rsidRPr="00A21BF0">
        <w:rPr>
          <w:rFonts w:eastAsia="Times New Roman" w:cs="Arial"/>
          <w:szCs w:val="17"/>
          <w:lang w:val="fr-FR"/>
        </w:rPr>
        <w:t>"</w:t>
      </w:r>
      <w:r w:rsidRPr="00982192">
        <w:rPr>
          <w:rFonts w:eastAsia="Times New Roman" w:cs="Arial"/>
          <w:noProof/>
          <w:szCs w:val="17"/>
          <w:lang w:val="fr-FR"/>
        </w:rPr>
        <w:t xml:space="preserve">. </w:t>
      </w:r>
      <w:r w:rsidR="002D56D3">
        <w:rPr>
          <w:rFonts w:eastAsia="Times New Roman" w:cs="Arial"/>
          <w:noProof/>
          <w:szCs w:val="17"/>
          <w:lang w:val="fr-FR"/>
        </w:rPr>
        <w:t xml:space="preserve"> </w:t>
      </w:r>
      <w:r w:rsidR="009546EA">
        <w:rPr>
          <w:rFonts w:eastAsia="Times New Roman" w:cs="Arial"/>
          <w:noProof/>
          <w:szCs w:val="17"/>
          <w:lang w:val="fr-FR"/>
        </w:rPr>
        <w:t>La charge utile de l</w:t>
      </w:r>
      <w:r w:rsidR="00BB0A23">
        <w:rPr>
          <w:rFonts w:eastAsia="Times New Roman" w:cs="Arial"/>
          <w:noProof/>
          <w:szCs w:val="17"/>
          <w:lang w:val="fr-FR"/>
        </w:rPr>
        <w:t>’</w:t>
      </w:r>
      <w:r w:rsidR="009546EA">
        <w:rPr>
          <w:rFonts w:eastAsia="Times New Roman" w:cs="Arial"/>
          <w:noProof/>
          <w:szCs w:val="17"/>
          <w:lang w:val="fr-FR"/>
        </w:rPr>
        <w:t>erreur</w:t>
      </w:r>
      <w:r w:rsidRPr="00982192">
        <w:rPr>
          <w:rFonts w:eastAsia="Times New Roman" w:cs="Arial"/>
          <w:noProof/>
          <w:szCs w:val="17"/>
          <w:lang w:val="fr-FR"/>
        </w:rPr>
        <w:t xml:space="preserve"> </w:t>
      </w:r>
      <w:r w:rsidR="009546EA">
        <w:rPr>
          <w:rFonts w:eastAsia="Times New Roman" w:cs="Arial"/>
          <w:noProof/>
          <w:szCs w:val="17"/>
          <w:lang w:val="fr-FR"/>
        </w:rPr>
        <w:t xml:space="preserve">DOIT </w:t>
      </w:r>
      <w:r w:rsidRPr="00982192">
        <w:rPr>
          <w:rFonts w:eastAsia="Times New Roman" w:cs="Arial"/>
          <w:noProof/>
          <w:szCs w:val="17"/>
          <w:lang w:val="fr-FR"/>
        </w:rPr>
        <w:t>indi</w:t>
      </w:r>
      <w:r w:rsidR="009546EA">
        <w:rPr>
          <w:rFonts w:eastAsia="Times New Roman" w:cs="Arial"/>
          <w:noProof/>
          <w:szCs w:val="17"/>
          <w:lang w:val="fr-FR"/>
        </w:rPr>
        <w:t>quer la valeur erronée</w:t>
      </w:r>
      <w:r w:rsidRPr="00982192">
        <w:rPr>
          <w:rFonts w:eastAsia="Times New Roman" w:cs="Arial"/>
          <w:noProof/>
          <w:szCs w:val="17"/>
          <w:lang w:val="fr-FR"/>
        </w:rPr>
        <w:t>.</w:t>
      </w:r>
    </w:p>
    <w:p w14:paraId="6666E8E6" w14:textId="66836BB6"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040CF3" w:rsidRPr="00982192">
        <w:rPr>
          <w:rFonts w:eastAsia="Times New Roman" w:cs="Arial"/>
          <w:noProof/>
          <w:szCs w:val="17"/>
          <w:lang w:val="fr-FR"/>
        </w:rPr>
        <w:t>11</w:t>
      </w:r>
      <w:r w:rsidRPr="00982192">
        <w:rPr>
          <w:rFonts w:eastAsia="Times New Roman" w:cs="Arial"/>
          <w:noProof/>
          <w:szCs w:val="17"/>
          <w:lang w:val="fr-FR"/>
        </w:rPr>
        <w:t>]</w:t>
      </w:r>
      <w:r w:rsidR="00CF5A3D">
        <w:rPr>
          <w:rFonts w:eastAsia="Times New Roman" w:cs="Arial"/>
          <w:noProof/>
          <w:szCs w:val="17"/>
          <w:lang w:val="fr-FR"/>
        </w:rPr>
        <w:tab/>
      </w:r>
      <w:r w:rsidR="009546EA">
        <w:rPr>
          <w:rFonts w:eastAsia="Times New Roman" w:cs="Arial"/>
          <w:noProof/>
          <w:szCs w:val="17"/>
          <w:lang w:val="fr-FR"/>
        </w:rPr>
        <w:t>Si l</w:t>
      </w:r>
      <w:r w:rsidR="00BB0A23">
        <w:rPr>
          <w:rFonts w:eastAsia="Times New Roman" w:cs="Arial"/>
          <w:noProof/>
          <w:szCs w:val="17"/>
          <w:lang w:val="fr-FR"/>
        </w:rPr>
        <w:t>’</w:t>
      </w:r>
      <w:r w:rsidR="009546EA">
        <w:rPr>
          <w:rFonts w:eastAsia="Times New Roman" w:cs="Arial"/>
          <w:noProof/>
          <w:szCs w:val="17"/>
          <w:lang w:val="fr-FR"/>
        </w:rPr>
        <w:t xml:space="preserve">API </w:t>
      </w:r>
      <w:r w:rsidRPr="00982192">
        <w:rPr>
          <w:rFonts w:eastAsia="Times New Roman" w:cs="Arial"/>
          <w:noProof/>
          <w:szCs w:val="17"/>
          <w:lang w:val="fr-FR"/>
        </w:rPr>
        <w:t>d</w:t>
      </w:r>
      <w:r w:rsidR="009546EA">
        <w:rPr>
          <w:rFonts w:eastAsia="Times New Roman" w:cs="Arial"/>
          <w:noProof/>
          <w:szCs w:val="17"/>
          <w:lang w:val="fr-FR"/>
        </w:rPr>
        <w:t>é</w:t>
      </w:r>
      <w:r w:rsidRPr="00982192">
        <w:rPr>
          <w:rFonts w:eastAsia="Times New Roman" w:cs="Arial"/>
          <w:noProof/>
          <w:szCs w:val="17"/>
          <w:lang w:val="fr-FR"/>
        </w:rPr>
        <w:t>tect</w:t>
      </w:r>
      <w:r w:rsidR="009546EA">
        <w:rPr>
          <w:rFonts w:eastAsia="Times New Roman" w:cs="Arial"/>
          <w:noProof/>
          <w:szCs w:val="17"/>
          <w:lang w:val="fr-FR"/>
        </w:rPr>
        <w:t>e</w:t>
      </w:r>
      <w:r w:rsidRPr="00982192">
        <w:rPr>
          <w:rFonts w:eastAsia="Times New Roman" w:cs="Arial"/>
          <w:noProof/>
          <w:szCs w:val="17"/>
          <w:lang w:val="fr-FR"/>
        </w:rPr>
        <w:t xml:space="preserve"> </w:t>
      </w:r>
      <w:r w:rsidR="009546EA">
        <w:rPr>
          <w:rFonts w:eastAsia="Times New Roman" w:cs="Arial"/>
          <w:noProof/>
          <w:szCs w:val="17"/>
          <w:lang w:val="fr-FR"/>
        </w:rPr>
        <w:t>des noms d</w:t>
      </w:r>
      <w:r w:rsidR="00BB0A23">
        <w:rPr>
          <w:rFonts w:eastAsia="Times New Roman" w:cs="Arial"/>
          <w:noProof/>
          <w:szCs w:val="17"/>
          <w:lang w:val="fr-FR"/>
        </w:rPr>
        <w:t>’</w:t>
      </w:r>
      <w:r w:rsidR="009546EA">
        <w:rPr>
          <w:rFonts w:eastAsia="Times New Roman" w:cs="Arial"/>
          <w:noProof/>
          <w:szCs w:val="17"/>
          <w:lang w:val="fr-FR"/>
        </w:rPr>
        <w:t xml:space="preserve">arguments syntaxiquement corrects </w:t>
      </w:r>
      <w:r w:rsidRPr="00982192">
        <w:rPr>
          <w:rFonts w:eastAsia="Times New Roman" w:cs="Arial"/>
          <w:noProof/>
          <w:szCs w:val="17"/>
          <w:lang w:val="fr-FR"/>
        </w:rPr>
        <w:t>(</w:t>
      </w:r>
      <w:r w:rsidR="009546EA">
        <w:rPr>
          <w:rFonts w:eastAsia="Times New Roman" w:cs="Arial"/>
          <w:noProof/>
          <w:szCs w:val="17"/>
          <w:lang w:val="fr-FR"/>
        </w:rPr>
        <w:t>dans les paramètres de requête</w:t>
      </w:r>
      <w:r w:rsidRPr="00982192">
        <w:rPr>
          <w:rFonts w:eastAsia="Times New Roman" w:cs="Arial"/>
          <w:noProof/>
          <w:szCs w:val="17"/>
          <w:lang w:val="fr-FR"/>
        </w:rPr>
        <w:t xml:space="preserve">) </w:t>
      </w:r>
      <w:r w:rsidR="009546EA">
        <w:rPr>
          <w:rFonts w:eastAsia="Times New Roman" w:cs="Arial"/>
          <w:noProof/>
          <w:szCs w:val="17"/>
          <w:lang w:val="fr-FR"/>
        </w:rPr>
        <w:t>qui ne sont pas prévus, elle DEVRAIT ne pas en tenir compte</w:t>
      </w:r>
      <w:r w:rsidRPr="00982192">
        <w:rPr>
          <w:rFonts w:eastAsia="Times New Roman" w:cs="Arial"/>
          <w:noProof/>
          <w:szCs w:val="17"/>
          <w:lang w:val="fr-FR"/>
        </w:rPr>
        <w:t>.</w:t>
      </w:r>
    </w:p>
    <w:p w14:paraId="1501B7D1" w14:textId="6B0D8984"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040CF3" w:rsidRPr="00982192">
        <w:rPr>
          <w:rFonts w:eastAsia="Times New Roman" w:cs="Arial"/>
          <w:noProof/>
          <w:szCs w:val="17"/>
          <w:lang w:val="fr-FR"/>
        </w:rPr>
        <w:t>12</w:t>
      </w:r>
      <w:r w:rsidRPr="00982192">
        <w:rPr>
          <w:rFonts w:eastAsia="Times New Roman" w:cs="Arial"/>
          <w:noProof/>
          <w:szCs w:val="17"/>
          <w:lang w:val="fr-FR"/>
        </w:rPr>
        <w:t>]</w:t>
      </w:r>
      <w:r w:rsidR="00CF5A3D">
        <w:rPr>
          <w:rFonts w:eastAsia="Times New Roman" w:cs="Arial"/>
          <w:noProof/>
          <w:szCs w:val="17"/>
          <w:lang w:val="fr-FR"/>
        </w:rPr>
        <w:tab/>
      </w:r>
      <w:r w:rsidR="009546EA">
        <w:rPr>
          <w:rFonts w:eastAsia="Times New Roman" w:cs="Arial"/>
          <w:noProof/>
          <w:szCs w:val="17"/>
          <w:lang w:val="fr-FR"/>
        </w:rPr>
        <w:t>Si l</w:t>
      </w:r>
      <w:r w:rsidR="00BB0A23">
        <w:rPr>
          <w:rFonts w:eastAsia="Times New Roman" w:cs="Arial"/>
          <w:noProof/>
          <w:szCs w:val="17"/>
          <w:lang w:val="fr-FR"/>
        </w:rPr>
        <w:t>’</w:t>
      </w:r>
      <w:r w:rsidR="009546EA">
        <w:rPr>
          <w:rFonts w:eastAsia="Times New Roman" w:cs="Arial"/>
          <w:noProof/>
          <w:szCs w:val="17"/>
          <w:lang w:val="fr-FR"/>
        </w:rPr>
        <w:t xml:space="preserve">API </w:t>
      </w:r>
      <w:r w:rsidR="009546EA" w:rsidRPr="00982192">
        <w:rPr>
          <w:rFonts w:eastAsia="Times New Roman" w:cs="Arial"/>
          <w:noProof/>
          <w:szCs w:val="17"/>
          <w:lang w:val="fr-FR"/>
        </w:rPr>
        <w:t>d</w:t>
      </w:r>
      <w:r w:rsidR="009546EA">
        <w:rPr>
          <w:rFonts w:eastAsia="Times New Roman" w:cs="Arial"/>
          <w:noProof/>
          <w:szCs w:val="17"/>
          <w:lang w:val="fr-FR"/>
        </w:rPr>
        <w:t>é</w:t>
      </w:r>
      <w:r w:rsidR="009546EA" w:rsidRPr="00982192">
        <w:rPr>
          <w:rFonts w:eastAsia="Times New Roman" w:cs="Arial"/>
          <w:noProof/>
          <w:szCs w:val="17"/>
          <w:lang w:val="fr-FR"/>
        </w:rPr>
        <w:t>tect</w:t>
      </w:r>
      <w:r w:rsidR="009546EA">
        <w:rPr>
          <w:rFonts w:eastAsia="Times New Roman" w:cs="Arial"/>
          <w:noProof/>
          <w:szCs w:val="17"/>
          <w:lang w:val="fr-FR"/>
        </w:rPr>
        <w:t>e</w:t>
      </w:r>
      <w:r w:rsidR="009546EA" w:rsidRPr="00982192">
        <w:rPr>
          <w:rFonts w:eastAsia="Times New Roman" w:cs="Arial"/>
          <w:noProof/>
          <w:szCs w:val="17"/>
          <w:lang w:val="fr-FR"/>
        </w:rPr>
        <w:t xml:space="preserve"> </w:t>
      </w:r>
      <w:r w:rsidR="009546EA">
        <w:rPr>
          <w:rFonts w:eastAsia="Times New Roman" w:cs="Arial"/>
          <w:noProof/>
          <w:szCs w:val="17"/>
          <w:lang w:val="fr-FR"/>
        </w:rPr>
        <w:t xml:space="preserve">des valeurs valides qui exigent </w:t>
      </w:r>
      <w:del w:id="99" w:author="Author">
        <w:r w:rsidR="009546EA" w:rsidDel="00CF5A3D">
          <w:rPr>
            <w:rFonts w:eastAsia="Times New Roman" w:cs="Arial"/>
            <w:noProof/>
            <w:szCs w:val="17"/>
            <w:lang w:val="fr-FR"/>
          </w:rPr>
          <w:delText xml:space="preserve">que </w:delText>
        </w:r>
      </w:del>
      <w:r w:rsidR="009546EA">
        <w:rPr>
          <w:rFonts w:eastAsia="Times New Roman" w:cs="Arial"/>
          <w:noProof/>
          <w:szCs w:val="17"/>
          <w:lang w:val="fr-FR"/>
        </w:rPr>
        <w:t>des fon</w:t>
      </w:r>
      <w:r w:rsidR="00934B48">
        <w:rPr>
          <w:rFonts w:eastAsia="Times New Roman" w:cs="Arial"/>
          <w:noProof/>
          <w:szCs w:val="17"/>
          <w:lang w:val="fr-FR"/>
        </w:rPr>
        <w:t>ctionnalités</w:t>
      </w:r>
      <w:del w:id="100" w:author="Author">
        <w:r w:rsidR="00934B48" w:rsidDel="00CF5A3D">
          <w:rPr>
            <w:rFonts w:eastAsia="Times New Roman" w:cs="Arial"/>
            <w:noProof/>
            <w:szCs w:val="17"/>
            <w:lang w:val="fr-FR"/>
          </w:rPr>
          <w:delText xml:space="preserve"> ne soient pas exéc</w:delText>
        </w:r>
        <w:r w:rsidR="009546EA" w:rsidDel="00CF5A3D">
          <w:rPr>
            <w:rFonts w:eastAsia="Times New Roman" w:cs="Arial"/>
            <w:noProof/>
            <w:szCs w:val="17"/>
            <w:lang w:val="fr-FR"/>
          </w:rPr>
          <w:delText>utées</w:delText>
        </w:r>
      </w:del>
      <w:ins w:id="101" w:author="Author">
        <w:r w:rsidR="00CF5A3D">
          <w:rPr>
            <w:rFonts w:eastAsia="Times New Roman" w:cs="Arial"/>
            <w:noProof/>
            <w:szCs w:val="17"/>
            <w:lang w:val="fr-FR"/>
          </w:rPr>
          <w:t>non prises en charge par le serveur</w:t>
        </w:r>
      </w:ins>
      <w:r w:rsidR="009546EA">
        <w:rPr>
          <w:rFonts w:eastAsia="Times New Roman" w:cs="Arial"/>
          <w:noProof/>
          <w:szCs w:val="17"/>
          <w:lang w:val="fr-FR"/>
        </w:rPr>
        <w:t xml:space="preserve">, elle DOIT </w:t>
      </w:r>
      <w:r w:rsidR="00934B48">
        <w:rPr>
          <w:rFonts w:eastAsia="Times New Roman" w:cs="Arial"/>
          <w:noProof/>
          <w:szCs w:val="17"/>
          <w:lang w:val="fr-FR"/>
        </w:rPr>
        <w:t>renvoy</w:t>
      </w:r>
      <w:r w:rsidR="009546EA">
        <w:rPr>
          <w:rFonts w:eastAsia="Times New Roman" w:cs="Arial"/>
          <w:noProof/>
          <w:szCs w:val="17"/>
          <w:lang w:val="fr-FR"/>
        </w:rPr>
        <w:t>er le code d</w:t>
      </w:r>
      <w:r w:rsidR="00BB0A23">
        <w:rPr>
          <w:rFonts w:eastAsia="Times New Roman" w:cs="Arial"/>
          <w:noProof/>
          <w:szCs w:val="17"/>
          <w:lang w:val="fr-FR"/>
        </w:rPr>
        <w:t>’</w:t>
      </w:r>
      <w:r w:rsidR="009546EA">
        <w:rPr>
          <w:rFonts w:eastAsia="Times New Roman" w:cs="Arial"/>
          <w:noProof/>
          <w:szCs w:val="17"/>
          <w:lang w:val="fr-FR"/>
        </w:rPr>
        <w:t xml:space="preserve">état </w:t>
      </w:r>
      <w:r w:rsidRPr="00982192">
        <w:rPr>
          <w:rFonts w:eastAsia="Times New Roman" w:cs="Arial"/>
          <w:noProof/>
          <w:szCs w:val="17"/>
          <w:lang w:val="fr-FR"/>
        </w:rPr>
        <w:t xml:space="preserve">HTTP </w:t>
      </w:r>
      <w:r w:rsidR="00D11374" w:rsidRPr="00A21BF0">
        <w:rPr>
          <w:rFonts w:eastAsia="Times New Roman" w:cs="Arial"/>
          <w:szCs w:val="17"/>
          <w:lang w:val="fr-FR"/>
        </w:rPr>
        <w:t>"</w:t>
      </w:r>
      <w:r w:rsidRPr="00982192">
        <w:rPr>
          <w:rFonts w:ascii="Courier New" w:eastAsia="Times New Roman" w:hAnsi="Courier New" w:cs="Courier New"/>
          <w:noProof/>
          <w:szCs w:val="17"/>
          <w:lang w:val="fr-FR"/>
        </w:rPr>
        <w:t>501 Not Implemented</w:t>
      </w:r>
      <w:r w:rsidR="00D11374" w:rsidRPr="00A21BF0">
        <w:rPr>
          <w:rFonts w:eastAsia="Times New Roman" w:cs="Arial"/>
          <w:szCs w:val="17"/>
          <w:lang w:val="fr-FR"/>
        </w:rPr>
        <w:t>"</w:t>
      </w:r>
      <w:r w:rsidRPr="00982192">
        <w:rPr>
          <w:rFonts w:eastAsia="Times New Roman" w:cs="Arial"/>
          <w:noProof/>
          <w:szCs w:val="17"/>
          <w:lang w:val="fr-FR"/>
        </w:rPr>
        <w:t>.</w:t>
      </w:r>
      <w:del w:id="102" w:author="Author">
        <w:r w:rsidR="002D56D3" w:rsidDel="00CF5A3D">
          <w:rPr>
            <w:rFonts w:eastAsia="Times New Roman" w:cs="Arial"/>
            <w:noProof/>
            <w:szCs w:val="17"/>
            <w:lang w:val="fr-FR"/>
          </w:rPr>
          <w:delText xml:space="preserve">  </w:delText>
        </w:r>
        <w:r w:rsidR="009546EA" w:rsidDel="00CF5A3D">
          <w:rPr>
            <w:rFonts w:eastAsia="Times New Roman" w:cs="Arial"/>
            <w:noProof/>
            <w:szCs w:val="17"/>
            <w:lang w:val="fr-FR"/>
          </w:rPr>
          <w:delText>La charge utile de l</w:delText>
        </w:r>
        <w:r w:rsidR="00BB0A23" w:rsidDel="00CF5A3D">
          <w:rPr>
            <w:rFonts w:eastAsia="Times New Roman" w:cs="Arial"/>
            <w:noProof/>
            <w:szCs w:val="17"/>
            <w:lang w:val="fr-FR"/>
          </w:rPr>
          <w:delText>’</w:delText>
        </w:r>
        <w:r w:rsidR="009546EA" w:rsidDel="00CF5A3D">
          <w:rPr>
            <w:rFonts w:eastAsia="Times New Roman" w:cs="Arial"/>
            <w:noProof/>
            <w:szCs w:val="17"/>
            <w:lang w:val="fr-FR"/>
          </w:rPr>
          <w:delText>erreur DOIT indiquer la valeur non traitée</w:delText>
        </w:r>
        <w:r w:rsidRPr="00982192" w:rsidDel="00CF5A3D">
          <w:rPr>
            <w:rFonts w:eastAsia="Times New Roman" w:cs="Arial"/>
            <w:noProof/>
            <w:szCs w:val="17"/>
            <w:lang w:val="fr-FR"/>
          </w:rPr>
          <w:delText>.</w:delText>
        </w:r>
      </w:del>
    </w:p>
    <w:p w14:paraId="7DF594DA" w14:textId="069E8AC6" w:rsidR="005E48A2" w:rsidRPr="00982192" w:rsidRDefault="009546EA" w:rsidP="00A2376B">
      <w:pPr>
        <w:pStyle w:val="Heading3"/>
        <w:spacing w:before="170"/>
        <w:ind w:left="0"/>
      </w:pPr>
      <w:bookmarkStart w:id="103" w:name="_Toc54363365"/>
      <w:bookmarkStart w:id="104" w:name="_Toc212824882"/>
      <w:r>
        <w:t>Modèle de ressources</w:t>
      </w:r>
      <w:bookmarkEnd w:id="103"/>
      <w:bookmarkEnd w:id="104"/>
    </w:p>
    <w:p w14:paraId="27BD9A6A" w14:textId="06550BD6"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546EA">
        <w:rPr>
          <w:rFonts w:eastAsia="Times New Roman" w:cs="Arial"/>
          <w:noProof/>
          <w:szCs w:val="17"/>
          <w:lang w:val="fr-FR"/>
        </w:rPr>
        <w:t xml:space="preserve">Un modèle de données de propriété intellectuelle </w:t>
      </w:r>
      <w:r w:rsidR="007F11F6">
        <w:rPr>
          <w:rFonts w:eastAsia="Times New Roman" w:cs="Arial"/>
          <w:noProof/>
          <w:szCs w:val="17"/>
          <w:lang w:val="fr-FR"/>
        </w:rPr>
        <w:t>devrait être divisé en contextes délimités selon une conception pilotée par le domai</w:t>
      </w:r>
      <w:r w:rsidR="00334310">
        <w:rPr>
          <w:rFonts w:eastAsia="Times New Roman" w:cs="Arial"/>
          <w:noProof/>
          <w:szCs w:val="17"/>
          <w:lang w:val="fr-FR"/>
        </w:rPr>
        <w:t>ne.  Ch</w:t>
      </w:r>
      <w:r w:rsidR="007F11F6">
        <w:rPr>
          <w:rFonts w:eastAsia="Times New Roman" w:cs="Arial"/>
          <w:noProof/>
          <w:szCs w:val="17"/>
          <w:lang w:val="fr-FR"/>
        </w:rPr>
        <w:t>aque contexte délimité doit être associé à une ressour</w:t>
      </w:r>
      <w:r w:rsidR="00334310">
        <w:rPr>
          <w:rFonts w:eastAsia="Times New Roman" w:cs="Arial"/>
          <w:noProof/>
          <w:szCs w:val="17"/>
          <w:lang w:val="fr-FR"/>
        </w:rPr>
        <w:t>ce.  Se</w:t>
      </w:r>
      <w:r w:rsidR="007F11F6">
        <w:rPr>
          <w:rFonts w:eastAsia="Times New Roman" w:cs="Arial"/>
          <w:noProof/>
          <w:szCs w:val="17"/>
          <w:lang w:val="fr-FR"/>
        </w:rPr>
        <w:t>lon les principes régissant la conception, un modèle de ressources d</w:t>
      </w:r>
      <w:r w:rsidR="00BB0A23">
        <w:rPr>
          <w:rFonts w:eastAsia="Times New Roman" w:cs="Arial"/>
          <w:noProof/>
          <w:szCs w:val="17"/>
          <w:lang w:val="fr-FR"/>
        </w:rPr>
        <w:t>’</w:t>
      </w:r>
      <w:r w:rsidR="007F11F6">
        <w:rPr>
          <w:rFonts w:eastAsia="Times New Roman" w:cs="Arial"/>
          <w:noProof/>
          <w:szCs w:val="17"/>
          <w:lang w:val="fr-FR"/>
        </w:rPr>
        <w:t>une API Web devrait être découplé du modèle de donné</w:t>
      </w:r>
      <w:r w:rsidR="00334310">
        <w:rPr>
          <w:rFonts w:eastAsia="Times New Roman" w:cs="Arial"/>
          <w:noProof/>
          <w:szCs w:val="17"/>
          <w:lang w:val="fr-FR"/>
        </w:rPr>
        <w:t>es.  Un</w:t>
      </w:r>
      <w:r w:rsidR="007F11F6">
        <w:rPr>
          <w:rFonts w:eastAsia="Times New Roman" w:cs="Arial"/>
          <w:noProof/>
          <w:szCs w:val="17"/>
          <w:lang w:val="fr-FR"/>
        </w:rPr>
        <w:t xml:space="preserve">e API </w:t>
      </w:r>
      <w:r w:rsidR="005E48A2" w:rsidRPr="00982192">
        <w:rPr>
          <w:rFonts w:eastAsia="Times New Roman" w:cs="Arial"/>
          <w:noProof/>
          <w:szCs w:val="17"/>
          <w:lang w:val="fr-FR"/>
        </w:rPr>
        <w:t>Web </w:t>
      </w:r>
      <w:r w:rsidR="007F11F6">
        <w:rPr>
          <w:rFonts w:eastAsia="Times New Roman" w:cs="Arial"/>
          <w:noProof/>
          <w:szCs w:val="17"/>
          <w:lang w:val="fr-FR"/>
        </w:rPr>
        <w:t>devrait être modélisée en tant que</w:t>
      </w:r>
      <w:r w:rsidR="005E48A2" w:rsidRPr="00982192">
        <w:rPr>
          <w:rFonts w:eastAsia="Times New Roman" w:cs="Arial"/>
          <w:noProof/>
          <w:szCs w:val="17"/>
          <w:lang w:val="fr-FR"/>
        </w:rPr>
        <w:t xml:space="preserve"> h</w:t>
      </w:r>
      <w:r w:rsidR="007F11F6">
        <w:rPr>
          <w:rFonts w:eastAsia="Times New Roman" w:cs="Arial"/>
          <w:noProof/>
          <w:szCs w:val="17"/>
          <w:lang w:val="fr-FR"/>
        </w:rPr>
        <w:t>iérarchie de ressources afin de tirer parti du caractère hiérarchique de l</w:t>
      </w:r>
      <w:r w:rsidR="00BB0A23">
        <w:rPr>
          <w:rFonts w:eastAsia="Times New Roman" w:cs="Arial"/>
          <w:noProof/>
          <w:szCs w:val="17"/>
          <w:lang w:val="fr-FR"/>
        </w:rPr>
        <w:t>’</w:t>
      </w:r>
      <w:r w:rsidR="007F11F6">
        <w:rPr>
          <w:rFonts w:eastAsia="Times New Roman" w:cs="Arial"/>
          <w:noProof/>
          <w:szCs w:val="17"/>
          <w:lang w:val="fr-FR"/>
        </w:rPr>
        <w:t xml:space="preserve">URI pour suggérer une structure (association, </w:t>
      </w:r>
      <w:r w:rsidR="005E48A2" w:rsidRPr="00982192">
        <w:rPr>
          <w:rFonts w:eastAsia="Times New Roman" w:cs="Arial"/>
          <w:noProof/>
          <w:szCs w:val="17"/>
          <w:lang w:val="fr-FR"/>
        </w:rPr>
        <w:t>composition o</w:t>
      </w:r>
      <w:r w:rsidR="007F11F6">
        <w:rPr>
          <w:rFonts w:eastAsia="Times New Roman" w:cs="Arial"/>
          <w:noProof/>
          <w:szCs w:val="17"/>
          <w:lang w:val="fr-FR"/>
        </w:rPr>
        <w:t>u ag</w:t>
      </w:r>
      <w:r w:rsidR="005E48A2" w:rsidRPr="00982192">
        <w:rPr>
          <w:rFonts w:eastAsia="Times New Roman" w:cs="Arial"/>
          <w:noProof/>
          <w:szCs w:val="17"/>
          <w:lang w:val="fr-FR"/>
        </w:rPr>
        <w:t>r</w:t>
      </w:r>
      <w:r w:rsidR="007F11F6">
        <w:rPr>
          <w:rFonts w:eastAsia="Times New Roman" w:cs="Arial"/>
          <w:noProof/>
          <w:szCs w:val="17"/>
          <w:lang w:val="fr-FR"/>
        </w:rPr>
        <w:t>é</w:t>
      </w:r>
      <w:r w:rsidR="005E48A2" w:rsidRPr="00982192">
        <w:rPr>
          <w:rFonts w:eastAsia="Times New Roman" w:cs="Arial"/>
          <w:noProof/>
          <w:szCs w:val="17"/>
          <w:lang w:val="fr-FR"/>
        </w:rPr>
        <w:t xml:space="preserve">gation), </w:t>
      </w:r>
      <w:r w:rsidR="007F11F6">
        <w:rPr>
          <w:rFonts w:eastAsia="Times New Roman" w:cs="Arial"/>
          <w:noProof/>
          <w:szCs w:val="17"/>
          <w:lang w:val="fr-FR"/>
        </w:rPr>
        <w:t xml:space="preserve">où chaque nœud est une ressource </w:t>
      </w:r>
      <w:r w:rsidR="005E48A2" w:rsidRPr="00982192">
        <w:rPr>
          <w:rFonts w:eastAsia="Times New Roman" w:cs="Arial"/>
          <w:noProof/>
          <w:szCs w:val="17"/>
          <w:lang w:val="fr-FR"/>
        </w:rPr>
        <w:t>simple (</w:t>
      </w:r>
      <w:r w:rsidR="007F11F6">
        <w:rPr>
          <w:rFonts w:eastAsia="Times New Roman" w:cs="Arial"/>
          <w:noProof/>
          <w:szCs w:val="17"/>
          <w:lang w:val="fr-FR"/>
        </w:rPr>
        <w:t>unique</w:t>
      </w:r>
      <w:r w:rsidR="005E48A2" w:rsidRPr="00982192">
        <w:rPr>
          <w:rFonts w:eastAsia="Times New Roman" w:cs="Arial"/>
          <w:noProof/>
          <w:szCs w:val="17"/>
          <w:lang w:val="fr-FR"/>
        </w:rPr>
        <w:t xml:space="preserve">) </w:t>
      </w:r>
      <w:r w:rsidR="007F11F6">
        <w:rPr>
          <w:rFonts w:eastAsia="Times New Roman" w:cs="Arial"/>
          <w:noProof/>
          <w:szCs w:val="17"/>
          <w:lang w:val="fr-FR"/>
        </w:rPr>
        <w:t xml:space="preserve">ou une </w:t>
      </w:r>
      <w:r w:rsidR="005E48A2" w:rsidRPr="00982192">
        <w:rPr>
          <w:rFonts w:eastAsia="Times New Roman" w:cs="Arial"/>
          <w:noProof/>
          <w:szCs w:val="17"/>
          <w:lang w:val="fr-FR"/>
        </w:rPr>
        <w:t xml:space="preserve">collection </w:t>
      </w:r>
      <w:r w:rsidR="007F11F6">
        <w:rPr>
          <w:rFonts w:eastAsia="Times New Roman" w:cs="Arial"/>
          <w:noProof/>
          <w:szCs w:val="17"/>
          <w:lang w:val="fr-FR"/>
        </w:rPr>
        <w:t>de ressources</w:t>
      </w:r>
      <w:r w:rsidR="005E48A2" w:rsidRPr="00982192">
        <w:rPr>
          <w:rFonts w:eastAsia="Times New Roman" w:cs="Arial"/>
          <w:noProof/>
          <w:szCs w:val="17"/>
          <w:lang w:val="fr-FR"/>
        </w:rPr>
        <w:t>.</w:t>
      </w:r>
    </w:p>
    <w:p w14:paraId="4BE8AAAD" w14:textId="5D5FB8C3" w:rsidR="00992C0C" w:rsidRDefault="00D0203A"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F11F6">
        <w:rPr>
          <w:rFonts w:eastAsia="Times New Roman" w:cs="Arial"/>
          <w:noProof/>
          <w:szCs w:val="17"/>
          <w:lang w:val="fr-FR"/>
        </w:rPr>
        <w:t>Dans ce modèle de ressources hiérarchisé</w:t>
      </w:r>
      <w:r w:rsidR="005E48A2" w:rsidRPr="00982192">
        <w:rPr>
          <w:rFonts w:eastAsia="Times New Roman" w:cs="Arial"/>
          <w:noProof/>
          <w:szCs w:val="17"/>
          <w:lang w:val="fr-FR"/>
        </w:rPr>
        <w:t xml:space="preserve">, </w:t>
      </w:r>
      <w:r w:rsidR="007F11F6">
        <w:rPr>
          <w:rFonts w:eastAsia="Times New Roman" w:cs="Arial"/>
          <w:noProof/>
          <w:szCs w:val="17"/>
          <w:lang w:val="fr-FR"/>
        </w:rPr>
        <w:t xml:space="preserve">les nœuds racines sont appelés </w:t>
      </w:r>
      <w:r w:rsidR="00555419">
        <w:rPr>
          <w:rFonts w:eastAsia="Times New Roman" w:cs="Arial"/>
          <w:noProof/>
          <w:szCs w:val="17"/>
          <w:lang w:val="fr-FR"/>
        </w:rPr>
        <w:t>“</w:t>
      </w:r>
      <w:r w:rsidR="007F11F6">
        <w:rPr>
          <w:rFonts w:eastAsia="Times New Roman" w:cs="Arial"/>
          <w:noProof/>
          <w:szCs w:val="17"/>
          <w:lang w:val="fr-FR"/>
        </w:rPr>
        <w:t>nœuds</w:t>
      </w:r>
      <w:r w:rsidR="007F11F6" w:rsidRPr="00982192">
        <w:rPr>
          <w:rFonts w:eastAsia="Times New Roman" w:cs="Arial"/>
          <w:noProof/>
          <w:szCs w:val="17"/>
          <w:lang w:val="fr-FR"/>
        </w:rPr>
        <w:t xml:space="preserve"> </w:t>
      </w:r>
      <w:r w:rsidR="007F11F6">
        <w:rPr>
          <w:rFonts w:eastAsia="Times New Roman" w:cs="Arial"/>
          <w:noProof/>
          <w:szCs w:val="17"/>
          <w:lang w:val="fr-FR"/>
        </w:rPr>
        <w:t>de premier niveau</w:t>
      </w:r>
      <w:r w:rsidR="00555419">
        <w:rPr>
          <w:rFonts w:eastAsia="Times New Roman" w:cs="Arial"/>
          <w:noProof/>
          <w:szCs w:val="17"/>
          <w:lang w:val="fr-FR"/>
        </w:rPr>
        <w:t>”</w:t>
      </w:r>
      <w:r w:rsidR="005E48A2" w:rsidRPr="00982192">
        <w:rPr>
          <w:rFonts w:eastAsia="Times New Roman" w:cs="Arial"/>
          <w:noProof/>
          <w:szCs w:val="17"/>
          <w:lang w:val="fr-FR"/>
        </w:rPr>
        <w:t xml:space="preserve"> </w:t>
      </w:r>
      <w:r w:rsidR="007F11F6">
        <w:rPr>
          <w:rFonts w:eastAsia="Times New Roman" w:cs="Arial"/>
          <w:noProof/>
          <w:szCs w:val="17"/>
          <w:lang w:val="fr-FR"/>
        </w:rPr>
        <w:t xml:space="preserve">et toutes les ressources imbriquées </w:t>
      </w:r>
      <w:r w:rsidR="00555419">
        <w:rPr>
          <w:rFonts w:eastAsia="Times New Roman" w:cs="Arial"/>
          <w:noProof/>
          <w:szCs w:val="17"/>
          <w:lang w:val="fr-FR"/>
        </w:rPr>
        <w:t>“</w:t>
      </w:r>
      <w:r w:rsidR="005E48A2" w:rsidRPr="00982192">
        <w:rPr>
          <w:rFonts w:eastAsia="Times New Roman" w:cs="Arial"/>
          <w:noProof/>
          <w:szCs w:val="17"/>
          <w:lang w:val="fr-FR"/>
        </w:rPr>
        <w:t>s</w:t>
      </w:r>
      <w:r w:rsidR="007F11F6">
        <w:rPr>
          <w:rFonts w:eastAsia="Times New Roman" w:cs="Arial"/>
          <w:noProof/>
          <w:szCs w:val="17"/>
          <w:lang w:val="fr-FR"/>
        </w:rPr>
        <w:t>ous</w:t>
      </w:r>
      <w:r w:rsidR="00BB0A23">
        <w:rPr>
          <w:rFonts w:eastAsia="Times New Roman" w:cs="Arial"/>
          <w:noProof/>
          <w:szCs w:val="17"/>
          <w:lang w:val="fr-FR"/>
        </w:rPr>
        <w:t>-</w:t>
      </w:r>
      <w:r w:rsidR="007F11F6">
        <w:rPr>
          <w:rFonts w:eastAsia="Times New Roman" w:cs="Arial"/>
          <w:noProof/>
          <w:szCs w:val="17"/>
          <w:lang w:val="fr-FR"/>
        </w:rPr>
        <w:t>ressources</w:t>
      </w:r>
      <w:r w:rsidR="00555419">
        <w:rPr>
          <w:rFonts w:eastAsia="Times New Roman" w:cs="Arial"/>
          <w:noProof/>
          <w:szCs w:val="17"/>
          <w:lang w:val="fr-FR"/>
        </w:rPr>
        <w:t>”</w:t>
      </w:r>
      <w:r w:rsidR="005E48A2" w:rsidRPr="00982192">
        <w:rPr>
          <w:rFonts w:eastAsia="Times New Roman" w:cs="Arial"/>
          <w:noProof/>
          <w:szCs w:val="17"/>
          <w:lang w:val="fr-FR"/>
        </w:rPr>
        <w:t>.</w:t>
      </w:r>
      <w:r w:rsidR="00B97F95" w:rsidRPr="00982192">
        <w:rPr>
          <w:rFonts w:eastAsia="Times New Roman" w:cs="Arial"/>
          <w:noProof/>
          <w:szCs w:val="17"/>
          <w:lang w:val="fr-FR"/>
        </w:rPr>
        <w:t xml:space="preserve"> </w:t>
      </w:r>
      <w:r w:rsidR="005E48A2" w:rsidRPr="00982192">
        <w:rPr>
          <w:rFonts w:eastAsia="Times New Roman" w:cs="Arial"/>
          <w:noProof/>
          <w:szCs w:val="17"/>
          <w:lang w:val="fr-FR"/>
        </w:rPr>
        <w:t xml:space="preserve"> </w:t>
      </w:r>
      <w:r w:rsidR="007F11F6">
        <w:rPr>
          <w:rFonts w:eastAsia="Times New Roman" w:cs="Arial"/>
          <w:noProof/>
          <w:szCs w:val="17"/>
          <w:lang w:val="fr-FR"/>
        </w:rPr>
        <w:t>Les sous</w:t>
      </w:r>
      <w:r w:rsidR="00BB0A23">
        <w:rPr>
          <w:rFonts w:eastAsia="Times New Roman" w:cs="Arial"/>
          <w:noProof/>
          <w:szCs w:val="17"/>
          <w:lang w:val="fr-FR"/>
        </w:rPr>
        <w:t>-</w:t>
      </w:r>
      <w:r w:rsidR="007F11F6">
        <w:rPr>
          <w:rFonts w:eastAsia="Times New Roman" w:cs="Arial"/>
          <w:noProof/>
          <w:szCs w:val="17"/>
          <w:lang w:val="fr-FR"/>
        </w:rPr>
        <w:t>ressources ne doivent servir qu</w:t>
      </w:r>
      <w:r w:rsidR="00BB0A23">
        <w:rPr>
          <w:rFonts w:eastAsia="Times New Roman" w:cs="Arial"/>
          <w:noProof/>
          <w:szCs w:val="17"/>
          <w:lang w:val="fr-FR"/>
        </w:rPr>
        <w:t>’</w:t>
      </w:r>
      <w:r w:rsidR="007F11F6">
        <w:rPr>
          <w:rFonts w:eastAsia="Times New Roman" w:cs="Arial"/>
          <w:noProof/>
          <w:szCs w:val="17"/>
          <w:lang w:val="fr-FR"/>
        </w:rPr>
        <w:t>à suggérer des</w:t>
      </w:r>
      <w:r w:rsidR="005E48A2" w:rsidRPr="00982192">
        <w:rPr>
          <w:rFonts w:eastAsia="Times New Roman" w:cs="Arial"/>
          <w:noProof/>
          <w:szCs w:val="17"/>
          <w:lang w:val="fr-FR"/>
        </w:rPr>
        <w:t xml:space="preserve"> </w:t>
      </w:r>
      <w:r w:rsidR="00BE25E2" w:rsidRPr="00982192">
        <w:rPr>
          <w:rFonts w:eastAsia="Times New Roman" w:cs="Arial"/>
          <w:noProof/>
          <w:szCs w:val="17"/>
          <w:lang w:val="fr-FR"/>
        </w:rPr>
        <w:t xml:space="preserve">compositions, </w:t>
      </w:r>
      <w:r w:rsidR="007F11F6">
        <w:rPr>
          <w:rFonts w:eastAsia="Times New Roman" w:cs="Arial"/>
          <w:noProof/>
          <w:szCs w:val="17"/>
          <w:lang w:val="fr-FR"/>
        </w:rPr>
        <w:t>c</w:t>
      </w:r>
      <w:r w:rsidR="00BB0A23">
        <w:rPr>
          <w:rFonts w:eastAsia="Times New Roman" w:cs="Arial"/>
          <w:noProof/>
          <w:szCs w:val="17"/>
          <w:lang w:val="fr-FR"/>
        </w:rPr>
        <w:t>’</w:t>
      </w:r>
      <w:r w:rsidR="007F11F6">
        <w:rPr>
          <w:rFonts w:eastAsia="Times New Roman" w:cs="Arial"/>
          <w:noProof/>
          <w:szCs w:val="17"/>
          <w:lang w:val="fr-FR"/>
        </w:rPr>
        <w:t>est</w:t>
      </w:r>
      <w:r w:rsidR="00BB0A23">
        <w:rPr>
          <w:rFonts w:eastAsia="Times New Roman" w:cs="Arial"/>
          <w:noProof/>
          <w:szCs w:val="17"/>
          <w:lang w:val="fr-FR"/>
        </w:rPr>
        <w:t>-</w:t>
      </w:r>
      <w:r w:rsidR="007F11F6">
        <w:rPr>
          <w:rFonts w:eastAsia="Times New Roman" w:cs="Arial"/>
          <w:noProof/>
          <w:szCs w:val="17"/>
          <w:lang w:val="fr-FR"/>
        </w:rPr>
        <w:t>à</w:t>
      </w:r>
      <w:r w:rsidR="00BB0A23">
        <w:rPr>
          <w:rFonts w:eastAsia="Times New Roman" w:cs="Arial"/>
          <w:noProof/>
          <w:szCs w:val="17"/>
          <w:lang w:val="fr-FR"/>
        </w:rPr>
        <w:t>-</w:t>
      </w:r>
      <w:r w:rsidR="007F11F6">
        <w:rPr>
          <w:rFonts w:eastAsia="Times New Roman" w:cs="Arial"/>
          <w:noProof/>
          <w:szCs w:val="17"/>
          <w:lang w:val="fr-FR"/>
        </w:rPr>
        <w:t xml:space="preserve">dire des ressources qui ne peuvent pas être des ressources de premier niveau; </w:t>
      </w:r>
      <w:r w:rsidR="002D56D3">
        <w:rPr>
          <w:rFonts w:eastAsia="Times New Roman" w:cs="Arial"/>
          <w:noProof/>
          <w:szCs w:val="17"/>
          <w:lang w:val="fr-FR"/>
        </w:rPr>
        <w:t xml:space="preserve"> </w:t>
      </w:r>
      <w:r w:rsidR="007F11F6">
        <w:rPr>
          <w:rFonts w:eastAsia="Times New Roman" w:cs="Arial"/>
          <w:noProof/>
          <w:szCs w:val="17"/>
          <w:lang w:val="fr-FR"/>
        </w:rPr>
        <w:t>autrement, il existerait de</w:t>
      </w:r>
      <w:r w:rsidR="005E48A2" w:rsidRPr="00982192">
        <w:rPr>
          <w:rFonts w:eastAsia="Times New Roman" w:cs="Arial"/>
          <w:noProof/>
          <w:szCs w:val="17"/>
          <w:lang w:val="fr-FR"/>
        </w:rPr>
        <w:t xml:space="preserve"> </w:t>
      </w:r>
      <w:r w:rsidRPr="00982192">
        <w:rPr>
          <w:rFonts w:eastAsia="Times New Roman" w:cs="Arial"/>
          <w:noProof/>
          <w:szCs w:val="17"/>
          <w:lang w:val="fr-FR"/>
        </w:rPr>
        <w:t>multiple</w:t>
      </w:r>
      <w:r w:rsidR="007F11F6">
        <w:rPr>
          <w:rFonts w:eastAsia="Times New Roman" w:cs="Arial"/>
          <w:noProof/>
          <w:szCs w:val="17"/>
          <w:lang w:val="fr-FR"/>
        </w:rPr>
        <w:t>s façons d</w:t>
      </w:r>
      <w:r w:rsidR="00BB0A23">
        <w:rPr>
          <w:rFonts w:eastAsia="Times New Roman" w:cs="Arial"/>
          <w:noProof/>
          <w:szCs w:val="17"/>
          <w:lang w:val="fr-FR"/>
        </w:rPr>
        <w:t>’</w:t>
      </w:r>
      <w:r w:rsidR="007F11F6">
        <w:rPr>
          <w:rFonts w:eastAsia="Times New Roman" w:cs="Arial"/>
          <w:noProof/>
          <w:szCs w:val="17"/>
          <w:lang w:val="fr-FR"/>
        </w:rPr>
        <w:t>extraire les mêmes entit</w:t>
      </w:r>
      <w:r w:rsidR="00334310">
        <w:rPr>
          <w:rFonts w:eastAsia="Times New Roman" w:cs="Arial"/>
          <w:noProof/>
          <w:szCs w:val="17"/>
          <w:lang w:val="fr-FR"/>
        </w:rPr>
        <w:t>és.  Ce</w:t>
      </w:r>
      <w:r w:rsidR="007F11F6">
        <w:rPr>
          <w:rFonts w:eastAsia="Times New Roman" w:cs="Arial"/>
          <w:noProof/>
          <w:szCs w:val="17"/>
          <w:lang w:val="fr-FR"/>
        </w:rPr>
        <w:t>s sous</w:t>
      </w:r>
      <w:r w:rsidR="00BB0A23">
        <w:rPr>
          <w:rFonts w:eastAsia="Times New Roman" w:cs="Arial"/>
          <w:noProof/>
          <w:szCs w:val="17"/>
          <w:lang w:val="fr-FR"/>
        </w:rPr>
        <w:t>-</w:t>
      </w:r>
      <w:r w:rsidR="007F11F6">
        <w:rPr>
          <w:rFonts w:eastAsia="Times New Roman" w:cs="Arial"/>
          <w:noProof/>
          <w:szCs w:val="17"/>
          <w:lang w:val="fr-FR"/>
        </w:rPr>
        <w:t xml:space="preserve">ressources, qui impliquent une </w:t>
      </w:r>
      <w:r w:rsidR="005E48A2" w:rsidRPr="00982192">
        <w:rPr>
          <w:rFonts w:eastAsia="Times New Roman" w:cs="Arial"/>
          <w:noProof/>
          <w:szCs w:val="17"/>
          <w:lang w:val="fr-FR"/>
        </w:rPr>
        <w:t xml:space="preserve">association, </w:t>
      </w:r>
      <w:r w:rsidR="007F11F6">
        <w:rPr>
          <w:rFonts w:eastAsia="Times New Roman" w:cs="Arial"/>
          <w:noProof/>
          <w:szCs w:val="17"/>
          <w:lang w:val="fr-FR"/>
        </w:rPr>
        <w:t>sont appelées sous</w:t>
      </w:r>
      <w:r w:rsidR="00BB0A23">
        <w:rPr>
          <w:rFonts w:eastAsia="Times New Roman" w:cs="Arial"/>
          <w:noProof/>
          <w:szCs w:val="17"/>
          <w:lang w:val="fr-FR"/>
        </w:rPr>
        <w:t>-</w:t>
      </w:r>
      <w:r w:rsidR="007F11F6">
        <w:rPr>
          <w:rFonts w:eastAsia="Times New Roman" w:cs="Arial"/>
          <w:noProof/>
          <w:szCs w:val="17"/>
          <w:lang w:val="fr-FR"/>
        </w:rPr>
        <w:t>collectio</w:t>
      </w:r>
      <w:r w:rsidR="00334310">
        <w:rPr>
          <w:rFonts w:eastAsia="Times New Roman" w:cs="Arial"/>
          <w:noProof/>
          <w:szCs w:val="17"/>
          <w:lang w:val="fr-FR"/>
        </w:rPr>
        <w:t>ns.  Le</w:t>
      </w:r>
      <w:r w:rsidR="007F11F6">
        <w:rPr>
          <w:rFonts w:eastAsia="Times New Roman" w:cs="Arial"/>
          <w:noProof/>
          <w:szCs w:val="17"/>
          <w:lang w:val="fr-FR"/>
        </w:rPr>
        <w:t xml:space="preserve">s autres structures hiérarchiques, </w:t>
      </w:r>
      <w:r w:rsidR="00BB0A23">
        <w:rPr>
          <w:rFonts w:eastAsia="Times New Roman" w:cs="Arial"/>
          <w:noProof/>
          <w:szCs w:val="17"/>
          <w:lang w:val="fr-FR"/>
        </w:rPr>
        <w:t>à savoir</w:t>
      </w:r>
      <w:r w:rsidR="007F11F6" w:rsidRPr="00982192">
        <w:rPr>
          <w:rFonts w:eastAsia="Times New Roman" w:cs="Arial"/>
          <w:noProof/>
          <w:szCs w:val="17"/>
          <w:lang w:val="fr-FR"/>
        </w:rPr>
        <w:t xml:space="preserve"> </w:t>
      </w:r>
      <w:r w:rsidR="007F11F6">
        <w:rPr>
          <w:rFonts w:eastAsia="Times New Roman" w:cs="Arial"/>
          <w:noProof/>
          <w:szCs w:val="17"/>
          <w:lang w:val="fr-FR"/>
        </w:rPr>
        <w:t>l</w:t>
      </w:r>
      <w:r w:rsidR="00BB0A23">
        <w:rPr>
          <w:rFonts w:eastAsia="Times New Roman" w:cs="Arial"/>
          <w:noProof/>
          <w:szCs w:val="17"/>
          <w:lang w:val="fr-FR"/>
        </w:rPr>
        <w:t>’</w:t>
      </w:r>
      <w:r w:rsidR="00BE25E2" w:rsidRPr="00982192">
        <w:rPr>
          <w:rFonts w:eastAsia="Times New Roman" w:cs="Arial"/>
          <w:noProof/>
          <w:szCs w:val="17"/>
          <w:lang w:val="fr-FR"/>
        </w:rPr>
        <w:t xml:space="preserve">association </w:t>
      </w:r>
      <w:r w:rsidR="007F11F6">
        <w:rPr>
          <w:rFonts w:eastAsia="Times New Roman" w:cs="Arial"/>
          <w:noProof/>
          <w:szCs w:val="17"/>
          <w:lang w:val="fr-FR"/>
        </w:rPr>
        <w:t>et l</w:t>
      </w:r>
      <w:r w:rsidR="00BB0A23">
        <w:rPr>
          <w:rFonts w:eastAsia="Times New Roman" w:cs="Arial"/>
          <w:noProof/>
          <w:szCs w:val="17"/>
          <w:lang w:val="fr-FR"/>
        </w:rPr>
        <w:t>’</w:t>
      </w:r>
      <w:r w:rsidR="005E48A2" w:rsidRPr="00982192">
        <w:rPr>
          <w:rFonts w:eastAsia="Times New Roman" w:cs="Arial"/>
          <w:noProof/>
          <w:szCs w:val="17"/>
          <w:lang w:val="fr-FR"/>
        </w:rPr>
        <w:t>ag</w:t>
      </w:r>
      <w:r w:rsidR="007F11F6">
        <w:rPr>
          <w:rFonts w:eastAsia="Times New Roman" w:cs="Arial"/>
          <w:noProof/>
          <w:szCs w:val="17"/>
          <w:lang w:val="fr-FR"/>
        </w:rPr>
        <w:t>ré</w:t>
      </w:r>
      <w:r w:rsidR="005E48A2" w:rsidRPr="00982192">
        <w:rPr>
          <w:rFonts w:eastAsia="Times New Roman" w:cs="Arial"/>
          <w:noProof/>
          <w:szCs w:val="17"/>
          <w:lang w:val="fr-FR"/>
        </w:rPr>
        <w:t xml:space="preserve">gation, </w:t>
      </w:r>
      <w:r w:rsidR="007F11F6">
        <w:rPr>
          <w:rFonts w:eastAsia="Times New Roman" w:cs="Arial"/>
          <w:noProof/>
          <w:szCs w:val="17"/>
          <w:lang w:val="fr-FR"/>
        </w:rPr>
        <w:t>devraient être évitées pour ne pas aboutir à</w:t>
      </w:r>
      <w:r w:rsidR="00992C0C">
        <w:rPr>
          <w:rFonts w:eastAsia="Times New Roman" w:cs="Arial"/>
          <w:noProof/>
          <w:szCs w:val="17"/>
          <w:lang w:val="fr-FR"/>
        </w:rPr>
        <w:t xml:space="preserve"> des API</w:t>
      </w:r>
      <w:r w:rsidR="007F11F6">
        <w:rPr>
          <w:rFonts w:eastAsia="Times New Roman" w:cs="Arial"/>
          <w:noProof/>
          <w:szCs w:val="17"/>
          <w:lang w:val="fr-FR"/>
        </w:rPr>
        <w:t xml:space="preserve"> complexes et à des doublonnements de fonctionnalités</w:t>
      </w:r>
      <w:r w:rsidR="005E48A2" w:rsidRPr="00982192">
        <w:rPr>
          <w:rFonts w:eastAsia="Times New Roman" w:cs="Arial"/>
          <w:noProof/>
          <w:szCs w:val="17"/>
          <w:lang w:val="fr-FR"/>
        </w:rPr>
        <w:t>.</w:t>
      </w:r>
    </w:p>
    <w:p w14:paraId="45929CD6" w14:textId="74E18551" w:rsidR="005D2E77" w:rsidRPr="00982192" w:rsidRDefault="00D0203A"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F11F6">
        <w:rPr>
          <w:rFonts w:eastAsia="Times New Roman" w:cs="Arial"/>
          <w:noProof/>
          <w:szCs w:val="17"/>
          <w:lang w:val="fr-FR"/>
        </w:rPr>
        <w:t xml:space="preserve">Le </w:t>
      </w:r>
      <w:r w:rsidR="004F3FEC">
        <w:rPr>
          <w:rFonts w:eastAsia="Times New Roman" w:cs="Arial"/>
          <w:noProof/>
          <w:szCs w:val="17"/>
          <w:lang w:val="fr-FR"/>
        </w:rPr>
        <w:t>point de terminaison</w:t>
      </w:r>
      <w:r w:rsidR="007F11F6">
        <w:rPr>
          <w:rFonts w:eastAsia="Times New Roman" w:cs="Arial"/>
          <w:noProof/>
          <w:szCs w:val="17"/>
          <w:lang w:val="fr-FR"/>
        </w:rPr>
        <w:t xml:space="preserve"> </w:t>
      </w:r>
      <w:r w:rsidR="00143AD4" w:rsidRPr="00982192">
        <w:rPr>
          <w:noProof/>
          <w:lang w:val="fr-FR"/>
        </w:rPr>
        <w:t>d</w:t>
      </w:r>
      <w:r w:rsidR="00895124">
        <w:rPr>
          <w:noProof/>
          <w:lang w:val="fr-FR"/>
        </w:rPr>
        <w:t>étermine</w:t>
      </w:r>
      <w:r w:rsidR="00143AD4" w:rsidRPr="00982192">
        <w:rPr>
          <w:noProof/>
          <w:lang w:val="fr-FR"/>
        </w:rPr>
        <w:t xml:space="preserve"> </w:t>
      </w:r>
      <w:r w:rsidR="00895124">
        <w:rPr>
          <w:noProof/>
          <w:lang w:val="fr-FR"/>
        </w:rPr>
        <w:t xml:space="preserve">toujours le </w:t>
      </w:r>
      <w:r w:rsidR="00143AD4" w:rsidRPr="00982192">
        <w:rPr>
          <w:noProof/>
          <w:lang w:val="fr-FR"/>
        </w:rPr>
        <w:t xml:space="preserve">type </w:t>
      </w:r>
      <w:r w:rsidR="00895124">
        <w:rPr>
          <w:noProof/>
          <w:lang w:val="fr-FR"/>
        </w:rPr>
        <w:t>de répon</w:t>
      </w:r>
      <w:r w:rsidR="00334310">
        <w:rPr>
          <w:noProof/>
          <w:lang w:val="fr-FR"/>
        </w:rPr>
        <w:t>se.  Pa</w:t>
      </w:r>
      <w:r w:rsidR="00895124">
        <w:rPr>
          <w:noProof/>
          <w:lang w:val="fr-FR"/>
        </w:rPr>
        <w:t xml:space="preserve">r exemple, le </w:t>
      </w:r>
      <w:r w:rsidR="004F3FEC">
        <w:rPr>
          <w:rFonts w:eastAsia="Times New Roman" w:cs="Arial"/>
          <w:noProof/>
          <w:szCs w:val="17"/>
          <w:lang w:val="fr-FR"/>
        </w:rPr>
        <w:t xml:space="preserve">point de terminaison </w:t>
      </w:r>
      <w:r w:rsidR="00880EF7">
        <w:fldChar w:fldCharType="begin"/>
      </w:r>
      <w:r w:rsidR="00880EF7" w:rsidRPr="00C1783B">
        <w:rPr>
          <w:lang w:val="fr-CH"/>
          <w:rPrChange w:id="105" w:author="Author">
            <w:rPr/>
          </w:rPrChange>
        </w:rPr>
        <w:instrText>HYPERLINK "https://wipo.int/api/v1/patents"</w:instrText>
      </w:r>
      <w:r w:rsidR="00880EF7">
        <w:fldChar w:fldCharType="separate"/>
      </w:r>
      <w:r w:rsidR="00880EF7" w:rsidRPr="00982192">
        <w:rPr>
          <w:rStyle w:val="Hyperlink"/>
          <w:rFonts w:ascii="Courier New" w:eastAsia="Times New Roman" w:hAnsi="Courier New" w:cs="Courier New"/>
          <w:noProof/>
          <w:szCs w:val="17"/>
          <w:lang w:val="fr-FR"/>
        </w:rPr>
        <w:t>https://wipo.int/api/v1/patents</w:t>
      </w:r>
      <w:r w:rsidR="00880EF7">
        <w:fldChar w:fldCharType="end"/>
      </w:r>
      <w:r w:rsidR="00880EF7" w:rsidRPr="00982192">
        <w:rPr>
          <w:rFonts w:ascii="Courier New" w:eastAsia="Times New Roman" w:hAnsi="Courier New" w:cs="Courier New"/>
          <w:noProof/>
          <w:szCs w:val="17"/>
          <w:lang w:val="fr-FR"/>
        </w:rPr>
        <w:t xml:space="preserve"> </w:t>
      </w:r>
      <w:r w:rsidR="00895124">
        <w:rPr>
          <w:noProof/>
          <w:lang w:val="fr-FR"/>
        </w:rPr>
        <w:t>donne toujours des réponses qui concernent des ressources en matière de breve</w:t>
      </w:r>
      <w:r w:rsidR="00334310">
        <w:rPr>
          <w:noProof/>
          <w:lang w:val="fr-FR"/>
        </w:rPr>
        <w:t xml:space="preserve">ts.  </w:t>
      </w:r>
      <w:r w:rsidR="00334310">
        <w:rPr>
          <w:rFonts w:eastAsia="Times New Roman" w:cs="Arial"/>
          <w:noProof/>
          <w:szCs w:val="17"/>
          <w:lang w:val="fr-FR"/>
        </w:rPr>
        <w:t>Le</w:t>
      </w:r>
      <w:r w:rsidR="00895124">
        <w:rPr>
          <w:rFonts w:eastAsia="Times New Roman" w:cs="Arial"/>
          <w:noProof/>
          <w:szCs w:val="17"/>
          <w:lang w:val="fr-FR"/>
        </w:rPr>
        <w:t xml:space="preserve"> </w:t>
      </w:r>
      <w:r w:rsidR="004F3FEC">
        <w:rPr>
          <w:rFonts w:eastAsia="Times New Roman" w:cs="Arial"/>
          <w:noProof/>
          <w:szCs w:val="17"/>
          <w:lang w:val="fr-FR"/>
        </w:rPr>
        <w:t xml:space="preserve">point de terminaison </w:t>
      </w:r>
      <w:r w:rsidR="00880EF7">
        <w:fldChar w:fldCharType="begin"/>
      </w:r>
      <w:r w:rsidR="00880EF7" w:rsidRPr="00C1783B">
        <w:rPr>
          <w:lang w:val="fr-CH"/>
          <w:rPrChange w:id="106" w:author="Author">
            <w:rPr/>
          </w:rPrChange>
        </w:rPr>
        <w:instrText>HYPERLINK "https://wipo.int/api/v1/patents/1/inventor"</w:instrText>
      </w:r>
      <w:r w:rsidR="00880EF7">
        <w:fldChar w:fldCharType="separate"/>
      </w:r>
      <w:r w:rsidR="00880EF7" w:rsidRPr="00982192">
        <w:rPr>
          <w:rStyle w:val="Hyperlink"/>
          <w:rFonts w:ascii="Courier New" w:eastAsia="Times New Roman" w:hAnsi="Courier New" w:cs="Courier New"/>
          <w:noProof/>
          <w:szCs w:val="17"/>
          <w:lang w:val="fr-FR"/>
        </w:rPr>
        <w:t>https://wipo.int/api/v1/patents/1/inventor</w:t>
      </w:r>
      <w:r w:rsidR="00880EF7">
        <w:fldChar w:fldCharType="end"/>
      </w:r>
      <w:r w:rsidR="00880EF7" w:rsidRPr="00982192">
        <w:rPr>
          <w:rFonts w:ascii="Courier New" w:eastAsia="Times New Roman" w:hAnsi="Courier New" w:cs="Courier New"/>
          <w:noProof/>
          <w:szCs w:val="17"/>
          <w:lang w:val="fr-FR"/>
        </w:rPr>
        <w:t xml:space="preserve"> </w:t>
      </w:r>
      <w:r w:rsidR="00895124">
        <w:rPr>
          <w:noProof/>
          <w:lang w:val="fr-FR"/>
        </w:rPr>
        <w:t>donne toujours des réponses qui concernent</w:t>
      </w:r>
      <w:r w:rsidR="00895124" w:rsidRPr="00982192">
        <w:rPr>
          <w:noProof/>
          <w:lang w:val="fr-FR"/>
        </w:rPr>
        <w:t xml:space="preserve"> </w:t>
      </w:r>
      <w:r w:rsidR="00740FF3">
        <w:rPr>
          <w:noProof/>
          <w:lang w:val="fr-FR"/>
        </w:rPr>
        <w:t>des ressources en matière d</w:t>
      </w:r>
      <w:r w:rsidR="00BB0A23">
        <w:rPr>
          <w:noProof/>
          <w:lang w:val="fr-FR"/>
        </w:rPr>
        <w:t>’</w:t>
      </w:r>
      <w:r w:rsidR="00740FF3">
        <w:rPr>
          <w:noProof/>
          <w:lang w:val="fr-FR"/>
        </w:rPr>
        <w:t>inventeu</w:t>
      </w:r>
      <w:r w:rsidR="00334310">
        <w:rPr>
          <w:noProof/>
          <w:lang w:val="fr-FR"/>
        </w:rPr>
        <w:t>rs.  To</w:t>
      </w:r>
      <w:r w:rsidR="00740FF3">
        <w:rPr>
          <w:noProof/>
          <w:lang w:val="fr-FR"/>
        </w:rPr>
        <w:t xml:space="preserve">utefois, le </w:t>
      </w:r>
      <w:r w:rsidR="004F3FEC">
        <w:rPr>
          <w:rFonts w:eastAsia="Times New Roman" w:cs="Arial"/>
          <w:noProof/>
          <w:szCs w:val="17"/>
          <w:lang w:val="fr-FR"/>
        </w:rPr>
        <w:t xml:space="preserve">point de terminaison </w:t>
      </w:r>
      <w:r w:rsidR="00880EF7">
        <w:fldChar w:fldCharType="begin"/>
      </w:r>
      <w:r w:rsidR="00880EF7" w:rsidRPr="00C1783B">
        <w:rPr>
          <w:lang w:val="fr-CH"/>
          <w:rPrChange w:id="107" w:author="Author">
            <w:rPr/>
          </w:rPrChange>
        </w:rPr>
        <w:instrText>HYPERLINK "https://wipo.int/api/v1/inventors"</w:instrText>
      </w:r>
      <w:r w:rsidR="00880EF7">
        <w:fldChar w:fldCharType="separate"/>
      </w:r>
      <w:r w:rsidR="00880EF7" w:rsidRPr="00982192">
        <w:rPr>
          <w:rStyle w:val="Hyperlink"/>
          <w:rFonts w:ascii="Courier New" w:eastAsia="Times New Roman" w:hAnsi="Courier New" w:cs="Courier New"/>
          <w:noProof/>
          <w:szCs w:val="17"/>
          <w:lang w:val="fr-FR"/>
        </w:rPr>
        <w:t>https://wipo.int/api/v1/inventor</w:t>
      </w:r>
      <w:r w:rsidR="00880EF7" w:rsidRPr="00982192">
        <w:rPr>
          <w:rStyle w:val="Hyperlink"/>
          <w:rFonts w:ascii="Courier New" w:hAnsi="Courier New" w:cs="Courier New"/>
          <w:noProof/>
          <w:lang w:val="fr-FR"/>
        </w:rPr>
        <w:t>s</w:t>
      </w:r>
      <w:r w:rsidR="00880EF7">
        <w:fldChar w:fldCharType="end"/>
      </w:r>
      <w:r w:rsidR="00880EF7" w:rsidRPr="00982192">
        <w:rPr>
          <w:rFonts w:ascii="Courier New" w:hAnsi="Courier New" w:cs="Courier New"/>
          <w:noProof/>
          <w:lang w:val="fr-FR"/>
        </w:rPr>
        <w:t xml:space="preserve"> </w:t>
      </w:r>
      <w:r w:rsidR="00740FF3">
        <w:rPr>
          <w:noProof/>
          <w:lang w:val="fr-FR"/>
        </w:rPr>
        <w:t>n</w:t>
      </w:r>
      <w:r w:rsidR="00BB0A23">
        <w:rPr>
          <w:noProof/>
          <w:lang w:val="fr-FR"/>
        </w:rPr>
        <w:t>’</w:t>
      </w:r>
      <w:r w:rsidR="00740FF3">
        <w:rPr>
          <w:noProof/>
          <w:lang w:val="fr-FR"/>
        </w:rPr>
        <w:t>est pas autorisé car la ressource en matière d</w:t>
      </w:r>
      <w:r w:rsidR="00BB0A23">
        <w:rPr>
          <w:noProof/>
          <w:lang w:val="fr-FR"/>
        </w:rPr>
        <w:t>’</w:t>
      </w:r>
      <w:r w:rsidR="00740FF3">
        <w:rPr>
          <w:noProof/>
          <w:lang w:val="fr-FR"/>
        </w:rPr>
        <w:t>inventeur ne peut pas être autonome</w:t>
      </w:r>
      <w:r w:rsidR="00143AD4" w:rsidRPr="00982192">
        <w:rPr>
          <w:rFonts w:eastAsia="Times New Roman" w:cs="Arial"/>
          <w:noProof/>
          <w:szCs w:val="17"/>
          <w:lang w:val="fr-FR"/>
        </w:rPr>
        <w:t>.</w:t>
      </w:r>
    </w:p>
    <w:p w14:paraId="2497A96B" w14:textId="598BD02C"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40FF3">
        <w:rPr>
          <w:rFonts w:eastAsia="Times New Roman" w:cs="Arial"/>
          <w:noProof/>
          <w:szCs w:val="17"/>
          <w:lang w:val="fr-FR"/>
        </w:rPr>
        <w:t>Seules les ressources de premier niveau, c</w:t>
      </w:r>
      <w:r w:rsidR="00BB0A23">
        <w:rPr>
          <w:rFonts w:eastAsia="Times New Roman" w:cs="Arial"/>
          <w:noProof/>
          <w:szCs w:val="17"/>
          <w:lang w:val="fr-FR"/>
        </w:rPr>
        <w:t>’</w:t>
      </w:r>
      <w:r w:rsidR="00740FF3">
        <w:rPr>
          <w:rFonts w:eastAsia="Times New Roman" w:cs="Arial"/>
          <w:noProof/>
          <w:szCs w:val="17"/>
          <w:lang w:val="fr-FR"/>
        </w:rPr>
        <w:t>est</w:t>
      </w:r>
      <w:r w:rsidR="00BB0A23">
        <w:rPr>
          <w:rFonts w:eastAsia="Times New Roman" w:cs="Arial"/>
          <w:noProof/>
          <w:szCs w:val="17"/>
          <w:lang w:val="fr-FR"/>
        </w:rPr>
        <w:t>-</w:t>
      </w:r>
      <w:r w:rsidR="00740FF3">
        <w:rPr>
          <w:rFonts w:eastAsia="Times New Roman" w:cs="Arial"/>
          <w:noProof/>
          <w:szCs w:val="17"/>
          <w:lang w:val="fr-FR"/>
        </w:rPr>
        <w:t>à</w:t>
      </w:r>
      <w:r w:rsidR="00BB0A23">
        <w:rPr>
          <w:rFonts w:eastAsia="Times New Roman" w:cs="Arial"/>
          <w:noProof/>
          <w:szCs w:val="17"/>
          <w:lang w:val="fr-FR"/>
        </w:rPr>
        <w:t>-</w:t>
      </w:r>
      <w:r w:rsidR="00740FF3">
        <w:rPr>
          <w:rFonts w:eastAsia="Times New Roman" w:cs="Arial"/>
          <w:noProof/>
          <w:szCs w:val="17"/>
          <w:lang w:val="fr-FR"/>
        </w:rPr>
        <w:t>dire avec un niveau au</w:t>
      </w:r>
      <w:r w:rsidR="00740FF3" w:rsidRPr="00982192">
        <w:rPr>
          <w:rFonts w:eastAsia="Times New Roman" w:cs="Arial"/>
          <w:noProof/>
          <w:szCs w:val="17"/>
          <w:lang w:val="fr-FR"/>
        </w:rPr>
        <w:t xml:space="preserve"> </w:t>
      </w:r>
      <w:r w:rsidR="00740FF3">
        <w:rPr>
          <w:rFonts w:eastAsia="Times New Roman" w:cs="Arial"/>
          <w:noProof/>
          <w:szCs w:val="17"/>
          <w:lang w:val="fr-FR"/>
        </w:rPr>
        <w:t>maximum, devraient être utilisées, sauf à rendre très complexe l</w:t>
      </w:r>
      <w:r w:rsidR="00BB0A23">
        <w:rPr>
          <w:rFonts w:eastAsia="Times New Roman" w:cs="Arial"/>
          <w:noProof/>
          <w:szCs w:val="17"/>
          <w:lang w:val="fr-FR"/>
        </w:rPr>
        <w:t>’</w:t>
      </w:r>
      <w:r w:rsidR="00740FF3">
        <w:rPr>
          <w:rFonts w:eastAsia="Times New Roman" w:cs="Arial"/>
          <w:noProof/>
          <w:szCs w:val="17"/>
          <w:lang w:val="fr-FR"/>
        </w:rPr>
        <w:t xml:space="preserve">implémentation de ces </w:t>
      </w:r>
      <w:r w:rsidR="00334310">
        <w:rPr>
          <w:rFonts w:eastAsia="Times New Roman" w:cs="Arial"/>
          <w:noProof/>
          <w:szCs w:val="17"/>
          <w:lang w:val="fr-FR"/>
        </w:rPr>
        <w:t xml:space="preserve">API.  </w:t>
      </w:r>
      <w:r w:rsidR="00334310">
        <w:rPr>
          <w:rFonts w:cs="Arial"/>
          <w:noProof/>
          <w:szCs w:val="17"/>
          <w:lang w:val="fr-FR"/>
        </w:rPr>
        <w:t>Pa</w:t>
      </w:r>
      <w:r w:rsidR="00740FF3">
        <w:rPr>
          <w:rFonts w:cs="Arial"/>
          <w:noProof/>
          <w:szCs w:val="17"/>
          <w:lang w:val="fr-FR"/>
        </w:rPr>
        <w:t>r exemple</w:t>
      </w:r>
      <w:r w:rsidR="005E48A2" w:rsidRPr="00982192">
        <w:rPr>
          <w:rFonts w:eastAsia="Times New Roman" w:cs="Arial"/>
          <w:noProof/>
          <w:szCs w:val="17"/>
          <w:lang w:val="fr-FR"/>
        </w:rPr>
        <w:t xml:space="preserve">, </w:t>
      </w:r>
      <w:r w:rsidR="00880EF7">
        <w:fldChar w:fldCharType="begin"/>
      </w:r>
      <w:r w:rsidR="00880EF7" w:rsidRPr="00C1783B">
        <w:rPr>
          <w:lang w:val="fr-CH"/>
          <w:rPrChange w:id="108" w:author="Author">
            <w:rPr/>
          </w:rPrChange>
        </w:rPr>
        <w:instrText>HYPERLINK "https://wipo.int/api/v1/patents?inventorId=12345"</w:instrText>
      </w:r>
      <w:r w:rsidR="00880EF7">
        <w:fldChar w:fldCharType="separate"/>
      </w:r>
      <w:r w:rsidR="00880EF7" w:rsidRPr="00982192">
        <w:rPr>
          <w:rStyle w:val="Hyperlink"/>
          <w:rFonts w:ascii="Courier New" w:eastAsia="Times New Roman" w:hAnsi="Courier New" w:cs="Courier New"/>
          <w:noProof/>
          <w:szCs w:val="17"/>
          <w:lang w:val="fr-FR"/>
        </w:rPr>
        <w:t>https://wipo.int/api/v1/patents?inventorId=12345</w:t>
      </w:r>
      <w:r w:rsidR="00880EF7">
        <w:fldChar w:fldCharType="end"/>
      </w:r>
      <w:r w:rsidR="00880EF7" w:rsidRPr="00982192">
        <w:rPr>
          <w:rFonts w:ascii="Courier New" w:eastAsia="Times New Roman" w:hAnsi="Courier New" w:cs="Courier New"/>
          <w:noProof/>
          <w:szCs w:val="17"/>
          <w:lang w:val="fr-FR"/>
        </w:rPr>
        <w:t xml:space="preserve"> </w:t>
      </w:r>
      <w:r w:rsidR="00740FF3">
        <w:rPr>
          <w:rFonts w:eastAsia="Times New Roman" w:cs="Arial"/>
          <w:noProof/>
          <w:szCs w:val="17"/>
          <w:lang w:val="fr-FR"/>
        </w:rPr>
        <w:t>devrait être utilisé</w:t>
      </w:r>
      <w:r w:rsidR="004F3FEC">
        <w:rPr>
          <w:rFonts w:eastAsia="Times New Roman" w:cs="Arial"/>
          <w:noProof/>
          <w:szCs w:val="17"/>
          <w:lang w:val="fr-FR"/>
        </w:rPr>
        <w:t>e</w:t>
      </w:r>
      <w:r w:rsidR="00740FF3">
        <w:rPr>
          <w:rFonts w:eastAsia="Times New Roman" w:cs="Arial"/>
          <w:noProof/>
          <w:szCs w:val="17"/>
          <w:lang w:val="fr-FR"/>
        </w:rPr>
        <w:t xml:space="preserve"> au lieu de </w:t>
      </w:r>
      <w:r w:rsidR="00880EF7">
        <w:fldChar w:fldCharType="begin"/>
      </w:r>
      <w:r w:rsidR="00880EF7" w:rsidRPr="00C1783B">
        <w:rPr>
          <w:lang w:val="fr-CH"/>
          <w:rPrChange w:id="109" w:author="Author">
            <w:rPr/>
          </w:rPrChange>
        </w:rPr>
        <w:instrText>HYPERLINK "https://wipo.int/api/v1/inventors/12345/patents"</w:instrText>
      </w:r>
      <w:r w:rsidR="00880EF7">
        <w:fldChar w:fldCharType="separate"/>
      </w:r>
      <w:r w:rsidR="00880EF7" w:rsidRPr="00982192">
        <w:rPr>
          <w:rStyle w:val="Hyperlink"/>
          <w:rFonts w:ascii="Courier New" w:hAnsi="Courier New" w:cs="Courier New"/>
          <w:noProof/>
          <w:szCs w:val="17"/>
          <w:lang w:val="fr-FR"/>
        </w:rPr>
        <w:t>https://wipo.int/api/v1/inventors/12345/patents</w:t>
      </w:r>
      <w:r w:rsidR="00880EF7">
        <w:fldChar w:fldCharType="end"/>
      </w:r>
      <w:r w:rsidR="005E48A2" w:rsidRPr="00982192">
        <w:rPr>
          <w:rFonts w:cs="Arial"/>
          <w:noProof/>
          <w:szCs w:val="17"/>
          <w:lang w:val="fr-FR"/>
        </w:rPr>
        <w:t>.</w:t>
      </w:r>
    </w:p>
    <w:p w14:paraId="71C77777" w14:textId="1BEFEB02" w:rsidR="00992C0C" w:rsidRDefault="005E48A2"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1</w:t>
      </w:r>
      <w:r w:rsidR="00040CF3" w:rsidRPr="00982192">
        <w:rPr>
          <w:rFonts w:eastAsia="Times New Roman" w:cs="Arial"/>
          <w:noProof/>
          <w:szCs w:val="17"/>
          <w:lang w:val="fr-FR"/>
        </w:rPr>
        <w:t>3</w:t>
      </w:r>
      <w:r w:rsidRPr="00982192">
        <w:rPr>
          <w:rFonts w:eastAsia="Times New Roman" w:cs="Arial"/>
          <w:noProof/>
          <w:szCs w:val="17"/>
          <w:lang w:val="fr-FR"/>
        </w:rPr>
        <w:t>]</w:t>
      </w:r>
      <w:r w:rsidR="002D41F8">
        <w:rPr>
          <w:rFonts w:eastAsia="Times New Roman" w:cs="Arial"/>
          <w:noProof/>
          <w:szCs w:val="17"/>
          <w:lang w:val="fr-FR"/>
        </w:rPr>
        <w:tab/>
      </w:r>
      <w:r w:rsidR="001212E6">
        <w:rPr>
          <w:rFonts w:eastAsia="Times New Roman" w:cs="Arial"/>
          <w:noProof/>
          <w:szCs w:val="17"/>
          <w:lang w:val="fr-FR"/>
        </w:rPr>
        <w:t xml:space="preserve">Une API </w:t>
      </w:r>
      <w:r w:rsidRPr="00982192">
        <w:rPr>
          <w:rFonts w:eastAsia="Times New Roman" w:cs="Arial"/>
          <w:noProof/>
          <w:szCs w:val="17"/>
          <w:lang w:val="fr-FR"/>
        </w:rPr>
        <w:t xml:space="preserve">Web </w:t>
      </w:r>
      <w:r w:rsidR="001212E6">
        <w:rPr>
          <w:rFonts w:eastAsia="Times New Roman" w:cs="Arial"/>
          <w:noProof/>
          <w:szCs w:val="17"/>
          <w:lang w:val="fr-FR"/>
        </w:rPr>
        <w:t>DEVRAIT n</w:t>
      </w:r>
      <w:r w:rsidR="00BB0A23">
        <w:rPr>
          <w:rFonts w:eastAsia="Times New Roman" w:cs="Arial"/>
          <w:noProof/>
          <w:szCs w:val="17"/>
          <w:lang w:val="fr-FR"/>
        </w:rPr>
        <w:t>’</w:t>
      </w:r>
      <w:r w:rsidR="001212E6">
        <w:rPr>
          <w:rFonts w:eastAsia="Times New Roman" w:cs="Arial"/>
          <w:noProof/>
          <w:szCs w:val="17"/>
          <w:lang w:val="fr-FR"/>
        </w:rPr>
        <w:t>utiliser que des ressources de premier nive</w:t>
      </w:r>
      <w:r w:rsidR="00334310">
        <w:rPr>
          <w:rFonts w:eastAsia="Times New Roman" w:cs="Arial"/>
          <w:noProof/>
          <w:szCs w:val="17"/>
          <w:lang w:val="fr-FR"/>
        </w:rPr>
        <w:t>au.  S’i</w:t>
      </w:r>
      <w:r w:rsidR="001212E6">
        <w:rPr>
          <w:rFonts w:eastAsia="Times New Roman" w:cs="Arial"/>
          <w:noProof/>
          <w:szCs w:val="17"/>
          <w:lang w:val="fr-FR"/>
        </w:rPr>
        <w:t>l y a des sous</w:t>
      </w:r>
      <w:r w:rsidR="00BB0A23">
        <w:rPr>
          <w:rFonts w:eastAsia="Times New Roman" w:cs="Arial"/>
          <w:noProof/>
          <w:szCs w:val="17"/>
          <w:lang w:val="fr-FR"/>
        </w:rPr>
        <w:t>-</w:t>
      </w:r>
      <w:r w:rsidR="001212E6">
        <w:rPr>
          <w:rFonts w:eastAsia="Times New Roman" w:cs="Arial"/>
          <w:noProof/>
          <w:szCs w:val="17"/>
          <w:lang w:val="fr-FR"/>
        </w:rPr>
        <w:t xml:space="preserve">ressources, elles devraient être des collections et impliquer une </w:t>
      </w:r>
      <w:r w:rsidRPr="00982192">
        <w:rPr>
          <w:rFonts w:eastAsia="Times New Roman" w:cs="Arial"/>
          <w:noProof/>
          <w:szCs w:val="17"/>
          <w:lang w:val="fr-FR"/>
        </w:rPr>
        <w:t>associati</w:t>
      </w:r>
      <w:r w:rsidR="00334310" w:rsidRPr="00982192">
        <w:rPr>
          <w:rFonts w:eastAsia="Times New Roman" w:cs="Arial"/>
          <w:noProof/>
          <w:szCs w:val="17"/>
          <w:lang w:val="fr-FR"/>
        </w:rPr>
        <w:t>on</w:t>
      </w:r>
      <w:r w:rsidR="00334310">
        <w:rPr>
          <w:rFonts w:eastAsia="Times New Roman" w:cs="Arial"/>
          <w:noProof/>
          <w:szCs w:val="17"/>
          <w:lang w:val="fr-FR"/>
        </w:rPr>
        <w:t>.  Un</w:t>
      </w:r>
      <w:r w:rsidR="001212E6">
        <w:rPr>
          <w:rFonts w:eastAsia="Times New Roman" w:cs="Arial"/>
          <w:noProof/>
          <w:szCs w:val="17"/>
          <w:lang w:val="fr-FR"/>
        </w:rPr>
        <w:t xml:space="preserve">e entité devrait être </w:t>
      </w:r>
      <w:r w:rsidRPr="00982192">
        <w:rPr>
          <w:rFonts w:eastAsia="Times New Roman" w:cs="Arial"/>
          <w:noProof/>
          <w:szCs w:val="17"/>
          <w:lang w:val="fr-FR"/>
        </w:rPr>
        <w:t xml:space="preserve">accessible </w:t>
      </w:r>
      <w:r w:rsidR="001212E6">
        <w:rPr>
          <w:rFonts w:eastAsia="Times New Roman" w:cs="Arial"/>
          <w:noProof/>
          <w:szCs w:val="17"/>
          <w:lang w:val="fr-FR"/>
        </w:rPr>
        <w:t>soit comme ressource de premier niveau, soit comme sous</w:t>
      </w:r>
      <w:r w:rsidR="00BB0A23">
        <w:rPr>
          <w:rFonts w:eastAsia="Times New Roman" w:cs="Arial"/>
          <w:noProof/>
          <w:szCs w:val="17"/>
          <w:lang w:val="fr-FR"/>
        </w:rPr>
        <w:t>-</w:t>
      </w:r>
      <w:r w:rsidR="001212E6">
        <w:rPr>
          <w:rFonts w:eastAsia="Times New Roman" w:cs="Arial"/>
          <w:noProof/>
          <w:szCs w:val="17"/>
          <w:lang w:val="fr-FR"/>
        </w:rPr>
        <w:t>ressource, mais pas les deux</w:t>
      </w:r>
      <w:r w:rsidRPr="00982192">
        <w:rPr>
          <w:rFonts w:eastAsia="Times New Roman" w:cs="Arial"/>
          <w:noProof/>
          <w:szCs w:val="17"/>
          <w:lang w:val="fr-FR"/>
        </w:rPr>
        <w:t>.</w:t>
      </w:r>
    </w:p>
    <w:p w14:paraId="7F213EAE" w14:textId="39492FDD" w:rsidR="00992C0C" w:rsidRDefault="00040CF3"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14]</w:t>
      </w:r>
      <w:r w:rsidR="002D41F8">
        <w:rPr>
          <w:rFonts w:eastAsia="Times New Roman" w:cs="Arial"/>
          <w:noProof/>
          <w:szCs w:val="17"/>
          <w:lang w:val="fr-FR"/>
        </w:rPr>
        <w:tab/>
      </w:r>
      <w:r w:rsidR="001212E6">
        <w:rPr>
          <w:rFonts w:eastAsia="Times New Roman" w:cs="Arial"/>
          <w:noProof/>
          <w:szCs w:val="17"/>
          <w:lang w:val="fr-FR"/>
        </w:rPr>
        <w:t xml:space="preserve">Si une ressource peut être autonome, elle DOIT être une ressource de premier niveau; </w:t>
      </w:r>
      <w:r w:rsidR="002D56D3">
        <w:rPr>
          <w:rFonts w:eastAsia="Times New Roman" w:cs="Arial"/>
          <w:noProof/>
          <w:szCs w:val="17"/>
          <w:lang w:val="fr-FR"/>
        </w:rPr>
        <w:t xml:space="preserve"> </w:t>
      </w:r>
      <w:r w:rsidR="001212E6">
        <w:rPr>
          <w:rFonts w:eastAsia="Times New Roman" w:cs="Arial"/>
          <w:noProof/>
          <w:szCs w:val="17"/>
          <w:lang w:val="fr-FR"/>
        </w:rPr>
        <w:t>dans le cas contraire, elle doit être une sous</w:t>
      </w:r>
      <w:r w:rsidR="00BB0A23">
        <w:rPr>
          <w:rFonts w:eastAsia="Times New Roman" w:cs="Arial"/>
          <w:noProof/>
          <w:szCs w:val="17"/>
          <w:lang w:val="fr-FR"/>
        </w:rPr>
        <w:t>-</w:t>
      </w:r>
      <w:r w:rsidR="001212E6">
        <w:rPr>
          <w:rFonts w:eastAsia="Times New Roman" w:cs="Arial"/>
          <w:noProof/>
          <w:szCs w:val="17"/>
          <w:lang w:val="fr-FR"/>
        </w:rPr>
        <w:t>res</w:t>
      </w:r>
      <w:r w:rsidR="00361AD9">
        <w:rPr>
          <w:rFonts w:eastAsia="Times New Roman" w:cs="Arial"/>
          <w:noProof/>
          <w:szCs w:val="17"/>
          <w:lang w:val="fr-FR"/>
        </w:rPr>
        <w:t>s</w:t>
      </w:r>
      <w:r w:rsidR="001212E6">
        <w:rPr>
          <w:rFonts w:eastAsia="Times New Roman" w:cs="Arial"/>
          <w:noProof/>
          <w:szCs w:val="17"/>
          <w:lang w:val="fr-FR"/>
        </w:rPr>
        <w:t>ource</w:t>
      </w:r>
      <w:r w:rsidR="005E48A2" w:rsidRPr="00982192">
        <w:rPr>
          <w:rFonts w:eastAsia="Times New Roman" w:cs="Arial"/>
          <w:noProof/>
          <w:szCs w:val="17"/>
          <w:lang w:val="fr-FR"/>
        </w:rPr>
        <w:t>.</w:t>
      </w:r>
    </w:p>
    <w:p w14:paraId="785129C4" w14:textId="6066E583" w:rsidR="007D638D" w:rsidRPr="00982192" w:rsidRDefault="005E48A2"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3D4616" w:rsidRPr="00982192">
        <w:rPr>
          <w:rFonts w:eastAsia="Times New Roman" w:cs="Arial"/>
          <w:noProof/>
          <w:szCs w:val="17"/>
          <w:lang w:val="fr-FR"/>
        </w:rPr>
        <w:t>1</w:t>
      </w:r>
      <w:r w:rsidR="00040CF3" w:rsidRPr="00982192">
        <w:rPr>
          <w:rFonts w:eastAsia="Times New Roman" w:cs="Arial"/>
          <w:noProof/>
          <w:szCs w:val="17"/>
          <w:lang w:val="fr-FR"/>
        </w:rPr>
        <w:t>5</w:t>
      </w:r>
      <w:r w:rsidRPr="00982192">
        <w:rPr>
          <w:rFonts w:eastAsia="Times New Roman" w:cs="Arial"/>
          <w:noProof/>
          <w:szCs w:val="17"/>
          <w:lang w:val="fr-FR"/>
        </w:rPr>
        <w:t>]</w:t>
      </w:r>
      <w:r w:rsidR="002D41F8">
        <w:rPr>
          <w:rFonts w:eastAsia="Times New Roman" w:cs="Arial"/>
          <w:noProof/>
          <w:szCs w:val="17"/>
          <w:lang w:val="fr-FR"/>
        </w:rPr>
        <w:tab/>
      </w:r>
      <w:r w:rsidR="001212E6">
        <w:rPr>
          <w:rFonts w:eastAsia="Times New Roman" w:cs="Arial"/>
          <w:noProof/>
          <w:szCs w:val="17"/>
          <w:lang w:val="fr-FR"/>
        </w:rPr>
        <w:t xml:space="preserve">Pour extraire des données imbriquées, les paramètres de requête DOIVENT être utilisés au lieu </w:t>
      </w:r>
      <w:r w:rsidR="0075026B">
        <w:rPr>
          <w:rFonts w:eastAsia="Times New Roman" w:cs="Arial"/>
          <w:noProof/>
          <w:szCs w:val="17"/>
          <w:lang w:val="fr-FR"/>
        </w:rPr>
        <w:t>des chemins d</w:t>
      </w:r>
      <w:r w:rsidR="00BB0A23">
        <w:rPr>
          <w:rFonts w:eastAsia="Times New Roman" w:cs="Arial"/>
          <w:noProof/>
          <w:szCs w:val="17"/>
          <w:lang w:val="fr-FR"/>
        </w:rPr>
        <w:t>’</w:t>
      </w:r>
      <w:r w:rsidR="00934B48">
        <w:rPr>
          <w:rFonts w:eastAsia="Times New Roman" w:cs="Arial"/>
          <w:noProof/>
          <w:szCs w:val="17"/>
          <w:lang w:val="fr-FR"/>
        </w:rPr>
        <w:t>U</w:t>
      </w:r>
      <w:r w:rsidR="0075026B">
        <w:rPr>
          <w:rFonts w:eastAsia="Times New Roman" w:cs="Arial"/>
          <w:noProof/>
          <w:szCs w:val="17"/>
          <w:lang w:val="fr-FR"/>
        </w:rPr>
        <w:t>RL</w:t>
      </w:r>
      <w:r w:rsidR="00C1016E" w:rsidRPr="00982192">
        <w:rPr>
          <w:rFonts w:eastAsia="Times New Roman" w:cs="Arial"/>
          <w:noProof/>
          <w:szCs w:val="17"/>
          <w:lang w:val="fr-FR"/>
        </w:rPr>
        <w:t>.</w:t>
      </w:r>
    </w:p>
    <w:p w14:paraId="68441CA4" w14:textId="7350F2D1"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5026B">
        <w:rPr>
          <w:rFonts w:eastAsia="Times New Roman" w:cs="Arial"/>
          <w:noProof/>
          <w:szCs w:val="17"/>
          <w:lang w:val="fr-FR"/>
        </w:rPr>
        <w:t xml:space="preserve">Il existe des </w:t>
      </w:r>
      <w:r w:rsidR="005E499D" w:rsidRPr="00982192">
        <w:rPr>
          <w:rFonts w:eastAsia="Times New Roman" w:cs="Arial"/>
          <w:noProof/>
          <w:szCs w:val="17"/>
          <w:lang w:val="fr-FR"/>
        </w:rPr>
        <w:t>types</w:t>
      </w:r>
      <w:r w:rsidR="001A09AB" w:rsidRPr="00982192">
        <w:rPr>
          <w:rStyle w:val="FootnoteReference"/>
          <w:rFonts w:eastAsia="Times New Roman" w:cs="Arial"/>
          <w:noProof/>
          <w:szCs w:val="17"/>
          <w:lang w:val="fr-FR"/>
        </w:rPr>
        <w:footnoteReference w:id="3"/>
      </w:r>
      <w:r w:rsidR="005E499D" w:rsidRPr="00982192">
        <w:rPr>
          <w:rFonts w:eastAsia="Times New Roman" w:cs="Arial"/>
          <w:noProof/>
          <w:szCs w:val="17"/>
          <w:lang w:val="fr-FR"/>
        </w:rPr>
        <w:t xml:space="preserve"> </w:t>
      </w:r>
      <w:r w:rsidR="0075026B">
        <w:rPr>
          <w:rFonts w:eastAsia="Times New Roman" w:cs="Arial"/>
          <w:noProof/>
          <w:szCs w:val="17"/>
          <w:lang w:val="fr-FR"/>
        </w:rPr>
        <w:t>d</w:t>
      </w:r>
      <w:r w:rsidR="00BB0A23">
        <w:rPr>
          <w:rFonts w:eastAsia="Times New Roman" w:cs="Arial"/>
          <w:noProof/>
          <w:szCs w:val="17"/>
          <w:lang w:val="fr-FR"/>
        </w:rPr>
        <w:t>’</w:t>
      </w:r>
      <w:r w:rsidR="0075026B">
        <w:rPr>
          <w:rFonts w:eastAsia="Times New Roman" w:cs="Arial"/>
          <w:noProof/>
          <w:szCs w:val="17"/>
          <w:lang w:val="fr-FR"/>
        </w:rPr>
        <w:t xml:space="preserve">API </w:t>
      </w:r>
      <w:r w:rsidR="005E499D" w:rsidRPr="00982192">
        <w:rPr>
          <w:rFonts w:eastAsia="Times New Roman" w:cs="Arial"/>
          <w:noProof/>
          <w:szCs w:val="17"/>
          <w:lang w:val="fr-FR"/>
        </w:rPr>
        <w:t>Web</w:t>
      </w:r>
      <w:r w:rsidR="00BB0A23">
        <w:rPr>
          <w:rFonts w:eastAsia="Times New Roman" w:cs="Arial"/>
          <w:noProof/>
          <w:szCs w:val="17"/>
          <w:lang w:val="fr-FR"/>
        </w:rPr>
        <w:t> :</w:t>
      </w:r>
      <w:r w:rsidR="00992C0C" w:rsidRPr="00982192">
        <w:rPr>
          <w:rFonts w:eastAsia="Times New Roman" w:cs="Arial"/>
          <w:noProof/>
          <w:szCs w:val="17"/>
          <w:lang w:val="fr-FR"/>
        </w:rPr>
        <w:t xml:space="preserve"> </w:t>
      </w:r>
      <w:r w:rsidR="00992C0C">
        <w:rPr>
          <w:rFonts w:eastAsia="Times New Roman" w:cs="Arial"/>
          <w:noProof/>
          <w:szCs w:val="17"/>
          <w:lang w:val="fr-FR"/>
        </w:rPr>
        <w:t>les API</w:t>
      </w:r>
      <w:r w:rsidR="0075026B">
        <w:rPr>
          <w:rFonts w:eastAsia="Times New Roman" w:cs="Arial"/>
          <w:noProof/>
          <w:szCs w:val="17"/>
          <w:lang w:val="fr-FR"/>
        </w:rPr>
        <w:t xml:space="preserve"> Web </w:t>
      </w:r>
      <w:r w:rsidR="005E48A2" w:rsidRPr="00982192">
        <w:rPr>
          <w:rFonts w:eastAsia="Times New Roman" w:cs="Arial"/>
          <w:noProof/>
          <w:szCs w:val="17"/>
          <w:lang w:val="fr-FR"/>
        </w:rPr>
        <w:t>CRUD (</w:t>
      </w:r>
      <w:r w:rsidR="009956B7" w:rsidRPr="00982192">
        <w:rPr>
          <w:rFonts w:eastAsia="Times New Roman" w:cs="Arial"/>
          <w:noProof/>
          <w:szCs w:val="17"/>
          <w:lang w:val="fr-FR"/>
        </w:rPr>
        <w:t>C</w:t>
      </w:r>
      <w:r w:rsidR="005E48A2" w:rsidRPr="00982192">
        <w:rPr>
          <w:rFonts w:eastAsia="Times New Roman" w:cs="Arial"/>
          <w:noProof/>
          <w:szCs w:val="17"/>
          <w:lang w:val="fr-FR"/>
        </w:rPr>
        <w:t xml:space="preserve">reate, </w:t>
      </w:r>
      <w:r w:rsidR="009956B7" w:rsidRPr="00982192">
        <w:rPr>
          <w:rFonts w:eastAsia="Times New Roman" w:cs="Arial"/>
          <w:noProof/>
          <w:szCs w:val="17"/>
          <w:lang w:val="fr-FR"/>
        </w:rPr>
        <w:t>R</w:t>
      </w:r>
      <w:r w:rsidR="005E48A2" w:rsidRPr="00982192">
        <w:rPr>
          <w:rFonts w:eastAsia="Times New Roman" w:cs="Arial"/>
          <w:noProof/>
          <w:szCs w:val="17"/>
          <w:lang w:val="fr-FR"/>
        </w:rPr>
        <w:t xml:space="preserve">ead, </w:t>
      </w:r>
      <w:r w:rsidR="009956B7" w:rsidRPr="00982192">
        <w:rPr>
          <w:rFonts w:eastAsia="Times New Roman" w:cs="Arial"/>
          <w:noProof/>
          <w:szCs w:val="17"/>
          <w:lang w:val="fr-FR"/>
        </w:rPr>
        <w:t>U</w:t>
      </w:r>
      <w:r w:rsidR="005E48A2" w:rsidRPr="00982192">
        <w:rPr>
          <w:rFonts w:eastAsia="Times New Roman" w:cs="Arial"/>
          <w:noProof/>
          <w:szCs w:val="17"/>
          <w:lang w:val="fr-FR"/>
        </w:rPr>
        <w:t xml:space="preserve">pdate, and </w:t>
      </w:r>
      <w:r w:rsidR="009956B7" w:rsidRPr="00982192">
        <w:rPr>
          <w:rFonts w:eastAsia="Times New Roman" w:cs="Arial"/>
          <w:noProof/>
          <w:szCs w:val="17"/>
          <w:lang w:val="fr-FR"/>
        </w:rPr>
        <w:t>D</w:t>
      </w:r>
      <w:r w:rsidR="005E48A2" w:rsidRPr="00982192">
        <w:rPr>
          <w:rFonts w:eastAsia="Times New Roman" w:cs="Arial"/>
          <w:noProof/>
          <w:szCs w:val="17"/>
          <w:lang w:val="fr-FR"/>
        </w:rPr>
        <w:t>elete</w:t>
      </w:r>
      <w:r w:rsidR="0075026B">
        <w:rPr>
          <w:rFonts w:eastAsia="Times New Roman" w:cs="Arial"/>
          <w:noProof/>
          <w:szCs w:val="17"/>
          <w:lang w:val="fr-FR"/>
        </w:rPr>
        <w:t xml:space="preserve"> (créer, lire, </w:t>
      </w:r>
      <w:r w:rsidR="007043BB">
        <w:rPr>
          <w:rFonts w:eastAsia="Times New Roman" w:cs="Arial"/>
          <w:noProof/>
          <w:szCs w:val="17"/>
          <w:lang w:val="fr-FR"/>
        </w:rPr>
        <w:t xml:space="preserve">mettre à jour </w:t>
      </w:r>
      <w:r w:rsidR="0075026B">
        <w:rPr>
          <w:rFonts w:eastAsia="Times New Roman" w:cs="Arial"/>
          <w:noProof/>
          <w:szCs w:val="17"/>
          <w:lang w:val="fr-FR"/>
        </w:rPr>
        <w:t>et supprimer</w:t>
      </w:r>
      <w:r w:rsidR="005E48A2" w:rsidRPr="00982192">
        <w:rPr>
          <w:rFonts w:eastAsia="Times New Roman" w:cs="Arial"/>
          <w:noProof/>
          <w:szCs w:val="17"/>
          <w:lang w:val="fr-FR"/>
        </w:rPr>
        <w:t>)</w:t>
      </w:r>
      <w:r w:rsidR="0075026B">
        <w:rPr>
          <w:rFonts w:eastAsia="Times New Roman" w:cs="Arial"/>
          <w:noProof/>
          <w:szCs w:val="17"/>
          <w:lang w:val="fr-FR"/>
        </w:rPr>
        <w:t>)</w:t>
      </w:r>
      <w:r w:rsidR="005E48A2" w:rsidRPr="00982192">
        <w:rPr>
          <w:rFonts w:eastAsia="Times New Roman" w:cs="Arial"/>
          <w:noProof/>
          <w:szCs w:val="17"/>
          <w:lang w:val="fr-FR"/>
        </w:rPr>
        <w:t xml:space="preserve"> </w:t>
      </w:r>
      <w:r w:rsidR="0075026B">
        <w:rPr>
          <w:rFonts w:eastAsia="Times New Roman" w:cs="Arial"/>
          <w:noProof/>
          <w:szCs w:val="17"/>
          <w:lang w:val="fr-FR"/>
        </w:rPr>
        <w:t>et</w:t>
      </w:r>
      <w:r w:rsidR="00992C0C">
        <w:rPr>
          <w:rFonts w:eastAsia="Times New Roman" w:cs="Arial"/>
          <w:noProof/>
          <w:szCs w:val="17"/>
          <w:lang w:val="fr-FR"/>
        </w:rPr>
        <w:t xml:space="preserve"> les API</w:t>
      </w:r>
      <w:r w:rsidR="0075026B">
        <w:rPr>
          <w:rFonts w:eastAsia="Times New Roman" w:cs="Arial"/>
          <w:noProof/>
          <w:szCs w:val="17"/>
          <w:lang w:val="fr-FR"/>
        </w:rPr>
        <w:t xml:space="preserve"> Web </w:t>
      </w:r>
      <w:r w:rsidR="000B4859">
        <w:rPr>
          <w:rFonts w:eastAsia="Times New Roman" w:cs="Arial"/>
          <w:noProof/>
          <w:szCs w:val="17"/>
          <w:lang w:val="fr-FR"/>
        </w:rPr>
        <w:t>Inte</w:t>
      </w:r>
      <w:r w:rsidR="00334310">
        <w:rPr>
          <w:rFonts w:eastAsia="Times New Roman" w:cs="Arial"/>
          <w:noProof/>
          <w:szCs w:val="17"/>
          <w:lang w:val="fr-FR"/>
        </w:rPr>
        <w:t>nt.  Le</w:t>
      </w:r>
      <w:r w:rsidR="00992C0C">
        <w:rPr>
          <w:rFonts w:eastAsia="Times New Roman" w:cs="Arial"/>
          <w:noProof/>
          <w:szCs w:val="17"/>
          <w:lang w:val="fr-FR"/>
        </w:rPr>
        <w:t>s API</w:t>
      </w:r>
      <w:r w:rsidR="000B4859">
        <w:rPr>
          <w:rFonts w:eastAsia="Times New Roman" w:cs="Arial"/>
          <w:noProof/>
          <w:szCs w:val="17"/>
          <w:lang w:val="fr-FR"/>
        </w:rPr>
        <w:t xml:space="preserve"> Web </w:t>
      </w:r>
      <w:r w:rsidR="000B4859" w:rsidRPr="00982192">
        <w:rPr>
          <w:rFonts w:eastAsia="Times New Roman" w:cs="Arial"/>
          <w:noProof/>
          <w:szCs w:val="17"/>
          <w:lang w:val="fr-FR"/>
        </w:rPr>
        <w:t xml:space="preserve">CRUD </w:t>
      </w:r>
      <w:r w:rsidR="000B4859">
        <w:rPr>
          <w:rFonts w:eastAsia="Times New Roman" w:cs="Arial"/>
          <w:noProof/>
          <w:szCs w:val="17"/>
          <w:lang w:val="fr-FR"/>
        </w:rPr>
        <w:t>modélisent les changements apportés à une ressource</w:t>
      </w:r>
      <w:r w:rsidR="00EA258C" w:rsidRPr="00982192">
        <w:rPr>
          <w:rFonts w:eastAsia="Times New Roman" w:cs="Arial"/>
          <w:noProof/>
          <w:szCs w:val="17"/>
          <w:lang w:val="fr-FR"/>
        </w:rPr>
        <w:t xml:space="preserve">, </w:t>
      </w:r>
      <w:r w:rsidR="000B4859">
        <w:rPr>
          <w:rFonts w:eastAsia="Times New Roman" w:cs="Arial"/>
          <w:noProof/>
          <w:szCs w:val="17"/>
          <w:lang w:val="fr-FR"/>
        </w:rPr>
        <w:t>c</w:t>
      </w:r>
      <w:r w:rsidR="00BB0A23">
        <w:rPr>
          <w:rFonts w:eastAsia="Times New Roman" w:cs="Arial"/>
          <w:noProof/>
          <w:szCs w:val="17"/>
          <w:lang w:val="fr-FR"/>
        </w:rPr>
        <w:t>’</w:t>
      </w:r>
      <w:r w:rsidR="000B4859">
        <w:rPr>
          <w:rFonts w:eastAsia="Times New Roman" w:cs="Arial"/>
          <w:noProof/>
          <w:szCs w:val="17"/>
          <w:lang w:val="fr-FR"/>
        </w:rPr>
        <w:t>est</w:t>
      </w:r>
      <w:r w:rsidR="00BB0A23">
        <w:rPr>
          <w:rFonts w:eastAsia="Times New Roman" w:cs="Arial"/>
          <w:noProof/>
          <w:szCs w:val="17"/>
          <w:lang w:val="fr-FR"/>
        </w:rPr>
        <w:t>-</w:t>
      </w:r>
      <w:r w:rsidR="000B4859">
        <w:rPr>
          <w:rFonts w:eastAsia="Times New Roman" w:cs="Arial"/>
          <w:noProof/>
          <w:szCs w:val="17"/>
          <w:lang w:val="fr-FR"/>
        </w:rPr>
        <w:t>à</w:t>
      </w:r>
      <w:r w:rsidR="00BB0A23">
        <w:rPr>
          <w:rFonts w:eastAsia="Times New Roman" w:cs="Arial"/>
          <w:noProof/>
          <w:szCs w:val="17"/>
          <w:lang w:val="fr-FR"/>
        </w:rPr>
        <w:t>-</w:t>
      </w:r>
      <w:r w:rsidR="000B4859">
        <w:rPr>
          <w:rFonts w:eastAsia="Times New Roman" w:cs="Arial"/>
          <w:noProof/>
          <w:szCs w:val="17"/>
          <w:lang w:val="fr-FR"/>
        </w:rPr>
        <w:t xml:space="preserve">dire </w:t>
      </w:r>
      <w:r w:rsidR="005E48A2" w:rsidRPr="00982192">
        <w:rPr>
          <w:rFonts w:eastAsia="Times New Roman" w:cs="Arial"/>
          <w:noProof/>
          <w:szCs w:val="17"/>
          <w:lang w:val="fr-FR"/>
        </w:rPr>
        <w:t>cr</w:t>
      </w:r>
      <w:r w:rsidR="000B4859">
        <w:rPr>
          <w:rFonts w:eastAsia="Times New Roman" w:cs="Arial"/>
          <w:noProof/>
          <w:szCs w:val="17"/>
          <w:lang w:val="fr-FR"/>
        </w:rPr>
        <w:t>é</w:t>
      </w:r>
      <w:r w:rsidR="005E48A2" w:rsidRPr="00982192">
        <w:rPr>
          <w:rFonts w:eastAsia="Times New Roman" w:cs="Arial"/>
          <w:noProof/>
          <w:szCs w:val="17"/>
          <w:lang w:val="fr-FR"/>
        </w:rPr>
        <w:t>e</w:t>
      </w:r>
      <w:r w:rsidR="000B4859">
        <w:rPr>
          <w:rFonts w:eastAsia="Times New Roman" w:cs="Arial"/>
          <w:noProof/>
          <w:szCs w:val="17"/>
          <w:lang w:val="fr-FR"/>
        </w:rPr>
        <w:t>r</w:t>
      </w:r>
      <w:r w:rsidR="005E48A2" w:rsidRPr="00982192">
        <w:rPr>
          <w:rFonts w:eastAsia="Times New Roman" w:cs="Arial"/>
          <w:noProof/>
          <w:szCs w:val="17"/>
          <w:lang w:val="fr-FR"/>
        </w:rPr>
        <w:t>/</w:t>
      </w:r>
      <w:r w:rsidR="000B4859">
        <w:rPr>
          <w:rFonts w:eastAsia="Times New Roman" w:cs="Arial"/>
          <w:noProof/>
          <w:szCs w:val="17"/>
          <w:lang w:val="fr-FR"/>
        </w:rPr>
        <w:t>lire</w:t>
      </w:r>
      <w:r w:rsidR="005E48A2" w:rsidRPr="00982192">
        <w:rPr>
          <w:rFonts w:eastAsia="Times New Roman" w:cs="Arial"/>
          <w:noProof/>
          <w:szCs w:val="17"/>
          <w:lang w:val="fr-FR"/>
        </w:rPr>
        <w:t>/</w:t>
      </w:r>
      <w:r w:rsidR="007043BB">
        <w:rPr>
          <w:rFonts w:eastAsia="Times New Roman" w:cs="Arial"/>
          <w:noProof/>
          <w:szCs w:val="17"/>
          <w:lang w:val="fr-FR"/>
        </w:rPr>
        <w:t>mettre à jour</w:t>
      </w:r>
      <w:r w:rsidR="005E48A2" w:rsidRPr="00982192">
        <w:rPr>
          <w:rFonts w:eastAsia="Times New Roman" w:cs="Arial"/>
          <w:noProof/>
          <w:szCs w:val="17"/>
          <w:lang w:val="fr-FR"/>
        </w:rPr>
        <w:t>/</w:t>
      </w:r>
      <w:r w:rsidR="000B4859">
        <w:rPr>
          <w:rFonts w:eastAsia="Times New Roman" w:cs="Arial"/>
          <w:noProof/>
          <w:szCs w:val="17"/>
          <w:lang w:val="fr-FR"/>
        </w:rPr>
        <w:t>supprimer des opé</w:t>
      </w:r>
      <w:r w:rsidR="00EA258C" w:rsidRPr="00982192">
        <w:rPr>
          <w:rFonts w:eastAsia="Times New Roman" w:cs="Arial"/>
          <w:noProof/>
          <w:szCs w:val="17"/>
          <w:lang w:val="fr-FR"/>
        </w:rPr>
        <w:t>ratio</w:t>
      </w:r>
      <w:r w:rsidR="00334310" w:rsidRPr="00982192">
        <w:rPr>
          <w:rFonts w:eastAsia="Times New Roman" w:cs="Arial"/>
          <w:noProof/>
          <w:szCs w:val="17"/>
          <w:lang w:val="fr-FR"/>
        </w:rPr>
        <w:t>ns</w:t>
      </w:r>
      <w:r w:rsidR="00334310">
        <w:rPr>
          <w:rFonts w:eastAsia="Times New Roman" w:cs="Arial"/>
          <w:noProof/>
          <w:szCs w:val="17"/>
          <w:lang w:val="fr-FR"/>
        </w:rPr>
        <w:t>.  Le</w:t>
      </w:r>
      <w:r w:rsidR="00992C0C">
        <w:rPr>
          <w:rFonts w:eastAsia="Times New Roman" w:cs="Arial"/>
          <w:noProof/>
          <w:szCs w:val="17"/>
          <w:lang w:val="fr-FR"/>
        </w:rPr>
        <w:t>s API</w:t>
      </w:r>
      <w:r w:rsidR="000B4859">
        <w:rPr>
          <w:rFonts w:eastAsia="Times New Roman" w:cs="Arial"/>
          <w:noProof/>
          <w:szCs w:val="17"/>
          <w:lang w:val="fr-FR"/>
        </w:rPr>
        <w:t xml:space="preserve"> Web </w:t>
      </w:r>
      <w:r w:rsidR="005E48A2" w:rsidRPr="00982192">
        <w:rPr>
          <w:rFonts w:eastAsia="Times New Roman" w:cs="Arial"/>
          <w:noProof/>
          <w:szCs w:val="17"/>
          <w:lang w:val="fr-FR"/>
        </w:rPr>
        <w:t>Intent</w:t>
      </w:r>
      <w:r w:rsidR="000B4859">
        <w:rPr>
          <w:rFonts w:eastAsia="Times New Roman" w:cs="Arial"/>
          <w:noProof/>
          <w:szCs w:val="17"/>
          <w:lang w:val="fr-FR"/>
        </w:rPr>
        <w:t xml:space="preserve">, elles, modélisent </w:t>
      </w:r>
      <w:r w:rsidR="00C147CB">
        <w:rPr>
          <w:rFonts w:eastAsia="Times New Roman" w:cs="Arial"/>
          <w:noProof/>
          <w:szCs w:val="17"/>
          <w:lang w:val="fr-FR"/>
        </w:rPr>
        <w:t>les activités</w:t>
      </w:r>
      <w:r w:rsidR="005E48A2" w:rsidRPr="00982192">
        <w:rPr>
          <w:rFonts w:eastAsia="Times New Roman" w:cs="Arial"/>
          <w:noProof/>
          <w:szCs w:val="17"/>
          <w:lang w:val="fr-FR"/>
        </w:rPr>
        <w:t xml:space="preserve"> </w:t>
      </w:r>
      <w:r w:rsidR="002D692D">
        <w:rPr>
          <w:rFonts w:eastAsia="Times New Roman" w:cs="Arial"/>
          <w:noProof/>
          <w:szCs w:val="17"/>
          <w:lang w:val="fr-FR"/>
        </w:rPr>
        <w:t>métier</w:t>
      </w:r>
      <w:r w:rsidR="00EA258C" w:rsidRPr="00982192">
        <w:rPr>
          <w:rFonts w:eastAsia="Times New Roman" w:cs="Arial"/>
          <w:noProof/>
          <w:szCs w:val="17"/>
          <w:lang w:val="fr-FR"/>
        </w:rPr>
        <w:t xml:space="preserve">, </w:t>
      </w:r>
      <w:r w:rsidR="00C147CB">
        <w:rPr>
          <w:rFonts w:eastAsia="Times New Roman" w:cs="Arial"/>
          <w:noProof/>
          <w:szCs w:val="17"/>
          <w:lang w:val="fr-FR"/>
        </w:rPr>
        <w:t>par exemple renouveler</w:t>
      </w:r>
      <w:r w:rsidR="00EA258C" w:rsidRPr="00982192">
        <w:rPr>
          <w:rFonts w:eastAsia="Times New Roman" w:cs="Arial"/>
          <w:noProof/>
          <w:szCs w:val="17"/>
          <w:lang w:val="fr-FR"/>
        </w:rPr>
        <w:t>/</w:t>
      </w:r>
      <w:r w:rsidR="00C147CB">
        <w:rPr>
          <w:rFonts w:eastAsia="Times New Roman" w:cs="Arial"/>
          <w:noProof/>
          <w:szCs w:val="17"/>
          <w:lang w:val="fr-FR"/>
        </w:rPr>
        <w:t>en</w:t>
      </w:r>
      <w:r w:rsidR="00EA258C" w:rsidRPr="00982192">
        <w:rPr>
          <w:rFonts w:eastAsia="Times New Roman" w:cs="Arial"/>
          <w:noProof/>
          <w:szCs w:val="17"/>
          <w:lang w:val="fr-FR"/>
        </w:rPr>
        <w:t>regist</w:t>
      </w:r>
      <w:r w:rsidR="00C147CB">
        <w:rPr>
          <w:rFonts w:eastAsia="Times New Roman" w:cs="Arial"/>
          <w:noProof/>
          <w:szCs w:val="17"/>
          <w:lang w:val="fr-FR"/>
        </w:rPr>
        <w:t>re</w:t>
      </w:r>
      <w:r w:rsidR="00EA258C" w:rsidRPr="00982192">
        <w:rPr>
          <w:rFonts w:eastAsia="Times New Roman" w:cs="Arial"/>
          <w:noProof/>
          <w:szCs w:val="17"/>
          <w:lang w:val="fr-FR"/>
        </w:rPr>
        <w:t>r/publi</w:t>
      </w:r>
      <w:r w:rsidR="00334310">
        <w:rPr>
          <w:rFonts w:eastAsia="Times New Roman" w:cs="Arial"/>
          <w:noProof/>
          <w:szCs w:val="17"/>
          <w:lang w:val="fr-FR"/>
        </w:rPr>
        <w:t>er.  Le</w:t>
      </w:r>
      <w:r w:rsidR="00C147CB">
        <w:rPr>
          <w:rFonts w:eastAsia="Times New Roman" w:cs="Arial"/>
          <w:noProof/>
          <w:szCs w:val="17"/>
          <w:lang w:val="fr-FR"/>
        </w:rPr>
        <w:t xml:space="preserve">s opérations </w:t>
      </w:r>
      <w:r w:rsidR="005E48A2" w:rsidRPr="00982192">
        <w:rPr>
          <w:rFonts w:eastAsia="Times New Roman" w:cs="Arial"/>
          <w:noProof/>
          <w:szCs w:val="17"/>
          <w:lang w:val="fr-FR"/>
        </w:rPr>
        <w:t xml:space="preserve">CRUD </w:t>
      </w:r>
      <w:r w:rsidR="00C147CB">
        <w:rPr>
          <w:rFonts w:eastAsia="Times New Roman" w:cs="Arial"/>
          <w:noProof/>
          <w:szCs w:val="17"/>
          <w:lang w:val="fr-FR"/>
        </w:rPr>
        <w:t>devraient utiliser des noms et</w:t>
      </w:r>
      <w:r w:rsidR="00992C0C">
        <w:rPr>
          <w:rFonts w:eastAsia="Times New Roman" w:cs="Arial"/>
          <w:noProof/>
          <w:szCs w:val="17"/>
          <w:lang w:val="fr-FR"/>
        </w:rPr>
        <w:t xml:space="preserve"> les API</w:t>
      </w:r>
      <w:r w:rsidR="00C147CB">
        <w:rPr>
          <w:rFonts w:eastAsia="Times New Roman" w:cs="Arial"/>
          <w:noProof/>
          <w:szCs w:val="17"/>
          <w:lang w:val="fr-FR"/>
        </w:rPr>
        <w:t xml:space="preserve"> Web </w:t>
      </w:r>
      <w:r w:rsidR="005E48A2" w:rsidRPr="00982192">
        <w:rPr>
          <w:rFonts w:eastAsia="Times New Roman" w:cs="Arial"/>
          <w:noProof/>
          <w:szCs w:val="17"/>
          <w:lang w:val="fr-FR"/>
        </w:rPr>
        <w:t xml:space="preserve">Intent </w:t>
      </w:r>
      <w:r w:rsidR="00C147CB">
        <w:rPr>
          <w:rFonts w:eastAsia="Times New Roman" w:cs="Arial"/>
          <w:noProof/>
          <w:szCs w:val="17"/>
          <w:lang w:val="fr-FR"/>
        </w:rPr>
        <w:t>devraient utiliser des verbes pour désigner les ressourc</w:t>
      </w:r>
      <w:r w:rsidR="00334310">
        <w:rPr>
          <w:rFonts w:eastAsia="Times New Roman" w:cs="Arial"/>
          <w:noProof/>
          <w:szCs w:val="17"/>
          <w:lang w:val="fr-FR"/>
        </w:rPr>
        <w:t>es.  Le</w:t>
      </w:r>
      <w:r w:rsidR="00992C0C">
        <w:rPr>
          <w:rFonts w:eastAsia="Times New Roman" w:cs="Arial"/>
          <w:noProof/>
          <w:szCs w:val="17"/>
          <w:lang w:val="fr-FR"/>
        </w:rPr>
        <w:t>s API</w:t>
      </w:r>
      <w:r w:rsidR="00C147CB">
        <w:rPr>
          <w:rFonts w:eastAsia="Times New Roman" w:cs="Arial"/>
          <w:noProof/>
          <w:szCs w:val="17"/>
          <w:lang w:val="fr-FR"/>
        </w:rPr>
        <w:t xml:space="preserve"> Web </w:t>
      </w:r>
      <w:r w:rsidR="005E48A2" w:rsidRPr="00982192">
        <w:rPr>
          <w:rFonts w:eastAsia="Times New Roman" w:cs="Arial"/>
          <w:noProof/>
          <w:szCs w:val="17"/>
          <w:lang w:val="fr-FR"/>
        </w:rPr>
        <w:t xml:space="preserve">CRUD </w:t>
      </w:r>
      <w:r w:rsidR="00C147CB">
        <w:rPr>
          <w:rFonts w:eastAsia="Times New Roman" w:cs="Arial"/>
          <w:noProof/>
          <w:szCs w:val="17"/>
          <w:lang w:val="fr-FR"/>
        </w:rPr>
        <w:t>sont les plus courantes</w:t>
      </w:r>
      <w:r w:rsidR="002D692D">
        <w:rPr>
          <w:rFonts w:eastAsia="Times New Roman" w:cs="Arial"/>
          <w:noProof/>
          <w:szCs w:val="17"/>
          <w:lang w:val="fr-FR"/>
        </w:rPr>
        <w:t>,</w:t>
      </w:r>
      <w:r w:rsidR="00C147CB">
        <w:rPr>
          <w:rFonts w:eastAsia="Times New Roman" w:cs="Arial"/>
          <w:noProof/>
          <w:szCs w:val="17"/>
          <w:lang w:val="fr-FR"/>
        </w:rPr>
        <w:t xml:space="preserve"> mais les deux</w:t>
      </w:r>
      <w:r w:rsidR="002D56D3">
        <w:rPr>
          <w:rFonts w:eastAsia="Times New Roman" w:cs="Arial"/>
          <w:noProof/>
          <w:szCs w:val="17"/>
          <w:lang w:val="fr-FR"/>
        </w:rPr>
        <w:t> </w:t>
      </w:r>
      <w:r w:rsidR="00C147CB">
        <w:rPr>
          <w:rFonts w:eastAsia="Times New Roman" w:cs="Arial"/>
          <w:noProof/>
          <w:szCs w:val="17"/>
          <w:lang w:val="fr-FR"/>
        </w:rPr>
        <w:t>types peuvent être combinés;</w:t>
      </w:r>
      <w:r w:rsidR="002D56D3">
        <w:rPr>
          <w:rFonts w:eastAsia="Times New Roman" w:cs="Arial"/>
          <w:noProof/>
          <w:szCs w:val="17"/>
          <w:lang w:val="fr-FR"/>
        </w:rPr>
        <w:t xml:space="preserve"> </w:t>
      </w:r>
      <w:r w:rsidR="00C147CB">
        <w:rPr>
          <w:rFonts w:eastAsia="Times New Roman" w:cs="Arial"/>
          <w:noProof/>
          <w:szCs w:val="17"/>
          <w:lang w:val="fr-FR"/>
        </w:rPr>
        <w:t xml:space="preserve"> par exemple, le consommateur du service pourrait utiliser une API Web </w:t>
      </w:r>
      <w:r w:rsidR="005E48A2" w:rsidRPr="00982192">
        <w:rPr>
          <w:rFonts w:eastAsia="Times New Roman" w:cs="Arial"/>
          <w:noProof/>
          <w:szCs w:val="17"/>
          <w:lang w:val="fr-FR"/>
        </w:rPr>
        <w:t xml:space="preserve">Intent </w:t>
      </w:r>
      <w:r w:rsidR="00C147CB">
        <w:rPr>
          <w:rFonts w:eastAsia="Times New Roman" w:cs="Arial"/>
          <w:noProof/>
          <w:szCs w:val="17"/>
          <w:lang w:val="fr-FR"/>
        </w:rPr>
        <w:t>modélisant une activité</w:t>
      </w:r>
      <w:r w:rsidR="002D692D">
        <w:rPr>
          <w:rFonts w:eastAsia="Times New Roman" w:cs="Arial"/>
          <w:noProof/>
          <w:szCs w:val="17"/>
          <w:lang w:val="fr-FR"/>
        </w:rPr>
        <w:t xml:space="preserve"> métier</w:t>
      </w:r>
      <w:r w:rsidR="00C147CB">
        <w:rPr>
          <w:rFonts w:eastAsia="Times New Roman" w:cs="Arial"/>
          <w:noProof/>
          <w:szCs w:val="17"/>
          <w:lang w:val="fr-FR"/>
        </w:rPr>
        <w:t>, qui orchestrerait l</w:t>
      </w:r>
      <w:r w:rsidR="00BB0A23">
        <w:rPr>
          <w:rFonts w:eastAsia="Times New Roman" w:cs="Arial"/>
          <w:noProof/>
          <w:szCs w:val="17"/>
          <w:lang w:val="fr-FR"/>
        </w:rPr>
        <w:t>’</w:t>
      </w:r>
      <w:r w:rsidR="005E48A2" w:rsidRPr="00982192">
        <w:rPr>
          <w:rFonts w:eastAsia="Times New Roman" w:cs="Arial"/>
          <w:noProof/>
          <w:szCs w:val="17"/>
          <w:lang w:val="fr-FR"/>
        </w:rPr>
        <w:t>ex</w:t>
      </w:r>
      <w:r w:rsidR="00C147CB">
        <w:rPr>
          <w:rFonts w:eastAsia="Times New Roman" w:cs="Arial"/>
          <w:noProof/>
          <w:szCs w:val="17"/>
          <w:lang w:val="fr-FR"/>
        </w:rPr>
        <w:t>é</w:t>
      </w:r>
      <w:r w:rsidR="005E48A2" w:rsidRPr="00982192">
        <w:rPr>
          <w:rFonts w:eastAsia="Times New Roman" w:cs="Arial"/>
          <w:noProof/>
          <w:szCs w:val="17"/>
          <w:lang w:val="fr-FR"/>
        </w:rPr>
        <w:t xml:space="preserve">cution </w:t>
      </w:r>
      <w:r w:rsidR="00C147CB">
        <w:rPr>
          <w:rFonts w:eastAsia="Times New Roman" w:cs="Arial"/>
          <w:noProof/>
          <w:szCs w:val="17"/>
          <w:lang w:val="fr-FR"/>
        </w:rPr>
        <w:t>d</w:t>
      </w:r>
      <w:r w:rsidR="00BB0A23">
        <w:rPr>
          <w:rFonts w:eastAsia="Times New Roman" w:cs="Arial"/>
          <w:noProof/>
          <w:szCs w:val="17"/>
          <w:lang w:val="fr-FR"/>
        </w:rPr>
        <w:t>’</w:t>
      </w:r>
      <w:r w:rsidR="00C147CB">
        <w:rPr>
          <w:rFonts w:eastAsia="Times New Roman" w:cs="Arial"/>
          <w:noProof/>
          <w:szCs w:val="17"/>
          <w:lang w:val="fr-FR"/>
        </w:rPr>
        <w:t>une ou plusieurs opérations du service d</w:t>
      </w:r>
      <w:r w:rsidR="00BB0A23">
        <w:rPr>
          <w:rFonts w:eastAsia="Times New Roman" w:cs="Arial"/>
          <w:noProof/>
          <w:szCs w:val="17"/>
          <w:lang w:val="fr-FR"/>
        </w:rPr>
        <w:t>’</w:t>
      </w:r>
      <w:r w:rsidR="00C147CB">
        <w:rPr>
          <w:rFonts w:eastAsia="Times New Roman" w:cs="Arial"/>
          <w:noProof/>
          <w:szCs w:val="17"/>
          <w:lang w:val="fr-FR"/>
        </w:rPr>
        <w:t xml:space="preserve">API Web </w:t>
      </w:r>
      <w:r w:rsidR="005E48A2" w:rsidRPr="00982192">
        <w:rPr>
          <w:rFonts w:eastAsia="Times New Roman" w:cs="Arial"/>
          <w:noProof/>
          <w:szCs w:val="17"/>
          <w:lang w:val="fr-FR"/>
        </w:rPr>
        <w:t>CRUD.</w:t>
      </w:r>
      <w:r w:rsidR="00B97F95" w:rsidRPr="00982192">
        <w:rPr>
          <w:rFonts w:eastAsia="Times New Roman" w:cs="Arial"/>
          <w:noProof/>
          <w:szCs w:val="17"/>
          <w:lang w:val="fr-FR"/>
        </w:rPr>
        <w:t xml:space="preserve"> </w:t>
      </w:r>
      <w:r w:rsidR="005E48A2" w:rsidRPr="00982192">
        <w:rPr>
          <w:rFonts w:eastAsia="Times New Roman" w:cs="Arial"/>
          <w:noProof/>
          <w:szCs w:val="17"/>
          <w:lang w:val="fr-FR"/>
        </w:rPr>
        <w:t xml:space="preserve"> </w:t>
      </w:r>
      <w:r w:rsidR="00AB5048">
        <w:rPr>
          <w:rFonts w:eastAsia="Times New Roman" w:cs="Arial"/>
          <w:noProof/>
          <w:szCs w:val="17"/>
          <w:lang w:val="fr-FR"/>
        </w:rPr>
        <w:t>S</w:t>
      </w:r>
      <w:r w:rsidR="00BB0A23">
        <w:rPr>
          <w:rFonts w:eastAsia="Times New Roman" w:cs="Arial"/>
          <w:noProof/>
          <w:szCs w:val="17"/>
          <w:lang w:val="fr-FR"/>
        </w:rPr>
        <w:t>’</w:t>
      </w:r>
      <w:r w:rsidR="00AB5048">
        <w:rPr>
          <w:rFonts w:eastAsia="Times New Roman" w:cs="Arial"/>
          <w:noProof/>
          <w:szCs w:val="17"/>
          <w:lang w:val="fr-FR"/>
        </w:rPr>
        <w:t xml:space="preserve">il utilise une API Web </w:t>
      </w:r>
      <w:r w:rsidR="00944C2F" w:rsidRPr="00982192">
        <w:rPr>
          <w:rFonts w:eastAsia="Times New Roman" w:cs="Arial"/>
          <w:noProof/>
          <w:szCs w:val="17"/>
          <w:lang w:val="fr-FR"/>
        </w:rPr>
        <w:t>CRUD</w:t>
      </w:r>
      <w:r w:rsidR="005E48A2" w:rsidRPr="00982192">
        <w:rPr>
          <w:rFonts w:eastAsia="Times New Roman" w:cs="Arial"/>
          <w:noProof/>
          <w:szCs w:val="17"/>
          <w:lang w:val="fr-FR"/>
        </w:rPr>
        <w:t xml:space="preserve">, </w:t>
      </w:r>
      <w:r w:rsidR="00AB5048">
        <w:rPr>
          <w:rFonts w:eastAsia="Times New Roman" w:cs="Arial"/>
          <w:noProof/>
          <w:szCs w:val="17"/>
          <w:lang w:val="fr-FR"/>
        </w:rPr>
        <w:t xml:space="preserve">le demandeur de </w:t>
      </w:r>
      <w:r w:rsidR="005E48A2" w:rsidRPr="00982192">
        <w:rPr>
          <w:rFonts w:eastAsia="Times New Roman" w:cs="Arial"/>
          <w:noProof/>
          <w:szCs w:val="17"/>
          <w:lang w:val="fr-FR"/>
        </w:rPr>
        <w:t xml:space="preserve">service </w:t>
      </w:r>
      <w:r w:rsidR="00AB5048">
        <w:rPr>
          <w:rFonts w:eastAsia="Times New Roman" w:cs="Arial"/>
          <w:noProof/>
          <w:szCs w:val="17"/>
          <w:lang w:val="fr-FR"/>
        </w:rPr>
        <w:t>doit orchestrer la logique métier, mais avec</w:t>
      </w:r>
      <w:r w:rsidR="00992C0C">
        <w:rPr>
          <w:rFonts w:eastAsia="Times New Roman" w:cs="Arial"/>
          <w:noProof/>
          <w:szCs w:val="17"/>
          <w:lang w:val="fr-FR"/>
        </w:rPr>
        <w:t xml:space="preserve"> les API</w:t>
      </w:r>
      <w:r w:rsidR="00AB5048">
        <w:rPr>
          <w:rFonts w:eastAsia="Times New Roman" w:cs="Arial"/>
          <w:noProof/>
          <w:szCs w:val="17"/>
          <w:lang w:val="fr-FR"/>
        </w:rPr>
        <w:t xml:space="preserve"> Web Intent, c</w:t>
      </w:r>
      <w:r w:rsidR="00BB0A23">
        <w:rPr>
          <w:rFonts w:eastAsia="Times New Roman" w:cs="Arial"/>
          <w:noProof/>
          <w:szCs w:val="17"/>
          <w:lang w:val="fr-FR"/>
        </w:rPr>
        <w:t>’</w:t>
      </w:r>
      <w:r w:rsidR="00AB5048">
        <w:rPr>
          <w:rFonts w:eastAsia="Times New Roman" w:cs="Arial"/>
          <w:noProof/>
          <w:szCs w:val="17"/>
          <w:lang w:val="fr-FR"/>
        </w:rPr>
        <w:t xml:space="preserve">est le prestataire du </w:t>
      </w:r>
      <w:r w:rsidR="005E48A2" w:rsidRPr="00982192">
        <w:rPr>
          <w:rFonts w:eastAsia="Times New Roman" w:cs="Arial"/>
          <w:noProof/>
          <w:szCs w:val="17"/>
          <w:lang w:val="fr-FR"/>
        </w:rPr>
        <w:t xml:space="preserve">service </w:t>
      </w:r>
      <w:r w:rsidR="00AB5048">
        <w:rPr>
          <w:rFonts w:eastAsia="Times New Roman" w:cs="Arial"/>
          <w:noProof/>
          <w:szCs w:val="17"/>
          <w:lang w:val="fr-FR"/>
        </w:rPr>
        <w:t>qui le fa</w:t>
      </w:r>
      <w:r w:rsidR="00334310">
        <w:rPr>
          <w:rFonts w:eastAsia="Times New Roman" w:cs="Arial"/>
          <w:noProof/>
          <w:szCs w:val="17"/>
          <w:lang w:val="fr-FR"/>
        </w:rPr>
        <w:t>it.  Le</w:t>
      </w:r>
      <w:r w:rsidR="00992C0C">
        <w:rPr>
          <w:rFonts w:eastAsia="Times New Roman" w:cs="Arial"/>
          <w:noProof/>
          <w:szCs w:val="17"/>
          <w:lang w:val="fr-FR"/>
        </w:rPr>
        <w:t>s API</w:t>
      </w:r>
      <w:r w:rsidR="00AB5048">
        <w:rPr>
          <w:rFonts w:eastAsia="Times New Roman" w:cs="Arial"/>
          <w:noProof/>
          <w:szCs w:val="17"/>
          <w:lang w:val="fr-FR"/>
        </w:rPr>
        <w:t xml:space="preserve"> Web </w:t>
      </w:r>
      <w:r w:rsidR="005E48A2" w:rsidRPr="00982192">
        <w:rPr>
          <w:rFonts w:eastAsia="Times New Roman" w:cs="Arial"/>
          <w:noProof/>
          <w:szCs w:val="17"/>
          <w:lang w:val="fr-FR"/>
        </w:rPr>
        <w:t xml:space="preserve">CRUD </w:t>
      </w:r>
      <w:r w:rsidR="002D692D">
        <w:rPr>
          <w:rFonts w:eastAsia="Times New Roman" w:cs="Arial"/>
          <w:noProof/>
          <w:szCs w:val="17"/>
          <w:lang w:val="fr-FR"/>
        </w:rPr>
        <w:t>sont moins atomiques que</w:t>
      </w:r>
      <w:r w:rsidR="00992C0C">
        <w:rPr>
          <w:rFonts w:eastAsia="Times New Roman" w:cs="Arial"/>
          <w:noProof/>
          <w:szCs w:val="17"/>
          <w:lang w:val="fr-FR"/>
        </w:rPr>
        <w:t xml:space="preserve"> les API</w:t>
      </w:r>
      <w:r w:rsidR="002D692D">
        <w:rPr>
          <w:rFonts w:eastAsia="Times New Roman" w:cs="Arial"/>
          <w:noProof/>
          <w:szCs w:val="17"/>
          <w:lang w:val="fr-FR"/>
        </w:rPr>
        <w:t xml:space="preserve"> Web </w:t>
      </w:r>
      <w:r w:rsidR="005E48A2" w:rsidRPr="00982192">
        <w:rPr>
          <w:rFonts w:eastAsia="Times New Roman" w:cs="Arial"/>
          <w:noProof/>
          <w:szCs w:val="17"/>
          <w:lang w:val="fr-FR"/>
        </w:rPr>
        <w:t>Intent</w:t>
      </w:r>
      <w:r w:rsidR="005E48A2" w:rsidRPr="00982192">
        <w:rPr>
          <w:rStyle w:val="FootnoteReference"/>
          <w:rFonts w:eastAsia="Times New Roman" w:cs="Arial"/>
          <w:noProof/>
          <w:szCs w:val="17"/>
          <w:lang w:val="fr-FR"/>
        </w:rPr>
        <w:footnoteReference w:id="4"/>
      </w:r>
      <w:r w:rsidR="005E48A2" w:rsidRPr="00982192">
        <w:rPr>
          <w:rFonts w:eastAsia="Times New Roman" w:cs="Arial"/>
          <w:noProof/>
          <w:szCs w:val="17"/>
          <w:lang w:val="fr-FR"/>
        </w:rPr>
        <w:t>.</w:t>
      </w:r>
    </w:p>
    <w:p w14:paraId="3C5D00AF" w14:textId="53938818" w:rsidR="00AF15CD" w:rsidRPr="00982192" w:rsidRDefault="002D692D"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Par exemple, un propriétaire de marques veut renouveler celles dont la durée de protection va bientôt expirer </w:t>
      </w:r>
      <w:r w:rsidR="001548C5" w:rsidRPr="00982192">
        <w:rPr>
          <w:rFonts w:eastAsia="Times New Roman" w:cs="Arial"/>
          <w:noProof/>
          <w:szCs w:val="17"/>
          <w:lang w:val="fr-FR"/>
        </w:rPr>
        <w:t>(</w:t>
      </w:r>
      <w:r>
        <w:rPr>
          <w:rFonts w:eastAsia="Times New Roman" w:cs="Arial"/>
          <w:noProof/>
          <w:szCs w:val="17"/>
          <w:lang w:val="fr-FR"/>
        </w:rPr>
        <w:t>par exemple</w:t>
      </w:r>
      <w:r w:rsidR="001548C5" w:rsidRPr="00982192">
        <w:rPr>
          <w:rFonts w:eastAsia="Times New Roman" w:cs="Arial"/>
          <w:noProof/>
          <w:szCs w:val="17"/>
          <w:lang w:val="fr-FR"/>
        </w:rPr>
        <w:t xml:space="preserve">, </w:t>
      </w:r>
      <w:r>
        <w:rPr>
          <w:rFonts w:eastAsia="Times New Roman" w:cs="Arial"/>
          <w:noProof/>
          <w:szCs w:val="17"/>
          <w:lang w:val="fr-FR"/>
        </w:rPr>
        <w:t>le</w:t>
      </w:r>
      <w:r w:rsidR="001548C5" w:rsidRPr="00982192">
        <w:rPr>
          <w:rFonts w:eastAsia="Times New Roman" w:cs="Arial"/>
          <w:noProof/>
          <w:szCs w:val="17"/>
          <w:lang w:val="fr-FR"/>
        </w:rPr>
        <w:t xml:space="preserve"> </w:t>
      </w:r>
      <w:r w:rsidRPr="00A21BF0">
        <w:rPr>
          <w:rFonts w:ascii="Courier New" w:eastAsia="Times New Roman" w:hAnsi="Courier New" w:cs="Courier New"/>
          <w:noProof/>
          <w:szCs w:val="17"/>
          <w:lang w:val="fr-FR"/>
        </w:rPr>
        <w:t>aaaa</w:t>
      </w:r>
      <w:r w:rsidR="00BB0A23" w:rsidRPr="00A21BF0">
        <w:rPr>
          <w:rFonts w:ascii="Courier New" w:eastAsia="Times New Roman" w:hAnsi="Courier New" w:cs="Courier New"/>
          <w:noProof/>
          <w:szCs w:val="17"/>
          <w:lang w:val="fr-FR"/>
        </w:rPr>
        <w:t>-</w:t>
      </w:r>
      <w:r w:rsidR="001548C5" w:rsidRPr="00A21BF0">
        <w:rPr>
          <w:rFonts w:ascii="Courier New" w:eastAsia="Times New Roman" w:hAnsi="Courier New" w:cs="Courier New"/>
          <w:noProof/>
          <w:szCs w:val="17"/>
          <w:lang w:val="fr-FR"/>
        </w:rPr>
        <w:t>mm</w:t>
      </w:r>
      <w:r w:rsidR="00BB0A23" w:rsidRPr="00A21BF0">
        <w:rPr>
          <w:rFonts w:ascii="Courier New" w:eastAsia="Times New Roman" w:hAnsi="Courier New" w:cs="Courier New"/>
          <w:noProof/>
          <w:szCs w:val="17"/>
          <w:lang w:val="fr-FR"/>
        </w:rPr>
        <w:t>-</w:t>
      </w:r>
      <w:r w:rsidR="00334310" w:rsidRPr="00A21BF0">
        <w:rPr>
          <w:rFonts w:ascii="Courier New" w:eastAsia="Times New Roman" w:hAnsi="Courier New" w:cs="Courier New"/>
          <w:noProof/>
          <w:szCs w:val="17"/>
          <w:lang w:val="fr-FR"/>
        </w:rPr>
        <w:t>jj</w:t>
      </w:r>
      <w:r w:rsidR="00334310" w:rsidRPr="00982192">
        <w:rPr>
          <w:rFonts w:eastAsia="Times New Roman" w:cs="Arial"/>
          <w:noProof/>
          <w:szCs w:val="17"/>
          <w:lang w:val="fr-FR"/>
        </w:rPr>
        <w:t>)</w:t>
      </w:r>
      <w:r w:rsidR="00334310">
        <w:rPr>
          <w:rFonts w:eastAsia="Times New Roman" w:cs="Arial"/>
          <w:noProof/>
          <w:szCs w:val="17"/>
          <w:lang w:val="fr-FR"/>
        </w:rPr>
        <w:t>.  Il</w:t>
      </w:r>
      <w:r>
        <w:rPr>
          <w:rFonts w:eastAsia="Times New Roman" w:cs="Arial"/>
          <w:noProof/>
          <w:szCs w:val="17"/>
          <w:lang w:val="fr-FR"/>
        </w:rPr>
        <w:t xml:space="preserve"> s</w:t>
      </w:r>
      <w:r w:rsidR="00BB0A23">
        <w:rPr>
          <w:rFonts w:eastAsia="Times New Roman" w:cs="Arial"/>
          <w:noProof/>
          <w:szCs w:val="17"/>
          <w:lang w:val="fr-FR"/>
        </w:rPr>
        <w:t>’</w:t>
      </w:r>
      <w:r>
        <w:rPr>
          <w:rFonts w:eastAsia="Times New Roman" w:cs="Arial"/>
          <w:noProof/>
          <w:szCs w:val="17"/>
          <w:lang w:val="fr-FR"/>
        </w:rPr>
        <w:t>agit d</w:t>
      </w:r>
      <w:r w:rsidR="00BB0A23">
        <w:rPr>
          <w:rFonts w:eastAsia="Times New Roman" w:cs="Arial"/>
          <w:noProof/>
          <w:szCs w:val="17"/>
          <w:lang w:val="fr-FR"/>
        </w:rPr>
        <w:t>’</w:t>
      </w:r>
      <w:r>
        <w:rPr>
          <w:rFonts w:eastAsia="Times New Roman" w:cs="Arial"/>
          <w:noProof/>
          <w:szCs w:val="17"/>
          <w:lang w:val="fr-FR"/>
        </w:rPr>
        <w:t>une combinaison des activités métier ci</w:t>
      </w:r>
      <w:r w:rsidR="00BB0A23">
        <w:rPr>
          <w:rFonts w:eastAsia="Times New Roman" w:cs="Arial"/>
          <w:noProof/>
          <w:szCs w:val="17"/>
          <w:lang w:val="fr-FR"/>
        </w:rPr>
        <w:t>-</w:t>
      </w:r>
      <w:r>
        <w:rPr>
          <w:rFonts w:eastAsia="Times New Roman" w:cs="Arial"/>
          <w:noProof/>
          <w:szCs w:val="17"/>
          <w:lang w:val="fr-FR"/>
        </w:rPr>
        <w:t>après</w:t>
      </w:r>
      <w:r w:rsidR="00BB0A23">
        <w:rPr>
          <w:rFonts w:eastAsia="Times New Roman" w:cs="Arial"/>
          <w:noProof/>
          <w:szCs w:val="17"/>
          <w:lang w:val="fr-FR"/>
        </w:rPr>
        <w:t> :</w:t>
      </w:r>
    </w:p>
    <w:p w14:paraId="56F002DA" w14:textId="5BEDA16F" w:rsidR="00AF15CD" w:rsidRPr="00982192" w:rsidRDefault="00D7733A" w:rsidP="00CE01DA">
      <w:pPr>
        <w:numPr>
          <w:ilvl w:val="2"/>
          <w:numId w:val="4"/>
        </w:numPr>
        <w:spacing w:before="170" w:after="170"/>
        <w:ind w:left="1701" w:hanging="567"/>
        <w:rPr>
          <w:rFonts w:eastAsia="Times New Roman" w:cs="Arial"/>
          <w:noProof/>
          <w:szCs w:val="17"/>
          <w:lang w:val="fr-FR"/>
        </w:rPr>
      </w:pPr>
      <w:r>
        <w:rPr>
          <w:rFonts w:eastAsia="Times New Roman" w:cs="Arial"/>
          <w:noProof/>
          <w:szCs w:val="17"/>
          <w:lang w:val="fr-FR"/>
        </w:rPr>
        <w:t xml:space="preserve">extraire </w:t>
      </w:r>
      <w:r w:rsidR="002D692D">
        <w:rPr>
          <w:rFonts w:eastAsia="Times New Roman" w:cs="Arial"/>
          <w:noProof/>
          <w:szCs w:val="17"/>
          <w:lang w:val="fr-FR"/>
        </w:rPr>
        <w:t xml:space="preserve">les marques dont la durée de protection </w:t>
      </w:r>
      <w:r w:rsidR="00AF15CD" w:rsidRPr="00982192">
        <w:rPr>
          <w:rFonts w:eastAsia="Times New Roman" w:cs="Arial"/>
          <w:noProof/>
          <w:szCs w:val="17"/>
          <w:lang w:val="fr-FR"/>
        </w:rPr>
        <w:t xml:space="preserve">expire </w:t>
      </w:r>
      <w:r w:rsidR="002D692D">
        <w:rPr>
          <w:rFonts w:eastAsia="Times New Roman" w:cs="Arial"/>
          <w:noProof/>
          <w:szCs w:val="17"/>
          <w:lang w:val="fr-FR"/>
        </w:rPr>
        <w:t>le</w:t>
      </w:r>
      <w:r w:rsidR="00AF15CD" w:rsidRPr="00982192">
        <w:rPr>
          <w:rFonts w:eastAsia="Times New Roman" w:cs="Arial"/>
          <w:noProof/>
          <w:szCs w:val="17"/>
          <w:lang w:val="fr-FR"/>
        </w:rPr>
        <w:t xml:space="preserve"> </w:t>
      </w:r>
      <w:r w:rsidR="002D692D" w:rsidRPr="00A21BF0">
        <w:rPr>
          <w:rFonts w:ascii="Courier New" w:eastAsia="Times New Roman" w:hAnsi="Courier New" w:cs="Courier New"/>
          <w:noProof/>
          <w:szCs w:val="17"/>
          <w:lang w:val="fr-FR"/>
        </w:rPr>
        <w:t>aaaa</w:t>
      </w:r>
      <w:r w:rsidR="00BB0A23" w:rsidRPr="00A21BF0">
        <w:rPr>
          <w:rFonts w:ascii="Courier New" w:eastAsia="Times New Roman" w:hAnsi="Courier New" w:cs="Courier New"/>
          <w:noProof/>
          <w:szCs w:val="17"/>
          <w:lang w:val="fr-FR"/>
        </w:rPr>
        <w:t>-</w:t>
      </w:r>
      <w:r w:rsidR="00AF15CD" w:rsidRPr="00A21BF0">
        <w:rPr>
          <w:rFonts w:ascii="Courier New" w:eastAsia="Times New Roman" w:hAnsi="Courier New" w:cs="Courier New"/>
          <w:noProof/>
          <w:szCs w:val="17"/>
          <w:lang w:val="fr-FR"/>
        </w:rPr>
        <w:t>mm</w:t>
      </w:r>
      <w:r w:rsidR="00BB0A23" w:rsidRPr="00A21BF0">
        <w:rPr>
          <w:rFonts w:ascii="Courier New" w:eastAsia="Times New Roman" w:hAnsi="Courier New" w:cs="Courier New"/>
          <w:noProof/>
          <w:szCs w:val="17"/>
          <w:lang w:val="fr-FR"/>
        </w:rPr>
        <w:t>-</w:t>
      </w:r>
      <w:r w:rsidR="002D692D" w:rsidRPr="00A21BF0">
        <w:rPr>
          <w:rFonts w:ascii="Courier New" w:eastAsia="Times New Roman" w:hAnsi="Courier New" w:cs="Courier New"/>
          <w:noProof/>
          <w:szCs w:val="17"/>
          <w:lang w:val="fr-FR"/>
        </w:rPr>
        <w:t>jj</w:t>
      </w:r>
      <w:r w:rsidR="00AF15CD" w:rsidRPr="00982192">
        <w:rPr>
          <w:rFonts w:eastAsia="Times New Roman" w:cs="Arial"/>
          <w:noProof/>
          <w:szCs w:val="17"/>
          <w:lang w:val="fr-FR"/>
        </w:rPr>
        <w:t>;</w:t>
      </w:r>
      <w:r w:rsidR="000042DD" w:rsidRPr="00982192">
        <w:rPr>
          <w:rFonts w:eastAsia="Times New Roman" w:cs="Arial"/>
          <w:noProof/>
          <w:szCs w:val="17"/>
          <w:lang w:val="fr-FR"/>
        </w:rPr>
        <w:t xml:space="preserve"> </w:t>
      </w:r>
      <w:r w:rsidR="002D56D3">
        <w:rPr>
          <w:rFonts w:eastAsia="Times New Roman" w:cs="Arial"/>
          <w:noProof/>
          <w:szCs w:val="17"/>
          <w:lang w:val="fr-FR"/>
        </w:rPr>
        <w:t xml:space="preserve"> </w:t>
      </w:r>
      <w:r w:rsidR="002D692D">
        <w:rPr>
          <w:rFonts w:eastAsia="Times New Roman" w:cs="Arial"/>
          <w:noProof/>
          <w:szCs w:val="17"/>
          <w:lang w:val="fr-FR"/>
        </w:rPr>
        <w:t>et</w:t>
      </w:r>
    </w:p>
    <w:p w14:paraId="50AA57C3" w14:textId="71EC6F90" w:rsidR="00C074AD" w:rsidRPr="00982192" w:rsidRDefault="00D7733A" w:rsidP="00CE01DA">
      <w:pPr>
        <w:numPr>
          <w:ilvl w:val="2"/>
          <w:numId w:val="4"/>
        </w:numPr>
        <w:tabs>
          <w:tab w:val="num" w:pos="1701"/>
        </w:tabs>
        <w:spacing w:before="170" w:after="170"/>
        <w:ind w:left="1701" w:hanging="567"/>
        <w:rPr>
          <w:rFonts w:eastAsia="Times New Roman" w:cs="Arial"/>
          <w:noProof/>
          <w:szCs w:val="17"/>
          <w:lang w:val="fr-FR"/>
        </w:rPr>
      </w:pPr>
      <w:r w:rsidRPr="00982192">
        <w:rPr>
          <w:rFonts w:eastAsia="Times New Roman" w:cs="Arial"/>
          <w:noProof/>
          <w:szCs w:val="17"/>
          <w:lang w:val="fr-FR"/>
        </w:rPr>
        <w:t>ren</w:t>
      </w:r>
      <w:r>
        <w:rPr>
          <w:rFonts w:eastAsia="Times New Roman" w:cs="Arial"/>
          <w:noProof/>
          <w:szCs w:val="17"/>
          <w:lang w:val="fr-FR"/>
        </w:rPr>
        <w:t xml:space="preserve">ouveler </w:t>
      </w:r>
      <w:r w:rsidR="002D692D">
        <w:rPr>
          <w:rFonts w:eastAsia="Times New Roman" w:cs="Arial"/>
          <w:noProof/>
          <w:szCs w:val="17"/>
          <w:lang w:val="fr-FR"/>
        </w:rPr>
        <w:t>les marques ainsi extraites à l</w:t>
      </w:r>
      <w:r w:rsidR="00BB0A23">
        <w:rPr>
          <w:rFonts w:eastAsia="Times New Roman" w:cs="Arial"/>
          <w:noProof/>
          <w:szCs w:val="17"/>
          <w:lang w:val="fr-FR"/>
        </w:rPr>
        <w:t>’</w:t>
      </w:r>
      <w:r w:rsidR="002D692D">
        <w:rPr>
          <w:rFonts w:eastAsia="Times New Roman" w:cs="Arial"/>
          <w:noProof/>
          <w:szCs w:val="17"/>
          <w:lang w:val="fr-FR"/>
        </w:rPr>
        <w:t>aide de leur numéro d</w:t>
      </w:r>
      <w:r w:rsidR="00BB0A23">
        <w:rPr>
          <w:rFonts w:eastAsia="Times New Roman" w:cs="Arial"/>
          <w:noProof/>
          <w:szCs w:val="17"/>
          <w:lang w:val="fr-FR"/>
        </w:rPr>
        <w:t>’</w:t>
      </w:r>
      <w:r w:rsidR="002D692D">
        <w:rPr>
          <w:rFonts w:eastAsia="Times New Roman" w:cs="Arial"/>
          <w:noProof/>
          <w:szCs w:val="17"/>
          <w:lang w:val="fr-FR"/>
        </w:rPr>
        <w:t xml:space="preserve">enregistrement </w:t>
      </w:r>
      <w:r w:rsidR="00AF15CD" w:rsidRPr="00982192">
        <w:rPr>
          <w:rFonts w:eastAsia="Times New Roman" w:cs="Arial"/>
          <w:noProof/>
          <w:szCs w:val="17"/>
          <w:lang w:val="fr-FR"/>
        </w:rPr>
        <w:t>international</w:t>
      </w:r>
      <w:r w:rsidR="000042DD" w:rsidRPr="00982192">
        <w:rPr>
          <w:rFonts w:eastAsia="Times New Roman" w:cs="Arial"/>
          <w:noProof/>
          <w:szCs w:val="17"/>
          <w:lang w:val="fr-FR"/>
        </w:rPr>
        <w:t>.</w:t>
      </w:r>
    </w:p>
    <w:p w14:paraId="31F5A344" w14:textId="270B319C" w:rsidR="005E48A2" w:rsidRPr="00982192" w:rsidRDefault="002D692D" w:rsidP="00CE01DA">
      <w:pPr>
        <w:spacing w:before="170" w:after="170"/>
        <w:ind w:left="1134"/>
        <w:rPr>
          <w:rFonts w:eastAsia="Times New Roman" w:cs="Arial"/>
          <w:noProof/>
          <w:szCs w:val="17"/>
          <w:lang w:val="fr-FR"/>
        </w:rPr>
      </w:pPr>
      <w:r>
        <w:rPr>
          <w:rFonts w:eastAsia="Times New Roman" w:cs="Arial"/>
          <w:noProof/>
          <w:szCs w:val="17"/>
          <w:lang w:val="fr-FR"/>
        </w:rPr>
        <w:t xml:space="preserve">Si une API Web </w:t>
      </w:r>
      <w:r w:rsidR="005E48A2" w:rsidRPr="00982192">
        <w:rPr>
          <w:rFonts w:eastAsia="Times New Roman" w:cs="Arial"/>
          <w:noProof/>
          <w:szCs w:val="17"/>
          <w:lang w:val="fr-FR"/>
        </w:rPr>
        <w:t xml:space="preserve">CRUD </w:t>
      </w:r>
      <w:r>
        <w:rPr>
          <w:rFonts w:eastAsia="Times New Roman" w:cs="Arial"/>
          <w:noProof/>
          <w:szCs w:val="17"/>
          <w:lang w:val="fr-FR"/>
        </w:rPr>
        <w:t xml:space="preserve">est utilisée, les activités métier précédentes seraient modélisées par un processus </w:t>
      </w:r>
      <w:r w:rsidR="005E48A2" w:rsidRPr="00982192">
        <w:rPr>
          <w:rFonts w:eastAsia="Times New Roman" w:cs="Arial"/>
          <w:noProof/>
          <w:szCs w:val="17"/>
          <w:u w:val="single"/>
          <w:lang w:val="fr-FR"/>
        </w:rPr>
        <w:t>non</w:t>
      </w:r>
      <w:r w:rsidR="00333C85">
        <w:rPr>
          <w:rFonts w:eastAsia="Times New Roman" w:cs="Arial"/>
          <w:noProof/>
          <w:szCs w:val="17"/>
          <w:u w:val="single"/>
          <w:lang w:val="fr-FR"/>
        </w:rPr>
        <w:t> </w:t>
      </w:r>
      <w:r w:rsidR="005E48A2" w:rsidRPr="00982192">
        <w:rPr>
          <w:rFonts w:eastAsia="Times New Roman" w:cs="Arial"/>
          <w:noProof/>
          <w:szCs w:val="17"/>
          <w:u w:val="single"/>
          <w:lang w:val="fr-FR"/>
        </w:rPr>
        <w:t>atomi</w:t>
      </w:r>
      <w:r>
        <w:rPr>
          <w:rFonts w:eastAsia="Times New Roman" w:cs="Arial"/>
          <w:noProof/>
          <w:szCs w:val="17"/>
          <w:u w:val="single"/>
          <w:lang w:val="fr-FR"/>
        </w:rPr>
        <w:t>que</w:t>
      </w:r>
      <w:r w:rsidR="009956B7" w:rsidRPr="00982192">
        <w:rPr>
          <w:rFonts w:eastAsia="Times New Roman" w:cs="Arial"/>
          <w:noProof/>
          <w:szCs w:val="17"/>
          <w:lang w:val="fr-FR"/>
        </w:rPr>
        <w:t>,</w:t>
      </w:r>
      <w:r w:rsidR="005E48A2" w:rsidRPr="00982192">
        <w:rPr>
          <w:rFonts w:eastAsia="Times New Roman" w:cs="Arial"/>
          <w:noProof/>
          <w:szCs w:val="17"/>
          <w:lang w:val="fr-FR"/>
        </w:rPr>
        <w:t xml:space="preserve"> requ</w:t>
      </w:r>
      <w:r>
        <w:rPr>
          <w:rFonts w:eastAsia="Times New Roman" w:cs="Arial"/>
          <w:noProof/>
          <w:szCs w:val="17"/>
          <w:lang w:val="fr-FR"/>
        </w:rPr>
        <w:t>érant deux</w:t>
      </w:r>
      <w:r w:rsidR="002D56D3">
        <w:rPr>
          <w:rFonts w:eastAsia="Times New Roman" w:cs="Arial"/>
          <w:noProof/>
          <w:szCs w:val="17"/>
          <w:lang w:val="fr-FR"/>
        </w:rPr>
        <w:t> </w:t>
      </w:r>
      <w:r w:rsidR="005E48A2" w:rsidRPr="00982192">
        <w:rPr>
          <w:rFonts w:eastAsia="Times New Roman" w:cs="Arial"/>
          <w:noProof/>
          <w:szCs w:val="17"/>
          <w:lang w:val="fr-FR"/>
        </w:rPr>
        <w:t xml:space="preserve">actions </w:t>
      </w:r>
      <w:r>
        <w:rPr>
          <w:rFonts w:eastAsia="Times New Roman" w:cs="Arial"/>
          <w:noProof/>
          <w:szCs w:val="17"/>
          <w:lang w:val="fr-FR"/>
        </w:rPr>
        <w:t>telles</w:t>
      </w:r>
      <w:r w:rsidR="00577245">
        <w:rPr>
          <w:rFonts w:eastAsia="Times New Roman" w:cs="Arial"/>
          <w:noProof/>
          <w:szCs w:val="17"/>
          <w:lang w:val="fr-FR"/>
        </w:rPr>
        <w:t xml:space="preserve"> que les suivantes</w:t>
      </w:r>
      <w:r w:rsidR="00BB0A23">
        <w:rPr>
          <w:rFonts w:eastAsia="Times New Roman" w:cs="Arial"/>
          <w:noProof/>
          <w:szCs w:val="17"/>
          <w:lang w:val="fr-FR"/>
        </w:rPr>
        <w:t> :</w:t>
      </w:r>
    </w:p>
    <w:p w14:paraId="37852FDC" w14:textId="1271E808" w:rsidR="004A2C6A" w:rsidRPr="00982192" w:rsidRDefault="002D692D" w:rsidP="00CE01DA">
      <w:pPr>
        <w:tabs>
          <w:tab w:val="left" w:pos="1701"/>
        </w:tabs>
        <w:spacing w:before="170" w:after="170"/>
        <w:ind w:left="709"/>
        <w:rPr>
          <w:rFonts w:eastAsia="Times New Roman" w:cs="Arial"/>
          <w:noProof/>
          <w:szCs w:val="17"/>
          <w:lang w:val="fr-FR"/>
        </w:rPr>
      </w:pPr>
      <w:r>
        <w:rPr>
          <w:rFonts w:eastAsia="Times New Roman" w:cs="Arial"/>
          <w:noProof/>
          <w:szCs w:val="17"/>
          <w:lang w:val="fr-FR"/>
        </w:rPr>
        <w:t xml:space="preserve">Phase </w:t>
      </w:r>
      <w:r w:rsidR="00AF3855" w:rsidRPr="00982192">
        <w:rPr>
          <w:rFonts w:eastAsia="Times New Roman" w:cs="Arial"/>
          <w:noProof/>
          <w:szCs w:val="17"/>
          <w:lang w:val="fr-FR"/>
        </w:rPr>
        <w:t>1</w:t>
      </w:r>
      <w:r w:rsidR="00BB0A23">
        <w:rPr>
          <w:rFonts w:eastAsia="Times New Roman" w:cs="Arial"/>
          <w:noProof/>
          <w:szCs w:val="17"/>
          <w:lang w:val="fr-FR"/>
        </w:rPr>
        <w:t> :</w:t>
      </w:r>
      <w:r w:rsidR="00AF3855" w:rsidRPr="00982192">
        <w:rPr>
          <w:rFonts w:eastAsia="Times New Roman" w:cs="Arial"/>
          <w:noProof/>
          <w:szCs w:val="17"/>
          <w:lang w:val="fr-FR"/>
        </w:rPr>
        <w:t xml:space="preserve"> </w:t>
      </w:r>
      <w:r>
        <w:rPr>
          <w:rFonts w:eastAsia="Times New Roman" w:cs="Arial"/>
          <w:noProof/>
          <w:szCs w:val="17"/>
          <w:lang w:val="fr-FR"/>
        </w:rPr>
        <w:t xml:space="preserve">Extraire toutes les marques au format </w:t>
      </w:r>
      <w:r w:rsidR="00AD3A14" w:rsidRPr="00982192">
        <w:rPr>
          <w:rFonts w:eastAsia="Times New Roman" w:cs="Arial"/>
          <w:noProof/>
          <w:szCs w:val="17"/>
          <w:lang w:val="fr-FR"/>
        </w:rPr>
        <w:t>XML</w:t>
      </w:r>
      <w:r w:rsidR="00AD3A14" w:rsidRPr="00982192">
        <w:rPr>
          <w:rStyle w:val="FootnoteReference"/>
          <w:rFonts w:eastAsia="Times New Roman" w:cs="Arial"/>
          <w:noProof/>
          <w:szCs w:val="17"/>
          <w:lang w:val="fr-FR"/>
        </w:rPr>
        <w:footnoteReference w:id="5"/>
      </w:r>
      <w:r w:rsidR="00E44D6C" w:rsidRPr="00982192">
        <w:rPr>
          <w:rFonts w:eastAsia="Times New Roman" w:cs="Arial"/>
          <w:noProof/>
          <w:szCs w:val="17"/>
          <w:lang w:val="fr-FR"/>
        </w:rPr>
        <w:t xml:space="preserve"> </w:t>
      </w:r>
      <w:r>
        <w:rPr>
          <w:rFonts w:eastAsia="Times New Roman" w:cs="Arial"/>
          <w:noProof/>
          <w:szCs w:val="17"/>
          <w:lang w:val="fr-FR"/>
        </w:rPr>
        <w:t xml:space="preserve">qui appartiennent au propriétaire appelé </w:t>
      </w:r>
      <w:r w:rsidR="007564A6" w:rsidRPr="00982192">
        <w:rPr>
          <w:rFonts w:eastAsia="Times New Roman" w:cs="Arial"/>
          <w:noProof/>
          <w:szCs w:val="17"/>
          <w:lang w:val="fr-FR"/>
        </w:rPr>
        <w:t>John</w:t>
      </w:r>
      <w:r w:rsidR="00555419">
        <w:rPr>
          <w:rFonts w:eastAsia="Times New Roman" w:cs="Arial"/>
          <w:noProof/>
          <w:szCs w:val="17"/>
          <w:lang w:val="fr-FR"/>
        </w:rPr>
        <w:t> </w:t>
      </w:r>
      <w:r w:rsidR="007564A6" w:rsidRPr="00982192">
        <w:rPr>
          <w:rFonts w:eastAsia="Times New Roman" w:cs="Arial"/>
          <w:noProof/>
          <w:szCs w:val="17"/>
          <w:lang w:val="fr-FR"/>
        </w:rPr>
        <w:t>Smith</w:t>
      </w:r>
      <w:r w:rsidR="00C95E8D" w:rsidRPr="00982192">
        <w:rPr>
          <w:rFonts w:eastAsia="Times New Roman" w:cs="Arial"/>
          <w:noProof/>
          <w:szCs w:val="17"/>
          <w:lang w:val="fr-FR"/>
        </w:rPr>
        <w:t xml:space="preserve"> </w:t>
      </w:r>
      <w:r>
        <w:rPr>
          <w:rFonts w:eastAsia="Times New Roman" w:cs="Arial"/>
          <w:noProof/>
          <w:szCs w:val="17"/>
          <w:lang w:val="fr-FR"/>
        </w:rPr>
        <w:t>et dont la durée de protection expirera, par exemple, le 31</w:t>
      </w:r>
      <w:r w:rsidR="00BB0A23">
        <w:rPr>
          <w:rFonts w:eastAsia="Times New Roman" w:cs="Arial"/>
          <w:noProof/>
          <w:szCs w:val="17"/>
          <w:lang w:val="fr-FR"/>
        </w:rPr>
        <w:t>-</w:t>
      </w:r>
      <w:r>
        <w:rPr>
          <w:rFonts w:eastAsia="Times New Roman" w:cs="Arial"/>
          <w:noProof/>
          <w:szCs w:val="17"/>
          <w:lang w:val="fr-FR"/>
        </w:rPr>
        <w:t>12</w:t>
      </w:r>
      <w:r w:rsidR="00BB0A23">
        <w:rPr>
          <w:rFonts w:eastAsia="Times New Roman" w:cs="Arial"/>
          <w:noProof/>
          <w:szCs w:val="17"/>
          <w:lang w:val="fr-FR"/>
        </w:rPr>
        <w:t>-</w:t>
      </w:r>
      <w:r>
        <w:rPr>
          <w:rFonts w:eastAsia="Times New Roman" w:cs="Arial"/>
          <w:noProof/>
          <w:szCs w:val="17"/>
          <w:lang w:val="fr-FR"/>
        </w:rPr>
        <w:t>2018</w:t>
      </w:r>
      <w:r w:rsidR="00BB0A23">
        <w:rPr>
          <w:rFonts w:eastAsia="Times New Roman" w:cs="Arial"/>
          <w:noProof/>
          <w:szCs w:val="17"/>
          <w:lang w:val="fr-FR"/>
        </w:rPr>
        <w:t> :</w:t>
      </w:r>
    </w:p>
    <w:tbl>
      <w:tblPr>
        <w:tblStyle w:val="TableGrid"/>
        <w:tblW w:w="8640" w:type="dxa"/>
        <w:tblInd w:w="715" w:type="dxa"/>
        <w:tblLook w:val="04A0" w:firstRow="1" w:lastRow="0" w:firstColumn="1" w:lastColumn="0" w:noHBand="0" w:noVBand="1"/>
      </w:tblPr>
      <w:tblGrid>
        <w:gridCol w:w="8640"/>
      </w:tblGrid>
      <w:tr w:rsidR="005E48A2" w:rsidRPr="00982192" w14:paraId="74173318" w14:textId="77777777" w:rsidTr="00722E62">
        <w:tc>
          <w:tcPr>
            <w:tcW w:w="8640" w:type="dxa"/>
          </w:tcPr>
          <w:p w14:paraId="45E37FAB" w14:textId="77777777" w:rsidR="00ED6BF1" w:rsidRPr="00F33C82" w:rsidRDefault="00ED6BF1" w:rsidP="00CE01DA">
            <w:pPr>
              <w:spacing w:before="170" w:after="170"/>
              <w:rPr>
                <w:rFonts w:ascii="Courier New" w:hAnsi="Courier New" w:cs="Courier New"/>
              </w:rPr>
            </w:pPr>
            <w:r w:rsidRPr="00F33C82">
              <w:rPr>
                <w:rFonts w:ascii="Courier New" w:hAnsi="Courier New" w:cs="Courier New"/>
              </w:rPr>
              <w:t>GET</w:t>
            </w:r>
            <w:r>
              <w:rPr>
                <w:rFonts w:ascii="Courier New" w:hAnsi="Courier New" w:cs="Courier New"/>
              </w:rPr>
              <w:t xml:space="preserve"> </w:t>
            </w:r>
            <w:r w:rsidRPr="00F33C82">
              <w:rPr>
                <w:rFonts w:ascii="Courier New" w:hAnsi="Courier New" w:cs="Courier New"/>
              </w:rPr>
              <w:t>/api/v1/</w:t>
            </w:r>
            <w:r>
              <w:rPr>
                <w:rFonts w:ascii="Courier New" w:hAnsi="Courier New" w:cs="Courier New"/>
              </w:rPr>
              <w:t>trademarks</w:t>
            </w:r>
            <w:r w:rsidRPr="00F33C82">
              <w:rPr>
                <w:rFonts w:ascii="Courier New" w:hAnsi="Courier New" w:cs="Courier New"/>
              </w:rPr>
              <w:t>?</w:t>
            </w:r>
            <w:r w:rsidRPr="00FC5D34">
              <w:t xml:space="preserve"> </w:t>
            </w:r>
            <w:r w:rsidRPr="00F511A2">
              <w:rPr>
                <w:rFonts w:ascii="Courier New" w:hAnsi="Courier New" w:cs="Courier New"/>
              </w:rPr>
              <w:t>holderFullName</w:t>
            </w:r>
            <w:r w:rsidRPr="00F33C82">
              <w:rPr>
                <w:rFonts w:ascii="Courier New" w:hAnsi="Courier New" w:cs="Courier New"/>
              </w:rPr>
              <w:t>=</w:t>
            </w:r>
            <w:r>
              <w:rPr>
                <w:rFonts w:ascii="Courier New" w:hAnsi="Courier New" w:cs="Courier New"/>
              </w:rPr>
              <w:t>J</w:t>
            </w:r>
            <w:r w:rsidRPr="00F33C82">
              <w:rPr>
                <w:rFonts w:ascii="Courier New" w:hAnsi="Courier New" w:cs="Courier New"/>
              </w:rPr>
              <w:t>ohn</w:t>
            </w:r>
            <w:r>
              <w:rPr>
                <w:rFonts w:ascii="Courier New" w:hAnsi="Courier New" w:cs="Courier New"/>
              </w:rPr>
              <w:t>%20S</w:t>
            </w:r>
            <w:r w:rsidRPr="00F33C82">
              <w:rPr>
                <w:rFonts w:ascii="Courier New" w:hAnsi="Courier New" w:cs="Courier New"/>
              </w:rPr>
              <w:t>mith</w:t>
            </w:r>
            <w:r>
              <w:rPr>
                <w:rFonts w:ascii="Courier New" w:hAnsi="Courier New" w:cs="Courier New"/>
              </w:rPr>
              <w:t>&amp;expiryDate=2018-12-31. HTTP/1.1</w:t>
            </w:r>
          </w:p>
          <w:p w14:paraId="43A593F8" w14:textId="77777777" w:rsidR="00ED6BF1" w:rsidRPr="00F33C82" w:rsidRDefault="00ED6BF1" w:rsidP="00CE01DA">
            <w:pPr>
              <w:spacing w:before="170" w:after="170"/>
              <w:rPr>
                <w:rFonts w:ascii="Courier New" w:hAnsi="Courier New" w:cs="Courier New"/>
              </w:rPr>
            </w:pPr>
            <w:r w:rsidRPr="00F33C82">
              <w:rPr>
                <w:rFonts w:ascii="Courier New" w:hAnsi="Courier New" w:cs="Courier New"/>
              </w:rPr>
              <w:t xml:space="preserve">Host: wipo.int </w:t>
            </w:r>
          </w:p>
          <w:p w14:paraId="06332B77" w14:textId="7046C524" w:rsidR="005E48A2" w:rsidRPr="00AB7348" w:rsidRDefault="00ED6BF1" w:rsidP="00CE01DA">
            <w:pPr>
              <w:spacing w:before="170" w:after="170" w:line="480" w:lineRule="auto"/>
              <w:rPr>
                <w:rFonts w:eastAsia="Times New Roman" w:cs="Arial"/>
                <w:noProof/>
                <w:szCs w:val="17"/>
              </w:rPr>
            </w:pPr>
            <w:r w:rsidRPr="00F33C82">
              <w:rPr>
                <w:rFonts w:ascii="Courier New" w:hAnsi="Courier New" w:cs="Courier New"/>
              </w:rPr>
              <w:t>Accept: application/xml</w:t>
            </w:r>
          </w:p>
        </w:tc>
      </w:tr>
    </w:tbl>
    <w:p w14:paraId="391008C5" w14:textId="047C8541" w:rsidR="00DC5589" w:rsidRPr="00982192" w:rsidRDefault="002D692D" w:rsidP="00CE01DA">
      <w:pPr>
        <w:spacing w:before="170" w:after="170"/>
        <w:ind w:left="709"/>
        <w:rPr>
          <w:rFonts w:eastAsia="Times New Roman" w:cs="Arial"/>
          <w:noProof/>
          <w:szCs w:val="17"/>
          <w:lang w:val="fr-FR"/>
        </w:rPr>
      </w:pPr>
      <w:r>
        <w:rPr>
          <w:rFonts w:eastAsia="Times New Roman" w:cs="Arial"/>
          <w:noProof/>
          <w:szCs w:val="17"/>
          <w:lang w:val="fr-FR"/>
        </w:rPr>
        <w:t>L</w:t>
      </w:r>
      <w:r w:rsidR="00BB0A23">
        <w:rPr>
          <w:rFonts w:eastAsia="Times New Roman" w:cs="Arial"/>
          <w:noProof/>
          <w:szCs w:val="17"/>
          <w:lang w:val="fr-FR"/>
        </w:rPr>
        <w:t>’</w:t>
      </w:r>
      <w:r>
        <w:rPr>
          <w:rFonts w:eastAsia="Times New Roman" w:cs="Arial"/>
          <w:noProof/>
          <w:szCs w:val="17"/>
          <w:lang w:val="fr-FR"/>
        </w:rPr>
        <w:t xml:space="preserve">exemple de réponse </w:t>
      </w:r>
      <w:r w:rsidR="00DC5589"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après est obtenu</w:t>
      </w:r>
      <w:r w:rsidR="00BB0A23">
        <w:rPr>
          <w:rFonts w:eastAsia="Times New Roman" w:cs="Arial"/>
          <w:noProof/>
          <w:szCs w:val="17"/>
          <w:lang w:val="fr-FR"/>
        </w:rPr>
        <w:t> :</w:t>
      </w:r>
    </w:p>
    <w:tbl>
      <w:tblPr>
        <w:tblStyle w:val="TableGrid"/>
        <w:tblW w:w="0" w:type="auto"/>
        <w:tblInd w:w="709" w:type="dxa"/>
        <w:tblLook w:val="04A0" w:firstRow="1" w:lastRow="0" w:firstColumn="1" w:lastColumn="0" w:noHBand="0" w:noVBand="1"/>
      </w:tblPr>
      <w:tblGrid>
        <w:gridCol w:w="8639"/>
      </w:tblGrid>
      <w:tr w:rsidR="00DC5589" w:rsidRPr="00982192" w14:paraId="093D6DB0" w14:textId="77777777" w:rsidTr="008B1CB6">
        <w:tc>
          <w:tcPr>
            <w:tcW w:w="9748" w:type="dxa"/>
          </w:tcPr>
          <w:p w14:paraId="709B3176" w14:textId="77777777" w:rsidR="00ED6BF1" w:rsidRPr="00ED6BF1" w:rsidRDefault="00ED6BF1" w:rsidP="00CE01DA">
            <w:pPr>
              <w:spacing w:before="170" w:after="170"/>
              <w:rPr>
                <w:rFonts w:ascii="Courier New" w:hAnsi="Courier New" w:cs="Courier New"/>
                <w:lang w:val="fr-FR"/>
              </w:rPr>
            </w:pPr>
            <w:r w:rsidRPr="00ED6BF1">
              <w:rPr>
                <w:rFonts w:ascii="Courier New" w:hAnsi="Courier New" w:cs="Courier New"/>
                <w:lang w:val="fr-FR"/>
              </w:rPr>
              <w:t>HTTP/1.1 200 OK</w:t>
            </w:r>
          </w:p>
          <w:p w14:paraId="0CC572C8" w14:textId="77777777" w:rsidR="00ED6BF1" w:rsidRPr="00ED6BF1" w:rsidRDefault="00ED6BF1" w:rsidP="00CE01DA">
            <w:pPr>
              <w:spacing w:before="170" w:after="170"/>
              <w:rPr>
                <w:rFonts w:ascii="Courier New" w:hAnsi="Courier New" w:cs="Courier New"/>
                <w:lang w:val="fr-FR"/>
              </w:rPr>
            </w:pPr>
            <w:r w:rsidRPr="00ED6BF1">
              <w:rPr>
                <w:rFonts w:ascii="Courier New" w:hAnsi="Courier New" w:cs="Courier New"/>
                <w:lang w:val="fr-FR"/>
              </w:rPr>
              <w:t>Content-Type: application/xml</w:t>
            </w:r>
          </w:p>
          <w:p w14:paraId="0DD12053" w14:textId="77777777" w:rsidR="00ED6BF1" w:rsidRPr="00ED6BF1" w:rsidRDefault="00ED6BF1" w:rsidP="00CE01DA">
            <w:pPr>
              <w:spacing w:before="170" w:after="170"/>
              <w:rPr>
                <w:rFonts w:ascii="Courier New" w:hAnsi="Courier New" w:cs="Courier New"/>
                <w:lang w:val="fr-FR"/>
              </w:rPr>
            </w:pPr>
          </w:p>
          <w:p w14:paraId="2AD1D670" w14:textId="77777777" w:rsidR="00ED6BF1" w:rsidRPr="006A37FC" w:rsidRDefault="00ED6BF1" w:rsidP="00CE01DA">
            <w:pPr>
              <w:spacing w:before="170" w:after="170"/>
              <w:rPr>
                <w:rFonts w:ascii="Courier New" w:hAnsi="Courier New" w:cs="Courier New"/>
                <w:lang w:val="fr-FR"/>
              </w:rPr>
            </w:pPr>
            <w:r w:rsidRPr="006A37FC">
              <w:rPr>
                <w:rFonts w:ascii="Courier New" w:hAnsi="Courier New" w:cs="Courier New"/>
                <w:lang w:val="fr-FR"/>
              </w:rPr>
              <w:t>&lt;?xml version="1.0" encoding="UTF-8"?&gt;</w:t>
            </w:r>
          </w:p>
          <w:p w14:paraId="4F1C48B3" w14:textId="77777777" w:rsidR="00ED6BF1" w:rsidRPr="005D2D5B" w:rsidRDefault="00ED6BF1" w:rsidP="00CE01DA">
            <w:pPr>
              <w:spacing w:before="170" w:after="170"/>
              <w:rPr>
                <w:rFonts w:ascii="Courier New" w:hAnsi="Courier New" w:cs="Courier New"/>
                <w:lang w:val="fr-FR"/>
              </w:rPr>
            </w:pPr>
            <w:r w:rsidRPr="005D2D5B">
              <w:rPr>
                <w:rFonts w:ascii="Courier New" w:hAnsi="Courier New" w:cs="Courier New"/>
                <w:lang w:val="fr-FR"/>
              </w:rPr>
              <w:t>&lt;tmk:TrademarkBag xmlns:xsi="http://www.w3.org/2001/XMLSchema-instance" xmlns:com="http://www.wipo.int/standards/XMLSchema/ST96/Common" xmlns:tmk="http://www.wipo.int/standards/XMLSchema/ST96/Trademark" xsi:schemaLocation="http://www.wipo.int/standards/XMLSchema/ST96/Trademark TrademarkBag.xsd"&gt;</w:t>
            </w:r>
          </w:p>
          <w:p w14:paraId="0B1DD5D8" w14:textId="77777777" w:rsidR="00ED6BF1" w:rsidRPr="00FD1EB3" w:rsidRDefault="00ED6BF1" w:rsidP="00CE01DA">
            <w:pPr>
              <w:spacing w:before="170" w:after="170"/>
              <w:rPr>
                <w:rFonts w:ascii="Courier New" w:hAnsi="Courier New" w:cs="Courier New"/>
              </w:rPr>
            </w:pPr>
            <w:r w:rsidRPr="005D2D5B">
              <w:rPr>
                <w:rFonts w:ascii="Courier New" w:hAnsi="Courier New" w:cs="Courier New"/>
                <w:lang w:val="fr-FR"/>
              </w:rPr>
              <w:tab/>
            </w:r>
            <w:r w:rsidRPr="00FD1EB3">
              <w:rPr>
                <w:rFonts w:ascii="Courier New" w:hAnsi="Courier New" w:cs="Courier New"/>
              </w:rPr>
              <w:t>&lt;tmk:Trademark xmlns:xsi="http://www.w3.org/2001/XMLSchema-instance" xmlns:com="http://www.wipo.int/standards/XMLSchema/ST96/Common" xmlns:tmk="http://www.wipo.int/standards/XMLSchema/ST96/Trademark" com:operationCategory="Delete" xsi:schemaLocation="http://www.wipo.int/standards/XMLSchema/ST96/Trademark Trademark.xsd"&gt;</w:t>
            </w:r>
          </w:p>
          <w:p w14:paraId="12A178A4" w14:textId="77777777" w:rsidR="00ED6BF1" w:rsidRPr="00FD1EB3" w:rsidRDefault="00ED6BF1" w:rsidP="00CE01DA">
            <w:pPr>
              <w:spacing w:before="170" w:after="170"/>
              <w:rPr>
                <w:rFonts w:ascii="Courier New" w:hAnsi="Courier New" w:cs="Courier New"/>
              </w:rPr>
            </w:pPr>
            <w:r w:rsidRPr="00FD1EB3">
              <w:rPr>
                <w:rFonts w:ascii="Courier New" w:hAnsi="Courier New" w:cs="Courier New"/>
              </w:rPr>
              <w:tab/>
            </w:r>
            <w:r w:rsidRPr="00FD1EB3">
              <w:rPr>
                <w:rFonts w:ascii="Courier New" w:hAnsi="Courier New" w:cs="Courier New"/>
              </w:rPr>
              <w:tab/>
              <w:t>...</w:t>
            </w:r>
          </w:p>
          <w:p w14:paraId="579DF5C2" w14:textId="77777777" w:rsidR="00ED6BF1" w:rsidRPr="00FD1EB3" w:rsidRDefault="00ED6BF1" w:rsidP="00CE01DA">
            <w:pPr>
              <w:spacing w:before="170" w:after="170"/>
              <w:rPr>
                <w:rFonts w:ascii="Courier New" w:hAnsi="Courier New" w:cs="Courier New"/>
              </w:rPr>
            </w:pPr>
            <w:r w:rsidRPr="00FD1EB3">
              <w:rPr>
                <w:rFonts w:ascii="Courier New" w:hAnsi="Courier New" w:cs="Courier New"/>
              </w:rPr>
              <w:tab/>
            </w:r>
            <w:r w:rsidRPr="00FD1EB3">
              <w:rPr>
                <w:rFonts w:ascii="Courier New" w:hAnsi="Courier New" w:cs="Courier New"/>
              </w:rPr>
              <w:tab/>
              <w:t>&lt;com:RegistrationNumber&gt;</w:t>
            </w:r>
          </w:p>
          <w:p w14:paraId="61E9E692" w14:textId="77777777" w:rsidR="00ED6BF1" w:rsidRPr="00FD1EB3" w:rsidRDefault="00ED6BF1" w:rsidP="00CE01DA">
            <w:pPr>
              <w:spacing w:before="170" w:after="170"/>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&lt;com:IPOfficeCode&gt;IT&lt;/com:IPOfficeCode&gt;</w:t>
            </w:r>
          </w:p>
          <w:p w14:paraId="653F59BC" w14:textId="77777777" w:rsidR="00ED6BF1" w:rsidRPr="00FD1EB3" w:rsidRDefault="00ED6BF1" w:rsidP="00CE01DA">
            <w:pPr>
              <w:spacing w:before="170" w:after="170"/>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&lt;com:ST13ApplicationNumber&gt;</w:t>
            </w:r>
            <w:r w:rsidRPr="008E0ACC">
              <w:rPr>
                <w:rFonts w:ascii="Courier New" w:hAnsi="Courier New" w:cs="Courier New"/>
                <w:b/>
              </w:rPr>
              <w:t>000000000000001</w:t>
            </w:r>
            <w:r w:rsidRPr="00FD1EB3">
              <w:rPr>
                <w:rFonts w:ascii="Courier New" w:hAnsi="Courier New" w:cs="Courier New"/>
              </w:rPr>
              <w:t>&lt;/com:ST13ApplicationNumber&gt;</w:t>
            </w:r>
          </w:p>
          <w:p w14:paraId="4A627450" w14:textId="77777777" w:rsidR="00ED6BF1" w:rsidRPr="00FD1EB3" w:rsidRDefault="00ED6BF1" w:rsidP="00CE01DA">
            <w:pPr>
              <w:spacing w:before="170" w:after="170"/>
              <w:rPr>
                <w:rFonts w:ascii="Courier New" w:hAnsi="Courier New" w:cs="Courier New"/>
              </w:rPr>
            </w:pPr>
            <w:r w:rsidRPr="00FD1EB3">
              <w:rPr>
                <w:rFonts w:ascii="Courier New" w:hAnsi="Courier New" w:cs="Courier New"/>
              </w:rPr>
              <w:tab/>
            </w:r>
            <w:r w:rsidRPr="00FD1EB3">
              <w:rPr>
                <w:rFonts w:ascii="Courier New" w:hAnsi="Courier New" w:cs="Courier New"/>
              </w:rPr>
              <w:tab/>
              <w:t>&lt;/com:RegistrationNumber&gt;</w:t>
            </w:r>
          </w:p>
          <w:p w14:paraId="3E14F3EF" w14:textId="77777777" w:rsidR="00ED6BF1" w:rsidRPr="00932C8A" w:rsidRDefault="00ED6BF1" w:rsidP="00CE01DA">
            <w:pPr>
              <w:spacing w:before="170" w:after="170"/>
              <w:rPr>
                <w:rFonts w:ascii="Courier New" w:hAnsi="Courier New" w:cs="Courier New"/>
                <w:lang w:val="pt-BR"/>
              </w:rPr>
            </w:pPr>
            <w:r w:rsidRPr="00FD1EB3">
              <w:rPr>
                <w:rFonts w:ascii="Courier New" w:hAnsi="Courier New" w:cs="Courier New"/>
              </w:rPr>
              <w:tab/>
            </w:r>
            <w:r w:rsidRPr="00FD1EB3">
              <w:rPr>
                <w:rFonts w:ascii="Courier New" w:hAnsi="Courier New" w:cs="Courier New"/>
              </w:rPr>
              <w:tab/>
            </w:r>
            <w:r w:rsidRPr="00932C8A">
              <w:rPr>
                <w:rFonts w:ascii="Courier New" w:hAnsi="Courier New" w:cs="Courier New"/>
                <w:lang w:val="pt-BR"/>
              </w:rPr>
              <w:t>...</w:t>
            </w:r>
          </w:p>
          <w:p w14:paraId="44DEED9E" w14:textId="77777777" w:rsidR="00ED6BF1" w:rsidRPr="00932C8A" w:rsidRDefault="00ED6BF1" w:rsidP="00CE01DA">
            <w:pPr>
              <w:spacing w:before="170" w:after="170"/>
              <w:rPr>
                <w:rFonts w:ascii="Courier New" w:hAnsi="Courier New" w:cs="Courier New"/>
                <w:lang w:val="pt-BR"/>
              </w:rPr>
            </w:pPr>
            <w:r w:rsidRPr="00932C8A">
              <w:rPr>
                <w:rFonts w:ascii="Courier New" w:hAnsi="Courier New" w:cs="Courier New"/>
                <w:lang w:val="pt-BR"/>
              </w:rPr>
              <w:tab/>
            </w:r>
            <w:r w:rsidRPr="00932C8A">
              <w:rPr>
                <w:rFonts w:ascii="Courier New" w:hAnsi="Courier New" w:cs="Courier New"/>
                <w:lang w:val="pt-BR"/>
              </w:rPr>
              <w:tab/>
              <w:t>&lt;com:ExpiryDate&gt;</w:t>
            </w:r>
            <w:r w:rsidRPr="00932C8A">
              <w:rPr>
                <w:rFonts w:ascii="Courier New" w:hAnsi="Courier New" w:cs="Courier New"/>
                <w:b/>
                <w:lang w:val="pt-BR"/>
              </w:rPr>
              <w:t>2018-12-31</w:t>
            </w:r>
            <w:r w:rsidRPr="00932C8A">
              <w:rPr>
                <w:rFonts w:ascii="Courier New" w:hAnsi="Courier New" w:cs="Courier New"/>
                <w:lang w:val="pt-BR"/>
              </w:rPr>
              <w:t>&lt;/com:ExpiryDate&gt;</w:t>
            </w:r>
          </w:p>
          <w:p w14:paraId="374E9F6A" w14:textId="77777777" w:rsidR="00ED6BF1" w:rsidRPr="00932C8A" w:rsidRDefault="00ED6BF1" w:rsidP="00CE01DA">
            <w:pPr>
              <w:spacing w:before="170" w:after="170"/>
              <w:rPr>
                <w:rFonts w:ascii="Courier New" w:hAnsi="Courier New" w:cs="Courier New"/>
                <w:lang w:val="pt-BR"/>
              </w:rPr>
            </w:pPr>
            <w:r w:rsidRPr="00932C8A">
              <w:rPr>
                <w:rFonts w:ascii="Courier New" w:hAnsi="Courier New" w:cs="Courier New"/>
                <w:lang w:val="pt-BR"/>
              </w:rPr>
              <w:tab/>
            </w:r>
            <w:r w:rsidRPr="00932C8A">
              <w:rPr>
                <w:rFonts w:ascii="Courier New" w:hAnsi="Courier New" w:cs="Courier New"/>
                <w:lang w:val="pt-BR"/>
              </w:rPr>
              <w:tab/>
              <w:t>...</w:t>
            </w:r>
          </w:p>
          <w:p w14:paraId="5E467741" w14:textId="77777777" w:rsidR="00ED6BF1" w:rsidRPr="00932C8A" w:rsidRDefault="00ED6BF1" w:rsidP="00CE01DA">
            <w:pPr>
              <w:spacing w:before="170" w:after="170"/>
              <w:rPr>
                <w:rFonts w:ascii="Courier New" w:hAnsi="Courier New" w:cs="Courier New"/>
                <w:lang w:val="pt-BR"/>
              </w:rPr>
            </w:pPr>
            <w:r w:rsidRPr="00932C8A">
              <w:rPr>
                <w:rFonts w:ascii="Courier New" w:hAnsi="Courier New" w:cs="Courier New"/>
                <w:lang w:val="pt-BR"/>
              </w:rPr>
              <w:tab/>
              <w:t>&lt;/tmk:Trademark&gt;</w:t>
            </w:r>
          </w:p>
          <w:p w14:paraId="5059D8F8" w14:textId="77777777" w:rsidR="00ED6BF1" w:rsidRPr="00FD1EB3" w:rsidRDefault="00ED6BF1" w:rsidP="00CE01DA">
            <w:pPr>
              <w:spacing w:before="170" w:after="170"/>
              <w:rPr>
                <w:rFonts w:ascii="Courier New" w:hAnsi="Courier New" w:cs="Courier New"/>
              </w:rPr>
            </w:pPr>
            <w:r w:rsidRPr="00932C8A">
              <w:rPr>
                <w:rFonts w:ascii="Courier New" w:hAnsi="Courier New" w:cs="Courier New"/>
                <w:lang w:val="pt-BR"/>
              </w:rPr>
              <w:tab/>
            </w:r>
            <w:r w:rsidRPr="00FD1EB3">
              <w:rPr>
                <w:rFonts w:ascii="Courier New" w:hAnsi="Courier New" w:cs="Courier New"/>
              </w:rPr>
              <w:t>...</w:t>
            </w:r>
          </w:p>
          <w:p w14:paraId="21E59290" w14:textId="77777777" w:rsidR="00ED6BF1" w:rsidRPr="00F33C82" w:rsidRDefault="00ED6BF1" w:rsidP="00CE01DA">
            <w:pPr>
              <w:spacing w:before="170" w:after="170"/>
              <w:rPr>
                <w:rFonts w:ascii="Courier New" w:hAnsi="Courier New" w:cs="Courier New"/>
              </w:rPr>
            </w:pPr>
            <w:r w:rsidRPr="00FD1EB3">
              <w:rPr>
                <w:rFonts w:ascii="Courier New" w:hAnsi="Courier New" w:cs="Courier New"/>
              </w:rPr>
              <w:t>&lt;/tmk:TrademarkBag&gt;</w:t>
            </w:r>
          </w:p>
          <w:p w14:paraId="2FC3E538" w14:textId="77777777" w:rsidR="00F81C92" w:rsidRPr="00E062C9" w:rsidRDefault="00F81C92" w:rsidP="00CE01DA">
            <w:pPr>
              <w:spacing w:before="170" w:after="170"/>
              <w:rPr>
                <w:rFonts w:eastAsia="Times New Roman" w:cs="Arial"/>
                <w:noProof/>
                <w:szCs w:val="17"/>
              </w:rPr>
            </w:pPr>
          </w:p>
        </w:tc>
      </w:tr>
    </w:tbl>
    <w:p w14:paraId="14A5B256" w14:textId="1B6EEC5C" w:rsidR="006C3631" w:rsidRPr="00982192" w:rsidRDefault="002D692D" w:rsidP="00CE01DA">
      <w:pPr>
        <w:spacing w:before="170" w:after="170"/>
        <w:ind w:left="709"/>
        <w:rPr>
          <w:rFonts w:eastAsia="Times New Roman" w:cs="Arial"/>
          <w:noProof/>
          <w:szCs w:val="17"/>
          <w:lang w:val="fr-FR"/>
        </w:rPr>
      </w:pPr>
      <w:r>
        <w:rPr>
          <w:rFonts w:eastAsia="Times New Roman" w:cs="Arial"/>
          <w:noProof/>
          <w:szCs w:val="17"/>
          <w:lang w:val="fr-FR"/>
        </w:rPr>
        <w:t xml:space="preserve">Phase </w:t>
      </w:r>
      <w:r w:rsidR="00AF3855" w:rsidRPr="00982192">
        <w:rPr>
          <w:rFonts w:eastAsia="Times New Roman" w:cs="Arial"/>
          <w:noProof/>
          <w:szCs w:val="17"/>
          <w:lang w:val="fr-FR"/>
        </w:rPr>
        <w:t>2</w:t>
      </w:r>
      <w:r w:rsidR="00BB0A23">
        <w:rPr>
          <w:rFonts w:eastAsia="Times New Roman" w:cs="Arial"/>
          <w:noProof/>
          <w:szCs w:val="17"/>
          <w:lang w:val="fr-FR"/>
        </w:rPr>
        <w:t> :</w:t>
      </w:r>
      <w:r w:rsidR="00AF3855" w:rsidRPr="00982192">
        <w:rPr>
          <w:rFonts w:eastAsia="Times New Roman" w:cs="Arial"/>
          <w:noProof/>
          <w:szCs w:val="17"/>
          <w:lang w:val="fr-FR"/>
        </w:rPr>
        <w:t xml:space="preserve"> </w:t>
      </w:r>
      <w:r>
        <w:rPr>
          <w:rFonts w:eastAsia="Times New Roman" w:cs="Arial"/>
          <w:noProof/>
          <w:szCs w:val="17"/>
          <w:lang w:val="fr-FR"/>
        </w:rPr>
        <w:t xml:space="preserve">Présenter une demande de renouvellement de marque pour chaque marque extraite dans la phase précédente </w:t>
      </w:r>
      <w:r w:rsidR="0090761A" w:rsidRPr="00982192">
        <w:rPr>
          <w:rFonts w:eastAsia="Times New Roman" w:cs="Arial"/>
          <w:noProof/>
          <w:szCs w:val="17"/>
          <w:lang w:val="fr-FR"/>
        </w:rPr>
        <w:t>(</w:t>
      </w:r>
      <w:r>
        <w:rPr>
          <w:rFonts w:eastAsia="Times New Roman" w:cs="Arial"/>
          <w:noProof/>
          <w:szCs w:val="17"/>
          <w:lang w:val="fr-FR"/>
        </w:rPr>
        <w:t>on ne décrit ici que la première demande de renouvellement</w:t>
      </w:r>
      <w:r w:rsidR="0090761A" w:rsidRPr="00982192">
        <w:rPr>
          <w:rFonts w:eastAsia="Times New Roman" w:cs="Arial"/>
          <w:noProof/>
          <w:szCs w:val="17"/>
          <w:lang w:val="fr-FR"/>
        </w:rPr>
        <w:t>)</w:t>
      </w:r>
      <w:r w:rsidR="00BB0A23">
        <w:rPr>
          <w:rFonts w:eastAsia="Times New Roman" w:cs="Arial"/>
          <w:noProof/>
          <w:szCs w:val="17"/>
          <w:lang w:val="fr-FR"/>
        </w:rPr>
        <w:t> :</w:t>
      </w:r>
    </w:p>
    <w:tbl>
      <w:tblPr>
        <w:tblStyle w:val="TableGrid"/>
        <w:tblW w:w="0" w:type="auto"/>
        <w:tblInd w:w="709" w:type="dxa"/>
        <w:tblLook w:val="04A0" w:firstRow="1" w:lastRow="0" w:firstColumn="1" w:lastColumn="0" w:noHBand="0" w:noVBand="1"/>
      </w:tblPr>
      <w:tblGrid>
        <w:gridCol w:w="8639"/>
      </w:tblGrid>
      <w:tr w:rsidR="006C3631" w:rsidRPr="00982192" w14:paraId="41857C0B" w14:textId="77777777" w:rsidTr="006C3631">
        <w:tc>
          <w:tcPr>
            <w:tcW w:w="10457" w:type="dxa"/>
          </w:tcPr>
          <w:p w14:paraId="5A7ACBF4" w14:textId="77777777" w:rsidR="00ED6BF1" w:rsidRPr="00E407CA" w:rsidRDefault="00ED6BF1" w:rsidP="00CE01DA">
            <w:pPr>
              <w:spacing w:before="170" w:after="170"/>
              <w:rPr>
                <w:rFonts w:ascii="Courier New" w:hAnsi="Courier New" w:cs="Courier New"/>
                <w:lang w:val="fr-CH"/>
              </w:rPr>
            </w:pPr>
          </w:p>
          <w:p w14:paraId="33EF31B9" w14:textId="77777777" w:rsidR="00ED6BF1" w:rsidRDefault="00ED6BF1" w:rsidP="00CE01DA">
            <w:pPr>
              <w:spacing w:before="170" w:after="170"/>
              <w:rPr>
                <w:rFonts w:ascii="Courier New" w:hAnsi="Courier New" w:cs="Courier New"/>
              </w:rPr>
            </w:pPr>
            <w:r>
              <w:rPr>
                <w:rFonts w:ascii="Courier New" w:hAnsi="Courier New" w:cs="Courier New"/>
              </w:rPr>
              <w:t xml:space="preserve">POST </w:t>
            </w:r>
            <w:r w:rsidRPr="00232C3F">
              <w:rPr>
                <w:rFonts w:ascii="Courier New" w:hAnsi="Courier New" w:cs="Courier New"/>
              </w:rPr>
              <w:t>/</w:t>
            </w:r>
            <w:r w:rsidRPr="00AF7C6F">
              <w:rPr>
                <w:rFonts w:ascii="Courier New" w:hAnsi="Courier New" w:cs="Courier New"/>
              </w:rPr>
              <w:t>api/v1/</w:t>
            </w:r>
            <w:r>
              <w:rPr>
                <w:rFonts w:ascii="Courier New" w:hAnsi="Courier New" w:cs="Courier New"/>
              </w:rPr>
              <w:t>trademarks/</w:t>
            </w:r>
            <w:r w:rsidRPr="00AF7C6F">
              <w:rPr>
                <w:rFonts w:ascii="Courier New" w:hAnsi="Courier New" w:cs="Courier New"/>
              </w:rPr>
              <w:t>renewal</w:t>
            </w:r>
            <w:r>
              <w:rPr>
                <w:rFonts w:ascii="Courier New" w:hAnsi="Courier New" w:cs="Courier New"/>
              </w:rPr>
              <w:t>Request</w:t>
            </w:r>
            <w:r w:rsidRPr="00AF7C6F">
              <w:rPr>
                <w:rFonts w:ascii="Courier New" w:hAnsi="Courier New" w:cs="Courier New"/>
              </w:rPr>
              <w:t>s</w:t>
            </w:r>
            <w:r w:rsidRPr="00E73E7E">
              <w:rPr>
                <w:rFonts w:ascii="Courier New" w:hAnsi="Courier New" w:cs="Courier New"/>
                <w:lang w:val="nn-NO"/>
              </w:rPr>
              <w:t xml:space="preserve"> </w:t>
            </w:r>
            <w:r>
              <w:rPr>
                <w:rFonts w:ascii="Courier New" w:hAnsi="Courier New" w:cs="Courier New"/>
                <w:lang w:val="nn-NO"/>
              </w:rPr>
              <w:t>HTTP/1.1</w:t>
            </w:r>
          </w:p>
          <w:p w14:paraId="7A535720" w14:textId="77777777" w:rsidR="00ED6BF1" w:rsidRPr="005A76D1" w:rsidRDefault="00ED6BF1" w:rsidP="00CE01DA">
            <w:pPr>
              <w:spacing w:before="170" w:after="170"/>
              <w:rPr>
                <w:rFonts w:ascii="Courier New" w:hAnsi="Courier New" w:cs="Courier New"/>
              </w:rPr>
            </w:pPr>
            <w:r w:rsidRPr="005A76D1">
              <w:rPr>
                <w:rFonts w:ascii="Courier New" w:hAnsi="Courier New" w:cs="Courier New"/>
              </w:rPr>
              <w:t xml:space="preserve">Host: wipo.int </w:t>
            </w:r>
          </w:p>
          <w:p w14:paraId="6A426D6B" w14:textId="77777777" w:rsidR="00ED6BF1" w:rsidRDefault="00ED6BF1" w:rsidP="00CE01DA">
            <w:pPr>
              <w:spacing w:before="170" w:after="170"/>
              <w:rPr>
                <w:rFonts w:ascii="Courier New" w:hAnsi="Courier New" w:cs="Courier New"/>
              </w:rPr>
            </w:pPr>
            <w:r w:rsidRPr="005A76D1">
              <w:rPr>
                <w:rFonts w:ascii="Courier New" w:hAnsi="Courier New" w:cs="Courier New"/>
              </w:rPr>
              <w:t>Accept: application/xml</w:t>
            </w:r>
          </w:p>
          <w:p w14:paraId="116C9963" w14:textId="77777777" w:rsidR="00ED6BF1" w:rsidRDefault="00ED6BF1" w:rsidP="00CE01DA">
            <w:pPr>
              <w:spacing w:before="170" w:after="170"/>
              <w:rPr>
                <w:rFonts w:ascii="Courier New" w:hAnsi="Courier New" w:cs="Courier New"/>
              </w:rPr>
            </w:pPr>
            <w:r>
              <w:rPr>
                <w:rFonts w:ascii="Courier New" w:hAnsi="Courier New" w:cs="Courier New"/>
              </w:rPr>
              <w:t xml:space="preserve">Content-Type: </w:t>
            </w:r>
            <w:r w:rsidRPr="005A76D1">
              <w:rPr>
                <w:rFonts w:ascii="Courier New" w:hAnsi="Courier New" w:cs="Courier New"/>
              </w:rPr>
              <w:t>application/xml</w:t>
            </w:r>
          </w:p>
          <w:p w14:paraId="0E451394" w14:textId="77777777" w:rsidR="00ED6BF1" w:rsidRPr="00DC2616" w:rsidRDefault="00ED6BF1" w:rsidP="00CE01DA">
            <w:pPr>
              <w:spacing w:before="170" w:after="170"/>
              <w:rPr>
                <w:rFonts w:ascii="Courier New" w:hAnsi="Courier New" w:cs="Courier New"/>
              </w:rPr>
            </w:pPr>
            <w:r w:rsidRPr="00DC2616">
              <w:rPr>
                <w:rFonts w:ascii="Courier New" w:hAnsi="Courier New" w:cs="Courier New"/>
              </w:rPr>
              <w:t>&lt;?xml version="1.0" encoding="UTF-8"?&gt;</w:t>
            </w:r>
          </w:p>
          <w:p w14:paraId="0B0CD97A" w14:textId="77777777" w:rsidR="00ED6BF1" w:rsidRPr="00DC2616" w:rsidRDefault="00ED6BF1" w:rsidP="00CE01DA">
            <w:pPr>
              <w:spacing w:before="170" w:after="170"/>
              <w:rPr>
                <w:rFonts w:ascii="Courier New" w:hAnsi="Courier New" w:cs="Courier New"/>
              </w:rPr>
            </w:pPr>
            <w:r w:rsidRPr="00DC2616">
              <w:rPr>
                <w:rFonts w:ascii="Courier New" w:hAnsi="Courier New" w:cs="Courier New"/>
              </w:rPr>
              <w:t>&lt;tmk:MadridRenewal xmlns:xsi="http://www.w3.org/2001/XMLSchema-instance" xmlns:com="http://www.wipo.int/standards/XMLSchema/ST96/Common" xmlns:tmk="http://www.wipo.int/standards/XMLSchema/ST96/Trademark" xsi:schemaLocation="http://www.wipo.int/standards/XMLSchema/ST96/Trademark MadridRenewal.xsd"&gt;</w:t>
            </w:r>
          </w:p>
          <w:p w14:paraId="06FFE674" w14:textId="77777777" w:rsidR="00ED6BF1" w:rsidRPr="00DC2616" w:rsidRDefault="00ED6BF1" w:rsidP="00CE01DA">
            <w:pPr>
              <w:spacing w:before="170" w:after="170"/>
              <w:rPr>
                <w:rFonts w:ascii="Courier New" w:hAnsi="Courier New" w:cs="Courier New"/>
              </w:rPr>
            </w:pPr>
            <w:r w:rsidRPr="00DC2616">
              <w:rPr>
                <w:rFonts w:ascii="Courier New" w:hAnsi="Courier New" w:cs="Courier New"/>
              </w:rPr>
              <w:tab/>
              <w:t>...</w:t>
            </w:r>
          </w:p>
          <w:p w14:paraId="2238AE68" w14:textId="77777777" w:rsidR="00ED6BF1" w:rsidRPr="00DC2616" w:rsidRDefault="00ED6BF1" w:rsidP="00CE01DA">
            <w:pPr>
              <w:spacing w:before="170" w:after="170"/>
              <w:rPr>
                <w:rFonts w:ascii="Courier New" w:hAnsi="Courier New" w:cs="Courier New"/>
              </w:rPr>
            </w:pPr>
            <w:r w:rsidRPr="00DC2616">
              <w:rPr>
                <w:rFonts w:ascii="Courier New" w:hAnsi="Courier New" w:cs="Courier New"/>
              </w:rPr>
              <w:tab/>
              <w:t>&lt;com:InternationalRegistrationNumber&gt;</w:t>
            </w:r>
            <w:r w:rsidRPr="00A444AB">
              <w:rPr>
                <w:rFonts w:ascii="Courier New" w:hAnsi="Courier New" w:cs="Courier New"/>
                <w:b/>
              </w:rPr>
              <w:t>000000000000001</w:t>
            </w:r>
            <w:r w:rsidRPr="00DC2616">
              <w:rPr>
                <w:rFonts w:ascii="Courier New" w:hAnsi="Courier New" w:cs="Courier New"/>
              </w:rPr>
              <w:t>&lt;/com:InternationalRegistrationNumber&gt;</w:t>
            </w:r>
          </w:p>
          <w:p w14:paraId="7387A372" w14:textId="77777777" w:rsidR="00ED6BF1" w:rsidRPr="00DC2616" w:rsidRDefault="00ED6BF1" w:rsidP="00CE01DA">
            <w:pPr>
              <w:spacing w:before="170" w:after="170"/>
              <w:rPr>
                <w:rFonts w:ascii="Courier New" w:hAnsi="Courier New" w:cs="Courier New"/>
              </w:rPr>
            </w:pPr>
            <w:r w:rsidRPr="00DC2616">
              <w:rPr>
                <w:rFonts w:ascii="Courier New" w:hAnsi="Courier New" w:cs="Courier New"/>
              </w:rPr>
              <w:tab/>
              <w:t>...</w:t>
            </w:r>
          </w:p>
          <w:p w14:paraId="3288B49B" w14:textId="5F42FAF5" w:rsidR="006C3631" w:rsidRPr="00E062C9" w:rsidRDefault="00ED6BF1" w:rsidP="00CE01DA">
            <w:pPr>
              <w:spacing w:before="170" w:after="170"/>
              <w:rPr>
                <w:rFonts w:eastAsia="Times New Roman" w:cs="Arial"/>
                <w:noProof/>
                <w:szCs w:val="17"/>
              </w:rPr>
            </w:pPr>
            <w:r w:rsidRPr="00DC2616">
              <w:rPr>
                <w:rFonts w:ascii="Courier New" w:hAnsi="Courier New" w:cs="Courier New"/>
              </w:rPr>
              <w:t>&lt;/tmk:MadridRenewal&gt;</w:t>
            </w:r>
          </w:p>
        </w:tc>
      </w:tr>
    </w:tbl>
    <w:p w14:paraId="38F494C1" w14:textId="748E4E10" w:rsidR="005E48A2" w:rsidRPr="00982192" w:rsidRDefault="002D692D"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L</w:t>
      </w:r>
      <w:r w:rsidR="00BB0A23">
        <w:rPr>
          <w:rFonts w:eastAsia="Times New Roman" w:cs="Arial"/>
          <w:noProof/>
          <w:szCs w:val="17"/>
          <w:lang w:val="fr-FR"/>
        </w:rPr>
        <w:t>’</w:t>
      </w:r>
      <w:r>
        <w:rPr>
          <w:rFonts w:eastAsia="Times New Roman" w:cs="Arial"/>
          <w:noProof/>
          <w:szCs w:val="17"/>
          <w:lang w:val="fr-FR"/>
        </w:rPr>
        <w:t>exemple précédent pourrait aussi être modélisé avec une demande de service atomique utilisant en API Web Intent, comme suit</w:t>
      </w:r>
      <w:r w:rsidR="00363678" w:rsidRPr="00982192">
        <w:rPr>
          <w:rStyle w:val="FootnoteReference"/>
          <w:rFonts w:eastAsia="Times New Roman" w:cs="Arial"/>
          <w:noProof/>
          <w:szCs w:val="17"/>
          <w:lang w:val="fr-FR"/>
        </w:rPr>
        <w:footnoteReference w:id="6"/>
      </w:r>
      <w:r w:rsidR="00BB0A23">
        <w:rPr>
          <w:rFonts w:eastAsia="Times New Roman" w:cs="Arial"/>
          <w:noProof/>
          <w:szCs w:val="17"/>
          <w:lang w:val="fr-FR"/>
        </w:rPr>
        <w:t> :</w:t>
      </w:r>
    </w:p>
    <w:tbl>
      <w:tblPr>
        <w:tblStyle w:val="TableGrid"/>
        <w:tblW w:w="8550" w:type="dxa"/>
        <w:tblInd w:w="805" w:type="dxa"/>
        <w:tblLook w:val="04A0" w:firstRow="1" w:lastRow="0" w:firstColumn="1" w:lastColumn="0" w:noHBand="0" w:noVBand="1"/>
      </w:tblPr>
      <w:tblGrid>
        <w:gridCol w:w="8550"/>
      </w:tblGrid>
      <w:tr w:rsidR="005E48A2" w:rsidRPr="00982192" w14:paraId="520E6EE9" w14:textId="77777777" w:rsidTr="00722E62">
        <w:tc>
          <w:tcPr>
            <w:tcW w:w="8550" w:type="dxa"/>
          </w:tcPr>
          <w:p w14:paraId="652AB924" w14:textId="0F27587D" w:rsidR="00ED6BF1" w:rsidRPr="0078484B" w:rsidRDefault="00ED6BF1" w:rsidP="00CE01DA">
            <w:pPr>
              <w:spacing w:before="170" w:after="170"/>
              <w:rPr>
                <w:rFonts w:ascii="Courier New" w:hAnsi="Courier New" w:cs="Courier New"/>
              </w:rPr>
            </w:pPr>
            <w:r w:rsidRPr="0078484B">
              <w:rPr>
                <w:rFonts w:ascii="Courier New" w:hAnsi="Courier New" w:cs="Courier New"/>
              </w:rPr>
              <w:t xml:space="preserve">POST </w:t>
            </w:r>
            <w:hyperlink r:id="rId8" w:history="1">
              <w:r w:rsidRPr="00F8280E">
                <w:rPr>
                  <w:rFonts w:ascii="Courier New" w:hAnsi="Courier New" w:cs="Courier New"/>
                </w:rPr>
                <w:t>/api/v1/</w:t>
              </w:r>
              <w:r>
                <w:rPr>
                  <w:rFonts w:ascii="Courier New" w:hAnsi="Courier New" w:cs="Courier New"/>
                </w:rPr>
                <w:t>trademarks/</w:t>
              </w:r>
              <w:r w:rsidRPr="00F8280E">
                <w:rPr>
                  <w:rFonts w:ascii="Courier New" w:hAnsi="Courier New" w:cs="Courier New"/>
                </w:rPr>
                <w:t>findAndRenew?</w:t>
              </w:r>
              <w:r>
                <w:rPr>
                  <w:rFonts w:ascii="Courier New" w:hAnsi="Courier New" w:cs="Courier New"/>
                </w:rPr>
                <w:t>holder</w:t>
              </w:r>
              <w:r w:rsidRPr="00F8280E">
                <w:rPr>
                  <w:rFonts w:ascii="Courier New" w:hAnsi="Courier New" w:cs="Courier New"/>
                </w:rPr>
                <w:t>FullName=john</w:t>
              </w:r>
            </w:hyperlink>
            <w:r>
              <w:rPr>
                <w:rFonts w:ascii="Courier New" w:hAnsi="Courier New" w:cs="Courier New"/>
              </w:rPr>
              <w:t>%20</w:t>
            </w:r>
            <w:r w:rsidRPr="0078484B">
              <w:rPr>
                <w:rFonts w:ascii="Courier New" w:hAnsi="Courier New" w:cs="Courier New"/>
              </w:rPr>
              <w:t>smith</w:t>
            </w:r>
            <w:r>
              <w:rPr>
                <w:rFonts w:ascii="Courier New" w:hAnsi="Courier New" w:cs="Courier New"/>
              </w:rPr>
              <w:t>&amp;expiryDate=2018-12-31</w:t>
            </w:r>
          </w:p>
          <w:p w14:paraId="5E788EE2" w14:textId="29D6857F" w:rsidR="005E48A2" w:rsidRPr="00982192" w:rsidRDefault="00ED6BF1" w:rsidP="00CE01DA">
            <w:pPr>
              <w:spacing w:before="170" w:after="170"/>
              <w:rPr>
                <w:rFonts w:ascii="Courier New" w:hAnsi="Courier New" w:cs="Courier New"/>
                <w:noProof/>
                <w:lang w:val="fr-FR"/>
              </w:rPr>
            </w:pPr>
            <w:r w:rsidRPr="005A76D1">
              <w:rPr>
                <w:rFonts w:ascii="Courier New" w:hAnsi="Courier New" w:cs="Courier New"/>
              </w:rPr>
              <w:t xml:space="preserve">Host: wipo.int </w:t>
            </w:r>
          </w:p>
        </w:tc>
      </w:tr>
    </w:tbl>
    <w:p w14:paraId="15213047" w14:textId="287F900D" w:rsidR="00992C0C" w:rsidRDefault="00040CF3"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2D692D">
        <w:rPr>
          <w:rFonts w:eastAsia="Times New Roman" w:cs="Arial"/>
          <w:noProof/>
          <w:szCs w:val="17"/>
          <w:lang w:val="fr-FR"/>
        </w:rPr>
        <w:t xml:space="preserve">Ensuite, le </w:t>
      </w:r>
      <w:r w:rsidRPr="00982192">
        <w:rPr>
          <w:rFonts w:eastAsia="Times New Roman" w:cs="Arial"/>
          <w:noProof/>
          <w:szCs w:val="17"/>
          <w:lang w:val="fr-FR"/>
        </w:rPr>
        <w:t xml:space="preserve">type </w:t>
      </w:r>
      <w:r w:rsidR="002D692D">
        <w:rPr>
          <w:rFonts w:eastAsia="Times New Roman" w:cs="Arial"/>
          <w:noProof/>
          <w:szCs w:val="17"/>
          <w:lang w:val="fr-FR"/>
        </w:rPr>
        <w:t>d</w:t>
      </w:r>
      <w:r w:rsidR="00BB0A23">
        <w:rPr>
          <w:rFonts w:eastAsia="Times New Roman" w:cs="Arial"/>
          <w:noProof/>
          <w:szCs w:val="17"/>
          <w:lang w:val="fr-FR"/>
        </w:rPr>
        <w:t>’</w:t>
      </w:r>
      <w:r w:rsidR="002D692D">
        <w:rPr>
          <w:rFonts w:eastAsia="Times New Roman" w:cs="Arial"/>
          <w:noProof/>
          <w:szCs w:val="17"/>
          <w:lang w:val="fr-FR"/>
        </w:rPr>
        <w:t xml:space="preserve">API </w:t>
      </w:r>
      <w:r w:rsidRPr="00982192">
        <w:rPr>
          <w:rFonts w:eastAsia="Times New Roman" w:cs="Arial"/>
          <w:noProof/>
          <w:szCs w:val="17"/>
          <w:lang w:val="fr-FR"/>
        </w:rPr>
        <w:t xml:space="preserve">Web </w:t>
      </w:r>
      <w:r w:rsidR="002D692D">
        <w:rPr>
          <w:rFonts w:eastAsia="Times New Roman" w:cs="Arial"/>
          <w:noProof/>
          <w:szCs w:val="17"/>
          <w:lang w:val="fr-FR"/>
        </w:rPr>
        <w:t>devrait imposer des contraintes en ce qui conc</w:t>
      </w:r>
      <w:r w:rsidR="00DC0CBE">
        <w:rPr>
          <w:rFonts w:eastAsia="Times New Roman" w:cs="Arial"/>
          <w:noProof/>
          <w:szCs w:val="17"/>
          <w:lang w:val="fr-FR"/>
        </w:rPr>
        <w:t>erne la manière dont les ressou</w:t>
      </w:r>
      <w:r w:rsidR="002D692D">
        <w:rPr>
          <w:rFonts w:eastAsia="Times New Roman" w:cs="Arial"/>
          <w:noProof/>
          <w:szCs w:val="17"/>
          <w:lang w:val="fr-FR"/>
        </w:rPr>
        <w:t>rces sont nommées afin d</w:t>
      </w:r>
      <w:r w:rsidR="00BB0A23">
        <w:rPr>
          <w:rFonts w:eastAsia="Times New Roman" w:cs="Arial"/>
          <w:noProof/>
          <w:szCs w:val="17"/>
          <w:lang w:val="fr-FR"/>
        </w:rPr>
        <w:t>’</w:t>
      </w:r>
      <w:r w:rsidR="002D692D">
        <w:rPr>
          <w:rFonts w:eastAsia="Times New Roman" w:cs="Arial"/>
          <w:noProof/>
          <w:szCs w:val="17"/>
          <w:lang w:val="fr-FR"/>
        </w:rPr>
        <w:t>indiquer celle qui est utilis</w:t>
      </w:r>
      <w:r w:rsidR="00334310">
        <w:rPr>
          <w:rFonts w:eastAsia="Times New Roman" w:cs="Arial"/>
          <w:noProof/>
          <w:szCs w:val="17"/>
          <w:lang w:val="fr-FR"/>
        </w:rPr>
        <w:t>ée.  On</w:t>
      </w:r>
      <w:r w:rsidR="002D692D">
        <w:rPr>
          <w:rFonts w:eastAsia="Times New Roman" w:cs="Arial"/>
          <w:noProof/>
          <w:szCs w:val="17"/>
          <w:lang w:val="fr-FR"/>
        </w:rPr>
        <w:t xml:space="preserve"> notera que les noms </w:t>
      </w:r>
      <w:r w:rsidR="002C226B">
        <w:rPr>
          <w:rFonts w:eastAsia="Times New Roman" w:cs="Arial"/>
          <w:noProof/>
          <w:szCs w:val="17"/>
          <w:lang w:val="fr-FR"/>
        </w:rPr>
        <w:t>de ressources localisé</w:t>
      </w:r>
      <w:r w:rsidR="002D692D">
        <w:rPr>
          <w:rFonts w:eastAsia="Times New Roman" w:cs="Arial"/>
          <w:noProof/>
          <w:szCs w:val="17"/>
          <w:lang w:val="fr-FR"/>
        </w:rPr>
        <w:t>s</w:t>
      </w:r>
      <w:r w:rsidR="00BC3F38">
        <w:rPr>
          <w:rFonts w:eastAsia="Times New Roman" w:cs="Arial"/>
          <w:noProof/>
          <w:szCs w:val="17"/>
          <w:lang w:val="fr-FR"/>
        </w:rPr>
        <w:t xml:space="preserve"> du fait de besoins opérationnels peuvent être exprimés dans d</w:t>
      </w:r>
      <w:r w:rsidR="00BB0A23">
        <w:rPr>
          <w:rFonts w:eastAsia="Times New Roman" w:cs="Arial"/>
          <w:noProof/>
          <w:szCs w:val="17"/>
          <w:lang w:val="fr-FR"/>
        </w:rPr>
        <w:t>’</w:t>
      </w:r>
      <w:r w:rsidR="00BC3F38">
        <w:rPr>
          <w:rFonts w:eastAsia="Times New Roman" w:cs="Arial"/>
          <w:noProof/>
          <w:szCs w:val="17"/>
          <w:lang w:val="fr-FR"/>
        </w:rPr>
        <w:t>autres langues</w:t>
      </w:r>
      <w:r w:rsidRPr="00982192">
        <w:rPr>
          <w:rFonts w:eastAsia="Times New Roman" w:cs="Arial"/>
          <w:noProof/>
          <w:szCs w:val="17"/>
          <w:lang w:val="fr-FR"/>
        </w:rPr>
        <w:t>.</w:t>
      </w:r>
    </w:p>
    <w:p w14:paraId="376FABFD" w14:textId="42F5D53F"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E631FD" w:rsidRPr="00982192">
        <w:rPr>
          <w:rFonts w:eastAsia="Times New Roman" w:cs="Arial"/>
          <w:noProof/>
          <w:szCs w:val="17"/>
          <w:lang w:val="fr-FR"/>
        </w:rPr>
        <w:t>6</w:t>
      </w:r>
      <w:r w:rsidR="005E48A2" w:rsidRPr="00982192">
        <w:rPr>
          <w:rFonts w:eastAsia="Times New Roman" w:cs="Arial"/>
          <w:noProof/>
          <w:szCs w:val="17"/>
          <w:lang w:val="fr-FR"/>
        </w:rPr>
        <w:t>]</w:t>
      </w:r>
      <w:r w:rsidR="002D41F8">
        <w:rPr>
          <w:rFonts w:eastAsia="Times New Roman" w:cs="Arial"/>
          <w:noProof/>
          <w:szCs w:val="17"/>
          <w:lang w:val="fr-FR"/>
        </w:rPr>
        <w:tab/>
      </w:r>
      <w:r w:rsidR="00BC3F38">
        <w:rPr>
          <w:rFonts w:eastAsia="Times New Roman" w:cs="Arial"/>
          <w:noProof/>
          <w:szCs w:val="17"/>
          <w:lang w:val="fr-FR"/>
        </w:rPr>
        <w:t>Les noms de ressources DEVRAIENT être des noms po</w:t>
      </w:r>
      <w:r w:rsidR="002C226B">
        <w:rPr>
          <w:rFonts w:eastAsia="Times New Roman" w:cs="Arial"/>
          <w:noProof/>
          <w:szCs w:val="17"/>
          <w:lang w:val="fr-FR"/>
        </w:rPr>
        <w:t>u</w:t>
      </w:r>
      <w:r w:rsidR="00BC3F38">
        <w:rPr>
          <w:rFonts w:eastAsia="Times New Roman" w:cs="Arial"/>
          <w:noProof/>
          <w:szCs w:val="17"/>
          <w:lang w:val="fr-FR"/>
        </w:rPr>
        <w:t>r</w:t>
      </w:r>
      <w:r w:rsidR="00992C0C">
        <w:rPr>
          <w:rFonts w:eastAsia="Times New Roman" w:cs="Arial"/>
          <w:noProof/>
          <w:szCs w:val="17"/>
          <w:lang w:val="fr-FR"/>
        </w:rPr>
        <w:t xml:space="preserve"> les API</w:t>
      </w:r>
      <w:r w:rsidR="00BC3F38">
        <w:rPr>
          <w:rFonts w:eastAsia="Times New Roman" w:cs="Arial"/>
          <w:noProof/>
          <w:szCs w:val="17"/>
          <w:lang w:val="fr-FR"/>
        </w:rPr>
        <w:t xml:space="preserve"> Web </w:t>
      </w:r>
      <w:r w:rsidR="005E48A2" w:rsidRPr="00982192">
        <w:rPr>
          <w:rFonts w:eastAsia="Times New Roman" w:cs="Arial"/>
          <w:noProof/>
          <w:szCs w:val="17"/>
          <w:lang w:val="fr-FR"/>
        </w:rPr>
        <w:t xml:space="preserve">CRUD </w:t>
      </w:r>
      <w:r w:rsidR="00BC3F38">
        <w:rPr>
          <w:rFonts w:eastAsia="Times New Roman" w:cs="Arial"/>
          <w:noProof/>
          <w:szCs w:val="17"/>
          <w:lang w:val="fr-FR"/>
        </w:rPr>
        <w:t xml:space="preserve">et des </w:t>
      </w:r>
      <w:r w:rsidR="005E48A2" w:rsidRPr="00982192">
        <w:rPr>
          <w:rFonts w:eastAsia="Times New Roman" w:cs="Arial"/>
          <w:noProof/>
          <w:szCs w:val="17"/>
          <w:lang w:val="fr-FR"/>
        </w:rPr>
        <w:t>verb</w:t>
      </w:r>
      <w:r w:rsidR="00BC3F38">
        <w:rPr>
          <w:rFonts w:eastAsia="Times New Roman" w:cs="Arial"/>
          <w:noProof/>
          <w:szCs w:val="17"/>
          <w:lang w:val="fr-FR"/>
        </w:rPr>
        <w:t>e</w:t>
      </w:r>
      <w:r w:rsidR="005E48A2" w:rsidRPr="00982192">
        <w:rPr>
          <w:rFonts w:eastAsia="Times New Roman" w:cs="Arial"/>
          <w:noProof/>
          <w:szCs w:val="17"/>
          <w:lang w:val="fr-FR"/>
        </w:rPr>
        <w:t xml:space="preserve">s </w:t>
      </w:r>
      <w:r w:rsidR="00BC3F38">
        <w:rPr>
          <w:rFonts w:eastAsia="Times New Roman" w:cs="Arial"/>
          <w:noProof/>
          <w:szCs w:val="17"/>
          <w:lang w:val="fr-FR"/>
        </w:rPr>
        <w:t>po</w:t>
      </w:r>
      <w:r w:rsidR="002C226B">
        <w:rPr>
          <w:rFonts w:eastAsia="Times New Roman" w:cs="Arial"/>
          <w:noProof/>
          <w:szCs w:val="17"/>
          <w:lang w:val="fr-FR"/>
        </w:rPr>
        <w:t>u</w:t>
      </w:r>
      <w:r w:rsidR="00BC3F38">
        <w:rPr>
          <w:rFonts w:eastAsia="Times New Roman" w:cs="Arial"/>
          <w:noProof/>
          <w:szCs w:val="17"/>
          <w:lang w:val="fr-FR"/>
        </w:rPr>
        <w:t>r</w:t>
      </w:r>
      <w:r w:rsidR="00992C0C">
        <w:rPr>
          <w:rFonts w:eastAsia="Times New Roman" w:cs="Arial"/>
          <w:noProof/>
          <w:szCs w:val="17"/>
          <w:lang w:val="fr-FR"/>
        </w:rPr>
        <w:t xml:space="preserve"> les API</w:t>
      </w:r>
      <w:r w:rsidR="00BC3F38">
        <w:rPr>
          <w:rFonts w:eastAsia="Times New Roman" w:cs="Arial"/>
          <w:noProof/>
          <w:szCs w:val="17"/>
          <w:lang w:val="fr-FR"/>
        </w:rPr>
        <w:t xml:space="preserve"> Web </w:t>
      </w:r>
      <w:r w:rsidR="005E499D" w:rsidRPr="00982192">
        <w:rPr>
          <w:rFonts w:eastAsia="Times New Roman" w:cs="Arial"/>
          <w:noProof/>
          <w:szCs w:val="17"/>
          <w:lang w:val="fr-FR"/>
        </w:rPr>
        <w:t>Intent</w:t>
      </w:r>
      <w:r w:rsidR="005E48A2" w:rsidRPr="00982192">
        <w:rPr>
          <w:rFonts w:eastAsia="Times New Roman" w:cs="Arial"/>
          <w:noProof/>
          <w:szCs w:val="17"/>
          <w:lang w:val="fr-FR"/>
        </w:rPr>
        <w:t>.</w:t>
      </w:r>
    </w:p>
    <w:p w14:paraId="5225E286" w14:textId="25C90A75"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E631FD" w:rsidRPr="00982192">
        <w:rPr>
          <w:rFonts w:eastAsia="Times New Roman" w:cs="Arial"/>
          <w:noProof/>
          <w:szCs w:val="17"/>
          <w:lang w:val="fr-FR"/>
        </w:rPr>
        <w:t>7</w:t>
      </w:r>
      <w:r w:rsidR="005E48A2" w:rsidRPr="00982192">
        <w:rPr>
          <w:rFonts w:eastAsia="Times New Roman" w:cs="Arial"/>
          <w:noProof/>
          <w:szCs w:val="17"/>
          <w:lang w:val="fr-FR"/>
        </w:rPr>
        <w:t>]</w:t>
      </w:r>
      <w:r w:rsidR="002D41F8">
        <w:rPr>
          <w:rFonts w:eastAsia="Times New Roman" w:cs="Arial"/>
          <w:noProof/>
          <w:szCs w:val="17"/>
          <w:lang w:val="fr-FR"/>
        </w:rPr>
        <w:tab/>
      </w:r>
      <w:r w:rsidR="002C226B">
        <w:rPr>
          <w:rFonts w:eastAsia="Times New Roman" w:cs="Arial"/>
          <w:noProof/>
          <w:szCs w:val="17"/>
          <w:lang w:val="fr-FR"/>
        </w:rPr>
        <w:t>Si un nom de ressource est un nom, il DEVRAIT toujours être au pluri</w:t>
      </w:r>
      <w:r w:rsidR="00334310">
        <w:rPr>
          <w:rFonts w:eastAsia="Times New Roman" w:cs="Arial"/>
          <w:noProof/>
          <w:szCs w:val="17"/>
          <w:lang w:val="fr-FR"/>
        </w:rPr>
        <w:t>el.  Le</w:t>
      </w:r>
      <w:r w:rsidR="002C226B">
        <w:rPr>
          <w:rFonts w:eastAsia="Times New Roman" w:cs="Arial"/>
          <w:noProof/>
          <w:szCs w:val="17"/>
          <w:lang w:val="fr-FR"/>
        </w:rPr>
        <w:t>s formes de nom irrégulières NE DEVRAIENT PAS être utilisé</w:t>
      </w:r>
      <w:r w:rsidR="00334310">
        <w:rPr>
          <w:rFonts w:eastAsia="Times New Roman" w:cs="Arial"/>
          <w:noProof/>
          <w:szCs w:val="17"/>
          <w:lang w:val="fr-FR"/>
        </w:rPr>
        <w:t>es.  Pa</w:t>
      </w:r>
      <w:r w:rsidR="002C226B">
        <w:rPr>
          <w:rFonts w:eastAsia="Times New Roman" w:cs="Arial"/>
          <w:noProof/>
          <w:szCs w:val="17"/>
          <w:lang w:val="fr-FR"/>
        </w:rPr>
        <w:t>r exemple</w:t>
      </w:r>
      <w:r w:rsidR="005E48A2" w:rsidRPr="00982192">
        <w:rPr>
          <w:rFonts w:eastAsia="Times New Roman" w:cs="Arial"/>
          <w:noProof/>
          <w:szCs w:val="17"/>
          <w:lang w:val="fr-FR"/>
        </w:rPr>
        <w:t xml:space="preserve">, </w:t>
      </w:r>
      <w:r w:rsidR="005E48A2" w:rsidRPr="00982192">
        <w:rPr>
          <w:rFonts w:asciiTheme="minorBidi" w:eastAsia="Times New Roman" w:hAnsiTheme="minorBidi" w:cstheme="minorBidi"/>
          <w:noProof/>
          <w:szCs w:val="17"/>
          <w:lang w:val="fr-FR"/>
        </w:rPr>
        <w:t xml:space="preserve">/persons </w:t>
      </w:r>
      <w:r w:rsidR="002C226B">
        <w:rPr>
          <w:rFonts w:asciiTheme="minorBidi" w:eastAsia="Times New Roman" w:hAnsiTheme="minorBidi" w:cstheme="minorBidi"/>
          <w:noProof/>
          <w:szCs w:val="17"/>
          <w:lang w:val="fr-FR"/>
        </w:rPr>
        <w:t xml:space="preserve">devrait être utilisé au lieu de </w:t>
      </w:r>
      <w:r w:rsidR="005E48A2" w:rsidRPr="00982192">
        <w:rPr>
          <w:rFonts w:asciiTheme="minorBidi" w:eastAsia="Times New Roman" w:hAnsiTheme="minorBidi" w:cstheme="minorBidi"/>
          <w:noProof/>
          <w:szCs w:val="17"/>
          <w:lang w:val="fr-FR"/>
        </w:rPr>
        <w:t>/people.</w:t>
      </w:r>
    </w:p>
    <w:p w14:paraId="127011D0" w14:textId="4FA464FF"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E631FD" w:rsidRPr="00982192">
        <w:rPr>
          <w:rFonts w:eastAsia="Times New Roman" w:cs="Arial"/>
          <w:noProof/>
          <w:szCs w:val="17"/>
          <w:lang w:val="fr-FR"/>
        </w:rPr>
        <w:t>8</w:t>
      </w:r>
      <w:r w:rsidR="005E48A2" w:rsidRPr="00982192">
        <w:rPr>
          <w:rFonts w:eastAsia="Times New Roman" w:cs="Arial"/>
          <w:noProof/>
          <w:szCs w:val="17"/>
          <w:lang w:val="fr-FR"/>
        </w:rPr>
        <w:t>]</w:t>
      </w:r>
      <w:r w:rsidR="002D41F8">
        <w:rPr>
          <w:rFonts w:eastAsia="Times New Roman" w:cs="Arial"/>
          <w:noProof/>
          <w:szCs w:val="17"/>
          <w:lang w:val="fr-FR"/>
        </w:rPr>
        <w:tab/>
      </w:r>
      <w:r w:rsidR="002C226B">
        <w:rPr>
          <w:rFonts w:eastAsia="Times New Roman" w:cs="Arial"/>
          <w:noProof/>
          <w:szCs w:val="17"/>
          <w:lang w:val="fr-FR"/>
        </w:rPr>
        <w:t xml:space="preserve">Les paramètres des noms de ressources, des segments et des requêtes </w:t>
      </w:r>
      <w:del w:id="110" w:author="Author">
        <w:r w:rsidR="002C226B" w:rsidDel="00B7595F">
          <w:rPr>
            <w:rFonts w:eastAsia="Times New Roman" w:cs="Arial"/>
            <w:noProof/>
            <w:szCs w:val="17"/>
            <w:lang w:val="fr-FR"/>
          </w:rPr>
          <w:delText xml:space="preserve">DOIVENT </w:delText>
        </w:r>
      </w:del>
      <w:ins w:id="111" w:author="Author">
        <w:r w:rsidR="00B7595F">
          <w:rPr>
            <w:rFonts w:eastAsia="Times New Roman" w:cs="Arial"/>
            <w:noProof/>
            <w:szCs w:val="17"/>
            <w:lang w:val="fr-FR"/>
          </w:rPr>
          <w:t xml:space="preserve">DEVRAIENT </w:t>
        </w:r>
      </w:ins>
      <w:r w:rsidR="002C226B">
        <w:rPr>
          <w:rFonts w:eastAsia="Times New Roman" w:cs="Arial"/>
          <w:noProof/>
          <w:szCs w:val="17"/>
          <w:lang w:val="fr-FR"/>
        </w:rPr>
        <w:t xml:space="preserve">être composés de mots anglais, </w:t>
      </w:r>
      <w:r w:rsidR="002C226B" w:rsidRPr="002C226B">
        <w:rPr>
          <w:rFonts w:eastAsia="Times New Roman" w:cs="Arial"/>
          <w:noProof/>
          <w:szCs w:val="17"/>
          <w:lang w:val="fr-FR"/>
        </w:rPr>
        <w:t>écrits selon l</w:t>
      </w:r>
      <w:r w:rsidR="00BB0A23">
        <w:rPr>
          <w:rFonts w:eastAsia="Times New Roman" w:cs="Arial"/>
          <w:noProof/>
          <w:szCs w:val="17"/>
          <w:lang w:val="fr-FR"/>
        </w:rPr>
        <w:t>’</w:t>
      </w:r>
      <w:r w:rsidR="002C226B" w:rsidRPr="002C226B">
        <w:rPr>
          <w:rFonts w:eastAsia="Times New Roman" w:cs="Arial"/>
          <w:noProof/>
          <w:szCs w:val="17"/>
          <w:lang w:val="fr-FR"/>
        </w:rPr>
        <w:t>orthographe anglaise figurant dans le dictionnaire Oxford English Dictiona</w:t>
      </w:r>
      <w:r w:rsidR="00334310" w:rsidRPr="002C226B">
        <w:rPr>
          <w:rFonts w:eastAsia="Times New Roman" w:cs="Arial"/>
          <w:noProof/>
          <w:szCs w:val="17"/>
          <w:lang w:val="fr-FR"/>
        </w:rPr>
        <w:t>ry</w:t>
      </w:r>
      <w:r w:rsidR="00334310">
        <w:rPr>
          <w:rFonts w:eastAsia="Times New Roman" w:cs="Arial"/>
          <w:noProof/>
          <w:szCs w:val="17"/>
          <w:lang w:val="fr-FR"/>
        </w:rPr>
        <w:t>.</w:t>
      </w:r>
      <w:del w:id="112" w:author="Author">
        <w:r w:rsidR="00334310" w:rsidDel="00B7595F">
          <w:rPr>
            <w:rFonts w:eastAsia="Times New Roman" w:cs="Arial"/>
            <w:noProof/>
            <w:szCs w:val="17"/>
            <w:lang w:val="fr-FR"/>
          </w:rPr>
          <w:delText xml:space="preserve">  Le</w:delText>
        </w:r>
        <w:r w:rsidR="002C226B" w:rsidDel="00B7595F">
          <w:rPr>
            <w:rFonts w:eastAsia="Times New Roman" w:cs="Arial"/>
            <w:noProof/>
            <w:szCs w:val="17"/>
            <w:lang w:val="fr-FR"/>
          </w:rPr>
          <w:delText>s noms de ressources localisés du fait de besoins opérationnels PEUVENT être exprimés dans d</w:delText>
        </w:r>
        <w:r w:rsidR="00BB0A23" w:rsidDel="00B7595F">
          <w:rPr>
            <w:rFonts w:eastAsia="Times New Roman" w:cs="Arial"/>
            <w:noProof/>
            <w:szCs w:val="17"/>
            <w:lang w:val="fr-FR"/>
          </w:rPr>
          <w:delText>’</w:delText>
        </w:r>
        <w:r w:rsidR="002C226B" w:rsidDel="00B7595F">
          <w:rPr>
            <w:rFonts w:eastAsia="Times New Roman" w:cs="Arial"/>
            <w:noProof/>
            <w:szCs w:val="17"/>
            <w:lang w:val="fr-FR"/>
          </w:rPr>
          <w:delText>autres langues</w:delText>
        </w:r>
        <w:r w:rsidR="005E48A2" w:rsidRPr="00982192" w:rsidDel="00B7595F">
          <w:rPr>
            <w:rFonts w:eastAsia="Times New Roman" w:cs="Arial"/>
            <w:noProof/>
            <w:szCs w:val="17"/>
            <w:lang w:val="fr-FR"/>
          </w:rPr>
          <w:delText>.</w:delText>
        </w:r>
      </w:del>
    </w:p>
    <w:p w14:paraId="706817F3" w14:textId="6836B4CB" w:rsidR="005E48A2" w:rsidRPr="00982192" w:rsidRDefault="002C226B" w:rsidP="00A2376B">
      <w:pPr>
        <w:pStyle w:val="Heading3"/>
        <w:spacing w:before="170"/>
        <w:ind w:left="0"/>
      </w:pPr>
      <w:bookmarkStart w:id="113" w:name="_Toc54363366"/>
      <w:bookmarkStart w:id="114" w:name="_Toc212824883"/>
      <w:r>
        <w:t xml:space="preserve">Prise en charge de formats </w:t>
      </w:r>
      <w:r w:rsidR="005E48A2" w:rsidRPr="00982192">
        <w:t>multiples</w:t>
      </w:r>
      <w:bookmarkEnd w:id="113"/>
      <w:bookmarkEnd w:id="114"/>
    </w:p>
    <w:p w14:paraId="646BB8BD" w14:textId="512E0283" w:rsidR="003C6542" w:rsidRPr="00982192" w:rsidRDefault="001446D6" w:rsidP="00CE01DA">
      <w:pPr>
        <w:pStyle w:val="Footer"/>
        <w:tabs>
          <w:tab w:val="clear" w:pos="4320"/>
          <w:tab w:val="center" w:pos="567"/>
        </w:tabs>
        <w:spacing w:before="170" w:after="170"/>
        <w:rPr>
          <w:noProof/>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CE75B7">
        <w:rPr>
          <w:rFonts w:eastAsia="Times New Roman" w:cs="Arial"/>
          <w:noProof/>
          <w:szCs w:val="17"/>
          <w:lang w:val="fr-FR"/>
        </w:rPr>
        <w:tab/>
      </w:r>
      <w:r w:rsidR="002C226B">
        <w:rPr>
          <w:rFonts w:eastAsia="Times New Roman" w:cs="Arial"/>
          <w:noProof/>
          <w:szCs w:val="17"/>
          <w:lang w:val="fr-FR"/>
        </w:rPr>
        <w:t xml:space="preserve">Les consommateurs du </w:t>
      </w:r>
      <w:r w:rsidR="005E48A2" w:rsidRPr="00982192">
        <w:rPr>
          <w:noProof/>
          <w:lang w:val="fr-FR"/>
        </w:rPr>
        <w:t xml:space="preserve">service </w:t>
      </w:r>
      <w:r w:rsidR="00C62C39">
        <w:rPr>
          <w:noProof/>
          <w:lang w:val="fr-FR"/>
        </w:rPr>
        <w:t>pe</w:t>
      </w:r>
      <w:r w:rsidR="002C226B">
        <w:rPr>
          <w:noProof/>
          <w:lang w:val="fr-FR"/>
        </w:rPr>
        <w:t>uvent avoir des besoins différents en ce qui concerne le format auquel le service fournit les donné</w:t>
      </w:r>
      <w:r w:rsidR="00334310">
        <w:rPr>
          <w:noProof/>
          <w:lang w:val="fr-FR"/>
        </w:rPr>
        <w:t>es.  Le</w:t>
      </w:r>
      <w:r w:rsidR="002C226B">
        <w:rPr>
          <w:noProof/>
          <w:lang w:val="fr-FR"/>
        </w:rPr>
        <w:t xml:space="preserve"> type de média utilisé pour les données devrait être découplé des données elles</w:t>
      </w:r>
      <w:r w:rsidR="00BB0A23">
        <w:rPr>
          <w:noProof/>
          <w:lang w:val="fr-FR"/>
        </w:rPr>
        <w:t>-</w:t>
      </w:r>
      <w:r w:rsidR="002C226B">
        <w:rPr>
          <w:noProof/>
          <w:lang w:val="fr-FR"/>
        </w:rPr>
        <w:t>mêmes, ce qui permettrait au service de prendre en charge divers types de médi</w:t>
      </w:r>
      <w:r w:rsidR="00334310">
        <w:rPr>
          <w:noProof/>
          <w:lang w:val="fr-FR"/>
        </w:rPr>
        <w:t>as.  Pa</w:t>
      </w:r>
      <w:r w:rsidR="002C226B">
        <w:rPr>
          <w:noProof/>
          <w:lang w:val="fr-FR"/>
        </w:rPr>
        <w:t xml:space="preserve">r conséquent, une API </w:t>
      </w:r>
      <w:r w:rsidR="005E48A2" w:rsidRPr="00982192">
        <w:rPr>
          <w:noProof/>
          <w:lang w:val="fr-FR"/>
        </w:rPr>
        <w:t xml:space="preserve">Web </w:t>
      </w:r>
      <w:r w:rsidR="002C226B">
        <w:rPr>
          <w:noProof/>
          <w:lang w:val="fr-FR"/>
        </w:rPr>
        <w:t>doit prendre en charge la négociation du type de contenu en utilisant l</w:t>
      </w:r>
      <w:r w:rsidR="00BB0A23">
        <w:rPr>
          <w:noProof/>
          <w:lang w:val="fr-FR"/>
        </w:rPr>
        <w:t>’</w:t>
      </w:r>
      <w:r w:rsidR="002C226B">
        <w:rPr>
          <w:noProof/>
          <w:lang w:val="fr-FR"/>
        </w:rPr>
        <w:t>en</w:t>
      </w:r>
      <w:r w:rsidR="00BB0A23">
        <w:rPr>
          <w:noProof/>
          <w:lang w:val="fr-FR"/>
        </w:rPr>
        <w:t>-</w:t>
      </w:r>
      <w:r w:rsidR="002C226B">
        <w:rPr>
          <w:noProof/>
          <w:lang w:val="fr-FR"/>
        </w:rPr>
        <w:t xml:space="preserve">tête requête HTTP </w:t>
      </w:r>
      <w:r w:rsidR="005E48A2" w:rsidRPr="00982192">
        <w:rPr>
          <w:rFonts w:ascii="Courier New" w:hAnsi="Courier New" w:cs="Courier New"/>
          <w:noProof/>
          <w:lang w:val="fr-FR"/>
        </w:rPr>
        <w:t>Accept</w:t>
      </w:r>
      <w:r w:rsidR="005E48A2" w:rsidRPr="00982192">
        <w:rPr>
          <w:noProof/>
          <w:lang w:val="fr-FR"/>
        </w:rPr>
        <w:t xml:space="preserve"> </w:t>
      </w:r>
      <w:r w:rsidR="002C226B">
        <w:rPr>
          <w:noProof/>
          <w:lang w:val="fr-FR"/>
        </w:rPr>
        <w:t>et l</w:t>
      </w:r>
      <w:r w:rsidR="00BB0A23">
        <w:rPr>
          <w:noProof/>
          <w:lang w:val="fr-FR"/>
        </w:rPr>
        <w:t>’</w:t>
      </w:r>
      <w:r w:rsidR="002C226B">
        <w:rPr>
          <w:noProof/>
          <w:lang w:val="fr-FR"/>
        </w:rPr>
        <w:t>en</w:t>
      </w:r>
      <w:r w:rsidR="00BB0A23">
        <w:rPr>
          <w:noProof/>
          <w:lang w:val="fr-FR"/>
        </w:rPr>
        <w:t>-</w:t>
      </w:r>
      <w:r w:rsidR="002C226B">
        <w:rPr>
          <w:noProof/>
          <w:lang w:val="fr-FR"/>
        </w:rPr>
        <w:t xml:space="preserve">tête réponse </w:t>
      </w:r>
      <w:r w:rsidR="005E48A2" w:rsidRPr="00982192">
        <w:rPr>
          <w:noProof/>
          <w:lang w:val="fr-FR"/>
        </w:rPr>
        <w:t xml:space="preserve">HTTP </w:t>
      </w:r>
      <w:r w:rsidR="005E48A2" w:rsidRPr="00982192">
        <w:rPr>
          <w:rFonts w:ascii="Courier New" w:hAnsi="Courier New" w:cs="Courier New"/>
          <w:noProof/>
          <w:lang w:val="fr-FR"/>
        </w:rPr>
        <w:t>Content</w:t>
      </w:r>
      <w:r w:rsidR="00BB0A23">
        <w:rPr>
          <w:rFonts w:ascii="Courier New" w:hAnsi="Courier New" w:cs="Courier New"/>
          <w:noProof/>
          <w:lang w:val="fr-FR"/>
        </w:rPr>
        <w:t>-</w:t>
      </w:r>
      <w:r w:rsidR="005E48A2" w:rsidRPr="00982192">
        <w:rPr>
          <w:rFonts w:ascii="Courier New" w:hAnsi="Courier New" w:cs="Courier New"/>
          <w:noProof/>
          <w:lang w:val="fr-FR"/>
        </w:rPr>
        <w:t>Type</w:t>
      </w:r>
      <w:r w:rsidR="005E48A2" w:rsidRPr="00982192">
        <w:rPr>
          <w:noProof/>
          <w:lang w:val="fr-FR"/>
        </w:rPr>
        <w:t xml:space="preserve"> </w:t>
      </w:r>
      <w:r w:rsidR="002C226B">
        <w:rPr>
          <w:noProof/>
          <w:lang w:val="fr-FR"/>
        </w:rPr>
        <w:t>comme l</w:t>
      </w:r>
      <w:r w:rsidR="00BB0A23">
        <w:rPr>
          <w:noProof/>
          <w:lang w:val="fr-FR"/>
        </w:rPr>
        <w:t>’</w:t>
      </w:r>
      <w:r w:rsidR="002C226B">
        <w:rPr>
          <w:noProof/>
          <w:lang w:val="fr-FR"/>
        </w:rPr>
        <w:t>exige</w:t>
      </w:r>
      <w:r w:rsidR="00992C0C">
        <w:rPr>
          <w:noProof/>
          <w:lang w:val="fr-FR"/>
        </w:rPr>
        <w:t xml:space="preserve"> le RFC</w:t>
      </w:r>
      <w:r w:rsidR="002C226B">
        <w:rPr>
          <w:noProof/>
          <w:lang w:val="fr-FR"/>
        </w:rPr>
        <w:t xml:space="preserve"> </w:t>
      </w:r>
      <w:del w:id="115" w:author="Author">
        <w:r w:rsidR="002C226B" w:rsidDel="00B7595F">
          <w:rPr>
            <w:noProof/>
            <w:lang w:val="fr-FR"/>
          </w:rPr>
          <w:delText xml:space="preserve">7231 </w:delText>
        </w:r>
      </w:del>
      <w:ins w:id="116" w:author="Author">
        <w:r w:rsidR="00B7595F">
          <w:rPr>
            <w:noProof/>
            <w:lang w:val="fr-FR"/>
          </w:rPr>
          <w:t xml:space="preserve">9110 </w:t>
        </w:r>
      </w:ins>
      <w:r w:rsidR="002C226B">
        <w:rPr>
          <w:noProof/>
          <w:lang w:val="fr-FR"/>
        </w:rPr>
        <w:t>de l</w:t>
      </w:r>
      <w:r w:rsidR="00BB0A23">
        <w:rPr>
          <w:noProof/>
          <w:lang w:val="fr-FR"/>
        </w:rPr>
        <w:t>’</w:t>
      </w:r>
      <w:r w:rsidR="005E48A2" w:rsidRPr="00982192">
        <w:rPr>
          <w:noProof/>
          <w:lang w:val="fr-FR"/>
        </w:rPr>
        <w:t>I</w:t>
      </w:r>
      <w:r w:rsidR="00334310" w:rsidRPr="00982192">
        <w:rPr>
          <w:noProof/>
          <w:lang w:val="fr-FR"/>
        </w:rPr>
        <w:t>ETF</w:t>
      </w:r>
      <w:r w:rsidR="00334310">
        <w:rPr>
          <w:noProof/>
          <w:lang w:val="fr-FR"/>
        </w:rPr>
        <w:t>.  Pa</w:t>
      </w:r>
      <w:r w:rsidR="002C226B">
        <w:rPr>
          <w:noProof/>
          <w:lang w:val="fr-FR"/>
        </w:rPr>
        <w:t>r exemple, pour demander des données au format JSON, l</w:t>
      </w:r>
      <w:r w:rsidR="00BB0A23">
        <w:rPr>
          <w:noProof/>
          <w:lang w:val="fr-FR"/>
        </w:rPr>
        <w:t>’</w:t>
      </w:r>
      <w:r w:rsidR="002C226B">
        <w:rPr>
          <w:noProof/>
          <w:lang w:val="fr-FR"/>
        </w:rPr>
        <w:t>en</w:t>
      </w:r>
      <w:r w:rsidR="00BB0A23">
        <w:rPr>
          <w:noProof/>
          <w:lang w:val="fr-FR"/>
        </w:rPr>
        <w:t>-</w:t>
      </w:r>
      <w:r w:rsidR="002C226B">
        <w:rPr>
          <w:noProof/>
          <w:lang w:val="fr-FR"/>
        </w:rPr>
        <w:t xml:space="preserve">tête </w:t>
      </w:r>
      <w:r w:rsidR="00533833" w:rsidRPr="00982192">
        <w:rPr>
          <w:rFonts w:ascii="Courier New" w:hAnsi="Courier New" w:cs="Courier New"/>
          <w:noProof/>
          <w:lang w:val="fr-FR"/>
        </w:rPr>
        <w:t xml:space="preserve">Accept </w:t>
      </w:r>
      <w:r w:rsidR="002C226B">
        <w:rPr>
          <w:noProof/>
          <w:lang w:val="fr-FR"/>
        </w:rPr>
        <w:t xml:space="preserve">devrait être </w:t>
      </w:r>
      <w:r w:rsidR="00533833" w:rsidRPr="00982192">
        <w:rPr>
          <w:rFonts w:ascii="Courier New" w:hAnsi="Courier New" w:cs="Courier New"/>
          <w:noProof/>
          <w:lang w:val="fr-FR"/>
        </w:rPr>
        <w:t>Accept</w:t>
      </w:r>
      <w:r w:rsidR="00A903C1" w:rsidRPr="00982192">
        <w:rPr>
          <w:rFonts w:ascii="Courier New" w:hAnsi="Courier New" w:cs="Courier New"/>
          <w:noProof/>
          <w:lang w:val="fr-FR"/>
        </w:rPr>
        <w:t xml:space="preserve">: </w:t>
      </w:r>
      <w:r w:rsidR="00B60D9B" w:rsidRPr="00982192">
        <w:rPr>
          <w:rFonts w:ascii="Courier New" w:hAnsi="Courier New" w:cs="Courier New"/>
          <w:noProof/>
          <w:lang w:val="fr-FR"/>
        </w:rPr>
        <w:t>application/json</w:t>
      </w:r>
      <w:r w:rsidR="00B60D9B" w:rsidRPr="00982192">
        <w:rPr>
          <w:noProof/>
          <w:lang w:val="fr-FR"/>
        </w:rPr>
        <w:t xml:space="preserve"> </w:t>
      </w:r>
      <w:r w:rsidR="002C226B">
        <w:rPr>
          <w:noProof/>
          <w:lang w:val="fr-FR"/>
        </w:rPr>
        <w:t>et, pour des données au format XML, l</w:t>
      </w:r>
      <w:r w:rsidR="00BB0A23">
        <w:rPr>
          <w:noProof/>
          <w:lang w:val="fr-FR"/>
        </w:rPr>
        <w:t>’</w:t>
      </w:r>
      <w:r w:rsidR="002C226B">
        <w:rPr>
          <w:noProof/>
          <w:lang w:val="fr-FR"/>
        </w:rPr>
        <w:t>en</w:t>
      </w:r>
      <w:r w:rsidR="00BB0A23">
        <w:rPr>
          <w:noProof/>
          <w:lang w:val="fr-FR"/>
        </w:rPr>
        <w:t>-</w:t>
      </w:r>
      <w:r w:rsidR="002C226B">
        <w:rPr>
          <w:noProof/>
          <w:lang w:val="fr-FR"/>
        </w:rPr>
        <w:t xml:space="preserve">tête </w:t>
      </w:r>
      <w:r w:rsidR="00533833" w:rsidRPr="00982192">
        <w:rPr>
          <w:rFonts w:ascii="Courier New" w:hAnsi="Courier New" w:cs="Courier New"/>
          <w:noProof/>
          <w:lang w:val="fr-FR"/>
        </w:rPr>
        <w:t>Accept</w:t>
      </w:r>
      <w:r w:rsidR="002C226B">
        <w:rPr>
          <w:noProof/>
          <w:lang w:val="fr-FR"/>
        </w:rPr>
        <w:t xml:space="preserve"> devrait être </w:t>
      </w:r>
      <w:r w:rsidR="00533833" w:rsidRPr="00982192">
        <w:rPr>
          <w:rFonts w:ascii="Courier New" w:hAnsi="Courier New" w:cs="Courier New"/>
          <w:noProof/>
          <w:lang w:val="fr-FR"/>
        </w:rPr>
        <w:t>Accept</w:t>
      </w:r>
      <w:r w:rsidR="00A903C1" w:rsidRPr="00982192">
        <w:rPr>
          <w:rFonts w:ascii="Courier New" w:hAnsi="Courier New" w:cs="Courier New"/>
          <w:noProof/>
          <w:lang w:val="fr-FR"/>
        </w:rPr>
        <w:t xml:space="preserve">: </w:t>
      </w:r>
      <w:r w:rsidR="00B60D9B" w:rsidRPr="00982192">
        <w:rPr>
          <w:rFonts w:ascii="Courier New" w:hAnsi="Courier New" w:cs="Courier New"/>
          <w:noProof/>
          <w:lang w:val="fr-FR"/>
        </w:rPr>
        <w:t>application/x</w:t>
      </w:r>
      <w:r w:rsidR="00334310" w:rsidRPr="00982192">
        <w:rPr>
          <w:rFonts w:ascii="Courier New" w:hAnsi="Courier New" w:cs="Courier New"/>
          <w:noProof/>
          <w:lang w:val="fr-FR"/>
        </w:rPr>
        <w:t>ml</w:t>
      </w:r>
      <w:r w:rsidR="00334310">
        <w:rPr>
          <w:rFonts w:ascii="Courier New" w:hAnsi="Courier New" w:cs="Courier New"/>
          <w:noProof/>
          <w:lang w:val="fr-FR"/>
        </w:rPr>
        <w:t xml:space="preserve">.  </w:t>
      </w:r>
      <w:r w:rsidR="00334310">
        <w:rPr>
          <w:noProof/>
          <w:lang w:val="fr-FR"/>
        </w:rPr>
        <w:t>De</w:t>
      </w:r>
      <w:r w:rsidR="002C226B">
        <w:rPr>
          <w:noProof/>
          <w:lang w:val="fr-FR"/>
        </w:rPr>
        <w:t xml:space="preserve"> même pour l</w:t>
      </w:r>
      <w:r w:rsidR="00BB0A23">
        <w:rPr>
          <w:noProof/>
          <w:lang w:val="fr-FR"/>
        </w:rPr>
        <w:t>’</w:t>
      </w:r>
      <w:r w:rsidR="002C226B">
        <w:rPr>
          <w:noProof/>
          <w:lang w:val="fr-FR"/>
        </w:rPr>
        <w:t>en</w:t>
      </w:r>
      <w:r w:rsidR="00BB0A23">
        <w:rPr>
          <w:noProof/>
          <w:lang w:val="fr-FR"/>
        </w:rPr>
        <w:t>-</w:t>
      </w:r>
      <w:r w:rsidR="002C226B">
        <w:rPr>
          <w:noProof/>
          <w:lang w:val="fr-FR"/>
        </w:rPr>
        <w:t xml:space="preserve">tête </w:t>
      </w:r>
      <w:r w:rsidR="008B5401" w:rsidRPr="00982192">
        <w:rPr>
          <w:rFonts w:ascii="Courier New" w:hAnsi="Courier New" w:cs="Courier New"/>
          <w:noProof/>
          <w:lang w:val="fr-FR"/>
        </w:rPr>
        <w:t>Content</w:t>
      </w:r>
      <w:r w:rsidR="00BB0A23">
        <w:rPr>
          <w:rFonts w:ascii="Courier New" w:hAnsi="Courier New" w:cs="Courier New"/>
          <w:noProof/>
          <w:lang w:val="fr-FR"/>
        </w:rPr>
        <w:t>-</w:t>
      </w:r>
      <w:r w:rsidR="008B5401" w:rsidRPr="00982192">
        <w:rPr>
          <w:rFonts w:ascii="Courier New" w:hAnsi="Courier New" w:cs="Courier New"/>
          <w:noProof/>
          <w:lang w:val="fr-FR"/>
        </w:rPr>
        <w:t>Ty</w:t>
      </w:r>
      <w:r w:rsidR="00334310" w:rsidRPr="00982192">
        <w:rPr>
          <w:rFonts w:ascii="Courier New" w:hAnsi="Courier New" w:cs="Courier New"/>
          <w:noProof/>
          <w:lang w:val="fr-FR"/>
        </w:rPr>
        <w:t>pe</w:t>
      </w:r>
      <w:r w:rsidR="00334310">
        <w:rPr>
          <w:rFonts w:ascii="Courier New" w:hAnsi="Courier New" w:cs="Courier New"/>
          <w:noProof/>
          <w:lang w:val="fr-FR"/>
        </w:rPr>
        <w:t xml:space="preserve">.  </w:t>
      </w:r>
      <w:r w:rsidR="00334310">
        <w:rPr>
          <w:noProof/>
          <w:lang w:val="fr-FR"/>
        </w:rPr>
        <w:t>En</w:t>
      </w:r>
      <w:r w:rsidR="002C226B">
        <w:rPr>
          <w:noProof/>
          <w:lang w:val="fr-FR"/>
        </w:rPr>
        <w:t xml:space="preserve"> outre</w:t>
      </w:r>
      <w:r w:rsidR="005E499D" w:rsidRPr="00982192">
        <w:rPr>
          <w:noProof/>
          <w:lang w:val="fr-FR"/>
        </w:rPr>
        <w:t xml:space="preserve">, </w:t>
      </w:r>
      <w:r w:rsidR="008718EA">
        <w:rPr>
          <w:noProof/>
          <w:lang w:val="fr-FR"/>
        </w:rPr>
        <w:t xml:space="preserve">une API </w:t>
      </w:r>
      <w:r w:rsidR="005E499D" w:rsidRPr="00982192">
        <w:rPr>
          <w:noProof/>
          <w:lang w:val="fr-FR"/>
        </w:rPr>
        <w:t>Web</w:t>
      </w:r>
      <w:r w:rsidR="005E499D" w:rsidRPr="00982192" w:rsidDel="00C476F7">
        <w:rPr>
          <w:noProof/>
          <w:lang w:val="fr-FR"/>
        </w:rPr>
        <w:t xml:space="preserve"> </w:t>
      </w:r>
      <w:r w:rsidR="008718EA">
        <w:rPr>
          <w:noProof/>
          <w:lang w:val="fr-FR"/>
        </w:rPr>
        <w:t>peut prendre en charge d</w:t>
      </w:r>
      <w:r w:rsidR="00BB0A23">
        <w:rPr>
          <w:noProof/>
          <w:lang w:val="fr-FR"/>
        </w:rPr>
        <w:t>’</w:t>
      </w:r>
      <w:r w:rsidR="008718EA">
        <w:rPr>
          <w:noProof/>
          <w:lang w:val="fr-FR"/>
        </w:rPr>
        <w:t xml:space="preserve">autres </w:t>
      </w:r>
      <w:r w:rsidR="005E499D" w:rsidRPr="00982192">
        <w:rPr>
          <w:noProof/>
          <w:lang w:val="fr-FR"/>
        </w:rPr>
        <w:t>m</w:t>
      </w:r>
      <w:r w:rsidR="008718EA">
        <w:rPr>
          <w:noProof/>
          <w:lang w:val="fr-FR"/>
        </w:rPr>
        <w:t xml:space="preserve">odalités de négociation du type de contenu, comme le paramètre de requête </w:t>
      </w:r>
      <w:r w:rsidR="006023E6" w:rsidRPr="00982192">
        <w:rPr>
          <w:noProof/>
          <w:lang w:val="fr-FR"/>
        </w:rPr>
        <w:t>(</w:t>
      </w:r>
      <w:r w:rsidR="008718EA">
        <w:rPr>
          <w:noProof/>
          <w:lang w:val="fr-FR"/>
        </w:rPr>
        <w:t>par exemple</w:t>
      </w:r>
      <w:r w:rsidR="005E499D" w:rsidRPr="00AB7348">
        <w:rPr>
          <w:rFonts w:ascii="Courier New" w:hAnsi="Courier New" w:cs="Courier New"/>
          <w:noProof/>
          <w:lang w:val="fr-FR"/>
        </w:rPr>
        <w:t>?</w:t>
      </w:r>
      <w:r w:rsidR="005E499D" w:rsidRPr="00982192">
        <w:rPr>
          <w:rFonts w:ascii="Courier New" w:hAnsi="Courier New" w:cs="Courier New"/>
          <w:noProof/>
          <w:lang w:val="fr-FR"/>
        </w:rPr>
        <w:t>format</w:t>
      </w:r>
      <w:r w:rsidR="005E499D" w:rsidRPr="00982192">
        <w:rPr>
          <w:noProof/>
          <w:lang w:val="fr-FR"/>
        </w:rPr>
        <w:t>)</w:t>
      </w:r>
      <w:r w:rsidR="00E96EBF" w:rsidRPr="00982192">
        <w:rPr>
          <w:noProof/>
          <w:lang w:val="fr-FR"/>
        </w:rPr>
        <w:t xml:space="preserve"> o</w:t>
      </w:r>
      <w:r w:rsidR="008718EA">
        <w:rPr>
          <w:noProof/>
          <w:lang w:val="fr-FR"/>
        </w:rPr>
        <w:t>u le suffixe d</w:t>
      </w:r>
      <w:r w:rsidR="00BB0A23">
        <w:rPr>
          <w:noProof/>
          <w:lang w:val="fr-FR"/>
        </w:rPr>
        <w:t>’</w:t>
      </w:r>
      <w:r w:rsidR="005E499D" w:rsidRPr="00982192">
        <w:rPr>
          <w:noProof/>
          <w:lang w:val="fr-FR"/>
        </w:rPr>
        <w:t>URL (</w:t>
      </w:r>
      <w:r w:rsidR="008718EA">
        <w:rPr>
          <w:noProof/>
          <w:lang w:val="fr-FR"/>
        </w:rPr>
        <w:t xml:space="preserve">par exemple </w:t>
      </w:r>
      <w:r w:rsidR="005E499D" w:rsidRPr="00982192">
        <w:rPr>
          <w:rFonts w:ascii="Courier New" w:hAnsi="Courier New" w:cs="Courier New"/>
          <w:noProof/>
          <w:lang w:val="fr-FR"/>
        </w:rPr>
        <w:t>.json</w:t>
      </w:r>
      <w:r w:rsidR="005E499D" w:rsidRPr="00982192">
        <w:rPr>
          <w:noProof/>
          <w:lang w:val="fr-FR"/>
        </w:rPr>
        <w:t>).</w:t>
      </w:r>
    </w:p>
    <w:p w14:paraId="4740A58A" w14:textId="3129DB74" w:rsidR="008E4A9E" w:rsidRPr="00982192" w:rsidRDefault="003C6542" w:rsidP="00CE01DA">
      <w:pPr>
        <w:pStyle w:val="NormalWeb"/>
        <w:spacing w:before="170" w:beforeAutospacing="0" w:after="170" w:afterAutospacing="0"/>
        <w:ind w:left="720"/>
        <w:rPr>
          <w:noProof/>
          <w:lang w:val="fr-FR"/>
        </w:rPr>
      </w:pPr>
      <w:r w:rsidRPr="00982192">
        <w:rPr>
          <w:noProof/>
          <w:lang w:val="fr-FR"/>
        </w:rPr>
        <w:t>[RS</w:t>
      </w:r>
      <w:r w:rsidR="00692E94" w:rsidRPr="00982192">
        <w:rPr>
          <w:noProof/>
          <w:lang w:val="fr-FR"/>
        </w:rPr>
        <w:t>G</w:t>
      </w:r>
      <w:r w:rsidR="00BB0A23">
        <w:rPr>
          <w:noProof/>
          <w:lang w:val="fr-FR"/>
        </w:rPr>
        <w:t>-</w:t>
      </w:r>
      <w:r w:rsidR="00E631FD" w:rsidRPr="00982192">
        <w:rPr>
          <w:noProof/>
          <w:lang w:val="fr-FR"/>
        </w:rPr>
        <w:t>19</w:t>
      </w:r>
      <w:r w:rsidRPr="00982192">
        <w:rPr>
          <w:noProof/>
          <w:lang w:val="fr-FR"/>
        </w:rPr>
        <w:t>]</w:t>
      </w:r>
      <w:r w:rsidR="00B7595F">
        <w:rPr>
          <w:noProof/>
          <w:lang w:val="fr-FR"/>
        </w:rPr>
        <w:tab/>
      </w:r>
      <w:r w:rsidR="008718EA">
        <w:rPr>
          <w:noProof/>
          <w:lang w:val="fr-FR"/>
        </w:rPr>
        <w:t xml:space="preserve">Une API </w:t>
      </w:r>
      <w:r w:rsidRPr="00982192">
        <w:rPr>
          <w:noProof/>
          <w:lang w:val="fr-FR"/>
        </w:rPr>
        <w:t xml:space="preserve">Web </w:t>
      </w:r>
      <w:r w:rsidR="008718EA">
        <w:rPr>
          <w:noProof/>
          <w:lang w:val="fr-FR"/>
        </w:rPr>
        <w:t>DEVRAIT utiliser, pour la négociation du type de contenu, l</w:t>
      </w:r>
      <w:r w:rsidR="00BB0A23">
        <w:rPr>
          <w:noProof/>
          <w:lang w:val="fr-FR"/>
        </w:rPr>
        <w:t>’</w:t>
      </w:r>
      <w:r w:rsidR="008718EA">
        <w:rPr>
          <w:noProof/>
          <w:lang w:val="fr-FR"/>
        </w:rPr>
        <w:t>en</w:t>
      </w:r>
      <w:r w:rsidR="00BB0A23">
        <w:rPr>
          <w:noProof/>
          <w:lang w:val="fr-FR"/>
        </w:rPr>
        <w:t>-</w:t>
      </w:r>
      <w:r w:rsidR="008718EA">
        <w:rPr>
          <w:noProof/>
          <w:lang w:val="fr-FR"/>
        </w:rPr>
        <w:t xml:space="preserve">tête requête </w:t>
      </w:r>
      <w:r w:rsidRPr="00982192">
        <w:rPr>
          <w:rFonts w:eastAsia="Times New Roman" w:cs="Arial"/>
          <w:noProof/>
          <w:szCs w:val="17"/>
          <w:lang w:val="fr-FR"/>
        </w:rPr>
        <w:t xml:space="preserve">HTTP </w:t>
      </w:r>
      <w:r w:rsidRPr="00982192">
        <w:rPr>
          <w:rFonts w:ascii="Courier New" w:eastAsia="Times New Roman" w:hAnsi="Courier New" w:cs="Courier New"/>
          <w:noProof/>
          <w:szCs w:val="17"/>
          <w:lang w:val="fr-FR"/>
        </w:rPr>
        <w:t>Accept</w:t>
      </w:r>
      <w:r w:rsidRPr="00982192">
        <w:rPr>
          <w:rFonts w:eastAsia="Times New Roman" w:cs="Arial"/>
          <w:noProof/>
          <w:szCs w:val="17"/>
          <w:lang w:val="fr-FR"/>
        </w:rPr>
        <w:t xml:space="preserve"> </w:t>
      </w:r>
      <w:r w:rsidR="008718EA">
        <w:rPr>
          <w:rFonts w:eastAsia="Times New Roman" w:cs="Arial"/>
          <w:noProof/>
          <w:szCs w:val="17"/>
          <w:lang w:val="fr-FR"/>
        </w:rPr>
        <w:t xml:space="preserve">et </w:t>
      </w:r>
      <w:r w:rsidR="008718EA">
        <w:rPr>
          <w:noProof/>
          <w:lang w:val="fr-FR"/>
        </w:rPr>
        <w:t>l</w:t>
      </w:r>
      <w:r w:rsidR="00BB0A23">
        <w:rPr>
          <w:noProof/>
          <w:lang w:val="fr-FR"/>
        </w:rPr>
        <w:t>’</w:t>
      </w:r>
      <w:r w:rsidR="008718EA">
        <w:rPr>
          <w:noProof/>
          <w:lang w:val="fr-FR"/>
        </w:rPr>
        <w:t>en</w:t>
      </w:r>
      <w:r w:rsidR="00BB0A23">
        <w:rPr>
          <w:noProof/>
          <w:lang w:val="fr-FR"/>
        </w:rPr>
        <w:t>-</w:t>
      </w:r>
      <w:r w:rsidR="008718EA">
        <w:rPr>
          <w:noProof/>
          <w:lang w:val="fr-FR"/>
        </w:rPr>
        <w:t xml:space="preserve">tête réponse </w:t>
      </w:r>
      <w:r w:rsidRPr="00982192">
        <w:rPr>
          <w:rFonts w:eastAsia="Times New Roman" w:cs="Arial"/>
          <w:noProof/>
          <w:szCs w:val="17"/>
          <w:lang w:val="fr-FR"/>
        </w:rPr>
        <w:t xml:space="preserve">HTTP </w:t>
      </w:r>
      <w:r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Type</w:t>
      </w:r>
      <w:r w:rsidRPr="00982192">
        <w:rPr>
          <w:noProof/>
          <w:lang w:val="fr-FR"/>
        </w:rPr>
        <w:t>.</w:t>
      </w:r>
    </w:p>
    <w:p w14:paraId="54EB6658" w14:textId="5D6ED257" w:rsidR="00992C0C" w:rsidRDefault="001446D6"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718EA">
        <w:rPr>
          <w:rFonts w:eastAsia="Times New Roman" w:cs="Arial"/>
          <w:noProof/>
          <w:szCs w:val="17"/>
          <w:lang w:val="fr-FR"/>
        </w:rPr>
        <w:t>Les API</w:t>
      </w:r>
      <w:r w:rsidR="000B3414" w:rsidRPr="00982192">
        <w:rPr>
          <w:rFonts w:eastAsia="Times New Roman" w:cs="Arial"/>
          <w:noProof/>
          <w:szCs w:val="17"/>
          <w:lang w:val="fr-FR"/>
        </w:rPr>
        <w:t xml:space="preserve"> </w:t>
      </w:r>
      <w:r w:rsidR="008718EA">
        <w:rPr>
          <w:rFonts w:eastAsia="Times New Roman" w:cs="Arial"/>
          <w:noProof/>
          <w:szCs w:val="17"/>
          <w:lang w:val="fr-FR"/>
        </w:rPr>
        <w:t xml:space="preserve">doivent prendre en charge les requêtes et les réponses aux formats </w:t>
      </w:r>
      <w:r w:rsidR="000B3414" w:rsidRPr="00982192">
        <w:rPr>
          <w:rFonts w:eastAsia="Times New Roman" w:cs="Arial"/>
          <w:noProof/>
          <w:szCs w:val="17"/>
          <w:lang w:val="fr-FR"/>
        </w:rPr>
        <w:t xml:space="preserve">XML </w:t>
      </w:r>
      <w:del w:id="117" w:author="Author">
        <w:r w:rsidR="008718EA" w:rsidDel="00B7595F">
          <w:rPr>
            <w:rFonts w:eastAsia="Times New Roman" w:cs="Arial"/>
            <w:noProof/>
            <w:szCs w:val="17"/>
            <w:lang w:val="fr-FR"/>
          </w:rPr>
          <w:delText>et</w:delText>
        </w:r>
        <w:r w:rsidR="000B3414" w:rsidRPr="00982192" w:rsidDel="00B7595F">
          <w:rPr>
            <w:rFonts w:eastAsia="Times New Roman" w:cs="Arial"/>
            <w:noProof/>
            <w:szCs w:val="17"/>
            <w:lang w:val="fr-FR"/>
          </w:rPr>
          <w:delText xml:space="preserve"> </w:delText>
        </w:r>
      </w:del>
      <w:ins w:id="118" w:author="Author">
        <w:r w:rsidR="00B7595F">
          <w:rPr>
            <w:rFonts w:eastAsia="Times New Roman" w:cs="Arial"/>
            <w:noProof/>
            <w:szCs w:val="17"/>
            <w:lang w:val="fr-FR"/>
          </w:rPr>
          <w:t xml:space="preserve">ou </w:t>
        </w:r>
      </w:ins>
      <w:r w:rsidR="000B3414" w:rsidRPr="00982192">
        <w:rPr>
          <w:rFonts w:eastAsia="Times New Roman" w:cs="Arial"/>
          <w:noProof/>
          <w:szCs w:val="17"/>
          <w:lang w:val="fr-FR"/>
        </w:rPr>
        <w:t>J</w:t>
      </w:r>
      <w:r w:rsidR="00334310" w:rsidRPr="00982192">
        <w:rPr>
          <w:rFonts w:eastAsia="Times New Roman" w:cs="Arial"/>
          <w:noProof/>
          <w:szCs w:val="17"/>
          <w:lang w:val="fr-FR"/>
        </w:rPr>
        <w:t>SON</w:t>
      </w:r>
      <w:r w:rsidR="00334310">
        <w:rPr>
          <w:rFonts w:eastAsia="Times New Roman" w:cs="Arial"/>
          <w:noProof/>
          <w:szCs w:val="17"/>
          <w:lang w:val="fr-FR"/>
        </w:rPr>
        <w:t>.  Po</w:t>
      </w:r>
      <w:r w:rsidR="008718EA">
        <w:rPr>
          <w:rFonts w:eastAsia="Times New Roman" w:cs="Arial"/>
          <w:noProof/>
          <w:szCs w:val="17"/>
          <w:lang w:val="fr-FR"/>
        </w:rPr>
        <w:t>ur</w:t>
      </w:r>
      <w:r w:rsidR="00992C0C">
        <w:rPr>
          <w:rFonts w:eastAsia="Times New Roman" w:cs="Arial"/>
          <w:noProof/>
          <w:szCs w:val="17"/>
          <w:lang w:val="fr-FR"/>
        </w:rPr>
        <w:t xml:space="preserve"> le </w:t>
      </w:r>
      <w:r w:rsidR="00992C0C" w:rsidRPr="00982192">
        <w:rPr>
          <w:rFonts w:eastAsia="Times New Roman" w:cs="Arial"/>
          <w:noProof/>
          <w:szCs w:val="17"/>
          <w:lang w:val="fr-FR"/>
        </w:rPr>
        <w:t>XML</w:t>
      </w:r>
      <w:r w:rsidR="00017661" w:rsidRPr="00982192">
        <w:rPr>
          <w:rFonts w:eastAsia="Times New Roman" w:cs="Arial"/>
          <w:noProof/>
          <w:szCs w:val="17"/>
          <w:lang w:val="fr-FR"/>
        </w:rPr>
        <w:t xml:space="preserve">, </w:t>
      </w:r>
      <w:r w:rsidR="008718EA">
        <w:rPr>
          <w:rFonts w:eastAsia="Times New Roman" w:cs="Arial"/>
          <w:noProof/>
          <w:szCs w:val="17"/>
          <w:lang w:val="fr-FR"/>
        </w:rPr>
        <w:t xml:space="preserve">les </w:t>
      </w:r>
      <w:r w:rsidR="00017661" w:rsidRPr="00982192">
        <w:rPr>
          <w:rFonts w:eastAsia="Times New Roman" w:cs="Arial"/>
          <w:noProof/>
          <w:szCs w:val="17"/>
          <w:lang w:val="fr-FR"/>
        </w:rPr>
        <w:t>r</w:t>
      </w:r>
      <w:r w:rsidR="008718EA">
        <w:rPr>
          <w:rFonts w:eastAsia="Times New Roman" w:cs="Arial"/>
          <w:noProof/>
          <w:szCs w:val="17"/>
          <w:lang w:val="fr-FR"/>
        </w:rPr>
        <w:t>é</w:t>
      </w:r>
      <w:r w:rsidR="00017661" w:rsidRPr="00982192">
        <w:rPr>
          <w:rFonts w:eastAsia="Times New Roman" w:cs="Arial"/>
          <w:noProof/>
          <w:szCs w:val="17"/>
          <w:lang w:val="fr-FR"/>
        </w:rPr>
        <w:t xml:space="preserve">ponses </w:t>
      </w:r>
      <w:del w:id="119" w:author="Author">
        <w:r w:rsidR="008718EA" w:rsidDel="00B7595F">
          <w:rPr>
            <w:rFonts w:eastAsia="Times New Roman" w:cs="Arial"/>
            <w:noProof/>
            <w:szCs w:val="17"/>
            <w:lang w:val="fr-FR"/>
          </w:rPr>
          <w:delText xml:space="preserve">doivent </w:delText>
        </w:r>
      </w:del>
      <w:ins w:id="120" w:author="Author">
        <w:r w:rsidR="00B7595F">
          <w:rPr>
            <w:rFonts w:eastAsia="Times New Roman" w:cs="Arial"/>
            <w:noProof/>
            <w:szCs w:val="17"/>
            <w:lang w:val="fr-FR"/>
          </w:rPr>
          <w:t xml:space="preserve">devraient </w:t>
        </w:r>
      </w:ins>
      <w:r w:rsidR="008718EA">
        <w:rPr>
          <w:rFonts w:eastAsia="Times New Roman" w:cs="Arial"/>
          <w:noProof/>
          <w:szCs w:val="17"/>
          <w:lang w:val="fr-FR"/>
        </w:rPr>
        <w:t>être conformes à une norme de l</w:t>
      </w:r>
      <w:r w:rsidR="00BB0A23">
        <w:rPr>
          <w:rFonts w:eastAsia="Times New Roman" w:cs="Arial"/>
          <w:noProof/>
          <w:szCs w:val="17"/>
          <w:lang w:val="fr-FR"/>
        </w:rPr>
        <w:t>’</w:t>
      </w:r>
      <w:r w:rsidR="008718EA">
        <w:rPr>
          <w:rFonts w:eastAsia="Times New Roman" w:cs="Arial"/>
          <w:noProof/>
          <w:szCs w:val="17"/>
          <w:lang w:val="fr-FR"/>
        </w:rPr>
        <w:t>OMPI utilisant</w:t>
      </w:r>
      <w:r w:rsidR="00992C0C">
        <w:rPr>
          <w:rFonts w:eastAsia="Times New Roman" w:cs="Arial"/>
          <w:noProof/>
          <w:szCs w:val="17"/>
          <w:lang w:val="fr-FR"/>
        </w:rPr>
        <w:t xml:space="preserve"> le </w:t>
      </w:r>
      <w:r w:rsidR="00992C0C" w:rsidRPr="00982192">
        <w:rPr>
          <w:rFonts w:eastAsia="Times New Roman" w:cs="Arial"/>
          <w:noProof/>
          <w:szCs w:val="17"/>
          <w:lang w:val="fr-FR"/>
        </w:rPr>
        <w:t>XML</w:t>
      </w:r>
      <w:r w:rsidR="008718EA">
        <w:rPr>
          <w:rFonts w:eastAsia="Times New Roman" w:cs="Arial"/>
          <w:noProof/>
          <w:szCs w:val="17"/>
          <w:lang w:val="fr-FR"/>
        </w:rPr>
        <w:t>, comme la norme</w:t>
      </w:r>
      <w:r w:rsidR="002D56D3">
        <w:rPr>
          <w:rFonts w:eastAsia="Times New Roman" w:cs="Arial"/>
          <w:noProof/>
          <w:szCs w:val="17"/>
          <w:lang w:val="fr-FR"/>
        </w:rPr>
        <w:t> </w:t>
      </w:r>
      <w:r w:rsidR="005E48A2" w:rsidRPr="00982192">
        <w:rPr>
          <w:rFonts w:eastAsia="Times New Roman" w:cs="Arial"/>
          <w:noProof/>
          <w:szCs w:val="17"/>
          <w:lang w:val="fr-FR"/>
        </w:rPr>
        <w:t>ST.96</w:t>
      </w:r>
      <w:r w:rsidR="00CE75B7">
        <w:rPr>
          <w:rFonts w:eastAsia="Times New Roman" w:cs="Arial"/>
          <w:noProof/>
          <w:szCs w:val="17"/>
          <w:lang w:val="fr-FR"/>
        </w:rPr>
        <w:t>, et pour le format JSON,</w:t>
      </w:r>
      <w:r w:rsidR="00CE75B7" w:rsidRPr="00982192">
        <w:rPr>
          <w:rFonts w:eastAsia="Times New Roman" w:cs="Arial"/>
          <w:noProof/>
          <w:szCs w:val="17"/>
          <w:lang w:val="fr-FR"/>
        </w:rPr>
        <w:t xml:space="preserve"> </w:t>
      </w:r>
      <w:r w:rsidR="00CE75B7">
        <w:rPr>
          <w:rFonts w:eastAsia="Times New Roman" w:cs="Arial"/>
          <w:noProof/>
          <w:szCs w:val="17"/>
          <w:lang w:val="fr-FR"/>
        </w:rPr>
        <w:t xml:space="preserve">les </w:t>
      </w:r>
      <w:r w:rsidR="00CE75B7" w:rsidRPr="00982192">
        <w:rPr>
          <w:rFonts w:eastAsia="Times New Roman" w:cs="Arial"/>
          <w:noProof/>
          <w:szCs w:val="17"/>
          <w:lang w:val="fr-FR"/>
        </w:rPr>
        <w:t>r</w:t>
      </w:r>
      <w:r w:rsidR="00CE75B7">
        <w:rPr>
          <w:rFonts w:eastAsia="Times New Roman" w:cs="Arial"/>
          <w:noProof/>
          <w:szCs w:val="17"/>
          <w:lang w:val="fr-FR"/>
        </w:rPr>
        <w:t>é</w:t>
      </w:r>
      <w:r w:rsidR="00CE75B7" w:rsidRPr="00982192">
        <w:rPr>
          <w:rFonts w:eastAsia="Times New Roman" w:cs="Arial"/>
          <w:noProof/>
          <w:szCs w:val="17"/>
          <w:lang w:val="fr-FR"/>
        </w:rPr>
        <w:t xml:space="preserve">ponses </w:t>
      </w:r>
      <w:del w:id="121" w:author="Author">
        <w:r w:rsidR="00CE75B7" w:rsidDel="00B7595F">
          <w:rPr>
            <w:rFonts w:eastAsia="Times New Roman" w:cs="Arial"/>
            <w:noProof/>
            <w:szCs w:val="17"/>
            <w:lang w:val="fr-FR"/>
          </w:rPr>
          <w:delText xml:space="preserve">doivent </w:delText>
        </w:r>
      </w:del>
      <w:ins w:id="122" w:author="Author">
        <w:r w:rsidR="00B7595F">
          <w:rPr>
            <w:rFonts w:eastAsia="Times New Roman" w:cs="Arial"/>
            <w:noProof/>
            <w:szCs w:val="17"/>
            <w:lang w:val="fr-FR"/>
          </w:rPr>
          <w:t xml:space="preserve">devraient </w:t>
        </w:r>
      </w:ins>
      <w:r w:rsidR="00CE75B7">
        <w:rPr>
          <w:rFonts w:eastAsia="Times New Roman" w:cs="Arial"/>
          <w:noProof/>
          <w:szCs w:val="17"/>
          <w:lang w:val="fr-FR"/>
        </w:rPr>
        <w:t>être conformes à la</w:t>
      </w:r>
      <w:r w:rsidR="008E66F1">
        <w:rPr>
          <w:rFonts w:eastAsia="Times New Roman" w:cs="Arial"/>
          <w:noProof/>
          <w:szCs w:val="17"/>
          <w:lang w:val="fr-FR"/>
        </w:rPr>
        <w:t xml:space="preserve"> norme ST.</w:t>
      </w:r>
      <w:r w:rsidR="00CE75B7">
        <w:rPr>
          <w:rFonts w:eastAsia="Times New Roman" w:cs="Arial"/>
          <w:noProof/>
          <w:szCs w:val="17"/>
          <w:lang w:val="fr-FR"/>
        </w:rPr>
        <w:t>97 de l’OMPI</w:t>
      </w:r>
      <w:r w:rsidR="005E48A2" w:rsidRPr="00982192">
        <w:rPr>
          <w:rFonts w:eastAsia="Times New Roman" w:cs="Arial"/>
          <w:noProof/>
          <w:szCs w:val="17"/>
          <w:lang w:val="fr-FR"/>
        </w:rPr>
        <w:t xml:space="preserve">. </w:t>
      </w:r>
      <w:r w:rsidR="000B3414" w:rsidRPr="00982192">
        <w:rPr>
          <w:rFonts w:eastAsia="Times New Roman" w:cs="Arial"/>
          <w:noProof/>
          <w:szCs w:val="17"/>
          <w:lang w:val="fr-FR"/>
        </w:rPr>
        <w:t xml:space="preserve"> </w:t>
      </w:r>
      <w:r w:rsidR="008718EA">
        <w:rPr>
          <w:rFonts w:eastAsia="Times New Roman" w:cs="Arial"/>
          <w:noProof/>
          <w:szCs w:val="17"/>
          <w:lang w:val="fr-FR"/>
        </w:rPr>
        <w:t>Une correspondance systématique entre ces deux</w:t>
      </w:r>
      <w:r w:rsidR="002D56D3">
        <w:rPr>
          <w:rFonts w:eastAsia="Times New Roman" w:cs="Arial"/>
          <w:noProof/>
          <w:szCs w:val="17"/>
          <w:lang w:val="fr-FR"/>
        </w:rPr>
        <w:t> </w:t>
      </w:r>
      <w:r w:rsidR="005E48A2" w:rsidRPr="00982192">
        <w:rPr>
          <w:rFonts w:eastAsia="Times New Roman" w:cs="Arial"/>
          <w:noProof/>
          <w:szCs w:val="17"/>
          <w:lang w:val="fr-FR"/>
        </w:rPr>
        <w:t xml:space="preserve">formats </w:t>
      </w:r>
      <w:r w:rsidR="008718EA">
        <w:rPr>
          <w:rFonts w:eastAsia="Times New Roman" w:cs="Arial"/>
          <w:noProof/>
          <w:szCs w:val="17"/>
          <w:lang w:val="fr-FR"/>
        </w:rPr>
        <w:t>devrait être utilisée</w:t>
      </w:r>
      <w:r w:rsidR="005E48A2" w:rsidRPr="00982192">
        <w:rPr>
          <w:rFonts w:eastAsia="Times New Roman" w:cs="Arial"/>
          <w:noProof/>
          <w:szCs w:val="17"/>
          <w:lang w:val="fr-FR"/>
        </w:rPr>
        <w:t>.</w:t>
      </w:r>
    </w:p>
    <w:p w14:paraId="0A225098" w14:textId="49107CAF"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7C63CA" w:rsidRPr="00982192">
        <w:rPr>
          <w:rFonts w:eastAsia="Times New Roman" w:cs="Arial"/>
          <w:noProof/>
          <w:szCs w:val="17"/>
          <w:lang w:val="fr-FR"/>
        </w:rPr>
        <w:t>2</w:t>
      </w:r>
      <w:r w:rsidR="00E631FD" w:rsidRPr="00982192">
        <w:rPr>
          <w:rFonts w:eastAsia="Times New Roman" w:cs="Arial"/>
          <w:noProof/>
          <w:szCs w:val="17"/>
          <w:lang w:val="fr-FR"/>
        </w:rPr>
        <w:t>0</w:t>
      </w:r>
      <w:r w:rsidR="005E48A2" w:rsidRPr="00982192">
        <w:rPr>
          <w:rFonts w:eastAsia="Times New Roman" w:cs="Arial"/>
          <w:noProof/>
          <w:szCs w:val="17"/>
          <w:lang w:val="fr-FR"/>
        </w:rPr>
        <w:t>]</w:t>
      </w:r>
      <w:r w:rsidR="00B7595F">
        <w:rPr>
          <w:rFonts w:eastAsia="Times New Roman" w:cs="Arial"/>
          <w:noProof/>
          <w:szCs w:val="17"/>
          <w:lang w:val="fr-FR"/>
        </w:rPr>
        <w:tab/>
      </w:r>
      <w:r w:rsidR="008718EA">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718EA">
        <w:rPr>
          <w:rFonts w:eastAsia="Times New Roman" w:cs="Arial"/>
          <w:noProof/>
          <w:szCs w:val="17"/>
          <w:lang w:val="fr-FR"/>
        </w:rPr>
        <w:t>DOIT prendre en charge la négociation du type de contenu d</w:t>
      </w:r>
      <w:r w:rsidR="00BB0A23">
        <w:rPr>
          <w:rFonts w:eastAsia="Times New Roman" w:cs="Arial"/>
          <w:noProof/>
          <w:szCs w:val="17"/>
          <w:lang w:val="fr-FR"/>
        </w:rPr>
        <w:t>’</w:t>
      </w:r>
      <w:r w:rsidR="008718EA">
        <w:rPr>
          <w:rFonts w:eastAsia="Times New Roman" w:cs="Arial"/>
          <w:noProof/>
          <w:szCs w:val="17"/>
          <w:lang w:val="fr-FR"/>
        </w:rPr>
        <w:t>une façon conforme</w:t>
      </w:r>
      <w:r w:rsidR="00992C0C">
        <w:rPr>
          <w:rFonts w:eastAsia="Times New Roman" w:cs="Arial"/>
          <w:noProof/>
          <w:szCs w:val="17"/>
          <w:lang w:val="fr-FR"/>
        </w:rPr>
        <w:t xml:space="preserve"> au </w:t>
      </w:r>
      <w:r w:rsidR="00992C0C">
        <w:rPr>
          <w:noProof/>
          <w:lang w:val="fr-FR"/>
        </w:rPr>
        <w:t>RFC</w:t>
      </w:r>
      <w:r w:rsidR="008718EA">
        <w:rPr>
          <w:noProof/>
          <w:lang w:val="fr-FR"/>
        </w:rPr>
        <w:t xml:space="preserve"> </w:t>
      </w:r>
      <w:del w:id="123" w:author="Author">
        <w:r w:rsidR="008718EA" w:rsidDel="00B7595F">
          <w:rPr>
            <w:noProof/>
            <w:lang w:val="fr-FR"/>
          </w:rPr>
          <w:delText xml:space="preserve">7231 </w:delText>
        </w:r>
      </w:del>
      <w:ins w:id="124" w:author="Author">
        <w:r w:rsidR="00B7595F">
          <w:rPr>
            <w:noProof/>
            <w:lang w:val="fr-FR"/>
          </w:rPr>
          <w:t xml:space="preserve">9110 </w:t>
        </w:r>
      </w:ins>
      <w:r w:rsidR="008718EA">
        <w:rPr>
          <w:noProof/>
          <w:lang w:val="fr-FR"/>
        </w:rPr>
        <w:t>de l</w:t>
      </w:r>
      <w:r w:rsidR="00BB0A23">
        <w:rPr>
          <w:noProof/>
          <w:lang w:val="fr-FR"/>
        </w:rPr>
        <w:t>’</w:t>
      </w:r>
      <w:r w:rsidR="008718EA" w:rsidRPr="00982192">
        <w:rPr>
          <w:noProof/>
          <w:lang w:val="fr-FR"/>
        </w:rPr>
        <w:t>IETF</w:t>
      </w:r>
      <w:r w:rsidR="005E48A2" w:rsidRPr="00982192">
        <w:rPr>
          <w:rFonts w:eastAsia="Times New Roman" w:cs="Arial"/>
          <w:noProof/>
          <w:szCs w:val="17"/>
          <w:lang w:val="fr-FR"/>
        </w:rPr>
        <w:t>.</w:t>
      </w:r>
    </w:p>
    <w:p w14:paraId="617A8526" w14:textId="0AD16CEF"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7C63CA" w:rsidRPr="00982192">
        <w:rPr>
          <w:rFonts w:eastAsia="Times New Roman" w:cs="Arial"/>
          <w:noProof/>
          <w:szCs w:val="17"/>
          <w:lang w:val="fr-FR"/>
        </w:rPr>
        <w:t>2</w:t>
      </w:r>
      <w:r w:rsidR="00E631FD" w:rsidRPr="00982192">
        <w:rPr>
          <w:rFonts w:eastAsia="Times New Roman" w:cs="Arial"/>
          <w:noProof/>
          <w:szCs w:val="17"/>
          <w:lang w:val="fr-FR"/>
        </w:rPr>
        <w:t>1</w:t>
      </w:r>
      <w:r w:rsidRPr="00982192">
        <w:rPr>
          <w:rFonts w:eastAsia="Times New Roman" w:cs="Arial"/>
          <w:noProof/>
          <w:szCs w:val="17"/>
          <w:lang w:val="fr-FR"/>
        </w:rPr>
        <w:t>]</w:t>
      </w:r>
      <w:r w:rsidR="00B7595F">
        <w:rPr>
          <w:rFonts w:eastAsia="Times New Roman" w:cs="Arial"/>
          <w:noProof/>
          <w:szCs w:val="17"/>
          <w:lang w:val="fr-FR"/>
        </w:rPr>
        <w:tab/>
      </w:r>
      <w:r w:rsidR="008718EA">
        <w:rPr>
          <w:rFonts w:eastAsia="Times New Roman" w:cs="Arial"/>
          <w:noProof/>
          <w:szCs w:val="17"/>
          <w:lang w:val="fr-FR"/>
        </w:rPr>
        <w:t xml:space="preserve">Le format </w:t>
      </w:r>
      <w:r w:rsidRPr="00982192">
        <w:rPr>
          <w:rFonts w:eastAsia="Times New Roman" w:cs="Arial"/>
          <w:noProof/>
          <w:szCs w:val="17"/>
          <w:lang w:val="fr-FR"/>
        </w:rPr>
        <w:t xml:space="preserve">JSON </w:t>
      </w:r>
      <w:r w:rsidR="008718EA">
        <w:rPr>
          <w:rFonts w:eastAsia="Times New Roman" w:cs="Arial"/>
          <w:noProof/>
          <w:szCs w:val="17"/>
          <w:lang w:val="fr-FR"/>
        </w:rPr>
        <w:t>DOIT être retenu lorsqu</w:t>
      </w:r>
      <w:r w:rsidR="00A23CD5">
        <w:rPr>
          <w:rFonts w:eastAsia="Times New Roman" w:cs="Arial"/>
          <w:noProof/>
          <w:szCs w:val="17"/>
          <w:lang w:val="fr-FR"/>
        </w:rPr>
        <w:t xml:space="preserve">e </w:t>
      </w:r>
      <w:r w:rsidR="008718EA">
        <w:rPr>
          <w:rFonts w:eastAsia="Times New Roman" w:cs="Arial"/>
          <w:noProof/>
          <w:szCs w:val="17"/>
          <w:lang w:val="fr-FR"/>
        </w:rPr>
        <w:t>aucun type de contenu spécifique n</w:t>
      </w:r>
      <w:r w:rsidR="00BB0A23">
        <w:rPr>
          <w:rFonts w:eastAsia="Times New Roman" w:cs="Arial"/>
          <w:noProof/>
          <w:szCs w:val="17"/>
          <w:lang w:val="fr-FR"/>
        </w:rPr>
        <w:t>’</w:t>
      </w:r>
      <w:r w:rsidR="008718EA">
        <w:rPr>
          <w:rFonts w:eastAsia="Times New Roman" w:cs="Arial"/>
          <w:noProof/>
          <w:szCs w:val="17"/>
          <w:lang w:val="fr-FR"/>
        </w:rPr>
        <w:t>est demandé</w:t>
      </w:r>
      <w:r w:rsidRPr="00982192">
        <w:rPr>
          <w:rFonts w:eastAsia="Times New Roman" w:cs="Arial"/>
          <w:noProof/>
          <w:szCs w:val="17"/>
          <w:lang w:val="fr-FR"/>
        </w:rPr>
        <w:t>.</w:t>
      </w:r>
    </w:p>
    <w:p w14:paraId="3452E9E8" w14:textId="58374788"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7C63CA" w:rsidRPr="00982192">
        <w:rPr>
          <w:rFonts w:eastAsia="Times New Roman" w:cs="Arial"/>
          <w:noProof/>
          <w:szCs w:val="17"/>
          <w:lang w:val="fr-FR"/>
        </w:rPr>
        <w:t>2</w:t>
      </w:r>
      <w:r w:rsidR="00E631FD" w:rsidRPr="00982192">
        <w:rPr>
          <w:rFonts w:eastAsia="Times New Roman" w:cs="Arial"/>
          <w:noProof/>
          <w:szCs w:val="17"/>
          <w:lang w:val="fr-FR"/>
        </w:rPr>
        <w:t>2</w:t>
      </w:r>
      <w:r w:rsidR="005E48A2" w:rsidRPr="00982192">
        <w:rPr>
          <w:rFonts w:eastAsia="Times New Roman" w:cs="Arial"/>
          <w:noProof/>
          <w:szCs w:val="17"/>
          <w:lang w:val="fr-FR"/>
        </w:rPr>
        <w:t>]</w:t>
      </w:r>
      <w:r w:rsidR="00B7595F">
        <w:rPr>
          <w:rFonts w:eastAsia="Times New Roman" w:cs="Arial"/>
          <w:noProof/>
          <w:szCs w:val="17"/>
          <w:lang w:val="fr-FR"/>
        </w:rPr>
        <w:tab/>
      </w:r>
      <w:r w:rsidR="008718EA">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718EA">
        <w:rPr>
          <w:rFonts w:eastAsia="Times New Roman" w:cs="Arial"/>
          <w:noProof/>
          <w:szCs w:val="17"/>
          <w:lang w:val="fr-FR"/>
        </w:rPr>
        <w:t xml:space="preserve">DEVRAIT </w:t>
      </w:r>
      <w:r w:rsidR="00FC5757">
        <w:rPr>
          <w:rFonts w:eastAsia="Times New Roman" w:cs="Arial"/>
          <w:noProof/>
          <w:szCs w:val="17"/>
          <w:lang w:val="fr-FR"/>
        </w:rPr>
        <w:t>renvoyer</w:t>
      </w:r>
      <w:r w:rsidR="008718EA">
        <w:rPr>
          <w:rFonts w:eastAsia="Times New Roman" w:cs="Arial"/>
          <w:noProof/>
          <w:szCs w:val="17"/>
          <w:lang w:val="fr-FR"/>
        </w:rPr>
        <w:t xml:space="preserve"> le </w:t>
      </w:r>
      <w:r w:rsidR="005E48A2" w:rsidRPr="00982192">
        <w:rPr>
          <w:rFonts w:eastAsia="Times New Roman" w:cs="Arial"/>
          <w:noProof/>
          <w:szCs w:val="17"/>
          <w:lang w:val="fr-FR"/>
        </w:rPr>
        <w:t xml:space="preserve">code </w:t>
      </w:r>
      <w:r w:rsidR="008718EA">
        <w:rPr>
          <w:rFonts w:eastAsia="Times New Roman" w:cs="Arial"/>
          <w:noProof/>
          <w:szCs w:val="17"/>
          <w:lang w:val="fr-FR"/>
        </w:rPr>
        <w:t>d</w:t>
      </w:r>
      <w:r w:rsidR="00BB0A23">
        <w:rPr>
          <w:rFonts w:eastAsia="Times New Roman" w:cs="Arial"/>
          <w:noProof/>
          <w:szCs w:val="17"/>
          <w:lang w:val="fr-FR"/>
        </w:rPr>
        <w:t>’</w:t>
      </w:r>
      <w:r w:rsidR="008718EA">
        <w:rPr>
          <w:rFonts w:eastAsia="Times New Roman" w:cs="Arial"/>
          <w:noProof/>
          <w:szCs w:val="17"/>
          <w:lang w:val="fr-FR"/>
        </w:rPr>
        <w:t xml:space="preserve">état </w:t>
      </w:r>
      <w:r w:rsidR="005E48A2" w:rsidRPr="00982192">
        <w:rPr>
          <w:rFonts w:eastAsia="Times New Roman" w:cs="Arial"/>
          <w:noProof/>
          <w:szCs w:val="17"/>
          <w:lang w:val="fr-FR"/>
        </w:rPr>
        <w:t>“</w:t>
      </w:r>
      <w:r w:rsidR="005E48A2" w:rsidRPr="00982192">
        <w:rPr>
          <w:rFonts w:ascii="Courier New" w:eastAsia="Times New Roman" w:hAnsi="Courier New" w:cs="Courier New"/>
          <w:noProof/>
          <w:szCs w:val="17"/>
          <w:lang w:val="fr-FR"/>
        </w:rPr>
        <w:t>406 Not Acceptable”</w:t>
      </w:r>
      <w:r w:rsidR="008718EA">
        <w:rPr>
          <w:rFonts w:eastAsia="Times New Roman" w:cs="Arial"/>
          <w:noProof/>
          <w:szCs w:val="17"/>
          <w:lang w:val="fr-FR"/>
        </w:rPr>
        <w:t xml:space="preserve"> si un format demandé n</w:t>
      </w:r>
      <w:r w:rsidR="00BB0A23">
        <w:rPr>
          <w:rFonts w:eastAsia="Times New Roman" w:cs="Arial"/>
          <w:noProof/>
          <w:szCs w:val="17"/>
          <w:lang w:val="fr-FR"/>
        </w:rPr>
        <w:t>’</w:t>
      </w:r>
      <w:r w:rsidR="008718EA">
        <w:rPr>
          <w:rFonts w:eastAsia="Times New Roman" w:cs="Arial"/>
          <w:noProof/>
          <w:szCs w:val="17"/>
          <w:lang w:val="fr-FR"/>
        </w:rPr>
        <w:t>est pas pris en charge</w:t>
      </w:r>
      <w:r w:rsidR="005E48A2" w:rsidRPr="00982192">
        <w:rPr>
          <w:rFonts w:eastAsia="Times New Roman" w:cs="Arial"/>
          <w:noProof/>
          <w:szCs w:val="17"/>
          <w:lang w:val="fr-FR"/>
        </w:rPr>
        <w:t>.</w:t>
      </w:r>
    </w:p>
    <w:p w14:paraId="6BE440B8" w14:textId="6DE44199"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7C63CA" w:rsidRPr="00982192">
        <w:rPr>
          <w:rFonts w:eastAsia="Times New Roman" w:cs="Arial"/>
          <w:noProof/>
          <w:szCs w:val="17"/>
          <w:lang w:val="fr-FR"/>
        </w:rPr>
        <w:t>2</w:t>
      </w:r>
      <w:r w:rsidR="00E631FD" w:rsidRPr="00982192">
        <w:rPr>
          <w:rFonts w:eastAsia="Times New Roman" w:cs="Arial"/>
          <w:noProof/>
          <w:szCs w:val="17"/>
          <w:lang w:val="fr-FR"/>
        </w:rPr>
        <w:t>3</w:t>
      </w:r>
      <w:r w:rsidR="005E48A2" w:rsidRPr="00982192">
        <w:rPr>
          <w:rFonts w:eastAsia="Times New Roman" w:cs="Arial"/>
          <w:noProof/>
          <w:szCs w:val="17"/>
          <w:lang w:val="fr-FR"/>
        </w:rPr>
        <w:t>]</w:t>
      </w:r>
      <w:r w:rsidR="00B7595F">
        <w:rPr>
          <w:rFonts w:eastAsia="Times New Roman" w:cs="Arial"/>
          <w:noProof/>
          <w:szCs w:val="17"/>
          <w:lang w:val="fr-FR"/>
        </w:rPr>
        <w:tab/>
      </w:r>
      <w:r w:rsidR="008718EA">
        <w:rPr>
          <w:rFonts w:eastAsia="Times New Roman" w:cs="Arial"/>
          <w:noProof/>
          <w:szCs w:val="17"/>
          <w:lang w:val="fr-FR"/>
        </w:rPr>
        <w:t xml:space="preserve">Une API </w:t>
      </w:r>
      <w:r w:rsidR="008718EA" w:rsidRPr="00982192">
        <w:rPr>
          <w:rFonts w:eastAsia="Times New Roman" w:cs="Arial"/>
          <w:noProof/>
          <w:szCs w:val="17"/>
          <w:lang w:val="fr-FR"/>
        </w:rPr>
        <w:t xml:space="preserve">Web </w:t>
      </w:r>
      <w:r w:rsidR="008718EA">
        <w:rPr>
          <w:rFonts w:eastAsia="Times New Roman" w:cs="Arial"/>
          <w:noProof/>
          <w:szCs w:val="17"/>
          <w:lang w:val="fr-FR"/>
        </w:rPr>
        <w:t>DEVRAIT rejeter les requêtes contenant des en</w:t>
      </w:r>
      <w:r w:rsidR="00BB0A23">
        <w:rPr>
          <w:rFonts w:eastAsia="Times New Roman" w:cs="Arial"/>
          <w:noProof/>
          <w:szCs w:val="17"/>
          <w:lang w:val="fr-FR"/>
        </w:rPr>
        <w:t>-</w:t>
      </w:r>
      <w:r w:rsidR="008718EA">
        <w:rPr>
          <w:rFonts w:eastAsia="Times New Roman" w:cs="Arial"/>
          <w:noProof/>
          <w:szCs w:val="17"/>
          <w:lang w:val="fr-FR"/>
        </w:rPr>
        <w:t xml:space="preserve">têtes de type de contenu imprévus </w:t>
      </w:r>
      <w:del w:id="125" w:author="Author">
        <w:r w:rsidR="008718EA" w:rsidDel="004670D5">
          <w:rPr>
            <w:rFonts w:eastAsia="Times New Roman" w:cs="Arial"/>
            <w:noProof/>
            <w:szCs w:val="17"/>
            <w:lang w:val="fr-FR"/>
          </w:rPr>
          <w:delText xml:space="preserve">ou manquants </w:delText>
        </w:r>
      </w:del>
      <w:r w:rsidR="008718EA">
        <w:rPr>
          <w:rFonts w:eastAsia="Times New Roman" w:cs="Arial"/>
          <w:noProof/>
          <w:szCs w:val="17"/>
          <w:lang w:val="fr-FR"/>
        </w:rPr>
        <w:t>en indiquant le code d</w:t>
      </w:r>
      <w:r w:rsidR="00BB0A23">
        <w:rPr>
          <w:rFonts w:eastAsia="Times New Roman" w:cs="Arial"/>
          <w:noProof/>
          <w:szCs w:val="17"/>
          <w:lang w:val="fr-FR"/>
        </w:rPr>
        <w:t>’</w:t>
      </w:r>
      <w:r w:rsidR="008718EA">
        <w:rPr>
          <w:rFonts w:eastAsia="Times New Roman" w:cs="Arial"/>
          <w:noProof/>
          <w:szCs w:val="17"/>
          <w:lang w:val="fr-FR"/>
        </w:rPr>
        <w:t xml:space="preserve">état </w:t>
      </w:r>
      <w:r w:rsidR="005E48A2" w:rsidRPr="00982192">
        <w:rPr>
          <w:rFonts w:eastAsia="Times New Roman" w:cs="Arial"/>
          <w:noProof/>
          <w:szCs w:val="17"/>
          <w:lang w:val="fr-FR"/>
        </w:rPr>
        <w:t>HTTP “</w:t>
      </w:r>
      <w:r w:rsidR="005E48A2" w:rsidRPr="00982192">
        <w:rPr>
          <w:rFonts w:ascii="Courier New" w:eastAsia="Times New Roman" w:hAnsi="Courier New" w:cs="Courier New"/>
          <w:noProof/>
          <w:szCs w:val="17"/>
          <w:lang w:val="fr-FR"/>
        </w:rPr>
        <w:t>406 Not Acceptable”</w:t>
      </w:r>
      <w:r w:rsidR="005E48A2" w:rsidRPr="00982192">
        <w:rPr>
          <w:rFonts w:eastAsia="Times New Roman" w:cs="Arial"/>
          <w:noProof/>
          <w:szCs w:val="17"/>
          <w:lang w:val="fr-FR"/>
        </w:rPr>
        <w:t xml:space="preserve"> o</w:t>
      </w:r>
      <w:r w:rsidR="008718EA">
        <w:rPr>
          <w:rFonts w:eastAsia="Times New Roman" w:cs="Arial"/>
          <w:noProof/>
          <w:szCs w:val="17"/>
          <w:lang w:val="fr-FR"/>
        </w:rPr>
        <w:t>u</w:t>
      </w:r>
      <w:r w:rsidR="005E48A2" w:rsidRPr="00982192">
        <w:rPr>
          <w:rFonts w:ascii="Courier New" w:eastAsia="Times New Roman" w:hAnsi="Courier New" w:cs="Courier New"/>
          <w:noProof/>
          <w:szCs w:val="17"/>
          <w:lang w:val="fr-FR"/>
        </w:rPr>
        <w:t xml:space="preserve"> “415 Unsupported Media Type”</w:t>
      </w:r>
      <w:r w:rsidR="005E48A2" w:rsidRPr="00982192">
        <w:rPr>
          <w:rFonts w:eastAsia="Times New Roman" w:cs="Arial"/>
          <w:noProof/>
          <w:szCs w:val="17"/>
          <w:lang w:val="fr-FR"/>
        </w:rPr>
        <w:t>.</w:t>
      </w:r>
    </w:p>
    <w:p w14:paraId="2E93D213" w14:textId="2B85100D"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w:t>
      </w:r>
      <w:r w:rsidR="00EE6DA0" w:rsidRPr="00982192">
        <w:rPr>
          <w:rFonts w:eastAsia="Times New Roman" w:cs="Arial"/>
          <w:noProof/>
          <w:szCs w:val="17"/>
          <w:lang w:val="fr-FR"/>
        </w:rPr>
        <w:t>RS</w:t>
      </w:r>
      <w:r w:rsidR="00EE6DA0">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2</w:t>
      </w:r>
      <w:r w:rsidR="00E631FD" w:rsidRPr="00982192">
        <w:rPr>
          <w:rFonts w:eastAsia="Times New Roman" w:cs="Arial"/>
          <w:noProof/>
          <w:szCs w:val="17"/>
          <w:lang w:val="fr-FR"/>
        </w:rPr>
        <w:t>4</w:t>
      </w:r>
      <w:r w:rsidR="005E48A2" w:rsidRPr="00982192">
        <w:rPr>
          <w:rFonts w:eastAsia="Times New Roman" w:cs="Arial"/>
          <w:noProof/>
          <w:szCs w:val="17"/>
          <w:lang w:val="fr-FR"/>
        </w:rPr>
        <w:t>]</w:t>
      </w:r>
      <w:r w:rsidR="00B7595F">
        <w:rPr>
          <w:rFonts w:eastAsia="Times New Roman" w:cs="Arial"/>
          <w:noProof/>
          <w:szCs w:val="17"/>
          <w:lang w:val="fr-FR"/>
        </w:rPr>
        <w:tab/>
      </w:r>
      <w:r w:rsidR="008718EA">
        <w:rPr>
          <w:rFonts w:eastAsia="Times New Roman" w:cs="Arial"/>
          <w:noProof/>
          <w:szCs w:val="17"/>
          <w:lang w:val="fr-FR"/>
        </w:rPr>
        <w:t xml:space="preserve">Les requêtes et les réponses </w:t>
      </w:r>
      <w:r w:rsidR="005E48A2" w:rsidRPr="00982192">
        <w:rPr>
          <w:rFonts w:eastAsia="Times New Roman" w:cs="Arial"/>
          <w:noProof/>
          <w:szCs w:val="17"/>
          <w:lang w:val="fr-FR"/>
        </w:rPr>
        <w:t>(</w:t>
      </w:r>
      <w:r w:rsidR="008718EA">
        <w:rPr>
          <w:rFonts w:eastAsia="Times New Roman" w:cs="Arial"/>
          <w:noProof/>
          <w:szCs w:val="17"/>
          <w:lang w:val="fr-FR"/>
        </w:rPr>
        <w:t>convention de nommage</w:t>
      </w:r>
      <w:r w:rsidR="005E48A2" w:rsidRPr="00982192">
        <w:rPr>
          <w:rFonts w:eastAsia="Times New Roman" w:cs="Arial"/>
          <w:noProof/>
          <w:szCs w:val="17"/>
          <w:lang w:val="fr-FR"/>
        </w:rPr>
        <w:t xml:space="preserve">, </w:t>
      </w:r>
      <w:r w:rsidR="008718EA">
        <w:rPr>
          <w:rFonts w:eastAsia="Times New Roman" w:cs="Arial"/>
          <w:noProof/>
          <w:szCs w:val="17"/>
          <w:lang w:val="fr-FR"/>
        </w:rPr>
        <w:t xml:space="preserve">format du </w:t>
      </w:r>
      <w:r w:rsidR="005E48A2" w:rsidRPr="00982192">
        <w:rPr>
          <w:rFonts w:eastAsia="Times New Roman" w:cs="Arial"/>
          <w:noProof/>
          <w:szCs w:val="17"/>
          <w:lang w:val="fr-FR"/>
        </w:rPr>
        <w:t>message, structure</w:t>
      </w:r>
      <w:r w:rsidR="008718EA">
        <w:rPr>
          <w:rFonts w:eastAsia="Times New Roman" w:cs="Arial"/>
          <w:noProof/>
          <w:szCs w:val="17"/>
          <w:lang w:val="fr-FR"/>
        </w:rPr>
        <w:t xml:space="preserve"> des données et</w:t>
      </w:r>
      <w:r w:rsidR="005E48A2" w:rsidRPr="00982192">
        <w:rPr>
          <w:rFonts w:eastAsia="Times New Roman" w:cs="Arial"/>
          <w:noProof/>
          <w:szCs w:val="17"/>
          <w:lang w:val="fr-FR"/>
        </w:rPr>
        <w:t xml:space="preserve"> </w:t>
      </w:r>
      <w:r w:rsidR="008718EA">
        <w:rPr>
          <w:rFonts w:eastAsia="Times New Roman" w:cs="Arial"/>
          <w:noProof/>
          <w:szCs w:val="17"/>
          <w:lang w:val="fr-FR"/>
        </w:rPr>
        <w:t>dictionnaire de données</w:t>
      </w:r>
      <w:r w:rsidR="005E48A2" w:rsidRPr="00982192">
        <w:rPr>
          <w:rFonts w:eastAsia="Times New Roman" w:cs="Arial"/>
          <w:noProof/>
          <w:szCs w:val="17"/>
          <w:lang w:val="fr-FR"/>
        </w:rPr>
        <w:t xml:space="preserve">) </w:t>
      </w:r>
      <w:r w:rsidR="008718EA">
        <w:rPr>
          <w:rFonts w:eastAsia="Times New Roman" w:cs="Arial"/>
          <w:noProof/>
          <w:szCs w:val="17"/>
          <w:lang w:val="fr-FR"/>
        </w:rPr>
        <w:t>DEVRAIENT se référer à la norme</w:t>
      </w:r>
      <w:r w:rsidR="002D56D3">
        <w:rPr>
          <w:rFonts w:eastAsia="Times New Roman" w:cs="Arial"/>
          <w:noProof/>
          <w:szCs w:val="17"/>
          <w:lang w:val="fr-FR"/>
        </w:rPr>
        <w:t> </w:t>
      </w:r>
      <w:r w:rsidR="008718EA">
        <w:rPr>
          <w:rFonts w:eastAsia="Times New Roman" w:cs="Arial"/>
          <w:noProof/>
          <w:szCs w:val="17"/>
          <w:lang w:val="fr-FR"/>
        </w:rPr>
        <w:t>ST.96 de l</w:t>
      </w:r>
      <w:r w:rsidR="00BB0A23">
        <w:rPr>
          <w:rFonts w:eastAsia="Times New Roman" w:cs="Arial"/>
          <w:noProof/>
          <w:szCs w:val="17"/>
          <w:lang w:val="fr-FR"/>
        </w:rPr>
        <w:t>’</w:t>
      </w:r>
      <w:r w:rsidR="008718EA">
        <w:rPr>
          <w:rFonts w:eastAsia="Times New Roman" w:cs="Arial"/>
          <w:noProof/>
          <w:szCs w:val="17"/>
          <w:lang w:val="fr-FR"/>
        </w:rPr>
        <w:t>OMPI</w:t>
      </w:r>
      <w:r w:rsidR="00EE6DA0">
        <w:rPr>
          <w:rFonts w:eastAsia="Times New Roman" w:cs="Arial"/>
          <w:noProof/>
          <w:szCs w:val="17"/>
          <w:lang w:val="fr-FR"/>
        </w:rPr>
        <w:t xml:space="preserve"> pour le format XML et à la norme</w:t>
      </w:r>
      <w:r w:rsidR="00552257">
        <w:rPr>
          <w:rFonts w:eastAsia="Times New Roman" w:cs="Arial"/>
          <w:noProof/>
          <w:szCs w:val="17"/>
          <w:lang w:val="fr-FR"/>
        </w:rPr>
        <w:t> ST.</w:t>
      </w:r>
      <w:r w:rsidR="00EE6DA0">
        <w:rPr>
          <w:rFonts w:eastAsia="Times New Roman" w:cs="Arial"/>
          <w:noProof/>
          <w:szCs w:val="17"/>
          <w:lang w:val="fr-FR"/>
        </w:rPr>
        <w:t>97 de l’OMPI pour le format JSON</w:t>
      </w:r>
      <w:r w:rsidR="005E48A2" w:rsidRPr="00982192">
        <w:rPr>
          <w:rFonts w:eastAsia="Times New Roman" w:cs="Arial"/>
          <w:noProof/>
          <w:szCs w:val="17"/>
          <w:lang w:val="fr-FR"/>
        </w:rPr>
        <w:t>.</w:t>
      </w:r>
    </w:p>
    <w:p w14:paraId="77EEE6DC" w14:textId="03165C47" w:rsidR="00692E94"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FC5757">
        <w:rPr>
          <w:rFonts w:eastAsia="Times New Roman" w:cs="Arial"/>
          <w:noProof/>
          <w:szCs w:val="17"/>
          <w:lang w:val="fr-FR"/>
        </w:rPr>
        <w:t>J</w:t>
      </w:r>
      <w:r w:rsidR="00BB0A23">
        <w:rPr>
          <w:rFonts w:eastAsia="Times New Roman" w:cs="Arial"/>
          <w:noProof/>
          <w:szCs w:val="17"/>
          <w:lang w:val="fr-FR"/>
        </w:rPr>
        <w:t>-</w:t>
      </w:r>
      <w:r w:rsidR="00A9726C" w:rsidRPr="00982192">
        <w:rPr>
          <w:rFonts w:eastAsia="Times New Roman" w:cs="Arial"/>
          <w:noProof/>
          <w:szCs w:val="17"/>
          <w:lang w:val="fr-FR"/>
        </w:rPr>
        <w:t>2</w:t>
      </w:r>
      <w:r w:rsidR="00E631FD" w:rsidRPr="00982192">
        <w:rPr>
          <w:rFonts w:eastAsia="Times New Roman" w:cs="Arial"/>
          <w:noProof/>
          <w:szCs w:val="17"/>
          <w:lang w:val="fr-FR"/>
        </w:rPr>
        <w:t>5</w:t>
      </w:r>
      <w:r w:rsidRPr="00982192">
        <w:rPr>
          <w:rFonts w:eastAsia="Times New Roman" w:cs="Arial"/>
          <w:noProof/>
          <w:szCs w:val="17"/>
          <w:lang w:val="fr-FR"/>
        </w:rPr>
        <w:t>]</w:t>
      </w:r>
      <w:r w:rsidR="00B7595F">
        <w:rPr>
          <w:rFonts w:eastAsia="Times New Roman" w:cs="Arial"/>
          <w:noProof/>
          <w:szCs w:val="17"/>
          <w:lang w:val="fr-FR"/>
        </w:rPr>
        <w:tab/>
      </w:r>
      <w:r w:rsidR="00D665B4">
        <w:rPr>
          <w:rFonts w:eastAsia="Times New Roman" w:cs="Arial"/>
          <w:noProof/>
          <w:szCs w:val="17"/>
          <w:lang w:val="fr-FR"/>
        </w:rPr>
        <w:t>Les noms de propriété d</w:t>
      </w:r>
      <w:r w:rsidR="00BB0A23">
        <w:rPr>
          <w:rFonts w:eastAsia="Times New Roman" w:cs="Arial"/>
          <w:noProof/>
          <w:szCs w:val="17"/>
          <w:lang w:val="fr-FR"/>
        </w:rPr>
        <w:t>’</w:t>
      </w:r>
      <w:r w:rsidR="00D665B4">
        <w:rPr>
          <w:rFonts w:eastAsia="Times New Roman" w:cs="Arial"/>
          <w:noProof/>
          <w:szCs w:val="17"/>
          <w:lang w:val="fr-FR"/>
        </w:rPr>
        <w:t xml:space="preserve">objets </w:t>
      </w:r>
      <w:r w:rsidR="00724EBF" w:rsidRPr="00982192">
        <w:rPr>
          <w:noProof/>
          <w:lang w:val="fr-FR"/>
        </w:rPr>
        <w:t xml:space="preserve">JSON </w:t>
      </w:r>
      <w:r w:rsidR="00D665B4">
        <w:rPr>
          <w:noProof/>
          <w:lang w:val="fr-FR"/>
        </w:rPr>
        <w:t xml:space="preserve">DEVRAIENT être fournis en </w:t>
      </w:r>
      <w:r w:rsidR="00D665B4" w:rsidRPr="00B61C22">
        <w:rPr>
          <w:rFonts w:eastAsia="Times New Roman" w:cs="Arial"/>
          <w:noProof/>
          <w:szCs w:val="17"/>
          <w:lang w:val="fr-FR"/>
        </w:rPr>
        <w:t>caractèr</w:t>
      </w:r>
      <w:r w:rsidR="00D665B4">
        <w:rPr>
          <w:rFonts w:eastAsia="Times New Roman" w:cs="Arial"/>
          <w:noProof/>
          <w:szCs w:val="17"/>
          <w:lang w:val="fr-FR"/>
        </w:rPr>
        <w:t xml:space="preserve">es bas de casse de type </w:t>
      </w:r>
      <w:r w:rsidR="00992C0C">
        <w:rPr>
          <w:rFonts w:eastAsia="Times New Roman" w:cs="Arial"/>
          <w:noProof/>
          <w:szCs w:val="17"/>
          <w:lang w:val="fr-FR"/>
        </w:rPr>
        <w:t>“c</w:t>
      </w:r>
      <w:r w:rsidR="00D665B4">
        <w:rPr>
          <w:rFonts w:eastAsia="Times New Roman" w:cs="Arial"/>
          <w:noProof/>
          <w:szCs w:val="17"/>
          <w:lang w:val="fr-FR"/>
        </w:rPr>
        <w:t>amel”</w:t>
      </w:r>
      <w:r w:rsidRPr="00982192">
        <w:rPr>
          <w:rFonts w:eastAsia="Times New Roman" w:cs="Arial"/>
          <w:noProof/>
          <w:szCs w:val="17"/>
          <w:lang w:val="fr-FR"/>
        </w:rPr>
        <w:t xml:space="preserve">, </w:t>
      </w:r>
      <w:r w:rsidR="00D665B4">
        <w:rPr>
          <w:rFonts w:eastAsia="Times New Roman" w:cs="Arial"/>
          <w:noProof/>
          <w:szCs w:val="17"/>
          <w:lang w:val="fr-FR"/>
        </w:rPr>
        <w:t xml:space="preserve">par exemple </w:t>
      </w:r>
      <w:r w:rsidRPr="00982192">
        <w:rPr>
          <w:rFonts w:eastAsia="Times New Roman" w:cs="Arial"/>
          <w:noProof/>
          <w:szCs w:val="17"/>
          <w:lang w:val="fr-FR"/>
        </w:rPr>
        <w:t>applicantName</w:t>
      </w:r>
      <w:r w:rsidR="00692E94" w:rsidRPr="00982192">
        <w:rPr>
          <w:rFonts w:eastAsia="Times New Roman" w:cs="Arial"/>
          <w:noProof/>
          <w:szCs w:val="17"/>
          <w:lang w:val="fr-FR"/>
        </w:rPr>
        <w:t>.</w:t>
      </w:r>
    </w:p>
    <w:p w14:paraId="63B8FF1E" w14:textId="3ECF050C" w:rsidR="00992C0C" w:rsidRDefault="00692E94" w:rsidP="00CE01DA">
      <w:pPr>
        <w:spacing w:before="170" w:after="170"/>
        <w:ind w:left="567"/>
        <w:rPr>
          <w:rFonts w:eastAsia="Times New Roman" w:cs="Arial"/>
          <w:noProof/>
          <w:szCs w:val="17"/>
          <w:lang w:val="fr-FR"/>
        </w:rPr>
      </w:pPr>
      <w:r w:rsidRPr="00982192">
        <w:rPr>
          <w:rFonts w:eastAsia="Times New Roman" w:cs="Arial"/>
          <w:noProof/>
          <w:szCs w:val="17"/>
          <w:lang w:val="fr-FR"/>
        </w:rPr>
        <w:t>[RSX</w:t>
      </w:r>
      <w:r w:rsidR="00BB0A23">
        <w:rPr>
          <w:rFonts w:eastAsia="Times New Roman" w:cs="Arial"/>
          <w:noProof/>
          <w:szCs w:val="17"/>
          <w:lang w:val="fr-FR"/>
        </w:rPr>
        <w:t>-</w:t>
      </w:r>
      <w:r w:rsidR="00052261" w:rsidRPr="00982192">
        <w:rPr>
          <w:rFonts w:eastAsia="Times New Roman" w:cs="Arial"/>
          <w:noProof/>
          <w:szCs w:val="17"/>
          <w:lang w:val="fr-FR"/>
        </w:rPr>
        <w:t>2</w:t>
      </w:r>
      <w:r w:rsidR="00E631FD" w:rsidRPr="00982192">
        <w:rPr>
          <w:rFonts w:eastAsia="Times New Roman" w:cs="Arial"/>
          <w:noProof/>
          <w:szCs w:val="17"/>
          <w:lang w:val="fr-FR"/>
        </w:rPr>
        <w:t>6</w:t>
      </w:r>
      <w:r w:rsidRPr="00982192">
        <w:rPr>
          <w:rFonts w:eastAsia="Times New Roman" w:cs="Arial"/>
          <w:noProof/>
          <w:szCs w:val="17"/>
          <w:lang w:val="fr-FR"/>
        </w:rPr>
        <w:t>]</w:t>
      </w:r>
      <w:r w:rsidR="00B7595F">
        <w:rPr>
          <w:rFonts w:eastAsia="Times New Roman" w:cs="Arial"/>
          <w:noProof/>
          <w:szCs w:val="17"/>
          <w:lang w:val="fr-FR"/>
        </w:rPr>
        <w:tab/>
      </w:r>
      <w:r w:rsidR="00D665B4">
        <w:rPr>
          <w:rFonts w:eastAsia="Times New Roman" w:cs="Arial"/>
          <w:noProof/>
          <w:szCs w:val="17"/>
          <w:lang w:val="fr-FR"/>
        </w:rPr>
        <w:t xml:space="preserve">Les noms de composantes </w:t>
      </w:r>
      <w:r w:rsidR="005E48A2" w:rsidRPr="00982192">
        <w:rPr>
          <w:rFonts w:eastAsia="Times New Roman" w:cs="Arial"/>
          <w:noProof/>
          <w:szCs w:val="17"/>
          <w:lang w:val="fr-FR"/>
        </w:rPr>
        <w:t xml:space="preserve">XML </w:t>
      </w:r>
      <w:r w:rsidR="00D665B4">
        <w:rPr>
          <w:rFonts w:eastAsia="Times New Roman" w:cs="Arial"/>
          <w:noProof/>
          <w:szCs w:val="17"/>
          <w:lang w:val="fr-FR"/>
        </w:rPr>
        <w:t>DEVRAIENT être fournis en c</w:t>
      </w:r>
      <w:r w:rsidR="00D665B4" w:rsidRPr="00B61C22">
        <w:rPr>
          <w:rFonts w:eastAsia="Times New Roman" w:cs="Arial"/>
          <w:noProof/>
          <w:szCs w:val="17"/>
          <w:lang w:val="fr-FR"/>
        </w:rPr>
        <w:t xml:space="preserve">aractères haut de casse de type </w:t>
      </w:r>
      <w:r w:rsidR="00992C0C">
        <w:rPr>
          <w:rFonts w:eastAsia="Times New Roman" w:cs="Arial"/>
          <w:noProof/>
          <w:szCs w:val="17"/>
          <w:lang w:val="fr-FR"/>
        </w:rPr>
        <w:t>“</w:t>
      </w:r>
      <w:r w:rsidR="00992C0C" w:rsidRPr="00B61C22">
        <w:rPr>
          <w:rFonts w:eastAsia="Times New Roman" w:cs="Arial"/>
          <w:noProof/>
          <w:szCs w:val="17"/>
          <w:lang w:val="fr-FR"/>
        </w:rPr>
        <w:t>c</w:t>
      </w:r>
      <w:r w:rsidR="00D665B4" w:rsidRPr="00B61C22">
        <w:rPr>
          <w:rFonts w:eastAsia="Times New Roman" w:cs="Arial"/>
          <w:noProof/>
          <w:szCs w:val="17"/>
          <w:lang w:val="fr-FR"/>
        </w:rPr>
        <w:t>amel”</w:t>
      </w:r>
      <w:r w:rsidR="005E48A2" w:rsidRPr="00982192">
        <w:rPr>
          <w:rFonts w:eastAsia="Times New Roman" w:cs="Arial"/>
          <w:noProof/>
          <w:szCs w:val="17"/>
          <w:lang w:val="fr-FR"/>
        </w:rPr>
        <w:t>.</w:t>
      </w:r>
    </w:p>
    <w:p w14:paraId="70827C21" w14:textId="6B982BFC" w:rsidR="00A32201" w:rsidRPr="00982192" w:rsidRDefault="00A32201"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692E94" w:rsidRPr="00982192">
        <w:rPr>
          <w:rFonts w:eastAsia="Times New Roman" w:cs="Arial"/>
          <w:noProof/>
          <w:szCs w:val="17"/>
          <w:lang w:val="fr-FR"/>
        </w:rPr>
        <w:t>G</w:t>
      </w:r>
      <w:r w:rsidR="00BB0A23">
        <w:rPr>
          <w:rFonts w:eastAsia="Times New Roman" w:cs="Arial"/>
          <w:noProof/>
          <w:szCs w:val="17"/>
          <w:lang w:val="fr-FR"/>
        </w:rPr>
        <w:t>-</w:t>
      </w:r>
      <w:r w:rsidR="00052261" w:rsidRPr="00982192">
        <w:rPr>
          <w:rFonts w:eastAsia="Times New Roman" w:cs="Arial"/>
          <w:noProof/>
          <w:szCs w:val="17"/>
          <w:lang w:val="fr-FR"/>
        </w:rPr>
        <w:t>2</w:t>
      </w:r>
      <w:r w:rsidR="00E631FD" w:rsidRPr="00982192">
        <w:rPr>
          <w:rFonts w:eastAsia="Times New Roman" w:cs="Arial"/>
          <w:noProof/>
          <w:szCs w:val="17"/>
          <w:lang w:val="fr-FR"/>
        </w:rPr>
        <w:t>7</w:t>
      </w:r>
      <w:r w:rsidRPr="00982192">
        <w:rPr>
          <w:rFonts w:eastAsia="Times New Roman" w:cs="Arial"/>
          <w:noProof/>
          <w:szCs w:val="17"/>
          <w:lang w:val="fr-FR"/>
        </w:rPr>
        <w:t>]</w:t>
      </w:r>
      <w:r w:rsidR="00B7595F">
        <w:rPr>
          <w:rFonts w:eastAsia="Times New Roman" w:cs="Arial"/>
          <w:noProof/>
          <w:szCs w:val="17"/>
          <w:lang w:val="fr-FR"/>
        </w:rPr>
        <w:tab/>
      </w:r>
      <w:r w:rsidR="00D665B4">
        <w:rPr>
          <w:rFonts w:eastAsia="Times New Roman" w:cs="Arial"/>
          <w:noProof/>
          <w:szCs w:val="17"/>
          <w:lang w:val="fr-FR"/>
        </w:rPr>
        <w:t xml:space="preserve">Une API </w:t>
      </w:r>
      <w:r w:rsidRPr="00982192">
        <w:rPr>
          <w:noProof/>
          <w:lang w:val="fr-FR"/>
        </w:rPr>
        <w:t xml:space="preserve">Web </w:t>
      </w:r>
      <w:r w:rsidR="00D665B4">
        <w:rPr>
          <w:noProof/>
          <w:lang w:val="fr-FR"/>
        </w:rPr>
        <w:t>DOIT prendre en charge au moins</w:t>
      </w:r>
      <w:r w:rsidR="00992C0C">
        <w:rPr>
          <w:noProof/>
          <w:lang w:val="fr-FR"/>
        </w:rPr>
        <w:t xml:space="preserve"> le </w:t>
      </w:r>
      <w:r w:rsidR="00992C0C" w:rsidRPr="00982192">
        <w:rPr>
          <w:noProof/>
          <w:lang w:val="fr-FR"/>
        </w:rPr>
        <w:t>XML</w:t>
      </w:r>
      <w:r w:rsidRPr="00982192">
        <w:rPr>
          <w:noProof/>
          <w:lang w:val="fr-FR"/>
        </w:rPr>
        <w:t xml:space="preserve"> </w:t>
      </w:r>
      <w:r w:rsidR="00D665B4">
        <w:rPr>
          <w:noProof/>
          <w:lang w:val="fr-FR"/>
        </w:rPr>
        <w:t>ou</w:t>
      </w:r>
      <w:r w:rsidR="00992C0C">
        <w:rPr>
          <w:noProof/>
          <w:lang w:val="fr-FR"/>
        </w:rPr>
        <w:t xml:space="preserve"> le </w:t>
      </w:r>
      <w:r w:rsidR="00992C0C" w:rsidRPr="00982192">
        <w:rPr>
          <w:noProof/>
          <w:lang w:val="fr-FR"/>
        </w:rPr>
        <w:t>JSO</w:t>
      </w:r>
      <w:r w:rsidRPr="00982192">
        <w:rPr>
          <w:noProof/>
          <w:lang w:val="fr-FR"/>
        </w:rPr>
        <w:t>N.</w:t>
      </w:r>
    </w:p>
    <w:p w14:paraId="58E0DFD8" w14:textId="76046E98" w:rsidR="005E48A2" w:rsidRPr="00982192" w:rsidRDefault="00D665B4" w:rsidP="00A2376B">
      <w:pPr>
        <w:pStyle w:val="Heading3"/>
        <w:spacing w:before="170"/>
        <w:ind w:left="0"/>
      </w:pPr>
      <w:bookmarkStart w:id="126" w:name="_Toc54363367"/>
      <w:bookmarkStart w:id="127" w:name="_Toc212824884"/>
      <w:r>
        <w:t xml:space="preserve">Méthodes </w:t>
      </w:r>
      <w:r w:rsidR="005E48A2" w:rsidRPr="00982192">
        <w:t>HTTP</w:t>
      </w:r>
      <w:bookmarkEnd w:id="126"/>
      <w:bookmarkEnd w:id="127"/>
    </w:p>
    <w:p w14:paraId="45F84400" w14:textId="3730A88E"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D665B4">
        <w:rPr>
          <w:rFonts w:eastAsia="Times New Roman" w:cs="Arial"/>
          <w:noProof/>
          <w:szCs w:val="17"/>
          <w:lang w:val="fr-FR"/>
        </w:rPr>
        <w:t xml:space="preserve">Les méthodes </w:t>
      </w:r>
      <w:r w:rsidR="005E48A2" w:rsidRPr="00982192">
        <w:rPr>
          <w:rFonts w:eastAsia="Times New Roman" w:cs="Arial"/>
          <w:noProof/>
          <w:szCs w:val="17"/>
          <w:lang w:val="fr-FR"/>
        </w:rPr>
        <w:t xml:space="preserve">HTTP </w:t>
      </w:r>
      <w:del w:id="128" w:author="Author">
        <w:r w:rsidR="005E48A2" w:rsidRPr="00982192" w:rsidDel="004670D5">
          <w:rPr>
            <w:rFonts w:eastAsia="Times New Roman" w:cs="Arial"/>
            <w:noProof/>
            <w:szCs w:val="17"/>
            <w:lang w:val="fr-FR"/>
          </w:rPr>
          <w:delText>(</w:delText>
        </w:r>
        <w:r w:rsidR="00D665B4" w:rsidDel="004670D5">
          <w:rPr>
            <w:rFonts w:eastAsia="Times New Roman" w:cs="Arial"/>
            <w:noProof/>
            <w:szCs w:val="17"/>
            <w:lang w:val="fr-FR"/>
          </w:rPr>
          <w:delText xml:space="preserve">ou verbes </w:delText>
        </w:r>
        <w:r w:rsidR="005E48A2" w:rsidRPr="00982192" w:rsidDel="004670D5">
          <w:rPr>
            <w:rFonts w:eastAsia="Times New Roman" w:cs="Arial"/>
            <w:noProof/>
            <w:szCs w:val="17"/>
            <w:lang w:val="fr-FR"/>
          </w:rPr>
          <w:delText xml:space="preserve">HTTP) </w:delText>
        </w:r>
      </w:del>
      <w:r w:rsidR="008A73E7">
        <w:rPr>
          <w:rFonts w:eastAsia="Times New Roman" w:cs="Arial"/>
          <w:noProof/>
          <w:szCs w:val="17"/>
          <w:lang w:val="fr-FR"/>
        </w:rPr>
        <w:t>sont un type de fonction fourni par un contrat uniforme de traitement d</w:t>
      </w:r>
      <w:r w:rsidR="00BB0A23">
        <w:rPr>
          <w:rFonts w:eastAsia="Times New Roman" w:cs="Arial"/>
          <w:noProof/>
          <w:szCs w:val="17"/>
          <w:lang w:val="fr-FR"/>
        </w:rPr>
        <w:t>’</w:t>
      </w:r>
      <w:r w:rsidR="008A73E7">
        <w:rPr>
          <w:rFonts w:eastAsia="Times New Roman" w:cs="Arial"/>
          <w:noProof/>
          <w:szCs w:val="17"/>
          <w:lang w:val="fr-FR"/>
        </w:rPr>
        <w:t>identificateurs de ressources et de donné</w:t>
      </w:r>
      <w:r w:rsidR="00334310">
        <w:rPr>
          <w:rFonts w:eastAsia="Times New Roman" w:cs="Arial"/>
          <w:noProof/>
          <w:szCs w:val="17"/>
          <w:lang w:val="fr-FR"/>
        </w:rPr>
        <w:t>es.  Ce</w:t>
      </w:r>
      <w:r w:rsidR="008A73E7">
        <w:rPr>
          <w:rFonts w:eastAsia="Times New Roman" w:cs="Arial"/>
          <w:noProof/>
          <w:szCs w:val="17"/>
          <w:lang w:val="fr-FR"/>
        </w:rPr>
        <w:t xml:space="preserve">s méthodes doivent être utilisées </w:t>
      </w:r>
      <w:r w:rsidR="007043BB">
        <w:rPr>
          <w:rFonts w:eastAsia="Times New Roman" w:cs="Arial"/>
          <w:noProof/>
          <w:szCs w:val="17"/>
          <w:lang w:val="fr-FR"/>
        </w:rPr>
        <w:t>comme prévu au départ en respectant la sémantique normalisée exposée dans</w:t>
      </w:r>
      <w:r w:rsidR="00992C0C">
        <w:rPr>
          <w:rFonts w:eastAsia="Times New Roman" w:cs="Arial"/>
          <w:noProof/>
          <w:szCs w:val="17"/>
          <w:lang w:val="fr-FR"/>
        </w:rPr>
        <w:t xml:space="preserve"> les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w:t>
      </w:r>
      <w:del w:id="129" w:author="Author">
        <w:r w:rsidR="005E48A2" w:rsidRPr="00982192" w:rsidDel="004670D5">
          <w:rPr>
            <w:rFonts w:eastAsia="Times New Roman" w:cs="Arial"/>
            <w:noProof/>
            <w:szCs w:val="17"/>
            <w:lang w:val="fr-FR"/>
          </w:rPr>
          <w:delText xml:space="preserve">7231 </w:delText>
        </w:r>
      </w:del>
      <w:ins w:id="130" w:author="Author">
        <w:r w:rsidR="004670D5">
          <w:rPr>
            <w:rFonts w:eastAsia="Times New Roman" w:cs="Arial"/>
            <w:noProof/>
            <w:szCs w:val="17"/>
            <w:lang w:val="fr-FR"/>
          </w:rPr>
          <w:t xml:space="preserve">9110 </w:t>
        </w:r>
      </w:ins>
      <w:r w:rsidR="007043BB">
        <w:rPr>
          <w:rFonts w:eastAsia="Times New Roman" w:cs="Arial"/>
          <w:noProof/>
          <w:szCs w:val="17"/>
          <w:lang w:val="fr-FR"/>
        </w:rPr>
        <w:t xml:space="preserve">et </w:t>
      </w:r>
      <w:r w:rsidR="005E48A2" w:rsidRPr="00982192">
        <w:rPr>
          <w:rFonts w:eastAsia="Times New Roman" w:cs="Arial"/>
          <w:noProof/>
          <w:szCs w:val="17"/>
          <w:lang w:val="fr-FR"/>
        </w:rPr>
        <w:t>5789</w:t>
      </w:r>
      <w:r w:rsidR="007043BB">
        <w:rPr>
          <w:rFonts w:eastAsia="Times New Roman" w:cs="Arial"/>
          <w:noProof/>
          <w:szCs w:val="17"/>
          <w:lang w:val="fr-FR"/>
        </w:rPr>
        <w:t xml:space="preserve"> de l</w:t>
      </w:r>
      <w:r w:rsidR="00BB0A23">
        <w:rPr>
          <w:rFonts w:eastAsia="Times New Roman" w:cs="Arial"/>
          <w:noProof/>
          <w:szCs w:val="17"/>
          <w:lang w:val="fr-FR"/>
        </w:rPr>
        <w:t>’</w:t>
      </w:r>
      <w:r w:rsidR="007043BB">
        <w:rPr>
          <w:rFonts w:eastAsia="Times New Roman" w:cs="Arial"/>
          <w:noProof/>
          <w:szCs w:val="17"/>
          <w:lang w:val="fr-FR"/>
        </w:rPr>
        <w:t>IETF</w:t>
      </w:r>
      <w:r w:rsidR="005E48A2" w:rsidRPr="00982192">
        <w:rPr>
          <w:rFonts w:eastAsia="Times New Roman" w:cs="Arial"/>
          <w:noProof/>
          <w:szCs w:val="17"/>
          <w:lang w:val="fr-FR"/>
        </w:rPr>
        <w:t xml:space="preserve">, </w:t>
      </w:r>
      <w:r w:rsidR="00BB0A23">
        <w:rPr>
          <w:rFonts w:eastAsia="Times New Roman" w:cs="Arial"/>
          <w:noProof/>
          <w:szCs w:val="17"/>
          <w:lang w:val="fr-FR"/>
        </w:rPr>
        <w:t>à savoir :</w:t>
      </w:r>
    </w:p>
    <w:p w14:paraId="2767D80C"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GET</w:t>
      </w:r>
      <w:r w:rsidR="007043BB">
        <w:rPr>
          <w:rFonts w:eastAsia="Times New Roman" w:cs="Arial"/>
          <w:noProof/>
          <w:szCs w:val="17"/>
          <w:lang w:val="fr-FR"/>
        </w:rPr>
        <w:t xml:space="preserve"> – </w:t>
      </w:r>
      <w:r w:rsidRPr="00982192">
        <w:rPr>
          <w:rFonts w:eastAsia="Times New Roman" w:cs="Arial"/>
          <w:noProof/>
          <w:szCs w:val="17"/>
          <w:lang w:val="fr-FR"/>
        </w:rPr>
        <w:t>e</w:t>
      </w:r>
      <w:r w:rsidR="007043BB">
        <w:rPr>
          <w:rFonts w:eastAsia="Times New Roman" w:cs="Arial"/>
          <w:noProof/>
          <w:szCs w:val="17"/>
          <w:lang w:val="fr-FR"/>
        </w:rPr>
        <w:t>xtraire des données</w:t>
      </w:r>
    </w:p>
    <w:p w14:paraId="5B25E913"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HEAD</w:t>
      </w:r>
      <w:r w:rsidRPr="00982192">
        <w:rPr>
          <w:rFonts w:eastAsia="Times New Roman" w:cs="Arial"/>
          <w:noProof/>
          <w:szCs w:val="17"/>
          <w:lang w:val="fr-FR"/>
        </w:rPr>
        <w:t xml:space="preserve"> – </w:t>
      </w:r>
      <w:r w:rsidR="007043BB">
        <w:rPr>
          <w:rFonts w:eastAsia="Times New Roman" w:cs="Arial"/>
          <w:noProof/>
          <w:szCs w:val="17"/>
          <w:lang w:val="fr-FR"/>
        </w:rPr>
        <w:t xml:space="preserve">comme </w:t>
      </w:r>
      <w:r w:rsidR="00875D06" w:rsidRPr="00982192">
        <w:rPr>
          <w:rFonts w:ascii="Courier New" w:eastAsia="Times New Roman" w:hAnsi="Courier New" w:cs="Courier New"/>
          <w:noProof/>
          <w:szCs w:val="17"/>
          <w:lang w:val="fr-FR"/>
        </w:rPr>
        <w:t>GET</w:t>
      </w:r>
      <w:r w:rsidRPr="00982192">
        <w:rPr>
          <w:rFonts w:eastAsia="Times New Roman" w:cs="Arial"/>
          <w:noProof/>
          <w:szCs w:val="17"/>
          <w:lang w:val="fr-FR"/>
        </w:rPr>
        <w:t xml:space="preserve"> </w:t>
      </w:r>
      <w:r w:rsidR="007043BB">
        <w:rPr>
          <w:rFonts w:eastAsia="Times New Roman" w:cs="Arial"/>
          <w:noProof/>
          <w:szCs w:val="17"/>
          <w:lang w:val="fr-FR"/>
        </w:rPr>
        <w:t>mais sans charge utile de réponse</w:t>
      </w:r>
    </w:p>
    <w:p w14:paraId="2A95F43D"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POST</w:t>
      </w:r>
      <w:r w:rsidRPr="00982192">
        <w:rPr>
          <w:rFonts w:eastAsia="Times New Roman" w:cs="Arial"/>
          <w:noProof/>
          <w:szCs w:val="17"/>
          <w:lang w:val="fr-FR"/>
        </w:rPr>
        <w:t xml:space="preserve"> –</w:t>
      </w:r>
      <w:r w:rsidR="00060792">
        <w:rPr>
          <w:rFonts w:eastAsia="Times New Roman" w:cs="Arial"/>
          <w:noProof/>
          <w:szCs w:val="17"/>
          <w:lang w:val="fr-FR"/>
        </w:rPr>
        <w:t xml:space="preserve"> envoyer </w:t>
      </w:r>
      <w:r w:rsidR="007043BB">
        <w:rPr>
          <w:rFonts w:eastAsia="Times New Roman" w:cs="Arial"/>
          <w:noProof/>
          <w:szCs w:val="17"/>
          <w:lang w:val="fr-FR"/>
        </w:rPr>
        <w:t>de nouvelles données</w:t>
      </w:r>
    </w:p>
    <w:p w14:paraId="63AAADAF"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PUT</w:t>
      </w:r>
      <w:r w:rsidRPr="00982192">
        <w:rPr>
          <w:rFonts w:eastAsia="Times New Roman" w:cs="Arial"/>
          <w:noProof/>
          <w:szCs w:val="17"/>
          <w:lang w:val="fr-FR"/>
        </w:rPr>
        <w:t xml:space="preserve"> – </w:t>
      </w:r>
      <w:r w:rsidR="007043BB">
        <w:rPr>
          <w:rFonts w:eastAsia="Times New Roman" w:cs="Arial"/>
          <w:noProof/>
          <w:szCs w:val="17"/>
          <w:lang w:val="fr-FR"/>
        </w:rPr>
        <w:t>mettre à jour</w:t>
      </w:r>
    </w:p>
    <w:p w14:paraId="1C3D0046"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PATCH</w:t>
      </w:r>
      <w:r w:rsidRPr="00982192">
        <w:rPr>
          <w:rFonts w:eastAsia="Times New Roman" w:cs="Arial"/>
          <w:noProof/>
          <w:szCs w:val="17"/>
          <w:lang w:val="fr-FR"/>
        </w:rPr>
        <w:t xml:space="preserve"> – </w:t>
      </w:r>
      <w:r w:rsidR="007043BB">
        <w:rPr>
          <w:rFonts w:eastAsia="Times New Roman" w:cs="Arial"/>
          <w:noProof/>
          <w:szCs w:val="17"/>
          <w:lang w:val="fr-FR"/>
        </w:rPr>
        <w:t>faire une mise à jour partielle</w:t>
      </w:r>
    </w:p>
    <w:p w14:paraId="1D16329D"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DELETE</w:t>
      </w:r>
      <w:r w:rsidRPr="00982192">
        <w:rPr>
          <w:rFonts w:eastAsia="Times New Roman" w:cs="Arial"/>
          <w:noProof/>
          <w:szCs w:val="17"/>
          <w:lang w:val="fr-FR"/>
        </w:rPr>
        <w:t xml:space="preserve"> – </w:t>
      </w:r>
      <w:r w:rsidR="003E5287">
        <w:rPr>
          <w:rFonts w:eastAsia="Times New Roman" w:cs="Arial"/>
          <w:noProof/>
          <w:szCs w:val="17"/>
          <w:lang w:val="fr-FR"/>
        </w:rPr>
        <w:t>supprimer des données</w:t>
      </w:r>
    </w:p>
    <w:p w14:paraId="6136B080"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TRACE</w:t>
      </w:r>
      <w:r w:rsidRPr="00982192">
        <w:rPr>
          <w:rFonts w:eastAsia="Times New Roman" w:cs="Arial"/>
          <w:noProof/>
          <w:szCs w:val="17"/>
          <w:lang w:val="fr-FR"/>
        </w:rPr>
        <w:t xml:space="preserve"> – </w:t>
      </w:r>
      <w:r w:rsidR="003E5287">
        <w:rPr>
          <w:rFonts w:eastAsia="Times New Roman" w:cs="Arial"/>
          <w:noProof/>
          <w:szCs w:val="17"/>
          <w:lang w:val="fr-FR"/>
        </w:rPr>
        <w:t>reprendre</w:t>
      </w:r>
    </w:p>
    <w:p w14:paraId="3B4B6D96" w14:textId="77777777" w:rsidR="00992C0C" w:rsidRDefault="005E48A2" w:rsidP="00CE01DA">
      <w:pPr>
        <w:numPr>
          <w:ilvl w:val="2"/>
          <w:numId w:val="4"/>
        </w:numPr>
        <w:tabs>
          <w:tab w:val="num" w:pos="2127"/>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OPTIONS</w:t>
      </w:r>
      <w:r w:rsidRPr="00982192">
        <w:rPr>
          <w:rFonts w:eastAsia="Times New Roman" w:cs="Arial"/>
          <w:noProof/>
          <w:szCs w:val="17"/>
          <w:lang w:val="fr-FR"/>
        </w:rPr>
        <w:t xml:space="preserve"> – </w:t>
      </w:r>
      <w:r w:rsidR="003E5287">
        <w:rPr>
          <w:rFonts w:eastAsia="Times New Roman" w:cs="Arial"/>
          <w:noProof/>
          <w:szCs w:val="17"/>
          <w:lang w:val="fr-FR"/>
        </w:rPr>
        <w:t>verbes de requête pris en charge par le serveur pour une adresse URL donnée</w:t>
      </w:r>
    </w:p>
    <w:p w14:paraId="4799D639" w14:textId="15C8A73B"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E5287">
        <w:rPr>
          <w:rFonts w:eastAsia="Times New Roman" w:cs="Arial"/>
          <w:noProof/>
          <w:szCs w:val="17"/>
          <w:lang w:val="fr-FR"/>
        </w:rPr>
        <w:t>Le contrat uniforme établit un ensemble de méthodes que les services doivent utiliser et figurant dans un</w:t>
      </w:r>
      <w:r w:rsidR="00B25BC4">
        <w:rPr>
          <w:rFonts w:eastAsia="Times New Roman" w:cs="Arial"/>
          <w:noProof/>
          <w:szCs w:val="17"/>
          <w:lang w:val="fr-FR"/>
        </w:rPr>
        <w:t>e collection</w:t>
      </w:r>
      <w:r w:rsidR="003E5287">
        <w:rPr>
          <w:rFonts w:eastAsia="Times New Roman" w:cs="Arial"/>
          <w:noProof/>
          <w:szCs w:val="17"/>
          <w:lang w:val="fr-FR"/>
        </w:rPr>
        <w:t xml:space="preserve"> ou</w:t>
      </w:r>
      <w:r w:rsidR="003E3D51">
        <w:rPr>
          <w:rFonts w:eastAsia="Times New Roman" w:cs="Arial"/>
          <w:noProof/>
          <w:szCs w:val="17"/>
          <w:lang w:val="fr-FR"/>
        </w:rPr>
        <w:t xml:space="preserve"> un</w:t>
      </w:r>
      <w:r w:rsidR="003E5287">
        <w:rPr>
          <w:rFonts w:eastAsia="Times New Roman" w:cs="Arial"/>
          <w:noProof/>
          <w:szCs w:val="17"/>
          <w:lang w:val="fr-FR"/>
        </w:rPr>
        <w:t xml:space="preserve"> inventaire don</w:t>
      </w:r>
      <w:r w:rsidR="00334310">
        <w:rPr>
          <w:rFonts w:eastAsia="Times New Roman" w:cs="Arial"/>
          <w:noProof/>
          <w:szCs w:val="17"/>
          <w:lang w:val="fr-FR"/>
        </w:rPr>
        <w:t>né.  La</w:t>
      </w:r>
      <w:r w:rsidR="003E5287">
        <w:rPr>
          <w:rFonts w:eastAsia="Times New Roman" w:cs="Arial"/>
          <w:noProof/>
          <w:szCs w:val="17"/>
          <w:lang w:val="fr-FR"/>
        </w:rPr>
        <w:t xml:space="preserve"> tunnellisation des méthodes </w:t>
      </w:r>
      <w:r w:rsidR="005E48A2" w:rsidRPr="00982192">
        <w:rPr>
          <w:rFonts w:eastAsia="Times New Roman" w:cs="Arial"/>
          <w:noProof/>
          <w:szCs w:val="17"/>
          <w:lang w:val="fr-FR"/>
        </w:rPr>
        <w:t xml:space="preserve">HTTP </w:t>
      </w:r>
      <w:r w:rsidR="003E5287">
        <w:rPr>
          <w:rFonts w:eastAsia="Times New Roman" w:cs="Arial"/>
          <w:noProof/>
          <w:szCs w:val="17"/>
          <w:lang w:val="fr-FR"/>
        </w:rPr>
        <w:t>peut être utile lorsque les en</w:t>
      </w:r>
      <w:r w:rsidR="00BB0A23">
        <w:rPr>
          <w:rFonts w:eastAsia="Times New Roman" w:cs="Arial"/>
          <w:noProof/>
          <w:szCs w:val="17"/>
          <w:lang w:val="fr-FR"/>
        </w:rPr>
        <w:t>-</w:t>
      </w:r>
      <w:r w:rsidR="003E5287">
        <w:rPr>
          <w:rFonts w:eastAsia="Times New Roman" w:cs="Arial"/>
          <w:noProof/>
          <w:szCs w:val="17"/>
          <w:lang w:val="fr-FR"/>
        </w:rPr>
        <w:t xml:space="preserve">têtes </w:t>
      </w:r>
      <w:r w:rsidR="005E48A2" w:rsidRPr="00982192">
        <w:rPr>
          <w:rFonts w:eastAsia="Times New Roman" w:cs="Arial"/>
          <w:noProof/>
          <w:szCs w:val="17"/>
          <w:lang w:val="fr-FR"/>
        </w:rPr>
        <w:t xml:space="preserve">HTTP </w:t>
      </w:r>
      <w:r w:rsidR="003E5287">
        <w:rPr>
          <w:rFonts w:eastAsia="Times New Roman" w:cs="Arial"/>
          <w:noProof/>
          <w:szCs w:val="17"/>
          <w:lang w:val="fr-FR"/>
        </w:rPr>
        <w:t>sont rejetés par certains pare</w:t>
      </w:r>
      <w:r w:rsidR="00BB0A23">
        <w:rPr>
          <w:rFonts w:eastAsia="Times New Roman" w:cs="Arial"/>
          <w:noProof/>
          <w:szCs w:val="17"/>
          <w:lang w:val="fr-FR"/>
        </w:rPr>
        <w:t>-</w:t>
      </w:r>
      <w:r w:rsidR="003E5287">
        <w:rPr>
          <w:rFonts w:eastAsia="Times New Roman" w:cs="Arial"/>
          <w:noProof/>
          <w:szCs w:val="17"/>
          <w:lang w:val="fr-FR"/>
        </w:rPr>
        <w:t>feu</w:t>
      </w:r>
      <w:r w:rsidR="005E48A2" w:rsidRPr="00982192">
        <w:rPr>
          <w:rFonts w:eastAsia="Times New Roman" w:cs="Arial"/>
          <w:noProof/>
          <w:szCs w:val="17"/>
          <w:lang w:val="fr-FR"/>
        </w:rPr>
        <w:t>.</w:t>
      </w:r>
    </w:p>
    <w:p w14:paraId="22EC06F5" w14:textId="51171E02" w:rsidR="001464D1" w:rsidRPr="00982192" w:rsidRDefault="001464D1"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E5287">
        <w:rPr>
          <w:rFonts w:eastAsia="Times New Roman" w:cs="Arial"/>
          <w:noProof/>
          <w:szCs w:val="17"/>
          <w:lang w:val="fr-FR"/>
        </w:rPr>
        <w:t xml:space="preserve">Les méthodes </w:t>
      </w:r>
      <w:r w:rsidRPr="00982192">
        <w:rPr>
          <w:rFonts w:eastAsia="Times New Roman" w:cs="Arial"/>
          <w:noProof/>
          <w:szCs w:val="17"/>
          <w:lang w:val="fr-FR"/>
        </w:rPr>
        <w:t xml:space="preserve">HTTP </w:t>
      </w:r>
      <w:r w:rsidR="003E5287">
        <w:rPr>
          <w:rFonts w:eastAsia="Times New Roman" w:cs="Arial"/>
          <w:noProof/>
          <w:szCs w:val="17"/>
          <w:lang w:val="fr-FR"/>
        </w:rPr>
        <w:t>peuvent se conformer au principe de sélection, selon lequel seule la fonctionnalité</w:t>
      </w:r>
      <w:r w:rsidR="00EB3069">
        <w:rPr>
          <w:rFonts w:eastAsia="Times New Roman" w:cs="Arial"/>
          <w:noProof/>
          <w:szCs w:val="17"/>
          <w:lang w:val="fr-FR"/>
        </w:rPr>
        <w:t xml:space="preserve"> exigée par le scénario d</w:t>
      </w:r>
      <w:r w:rsidR="00BB0A23">
        <w:rPr>
          <w:rFonts w:eastAsia="Times New Roman" w:cs="Arial"/>
          <w:noProof/>
          <w:szCs w:val="17"/>
          <w:lang w:val="fr-FR"/>
        </w:rPr>
        <w:t>’</w:t>
      </w:r>
      <w:r w:rsidR="00EB3069">
        <w:rPr>
          <w:rFonts w:eastAsia="Times New Roman" w:cs="Arial"/>
          <w:noProof/>
          <w:szCs w:val="17"/>
          <w:lang w:val="fr-FR"/>
        </w:rPr>
        <w:t>usage cible doit être implément</w:t>
      </w:r>
      <w:r w:rsidR="00334310">
        <w:rPr>
          <w:rFonts w:eastAsia="Times New Roman" w:cs="Arial"/>
          <w:noProof/>
          <w:szCs w:val="17"/>
          <w:lang w:val="fr-FR"/>
        </w:rPr>
        <w:t>ée.  Ce</w:t>
      </w:r>
      <w:r w:rsidR="00EB3069">
        <w:rPr>
          <w:rFonts w:eastAsia="Times New Roman" w:cs="Arial"/>
          <w:noProof/>
          <w:szCs w:val="17"/>
          <w:lang w:val="fr-FR"/>
        </w:rPr>
        <w:t xml:space="preserve">rtains mandataires ne prennent en charge que les méthodes </w:t>
      </w:r>
      <w:r w:rsidR="00042BC4" w:rsidRPr="00982192">
        <w:rPr>
          <w:rFonts w:ascii="Courier New" w:eastAsia="Times New Roman" w:hAnsi="Courier New" w:cs="Courier New"/>
          <w:noProof/>
          <w:szCs w:val="17"/>
          <w:lang w:val="fr-FR"/>
        </w:rPr>
        <w:t>POST</w:t>
      </w:r>
      <w:r w:rsidR="00EB3069">
        <w:rPr>
          <w:rFonts w:eastAsia="Times New Roman" w:cs="Arial"/>
          <w:noProof/>
          <w:szCs w:val="17"/>
          <w:lang w:val="fr-FR"/>
        </w:rPr>
        <w:t xml:space="preserve"> et </w:t>
      </w:r>
      <w:r w:rsidR="00334310" w:rsidRPr="00982192">
        <w:rPr>
          <w:rFonts w:ascii="Courier New" w:eastAsia="Times New Roman" w:hAnsi="Courier New" w:cs="Courier New"/>
          <w:noProof/>
          <w:szCs w:val="17"/>
          <w:lang w:val="fr-FR"/>
        </w:rPr>
        <w:t>GET</w:t>
      </w:r>
      <w:r w:rsidR="00334310" w:rsidRPr="00876BA8">
        <w:rPr>
          <w:rFonts w:eastAsia="Times New Roman" w:cs="Arial"/>
          <w:noProof/>
          <w:szCs w:val="17"/>
          <w:lang w:val="fr-FR"/>
        </w:rPr>
        <w:t xml:space="preserve">.  </w:t>
      </w:r>
      <w:r w:rsidR="00334310">
        <w:rPr>
          <w:rFonts w:eastAsia="Times New Roman" w:cs="Arial"/>
          <w:noProof/>
          <w:szCs w:val="17"/>
          <w:lang w:val="fr-FR"/>
        </w:rPr>
        <w:t>Po</w:t>
      </w:r>
      <w:r w:rsidR="00EB3069">
        <w:rPr>
          <w:rFonts w:eastAsia="Times New Roman" w:cs="Arial"/>
          <w:noProof/>
          <w:szCs w:val="17"/>
          <w:lang w:val="fr-FR"/>
        </w:rPr>
        <w:t xml:space="preserve">ur surmonter ces </w:t>
      </w:r>
      <w:r w:rsidR="00042BC4" w:rsidRPr="00982192">
        <w:rPr>
          <w:rFonts w:eastAsia="Times New Roman" w:cs="Arial"/>
          <w:noProof/>
          <w:szCs w:val="17"/>
          <w:lang w:val="fr-FR"/>
        </w:rPr>
        <w:t xml:space="preserve">limitations, </w:t>
      </w:r>
      <w:r w:rsidR="00EB3069">
        <w:rPr>
          <w:rFonts w:eastAsia="Times New Roman" w:cs="Arial"/>
          <w:noProof/>
          <w:szCs w:val="17"/>
          <w:lang w:val="fr-FR"/>
        </w:rPr>
        <w:t xml:space="preserve">une API </w:t>
      </w:r>
      <w:r w:rsidR="00042BC4" w:rsidRPr="00982192">
        <w:rPr>
          <w:rFonts w:eastAsia="Times New Roman" w:cs="Arial"/>
          <w:noProof/>
          <w:szCs w:val="17"/>
          <w:lang w:val="fr-FR"/>
        </w:rPr>
        <w:t xml:space="preserve">Web </w:t>
      </w:r>
      <w:r w:rsidR="00EB3069">
        <w:rPr>
          <w:rFonts w:eastAsia="Times New Roman" w:cs="Arial"/>
          <w:noProof/>
          <w:szCs w:val="17"/>
          <w:lang w:val="fr-FR"/>
        </w:rPr>
        <w:t xml:space="preserve">peut utiliser une méthode </w:t>
      </w:r>
      <w:r w:rsidR="00042BC4" w:rsidRPr="00982192">
        <w:rPr>
          <w:rFonts w:eastAsia="Times New Roman" w:cs="Arial"/>
          <w:noProof/>
          <w:szCs w:val="17"/>
          <w:lang w:val="fr-FR"/>
        </w:rPr>
        <w:t xml:space="preserve">POST </w:t>
      </w:r>
      <w:r w:rsidR="00EB3069">
        <w:rPr>
          <w:rFonts w:eastAsia="Times New Roman" w:cs="Arial"/>
          <w:noProof/>
          <w:szCs w:val="17"/>
          <w:lang w:val="fr-FR"/>
        </w:rPr>
        <w:t>en ajoutant un en</w:t>
      </w:r>
      <w:r w:rsidR="00BB0A23">
        <w:rPr>
          <w:rFonts w:eastAsia="Times New Roman" w:cs="Arial"/>
          <w:noProof/>
          <w:szCs w:val="17"/>
          <w:lang w:val="fr-FR"/>
        </w:rPr>
        <w:t>-</w:t>
      </w:r>
      <w:r w:rsidR="00EB3069">
        <w:rPr>
          <w:rFonts w:eastAsia="Times New Roman" w:cs="Arial"/>
          <w:noProof/>
          <w:szCs w:val="17"/>
          <w:lang w:val="fr-FR"/>
        </w:rPr>
        <w:t xml:space="preserve">tête </w:t>
      </w:r>
      <w:r w:rsidR="00042BC4" w:rsidRPr="00982192">
        <w:rPr>
          <w:rFonts w:eastAsia="Times New Roman" w:cs="Arial"/>
          <w:noProof/>
          <w:szCs w:val="17"/>
          <w:lang w:val="fr-FR"/>
        </w:rPr>
        <w:t xml:space="preserve">HTTP </w:t>
      </w:r>
      <w:r w:rsidR="00EB3069">
        <w:rPr>
          <w:rFonts w:eastAsia="Times New Roman" w:cs="Arial"/>
          <w:noProof/>
          <w:szCs w:val="17"/>
          <w:lang w:val="fr-FR"/>
        </w:rPr>
        <w:t>personnalisé qui “tunnellise</w:t>
      </w:r>
      <w:r w:rsidR="00042BC4" w:rsidRPr="00982192">
        <w:rPr>
          <w:rFonts w:eastAsia="Times New Roman" w:cs="Arial"/>
          <w:noProof/>
          <w:szCs w:val="17"/>
          <w:lang w:val="fr-FR"/>
        </w:rPr>
        <w:t xml:space="preserve">” </w:t>
      </w:r>
      <w:r w:rsidR="00EB3069">
        <w:rPr>
          <w:rFonts w:eastAsia="Times New Roman" w:cs="Arial"/>
          <w:noProof/>
          <w:szCs w:val="17"/>
          <w:lang w:val="fr-FR"/>
        </w:rPr>
        <w:t xml:space="preserve">la véritable méthode </w:t>
      </w:r>
      <w:r w:rsidR="00042BC4" w:rsidRPr="00982192">
        <w:rPr>
          <w:rFonts w:eastAsia="Times New Roman" w:cs="Arial"/>
          <w:noProof/>
          <w:szCs w:val="17"/>
          <w:lang w:val="fr-FR"/>
        </w:rPr>
        <w:t>HTTP.</w:t>
      </w:r>
    </w:p>
    <w:p w14:paraId="53D3A3DE" w14:textId="04B1C37F" w:rsidR="005E48A2" w:rsidRPr="00982192" w:rsidRDefault="00A9726C"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2</w:t>
      </w:r>
      <w:r w:rsidR="00E631FD" w:rsidRPr="00982192">
        <w:rPr>
          <w:rFonts w:eastAsia="Times New Roman" w:cs="Arial"/>
          <w:noProof/>
          <w:szCs w:val="17"/>
          <w:lang w:val="fr-FR"/>
        </w:rPr>
        <w:t>8</w:t>
      </w:r>
      <w:r w:rsidR="005E48A2" w:rsidRPr="00982192">
        <w:rPr>
          <w:rFonts w:eastAsia="Times New Roman" w:cs="Arial"/>
          <w:noProof/>
          <w:szCs w:val="17"/>
          <w:lang w:val="fr-FR"/>
        </w:rPr>
        <w:t>]</w:t>
      </w:r>
      <w:r w:rsidR="004670D5">
        <w:rPr>
          <w:rFonts w:eastAsia="Times New Roman" w:cs="Arial"/>
          <w:noProof/>
          <w:szCs w:val="17"/>
          <w:lang w:val="fr-FR"/>
        </w:rPr>
        <w:tab/>
      </w:r>
      <w:r w:rsidR="004608CD">
        <w:rPr>
          <w:rFonts w:eastAsia="Times New Roman" w:cs="Arial"/>
          <w:noProof/>
          <w:szCs w:val="17"/>
          <w:lang w:val="fr-FR"/>
        </w:rPr>
        <w:t xml:space="preserve">Les méthodes </w:t>
      </w:r>
      <w:r w:rsidR="005E48A2" w:rsidRPr="00982192">
        <w:rPr>
          <w:rFonts w:eastAsia="Times New Roman" w:cs="Arial"/>
          <w:noProof/>
          <w:szCs w:val="17"/>
          <w:lang w:val="fr-FR"/>
        </w:rPr>
        <w:t xml:space="preserve">HTTP </w:t>
      </w:r>
      <w:r w:rsidR="004608CD">
        <w:rPr>
          <w:rFonts w:eastAsia="Times New Roman" w:cs="Arial"/>
          <w:noProof/>
          <w:szCs w:val="17"/>
          <w:lang w:val="fr-FR"/>
        </w:rPr>
        <w:t xml:space="preserve">DOIVENT se limiter aux méthodes </w:t>
      </w:r>
      <w:r w:rsidR="005E48A2" w:rsidRPr="00982192">
        <w:rPr>
          <w:rFonts w:eastAsia="Times New Roman" w:cs="Arial"/>
          <w:noProof/>
          <w:szCs w:val="17"/>
          <w:lang w:val="fr-FR"/>
        </w:rPr>
        <w:t xml:space="preserve">HTTP </w:t>
      </w:r>
      <w:r w:rsidR="00EA0142">
        <w:rPr>
          <w:rFonts w:eastAsia="Times New Roman" w:cs="Arial"/>
          <w:noProof/>
          <w:szCs w:val="17"/>
          <w:lang w:val="fr-FR"/>
        </w:rPr>
        <w:t xml:space="preserve">normalisées </w:t>
      </w:r>
      <w:r w:rsidR="005E48A2" w:rsidRPr="00982192">
        <w:rPr>
          <w:rFonts w:ascii="Courier New" w:eastAsia="Times New Roman" w:hAnsi="Courier New" w:cs="Courier New"/>
          <w:noProof/>
          <w:szCs w:val="17"/>
          <w:lang w:val="fr-FR"/>
        </w:rPr>
        <w:t>POST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GET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PUT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DELETE</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OPTIONS</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PATCH</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TRACE</w:t>
      </w:r>
      <w:r w:rsidR="004608CD">
        <w:rPr>
          <w:rFonts w:eastAsia="Times New Roman" w:cs="Arial"/>
          <w:noProof/>
          <w:szCs w:val="17"/>
          <w:lang w:val="fr-FR"/>
        </w:rPr>
        <w:t xml:space="preserve"> 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HEAD</w:t>
      </w:r>
      <w:r w:rsidR="000B4EDC" w:rsidRPr="00982192">
        <w:rPr>
          <w:rFonts w:ascii="Courier New" w:eastAsia="Times New Roman" w:hAnsi="Courier New" w:cs="Courier New"/>
          <w:noProof/>
          <w:szCs w:val="17"/>
          <w:lang w:val="fr-FR"/>
        </w:rPr>
        <w:t>,</w:t>
      </w:r>
      <w:r w:rsidR="005E48A2" w:rsidRPr="00982192">
        <w:rPr>
          <w:rFonts w:eastAsia="Times New Roman" w:cs="Arial"/>
          <w:noProof/>
          <w:szCs w:val="17"/>
          <w:lang w:val="fr-FR"/>
        </w:rPr>
        <w:t xml:space="preserve"> </w:t>
      </w:r>
      <w:r w:rsidR="004608CD">
        <w:rPr>
          <w:rFonts w:eastAsia="Times New Roman" w:cs="Arial"/>
          <w:noProof/>
          <w:szCs w:val="17"/>
          <w:lang w:val="fr-FR"/>
        </w:rPr>
        <w:t>spécifiées dans</w:t>
      </w:r>
      <w:r w:rsidR="00992C0C">
        <w:rPr>
          <w:rFonts w:eastAsia="Times New Roman" w:cs="Arial"/>
          <w:noProof/>
          <w:szCs w:val="17"/>
          <w:lang w:val="fr-FR"/>
        </w:rPr>
        <w:t xml:space="preserve"> les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w:t>
      </w:r>
      <w:del w:id="131" w:author="Author">
        <w:r w:rsidR="005E48A2" w:rsidRPr="00982192" w:rsidDel="004670D5">
          <w:rPr>
            <w:rFonts w:eastAsia="Times New Roman" w:cs="Arial"/>
            <w:noProof/>
            <w:szCs w:val="17"/>
            <w:lang w:val="fr-FR"/>
          </w:rPr>
          <w:delText xml:space="preserve">7231 </w:delText>
        </w:r>
      </w:del>
      <w:ins w:id="132" w:author="Author">
        <w:r w:rsidR="004670D5">
          <w:rPr>
            <w:rFonts w:eastAsia="Times New Roman" w:cs="Arial"/>
            <w:noProof/>
            <w:szCs w:val="17"/>
            <w:lang w:val="fr-FR"/>
          </w:rPr>
          <w:t xml:space="preserve">9110 </w:t>
        </w:r>
      </w:ins>
      <w:r w:rsidR="004608CD">
        <w:rPr>
          <w:rFonts w:eastAsia="Times New Roman" w:cs="Arial"/>
          <w:noProof/>
          <w:szCs w:val="17"/>
          <w:lang w:val="fr-FR"/>
        </w:rPr>
        <w:t>et</w:t>
      </w:r>
      <w:r w:rsidR="005E48A2" w:rsidRPr="00982192">
        <w:rPr>
          <w:rFonts w:eastAsia="Times New Roman" w:cs="Arial"/>
          <w:noProof/>
          <w:szCs w:val="17"/>
          <w:lang w:val="fr-FR"/>
        </w:rPr>
        <w:t xml:space="preserve"> 5789</w:t>
      </w:r>
      <w:r w:rsidR="004608CD">
        <w:rPr>
          <w:rFonts w:eastAsia="Times New Roman" w:cs="Arial"/>
          <w:noProof/>
          <w:szCs w:val="17"/>
          <w:lang w:val="fr-FR"/>
        </w:rPr>
        <w:t xml:space="preserve"> de l</w:t>
      </w:r>
      <w:r w:rsidR="00BB0A23">
        <w:rPr>
          <w:rFonts w:eastAsia="Times New Roman" w:cs="Arial"/>
          <w:noProof/>
          <w:szCs w:val="17"/>
          <w:lang w:val="fr-FR"/>
        </w:rPr>
        <w:t>’</w:t>
      </w:r>
      <w:r w:rsidR="004608CD">
        <w:rPr>
          <w:rFonts w:eastAsia="Times New Roman" w:cs="Arial"/>
          <w:noProof/>
          <w:szCs w:val="17"/>
          <w:lang w:val="fr-FR"/>
        </w:rPr>
        <w:t>IETF</w:t>
      </w:r>
      <w:r w:rsidR="005E48A2" w:rsidRPr="00982192">
        <w:rPr>
          <w:rFonts w:eastAsia="Times New Roman" w:cs="Arial"/>
          <w:noProof/>
          <w:szCs w:val="17"/>
          <w:lang w:val="fr-FR"/>
        </w:rPr>
        <w:t>.</w:t>
      </w:r>
    </w:p>
    <w:p w14:paraId="794264B2" w14:textId="3A037C21"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E631FD" w:rsidRPr="00982192">
        <w:rPr>
          <w:rFonts w:eastAsia="Times New Roman" w:cs="Arial"/>
          <w:noProof/>
          <w:szCs w:val="17"/>
          <w:lang w:val="fr-FR"/>
        </w:rPr>
        <w:t>29</w:t>
      </w:r>
      <w:r w:rsidR="005E48A2" w:rsidRPr="00982192">
        <w:rPr>
          <w:rFonts w:eastAsia="Times New Roman" w:cs="Arial"/>
          <w:noProof/>
          <w:szCs w:val="17"/>
          <w:lang w:val="fr-FR"/>
        </w:rPr>
        <w:t>]</w:t>
      </w:r>
      <w:r w:rsidR="004670D5">
        <w:rPr>
          <w:rFonts w:eastAsia="Times New Roman" w:cs="Arial"/>
          <w:noProof/>
          <w:szCs w:val="17"/>
          <w:lang w:val="fr-FR"/>
        </w:rPr>
        <w:tab/>
      </w:r>
      <w:r w:rsidR="004608CD">
        <w:rPr>
          <w:rFonts w:eastAsia="Times New Roman" w:cs="Arial"/>
          <w:noProof/>
          <w:szCs w:val="17"/>
          <w:lang w:val="fr-FR"/>
        </w:rPr>
        <w:t xml:space="preserve">Les méthodes </w:t>
      </w:r>
      <w:r w:rsidR="005E48A2" w:rsidRPr="00982192">
        <w:rPr>
          <w:rFonts w:eastAsia="Times New Roman" w:cs="Arial"/>
          <w:noProof/>
          <w:szCs w:val="17"/>
          <w:lang w:val="fr-FR"/>
        </w:rPr>
        <w:t xml:space="preserve">HTTP </w:t>
      </w:r>
      <w:r w:rsidR="004608CD">
        <w:rPr>
          <w:rFonts w:eastAsia="Times New Roman" w:cs="Arial"/>
          <w:noProof/>
          <w:szCs w:val="17"/>
          <w:lang w:val="fr-FR"/>
        </w:rPr>
        <w:t>PEUVENT se confo</w:t>
      </w:r>
      <w:r w:rsidR="00821443">
        <w:rPr>
          <w:rFonts w:eastAsia="Times New Roman" w:cs="Arial"/>
          <w:noProof/>
          <w:szCs w:val="17"/>
          <w:lang w:val="fr-FR"/>
        </w:rPr>
        <w:t>r</w:t>
      </w:r>
      <w:r w:rsidR="004608CD">
        <w:rPr>
          <w:rFonts w:eastAsia="Times New Roman" w:cs="Arial"/>
          <w:noProof/>
          <w:szCs w:val="17"/>
          <w:lang w:val="fr-FR"/>
        </w:rPr>
        <w:t>mer au principe de sélection, selon lequel seule la fonctionnalité exigée par le scénario d</w:t>
      </w:r>
      <w:r w:rsidR="00BB0A23">
        <w:rPr>
          <w:rFonts w:eastAsia="Times New Roman" w:cs="Arial"/>
          <w:noProof/>
          <w:szCs w:val="17"/>
          <w:lang w:val="fr-FR"/>
        </w:rPr>
        <w:t>’</w:t>
      </w:r>
      <w:r w:rsidR="004608CD">
        <w:rPr>
          <w:rFonts w:eastAsia="Times New Roman" w:cs="Arial"/>
          <w:noProof/>
          <w:szCs w:val="17"/>
          <w:lang w:val="fr-FR"/>
        </w:rPr>
        <w:t>usage cible doit être implémentée</w:t>
      </w:r>
      <w:r w:rsidR="005E48A2" w:rsidRPr="00982192">
        <w:rPr>
          <w:rFonts w:eastAsia="Times New Roman" w:cs="Arial"/>
          <w:noProof/>
          <w:szCs w:val="17"/>
          <w:lang w:val="fr-FR"/>
        </w:rPr>
        <w:t>.</w:t>
      </w:r>
    </w:p>
    <w:p w14:paraId="031DF3D5" w14:textId="5E294600" w:rsidR="005E48A2" w:rsidRPr="00982192" w:rsidRDefault="00A9726C" w:rsidP="00CE01DA">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052261" w:rsidRPr="00982192">
        <w:rPr>
          <w:rFonts w:eastAsia="Times New Roman" w:cs="Arial"/>
          <w:noProof/>
          <w:szCs w:val="17"/>
          <w:lang w:val="fr-FR"/>
        </w:rPr>
        <w:t>3</w:t>
      </w:r>
      <w:r w:rsidR="00E631FD" w:rsidRPr="00982192">
        <w:rPr>
          <w:rFonts w:eastAsia="Times New Roman" w:cs="Arial"/>
          <w:noProof/>
          <w:szCs w:val="17"/>
          <w:lang w:val="fr-FR"/>
        </w:rPr>
        <w:t>0</w:t>
      </w:r>
      <w:r w:rsidR="005E48A2" w:rsidRPr="00982192">
        <w:rPr>
          <w:rFonts w:eastAsia="Times New Roman" w:cs="Arial"/>
          <w:noProof/>
          <w:szCs w:val="17"/>
          <w:lang w:val="fr-FR"/>
        </w:rPr>
        <w:t>]</w:t>
      </w:r>
      <w:r w:rsidR="004670D5">
        <w:rPr>
          <w:rFonts w:eastAsia="Times New Roman" w:cs="Arial"/>
          <w:noProof/>
          <w:szCs w:val="17"/>
          <w:lang w:val="fr-FR"/>
        </w:rPr>
        <w:tab/>
      </w:r>
      <w:r w:rsidR="004608CD">
        <w:rPr>
          <w:rFonts w:eastAsia="Times New Roman" w:cs="Arial"/>
          <w:noProof/>
          <w:szCs w:val="17"/>
          <w:lang w:val="fr-FR"/>
        </w:rPr>
        <w:t xml:space="preserve">Certains mandataires ne prennent en charge que les méthodes </w:t>
      </w:r>
      <w:r w:rsidR="005E48A2" w:rsidRPr="00982192" w:rsidDel="001464D1">
        <w:rPr>
          <w:rFonts w:ascii="Courier New" w:eastAsia="Times New Roman" w:hAnsi="Courier New" w:cs="Courier New"/>
          <w:noProof/>
          <w:szCs w:val="17"/>
          <w:lang w:val="fr-FR"/>
        </w:rPr>
        <w:t>POST</w:t>
      </w:r>
      <w:r w:rsidR="004608CD">
        <w:rPr>
          <w:rFonts w:eastAsia="Times New Roman" w:cs="Arial"/>
          <w:noProof/>
          <w:szCs w:val="17"/>
          <w:lang w:val="fr-FR"/>
        </w:rPr>
        <w:t xml:space="preserve"> et</w:t>
      </w:r>
      <w:r w:rsidR="005E48A2" w:rsidRPr="00982192" w:rsidDel="001464D1">
        <w:rPr>
          <w:rFonts w:eastAsia="Times New Roman" w:cs="Arial"/>
          <w:noProof/>
          <w:szCs w:val="17"/>
          <w:lang w:val="fr-FR"/>
        </w:rPr>
        <w:t xml:space="preserve"> </w:t>
      </w:r>
      <w:r w:rsidR="00334310" w:rsidRPr="00982192" w:rsidDel="001464D1">
        <w:rPr>
          <w:rFonts w:ascii="Courier New" w:eastAsia="Times New Roman" w:hAnsi="Courier New" w:cs="Courier New"/>
          <w:noProof/>
          <w:szCs w:val="17"/>
          <w:lang w:val="fr-FR"/>
        </w:rPr>
        <w:t>GET</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Po</w:t>
      </w:r>
      <w:r w:rsidR="004608CD">
        <w:rPr>
          <w:rFonts w:eastAsia="Times New Roman" w:cs="Arial"/>
          <w:noProof/>
          <w:szCs w:val="17"/>
          <w:lang w:val="fr-FR"/>
        </w:rPr>
        <w:t xml:space="preserve">ur surmonter ces </w:t>
      </w:r>
      <w:r w:rsidR="004608CD" w:rsidRPr="00982192">
        <w:rPr>
          <w:rFonts w:eastAsia="Times New Roman" w:cs="Arial"/>
          <w:noProof/>
          <w:szCs w:val="17"/>
          <w:lang w:val="fr-FR"/>
        </w:rPr>
        <w:t>limitations</w:t>
      </w:r>
      <w:r w:rsidR="005E48A2" w:rsidRPr="00982192" w:rsidDel="001464D1">
        <w:rPr>
          <w:rFonts w:eastAsia="Times New Roman" w:cs="Arial"/>
          <w:noProof/>
          <w:szCs w:val="17"/>
          <w:lang w:val="fr-FR"/>
        </w:rPr>
        <w:t>,</w:t>
      </w:r>
      <w:r w:rsidR="006A5AA4" w:rsidRPr="00982192" w:rsidDel="001464D1">
        <w:rPr>
          <w:rFonts w:eastAsia="Times New Roman" w:cs="Arial"/>
          <w:noProof/>
          <w:szCs w:val="17"/>
          <w:lang w:val="fr-FR"/>
        </w:rPr>
        <w:t xml:space="preserve"> </w:t>
      </w:r>
      <w:r w:rsidR="004608CD">
        <w:rPr>
          <w:rFonts w:eastAsia="Times New Roman" w:cs="Arial"/>
          <w:noProof/>
          <w:szCs w:val="17"/>
          <w:lang w:val="fr-FR"/>
        </w:rPr>
        <w:t xml:space="preserve">une API </w:t>
      </w:r>
      <w:r w:rsidR="004608CD" w:rsidRPr="00982192">
        <w:rPr>
          <w:rFonts w:eastAsia="Times New Roman" w:cs="Arial"/>
          <w:noProof/>
          <w:szCs w:val="17"/>
          <w:lang w:val="fr-FR"/>
        </w:rPr>
        <w:t xml:space="preserve">Web </w:t>
      </w:r>
      <w:r w:rsidR="004608CD">
        <w:rPr>
          <w:rFonts w:eastAsia="Times New Roman" w:cs="Arial"/>
          <w:noProof/>
          <w:szCs w:val="17"/>
          <w:lang w:val="fr-FR"/>
        </w:rPr>
        <w:t xml:space="preserve">PEUT utiliser une méthode </w:t>
      </w:r>
      <w:r w:rsidR="005E48A2" w:rsidRPr="00982192" w:rsidDel="001464D1">
        <w:rPr>
          <w:rFonts w:ascii="Courier New" w:eastAsia="Times New Roman" w:hAnsi="Courier New" w:cs="Courier New"/>
          <w:noProof/>
          <w:szCs w:val="17"/>
          <w:lang w:val="fr-FR"/>
        </w:rPr>
        <w:t>POST</w:t>
      </w:r>
      <w:r w:rsidR="005E48A2" w:rsidRPr="00982192" w:rsidDel="001464D1">
        <w:rPr>
          <w:rFonts w:eastAsia="Times New Roman" w:cs="Arial"/>
          <w:noProof/>
          <w:szCs w:val="17"/>
          <w:lang w:val="fr-FR"/>
        </w:rPr>
        <w:t xml:space="preserve"> </w:t>
      </w:r>
      <w:r w:rsidR="004608CD">
        <w:rPr>
          <w:rFonts w:eastAsia="Times New Roman" w:cs="Arial"/>
          <w:noProof/>
          <w:szCs w:val="17"/>
          <w:lang w:val="fr-FR"/>
        </w:rPr>
        <w:t>en ajoutant un en</w:t>
      </w:r>
      <w:r w:rsidR="00BB0A23">
        <w:rPr>
          <w:rFonts w:eastAsia="Times New Roman" w:cs="Arial"/>
          <w:noProof/>
          <w:szCs w:val="17"/>
          <w:lang w:val="fr-FR"/>
        </w:rPr>
        <w:t>-</w:t>
      </w:r>
      <w:r w:rsidR="004608CD">
        <w:rPr>
          <w:rFonts w:eastAsia="Times New Roman" w:cs="Arial"/>
          <w:noProof/>
          <w:szCs w:val="17"/>
          <w:lang w:val="fr-FR"/>
        </w:rPr>
        <w:t xml:space="preserve">tête </w:t>
      </w:r>
      <w:r w:rsidR="004608CD" w:rsidRPr="00982192">
        <w:rPr>
          <w:rFonts w:eastAsia="Times New Roman" w:cs="Arial"/>
          <w:noProof/>
          <w:szCs w:val="17"/>
          <w:lang w:val="fr-FR"/>
        </w:rPr>
        <w:t xml:space="preserve">HTTP </w:t>
      </w:r>
      <w:r w:rsidR="004608CD">
        <w:rPr>
          <w:rFonts w:eastAsia="Times New Roman" w:cs="Arial"/>
          <w:noProof/>
          <w:szCs w:val="17"/>
          <w:lang w:val="fr-FR"/>
        </w:rPr>
        <w:t>personnalisé qui “tunnellise</w:t>
      </w:r>
      <w:r w:rsidR="004608CD" w:rsidRPr="00982192">
        <w:rPr>
          <w:rFonts w:eastAsia="Times New Roman" w:cs="Arial"/>
          <w:noProof/>
          <w:szCs w:val="17"/>
          <w:lang w:val="fr-FR"/>
        </w:rPr>
        <w:t xml:space="preserve">” </w:t>
      </w:r>
      <w:r w:rsidR="004608CD">
        <w:rPr>
          <w:rFonts w:eastAsia="Times New Roman" w:cs="Arial"/>
          <w:noProof/>
          <w:szCs w:val="17"/>
          <w:lang w:val="fr-FR"/>
        </w:rPr>
        <w:t xml:space="preserve">la véritable méthode </w:t>
      </w:r>
      <w:r w:rsidR="004608CD" w:rsidRPr="00982192">
        <w:rPr>
          <w:rFonts w:eastAsia="Times New Roman" w:cs="Arial"/>
          <w:noProof/>
          <w:szCs w:val="17"/>
          <w:lang w:val="fr-FR"/>
        </w:rPr>
        <w:t>HTTP</w:t>
      </w:r>
      <w:r w:rsidR="005E48A2" w:rsidRPr="00982192" w:rsidDel="001464D1">
        <w:rPr>
          <w:rFonts w:eastAsia="Times New Roman" w:cs="Arial"/>
          <w:noProof/>
          <w:szCs w:val="17"/>
          <w:lang w:val="fr-FR"/>
        </w:rPr>
        <w:t>.</w:t>
      </w:r>
      <w:r w:rsidR="002D56D3">
        <w:rPr>
          <w:rFonts w:eastAsia="Times New Roman" w:cs="Arial"/>
          <w:noProof/>
          <w:szCs w:val="17"/>
          <w:lang w:val="fr-FR"/>
        </w:rPr>
        <w:t xml:space="preserve">  </w:t>
      </w:r>
      <w:r w:rsidR="004608CD">
        <w:rPr>
          <w:rFonts w:eastAsia="Times New Roman" w:cs="Arial"/>
          <w:noProof/>
          <w:szCs w:val="17"/>
          <w:lang w:val="fr-FR"/>
        </w:rPr>
        <w:t>L</w:t>
      </w:r>
      <w:r w:rsidR="00BB0A23">
        <w:rPr>
          <w:rFonts w:eastAsia="Times New Roman" w:cs="Arial"/>
          <w:noProof/>
          <w:szCs w:val="17"/>
          <w:lang w:val="fr-FR"/>
        </w:rPr>
        <w:t>’</w:t>
      </w:r>
      <w:r w:rsidR="004608CD">
        <w:rPr>
          <w:rFonts w:eastAsia="Times New Roman" w:cs="Arial"/>
          <w:noProof/>
          <w:szCs w:val="17"/>
          <w:lang w:val="fr-FR"/>
        </w:rPr>
        <w:t>en</w:t>
      </w:r>
      <w:r w:rsidR="00BB0A23">
        <w:rPr>
          <w:rFonts w:eastAsia="Times New Roman" w:cs="Arial"/>
          <w:noProof/>
          <w:szCs w:val="17"/>
          <w:lang w:val="fr-FR"/>
        </w:rPr>
        <w:t>-</w:t>
      </w:r>
      <w:r w:rsidR="004608CD">
        <w:rPr>
          <w:rFonts w:eastAsia="Times New Roman" w:cs="Arial"/>
          <w:noProof/>
          <w:szCs w:val="17"/>
          <w:lang w:val="fr-FR"/>
        </w:rPr>
        <w:t xml:space="preserve">tête </w:t>
      </w:r>
      <w:r w:rsidR="004608CD" w:rsidRPr="00982192">
        <w:rPr>
          <w:rFonts w:eastAsia="Times New Roman" w:cs="Arial"/>
          <w:noProof/>
          <w:szCs w:val="17"/>
          <w:lang w:val="fr-FR"/>
        </w:rPr>
        <w:t xml:space="preserve">HTTP </w:t>
      </w:r>
      <w:r w:rsidR="004608CD">
        <w:rPr>
          <w:rFonts w:eastAsia="Times New Roman" w:cs="Arial"/>
          <w:noProof/>
          <w:szCs w:val="17"/>
          <w:lang w:val="fr-FR"/>
        </w:rPr>
        <w:t xml:space="preserve">personnalisé </w:t>
      </w:r>
      <w:r w:rsidR="0028423C" w:rsidRPr="00982192">
        <w:rPr>
          <w:rFonts w:ascii="Courier New" w:eastAsia="Times New Roman" w:hAnsi="Courier New" w:cs="Courier New"/>
          <w:noProof/>
          <w:szCs w:val="17"/>
          <w:lang w:val="fr-FR"/>
        </w:rPr>
        <w:t>X</w:t>
      </w:r>
      <w:r w:rsidR="00BB0A23">
        <w:rPr>
          <w:rFonts w:ascii="Courier New" w:eastAsia="Times New Roman" w:hAnsi="Courier New" w:cs="Courier New"/>
          <w:noProof/>
          <w:szCs w:val="17"/>
          <w:lang w:val="fr-FR"/>
        </w:rPr>
        <w:t>-</w:t>
      </w:r>
      <w:r w:rsidR="0028423C" w:rsidRPr="00982192">
        <w:rPr>
          <w:rFonts w:ascii="Courier New" w:eastAsia="Times New Roman" w:hAnsi="Courier New" w:cs="Courier New"/>
          <w:noProof/>
          <w:szCs w:val="17"/>
          <w:lang w:val="fr-FR"/>
        </w:rPr>
        <w:t>HTTP</w:t>
      </w:r>
      <w:r w:rsidR="00BB0A23">
        <w:rPr>
          <w:rFonts w:ascii="Courier New" w:eastAsia="Times New Roman" w:hAnsi="Courier New" w:cs="Courier New"/>
          <w:noProof/>
          <w:szCs w:val="17"/>
          <w:lang w:val="fr-FR"/>
        </w:rPr>
        <w:t>-</w:t>
      </w:r>
      <w:r w:rsidR="0028423C" w:rsidRPr="00982192">
        <w:rPr>
          <w:rFonts w:ascii="Courier New" w:eastAsia="Times New Roman" w:hAnsi="Courier New" w:cs="Courier New"/>
          <w:noProof/>
          <w:szCs w:val="17"/>
          <w:lang w:val="fr-FR"/>
        </w:rPr>
        <w:t>Method</w:t>
      </w:r>
      <w:r w:rsidR="004608CD">
        <w:rPr>
          <w:rFonts w:eastAsia="Times New Roman" w:cs="Arial"/>
          <w:noProof/>
          <w:szCs w:val="17"/>
          <w:lang w:val="fr-FR"/>
        </w:rPr>
        <w:t xml:space="preserve"> DEVRAIT être utilisé</w:t>
      </w:r>
      <w:r w:rsidR="0028423C" w:rsidRPr="00982192">
        <w:rPr>
          <w:rFonts w:eastAsia="Times New Roman" w:cs="Arial"/>
          <w:noProof/>
          <w:szCs w:val="17"/>
          <w:lang w:val="fr-FR"/>
        </w:rPr>
        <w:t>.</w:t>
      </w:r>
    </w:p>
    <w:p w14:paraId="2F1FECE6" w14:textId="7282DDC9" w:rsidR="00193DD4" w:rsidRPr="00982192" w:rsidRDefault="00A9726C" w:rsidP="00CE01DA">
      <w:pPr>
        <w:spacing w:before="170" w:after="170"/>
        <w:ind w:left="567"/>
        <w:rPr>
          <w:rFonts w:eastAsia="Times New Roman" w:cs="Arial"/>
          <w:noProof/>
          <w:szCs w:val="17"/>
          <w:lang w:val="fr-FR"/>
        </w:rPr>
      </w:pPr>
      <w:r w:rsidRPr="00047A51">
        <w:rPr>
          <w:rFonts w:eastAsia="Times New Roman" w:cs="Arial"/>
          <w:noProof/>
          <w:szCs w:val="17"/>
          <w:lang w:val="fr-FR"/>
        </w:rPr>
        <w:t>[RS</w:t>
      </w:r>
      <w:r w:rsidR="004014C2" w:rsidRPr="00047A51">
        <w:rPr>
          <w:rFonts w:eastAsia="Times New Roman" w:cs="Arial"/>
          <w:noProof/>
          <w:szCs w:val="17"/>
          <w:lang w:val="fr-FR"/>
        </w:rPr>
        <w:t>G</w:t>
      </w:r>
      <w:r w:rsidR="00BB0A23" w:rsidRPr="00047A51">
        <w:rPr>
          <w:rFonts w:eastAsia="Times New Roman" w:cs="Arial"/>
          <w:noProof/>
          <w:szCs w:val="17"/>
          <w:lang w:val="fr-FR"/>
        </w:rPr>
        <w:t>-</w:t>
      </w:r>
      <w:r w:rsidR="00052261" w:rsidRPr="00047A51">
        <w:rPr>
          <w:rFonts w:eastAsia="Times New Roman" w:cs="Arial"/>
          <w:noProof/>
          <w:szCs w:val="17"/>
          <w:lang w:val="fr-FR"/>
        </w:rPr>
        <w:t>3</w:t>
      </w:r>
      <w:r w:rsidR="00E631FD" w:rsidRPr="00047A51">
        <w:rPr>
          <w:rFonts w:eastAsia="Times New Roman" w:cs="Arial"/>
          <w:noProof/>
          <w:szCs w:val="17"/>
          <w:lang w:val="fr-FR"/>
        </w:rPr>
        <w:t>1</w:t>
      </w:r>
      <w:r w:rsidR="005E48A2" w:rsidRPr="00047A51">
        <w:rPr>
          <w:rFonts w:eastAsia="Times New Roman" w:cs="Arial"/>
          <w:noProof/>
          <w:szCs w:val="17"/>
          <w:lang w:val="fr-FR"/>
        </w:rPr>
        <w:t>]</w:t>
      </w:r>
      <w:r w:rsidR="004670D5" w:rsidRPr="00047A51">
        <w:rPr>
          <w:rFonts w:eastAsia="Times New Roman" w:cs="Arial"/>
          <w:noProof/>
          <w:szCs w:val="17"/>
          <w:lang w:val="fr-FR"/>
        </w:rPr>
        <w:tab/>
      </w:r>
      <w:r w:rsidR="004608CD" w:rsidRPr="00047A51">
        <w:rPr>
          <w:rFonts w:eastAsia="Times New Roman" w:cs="Arial"/>
          <w:noProof/>
          <w:szCs w:val="17"/>
          <w:lang w:val="fr-FR"/>
        </w:rPr>
        <w:t xml:space="preserve">Si une méthode </w:t>
      </w:r>
      <w:r w:rsidR="005E48A2" w:rsidRPr="00047A51">
        <w:rPr>
          <w:rFonts w:eastAsia="Times New Roman" w:cs="Arial"/>
          <w:noProof/>
          <w:szCs w:val="17"/>
          <w:lang w:val="fr-FR"/>
        </w:rPr>
        <w:t xml:space="preserve">HTTP </w:t>
      </w:r>
      <w:r w:rsidR="004608CD" w:rsidRPr="00047A51">
        <w:rPr>
          <w:rFonts w:eastAsia="Times New Roman" w:cs="Arial"/>
          <w:noProof/>
          <w:szCs w:val="17"/>
          <w:lang w:val="fr-FR"/>
        </w:rPr>
        <w:t>n</w:t>
      </w:r>
      <w:r w:rsidR="00BB0A23" w:rsidRPr="00047A51">
        <w:rPr>
          <w:rFonts w:eastAsia="Times New Roman" w:cs="Arial"/>
          <w:noProof/>
          <w:szCs w:val="17"/>
          <w:lang w:val="fr-FR"/>
        </w:rPr>
        <w:t>’</w:t>
      </w:r>
      <w:r w:rsidR="004608CD" w:rsidRPr="00047A51">
        <w:rPr>
          <w:rFonts w:eastAsia="Times New Roman" w:cs="Arial"/>
          <w:noProof/>
          <w:szCs w:val="17"/>
          <w:lang w:val="fr-FR"/>
        </w:rPr>
        <w:t>est pas prise en charge</w:t>
      </w:r>
      <w:ins w:id="133" w:author="Author">
        <w:r w:rsidR="004670D5" w:rsidRPr="00047A51">
          <w:rPr>
            <w:rFonts w:eastAsia="Times New Roman" w:cs="Arial"/>
            <w:noProof/>
            <w:szCs w:val="17"/>
            <w:lang w:val="fr-FR"/>
          </w:rPr>
          <w:t xml:space="preserve"> par la ressource cible</w:t>
        </w:r>
      </w:ins>
      <w:r w:rsidR="005E48A2" w:rsidRPr="00047A51">
        <w:rPr>
          <w:rFonts w:eastAsia="Times New Roman" w:cs="Arial"/>
          <w:noProof/>
          <w:szCs w:val="17"/>
          <w:lang w:val="fr-FR"/>
        </w:rPr>
        <w:t xml:space="preserve">, </w:t>
      </w:r>
      <w:r w:rsidR="004608CD" w:rsidRPr="00047A51">
        <w:rPr>
          <w:rFonts w:eastAsia="Times New Roman" w:cs="Arial"/>
          <w:noProof/>
          <w:szCs w:val="17"/>
          <w:lang w:val="fr-FR"/>
        </w:rPr>
        <w:t>le code d</w:t>
      </w:r>
      <w:r w:rsidR="00BB0A23" w:rsidRPr="00047A51">
        <w:rPr>
          <w:rFonts w:eastAsia="Times New Roman" w:cs="Arial"/>
          <w:noProof/>
          <w:szCs w:val="17"/>
          <w:lang w:val="fr-FR"/>
        </w:rPr>
        <w:t>’</w:t>
      </w:r>
      <w:r w:rsidR="004608CD" w:rsidRPr="00047A51">
        <w:rPr>
          <w:rFonts w:eastAsia="Times New Roman" w:cs="Arial"/>
          <w:noProof/>
          <w:szCs w:val="17"/>
          <w:lang w:val="fr-FR"/>
        </w:rPr>
        <w:t xml:space="preserve">état </w:t>
      </w:r>
      <w:r w:rsidR="005E48A2" w:rsidRPr="00047A51">
        <w:rPr>
          <w:rFonts w:eastAsia="Times New Roman" w:cs="Arial"/>
          <w:noProof/>
          <w:szCs w:val="17"/>
          <w:lang w:val="fr-FR"/>
        </w:rPr>
        <w:t>HTTP “</w:t>
      </w:r>
      <w:r w:rsidR="005E48A2" w:rsidRPr="00047A51">
        <w:rPr>
          <w:rFonts w:ascii="Courier New" w:eastAsia="Times New Roman" w:hAnsi="Courier New" w:cs="Courier New"/>
          <w:noProof/>
          <w:szCs w:val="17"/>
          <w:lang w:val="fr-FR"/>
        </w:rPr>
        <w:t>405 Method Not Allowed”</w:t>
      </w:r>
      <w:r w:rsidR="005E48A2" w:rsidRPr="00047A51">
        <w:rPr>
          <w:rFonts w:eastAsia="Times New Roman" w:cs="Arial"/>
          <w:noProof/>
          <w:szCs w:val="17"/>
          <w:lang w:val="fr-FR"/>
        </w:rPr>
        <w:t xml:space="preserve"> </w:t>
      </w:r>
      <w:r w:rsidR="004608CD" w:rsidRPr="00047A51">
        <w:rPr>
          <w:rFonts w:eastAsia="Times New Roman" w:cs="Arial"/>
          <w:noProof/>
          <w:szCs w:val="17"/>
          <w:lang w:val="fr-FR"/>
        </w:rPr>
        <w:t xml:space="preserve">DEVRAIT être </w:t>
      </w:r>
      <w:r w:rsidR="001E4948" w:rsidRPr="00047A51">
        <w:rPr>
          <w:rFonts w:eastAsia="Times New Roman" w:cs="Arial"/>
          <w:noProof/>
          <w:szCs w:val="17"/>
          <w:lang w:val="fr-FR"/>
        </w:rPr>
        <w:t>renvoyé</w:t>
      </w:r>
      <w:r w:rsidR="005E48A2" w:rsidRPr="00047A51">
        <w:rPr>
          <w:rFonts w:eastAsia="Times New Roman" w:cs="Arial"/>
          <w:noProof/>
          <w:szCs w:val="17"/>
          <w:lang w:val="fr-FR"/>
        </w:rPr>
        <w:t>.</w:t>
      </w:r>
    </w:p>
    <w:p w14:paraId="1130416F" w14:textId="6AE16C7A"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4608CD">
        <w:rPr>
          <w:rFonts w:eastAsia="Times New Roman" w:cs="Arial"/>
          <w:noProof/>
          <w:szCs w:val="17"/>
          <w:lang w:val="fr-FR"/>
        </w:rPr>
        <w:t>Dans certains cas d</w:t>
      </w:r>
      <w:r w:rsidR="00BB0A23">
        <w:rPr>
          <w:rFonts w:eastAsia="Times New Roman" w:cs="Arial"/>
          <w:noProof/>
          <w:szCs w:val="17"/>
          <w:lang w:val="fr-FR"/>
        </w:rPr>
        <w:t>’</w:t>
      </w:r>
      <w:r w:rsidR="004608CD">
        <w:rPr>
          <w:rFonts w:eastAsia="Times New Roman" w:cs="Arial"/>
          <w:noProof/>
          <w:szCs w:val="17"/>
          <w:lang w:val="fr-FR"/>
        </w:rPr>
        <w:t xml:space="preserve">utilisation, des opérations </w:t>
      </w:r>
      <w:r w:rsidR="005E48A2" w:rsidRPr="00982192">
        <w:rPr>
          <w:rFonts w:eastAsia="Times New Roman" w:cs="Arial"/>
          <w:noProof/>
          <w:szCs w:val="17"/>
          <w:lang w:val="fr-FR"/>
        </w:rPr>
        <w:t>multiple</w:t>
      </w:r>
      <w:r w:rsidR="004608CD">
        <w:rPr>
          <w:rFonts w:eastAsia="Times New Roman" w:cs="Arial"/>
          <w:noProof/>
          <w:szCs w:val="17"/>
          <w:lang w:val="fr-FR"/>
        </w:rPr>
        <w:t>s</w:t>
      </w:r>
      <w:r w:rsidR="005E48A2" w:rsidRPr="00982192">
        <w:rPr>
          <w:rFonts w:eastAsia="Times New Roman" w:cs="Arial"/>
          <w:noProof/>
          <w:szCs w:val="17"/>
          <w:lang w:val="fr-FR"/>
        </w:rPr>
        <w:t xml:space="preserve"> </w:t>
      </w:r>
      <w:r w:rsidR="004608CD">
        <w:rPr>
          <w:rFonts w:eastAsia="Times New Roman" w:cs="Arial"/>
          <w:noProof/>
          <w:szCs w:val="17"/>
          <w:lang w:val="fr-FR"/>
        </w:rPr>
        <w:t>devraient être prises en charge simultanément</w:t>
      </w:r>
      <w:r w:rsidR="005E48A2" w:rsidRPr="00982192">
        <w:rPr>
          <w:rFonts w:eastAsia="Times New Roman" w:cs="Arial"/>
          <w:noProof/>
          <w:szCs w:val="17"/>
          <w:lang w:val="fr-FR"/>
        </w:rPr>
        <w:t>.</w:t>
      </w:r>
    </w:p>
    <w:p w14:paraId="25D2AD8D" w14:textId="03E14904"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052261" w:rsidRPr="00982192">
        <w:rPr>
          <w:rFonts w:eastAsia="Times New Roman" w:cs="Arial"/>
          <w:noProof/>
          <w:szCs w:val="17"/>
          <w:lang w:val="fr-FR"/>
        </w:rPr>
        <w:t>3</w:t>
      </w:r>
      <w:r w:rsidR="00E631FD" w:rsidRPr="00982192">
        <w:rPr>
          <w:rFonts w:eastAsia="Times New Roman" w:cs="Arial"/>
          <w:noProof/>
          <w:szCs w:val="17"/>
          <w:lang w:val="fr-FR"/>
        </w:rPr>
        <w:t>2</w:t>
      </w:r>
      <w:r w:rsidR="005E48A2" w:rsidRPr="00982192">
        <w:rPr>
          <w:rFonts w:eastAsia="Times New Roman" w:cs="Arial"/>
          <w:noProof/>
          <w:szCs w:val="17"/>
          <w:lang w:val="fr-FR"/>
        </w:rPr>
        <w:t>]</w:t>
      </w:r>
      <w:r w:rsidR="004670D5">
        <w:rPr>
          <w:rFonts w:eastAsia="Times New Roman" w:cs="Arial"/>
          <w:noProof/>
          <w:szCs w:val="17"/>
          <w:lang w:val="fr-FR"/>
        </w:rPr>
        <w:tab/>
      </w:r>
      <w:r w:rsidR="003B773A">
        <w:rPr>
          <w:rFonts w:eastAsia="Times New Roman" w:cs="Arial"/>
          <w:noProof/>
          <w:szCs w:val="17"/>
          <w:lang w:val="fr-FR"/>
        </w:rPr>
        <w:t xml:space="preserve">Une </w:t>
      </w:r>
      <w:r w:rsidR="005E48A2" w:rsidRPr="00982192">
        <w:rPr>
          <w:rFonts w:eastAsia="Times New Roman" w:cs="Arial"/>
          <w:noProof/>
          <w:szCs w:val="17"/>
          <w:lang w:val="fr-FR"/>
        </w:rPr>
        <w:t xml:space="preserve">API </w:t>
      </w:r>
      <w:r w:rsidR="003B773A">
        <w:rPr>
          <w:rFonts w:eastAsia="Times New Roman" w:cs="Arial"/>
          <w:noProof/>
          <w:szCs w:val="17"/>
          <w:lang w:val="fr-FR"/>
        </w:rPr>
        <w:t>Web DEVRAIT prendre en charge des opérations par lots (ou opérations en vrac</w:t>
      </w:r>
      <w:r w:rsidR="005E48A2" w:rsidRPr="00982192">
        <w:rPr>
          <w:rFonts w:eastAsia="Times New Roman" w:cs="Arial"/>
          <w:noProof/>
          <w:szCs w:val="17"/>
          <w:lang w:val="fr-FR"/>
        </w:rPr>
        <w:t xml:space="preserve">) </w:t>
      </w:r>
      <w:r w:rsidR="003B773A">
        <w:rPr>
          <w:rFonts w:eastAsia="Times New Roman" w:cs="Arial"/>
          <w:noProof/>
          <w:szCs w:val="17"/>
          <w:lang w:val="fr-FR"/>
        </w:rPr>
        <w:t>au lieu de requêtes individuelles multiples afin de</w:t>
      </w:r>
      <w:r w:rsidR="00A718ED">
        <w:rPr>
          <w:rFonts w:eastAsia="Times New Roman" w:cs="Arial"/>
          <w:noProof/>
          <w:szCs w:val="17"/>
          <w:lang w:val="fr-FR"/>
        </w:rPr>
        <w:t xml:space="preserve"> réduire le temps d</w:t>
      </w:r>
      <w:r w:rsidR="00BB0A23">
        <w:rPr>
          <w:rFonts w:eastAsia="Times New Roman" w:cs="Arial"/>
          <w:noProof/>
          <w:szCs w:val="17"/>
          <w:lang w:val="fr-FR"/>
        </w:rPr>
        <w:t>’</w:t>
      </w:r>
      <w:r w:rsidR="00A718ED">
        <w:rPr>
          <w:rFonts w:eastAsia="Times New Roman" w:cs="Arial"/>
          <w:noProof/>
          <w:szCs w:val="17"/>
          <w:lang w:val="fr-FR"/>
        </w:rPr>
        <w:t>atten</w:t>
      </w:r>
      <w:r w:rsidR="00334310">
        <w:rPr>
          <w:rFonts w:eastAsia="Times New Roman" w:cs="Arial"/>
          <w:noProof/>
          <w:szCs w:val="17"/>
          <w:lang w:val="fr-FR"/>
        </w:rPr>
        <w:t>te.  La</w:t>
      </w:r>
      <w:r w:rsidR="00A718ED">
        <w:rPr>
          <w:rFonts w:eastAsia="Times New Roman" w:cs="Arial"/>
          <w:noProof/>
          <w:szCs w:val="17"/>
          <w:lang w:val="fr-FR"/>
        </w:rPr>
        <w:t xml:space="preserve"> même sémantique devrait être utilisée pour les méthodes </w:t>
      </w:r>
      <w:r w:rsidR="005E48A2" w:rsidRPr="00982192">
        <w:rPr>
          <w:rFonts w:eastAsia="Times New Roman" w:cs="Arial"/>
          <w:noProof/>
          <w:szCs w:val="17"/>
          <w:lang w:val="fr-FR"/>
        </w:rPr>
        <w:t xml:space="preserve">HTTP </w:t>
      </w:r>
      <w:r w:rsidR="00A718ED">
        <w:rPr>
          <w:rFonts w:eastAsia="Times New Roman" w:cs="Arial"/>
          <w:noProof/>
          <w:szCs w:val="17"/>
          <w:lang w:val="fr-FR"/>
        </w:rPr>
        <w:t>et les codes d</w:t>
      </w:r>
      <w:r w:rsidR="00BB0A23">
        <w:rPr>
          <w:rFonts w:eastAsia="Times New Roman" w:cs="Arial"/>
          <w:noProof/>
          <w:szCs w:val="17"/>
          <w:lang w:val="fr-FR"/>
        </w:rPr>
        <w:t>’</w:t>
      </w:r>
      <w:r w:rsidR="00A718ED">
        <w:rPr>
          <w:rFonts w:eastAsia="Times New Roman" w:cs="Arial"/>
          <w:noProof/>
          <w:szCs w:val="17"/>
          <w:lang w:val="fr-FR"/>
        </w:rPr>
        <w:t xml:space="preserve">état </w:t>
      </w:r>
      <w:r w:rsidR="005E48A2" w:rsidRPr="00982192">
        <w:rPr>
          <w:rFonts w:eastAsia="Times New Roman" w:cs="Arial"/>
          <w:noProof/>
          <w:szCs w:val="17"/>
          <w:lang w:val="fr-FR"/>
        </w:rPr>
        <w:t>H</w:t>
      </w:r>
      <w:r w:rsidR="00334310" w:rsidRPr="00982192">
        <w:rPr>
          <w:rFonts w:eastAsia="Times New Roman" w:cs="Arial"/>
          <w:noProof/>
          <w:szCs w:val="17"/>
          <w:lang w:val="fr-FR"/>
        </w:rPr>
        <w:t>TTP</w:t>
      </w:r>
      <w:r w:rsidR="00334310">
        <w:rPr>
          <w:rFonts w:eastAsia="Times New Roman" w:cs="Arial"/>
          <w:noProof/>
          <w:szCs w:val="17"/>
          <w:lang w:val="fr-FR"/>
        </w:rPr>
        <w:t>.  La</w:t>
      </w:r>
      <w:r w:rsidR="00A718ED">
        <w:rPr>
          <w:rFonts w:eastAsia="Times New Roman" w:cs="Arial"/>
          <w:noProof/>
          <w:szCs w:val="17"/>
          <w:lang w:val="fr-FR"/>
        </w:rPr>
        <w:t xml:space="preserve"> charge utile des réponses DEVRAIT contenir des informations sur toutes les opérations par lo</w:t>
      </w:r>
      <w:r w:rsidR="00334310">
        <w:rPr>
          <w:rFonts w:eastAsia="Times New Roman" w:cs="Arial"/>
          <w:noProof/>
          <w:szCs w:val="17"/>
          <w:lang w:val="fr-FR"/>
        </w:rPr>
        <w:t>ts.  Si</w:t>
      </w:r>
      <w:r w:rsidR="00A718ED">
        <w:rPr>
          <w:rFonts w:eastAsia="Times New Roman" w:cs="Arial"/>
          <w:noProof/>
          <w:szCs w:val="17"/>
          <w:lang w:val="fr-FR"/>
        </w:rPr>
        <w:t xml:space="preserve"> de </w:t>
      </w:r>
      <w:r w:rsidR="005E48A2" w:rsidRPr="00982192">
        <w:rPr>
          <w:rFonts w:eastAsia="Times New Roman" w:cs="Arial"/>
          <w:noProof/>
          <w:szCs w:val="17"/>
          <w:lang w:val="fr-FR"/>
        </w:rPr>
        <w:t>multiple</w:t>
      </w:r>
      <w:r w:rsidR="00A718ED">
        <w:rPr>
          <w:rFonts w:eastAsia="Times New Roman" w:cs="Arial"/>
          <w:noProof/>
          <w:szCs w:val="17"/>
          <w:lang w:val="fr-FR"/>
        </w:rPr>
        <w:t>s</w:t>
      </w:r>
      <w:r w:rsidR="005E48A2" w:rsidRPr="00982192">
        <w:rPr>
          <w:rFonts w:eastAsia="Times New Roman" w:cs="Arial"/>
          <w:noProof/>
          <w:szCs w:val="17"/>
          <w:lang w:val="fr-FR"/>
        </w:rPr>
        <w:t xml:space="preserve"> err</w:t>
      </w:r>
      <w:r w:rsidR="00A718ED">
        <w:rPr>
          <w:rFonts w:eastAsia="Times New Roman" w:cs="Arial"/>
          <w:noProof/>
          <w:szCs w:val="17"/>
          <w:lang w:val="fr-FR"/>
        </w:rPr>
        <w:t>eu</w:t>
      </w:r>
      <w:r w:rsidR="005E48A2" w:rsidRPr="00982192">
        <w:rPr>
          <w:rFonts w:eastAsia="Times New Roman" w:cs="Arial"/>
          <w:noProof/>
          <w:szCs w:val="17"/>
          <w:lang w:val="fr-FR"/>
        </w:rPr>
        <w:t xml:space="preserve">rs </w:t>
      </w:r>
      <w:r w:rsidR="00A718ED">
        <w:rPr>
          <w:rFonts w:eastAsia="Times New Roman" w:cs="Arial"/>
          <w:noProof/>
          <w:szCs w:val="17"/>
          <w:lang w:val="fr-FR"/>
        </w:rPr>
        <w:t xml:space="preserve">se produisent, la charge utile des erreurs DEVRAIT contenir des informations sur toutes les erreurs survenues </w:t>
      </w:r>
      <w:r w:rsidR="005E48A2" w:rsidRPr="00982192">
        <w:rPr>
          <w:rFonts w:eastAsia="Times New Roman" w:cs="Arial"/>
          <w:noProof/>
          <w:szCs w:val="17"/>
          <w:lang w:val="fr-FR"/>
        </w:rPr>
        <w:t>(</w:t>
      </w:r>
      <w:r w:rsidR="00A718ED">
        <w:rPr>
          <w:rFonts w:eastAsia="Times New Roman" w:cs="Arial"/>
          <w:noProof/>
          <w:szCs w:val="17"/>
          <w:lang w:val="fr-FR"/>
        </w:rPr>
        <w:t xml:space="preserve">dans </w:t>
      </w:r>
      <w:r w:rsidR="004D25F3">
        <w:rPr>
          <w:rFonts w:eastAsia="Times New Roman" w:cs="Arial"/>
          <w:noProof/>
          <w:szCs w:val="17"/>
          <w:lang w:val="fr-FR"/>
        </w:rPr>
        <w:t>l</w:t>
      </w:r>
      <w:r w:rsidR="00BB0A23">
        <w:rPr>
          <w:rFonts w:eastAsia="Times New Roman" w:cs="Arial"/>
          <w:noProof/>
          <w:szCs w:val="17"/>
          <w:lang w:val="fr-FR"/>
        </w:rPr>
        <w:t>’</w:t>
      </w:r>
      <w:r w:rsidR="004D25F3">
        <w:rPr>
          <w:rFonts w:eastAsia="Times New Roman" w:cs="Arial"/>
          <w:noProof/>
          <w:szCs w:val="17"/>
          <w:lang w:val="fr-FR"/>
        </w:rPr>
        <w:t>attribut de l</w:t>
      </w:r>
      <w:r w:rsidR="00BB0A23">
        <w:rPr>
          <w:rFonts w:eastAsia="Times New Roman" w:cs="Arial"/>
          <w:noProof/>
          <w:szCs w:val="17"/>
          <w:lang w:val="fr-FR"/>
        </w:rPr>
        <w:t>’</w:t>
      </w:r>
      <w:r w:rsidR="004D25F3">
        <w:rPr>
          <w:rFonts w:eastAsia="Times New Roman" w:cs="Arial"/>
          <w:noProof/>
          <w:szCs w:val="17"/>
          <w:lang w:val="fr-FR"/>
        </w:rPr>
        <w:t xml:space="preserve">élément </w:t>
      </w:r>
      <w:r w:rsidR="005E48A2" w:rsidRPr="00982192">
        <w:rPr>
          <w:rFonts w:eastAsia="Times New Roman" w:cs="Arial"/>
          <w:noProof/>
          <w:szCs w:val="17"/>
          <w:lang w:val="fr-FR"/>
        </w:rPr>
        <w:t>d</w:t>
      </w:r>
      <w:r w:rsidR="004D25F3">
        <w:rPr>
          <w:rFonts w:eastAsia="Times New Roman" w:cs="Arial"/>
          <w:noProof/>
          <w:szCs w:val="17"/>
          <w:lang w:val="fr-FR"/>
        </w:rPr>
        <w:t>é</w:t>
      </w:r>
      <w:r w:rsidR="005E48A2" w:rsidRPr="00982192">
        <w:rPr>
          <w:rFonts w:eastAsia="Times New Roman" w:cs="Arial"/>
          <w:noProof/>
          <w:szCs w:val="17"/>
          <w:lang w:val="fr-FR"/>
        </w:rPr>
        <w:t>tai</w:t>
      </w:r>
      <w:r w:rsidR="00334310" w:rsidRPr="00982192">
        <w:rPr>
          <w:rFonts w:eastAsia="Times New Roman" w:cs="Arial"/>
          <w:noProof/>
          <w:szCs w:val="17"/>
          <w:lang w:val="fr-FR"/>
        </w:rPr>
        <w:t>ls)</w:t>
      </w:r>
      <w:r w:rsidR="00334310">
        <w:rPr>
          <w:rFonts w:eastAsia="Times New Roman" w:cs="Arial"/>
          <w:noProof/>
          <w:szCs w:val="17"/>
          <w:lang w:val="fr-FR"/>
        </w:rPr>
        <w:t>.  To</w:t>
      </w:r>
      <w:r w:rsidR="004D25F3">
        <w:rPr>
          <w:rFonts w:eastAsia="Times New Roman" w:cs="Arial"/>
          <w:noProof/>
          <w:szCs w:val="17"/>
          <w:lang w:val="fr-FR"/>
        </w:rPr>
        <w:t xml:space="preserve">utes les opérations en vrac DEVRAIENT être </w:t>
      </w:r>
      <w:r w:rsidR="005E48A2" w:rsidRPr="00982192">
        <w:rPr>
          <w:rFonts w:eastAsia="Times New Roman" w:cs="Arial"/>
          <w:noProof/>
          <w:szCs w:val="17"/>
          <w:lang w:val="fr-FR"/>
        </w:rPr>
        <w:t>ex</w:t>
      </w:r>
      <w:r w:rsidR="004D25F3">
        <w:rPr>
          <w:rFonts w:eastAsia="Times New Roman" w:cs="Arial"/>
          <w:noProof/>
          <w:szCs w:val="17"/>
          <w:lang w:val="fr-FR"/>
        </w:rPr>
        <w:t>é</w:t>
      </w:r>
      <w:r w:rsidR="005E48A2" w:rsidRPr="00982192">
        <w:rPr>
          <w:rFonts w:eastAsia="Times New Roman" w:cs="Arial"/>
          <w:noProof/>
          <w:szCs w:val="17"/>
          <w:lang w:val="fr-FR"/>
        </w:rPr>
        <w:t>cut</w:t>
      </w:r>
      <w:r w:rsidR="004D25F3">
        <w:rPr>
          <w:rFonts w:eastAsia="Times New Roman" w:cs="Arial"/>
          <w:noProof/>
          <w:szCs w:val="17"/>
          <w:lang w:val="fr-FR"/>
        </w:rPr>
        <w:t>é</w:t>
      </w:r>
      <w:r w:rsidR="005E48A2" w:rsidRPr="00982192">
        <w:rPr>
          <w:rFonts w:eastAsia="Times New Roman" w:cs="Arial"/>
          <w:noProof/>
          <w:szCs w:val="17"/>
          <w:lang w:val="fr-FR"/>
        </w:rPr>
        <w:t>e</w:t>
      </w:r>
      <w:r w:rsidR="004D25F3">
        <w:rPr>
          <w:rFonts w:eastAsia="Times New Roman" w:cs="Arial"/>
          <w:noProof/>
          <w:szCs w:val="17"/>
          <w:lang w:val="fr-FR"/>
        </w:rPr>
        <w:t xml:space="preserve">s dans une opération </w:t>
      </w:r>
      <w:r w:rsidR="005E48A2" w:rsidRPr="00982192">
        <w:rPr>
          <w:rFonts w:eastAsia="Times New Roman" w:cs="Arial"/>
          <w:noProof/>
          <w:szCs w:val="17"/>
          <w:lang w:val="fr-FR"/>
        </w:rPr>
        <w:t>atomi</w:t>
      </w:r>
      <w:r w:rsidR="004D25F3">
        <w:rPr>
          <w:rFonts w:eastAsia="Times New Roman" w:cs="Arial"/>
          <w:noProof/>
          <w:szCs w:val="17"/>
          <w:lang w:val="fr-FR"/>
        </w:rPr>
        <w:t>que</w:t>
      </w:r>
      <w:r w:rsidR="005E48A2" w:rsidRPr="00982192">
        <w:rPr>
          <w:rFonts w:eastAsia="Times New Roman" w:cs="Arial"/>
          <w:noProof/>
          <w:szCs w:val="17"/>
          <w:lang w:val="fr-FR"/>
        </w:rPr>
        <w:t>.</w:t>
      </w:r>
    </w:p>
    <w:p w14:paraId="1E58BC63" w14:textId="77777777" w:rsidR="005E48A2" w:rsidRPr="00982192" w:rsidRDefault="005E48A2" w:rsidP="00CE01DA">
      <w:pPr>
        <w:pStyle w:val="Heading4"/>
        <w:spacing w:before="170" w:after="170"/>
        <w:rPr>
          <w:noProof/>
          <w:lang w:val="fr-FR"/>
        </w:rPr>
      </w:pPr>
      <w:r w:rsidRPr="00982192">
        <w:rPr>
          <w:rStyle w:val="inline-comment-marker"/>
          <w:rFonts w:eastAsia="Times New Roman" w:cs="Arial"/>
          <w:noProof/>
          <w:szCs w:val="17"/>
          <w:lang w:val="fr-FR"/>
        </w:rPr>
        <w:t>GET</w:t>
      </w:r>
    </w:p>
    <w:p w14:paraId="6F3FDDE6" w14:textId="6AC3D19E" w:rsidR="00992C0C" w:rsidRDefault="001446D6" w:rsidP="00CE01DA">
      <w:pPr>
        <w:pStyle w:val="NormalWeb"/>
        <w:spacing w:before="170" w:beforeAutospacing="0" w:after="170" w:afterAutospacing="0"/>
        <w:rPr>
          <w:rFonts w:eastAsia="Times New Roman"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7319C6">
        <w:rPr>
          <w:rFonts w:cs="Arial"/>
          <w:noProof/>
          <w:szCs w:val="17"/>
          <w:lang w:val="fr-FR"/>
        </w:rPr>
        <w:t>Selon</w:t>
      </w:r>
      <w:r w:rsidR="00992C0C">
        <w:rPr>
          <w:rFonts w:cs="Arial"/>
          <w:noProof/>
          <w:szCs w:val="17"/>
          <w:lang w:val="fr-FR"/>
        </w:rPr>
        <w:t xml:space="preserve"> le </w:t>
      </w:r>
      <w:r w:rsidR="00992C0C" w:rsidRPr="00982192">
        <w:rPr>
          <w:rFonts w:cs="Arial"/>
          <w:noProof/>
          <w:szCs w:val="17"/>
          <w:lang w:val="fr-FR"/>
        </w:rPr>
        <w:t>RFC</w:t>
      </w:r>
      <w:r w:rsidR="005E48A2" w:rsidRPr="00982192">
        <w:rPr>
          <w:rFonts w:cs="Arial"/>
          <w:noProof/>
          <w:szCs w:val="17"/>
          <w:lang w:val="fr-FR"/>
        </w:rPr>
        <w:t xml:space="preserve"> </w:t>
      </w:r>
      <w:del w:id="134" w:author="Author">
        <w:r w:rsidR="005E48A2" w:rsidRPr="00982192" w:rsidDel="004670D5">
          <w:rPr>
            <w:rFonts w:cs="Arial"/>
            <w:noProof/>
            <w:szCs w:val="17"/>
            <w:lang w:val="fr-FR"/>
          </w:rPr>
          <w:delText>2616</w:delText>
        </w:r>
        <w:r w:rsidR="007319C6" w:rsidDel="004670D5">
          <w:rPr>
            <w:rFonts w:cs="Arial"/>
            <w:noProof/>
            <w:szCs w:val="17"/>
            <w:lang w:val="fr-FR"/>
          </w:rPr>
          <w:delText xml:space="preserve"> </w:delText>
        </w:r>
      </w:del>
      <w:ins w:id="135" w:author="Author">
        <w:r w:rsidR="004670D5">
          <w:rPr>
            <w:rFonts w:cs="Arial"/>
            <w:noProof/>
            <w:szCs w:val="17"/>
            <w:lang w:val="fr-FR"/>
          </w:rPr>
          <w:t xml:space="preserve">9110 </w:t>
        </w:r>
      </w:ins>
      <w:r w:rsidR="007319C6">
        <w:rPr>
          <w:rFonts w:cs="Arial"/>
          <w:noProof/>
          <w:szCs w:val="17"/>
          <w:lang w:val="fr-FR"/>
        </w:rPr>
        <w:t>de l</w:t>
      </w:r>
      <w:r w:rsidR="00BB0A23">
        <w:rPr>
          <w:rFonts w:cs="Arial"/>
          <w:noProof/>
          <w:szCs w:val="17"/>
          <w:lang w:val="fr-FR"/>
        </w:rPr>
        <w:t>’</w:t>
      </w:r>
      <w:r w:rsidR="007319C6">
        <w:rPr>
          <w:rFonts w:cs="Arial"/>
          <w:noProof/>
          <w:szCs w:val="17"/>
          <w:lang w:val="fr-FR"/>
        </w:rPr>
        <w:t>IETF</w:t>
      </w:r>
      <w:r w:rsidR="005E48A2" w:rsidRPr="00982192">
        <w:rPr>
          <w:rFonts w:cs="Arial"/>
          <w:noProof/>
          <w:szCs w:val="17"/>
          <w:lang w:val="fr-FR"/>
        </w:rPr>
        <w:t xml:space="preserve">, </w:t>
      </w:r>
      <w:r w:rsidR="007319C6">
        <w:rPr>
          <w:rFonts w:cs="Arial"/>
          <w:noProof/>
          <w:szCs w:val="17"/>
          <w:lang w:val="fr-FR"/>
        </w:rPr>
        <w:t xml:space="preserve">le protocole </w:t>
      </w:r>
      <w:r w:rsidR="005E48A2" w:rsidRPr="00982192">
        <w:rPr>
          <w:rFonts w:cs="Arial"/>
          <w:noProof/>
          <w:szCs w:val="17"/>
          <w:lang w:val="fr-FR"/>
        </w:rPr>
        <w:t xml:space="preserve">HTTP </w:t>
      </w:r>
      <w:r w:rsidR="007319C6">
        <w:rPr>
          <w:rFonts w:cs="Arial"/>
          <w:noProof/>
          <w:szCs w:val="17"/>
          <w:lang w:val="fr-FR"/>
        </w:rPr>
        <w:t>ne fixe aucune limite préalable à la longueur d</w:t>
      </w:r>
      <w:r w:rsidR="00BB0A23">
        <w:rPr>
          <w:rFonts w:cs="Arial"/>
          <w:noProof/>
          <w:szCs w:val="17"/>
          <w:lang w:val="fr-FR"/>
        </w:rPr>
        <w:t>’</w:t>
      </w:r>
      <w:r w:rsidR="007319C6">
        <w:rPr>
          <w:rFonts w:cs="Arial"/>
          <w:noProof/>
          <w:szCs w:val="17"/>
          <w:lang w:val="fr-FR"/>
        </w:rPr>
        <w:t xml:space="preserve">un </w:t>
      </w:r>
      <w:r w:rsidR="005E48A2" w:rsidRPr="00982192">
        <w:rPr>
          <w:rFonts w:cs="Arial"/>
          <w:noProof/>
          <w:szCs w:val="17"/>
          <w:lang w:val="fr-FR"/>
        </w:rPr>
        <w:t xml:space="preserve">URI. </w:t>
      </w:r>
      <w:r w:rsidR="00AB4AEA" w:rsidRPr="00982192">
        <w:rPr>
          <w:rFonts w:cs="Arial"/>
          <w:noProof/>
          <w:szCs w:val="17"/>
          <w:lang w:val="fr-FR"/>
        </w:rPr>
        <w:t xml:space="preserve"> </w:t>
      </w:r>
      <w:r w:rsidR="007319C6">
        <w:rPr>
          <w:rFonts w:cs="Arial"/>
          <w:noProof/>
          <w:szCs w:val="17"/>
          <w:lang w:val="fr-FR"/>
        </w:rPr>
        <w:t>D</w:t>
      </w:r>
      <w:r w:rsidR="00BB0A23">
        <w:rPr>
          <w:rFonts w:cs="Arial"/>
          <w:noProof/>
          <w:szCs w:val="17"/>
          <w:lang w:val="fr-FR"/>
        </w:rPr>
        <w:t>’</w:t>
      </w:r>
      <w:r w:rsidR="007319C6">
        <w:rPr>
          <w:rFonts w:cs="Arial"/>
          <w:noProof/>
          <w:szCs w:val="17"/>
          <w:lang w:val="fr-FR"/>
        </w:rPr>
        <w:t>un autre côté, les serveurs devraient être incités par prudence à ne pas dépendre de longueurs d</w:t>
      </w:r>
      <w:r w:rsidR="00BB0A23">
        <w:rPr>
          <w:rFonts w:cs="Arial"/>
          <w:noProof/>
          <w:szCs w:val="17"/>
          <w:lang w:val="fr-FR"/>
        </w:rPr>
        <w:t>’</w:t>
      </w:r>
      <w:r w:rsidR="007319C6">
        <w:rPr>
          <w:rFonts w:cs="Arial"/>
          <w:noProof/>
          <w:szCs w:val="17"/>
          <w:lang w:val="fr-FR"/>
        </w:rPr>
        <w:t xml:space="preserve">URI supérieures à </w:t>
      </w:r>
      <w:r w:rsidR="005E48A2" w:rsidRPr="00982192">
        <w:rPr>
          <w:rFonts w:cs="Arial"/>
          <w:noProof/>
          <w:szCs w:val="17"/>
          <w:lang w:val="fr-FR"/>
        </w:rPr>
        <w:t>255</w:t>
      </w:r>
      <w:r w:rsidR="00555419">
        <w:rPr>
          <w:rFonts w:cs="Arial"/>
          <w:noProof/>
          <w:szCs w:val="17"/>
          <w:lang w:val="fr-FR"/>
        </w:rPr>
        <w:t> </w:t>
      </w:r>
      <w:r w:rsidR="007319C6">
        <w:rPr>
          <w:rFonts w:cs="Arial"/>
          <w:noProof/>
          <w:szCs w:val="17"/>
          <w:lang w:val="fr-FR"/>
        </w:rPr>
        <w:t>octets</w:t>
      </w:r>
      <w:r w:rsidR="005E48A2" w:rsidRPr="00982192">
        <w:rPr>
          <w:rFonts w:cs="Arial"/>
          <w:noProof/>
          <w:szCs w:val="17"/>
          <w:lang w:val="fr-FR"/>
        </w:rPr>
        <w:t xml:space="preserve">, </w:t>
      </w:r>
      <w:r w:rsidR="007319C6">
        <w:rPr>
          <w:rFonts w:cs="Arial"/>
          <w:noProof/>
          <w:szCs w:val="17"/>
          <w:lang w:val="fr-FR"/>
        </w:rPr>
        <w:t>car certaines implémentations client ou mandataire anciennes peuvent ne pas les prendre correctement en char</w:t>
      </w:r>
      <w:r w:rsidR="00334310">
        <w:rPr>
          <w:rFonts w:cs="Arial"/>
          <w:noProof/>
          <w:szCs w:val="17"/>
          <w:lang w:val="fr-FR"/>
        </w:rPr>
        <w:t>ge.  Da</w:t>
      </w:r>
      <w:r w:rsidR="007319C6">
        <w:rPr>
          <w:rFonts w:cs="Arial"/>
          <w:noProof/>
          <w:szCs w:val="17"/>
          <w:lang w:val="fr-FR"/>
        </w:rPr>
        <w:t>ns le cas où cette limite est dépassée, il est recommandé d</w:t>
      </w:r>
      <w:r w:rsidR="00BB0A23">
        <w:rPr>
          <w:rFonts w:cs="Arial"/>
          <w:noProof/>
          <w:szCs w:val="17"/>
          <w:lang w:val="fr-FR"/>
        </w:rPr>
        <w:t>’</w:t>
      </w:r>
      <w:r w:rsidR="007319C6">
        <w:rPr>
          <w:rFonts w:cs="Arial"/>
          <w:noProof/>
          <w:szCs w:val="17"/>
          <w:lang w:val="fr-FR"/>
        </w:rPr>
        <w:t>utiliser des requêtes nommé</w:t>
      </w:r>
      <w:r w:rsidR="00334310">
        <w:rPr>
          <w:rFonts w:cs="Arial"/>
          <w:noProof/>
          <w:szCs w:val="17"/>
          <w:lang w:val="fr-FR"/>
        </w:rPr>
        <w:t>es.  Se</w:t>
      </w:r>
      <w:r w:rsidR="007319C6">
        <w:rPr>
          <w:rFonts w:cs="Arial"/>
          <w:noProof/>
          <w:szCs w:val="17"/>
          <w:lang w:val="fr-FR"/>
        </w:rPr>
        <w:t xml:space="preserve">lon une autre formule, un ensemble de règles déterminant les modalités de conversion entre une méthode </w:t>
      </w:r>
      <w:r w:rsidR="00042BC4" w:rsidRPr="00982192">
        <w:rPr>
          <w:rFonts w:cs="Arial"/>
          <w:noProof/>
          <w:szCs w:val="17"/>
          <w:lang w:val="fr-FR"/>
        </w:rPr>
        <w:t xml:space="preserve">GET </w:t>
      </w:r>
      <w:r w:rsidR="007319C6">
        <w:rPr>
          <w:rFonts w:cs="Arial"/>
          <w:noProof/>
          <w:szCs w:val="17"/>
          <w:lang w:val="fr-FR"/>
        </w:rPr>
        <w:t xml:space="preserve">et une méthode </w:t>
      </w:r>
      <w:r w:rsidR="00042BC4" w:rsidRPr="00982192">
        <w:rPr>
          <w:rFonts w:cs="Arial"/>
          <w:noProof/>
          <w:szCs w:val="17"/>
          <w:lang w:val="fr-FR"/>
        </w:rPr>
        <w:t xml:space="preserve">POST </w:t>
      </w:r>
      <w:r w:rsidR="007319C6">
        <w:rPr>
          <w:rFonts w:cs="Arial"/>
          <w:noProof/>
          <w:szCs w:val="17"/>
          <w:lang w:val="fr-FR"/>
        </w:rPr>
        <w:t>doit être spécif</w:t>
      </w:r>
      <w:r w:rsidR="00334310">
        <w:rPr>
          <w:rFonts w:cs="Arial"/>
          <w:noProof/>
          <w:szCs w:val="17"/>
          <w:lang w:val="fr-FR"/>
        </w:rPr>
        <w:t>ié.  Se</w:t>
      </w:r>
      <w:r w:rsidR="007319C6">
        <w:rPr>
          <w:rFonts w:cs="Arial"/>
          <w:noProof/>
          <w:szCs w:val="17"/>
          <w:lang w:val="fr-FR"/>
        </w:rPr>
        <w:t>lon</w:t>
      </w:r>
      <w:r w:rsidR="00992C0C">
        <w:rPr>
          <w:rFonts w:cs="Arial"/>
          <w:noProof/>
          <w:szCs w:val="17"/>
          <w:lang w:val="fr-FR"/>
        </w:rPr>
        <w:t xml:space="preserve"> le </w:t>
      </w:r>
      <w:r w:rsidR="00992C0C" w:rsidRPr="00982192">
        <w:rPr>
          <w:rFonts w:eastAsia="Times New Roman" w:cs="Arial"/>
          <w:noProof/>
          <w:szCs w:val="17"/>
          <w:lang w:val="fr-FR"/>
        </w:rPr>
        <w:t>RFC</w:t>
      </w:r>
      <w:r w:rsidR="00042BC4" w:rsidRPr="00982192">
        <w:rPr>
          <w:rFonts w:eastAsia="Times New Roman" w:cs="Arial"/>
          <w:noProof/>
          <w:szCs w:val="17"/>
          <w:lang w:val="fr-FR"/>
        </w:rPr>
        <w:t> </w:t>
      </w:r>
      <w:r w:rsidR="007319C6">
        <w:rPr>
          <w:rFonts w:eastAsia="Times New Roman" w:cs="Arial"/>
          <w:noProof/>
          <w:szCs w:val="17"/>
          <w:lang w:val="fr-FR"/>
        </w:rPr>
        <w:t>susvisé</w:t>
      </w:r>
      <w:r w:rsidR="00042BC4" w:rsidRPr="00982192">
        <w:rPr>
          <w:rFonts w:eastAsia="Times New Roman" w:cs="Arial"/>
          <w:noProof/>
          <w:szCs w:val="17"/>
          <w:lang w:val="fr-FR"/>
        </w:rPr>
        <w:t xml:space="preserve">, </w:t>
      </w:r>
      <w:r w:rsidR="007319C6">
        <w:rPr>
          <w:rFonts w:eastAsia="Times New Roman" w:cs="Arial"/>
          <w:noProof/>
          <w:szCs w:val="17"/>
          <w:lang w:val="fr-FR"/>
        </w:rPr>
        <w:t xml:space="preserve">une requête </w:t>
      </w:r>
      <w:r w:rsidR="00042BC4" w:rsidRPr="00982192">
        <w:rPr>
          <w:rFonts w:eastAsia="Times New Roman" w:cs="Arial"/>
          <w:noProof/>
          <w:szCs w:val="17"/>
          <w:lang w:val="fr-FR"/>
        </w:rPr>
        <w:t xml:space="preserve">GET </w:t>
      </w:r>
      <w:r w:rsidR="007319C6">
        <w:rPr>
          <w:rFonts w:eastAsia="Times New Roman" w:cs="Arial"/>
          <w:noProof/>
          <w:szCs w:val="17"/>
          <w:lang w:val="fr-FR"/>
        </w:rPr>
        <w:t xml:space="preserve">doit être </w:t>
      </w:r>
      <w:r w:rsidR="00042BC4" w:rsidRPr="00982192">
        <w:rPr>
          <w:rFonts w:eastAsia="Times New Roman" w:cs="Arial"/>
          <w:noProof/>
          <w:szCs w:val="17"/>
          <w:lang w:val="fr-FR"/>
        </w:rPr>
        <w:t>idempotent</w:t>
      </w:r>
      <w:r w:rsidR="007319C6">
        <w:rPr>
          <w:rFonts w:eastAsia="Times New Roman" w:cs="Arial"/>
          <w:noProof/>
          <w:szCs w:val="17"/>
          <w:lang w:val="fr-FR"/>
        </w:rPr>
        <w:t>e</w:t>
      </w:r>
      <w:r w:rsidR="00042BC4" w:rsidRPr="00982192">
        <w:rPr>
          <w:rFonts w:eastAsia="Times New Roman" w:cs="Arial"/>
          <w:noProof/>
          <w:szCs w:val="17"/>
          <w:lang w:val="fr-FR"/>
        </w:rPr>
        <w:t xml:space="preserve">, </w:t>
      </w:r>
      <w:r w:rsidR="007319C6">
        <w:rPr>
          <w:rFonts w:eastAsia="Times New Roman" w:cs="Arial"/>
          <w:noProof/>
          <w:szCs w:val="17"/>
          <w:lang w:val="fr-FR"/>
        </w:rPr>
        <w:t>en ce que la réponse sera identique</w:t>
      </w:r>
      <w:r w:rsidR="003E3D51">
        <w:rPr>
          <w:rFonts w:eastAsia="Times New Roman" w:cs="Arial"/>
          <w:noProof/>
          <w:szCs w:val="17"/>
          <w:lang w:val="fr-FR"/>
        </w:rPr>
        <w:t>,</w:t>
      </w:r>
      <w:r w:rsidR="007319C6">
        <w:rPr>
          <w:rFonts w:eastAsia="Times New Roman" w:cs="Arial"/>
          <w:noProof/>
          <w:szCs w:val="17"/>
          <w:lang w:val="fr-FR"/>
        </w:rPr>
        <w:t xml:space="preserve"> quel que soit le nombre d</w:t>
      </w:r>
      <w:r w:rsidR="00BB0A23">
        <w:rPr>
          <w:rFonts w:eastAsia="Times New Roman" w:cs="Arial"/>
          <w:noProof/>
          <w:szCs w:val="17"/>
          <w:lang w:val="fr-FR"/>
        </w:rPr>
        <w:t>’</w:t>
      </w:r>
      <w:r w:rsidR="007319C6">
        <w:rPr>
          <w:rFonts w:eastAsia="Times New Roman" w:cs="Arial"/>
          <w:noProof/>
          <w:szCs w:val="17"/>
          <w:lang w:val="fr-FR"/>
        </w:rPr>
        <w:t>exécutions de la requête</w:t>
      </w:r>
      <w:r w:rsidR="00276B25" w:rsidRPr="00982192">
        <w:rPr>
          <w:rFonts w:eastAsia="Times New Roman" w:cs="Arial"/>
          <w:noProof/>
          <w:szCs w:val="17"/>
          <w:lang w:val="fr-FR"/>
        </w:rPr>
        <w:t>.</w:t>
      </w:r>
    </w:p>
    <w:p w14:paraId="272827FD" w14:textId="19283D59"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052261" w:rsidRPr="00982192">
        <w:rPr>
          <w:rFonts w:eastAsia="Times New Roman" w:cs="Arial"/>
          <w:noProof/>
          <w:szCs w:val="17"/>
          <w:lang w:val="fr-FR"/>
        </w:rPr>
        <w:t>3</w:t>
      </w:r>
      <w:r w:rsidR="00E631FD" w:rsidRPr="00982192">
        <w:rPr>
          <w:rFonts w:eastAsia="Times New Roman" w:cs="Arial"/>
          <w:noProof/>
          <w:szCs w:val="17"/>
          <w:lang w:val="fr-FR"/>
        </w:rPr>
        <w:t>3</w:t>
      </w:r>
      <w:r w:rsidR="005E48A2" w:rsidRPr="00982192">
        <w:rPr>
          <w:rFonts w:eastAsia="Times New Roman" w:cs="Arial"/>
          <w:noProof/>
          <w:szCs w:val="17"/>
          <w:lang w:val="fr-FR"/>
        </w:rPr>
        <w:t>]</w:t>
      </w:r>
      <w:r w:rsidR="004670D5">
        <w:rPr>
          <w:rFonts w:eastAsia="Times New Roman" w:cs="Arial"/>
          <w:noProof/>
          <w:szCs w:val="17"/>
          <w:lang w:val="fr-FR"/>
        </w:rPr>
        <w:tab/>
      </w:r>
      <w:r w:rsidR="007319C6">
        <w:rPr>
          <w:rFonts w:eastAsia="Times New Roman" w:cs="Arial"/>
          <w:noProof/>
          <w:szCs w:val="17"/>
          <w:lang w:val="fr-FR"/>
        </w:rPr>
        <w:t xml:space="preserve">Pour un </w:t>
      </w:r>
      <w:r w:rsidR="00BA00A6">
        <w:rPr>
          <w:rFonts w:eastAsia="Times New Roman" w:cs="Arial"/>
          <w:noProof/>
          <w:szCs w:val="17"/>
          <w:lang w:val="fr-FR"/>
        </w:rPr>
        <w:t>point de terminaison</w:t>
      </w:r>
      <w:r w:rsidR="007319C6">
        <w:rPr>
          <w:rFonts w:eastAsia="Times New Roman" w:cs="Arial"/>
          <w:noProof/>
          <w:szCs w:val="17"/>
          <w:lang w:val="fr-FR"/>
        </w:rPr>
        <w:t xml:space="preserve"> qui apporte une ressource unique, si aucune ressource n</w:t>
      </w:r>
      <w:r w:rsidR="00BB0A23">
        <w:rPr>
          <w:rFonts w:eastAsia="Times New Roman" w:cs="Arial"/>
          <w:noProof/>
          <w:szCs w:val="17"/>
          <w:lang w:val="fr-FR"/>
        </w:rPr>
        <w:t>’</w:t>
      </w:r>
      <w:r w:rsidR="007319C6">
        <w:rPr>
          <w:rFonts w:eastAsia="Times New Roman" w:cs="Arial"/>
          <w:noProof/>
          <w:szCs w:val="17"/>
          <w:lang w:val="fr-FR"/>
        </w:rPr>
        <w:t xml:space="preserve">est trouvée, la méthode </w:t>
      </w:r>
      <w:r w:rsidR="005E48A2" w:rsidRPr="00982192">
        <w:rPr>
          <w:rFonts w:ascii="Courier New" w:eastAsia="Times New Roman" w:hAnsi="Courier New" w:cs="Courier New"/>
          <w:noProof/>
          <w:szCs w:val="17"/>
          <w:lang w:val="fr-FR"/>
        </w:rPr>
        <w:t>GET</w:t>
      </w:r>
      <w:r w:rsidR="005E48A2" w:rsidRPr="00982192">
        <w:rPr>
          <w:rFonts w:eastAsia="Times New Roman" w:cs="Arial"/>
          <w:noProof/>
          <w:szCs w:val="17"/>
          <w:lang w:val="fr-FR"/>
        </w:rPr>
        <w:t xml:space="preserve"> </w:t>
      </w:r>
      <w:r w:rsidR="007319C6">
        <w:rPr>
          <w:rFonts w:eastAsia="Times New Roman" w:cs="Arial"/>
          <w:noProof/>
          <w:szCs w:val="17"/>
          <w:lang w:val="fr-FR"/>
        </w:rPr>
        <w:t xml:space="preserve">DOIT </w:t>
      </w:r>
      <w:r w:rsidR="001E4948">
        <w:rPr>
          <w:rFonts w:eastAsia="Times New Roman" w:cs="Arial"/>
          <w:noProof/>
          <w:szCs w:val="17"/>
          <w:lang w:val="fr-FR"/>
        </w:rPr>
        <w:t>renvoyer</w:t>
      </w:r>
      <w:r w:rsidR="007319C6">
        <w:rPr>
          <w:rFonts w:eastAsia="Times New Roman" w:cs="Arial"/>
          <w:noProof/>
          <w:szCs w:val="17"/>
          <w:lang w:val="fr-FR"/>
        </w:rPr>
        <w:t xml:space="preserve"> le code d</w:t>
      </w:r>
      <w:r w:rsidR="00BB0A23">
        <w:rPr>
          <w:rFonts w:eastAsia="Times New Roman" w:cs="Arial"/>
          <w:noProof/>
          <w:szCs w:val="17"/>
          <w:lang w:val="fr-FR"/>
        </w:rPr>
        <w:t>’</w:t>
      </w:r>
      <w:r w:rsidR="007319C6">
        <w:rPr>
          <w:rFonts w:eastAsia="Times New Roman" w:cs="Arial"/>
          <w:noProof/>
          <w:szCs w:val="17"/>
          <w:lang w:val="fr-FR"/>
        </w:rPr>
        <w:t xml:space="preserve">état </w:t>
      </w:r>
      <w:r w:rsidR="005E48A2" w:rsidRPr="00982192">
        <w:rPr>
          <w:rFonts w:eastAsia="Times New Roman" w:cs="Arial"/>
          <w:noProof/>
          <w:szCs w:val="17"/>
          <w:lang w:val="fr-FR"/>
        </w:rPr>
        <w:t>“</w:t>
      </w:r>
      <w:r w:rsidR="005E48A2" w:rsidRPr="00982192">
        <w:rPr>
          <w:rFonts w:ascii="Courier New" w:eastAsia="Times New Roman" w:hAnsi="Courier New" w:cs="Courier New"/>
          <w:noProof/>
          <w:szCs w:val="17"/>
          <w:lang w:val="fr-FR"/>
        </w:rPr>
        <w:t>404 Not Found”</w:t>
      </w:r>
      <w:r w:rsidR="005E48A2" w:rsidRPr="00982192">
        <w:rPr>
          <w:rFonts w:eastAsia="Times New Roman" w:cs="Arial"/>
          <w:noProof/>
          <w:szCs w:val="17"/>
          <w:lang w:val="fr-FR"/>
        </w:rPr>
        <w:t>.</w:t>
      </w:r>
      <w:r w:rsidR="00C069F5" w:rsidRPr="00982192">
        <w:rPr>
          <w:rFonts w:eastAsia="Times New Roman" w:cs="Arial"/>
          <w:noProof/>
          <w:szCs w:val="17"/>
          <w:lang w:val="fr-FR"/>
        </w:rPr>
        <w:t xml:space="preserve"> </w:t>
      </w:r>
      <w:r w:rsidR="00067B30" w:rsidRPr="00982192">
        <w:rPr>
          <w:rFonts w:eastAsia="Times New Roman" w:cs="Arial"/>
          <w:noProof/>
          <w:szCs w:val="17"/>
          <w:lang w:val="fr-FR"/>
        </w:rPr>
        <w:t xml:space="preserve"> </w:t>
      </w:r>
      <w:r w:rsidR="007319C6">
        <w:rPr>
          <w:rFonts w:eastAsia="Times New Roman" w:cs="Arial"/>
          <w:noProof/>
          <w:szCs w:val="17"/>
          <w:lang w:val="fr-FR"/>
        </w:rPr>
        <w:t xml:space="preserve">Les </w:t>
      </w:r>
      <w:r w:rsidR="00BA00A6">
        <w:rPr>
          <w:rFonts w:eastAsia="Times New Roman" w:cs="Arial"/>
          <w:noProof/>
          <w:szCs w:val="17"/>
          <w:lang w:val="fr-FR"/>
        </w:rPr>
        <w:t>points de terminaison</w:t>
      </w:r>
      <w:r w:rsidR="007319C6">
        <w:rPr>
          <w:rFonts w:eastAsia="Times New Roman" w:cs="Arial"/>
          <w:noProof/>
          <w:szCs w:val="17"/>
          <w:lang w:val="fr-FR"/>
        </w:rPr>
        <w:t xml:space="preserve"> qui</w:t>
      </w:r>
      <w:r w:rsidR="007319C6" w:rsidRPr="00982192">
        <w:rPr>
          <w:rFonts w:eastAsia="Times New Roman" w:cs="Arial"/>
          <w:noProof/>
          <w:szCs w:val="17"/>
          <w:lang w:val="fr-FR"/>
        </w:rPr>
        <w:t xml:space="preserve"> </w:t>
      </w:r>
      <w:r w:rsidR="00BA00A6">
        <w:rPr>
          <w:rFonts w:eastAsia="Times New Roman" w:cs="Arial"/>
          <w:noProof/>
          <w:szCs w:val="17"/>
          <w:lang w:val="fr-FR"/>
        </w:rPr>
        <w:t>renvoient</w:t>
      </w:r>
      <w:r w:rsidR="007319C6">
        <w:rPr>
          <w:rFonts w:eastAsia="Times New Roman" w:cs="Arial"/>
          <w:noProof/>
          <w:szCs w:val="17"/>
          <w:lang w:val="fr-FR"/>
        </w:rPr>
        <w:t xml:space="preserve"> des listes de ressources indiqueront simplement une liste vide</w:t>
      </w:r>
      <w:r w:rsidR="00C069F5" w:rsidRPr="00982192">
        <w:rPr>
          <w:rFonts w:eastAsia="Times New Roman" w:cs="Arial"/>
          <w:noProof/>
          <w:szCs w:val="17"/>
          <w:lang w:val="fr-FR"/>
        </w:rPr>
        <w:t>.</w:t>
      </w:r>
    </w:p>
    <w:p w14:paraId="4A92DFD7" w14:textId="2E4576FB"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052261" w:rsidRPr="00982192">
        <w:rPr>
          <w:rFonts w:eastAsia="Times New Roman" w:cs="Arial"/>
          <w:noProof/>
          <w:szCs w:val="17"/>
          <w:lang w:val="fr-FR"/>
        </w:rPr>
        <w:t>3</w:t>
      </w:r>
      <w:r w:rsidR="00E631FD" w:rsidRPr="00982192">
        <w:rPr>
          <w:rFonts w:eastAsia="Times New Roman" w:cs="Arial"/>
          <w:noProof/>
          <w:szCs w:val="17"/>
          <w:lang w:val="fr-FR"/>
        </w:rPr>
        <w:t>4</w:t>
      </w:r>
      <w:r w:rsidR="004670D5">
        <w:rPr>
          <w:rFonts w:eastAsia="Times New Roman" w:cs="Arial"/>
          <w:noProof/>
          <w:szCs w:val="17"/>
          <w:lang w:val="fr-FR"/>
        </w:rPr>
        <w:t>]</w:t>
      </w:r>
      <w:r w:rsidR="004670D5">
        <w:rPr>
          <w:rFonts w:eastAsia="Times New Roman" w:cs="Arial"/>
          <w:noProof/>
          <w:szCs w:val="17"/>
          <w:lang w:val="fr-FR"/>
        </w:rPr>
        <w:tab/>
      </w:r>
      <w:r w:rsidR="007319C6">
        <w:rPr>
          <w:rFonts w:eastAsia="Times New Roman" w:cs="Arial"/>
          <w:noProof/>
          <w:szCs w:val="17"/>
          <w:lang w:val="fr-FR"/>
        </w:rPr>
        <w:t>Si l</w:t>
      </w:r>
      <w:r w:rsidR="00BB0A23">
        <w:rPr>
          <w:rFonts w:eastAsia="Times New Roman" w:cs="Arial"/>
          <w:noProof/>
          <w:szCs w:val="17"/>
          <w:lang w:val="fr-FR"/>
        </w:rPr>
        <w:t>’</w:t>
      </w:r>
      <w:r w:rsidR="007319C6">
        <w:rPr>
          <w:rFonts w:eastAsia="Times New Roman" w:cs="Arial"/>
          <w:noProof/>
          <w:szCs w:val="17"/>
          <w:lang w:val="fr-FR"/>
        </w:rPr>
        <w:t>extraction d</w:t>
      </w:r>
      <w:r w:rsidR="00BB0A23">
        <w:rPr>
          <w:rFonts w:eastAsia="Times New Roman" w:cs="Arial"/>
          <w:noProof/>
          <w:szCs w:val="17"/>
          <w:lang w:val="fr-FR"/>
        </w:rPr>
        <w:t>’</w:t>
      </w:r>
      <w:r w:rsidR="007319C6">
        <w:rPr>
          <w:rFonts w:eastAsia="Times New Roman" w:cs="Arial"/>
          <w:noProof/>
          <w:szCs w:val="17"/>
          <w:lang w:val="fr-FR"/>
        </w:rPr>
        <w:t xml:space="preserve">une ressource aboutit, la méthode </w:t>
      </w:r>
      <w:r w:rsidR="005E48A2" w:rsidRPr="00982192">
        <w:rPr>
          <w:rFonts w:ascii="Courier New" w:eastAsia="Times New Roman" w:hAnsi="Courier New" w:cs="Courier New"/>
          <w:noProof/>
          <w:szCs w:val="17"/>
          <w:lang w:val="fr-FR"/>
        </w:rPr>
        <w:t>GET</w:t>
      </w:r>
      <w:r w:rsidR="00504C5F" w:rsidRPr="00982192">
        <w:rPr>
          <w:rFonts w:ascii="Courier New" w:eastAsia="Times New Roman" w:hAnsi="Courier New" w:cs="Courier New"/>
          <w:noProof/>
          <w:szCs w:val="17"/>
          <w:lang w:val="fr-FR"/>
        </w:rPr>
        <w:t xml:space="preserve"> </w:t>
      </w:r>
      <w:r w:rsidR="007319C6">
        <w:rPr>
          <w:rFonts w:eastAsia="Times New Roman" w:cs="Arial"/>
          <w:noProof/>
          <w:szCs w:val="17"/>
          <w:lang w:val="fr-FR"/>
        </w:rPr>
        <w:t xml:space="preserve">DOIT </w:t>
      </w:r>
      <w:r w:rsidR="001E4948">
        <w:rPr>
          <w:rFonts w:eastAsia="Times New Roman" w:cs="Arial"/>
          <w:noProof/>
          <w:szCs w:val="17"/>
          <w:lang w:val="fr-FR"/>
        </w:rPr>
        <w:t>renvoyer</w:t>
      </w:r>
      <w:r w:rsidR="007319C6">
        <w:rPr>
          <w:rFonts w:eastAsia="Times New Roman" w:cs="Arial"/>
          <w:noProof/>
          <w:szCs w:val="17"/>
          <w:lang w:val="fr-FR"/>
        </w:rPr>
        <w:t xml:space="preserve"> </w:t>
      </w:r>
      <w:ins w:id="136" w:author="Author">
        <w:r w:rsidR="004670D5" w:rsidRPr="00C1783B">
          <w:rPr>
            <w:lang w:val="fr-CH"/>
            <w:rPrChange w:id="137" w:author="Author">
              <w:rPr/>
            </w:rPrChange>
          </w:rPr>
          <w:t>"</w:t>
        </w:r>
      </w:ins>
      <w:r w:rsidR="005E48A2" w:rsidRPr="00982192">
        <w:rPr>
          <w:rFonts w:ascii="Courier New" w:eastAsia="Times New Roman" w:hAnsi="Courier New" w:cs="Courier New"/>
          <w:noProof/>
          <w:szCs w:val="17"/>
          <w:lang w:val="fr-FR"/>
        </w:rPr>
        <w:t>200</w:t>
      </w:r>
      <w:r w:rsidR="00555419">
        <w:rPr>
          <w:rFonts w:ascii="Courier New" w:eastAsia="Times New Roman" w:hAnsi="Courier New" w:cs="Courier New"/>
          <w:noProof/>
          <w:szCs w:val="17"/>
          <w:lang w:val="fr-FR"/>
        </w:rPr>
        <w:t> </w:t>
      </w:r>
      <w:r w:rsidR="005E48A2" w:rsidRPr="00982192">
        <w:rPr>
          <w:rFonts w:ascii="Courier New" w:eastAsia="Times New Roman" w:hAnsi="Courier New" w:cs="Courier New"/>
          <w:noProof/>
          <w:szCs w:val="17"/>
          <w:lang w:val="fr-FR"/>
        </w:rPr>
        <w:t>OK</w:t>
      </w:r>
      <w:ins w:id="138" w:author="Author">
        <w:r w:rsidR="004670D5" w:rsidRPr="00C1783B">
          <w:rPr>
            <w:lang w:val="fr-CH"/>
            <w:rPrChange w:id="139" w:author="Author">
              <w:rPr/>
            </w:rPrChange>
          </w:rPr>
          <w:t>"</w:t>
        </w:r>
      </w:ins>
      <w:r w:rsidR="005E48A2" w:rsidRPr="00982192">
        <w:rPr>
          <w:rFonts w:eastAsia="Times New Roman" w:cs="Arial"/>
          <w:noProof/>
          <w:szCs w:val="17"/>
          <w:lang w:val="fr-FR"/>
        </w:rPr>
        <w:t>.</w:t>
      </w:r>
    </w:p>
    <w:p w14:paraId="7FA20727" w14:textId="51F449CC"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3</w:t>
      </w:r>
      <w:r w:rsidR="00E631FD" w:rsidRPr="00982192">
        <w:rPr>
          <w:rFonts w:eastAsia="Times New Roman" w:cs="Arial"/>
          <w:noProof/>
          <w:szCs w:val="17"/>
          <w:lang w:val="fr-FR"/>
        </w:rPr>
        <w:t>5</w:t>
      </w:r>
      <w:r w:rsidR="004670D5">
        <w:rPr>
          <w:rFonts w:eastAsia="Times New Roman" w:cs="Arial"/>
          <w:noProof/>
          <w:szCs w:val="17"/>
          <w:lang w:val="fr-FR"/>
        </w:rPr>
        <w:t>]</w:t>
      </w:r>
      <w:r w:rsidR="004670D5">
        <w:rPr>
          <w:rFonts w:eastAsia="Times New Roman" w:cs="Arial"/>
          <w:noProof/>
          <w:szCs w:val="17"/>
          <w:lang w:val="fr-FR"/>
        </w:rPr>
        <w:tab/>
      </w:r>
      <w:r w:rsidR="007319C6">
        <w:rPr>
          <w:rFonts w:eastAsia="Times New Roman" w:cs="Arial"/>
          <w:noProof/>
          <w:szCs w:val="17"/>
          <w:lang w:val="fr-FR"/>
        </w:rPr>
        <w:t xml:space="preserve">Une requête </w:t>
      </w:r>
      <w:r w:rsidR="005E48A2" w:rsidRPr="00982192">
        <w:rPr>
          <w:rFonts w:ascii="Courier New" w:eastAsia="Times New Roman" w:hAnsi="Courier New" w:cs="Courier New"/>
          <w:noProof/>
          <w:szCs w:val="17"/>
          <w:lang w:val="fr-FR"/>
        </w:rPr>
        <w:t>GET</w:t>
      </w:r>
      <w:r w:rsidR="005E48A2" w:rsidRPr="00982192">
        <w:rPr>
          <w:rFonts w:eastAsia="Times New Roman" w:cs="Arial"/>
          <w:noProof/>
          <w:szCs w:val="17"/>
          <w:lang w:val="fr-FR"/>
        </w:rPr>
        <w:t xml:space="preserve"> </w:t>
      </w:r>
      <w:r w:rsidR="007319C6">
        <w:rPr>
          <w:rFonts w:eastAsia="Times New Roman" w:cs="Arial"/>
          <w:noProof/>
          <w:szCs w:val="17"/>
          <w:lang w:val="fr-FR"/>
        </w:rPr>
        <w:t>DOIT</w:t>
      </w:r>
      <w:r w:rsidR="005E48A2" w:rsidRPr="00982192">
        <w:rPr>
          <w:rFonts w:eastAsia="Times New Roman" w:cs="Arial"/>
          <w:noProof/>
          <w:szCs w:val="17"/>
          <w:lang w:val="fr-FR"/>
        </w:rPr>
        <w:t xml:space="preserve"> </w:t>
      </w:r>
      <w:r w:rsidR="007319C6">
        <w:rPr>
          <w:rFonts w:eastAsia="Times New Roman" w:cs="Arial"/>
          <w:noProof/>
          <w:szCs w:val="17"/>
          <w:lang w:val="fr-FR"/>
        </w:rPr>
        <w:t xml:space="preserve">être </w:t>
      </w:r>
      <w:r w:rsidR="005E48A2" w:rsidRPr="00982192">
        <w:rPr>
          <w:rFonts w:eastAsia="Times New Roman" w:cs="Arial"/>
          <w:noProof/>
          <w:szCs w:val="17"/>
          <w:lang w:val="fr-FR"/>
        </w:rPr>
        <w:t>idempotent</w:t>
      </w:r>
      <w:r w:rsidR="007319C6">
        <w:rPr>
          <w:rFonts w:eastAsia="Times New Roman" w:cs="Arial"/>
          <w:noProof/>
          <w:szCs w:val="17"/>
          <w:lang w:val="fr-FR"/>
        </w:rPr>
        <w:t>e</w:t>
      </w:r>
      <w:r w:rsidR="00276B25" w:rsidRPr="00982192">
        <w:rPr>
          <w:rFonts w:eastAsia="Times New Roman" w:cs="Arial"/>
          <w:noProof/>
          <w:szCs w:val="17"/>
          <w:lang w:val="fr-FR"/>
        </w:rPr>
        <w:t>.</w:t>
      </w:r>
    </w:p>
    <w:p w14:paraId="05F97163" w14:textId="160AC44B" w:rsidR="005E48A2" w:rsidRPr="00982192" w:rsidRDefault="00AB6AFF" w:rsidP="00CE01DA">
      <w:pPr>
        <w:spacing w:before="170" w:after="170"/>
        <w:ind w:left="567"/>
        <w:rPr>
          <w:rFonts w:eastAsia="Times New Roman" w:cs="Arial"/>
          <w:strike/>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3</w:t>
      </w:r>
      <w:r w:rsidR="00E631FD" w:rsidRPr="00982192">
        <w:rPr>
          <w:rFonts w:eastAsia="Times New Roman" w:cs="Arial"/>
          <w:noProof/>
          <w:szCs w:val="17"/>
          <w:lang w:val="fr-FR"/>
        </w:rPr>
        <w:t>6</w:t>
      </w:r>
      <w:r w:rsidR="004670D5">
        <w:rPr>
          <w:rFonts w:eastAsia="Times New Roman" w:cs="Arial"/>
          <w:noProof/>
          <w:szCs w:val="17"/>
          <w:lang w:val="fr-FR"/>
        </w:rPr>
        <w:t>]</w:t>
      </w:r>
      <w:r w:rsidR="004670D5">
        <w:rPr>
          <w:rFonts w:eastAsia="Times New Roman" w:cs="Arial"/>
          <w:noProof/>
          <w:szCs w:val="17"/>
          <w:lang w:val="fr-FR"/>
        </w:rPr>
        <w:tab/>
      </w:r>
      <w:r w:rsidR="007319C6">
        <w:rPr>
          <w:rFonts w:eastAsia="Times New Roman" w:cs="Arial"/>
          <w:noProof/>
          <w:szCs w:val="17"/>
          <w:lang w:val="fr-FR"/>
        </w:rPr>
        <w:t>Lorsque la longue</w:t>
      </w:r>
      <w:r w:rsidR="00E46C39">
        <w:rPr>
          <w:rFonts w:eastAsia="Times New Roman" w:cs="Arial"/>
          <w:noProof/>
          <w:szCs w:val="17"/>
          <w:lang w:val="fr-FR"/>
        </w:rPr>
        <w:t>ur</w:t>
      </w:r>
      <w:r w:rsidR="007319C6">
        <w:rPr>
          <w:rFonts w:eastAsia="Times New Roman" w:cs="Arial"/>
          <w:noProof/>
          <w:szCs w:val="17"/>
          <w:lang w:val="fr-FR"/>
        </w:rPr>
        <w:t xml:space="preserve"> d</w:t>
      </w:r>
      <w:r w:rsidR="00BB0A23">
        <w:rPr>
          <w:rFonts w:eastAsia="Times New Roman" w:cs="Arial"/>
          <w:noProof/>
          <w:szCs w:val="17"/>
          <w:lang w:val="fr-FR"/>
        </w:rPr>
        <w:t>’</w:t>
      </w:r>
      <w:r w:rsidR="007319C6">
        <w:rPr>
          <w:rFonts w:eastAsia="Times New Roman" w:cs="Arial"/>
          <w:noProof/>
          <w:szCs w:val="17"/>
          <w:lang w:val="fr-FR"/>
        </w:rPr>
        <w:t xml:space="preserve">un </w:t>
      </w:r>
      <w:r w:rsidRPr="00982192">
        <w:rPr>
          <w:rFonts w:eastAsia="Times New Roman" w:cs="Arial"/>
          <w:noProof/>
          <w:szCs w:val="17"/>
          <w:lang w:val="fr-FR"/>
        </w:rPr>
        <w:t xml:space="preserve">URI </w:t>
      </w:r>
      <w:r w:rsidR="007319C6">
        <w:rPr>
          <w:rFonts w:eastAsia="Times New Roman" w:cs="Arial"/>
          <w:noProof/>
          <w:szCs w:val="17"/>
          <w:lang w:val="fr-FR"/>
        </w:rPr>
        <w:t xml:space="preserve">dépasse </w:t>
      </w:r>
      <w:r w:rsidRPr="00982192">
        <w:rPr>
          <w:rFonts w:eastAsia="Times New Roman" w:cs="Arial"/>
          <w:noProof/>
          <w:szCs w:val="17"/>
          <w:lang w:val="fr-FR"/>
        </w:rPr>
        <w:t>255</w:t>
      </w:r>
      <w:r w:rsidR="00555419">
        <w:rPr>
          <w:rFonts w:eastAsia="Times New Roman" w:cs="Arial"/>
          <w:noProof/>
          <w:szCs w:val="17"/>
          <w:lang w:val="fr-FR"/>
        </w:rPr>
        <w:t> </w:t>
      </w:r>
      <w:r w:rsidR="007319C6">
        <w:rPr>
          <w:rFonts w:eastAsia="Times New Roman" w:cs="Arial"/>
          <w:noProof/>
          <w:szCs w:val="17"/>
          <w:lang w:val="fr-FR"/>
        </w:rPr>
        <w:t>octets</w:t>
      </w:r>
      <w:r w:rsidRPr="00982192">
        <w:rPr>
          <w:rFonts w:eastAsia="Times New Roman" w:cs="Arial"/>
          <w:noProof/>
          <w:szCs w:val="17"/>
          <w:lang w:val="fr-FR"/>
        </w:rPr>
        <w:t xml:space="preserve">, </w:t>
      </w:r>
      <w:r w:rsidR="007319C6">
        <w:rPr>
          <w:rFonts w:eastAsia="Times New Roman" w:cs="Arial"/>
          <w:noProof/>
          <w:szCs w:val="17"/>
          <w:lang w:val="fr-FR"/>
        </w:rPr>
        <w:t>la</w:t>
      </w:r>
      <w:r w:rsidRPr="00982192">
        <w:rPr>
          <w:rFonts w:eastAsia="Times New Roman" w:cs="Arial"/>
          <w:noProof/>
          <w:szCs w:val="17"/>
          <w:lang w:val="fr-FR"/>
        </w:rPr>
        <w:t xml:space="preserve"> </w:t>
      </w:r>
      <w:r w:rsidR="007319C6">
        <w:rPr>
          <w:rFonts w:eastAsia="Times New Roman" w:cs="Arial"/>
          <w:noProof/>
          <w:szCs w:val="17"/>
          <w:lang w:val="fr-FR"/>
        </w:rPr>
        <w:t xml:space="preserve">méthode </w:t>
      </w:r>
      <w:r w:rsidRPr="00982192">
        <w:rPr>
          <w:rFonts w:ascii="Courier New" w:eastAsia="Times New Roman" w:hAnsi="Courier New" w:cs="Courier New"/>
          <w:noProof/>
          <w:szCs w:val="17"/>
          <w:lang w:val="fr-FR"/>
        </w:rPr>
        <w:t>POST</w:t>
      </w:r>
      <w:r w:rsidRPr="00982192">
        <w:rPr>
          <w:rFonts w:eastAsia="Times New Roman" w:cs="Arial"/>
          <w:noProof/>
          <w:szCs w:val="17"/>
          <w:lang w:val="fr-FR"/>
        </w:rPr>
        <w:t xml:space="preserve"> </w:t>
      </w:r>
      <w:r w:rsidR="007319C6">
        <w:rPr>
          <w:rFonts w:eastAsia="Times New Roman" w:cs="Arial"/>
          <w:noProof/>
          <w:szCs w:val="17"/>
          <w:lang w:val="fr-FR"/>
        </w:rPr>
        <w:t xml:space="preserve">DEVRAIT être utilisée à la place de </w:t>
      </w:r>
      <w:r w:rsidRPr="00982192">
        <w:rPr>
          <w:rFonts w:ascii="Courier New" w:eastAsia="Times New Roman" w:hAnsi="Courier New" w:cs="Courier New"/>
          <w:noProof/>
          <w:szCs w:val="17"/>
          <w:lang w:val="fr-FR"/>
        </w:rPr>
        <w:t>GET</w:t>
      </w:r>
      <w:r w:rsidRPr="00982192">
        <w:rPr>
          <w:rFonts w:eastAsia="Times New Roman" w:cs="Arial"/>
          <w:noProof/>
          <w:szCs w:val="17"/>
          <w:lang w:val="fr-FR"/>
        </w:rPr>
        <w:t xml:space="preserve"> </w:t>
      </w:r>
      <w:r w:rsidR="007319C6">
        <w:rPr>
          <w:rFonts w:eastAsia="Times New Roman" w:cs="Arial"/>
          <w:noProof/>
          <w:szCs w:val="17"/>
          <w:lang w:val="fr-FR"/>
        </w:rPr>
        <w:t xml:space="preserve">en raison des limitations </w:t>
      </w:r>
      <w:ins w:id="140" w:author="Author">
        <w:r w:rsidR="001C7C42">
          <w:rPr>
            <w:rFonts w:eastAsia="Times New Roman" w:cs="Arial"/>
            <w:noProof/>
            <w:szCs w:val="17"/>
            <w:lang w:val="fr-FR"/>
          </w:rPr>
          <w:t xml:space="preserve">pratiques </w:t>
        </w:r>
      </w:ins>
      <w:r w:rsidR="007319C6">
        <w:rPr>
          <w:rFonts w:eastAsia="Times New Roman" w:cs="Arial"/>
          <w:noProof/>
          <w:szCs w:val="17"/>
          <w:lang w:val="fr-FR"/>
        </w:rPr>
        <w:t xml:space="preserve">de </w:t>
      </w:r>
      <w:r w:rsidR="00334310" w:rsidRPr="00982192">
        <w:rPr>
          <w:rFonts w:ascii="Courier New" w:eastAsia="Times New Roman" w:hAnsi="Courier New" w:cs="Courier New"/>
          <w:noProof/>
          <w:szCs w:val="17"/>
          <w:lang w:val="fr-FR"/>
        </w:rPr>
        <w:t>GE</w:t>
      </w:r>
      <w:r w:rsidR="00334310">
        <w:rPr>
          <w:rFonts w:ascii="Courier New" w:eastAsia="Times New Roman" w:hAnsi="Courier New" w:cs="Courier New"/>
          <w:noProof/>
          <w:szCs w:val="17"/>
          <w:lang w:val="fr-FR"/>
        </w:rPr>
        <w:t>T</w:t>
      </w:r>
      <w:r w:rsidR="00334310" w:rsidRPr="00876BA8">
        <w:rPr>
          <w:rFonts w:eastAsia="Times New Roman" w:cs="Arial"/>
          <w:noProof/>
          <w:szCs w:val="17"/>
          <w:lang w:val="fr-FR"/>
        </w:rPr>
        <w:t xml:space="preserve">.  </w:t>
      </w:r>
      <w:r w:rsidR="00334310">
        <w:rPr>
          <w:rFonts w:eastAsia="Times New Roman" w:cs="Arial"/>
          <w:noProof/>
          <w:szCs w:val="17"/>
          <w:lang w:val="fr-FR"/>
        </w:rPr>
        <w:t>On</w:t>
      </w:r>
      <w:r w:rsidR="007319C6">
        <w:rPr>
          <w:rFonts w:eastAsia="Times New Roman" w:cs="Arial"/>
          <w:noProof/>
          <w:szCs w:val="17"/>
          <w:lang w:val="fr-FR"/>
        </w:rPr>
        <w:t xml:space="preserve"> peut aussi songer à créer</w:t>
      </w:r>
      <w:r w:rsidR="00504C5F" w:rsidRPr="00982192">
        <w:rPr>
          <w:rFonts w:eastAsia="Times New Roman" w:cs="Arial"/>
          <w:noProof/>
          <w:szCs w:val="17"/>
          <w:lang w:val="fr-FR"/>
        </w:rPr>
        <w:t xml:space="preserve"> </w:t>
      </w:r>
      <w:r w:rsidR="007319C6">
        <w:rPr>
          <w:rFonts w:eastAsia="Times New Roman" w:cs="Arial"/>
          <w:noProof/>
          <w:szCs w:val="17"/>
          <w:lang w:val="fr-FR"/>
        </w:rPr>
        <w:t>des requêtes nommées, si cela est possible</w:t>
      </w:r>
      <w:r w:rsidRPr="00982192">
        <w:rPr>
          <w:rFonts w:eastAsia="Times New Roman" w:cs="Arial"/>
          <w:noProof/>
          <w:szCs w:val="17"/>
          <w:lang w:val="fr-FR"/>
        </w:rPr>
        <w:t>.</w:t>
      </w:r>
    </w:p>
    <w:p w14:paraId="4D7F8D26" w14:textId="77777777" w:rsidR="005E48A2" w:rsidRPr="00982192" w:rsidRDefault="005E48A2" w:rsidP="00CE01DA">
      <w:pPr>
        <w:pStyle w:val="Heading4"/>
        <w:spacing w:before="170" w:after="170"/>
        <w:rPr>
          <w:noProof/>
          <w:lang w:val="fr-FR"/>
        </w:rPr>
      </w:pPr>
      <w:r w:rsidRPr="00982192">
        <w:rPr>
          <w:noProof/>
          <w:lang w:val="fr-FR"/>
        </w:rPr>
        <w:t>HEAD</w:t>
      </w:r>
    </w:p>
    <w:p w14:paraId="3156CEC3" w14:textId="234B38BF" w:rsidR="005E48A2" w:rsidRPr="00982192" w:rsidRDefault="001446D6" w:rsidP="00CE01DA">
      <w:pPr>
        <w:spacing w:before="170" w:after="17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7319C6">
        <w:rPr>
          <w:noProof/>
          <w:lang w:val="fr-FR"/>
        </w:rPr>
        <w:t>Lorsqu</w:t>
      </w:r>
      <w:r w:rsidR="00BB0A23">
        <w:rPr>
          <w:noProof/>
          <w:lang w:val="fr-FR"/>
        </w:rPr>
        <w:t>’</w:t>
      </w:r>
      <w:r w:rsidR="007319C6">
        <w:rPr>
          <w:noProof/>
          <w:lang w:val="fr-FR"/>
        </w:rPr>
        <w:t xml:space="preserve">un </w:t>
      </w:r>
      <w:r w:rsidR="005E48A2" w:rsidRPr="00982192">
        <w:rPr>
          <w:noProof/>
          <w:lang w:val="fr-FR"/>
        </w:rPr>
        <w:t xml:space="preserve">client </w:t>
      </w:r>
      <w:r w:rsidR="007319C6">
        <w:rPr>
          <w:noProof/>
          <w:lang w:val="fr-FR"/>
        </w:rPr>
        <w:t>a besoin d</w:t>
      </w:r>
      <w:r w:rsidR="00BB0A23">
        <w:rPr>
          <w:noProof/>
          <w:lang w:val="fr-FR"/>
        </w:rPr>
        <w:t>’</w:t>
      </w:r>
      <w:r w:rsidR="005E48A2" w:rsidRPr="00982192">
        <w:rPr>
          <w:noProof/>
          <w:lang w:val="fr-FR"/>
        </w:rPr>
        <w:t>information</w:t>
      </w:r>
      <w:r w:rsidR="007319C6">
        <w:rPr>
          <w:noProof/>
          <w:lang w:val="fr-FR"/>
        </w:rPr>
        <w:t xml:space="preserve">s sur une </w:t>
      </w:r>
      <w:r w:rsidR="005E48A2" w:rsidRPr="00982192">
        <w:rPr>
          <w:noProof/>
          <w:lang w:val="fr-FR"/>
        </w:rPr>
        <w:t>op</w:t>
      </w:r>
      <w:r w:rsidR="007319C6">
        <w:rPr>
          <w:noProof/>
          <w:lang w:val="fr-FR"/>
        </w:rPr>
        <w:t>é</w:t>
      </w:r>
      <w:r w:rsidR="005E48A2" w:rsidRPr="00982192">
        <w:rPr>
          <w:noProof/>
          <w:lang w:val="fr-FR"/>
        </w:rPr>
        <w:t xml:space="preserve">ration, </w:t>
      </w:r>
      <w:r w:rsidR="007319C6">
        <w:rPr>
          <w:noProof/>
          <w:lang w:val="fr-FR"/>
        </w:rPr>
        <w:t xml:space="preserve">il peut utiliser </w:t>
      </w:r>
      <w:r w:rsidR="005E48A2" w:rsidRPr="00982192">
        <w:rPr>
          <w:rFonts w:ascii="Courier New" w:eastAsia="Times New Roman" w:hAnsi="Courier New" w:cs="Courier New"/>
          <w:noProof/>
          <w:szCs w:val="17"/>
          <w:lang w:val="fr-FR"/>
        </w:rPr>
        <w:t>HEAD</w:t>
      </w:r>
      <w:r w:rsidR="005E48A2" w:rsidRPr="00982192">
        <w:rPr>
          <w:noProof/>
          <w:lang w:val="fr-FR"/>
        </w:rPr>
        <w:t>.</w:t>
      </w:r>
      <w:r w:rsidR="00555419">
        <w:rPr>
          <w:noProof/>
          <w:lang w:val="fr-FR"/>
        </w:rPr>
        <w:t xml:space="preserve">  </w:t>
      </w:r>
      <w:r w:rsidR="005E48A2" w:rsidRPr="00982192">
        <w:rPr>
          <w:rFonts w:ascii="Courier New" w:hAnsi="Courier New" w:cs="Courier New"/>
          <w:noProof/>
          <w:lang w:val="fr-FR"/>
        </w:rPr>
        <w:t>HEAD</w:t>
      </w:r>
      <w:r w:rsidR="005E48A2" w:rsidRPr="00982192">
        <w:rPr>
          <w:noProof/>
          <w:lang w:val="fr-FR"/>
        </w:rPr>
        <w:t xml:space="preserve"> </w:t>
      </w:r>
      <w:r w:rsidR="007319C6">
        <w:rPr>
          <w:noProof/>
          <w:lang w:val="fr-FR"/>
        </w:rPr>
        <w:t>obtient l</w:t>
      </w:r>
      <w:r w:rsidR="00BB0A23">
        <w:rPr>
          <w:noProof/>
          <w:lang w:val="fr-FR"/>
        </w:rPr>
        <w:t>’</w:t>
      </w:r>
      <w:r w:rsidR="007319C6">
        <w:rPr>
          <w:noProof/>
          <w:lang w:val="fr-FR"/>
        </w:rPr>
        <w:t>en</w:t>
      </w:r>
      <w:r w:rsidR="00BB0A23">
        <w:rPr>
          <w:noProof/>
          <w:lang w:val="fr-FR"/>
        </w:rPr>
        <w:t>-</w:t>
      </w:r>
      <w:r w:rsidR="007319C6">
        <w:rPr>
          <w:noProof/>
          <w:lang w:val="fr-FR"/>
        </w:rPr>
        <w:t xml:space="preserve">tête </w:t>
      </w:r>
      <w:r w:rsidR="005E48A2" w:rsidRPr="00982192">
        <w:rPr>
          <w:noProof/>
          <w:lang w:val="fr-FR"/>
        </w:rPr>
        <w:t xml:space="preserve">HTTP </w:t>
      </w:r>
      <w:r w:rsidR="007319C6">
        <w:rPr>
          <w:noProof/>
          <w:lang w:val="fr-FR"/>
        </w:rPr>
        <w:t xml:space="preserve">que vous obtiendriez si vous faisiez une requête </w:t>
      </w:r>
      <w:r w:rsidR="005E48A2" w:rsidRPr="00982192">
        <w:rPr>
          <w:rFonts w:ascii="Courier New" w:hAnsi="Courier New" w:cs="Courier New"/>
          <w:noProof/>
          <w:lang w:val="fr-FR"/>
        </w:rPr>
        <w:t>GET</w:t>
      </w:r>
      <w:r w:rsidR="005E48A2" w:rsidRPr="00982192">
        <w:rPr>
          <w:noProof/>
          <w:lang w:val="fr-FR"/>
        </w:rPr>
        <w:t xml:space="preserve">, </w:t>
      </w:r>
      <w:r w:rsidR="007319C6">
        <w:rPr>
          <w:noProof/>
          <w:lang w:val="fr-FR"/>
        </w:rPr>
        <w:t>mais sans le corps de la requê</w:t>
      </w:r>
      <w:r w:rsidR="00334310">
        <w:rPr>
          <w:noProof/>
          <w:lang w:val="fr-FR"/>
        </w:rPr>
        <w:t>te.  Le</w:t>
      </w:r>
      <w:r w:rsidR="007319C6">
        <w:rPr>
          <w:noProof/>
          <w:lang w:val="fr-FR"/>
        </w:rPr>
        <w:t xml:space="preserve"> client peut ainsi déterminer les informations </w:t>
      </w:r>
      <w:r w:rsidR="00501DB8">
        <w:rPr>
          <w:noProof/>
          <w:lang w:val="fr-FR"/>
        </w:rPr>
        <w:t xml:space="preserve">sur la </w:t>
      </w:r>
      <w:r w:rsidR="007319C6">
        <w:rPr>
          <w:noProof/>
          <w:lang w:val="fr-FR"/>
        </w:rPr>
        <w:t>mise en antémémoire</w:t>
      </w:r>
      <w:r w:rsidR="00501DB8">
        <w:rPr>
          <w:noProof/>
          <w:lang w:val="fr-FR"/>
        </w:rPr>
        <w:t>, ainsi que le type de contenu et le code d</w:t>
      </w:r>
      <w:r w:rsidR="00BB0A23">
        <w:rPr>
          <w:noProof/>
          <w:lang w:val="fr-FR"/>
        </w:rPr>
        <w:t>’</w:t>
      </w:r>
      <w:r w:rsidR="00501DB8">
        <w:rPr>
          <w:noProof/>
          <w:lang w:val="fr-FR"/>
        </w:rPr>
        <w:t xml:space="preserve">état qui seront </w:t>
      </w:r>
      <w:r w:rsidR="00CA0742">
        <w:rPr>
          <w:noProof/>
          <w:lang w:val="fr-FR"/>
        </w:rPr>
        <w:t>renvoy</w:t>
      </w:r>
      <w:r w:rsidR="00334310">
        <w:rPr>
          <w:noProof/>
          <w:lang w:val="fr-FR"/>
        </w:rPr>
        <w:t xml:space="preserve">és.  </w:t>
      </w:r>
      <w:r w:rsidR="00334310">
        <w:rPr>
          <w:rFonts w:eastAsia="Times New Roman" w:cs="Arial"/>
          <w:noProof/>
          <w:szCs w:val="17"/>
          <w:lang w:val="fr-FR"/>
        </w:rPr>
        <w:t>Se</w:t>
      </w:r>
      <w:r w:rsidR="00501DB8">
        <w:rPr>
          <w:rFonts w:eastAsia="Times New Roman" w:cs="Arial"/>
          <w:noProof/>
          <w:szCs w:val="17"/>
          <w:lang w:val="fr-FR"/>
        </w:rPr>
        <w:t>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501DB8" w:rsidRPr="00982192">
        <w:rPr>
          <w:rFonts w:eastAsia="Times New Roman" w:cs="Arial"/>
          <w:noProof/>
          <w:szCs w:val="17"/>
          <w:lang w:val="fr-FR"/>
        </w:rPr>
        <w:t> </w:t>
      </w:r>
      <w:del w:id="141" w:author="Author">
        <w:r w:rsidR="00501DB8" w:rsidRPr="00982192" w:rsidDel="001C7C42">
          <w:rPr>
            <w:rFonts w:eastAsia="Times New Roman" w:cs="Arial"/>
            <w:noProof/>
            <w:szCs w:val="17"/>
            <w:lang w:val="fr-FR"/>
          </w:rPr>
          <w:delText>2616</w:delText>
        </w:r>
        <w:r w:rsidR="00501DB8" w:rsidDel="001C7C42">
          <w:rPr>
            <w:rFonts w:eastAsia="Times New Roman" w:cs="Arial"/>
            <w:noProof/>
            <w:szCs w:val="17"/>
            <w:lang w:val="fr-FR"/>
          </w:rPr>
          <w:delText xml:space="preserve"> </w:delText>
        </w:r>
      </w:del>
      <w:ins w:id="142" w:author="Author">
        <w:r w:rsidR="001C7C42">
          <w:rPr>
            <w:rFonts w:eastAsia="Times New Roman" w:cs="Arial"/>
            <w:noProof/>
            <w:szCs w:val="17"/>
            <w:lang w:val="fr-FR"/>
          </w:rPr>
          <w:t xml:space="preserve">9110 </w:t>
        </w:r>
      </w:ins>
      <w:r w:rsidR="00501DB8">
        <w:rPr>
          <w:rFonts w:eastAsia="Times New Roman" w:cs="Arial"/>
          <w:noProof/>
          <w:szCs w:val="17"/>
          <w:lang w:val="fr-FR"/>
        </w:rPr>
        <w:t>de l</w:t>
      </w:r>
      <w:r w:rsidR="00BB0A23">
        <w:rPr>
          <w:rFonts w:eastAsia="Times New Roman" w:cs="Arial"/>
          <w:noProof/>
          <w:szCs w:val="17"/>
          <w:lang w:val="fr-FR"/>
        </w:rPr>
        <w:t>’</w:t>
      </w:r>
      <w:r w:rsidR="00501DB8">
        <w:rPr>
          <w:rFonts w:eastAsia="Times New Roman" w:cs="Arial"/>
          <w:noProof/>
          <w:szCs w:val="17"/>
          <w:lang w:val="fr-FR"/>
        </w:rPr>
        <w:t xml:space="preserve">IETF, une requête </w:t>
      </w:r>
      <w:r w:rsidR="00276B25" w:rsidRPr="00982192">
        <w:rPr>
          <w:rFonts w:ascii="Courier New" w:eastAsia="Times New Roman" w:hAnsi="Courier New" w:cs="Courier New"/>
          <w:noProof/>
          <w:szCs w:val="17"/>
          <w:lang w:val="fr-FR"/>
        </w:rPr>
        <w:t>HEAD</w:t>
      </w:r>
      <w:r w:rsidR="00276B25" w:rsidRPr="00982192">
        <w:rPr>
          <w:rFonts w:eastAsia="Times New Roman" w:cs="Arial"/>
          <w:noProof/>
          <w:szCs w:val="17"/>
          <w:lang w:val="fr-FR"/>
        </w:rPr>
        <w:t xml:space="preserve"> </w:t>
      </w:r>
      <w:r w:rsidR="00501DB8">
        <w:rPr>
          <w:rFonts w:eastAsia="Times New Roman" w:cs="Arial"/>
          <w:noProof/>
          <w:szCs w:val="17"/>
          <w:lang w:val="fr-FR"/>
        </w:rPr>
        <w:t xml:space="preserve">DOIT être </w:t>
      </w:r>
      <w:r w:rsidR="00276B25" w:rsidRPr="00982192">
        <w:rPr>
          <w:rFonts w:eastAsia="Times New Roman" w:cs="Arial"/>
          <w:noProof/>
          <w:szCs w:val="17"/>
          <w:lang w:val="fr-FR"/>
        </w:rPr>
        <w:t>idempotent</w:t>
      </w:r>
      <w:r w:rsidR="00501DB8">
        <w:rPr>
          <w:rFonts w:eastAsia="Times New Roman" w:cs="Arial"/>
          <w:noProof/>
          <w:szCs w:val="17"/>
          <w:lang w:val="fr-FR"/>
        </w:rPr>
        <w:t>e</w:t>
      </w:r>
      <w:r w:rsidR="00276B25" w:rsidRPr="00982192">
        <w:rPr>
          <w:rFonts w:eastAsia="Times New Roman" w:cs="Arial"/>
          <w:noProof/>
          <w:szCs w:val="17"/>
          <w:lang w:val="fr-FR"/>
        </w:rPr>
        <w:t>.</w:t>
      </w:r>
    </w:p>
    <w:p w14:paraId="6A46CE27" w14:textId="1B8AB8E8"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3</w:t>
      </w:r>
      <w:r w:rsidR="00E631FD" w:rsidRPr="00982192">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501DB8">
        <w:rPr>
          <w:rFonts w:eastAsia="Times New Roman" w:cs="Arial"/>
          <w:noProof/>
          <w:szCs w:val="17"/>
          <w:lang w:val="fr-FR"/>
        </w:rPr>
        <w:t xml:space="preserve">Une requête </w:t>
      </w:r>
      <w:r w:rsidR="00501DB8" w:rsidRPr="00982192">
        <w:rPr>
          <w:rFonts w:ascii="Courier New" w:eastAsia="Times New Roman" w:hAnsi="Courier New" w:cs="Courier New"/>
          <w:noProof/>
          <w:szCs w:val="17"/>
          <w:lang w:val="fr-FR"/>
        </w:rPr>
        <w:t>HEAD</w:t>
      </w:r>
      <w:r w:rsidR="00501DB8" w:rsidRPr="00982192">
        <w:rPr>
          <w:rFonts w:eastAsia="Times New Roman" w:cs="Arial"/>
          <w:noProof/>
          <w:szCs w:val="17"/>
          <w:lang w:val="fr-FR"/>
        </w:rPr>
        <w:t xml:space="preserve"> </w:t>
      </w:r>
      <w:r w:rsidR="00501DB8">
        <w:rPr>
          <w:rFonts w:eastAsia="Times New Roman" w:cs="Arial"/>
          <w:noProof/>
          <w:szCs w:val="17"/>
          <w:lang w:val="fr-FR"/>
        </w:rPr>
        <w:t xml:space="preserve">DOIT être </w:t>
      </w:r>
      <w:r w:rsidR="00501DB8" w:rsidRPr="00982192">
        <w:rPr>
          <w:rFonts w:eastAsia="Times New Roman" w:cs="Arial"/>
          <w:noProof/>
          <w:szCs w:val="17"/>
          <w:lang w:val="fr-FR"/>
        </w:rPr>
        <w:t>idempotent</w:t>
      </w:r>
      <w:r w:rsidR="00501DB8">
        <w:rPr>
          <w:rFonts w:eastAsia="Times New Roman" w:cs="Arial"/>
          <w:noProof/>
          <w:szCs w:val="17"/>
          <w:lang w:val="fr-FR"/>
        </w:rPr>
        <w:t>e</w:t>
      </w:r>
      <w:r w:rsidR="00501DB8" w:rsidRPr="00982192">
        <w:rPr>
          <w:rFonts w:eastAsia="Times New Roman" w:cs="Arial"/>
          <w:noProof/>
          <w:szCs w:val="17"/>
          <w:lang w:val="fr-FR"/>
        </w:rPr>
        <w:t>.</w:t>
      </w:r>
    </w:p>
    <w:p w14:paraId="395F9AAA" w14:textId="52BB9B1A"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3</w:t>
      </w:r>
      <w:r w:rsidR="00E631FD" w:rsidRPr="00982192">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del w:id="143" w:author="Author">
        <w:r w:rsidR="005E48A2" w:rsidRPr="00982192" w:rsidDel="00876BA8">
          <w:rPr>
            <w:rFonts w:eastAsia="Times New Roman" w:cs="Arial"/>
            <w:noProof/>
            <w:szCs w:val="17"/>
            <w:lang w:val="fr-FR"/>
          </w:rPr>
          <w:delText xml:space="preserve"> </w:delText>
        </w:r>
      </w:del>
      <w:r w:rsidR="00F01BC7">
        <w:rPr>
          <w:rFonts w:eastAsia="Times New Roman" w:cs="Arial"/>
          <w:noProof/>
          <w:szCs w:val="17"/>
          <w:lang w:val="fr-FR"/>
        </w:rPr>
        <w:t xml:space="preserve">Certains mandataires ne prennent en charge que les méthodes </w:t>
      </w:r>
      <w:r w:rsidR="005E48A2" w:rsidRPr="00982192">
        <w:rPr>
          <w:rFonts w:ascii="Courier New" w:eastAsia="Times New Roman" w:hAnsi="Courier New" w:cs="Courier New"/>
          <w:noProof/>
          <w:szCs w:val="17"/>
          <w:lang w:val="fr-FR"/>
        </w:rPr>
        <w:t>POST</w:t>
      </w:r>
      <w:r w:rsidR="00F01BC7">
        <w:rPr>
          <w:rFonts w:eastAsia="Times New Roman" w:cs="Arial"/>
          <w:noProof/>
          <w:szCs w:val="17"/>
          <w:lang w:val="fr-FR"/>
        </w:rPr>
        <w:t xml:space="preserve"> et</w:t>
      </w:r>
      <w:r w:rsidR="005E48A2" w:rsidRPr="00982192">
        <w:rPr>
          <w:rFonts w:eastAsia="Times New Roman" w:cs="Arial"/>
          <w:noProof/>
          <w:szCs w:val="17"/>
          <w:lang w:val="fr-FR"/>
        </w:rPr>
        <w:t xml:space="preserve"> </w:t>
      </w:r>
      <w:r w:rsidR="00334310" w:rsidRPr="00982192">
        <w:rPr>
          <w:rFonts w:ascii="Courier New" w:eastAsia="Times New Roman" w:hAnsi="Courier New" w:cs="Courier New"/>
          <w:noProof/>
          <w:szCs w:val="17"/>
          <w:lang w:val="fr-FR"/>
        </w:rPr>
        <w:t>GET</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Af</w:t>
      </w:r>
      <w:r w:rsidR="00F01BC7">
        <w:rPr>
          <w:rFonts w:eastAsia="Times New Roman" w:cs="Arial"/>
          <w:noProof/>
          <w:szCs w:val="17"/>
          <w:lang w:val="fr-FR"/>
        </w:rPr>
        <w:t xml:space="preserve">in de surmonter ces limitations, une API </w:t>
      </w:r>
      <w:r w:rsidR="005E48A2" w:rsidRPr="00982192">
        <w:rPr>
          <w:rFonts w:eastAsia="Times New Roman" w:cs="Arial"/>
          <w:noProof/>
          <w:szCs w:val="17"/>
          <w:lang w:val="fr-FR"/>
        </w:rPr>
        <w:t xml:space="preserve">Web </w:t>
      </w:r>
      <w:r w:rsidR="00F01BC7">
        <w:rPr>
          <w:rFonts w:eastAsia="Times New Roman" w:cs="Arial"/>
          <w:noProof/>
          <w:szCs w:val="17"/>
          <w:lang w:val="fr-FR"/>
        </w:rPr>
        <w:t>DEVRAIT prendre en charge un en</w:t>
      </w:r>
      <w:r w:rsidR="00BB0A23">
        <w:rPr>
          <w:rFonts w:eastAsia="Times New Roman" w:cs="Arial"/>
          <w:noProof/>
          <w:szCs w:val="17"/>
          <w:lang w:val="fr-FR"/>
        </w:rPr>
        <w:t>-</w:t>
      </w:r>
      <w:r w:rsidR="00F01BC7">
        <w:rPr>
          <w:rFonts w:eastAsia="Times New Roman" w:cs="Arial"/>
          <w:noProof/>
          <w:szCs w:val="17"/>
          <w:lang w:val="fr-FR"/>
        </w:rPr>
        <w:t>tête de requête HTTP personnalisé pour surclasser la méthode HTTP</w:t>
      </w:r>
      <w:r w:rsidR="005E48A2" w:rsidRPr="00982192">
        <w:rPr>
          <w:rFonts w:eastAsia="Times New Roman" w:cs="Arial"/>
          <w:noProof/>
          <w:szCs w:val="17"/>
          <w:lang w:val="fr-FR"/>
        </w:rPr>
        <w:t>.</w:t>
      </w:r>
    </w:p>
    <w:p w14:paraId="23BD4633" w14:textId="77777777" w:rsidR="005E48A2" w:rsidRPr="00982192" w:rsidRDefault="005E48A2" w:rsidP="00CE01DA">
      <w:pPr>
        <w:pStyle w:val="Heading4"/>
        <w:spacing w:before="170" w:after="170"/>
        <w:rPr>
          <w:noProof/>
          <w:lang w:val="fr-FR"/>
        </w:rPr>
      </w:pPr>
      <w:r w:rsidRPr="00982192">
        <w:rPr>
          <w:noProof/>
          <w:lang w:val="fr-FR"/>
        </w:rPr>
        <w:t>POST</w:t>
      </w:r>
    </w:p>
    <w:p w14:paraId="2F3ACF38" w14:textId="5B6BBF39"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F01BC7">
        <w:rPr>
          <w:noProof/>
          <w:lang w:val="fr-FR"/>
        </w:rPr>
        <w:t>Lorsqu</w:t>
      </w:r>
      <w:r w:rsidR="00BB0A23">
        <w:rPr>
          <w:noProof/>
          <w:lang w:val="fr-FR"/>
        </w:rPr>
        <w:t>’</w:t>
      </w:r>
      <w:r w:rsidR="00F01BC7">
        <w:rPr>
          <w:noProof/>
          <w:lang w:val="fr-FR"/>
        </w:rPr>
        <w:t xml:space="preserve">un </w:t>
      </w:r>
      <w:r w:rsidR="00F01BC7" w:rsidRPr="00982192">
        <w:rPr>
          <w:noProof/>
          <w:lang w:val="fr-FR"/>
        </w:rPr>
        <w:t xml:space="preserve">client </w:t>
      </w:r>
      <w:r w:rsidR="00F01BC7">
        <w:rPr>
          <w:noProof/>
          <w:lang w:val="fr-FR"/>
        </w:rPr>
        <w:t xml:space="preserve">a besoin de créer une ressource, il peut utiliser </w:t>
      </w:r>
      <w:r w:rsidR="005E48A2" w:rsidRPr="00982192">
        <w:rPr>
          <w:rFonts w:ascii="Courier New" w:hAnsi="Courier New" w:cs="Courier New"/>
          <w:noProof/>
          <w:szCs w:val="17"/>
          <w:lang w:val="fr-FR"/>
        </w:rPr>
        <w:t>P</w:t>
      </w:r>
      <w:r w:rsidR="00334310" w:rsidRPr="00982192">
        <w:rPr>
          <w:rFonts w:ascii="Courier New" w:hAnsi="Courier New" w:cs="Courier New"/>
          <w:noProof/>
          <w:szCs w:val="17"/>
          <w:lang w:val="fr-FR"/>
        </w:rPr>
        <w:t>OST</w:t>
      </w:r>
      <w:r w:rsidR="00334310">
        <w:rPr>
          <w:rFonts w:ascii="Courier New" w:hAnsi="Courier New" w:cs="Courier New"/>
          <w:noProof/>
          <w:szCs w:val="17"/>
          <w:lang w:val="fr-FR"/>
        </w:rPr>
        <w:t xml:space="preserve">.  </w:t>
      </w:r>
      <w:r w:rsidR="00334310">
        <w:rPr>
          <w:rFonts w:cs="Arial"/>
          <w:noProof/>
          <w:szCs w:val="17"/>
          <w:lang w:val="fr-FR"/>
        </w:rPr>
        <w:t>Pa</w:t>
      </w:r>
      <w:r w:rsidR="00F01BC7">
        <w:rPr>
          <w:rFonts w:cs="Arial"/>
          <w:noProof/>
          <w:szCs w:val="17"/>
          <w:lang w:val="fr-FR"/>
        </w:rPr>
        <w:t xml:space="preserve">r exemple, la requête </w:t>
      </w:r>
      <w:r w:rsidR="00B92134" w:rsidRPr="00982192">
        <w:rPr>
          <w:rFonts w:cs="Arial"/>
          <w:noProof/>
          <w:szCs w:val="17"/>
          <w:lang w:val="fr-FR"/>
        </w:rPr>
        <w:t xml:space="preserve">HTTP </w:t>
      </w:r>
      <w:r w:rsidR="00F01BC7">
        <w:rPr>
          <w:rFonts w:cs="Arial"/>
          <w:noProof/>
          <w:szCs w:val="17"/>
          <w:lang w:val="fr-FR"/>
        </w:rPr>
        <w:t>ci</w:t>
      </w:r>
      <w:r w:rsidR="00BB0A23">
        <w:rPr>
          <w:rFonts w:cs="Arial"/>
          <w:noProof/>
          <w:szCs w:val="17"/>
          <w:lang w:val="fr-FR"/>
        </w:rPr>
        <w:t>-</w:t>
      </w:r>
      <w:r w:rsidR="00F01BC7">
        <w:rPr>
          <w:rFonts w:cs="Arial"/>
          <w:noProof/>
          <w:szCs w:val="17"/>
          <w:lang w:val="fr-FR"/>
        </w:rPr>
        <w:t>après envoie une requête comportant une demande de brevet</w:t>
      </w:r>
      <w:r w:rsidR="00F13DE3" w:rsidRPr="00982192">
        <w:rPr>
          <w:rFonts w:cs="Arial"/>
          <w:noProof/>
          <w:szCs w:val="17"/>
          <w:lang w:val="fr-FR"/>
        </w:rPr>
        <w:t>.</w:t>
      </w:r>
    </w:p>
    <w:p w14:paraId="66911B7B" w14:textId="2716A533" w:rsidR="00992C0C" w:rsidRDefault="00F01BC7" w:rsidP="00CE01DA">
      <w:pPr>
        <w:numPr>
          <w:ilvl w:val="1"/>
          <w:numId w:val="4"/>
        </w:numPr>
        <w:spacing w:before="170" w:after="170"/>
        <w:rPr>
          <w:rFonts w:eastAsia="Times New Roman" w:cs="Arial"/>
          <w:noProof/>
          <w:szCs w:val="17"/>
          <w:lang w:val="fr-FR"/>
        </w:rPr>
      </w:pPr>
      <w:r>
        <w:rPr>
          <w:rFonts w:eastAsia="Times New Roman" w:cs="Arial"/>
          <w:noProof/>
          <w:szCs w:val="17"/>
          <w:lang w:val="fr-FR"/>
        </w:rPr>
        <w:t>Exemple d</w:t>
      </w:r>
      <w:r w:rsidR="00BB0A23">
        <w:rPr>
          <w:rFonts w:eastAsia="Times New Roman" w:cs="Arial"/>
          <w:noProof/>
          <w:szCs w:val="17"/>
          <w:lang w:val="fr-FR"/>
        </w:rPr>
        <w:t>’</w:t>
      </w:r>
      <w:r>
        <w:rPr>
          <w:rFonts w:eastAsia="Times New Roman" w:cs="Arial"/>
          <w:noProof/>
          <w:szCs w:val="17"/>
          <w:lang w:val="fr-FR"/>
        </w:rPr>
        <w:t>envoi d</w:t>
      </w:r>
      <w:r w:rsidR="00BB0A23">
        <w:rPr>
          <w:rFonts w:eastAsia="Times New Roman" w:cs="Arial"/>
          <w:noProof/>
          <w:szCs w:val="17"/>
          <w:lang w:val="fr-FR"/>
        </w:rPr>
        <w:t>’</w:t>
      </w:r>
      <w:r>
        <w:rPr>
          <w:rFonts w:eastAsia="Times New Roman" w:cs="Arial"/>
          <w:noProof/>
          <w:szCs w:val="17"/>
          <w:lang w:val="fr-FR"/>
        </w:rPr>
        <w:t xml:space="preserve">une requête comportant </w:t>
      </w:r>
      <w:r w:rsidR="00CA0742">
        <w:rPr>
          <w:rFonts w:eastAsia="Times New Roman" w:cs="Arial"/>
          <w:noProof/>
          <w:szCs w:val="17"/>
          <w:lang w:val="fr-FR"/>
        </w:rPr>
        <w:t xml:space="preserve">une </w:t>
      </w:r>
      <w:r>
        <w:rPr>
          <w:rFonts w:eastAsia="Times New Roman" w:cs="Arial"/>
          <w:noProof/>
          <w:szCs w:val="17"/>
          <w:lang w:val="fr-FR"/>
        </w:rPr>
        <w:t>demande de brevet</w:t>
      </w:r>
      <w:r w:rsidR="008E1DA0" w:rsidRPr="00982192">
        <w:rPr>
          <w:rFonts w:eastAsia="Times New Roman" w:cs="Arial"/>
          <w:noProof/>
          <w:szCs w:val="17"/>
          <w:lang w:val="fr-FR"/>
        </w:rPr>
        <w:t>.</w:t>
      </w:r>
    </w:p>
    <w:p w14:paraId="0ABCA137" w14:textId="3304FD05" w:rsidR="008E1DA0" w:rsidRPr="00982192" w:rsidRDefault="008E1DA0" w:rsidP="00CE01DA">
      <w:pPr>
        <w:pStyle w:val="NormalWeb"/>
        <w:spacing w:before="170" w:beforeAutospacing="0" w:after="170" w:afterAutospacing="0"/>
        <w:ind w:left="720"/>
        <w:rPr>
          <w:rFonts w:eastAsia="Times New Roman" w:cs="Arial"/>
          <w:noProof/>
          <w:szCs w:val="17"/>
          <w:u w:val="single"/>
          <w:lang w:val="fr-FR"/>
        </w:rPr>
      </w:pPr>
      <w:r w:rsidRPr="00982192">
        <w:rPr>
          <w:rFonts w:eastAsia="Times New Roman" w:cs="Arial"/>
          <w:noProof/>
          <w:szCs w:val="17"/>
          <w:u w:val="single"/>
          <w:lang w:val="fr-FR"/>
        </w:rPr>
        <w:t>Ex</w:t>
      </w:r>
      <w:r w:rsidR="00F01BC7">
        <w:rPr>
          <w:rFonts w:eastAsia="Times New Roman" w:cs="Arial"/>
          <w:noProof/>
          <w:szCs w:val="17"/>
          <w:u w:val="single"/>
          <w:lang w:val="fr-FR"/>
        </w:rPr>
        <w:t>e</w:t>
      </w:r>
      <w:r w:rsidRPr="00982192">
        <w:rPr>
          <w:rFonts w:eastAsia="Times New Roman" w:cs="Arial"/>
          <w:noProof/>
          <w:szCs w:val="17"/>
          <w:u w:val="single"/>
          <w:lang w:val="fr-FR"/>
        </w:rPr>
        <w:t xml:space="preserve">mple </w:t>
      </w:r>
      <w:r w:rsidR="00F01BC7">
        <w:rPr>
          <w:rFonts w:eastAsia="Times New Roman" w:cs="Arial"/>
          <w:noProof/>
          <w:szCs w:val="17"/>
          <w:u w:val="single"/>
          <w:lang w:val="fr-FR"/>
        </w:rPr>
        <w:t xml:space="preserve">avec des charges </w:t>
      </w:r>
      <w:r w:rsidR="00CA0742">
        <w:rPr>
          <w:rFonts w:eastAsia="Times New Roman" w:cs="Arial"/>
          <w:noProof/>
          <w:szCs w:val="17"/>
          <w:u w:val="single"/>
          <w:lang w:val="fr-FR"/>
        </w:rPr>
        <w:t xml:space="preserve">utiles </w:t>
      </w:r>
      <w:r w:rsidRPr="00982192">
        <w:rPr>
          <w:rFonts w:eastAsia="Times New Roman" w:cs="Arial"/>
          <w:noProof/>
          <w:szCs w:val="17"/>
          <w:u w:val="single"/>
          <w:lang w:val="fr-FR"/>
        </w:rPr>
        <w:t xml:space="preserve">XML </w:t>
      </w:r>
      <w:r w:rsidR="00F01BC7">
        <w:rPr>
          <w:rFonts w:eastAsia="Times New Roman" w:cs="Arial"/>
          <w:noProof/>
          <w:szCs w:val="17"/>
          <w:u w:val="single"/>
          <w:lang w:val="fr-FR"/>
        </w:rPr>
        <w:t>basées sur la norme</w:t>
      </w:r>
      <w:r w:rsidR="002D56D3">
        <w:rPr>
          <w:rFonts w:eastAsia="Times New Roman" w:cs="Arial"/>
          <w:noProof/>
          <w:szCs w:val="17"/>
          <w:u w:val="single"/>
          <w:lang w:val="fr-FR"/>
        </w:rPr>
        <w:t> </w:t>
      </w:r>
      <w:r w:rsidRPr="00982192">
        <w:rPr>
          <w:rFonts w:eastAsia="Times New Roman" w:cs="Arial"/>
          <w:noProof/>
          <w:szCs w:val="17"/>
          <w:u w:val="single"/>
          <w:lang w:val="fr-FR"/>
        </w:rPr>
        <w:t>ST.96</w:t>
      </w:r>
    </w:p>
    <w:p w14:paraId="01816A90" w14:textId="18F3818B" w:rsidR="0074735E" w:rsidRPr="00982192" w:rsidRDefault="00F01BC7" w:rsidP="00CE01DA">
      <w:pPr>
        <w:pStyle w:val="NormalWeb"/>
        <w:spacing w:before="170" w:beforeAutospacing="0" w:after="170" w:afterAutospacing="0"/>
        <w:ind w:firstLine="720"/>
        <w:rPr>
          <w:rFonts w:eastAsia="Times New Roman" w:cs="Arial"/>
          <w:noProof/>
          <w:szCs w:val="17"/>
          <w:lang w:val="fr-FR"/>
        </w:rPr>
      </w:pPr>
      <w:r>
        <w:rPr>
          <w:rFonts w:eastAsia="Times New Roman" w:cs="Arial"/>
          <w:noProof/>
          <w:szCs w:val="17"/>
          <w:lang w:val="fr-FR"/>
        </w:rPr>
        <w:t>Le client</w:t>
      </w:r>
      <w:r w:rsidR="0074735E" w:rsidRPr="00982192">
        <w:rPr>
          <w:rFonts w:eastAsia="Times New Roman" w:cs="Arial"/>
          <w:noProof/>
          <w:szCs w:val="17"/>
          <w:lang w:val="fr-FR"/>
        </w:rPr>
        <w:t xml:space="preserve"> </w:t>
      </w:r>
      <w:r>
        <w:rPr>
          <w:rFonts w:eastAsia="Times New Roman" w:cs="Arial"/>
          <w:noProof/>
          <w:szCs w:val="17"/>
          <w:lang w:val="fr-FR"/>
        </w:rPr>
        <w:t xml:space="preserve">envoie la requête comportant une demande de brevet au format </w:t>
      </w:r>
      <w:r w:rsidR="0074735E" w:rsidRPr="00982192">
        <w:rPr>
          <w:rFonts w:eastAsia="Times New Roman" w:cs="Arial"/>
          <w:noProof/>
          <w:szCs w:val="17"/>
          <w:lang w:val="fr-FR"/>
        </w:rPr>
        <w:t>XML</w:t>
      </w:r>
      <w:r w:rsidR="00BB0A23">
        <w:rPr>
          <w:rFonts w:eastAsia="Times New Roman" w:cs="Arial"/>
          <w:noProof/>
          <w:szCs w:val="17"/>
          <w:lang w:val="fr-FR"/>
        </w:rPr>
        <w:t> :</w:t>
      </w:r>
    </w:p>
    <w:tbl>
      <w:tblPr>
        <w:tblStyle w:val="TableGrid"/>
        <w:tblW w:w="8640" w:type="dxa"/>
        <w:tblInd w:w="715" w:type="dxa"/>
        <w:tblLook w:val="04A0" w:firstRow="1" w:lastRow="0" w:firstColumn="1" w:lastColumn="0" w:noHBand="0" w:noVBand="1"/>
      </w:tblPr>
      <w:tblGrid>
        <w:gridCol w:w="8640"/>
      </w:tblGrid>
      <w:tr w:rsidR="005E48A2" w:rsidRPr="00982192" w14:paraId="2E6F0AB7" w14:textId="77777777" w:rsidTr="00F50DB4">
        <w:tc>
          <w:tcPr>
            <w:tcW w:w="8640" w:type="dxa"/>
          </w:tcPr>
          <w:p w14:paraId="208B6D01" w14:textId="77777777" w:rsidR="00426672" w:rsidRDefault="00426672" w:rsidP="00CE01DA">
            <w:pPr>
              <w:spacing w:before="170" w:after="170"/>
              <w:rPr>
                <w:rFonts w:ascii="Courier New" w:hAnsi="Courier New" w:cs="Courier New"/>
                <w:lang w:val="nn-NO"/>
              </w:rPr>
            </w:pPr>
            <w:r w:rsidRPr="009C383A">
              <w:rPr>
                <w:rFonts w:ascii="Courier New" w:hAnsi="Courier New" w:cs="Courier New"/>
                <w:lang w:val="nn-NO"/>
              </w:rPr>
              <w:t>POST /v1/patent</w:t>
            </w:r>
            <w:r>
              <w:rPr>
                <w:rFonts w:ascii="Courier New" w:hAnsi="Courier New" w:cs="Courier New"/>
                <w:lang w:val="nn-NO"/>
              </w:rPr>
              <w:t>s/application</w:t>
            </w:r>
            <w:r w:rsidRPr="009C383A">
              <w:rPr>
                <w:rFonts w:ascii="Courier New" w:hAnsi="Courier New" w:cs="Courier New"/>
                <w:lang w:val="nn-NO"/>
              </w:rPr>
              <w:t>s</w:t>
            </w:r>
            <w:r>
              <w:rPr>
                <w:rFonts w:ascii="Courier New" w:hAnsi="Courier New" w:cs="Courier New"/>
                <w:lang w:val="nn-NO"/>
              </w:rPr>
              <w:t xml:space="preserve"> </w:t>
            </w:r>
            <w:r w:rsidRPr="00426672">
              <w:rPr>
                <w:rFonts w:ascii="Courier New" w:hAnsi="Courier New" w:cs="Courier New"/>
                <w:lang w:val="fr-FR"/>
              </w:rPr>
              <w:t>HTTP/1.1</w:t>
            </w:r>
          </w:p>
          <w:p w14:paraId="1FE17D55" w14:textId="77777777" w:rsidR="00426672" w:rsidRPr="00E73E7E" w:rsidRDefault="00426672" w:rsidP="00CE01DA">
            <w:pPr>
              <w:spacing w:before="170" w:after="170"/>
              <w:rPr>
                <w:rFonts w:ascii="Courier New" w:hAnsi="Courier New" w:cs="Courier New"/>
                <w:lang w:val="nn-NO"/>
              </w:rPr>
            </w:pPr>
            <w:r w:rsidRPr="00E73E7E">
              <w:rPr>
                <w:rFonts w:ascii="Courier New" w:hAnsi="Courier New" w:cs="Courier New"/>
                <w:lang w:val="nn-NO"/>
              </w:rPr>
              <w:t xml:space="preserve">Host: wipo.int </w:t>
            </w:r>
          </w:p>
          <w:p w14:paraId="2891E1AC" w14:textId="77777777" w:rsidR="00426672" w:rsidRDefault="00426672" w:rsidP="00CE01DA">
            <w:pPr>
              <w:spacing w:before="170" w:after="170"/>
              <w:rPr>
                <w:rFonts w:ascii="Courier New" w:hAnsi="Courier New" w:cs="Courier New"/>
                <w:lang w:val="nn-NO"/>
              </w:rPr>
            </w:pPr>
            <w:r w:rsidRPr="00E73E7E">
              <w:rPr>
                <w:rFonts w:ascii="Courier New" w:hAnsi="Courier New" w:cs="Courier New"/>
                <w:lang w:val="nn-NO"/>
              </w:rPr>
              <w:t>Accept: application/xml</w:t>
            </w:r>
          </w:p>
          <w:p w14:paraId="7F8B5B5F" w14:textId="77777777" w:rsidR="00426672" w:rsidRPr="009C383A" w:rsidRDefault="00426672" w:rsidP="00CE01DA">
            <w:pPr>
              <w:spacing w:before="170" w:after="170"/>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application/xml</w:t>
            </w:r>
          </w:p>
          <w:p w14:paraId="203D4E30" w14:textId="77777777" w:rsidR="00426672" w:rsidRPr="00C1783B" w:rsidRDefault="00426672" w:rsidP="00CE01DA">
            <w:pPr>
              <w:spacing w:before="170" w:after="170"/>
              <w:rPr>
                <w:rFonts w:ascii="Courier New" w:hAnsi="Courier New" w:cs="Courier New"/>
                <w:lang w:val="fr-FR"/>
              </w:rPr>
            </w:pPr>
            <w:r w:rsidRPr="00C1783B">
              <w:rPr>
                <w:rFonts w:ascii="Courier New" w:hAnsi="Courier New" w:cs="Courier New"/>
                <w:lang w:val="fr-FR"/>
              </w:rPr>
              <w:t>&lt;?xml version="1.0" encoding="UTF-8"?&gt;</w:t>
            </w:r>
          </w:p>
          <w:p w14:paraId="6AED58E2" w14:textId="01459FB3" w:rsidR="00426672" w:rsidRPr="00C1783B" w:rsidRDefault="00426672" w:rsidP="00CE01DA">
            <w:pPr>
              <w:spacing w:before="170" w:after="170"/>
              <w:rPr>
                <w:rFonts w:ascii="Courier New" w:hAnsi="Courier New" w:cs="Courier New"/>
                <w:lang w:val="fr-FR"/>
              </w:rPr>
            </w:pPr>
            <w:r w:rsidRPr="00C1783B">
              <w:rPr>
                <w:rFonts w:ascii="Courier New" w:hAnsi="Courier New" w:cs="Courier New"/>
                <w:lang w:val="fr-FR"/>
              </w:rPr>
              <w:t>&lt;pat:ApplicationBody xmlns="http://www.wipo.int/standards/XMLSchema/ST96/Common" xmlns:xsi="http://www.w3.org/2001/XMLSchema-instance" xmlns:com="http://www.wipo.int/standards/XMLSchema/ST96/Common" xmlns:pat="http://www.wipo.int/standards/XMLSchema/ST96/Patent" com:languageCode="pl" com:receivingOffice="ST" com:st96Version="</w:t>
            </w:r>
            <w:r w:rsidR="00852665" w:rsidRPr="00C1783B">
              <w:rPr>
                <w:rFonts w:ascii="Courier New" w:hAnsi="Courier New" w:cs="Courier New"/>
                <w:lang w:val="fr-FR"/>
              </w:rPr>
              <w:t>V5_0</w:t>
            </w:r>
            <w:r w:rsidRPr="00C1783B">
              <w:rPr>
                <w:rFonts w:ascii="Courier New" w:hAnsi="Courier New" w:cs="Courier New"/>
                <w:lang w:val="fr-FR"/>
              </w:rPr>
              <w:t>" xsi:schemaLocation="http://www.wipo.int/standards/XMLSchema/ST96/Patent ApplicationBody_</w:t>
            </w:r>
            <w:r w:rsidR="00EE6DA0" w:rsidRPr="00954718">
              <w:rPr>
                <w:rFonts w:ascii="Courier New" w:hAnsi="Courier New" w:cs="Courier New"/>
                <w:lang w:val="nn-NO"/>
              </w:rPr>
              <w:t>V</w:t>
            </w:r>
            <w:r w:rsidR="00EE6DA0">
              <w:rPr>
                <w:rFonts w:ascii="Courier New" w:hAnsi="Courier New" w:cs="Courier New"/>
                <w:lang w:val="nn-NO"/>
              </w:rPr>
              <w:t>5</w:t>
            </w:r>
            <w:r w:rsidR="00EE6DA0" w:rsidRPr="00954718">
              <w:rPr>
                <w:rFonts w:ascii="Courier New" w:hAnsi="Courier New" w:cs="Courier New"/>
                <w:lang w:val="nn-NO"/>
              </w:rPr>
              <w:t>_</w:t>
            </w:r>
            <w:r w:rsidR="00EE6DA0">
              <w:rPr>
                <w:rFonts w:ascii="Courier New" w:hAnsi="Courier New" w:cs="Courier New"/>
                <w:lang w:val="nn-NO"/>
              </w:rPr>
              <w:t>0</w:t>
            </w:r>
            <w:r w:rsidRPr="00C1783B">
              <w:rPr>
                <w:rFonts w:ascii="Courier New" w:hAnsi="Courier New" w:cs="Courier New"/>
                <w:lang w:val="fr-FR"/>
              </w:rPr>
              <w:t>.xsd"&gt;</w:t>
            </w:r>
          </w:p>
          <w:p w14:paraId="2E77C0F3" w14:textId="77777777" w:rsidR="00426672" w:rsidRPr="00E73E7E" w:rsidRDefault="00426672" w:rsidP="00CE01DA">
            <w:pPr>
              <w:spacing w:before="170" w:after="170"/>
              <w:rPr>
                <w:rFonts w:ascii="Courier New" w:hAnsi="Courier New" w:cs="Courier New"/>
              </w:rPr>
            </w:pPr>
            <w:r w:rsidRPr="00C1783B">
              <w:rPr>
                <w:rFonts w:ascii="Courier New" w:hAnsi="Courier New" w:cs="Courier New"/>
                <w:lang w:val="fr-FR"/>
              </w:rPr>
              <w:tab/>
            </w:r>
            <w:r w:rsidRPr="00E73E7E">
              <w:rPr>
                <w:rFonts w:ascii="Courier New" w:hAnsi="Courier New" w:cs="Courier New"/>
              </w:rPr>
              <w:t>...</w:t>
            </w:r>
          </w:p>
          <w:p w14:paraId="79904334" w14:textId="70F74304" w:rsidR="005E48A2" w:rsidRPr="00982192" w:rsidRDefault="00426672" w:rsidP="00CE01DA">
            <w:pPr>
              <w:spacing w:before="170" w:after="170" w:line="480" w:lineRule="auto"/>
              <w:rPr>
                <w:noProof/>
                <w:lang w:val="fr-FR"/>
              </w:rPr>
            </w:pPr>
            <w:r w:rsidRPr="00D62181">
              <w:rPr>
                <w:rFonts w:ascii="Courier New" w:hAnsi="Courier New" w:cs="Courier New"/>
              </w:rPr>
              <w:t>&lt;/pat:ApplicationBody&gt;</w:t>
            </w:r>
          </w:p>
        </w:tc>
      </w:tr>
    </w:tbl>
    <w:p w14:paraId="74FAECD0" w14:textId="0DDD215E" w:rsidR="00F006F2" w:rsidRPr="00982192" w:rsidRDefault="00F01BC7" w:rsidP="00876BA8">
      <w:pPr>
        <w:keepNext/>
        <w:spacing w:before="170" w:after="170"/>
        <w:ind w:left="720"/>
        <w:rPr>
          <w:rFonts w:eastAsia="Times New Roman" w:cs="Arial"/>
          <w:noProof/>
          <w:szCs w:val="17"/>
          <w:lang w:val="fr-FR"/>
        </w:rPr>
      </w:pPr>
      <w:r>
        <w:rPr>
          <w:rFonts w:eastAsia="Times New Roman" w:cs="Arial"/>
          <w:noProof/>
          <w:szCs w:val="17"/>
          <w:lang w:val="fr-FR"/>
        </w:rPr>
        <w:t xml:space="preserve">La réponse </w:t>
      </w:r>
      <w:r w:rsidR="009047DB"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après indique le dépôt réussi de la demande de brevet</w:t>
      </w:r>
      <w:r w:rsidR="00BB0A23">
        <w:rPr>
          <w:rFonts w:eastAsia="Times New Roman" w:cs="Arial"/>
          <w:noProof/>
          <w:szCs w:val="17"/>
          <w:lang w:val="fr-FR"/>
        </w:rPr>
        <w:t> :</w:t>
      </w:r>
    </w:p>
    <w:tbl>
      <w:tblPr>
        <w:tblStyle w:val="TableGrid"/>
        <w:tblW w:w="0" w:type="auto"/>
        <w:tblInd w:w="715" w:type="dxa"/>
        <w:tblLook w:val="04A0" w:firstRow="1" w:lastRow="0" w:firstColumn="1" w:lastColumn="0" w:noHBand="0" w:noVBand="1"/>
      </w:tblPr>
      <w:tblGrid>
        <w:gridCol w:w="8633"/>
      </w:tblGrid>
      <w:tr w:rsidR="00F006F2" w:rsidRPr="00982192" w14:paraId="53AF9755" w14:textId="77777777" w:rsidTr="0056719A">
        <w:tc>
          <w:tcPr>
            <w:tcW w:w="9720" w:type="dxa"/>
          </w:tcPr>
          <w:p w14:paraId="123C4452" w14:textId="77777777" w:rsidR="008C0D90" w:rsidRPr="00E73E7E" w:rsidRDefault="008C0D90" w:rsidP="00876BA8">
            <w:pPr>
              <w:keepNext/>
              <w:spacing w:before="170" w:after="170"/>
              <w:rPr>
                <w:rFonts w:ascii="Courier New" w:hAnsi="Courier New" w:cs="Courier New"/>
                <w:lang w:val="nn-NO"/>
              </w:rPr>
            </w:pPr>
            <w:r w:rsidRPr="00E73E7E">
              <w:rPr>
                <w:rFonts w:ascii="Courier New" w:hAnsi="Courier New" w:cs="Courier New"/>
                <w:lang w:val="nn-NO"/>
              </w:rPr>
              <w:t>HTTP/1.1 20</w:t>
            </w:r>
            <w:r>
              <w:rPr>
                <w:rFonts w:ascii="Courier New" w:hAnsi="Courier New" w:cs="Courier New"/>
                <w:lang w:val="nn-NO"/>
              </w:rPr>
              <w:t>1</w:t>
            </w:r>
            <w:r w:rsidRPr="00E73E7E">
              <w:rPr>
                <w:rFonts w:ascii="Courier New" w:hAnsi="Courier New" w:cs="Courier New"/>
                <w:lang w:val="nn-NO"/>
              </w:rPr>
              <w:t xml:space="preserve"> </w:t>
            </w:r>
            <w:r>
              <w:rPr>
                <w:rFonts w:ascii="Courier New" w:hAnsi="Courier New" w:cs="Courier New"/>
                <w:lang w:val="nn-NO"/>
              </w:rPr>
              <w:t>Created</w:t>
            </w:r>
          </w:p>
          <w:p w14:paraId="2D15B52A" w14:textId="77777777" w:rsidR="008C0D90" w:rsidRDefault="008C0D90" w:rsidP="00CE01DA">
            <w:pPr>
              <w:spacing w:before="170" w:after="170"/>
              <w:rPr>
                <w:rFonts w:ascii="Courier New" w:hAnsi="Courier New" w:cs="Courier New"/>
                <w:lang w:val="nn-NO"/>
              </w:rPr>
            </w:pPr>
            <w:r w:rsidRPr="00E73E7E">
              <w:rPr>
                <w:rFonts w:ascii="Courier New" w:hAnsi="Courier New" w:cs="Courier New"/>
                <w:lang w:val="nn-NO"/>
              </w:rPr>
              <w:t xml:space="preserve">Content-Type: application/xml </w:t>
            </w:r>
          </w:p>
          <w:p w14:paraId="34D3C8A7" w14:textId="77777777" w:rsidR="008C0D90" w:rsidRPr="00D62181" w:rsidRDefault="008C0D90" w:rsidP="00CE01DA">
            <w:pPr>
              <w:spacing w:before="170" w:after="170"/>
              <w:rPr>
                <w:rFonts w:ascii="Courier New" w:hAnsi="Courier New" w:cs="Courier New"/>
              </w:rPr>
            </w:pPr>
            <w:r w:rsidRPr="00D62181">
              <w:rPr>
                <w:rFonts w:ascii="Courier New" w:hAnsi="Courier New" w:cs="Courier New"/>
              </w:rPr>
              <w:t>&lt;?xml version="1.0" encoding="UTF-8"?&gt;</w:t>
            </w:r>
          </w:p>
          <w:p w14:paraId="3BC57194" w14:textId="5ACC09CC" w:rsidR="008C0D90" w:rsidRPr="00E73E7E" w:rsidRDefault="008C0D90" w:rsidP="00CE01DA">
            <w:pPr>
              <w:spacing w:before="170" w:after="170"/>
              <w:rPr>
                <w:rFonts w:ascii="Courier New" w:hAnsi="Courier New" w:cs="Courier New"/>
              </w:rPr>
            </w:pPr>
            <w:r w:rsidRPr="00D62181">
              <w:rPr>
                <w:rFonts w:ascii="Courier New" w:hAnsi="Courier New" w:cs="Courier New"/>
              </w:rPr>
              <w:t>&lt;pat:ApplicationBody xmlns="http://www.wipo.int/standards/XMLSchema/ST96/Common" xmlns:xsi="http://www.w3.org/2001/XMLSchema-instance" xmlns:com="http://www.wipo.int/standards/XMLSchema/ST96/Common" xmlns:pat="http://www.wipo.int/standards/XMLSchema/ST96/Patent" com:languageCode="pl" com:receivingOffice="ST" com:st96Version="</w:t>
            </w:r>
            <w:r w:rsidR="00EE6DA0" w:rsidRPr="00954718">
              <w:rPr>
                <w:rFonts w:ascii="Courier New" w:hAnsi="Courier New" w:cs="Courier New"/>
                <w:lang w:val="nn-NO"/>
              </w:rPr>
              <w:t>V</w:t>
            </w:r>
            <w:r w:rsidR="00EE6DA0">
              <w:rPr>
                <w:rFonts w:ascii="Courier New" w:hAnsi="Courier New" w:cs="Courier New"/>
                <w:lang w:val="nn-NO"/>
              </w:rPr>
              <w:t>5</w:t>
            </w:r>
            <w:r w:rsidR="00EE6DA0" w:rsidRPr="00954718">
              <w:rPr>
                <w:rFonts w:ascii="Courier New" w:hAnsi="Courier New" w:cs="Courier New"/>
                <w:lang w:val="nn-NO"/>
              </w:rPr>
              <w:t>_</w:t>
            </w:r>
            <w:r w:rsidR="00EE6DA0">
              <w:rPr>
                <w:rFonts w:ascii="Courier New" w:hAnsi="Courier New" w:cs="Courier New"/>
                <w:lang w:val="nn-NO"/>
              </w:rPr>
              <w:t>0</w:t>
            </w:r>
            <w:r w:rsidRPr="00D62181">
              <w:rPr>
                <w:rFonts w:ascii="Courier New" w:hAnsi="Courier New" w:cs="Courier New"/>
              </w:rPr>
              <w:t>" xsi:schemaLocation="http://www.wipo.int/standards/XMLSchema/ST96/Patent ApplicationBody_</w:t>
            </w:r>
            <w:r w:rsidR="00EE6DA0" w:rsidRPr="00954718">
              <w:rPr>
                <w:rFonts w:ascii="Courier New" w:hAnsi="Courier New" w:cs="Courier New"/>
                <w:lang w:val="nn-NO"/>
              </w:rPr>
              <w:t>V</w:t>
            </w:r>
            <w:r w:rsidR="00EE6DA0">
              <w:rPr>
                <w:rFonts w:ascii="Courier New" w:hAnsi="Courier New" w:cs="Courier New"/>
                <w:lang w:val="nn-NO"/>
              </w:rPr>
              <w:t>5</w:t>
            </w:r>
            <w:r w:rsidR="00EE6DA0" w:rsidRPr="00954718">
              <w:rPr>
                <w:rFonts w:ascii="Courier New" w:hAnsi="Courier New" w:cs="Courier New"/>
                <w:lang w:val="nn-NO"/>
              </w:rPr>
              <w:t>_</w:t>
            </w:r>
            <w:r w:rsidR="00EE6DA0">
              <w:rPr>
                <w:rFonts w:ascii="Courier New" w:hAnsi="Courier New" w:cs="Courier New"/>
                <w:lang w:val="nn-NO"/>
              </w:rPr>
              <w:t>0</w:t>
            </w:r>
            <w:r w:rsidRPr="00D62181">
              <w:rPr>
                <w:rFonts w:ascii="Courier New" w:hAnsi="Courier New" w:cs="Courier New"/>
              </w:rPr>
              <w:t>.xsd"</w:t>
            </w:r>
            <w:r>
              <w:rPr>
                <w:rFonts w:ascii="Courier New" w:hAnsi="Courier New" w:cs="Courier New"/>
              </w:rPr>
              <w:t xml:space="preserve"> </w:t>
            </w:r>
            <w:r w:rsidRPr="0056719A">
              <w:rPr>
                <w:rFonts w:ascii="Courier New" w:hAnsi="Courier New" w:cs="Courier New"/>
                <w:b/>
              </w:rPr>
              <w:t>applicationBodyStatus=”pending”</w:t>
            </w:r>
            <w:r w:rsidRPr="00D62181">
              <w:rPr>
                <w:rFonts w:ascii="Courier New" w:hAnsi="Courier New" w:cs="Courier New"/>
              </w:rPr>
              <w:t>&gt;</w:t>
            </w:r>
          </w:p>
          <w:p w14:paraId="20A31C79" w14:textId="77777777" w:rsidR="008C0D90" w:rsidRPr="00E73E7E" w:rsidRDefault="008C0D90" w:rsidP="00CE01DA">
            <w:pPr>
              <w:spacing w:before="170" w:after="170"/>
              <w:rPr>
                <w:rFonts w:ascii="Courier New" w:hAnsi="Courier New" w:cs="Courier New"/>
              </w:rPr>
            </w:pPr>
            <w:r w:rsidRPr="00E73E7E">
              <w:rPr>
                <w:rFonts w:ascii="Courier New" w:hAnsi="Courier New" w:cs="Courier New"/>
              </w:rPr>
              <w:tab/>
              <w:t>...</w:t>
            </w:r>
          </w:p>
          <w:p w14:paraId="65CF1042" w14:textId="7D9C9817" w:rsidR="00F006F2" w:rsidRPr="00982192" w:rsidRDefault="008C0D90" w:rsidP="00CE01DA">
            <w:pPr>
              <w:spacing w:before="170" w:after="170" w:line="480" w:lineRule="auto"/>
              <w:rPr>
                <w:rFonts w:eastAsia="Times New Roman" w:cs="Arial"/>
                <w:noProof/>
                <w:szCs w:val="17"/>
                <w:lang w:val="fr-FR"/>
              </w:rPr>
            </w:pPr>
            <w:r w:rsidRPr="00D62181">
              <w:rPr>
                <w:rFonts w:ascii="Courier New" w:hAnsi="Courier New" w:cs="Courier New"/>
              </w:rPr>
              <w:t>&lt;/pat:ApplicationBody&gt;</w:t>
            </w:r>
          </w:p>
        </w:tc>
      </w:tr>
    </w:tbl>
    <w:p w14:paraId="124D6C2D" w14:textId="02F0AE1A" w:rsidR="00F13DE3" w:rsidRPr="00982192" w:rsidRDefault="00F13DE3" w:rsidP="00CE01DA">
      <w:pPr>
        <w:pStyle w:val="NormalWeb"/>
        <w:spacing w:before="170" w:beforeAutospacing="0" w:after="170" w:afterAutospacing="0"/>
        <w:ind w:left="720"/>
        <w:rPr>
          <w:rFonts w:eastAsia="Times New Roman" w:cs="Arial"/>
          <w:noProof/>
          <w:szCs w:val="17"/>
          <w:u w:val="single"/>
          <w:lang w:val="fr-FR"/>
        </w:rPr>
      </w:pPr>
      <w:r w:rsidRPr="00982192">
        <w:rPr>
          <w:rFonts w:eastAsia="Times New Roman" w:cs="Arial"/>
          <w:noProof/>
          <w:szCs w:val="17"/>
          <w:u w:val="single"/>
          <w:lang w:val="fr-FR"/>
        </w:rPr>
        <w:t>Ex</w:t>
      </w:r>
      <w:r w:rsidR="00F01BC7">
        <w:rPr>
          <w:rFonts w:eastAsia="Times New Roman" w:cs="Arial"/>
          <w:noProof/>
          <w:szCs w:val="17"/>
          <w:u w:val="single"/>
          <w:lang w:val="fr-FR"/>
        </w:rPr>
        <w:t>e</w:t>
      </w:r>
      <w:r w:rsidRPr="00982192">
        <w:rPr>
          <w:rFonts w:eastAsia="Times New Roman" w:cs="Arial"/>
          <w:noProof/>
          <w:szCs w:val="17"/>
          <w:u w:val="single"/>
          <w:lang w:val="fr-FR"/>
        </w:rPr>
        <w:t xml:space="preserve">mple </w:t>
      </w:r>
      <w:r w:rsidR="00CA0742">
        <w:rPr>
          <w:rFonts w:eastAsia="Times New Roman" w:cs="Arial"/>
          <w:noProof/>
          <w:szCs w:val="17"/>
          <w:u w:val="single"/>
          <w:lang w:val="fr-FR"/>
        </w:rPr>
        <w:t>avec des cha</w:t>
      </w:r>
      <w:r w:rsidR="00F01BC7">
        <w:rPr>
          <w:rFonts w:eastAsia="Times New Roman" w:cs="Arial"/>
          <w:noProof/>
          <w:szCs w:val="17"/>
          <w:u w:val="single"/>
          <w:lang w:val="fr-FR"/>
        </w:rPr>
        <w:t xml:space="preserve">rges utiles </w:t>
      </w:r>
      <w:r w:rsidRPr="00982192">
        <w:rPr>
          <w:rFonts w:eastAsia="Times New Roman" w:cs="Arial"/>
          <w:noProof/>
          <w:szCs w:val="17"/>
          <w:u w:val="single"/>
          <w:lang w:val="fr-FR"/>
        </w:rPr>
        <w:t>JSON</w:t>
      </w:r>
      <w:r w:rsidR="00734A81">
        <w:rPr>
          <w:rFonts w:eastAsia="Times New Roman" w:cs="Arial"/>
          <w:noProof/>
          <w:szCs w:val="17"/>
          <w:u w:val="single"/>
          <w:lang w:val="fr-FR"/>
        </w:rPr>
        <w:t xml:space="preserve"> sur la base de la norme </w:t>
      </w:r>
      <w:r w:rsidR="00EE6DA0">
        <w:rPr>
          <w:rFonts w:eastAsia="Times New Roman" w:cs="Arial"/>
          <w:noProof/>
          <w:szCs w:val="17"/>
          <w:u w:val="single"/>
          <w:lang w:val="fr-FR"/>
        </w:rPr>
        <w:t>ST.97</w:t>
      </w:r>
    </w:p>
    <w:p w14:paraId="3F3BBB16" w14:textId="308F3B5A" w:rsidR="0074735E" w:rsidRPr="00982192" w:rsidRDefault="00F01BC7" w:rsidP="00CE01DA">
      <w:pPr>
        <w:pStyle w:val="NormalWeb"/>
        <w:spacing w:before="170" w:beforeAutospacing="0" w:after="170" w:afterAutospacing="0"/>
        <w:ind w:firstLine="720"/>
        <w:rPr>
          <w:rFonts w:eastAsia="Times New Roman" w:cs="Arial"/>
          <w:noProof/>
          <w:szCs w:val="17"/>
          <w:lang w:val="fr-FR"/>
        </w:rPr>
      </w:pPr>
      <w:r>
        <w:rPr>
          <w:rFonts w:eastAsia="Times New Roman" w:cs="Arial"/>
          <w:noProof/>
          <w:szCs w:val="17"/>
          <w:lang w:val="fr-FR"/>
        </w:rPr>
        <w:t>Le client</w:t>
      </w:r>
      <w:r w:rsidRPr="00982192">
        <w:rPr>
          <w:rFonts w:eastAsia="Times New Roman" w:cs="Arial"/>
          <w:noProof/>
          <w:szCs w:val="17"/>
          <w:lang w:val="fr-FR"/>
        </w:rPr>
        <w:t xml:space="preserve"> </w:t>
      </w:r>
      <w:r>
        <w:rPr>
          <w:rFonts w:eastAsia="Times New Roman" w:cs="Arial"/>
          <w:noProof/>
          <w:szCs w:val="17"/>
          <w:lang w:val="fr-FR"/>
        </w:rPr>
        <w:t xml:space="preserve">envoie la requête comportant une demande de brevet au format </w:t>
      </w:r>
      <w:r w:rsidR="0074735E" w:rsidRPr="00982192">
        <w:rPr>
          <w:rFonts w:eastAsia="Times New Roman" w:cs="Arial"/>
          <w:noProof/>
          <w:szCs w:val="17"/>
          <w:lang w:val="fr-FR"/>
        </w:rPr>
        <w:t>JSON</w:t>
      </w:r>
      <w:r w:rsidR="00BB0A23">
        <w:rPr>
          <w:rFonts w:eastAsia="Times New Roman" w:cs="Arial"/>
          <w:noProof/>
          <w:szCs w:val="17"/>
          <w:lang w:val="fr-FR"/>
        </w:rPr>
        <w:t> :</w:t>
      </w:r>
    </w:p>
    <w:tbl>
      <w:tblPr>
        <w:tblStyle w:val="TableGrid"/>
        <w:tblW w:w="8640" w:type="dxa"/>
        <w:tblInd w:w="715" w:type="dxa"/>
        <w:tblLook w:val="04A0" w:firstRow="1" w:lastRow="0" w:firstColumn="1" w:lastColumn="0" w:noHBand="0" w:noVBand="1"/>
      </w:tblPr>
      <w:tblGrid>
        <w:gridCol w:w="8640"/>
      </w:tblGrid>
      <w:tr w:rsidR="0074735E" w:rsidRPr="00982192" w14:paraId="2D04C364" w14:textId="77777777" w:rsidTr="00F50DB4">
        <w:tc>
          <w:tcPr>
            <w:tcW w:w="8640" w:type="dxa"/>
          </w:tcPr>
          <w:p w14:paraId="29B803F9" w14:textId="77777777" w:rsidR="008C0D90" w:rsidRDefault="008C0D90" w:rsidP="00CE01DA">
            <w:pPr>
              <w:spacing w:before="170" w:after="170"/>
              <w:rPr>
                <w:rFonts w:ascii="Courier New" w:hAnsi="Courier New" w:cs="Courier New"/>
                <w:lang w:val="nn-NO"/>
              </w:rPr>
            </w:pPr>
            <w:r w:rsidRPr="009C383A">
              <w:rPr>
                <w:rFonts w:ascii="Courier New" w:hAnsi="Courier New" w:cs="Courier New"/>
                <w:lang w:val="nn-NO"/>
              </w:rPr>
              <w:t>POST /v1/patent</w:t>
            </w:r>
            <w:r>
              <w:rPr>
                <w:rFonts w:ascii="Courier New" w:hAnsi="Courier New" w:cs="Courier New"/>
                <w:lang w:val="nn-NO"/>
              </w:rPr>
              <w:t>s/application</w:t>
            </w:r>
            <w:r w:rsidRPr="009C383A">
              <w:rPr>
                <w:rFonts w:ascii="Courier New" w:hAnsi="Courier New" w:cs="Courier New"/>
                <w:lang w:val="nn-NO"/>
              </w:rPr>
              <w:t>s</w:t>
            </w:r>
            <w:r>
              <w:rPr>
                <w:rFonts w:ascii="Courier New" w:hAnsi="Courier New" w:cs="Courier New"/>
                <w:lang w:val="nn-NO"/>
              </w:rPr>
              <w:t xml:space="preserve"> </w:t>
            </w:r>
            <w:r w:rsidRPr="00EA1E08">
              <w:rPr>
                <w:rFonts w:ascii="Courier New" w:hAnsi="Courier New" w:cs="Courier New"/>
                <w:lang w:val="fr-CH"/>
              </w:rPr>
              <w:t>HTTP/1.1</w:t>
            </w:r>
          </w:p>
          <w:p w14:paraId="137D32D7" w14:textId="77777777" w:rsidR="008C0D90" w:rsidRPr="00E73E7E" w:rsidRDefault="008C0D90" w:rsidP="00CE01DA">
            <w:pPr>
              <w:spacing w:before="170" w:after="170"/>
              <w:rPr>
                <w:rFonts w:ascii="Courier New" w:hAnsi="Courier New" w:cs="Courier New"/>
                <w:lang w:val="nn-NO"/>
              </w:rPr>
            </w:pPr>
            <w:r w:rsidRPr="00E73E7E">
              <w:rPr>
                <w:rFonts w:ascii="Courier New" w:hAnsi="Courier New" w:cs="Courier New"/>
                <w:lang w:val="nn-NO"/>
              </w:rPr>
              <w:t xml:space="preserve">Host: wipo.int </w:t>
            </w:r>
          </w:p>
          <w:p w14:paraId="45140B3E" w14:textId="77777777" w:rsidR="008C0D90" w:rsidRDefault="008C0D90" w:rsidP="00CE01DA">
            <w:pPr>
              <w:spacing w:before="170" w:after="170"/>
              <w:rPr>
                <w:rFonts w:ascii="Courier New" w:hAnsi="Courier New" w:cs="Courier New"/>
                <w:lang w:val="nn-NO"/>
              </w:rPr>
            </w:pPr>
            <w:r w:rsidRPr="00E73E7E">
              <w:rPr>
                <w:rFonts w:ascii="Courier New" w:hAnsi="Courier New" w:cs="Courier New"/>
                <w:lang w:val="nn-NO"/>
              </w:rPr>
              <w:t>Accept: application/</w:t>
            </w:r>
            <w:r>
              <w:rPr>
                <w:rFonts w:ascii="Courier New" w:hAnsi="Courier New" w:cs="Courier New"/>
                <w:lang w:val="nn-NO"/>
              </w:rPr>
              <w:t>json</w:t>
            </w:r>
          </w:p>
          <w:p w14:paraId="2D0018A6" w14:textId="77777777" w:rsidR="008C0D90" w:rsidRPr="009C383A" w:rsidRDefault="008C0D90" w:rsidP="00CE01DA">
            <w:pPr>
              <w:spacing w:before="170" w:after="170"/>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w:t>
            </w:r>
            <w:r>
              <w:rPr>
                <w:rFonts w:ascii="Courier New" w:hAnsi="Courier New" w:cs="Courier New"/>
                <w:lang w:val="nn-NO"/>
              </w:rPr>
              <w:t>json</w:t>
            </w:r>
          </w:p>
          <w:p w14:paraId="77BE6AF3" w14:textId="77777777" w:rsidR="008C0D90" w:rsidRPr="0056719A" w:rsidRDefault="008C0D90" w:rsidP="00CE01DA">
            <w:pPr>
              <w:spacing w:before="170" w:after="170"/>
              <w:rPr>
                <w:rFonts w:ascii="Courier New" w:hAnsi="Courier New" w:cs="Courier New"/>
                <w:lang w:val="nn-NO"/>
              </w:rPr>
            </w:pPr>
            <w:r w:rsidRPr="0056719A">
              <w:rPr>
                <w:rFonts w:ascii="Courier New" w:hAnsi="Courier New" w:cs="Courier New"/>
                <w:lang w:val="nn-NO"/>
              </w:rPr>
              <w:t xml:space="preserve">{ </w:t>
            </w:r>
          </w:p>
          <w:p w14:paraId="5F19D387" w14:textId="77777777" w:rsidR="008C0D90" w:rsidRPr="0056719A" w:rsidRDefault="008C0D90" w:rsidP="00CE01DA">
            <w:pPr>
              <w:spacing w:before="170" w:after="170"/>
              <w:rPr>
                <w:rFonts w:ascii="Courier New" w:hAnsi="Courier New" w:cs="Courier New"/>
                <w:lang w:val="nn-NO"/>
              </w:rPr>
            </w:pPr>
            <w:r w:rsidRPr="0056719A">
              <w:rPr>
                <w:rFonts w:ascii="Courier New" w:hAnsi="Courier New" w:cs="Courier New"/>
                <w:lang w:val="nn-NO"/>
              </w:rPr>
              <w:tab/>
              <w:t>"</w:t>
            </w:r>
            <w:r>
              <w:t xml:space="preserve"> </w:t>
            </w:r>
            <w:r w:rsidRPr="00711CDE">
              <w:rPr>
                <w:rFonts w:ascii="Courier New" w:hAnsi="Courier New" w:cs="Courier New"/>
                <w:lang w:val="nn-NO"/>
              </w:rPr>
              <w:t xml:space="preserve">applicationBody </w:t>
            </w:r>
            <w:r w:rsidRPr="0056719A">
              <w:rPr>
                <w:rFonts w:ascii="Courier New" w:hAnsi="Courier New" w:cs="Courier New"/>
                <w:lang w:val="nn-NO"/>
              </w:rPr>
              <w:t>": {</w:t>
            </w:r>
          </w:p>
          <w:p w14:paraId="7CD4C791" w14:textId="77777777" w:rsidR="008C0D90" w:rsidRPr="0056719A" w:rsidRDefault="008C0D90" w:rsidP="00CE01DA">
            <w:pPr>
              <w:spacing w:before="170" w:after="170"/>
              <w:rPr>
                <w:rFonts w:ascii="Courier New" w:hAnsi="Courier New" w:cs="Courier New"/>
                <w:lang w:val="nn-NO"/>
              </w:rPr>
            </w:pPr>
            <w:r w:rsidRPr="0056719A">
              <w:rPr>
                <w:rFonts w:ascii="Courier New" w:hAnsi="Courier New" w:cs="Courier New"/>
                <w:lang w:val="nn-NO"/>
              </w:rPr>
              <w:tab/>
            </w:r>
            <w:r w:rsidRPr="0056719A">
              <w:rPr>
                <w:rFonts w:ascii="Courier New" w:hAnsi="Courier New" w:cs="Courier New"/>
                <w:lang w:val="nn-NO"/>
              </w:rPr>
              <w:tab/>
              <w:t>...</w:t>
            </w:r>
          </w:p>
          <w:p w14:paraId="09F90A9A" w14:textId="77777777" w:rsidR="008C0D90" w:rsidRPr="0056719A" w:rsidRDefault="008C0D90" w:rsidP="00CE01DA">
            <w:pPr>
              <w:spacing w:before="170" w:after="170"/>
              <w:rPr>
                <w:rFonts w:ascii="Courier New" w:hAnsi="Courier New" w:cs="Courier New"/>
                <w:lang w:val="nn-NO"/>
              </w:rPr>
            </w:pPr>
            <w:r w:rsidRPr="0056719A">
              <w:rPr>
                <w:rFonts w:ascii="Courier New" w:hAnsi="Courier New" w:cs="Courier New"/>
                <w:lang w:val="nn-NO"/>
              </w:rPr>
              <w:tab/>
              <w:t>}</w:t>
            </w:r>
          </w:p>
          <w:p w14:paraId="0FEA5D2A" w14:textId="6EEA1662" w:rsidR="0074735E" w:rsidRPr="00982192" w:rsidRDefault="008C0D90" w:rsidP="00CE01DA">
            <w:pPr>
              <w:spacing w:before="170" w:after="170"/>
              <w:rPr>
                <w:noProof/>
                <w:lang w:val="fr-FR"/>
              </w:rPr>
            </w:pPr>
            <w:r w:rsidRPr="0056719A">
              <w:rPr>
                <w:rFonts w:ascii="Courier New" w:hAnsi="Courier New" w:cs="Courier New"/>
                <w:lang w:val="nn-NO"/>
              </w:rPr>
              <w:t>}</w:t>
            </w:r>
          </w:p>
        </w:tc>
      </w:tr>
    </w:tbl>
    <w:p w14:paraId="2AC89079" w14:textId="3C591A09" w:rsidR="00673249" w:rsidRPr="00982192" w:rsidRDefault="00F01BC7" w:rsidP="00CE01DA">
      <w:pPr>
        <w:spacing w:before="170" w:after="170"/>
        <w:ind w:left="720"/>
        <w:rPr>
          <w:rFonts w:eastAsia="Times New Roman" w:cs="Arial"/>
          <w:noProof/>
          <w:szCs w:val="17"/>
          <w:lang w:val="fr-FR"/>
        </w:rPr>
      </w:pPr>
      <w:r>
        <w:rPr>
          <w:rFonts w:eastAsia="Times New Roman" w:cs="Arial"/>
          <w:noProof/>
          <w:szCs w:val="17"/>
          <w:lang w:val="fr-FR"/>
        </w:rPr>
        <w:t xml:space="preserve">La réponse </w:t>
      </w:r>
      <w:r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après indique le dépôt réussi de la demande de brevet</w:t>
      </w:r>
      <w:r w:rsidR="00BB0A23">
        <w:rPr>
          <w:rFonts w:eastAsia="Times New Roman" w:cs="Arial"/>
          <w:noProof/>
          <w:szCs w:val="17"/>
          <w:lang w:val="fr-FR"/>
        </w:rPr>
        <w:t> :</w:t>
      </w:r>
    </w:p>
    <w:tbl>
      <w:tblPr>
        <w:tblStyle w:val="TableGrid"/>
        <w:tblW w:w="0" w:type="auto"/>
        <w:tblInd w:w="709" w:type="dxa"/>
        <w:tblLook w:val="04A0" w:firstRow="1" w:lastRow="0" w:firstColumn="1" w:lastColumn="0" w:noHBand="0" w:noVBand="1"/>
      </w:tblPr>
      <w:tblGrid>
        <w:gridCol w:w="8639"/>
      </w:tblGrid>
      <w:tr w:rsidR="0074735E" w:rsidRPr="00982192" w14:paraId="70CA1D36" w14:textId="77777777" w:rsidTr="0078484B">
        <w:tc>
          <w:tcPr>
            <w:tcW w:w="10457" w:type="dxa"/>
          </w:tcPr>
          <w:p w14:paraId="2E085612" w14:textId="77777777" w:rsidR="008C0D90" w:rsidRDefault="008C0D90" w:rsidP="00CE01DA">
            <w:pPr>
              <w:spacing w:before="170" w:after="17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10DAC729" w14:textId="77777777" w:rsidR="008C0D90" w:rsidRPr="00232C3F" w:rsidRDefault="008C0D90" w:rsidP="00CE01DA">
            <w:pPr>
              <w:spacing w:before="170" w:after="170"/>
              <w:rPr>
                <w:rFonts w:ascii="Courier New" w:hAnsi="Courier New" w:cs="Courier New"/>
              </w:rPr>
            </w:pPr>
            <w:r>
              <w:rPr>
                <w:rFonts w:ascii="Courier New" w:hAnsi="Courier New" w:cs="Courier New"/>
              </w:rPr>
              <w:t>Content-Type: application/json</w:t>
            </w:r>
          </w:p>
          <w:p w14:paraId="34172279" w14:textId="77777777" w:rsidR="008C0D90" w:rsidRPr="002478F8" w:rsidRDefault="008C0D90" w:rsidP="00CE01DA">
            <w:pPr>
              <w:spacing w:before="170" w:after="170"/>
              <w:rPr>
                <w:rFonts w:ascii="Courier New" w:hAnsi="Courier New" w:cs="Courier New"/>
              </w:rPr>
            </w:pPr>
            <w:r w:rsidRPr="002478F8">
              <w:rPr>
                <w:rFonts w:ascii="Courier New" w:hAnsi="Courier New" w:cs="Courier New"/>
              </w:rPr>
              <w:t xml:space="preserve">{ </w:t>
            </w:r>
          </w:p>
          <w:p w14:paraId="769246BC" w14:textId="77777777" w:rsidR="008C0D90" w:rsidRPr="00711CDE" w:rsidRDefault="008C0D90" w:rsidP="00CE01DA">
            <w:pPr>
              <w:spacing w:before="170" w:after="170"/>
              <w:rPr>
                <w:rFonts w:ascii="Courier New" w:hAnsi="Courier New" w:cs="Courier New"/>
              </w:rPr>
            </w:pPr>
            <w:r w:rsidRPr="002478F8">
              <w:rPr>
                <w:rFonts w:ascii="Courier New" w:hAnsi="Courier New" w:cs="Courier New"/>
              </w:rPr>
              <w:tab/>
              <w:t>"</w:t>
            </w:r>
            <w:r>
              <w:t xml:space="preserve"> </w:t>
            </w:r>
            <w:r w:rsidRPr="00711CDE">
              <w:rPr>
                <w:rFonts w:ascii="Courier New" w:hAnsi="Courier New" w:cs="Courier New"/>
              </w:rPr>
              <w:t xml:space="preserve">applicationBody </w:t>
            </w:r>
            <w:r w:rsidRPr="002478F8">
              <w:rPr>
                <w:rFonts w:ascii="Courier New" w:hAnsi="Courier New" w:cs="Courier New"/>
              </w:rPr>
              <w:t>": {</w:t>
            </w:r>
            <w:r>
              <w:t xml:space="preserve"> </w:t>
            </w:r>
          </w:p>
          <w:p w14:paraId="64B07EC6" w14:textId="77777777" w:rsidR="008C0D90" w:rsidRPr="002478F8" w:rsidRDefault="008C0D90" w:rsidP="00CE01DA">
            <w:pPr>
              <w:spacing w:before="170" w:after="170"/>
              <w:rPr>
                <w:rFonts w:ascii="Courier New" w:hAnsi="Courier New" w:cs="Courier New"/>
              </w:rPr>
            </w:pPr>
            <w:r w:rsidRPr="00711CDE">
              <w:rPr>
                <w:rFonts w:ascii="Courier New" w:hAnsi="Courier New" w:cs="Courier New"/>
              </w:rPr>
              <w:tab/>
            </w:r>
            <w:r w:rsidRPr="00711CDE">
              <w:rPr>
                <w:rFonts w:ascii="Courier New" w:hAnsi="Courier New" w:cs="Courier New"/>
              </w:rPr>
              <w:tab/>
            </w:r>
            <w:r w:rsidRPr="000C493B">
              <w:rPr>
                <w:rFonts w:ascii="Courier New" w:hAnsi="Courier New" w:cs="Courier New"/>
                <w:b/>
              </w:rPr>
              <w:t>"applicationBodyStatus" : "pending"</w:t>
            </w:r>
            <w:r w:rsidRPr="00711CDE">
              <w:rPr>
                <w:rFonts w:ascii="Courier New" w:hAnsi="Courier New" w:cs="Courier New"/>
              </w:rPr>
              <w:t>,</w:t>
            </w:r>
          </w:p>
          <w:p w14:paraId="61FC6218" w14:textId="77777777" w:rsidR="008C0D90" w:rsidRPr="002478F8" w:rsidRDefault="008C0D90" w:rsidP="00CE01DA">
            <w:pPr>
              <w:spacing w:before="170" w:after="170"/>
              <w:rPr>
                <w:rFonts w:ascii="Courier New" w:hAnsi="Courier New" w:cs="Courier New"/>
              </w:rPr>
            </w:pPr>
            <w:r w:rsidRPr="002478F8">
              <w:rPr>
                <w:rFonts w:ascii="Courier New" w:hAnsi="Courier New" w:cs="Courier New"/>
              </w:rPr>
              <w:tab/>
            </w:r>
            <w:r w:rsidRPr="002478F8">
              <w:rPr>
                <w:rFonts w:ascii="Courier New" w:hAnsi="Courier New" w:cs="Courier New"/>
              </w:rPr>
              <w:tab/>
              <w:t>...</w:t>
            </w:r>
          </w:p>
          <w:p w14:paraId="2A4C2FB3" w14:textId="77777777" w:rsidR="008C0D90" w:rsidRPr="002478F8" w:rsidRDefault="008C0D90" w:rsidP="00CE01DA">
            <w:pPr>
              <w:spacing w:before="170" w:after="170"/>
              <w:rPr>
                <w:rFonts w:ascii="Courier New" w:hAnsi="Courier New" w:cs="Courier New"/>
              </w:rPr>
            </w:pPr>
            <w:r w:rsidRPr="002478F8">
              <w:rPr>
                <w:rFonts w:ascii="Courier New" w:hAnsi="Courier New" w:cs="Courier New"/>
              </w:rPr>
              <w:tab/>
              <w:t>}</w:t>
            </w:r>
          </w:p>
          <w:p w14:paraId="2F1FC4B5" w14:textId="6180FADF" w:rsidR="0074735E" w:rsidRPr="00982192" w:rsidRDefault="008C0D90" w:rsidP="00CE01DA">
            <w:pPr>
              <w:spacing w:before="170" w:after="170" w:line="480" w:lineRule="auto"/>
              <w:rPr>
                <w:rFonts w:eastAsia="Times New Roman" w:cs="Arial"/>
                <w:noProof/>
                <w:szCs w:val="17"/>
                <w:lang w:val="fr-FR"/>
              </w:rPr>
            </w:pPr>
            <w:r w:rsidRPr="002478F8">
              <w:rPr>
                <w:rFonts w:ascii="Courier New" w:hAnsi="Courier New" w:cs="Courier New"/>
              </w:rPr>
              <w:t>}</w:t>
            </w:r>
          </w:p>
        </w:tc>
      </w:tr>
    </w:tbl>
    <w:p w14:paraId="14CF992E" w14:textId="1FB82757"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147E62" w:rsidRPr="00982192">
        <w:rPr>
          <w:rFonts w:eastAsia="Times New Roman" w:cs="Arial"/>
          <w:noProof/>
          <w:szCs w:val="17"/>
          <w:lang w:val="fr-FR"/>
        </w:rPr>
        <w:t>39</w:t>
      </w:r>
      <w:r w:rsidR="000B46F0">
        <w:rPr>
          <w:rFonts w:eastAsia="Times New Roman" w:cs="Arial"/>
          <w:noProof/>
          <w:szCs w:val="17"/>
          <w:lang w:val="fr-FR"/>
        </w:rPr>
        <w:t>]</w:t>
      </w:r>
      <w:r w:rsidR="000B46F0">
        <w:rPr>
          <w:rFonts w:eastAsia="Times New Roman" w:cs="Arial"/>
          <w:noProof/>
          <w:szCs w:val="17"/>
          <w:lang w:val="fr-FR"/>
        </w:rPr>
        <w:tab/>
      </w:r>
      <w:r w:rsidR="00F01BC7">
        <w:rPr>
          <w:rFonts w:eastAsia="Times New Roman" w:cs="Arial"/>
          <w:noProof/>
          <w:szCs w:val="17"/>
          <w:lang w:val="fr-FR"/>
        </w:rPr>
        <w:t>Selon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F01BC7" w:rsidRPr="00982192">
        <w:rPr>
          <w:rFonts w:eastAsia="Times New Roman" w:cs="Arial"/>
          <w:noProof/>
          <w:szCs w:val="17"/>
          <w:lang w:val="fr-FR"/>
        </w:rPr>
        <w:t> </w:t>
      </w:r>
      <w:del w:id="144" w:author="Author">
        <w:r w:rsidR="00F01BC7" w:rsidRPr="00982192" w:rsidDel="00A52A46">
          <w:rPr>
            <w:rFonts w:eastAsia="Times New Roman" w:cs="Arial"/>
            <w:noProof/>
            <w:szCs w:val="17"/>
            <w:lang w:val="fr-FR"/>
          </w:rPr>
          <w:delText>2616</w:delText>
        </w:r>
        <w:r w:rsidR="00F01BC7" w:rsidDel="00A52A46">
          <w:rPr>
            <w:rFonts w:eastAsia="Times New Roman" w:cs="Arial"/>
            <w:noProof/>
            <w:szCs w:val="17"/>
            <w:lang w:val="fr-FR"/>
          </w:rPr>
          <w:delText xml:space="preserve"> </w:delText>
        </w:r>
      </w:del>
      <w:ins w:id="145" w:author="Author">
        <w:r w:rsidR="00A52A46">
          <w:rPr>
            <w:rFonts w:eastAsia="Times New Roman" w:cs="Arial"/>
            <w:noProof/>
            <w:szCs w:val="17"/>
            <w:lang w:val="fr-FR"/>
          </w:rPr>
          <w:t xml:space="preserve">9110 </w:t>
        </w:r>
      </w:ins>
      <w:r w:rsidR="00F01BC7">
        <w:rPr>
          <w:rFonts w:eastAsia="Times New Roman" w:cs="Arial"/>
          <w:noProof/>
          <w:szCs w:val="17"/>
          <w:lang w:val="fr-FR"/>
        </w:rPr>
        <w:t>de l</w:t>
      </w:r>
      <w:r w:rsidR="00BB0A23">
        <w:rPr>
          <w:rFonts w:eastAsia="Times New Roman" w:cs="Arial"/>
          <w:noProof/>
          <w:szCs w:val="17"/>
          <w:lang w:val="fr-FR"/>
        </w:rPr>
        <w:t>’</w:t>
      </w:r>
      <w:r w:rsidR="00F01BC7">
        <w:rPr>
          <w:rFonts w:eastAsia="Times New Roman" w:cs="Arial"/>
          <w:noProof/>
          <w:szCs w:val="17"/>
          <w:lang w:val="fr-FR"/>
        </w:rPr>
        <w:t>IETF, une</w:t>
      </w:r>
      <w:r w:rsidR="005E48A2" w:rsidRPr="00982192">
        <w:rPr>
          <w:rFonts w:eastAsia="Times New Roman" w:cs="Arial"/>
          <w:noProof/>
          <w:szCs w:val="17"/>
          <w:lang w:val="fr-FR"/>
        </w:rPr>
        <w:t xml:space="preserve"> </w:t>
      </w:r>
      <w:r w:rsidR="00F01BC7">
        <w:rPr>
          <w:rFonts w:eastAsia="Times New Roman" w:cs="Arial"/>
          <w:noProof/>
          <w:szCs w:val="17"/>
          <w:lang w:val="fr-FR"/>
        </w:rPr>
        <w:t xml:space="preserve">requête </w:t>
      </w:r>
      <w:r w:rsidR="005E48A2" w:rsidRPr="00982192">
        <w:rPr>
          <w:rFonts w:ascii="Courier New" w:eastAsia="Times New Roman" w:hAnsi="Courier New" w:cs="Courier New"/>
          <w:noProof/>
          <w:szCs w:val="17"/>
          <w:lang w:val="fr-FR"/>
        </w:rPr>
        <w:t>POST</w:t>
      </w:r>
      <w:r w:rsidR="005E48A2" w:rsidRPr="00982192">
        <w:rPr>
          <w:rFonts w:eastAsia="Times New Roman" w:cs="Arial"/>
          <w:noProof/>
          <w:szCs w:val="17"/>
          <w:lang w:val="fr-FR"/>
        </w:rPr>
        <w:t xml:space="preserve"> </w:t>
      </w:r>
      <w:r w:rsidR="00F01BC7">
        <w:rPr>
          <w:rFonts w:eastAsia="Times New Roman" w:cs="Arial"/>
          <w:noProof/>
          <w:szCs w:val="17"/>
          <w:lang w:val="fr-FR"/>
        </w:rPr>
        <w:t xml:space="preserve">NE DOIT PAS être </w:t>
      </w:r>
      <w:r w:rsidR="005E48A2" w:rsidRPr="00982192">
        <w:rPr>
          <w:rFonts w:eastAsia="Times New Roman" w:cs="Arial"/>
          <w:noProof/>
          <w:szCs w:val="17"/>
          <w:lang w:val="fr-FR"/>
        </w:rPr>
        <w:t>idempotent</w:t>
      </w:r>
      <w:r w:rsidR="00F01BC7">
        <w:rPr>
          <w:rFonts w:eastAsia="Times New Roman" w:cs="Arial"/>
          <w:noProof/>
          <w:szCs w:val="17"/>
          <w:lang w:val="fr-FR"/>
        </w:rPr>
        <w:t>e</w:t>
      </w:r>
      <w:r w:rsidR="005E48A2" w:rsidRPr="00982192">
        <w:rPr>
          <w:rFonts w:eastAsia="Times New Roman" w:cs="Arial"/>
          <w:noProof/>
          <w:szCs w:val="17"/>
          <w:lang w:val="fr-FR"/>
        </w:rPr>
        <w:t>.</w:t>
      </w:r>
    </w:p>
    <w:p w14:paraId="7B343739" w14:textId="3D8DEAFF"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4</w:t>
      </w:r>
      <w:r w:rsidR="00147E62" w:rsidRPr="00982192">
        <w:rPr>
          <w:rFonts w:eastAsia="Times New Roman" w:cs="Arial"/>
          <w:noProof/>
          <w:szCs w:val="17"/>
          <w:lang w:val="fr-FR"/>
        </w:rPr>
        <w:t>0</w:t>
      </w:r>
      <w:r w:rsidR="000B46F0">
        <w:rPr>
          <w:rFonts w:eastAsia="Times New Roman" w:cs="Arial"/>
          <w:noProof/>
          <w:szCs w:val="17"/>
          <w:lang w:val="fr-FR"/>
        </w:rPr>
        <w:t>]</w:t>
      </w:r>
      <w:r w:rsidR="000B46F0">
        <w:rPr>
          <w:rFonts w:eastAsia="Times New Roman" w:cs="Arial"/>
          <w:noProof/>
          <w:szCs w:val="17"/>
          <w:lang w:val="fr-FR"/>
        </w:rPr>
        <w:tab/>
      </w:r>
      <w:r w:rsidR="00F01BC7">
        <w:rPr>
          <w:rFonts w:eastAsia="Times New Roman" w:cs="Arial"/>
          <w:noProof/>
          <w:szCs w:val="17"/>
          <w:lang w:val="fr-FR"/>
        </w:rPr>
        <w:t>Si la création de la ressource a réussi, l</w:t>
      </w:r>
      <w:r w:rsidR="00BB0A23">
        <w:rPr>
          <w:rFonts w:eastAsia="Times New Roman" w:cs="Arial"/>
          <w:noProof/>
          <w:szCs w:val="17"/>
          <w:lang w:val="fr-FR"/>
        </w:rPr>
        <w:t>’</w:t>
      </w:r>
      <w:r w:rsidR="00F01BC7">
        <w:rPr>
          <w:rFonts w:eastAsia="Times New Roman" w:cs="Arial"/>
          <w:noProof/>
          <w:szCs w:val="17"/>
          <w:lang w:val="fr-FR"/>
        </w:rPr>
        <w:t>en</w:t>
      </w:r>
      <w:r w:rsidR="00BB0A23">
        <w:rPr>
          <w:rFonts w:eastAsia="Times New Roman" w:cs="Arial"/>
          <w:noProof/>
          <w:szCs w:val="17"/>
          <w:lang w:val="fr-FR"/>
        </w:rPr>
        <w:t>-</w:t>
      </w:r>
      <w:r w:rsidR="00F01BC7">
        <w:rPr>
          <w:rFonts w:eastAsia="Times New Roman" w:cs="Arial"/>
          <w:noProof/>
          <w:szCs w:val="17"/>
          <w:lang w:val="fr-FR"/>
        </w:rPr>
        <w:t>tête</w:t>
      </w:r>
      <w:r w:rsidR="005E48A2" w:rsidRPr="00982192">
        <w:rPr>
          <w:rFonts w:eastAsia="Times New Roman" w:cs="Arial"/>
          <w:noProof/>
          <w:szCs w:val="17"/>
          <w:lang w:val="fr-FR"/>
        </w:rPr>
        <w:t xml:space="preserve"> HTTP </w:t>
      </w:r>
      <w:r w:rsidR="005E48A2" w:rsidRPr="00982192">
        <w:rPr>
          <w:rFonts w:ascii="Courier New" w:eastAsia="Times New Roman" w:hAnsi="Courier New" w:cs="Courier New"/>
          <w:noProof/>
          <w:szCs w:val="17"/>
          <w:lang w:val="fr-FR"/>
        </w:rPr>
        <w:t>Location</w:t>
      </w:r>
      <w:r w:rsidR="005E48A2" w:rsidRPr="00982192">
        <w:rPr>
          <w:rFonts w:eastAsia="Times New Roman" w:cs="Arial"/>
          <w:noProof/>
          <w:szCs w:val="17"/>
          <w:lang w:val="fr-FR"/>
        </w:rPr>
        <w:t xml:space="preserve"> </w:t>
      </w:r>
      <w:r w:rsidR="00F01BC7">
        <w:rPr>
          <w:rFonts w:eastAsia="Times New Roman" w:cs="Arial"/>
          <w:noProof/>
          <w:szCs w:val="17"/>
          <w:lang w:val="fr-FR"/>
        </w:rPr>
        <w:t xml:space="preserve">DEVRAIT </w:t>
      </w:r>
      <w:r w:rsidR="005E48A2" w:rsidRPr="00982192">
        <w:rPr>
          <w:rFonts w:eastAsia="Times New Roman" w:cs="Arial"/>
          <w:noProof/>
          <w:szCs w:val="17"/>
          <w:lang w:val="fr-FR"/>
        </w:rPr>
        <w:t>cont</w:t>
      </w:r>
      <w:r w:rsidR="00F01BC7">
        <w:rPr>
          <w:rFonts w:eastAsia="Times New Roman" w:cs="Arial"/>
          <w:noProof/>
          <w:szCs w:val="17"/>
          <w:lang w:val="fr-FR"/>
        </w:rPr>
        <w:t>enir un</w:t>
      </w:r>
      <w:r w:rsidR="005E48A2" w:rsidRPr="00982192">
        <w:rPr>
          <w:rFonts w:eastAsia="Times New Roman" w:cs="Arial"/>
          <w:noProof/>
          <w:szCs w:val="17"/>
          <w:lang w:val="fr-FR"/>
        </w:rPr>
        <w:t xml:space="preserve"> URI (absolu o</w:t>
      </w:r>
      <w:r w:rsidR="00F01BC7">
        <w:rPr>
          <w:rFonts w:eastAsia="Times New Roman" w:cs="Arial"/>
          <w:noProof/>
          <w:szCs w:val="17"/>
          <w:lang w:val="fr-FR"/>
        </w:rPr>
        <w:t>u</w:t>
      </w:r>
      <w:r w:rsidR="005E48A2" w:rsidRPr="00982192">
        <w:rPr>
          <w:rFonts w:eastAsia="Times New Roman" w:cs="Arial"/>
          <w:noProof/>
          <w:szCs w:val="17"/>
          <w:lang w:val="fr-FR"/>
        </w:rPr>
        <w:t xml:space="preserve"> relati</w:t>
      </w:r>
      <w:r w:rsidR="00F01BC7">
        <w:rPr>
          <w:rFonts w:eastAsia="Times New Roman" w:cs="Arial"/>
          <w:noProof/>
          <w:szCs w:val="17"/>
          <w:lang w:val="fr-FR"/>
        </w:rPr>
        <w:t>f</w:t>
      </w:r>
      <w:r w:rsidR="005E48A2" w:rsidRPr="00982192">
        <w:rPr>
          <w:rFonts w:eastAsia="Times New Roman" w:cs="Arial"/>
          <w:noProof/>
          <w:szCs w:val="17"/>
          <w:lang w:val="fr-FR"/>
        </w:rPr>
        <w:t xml:space="preserve">) </w:t>
      </w:r>
      <w:r w:rsidR="00F01BC7">
        <w:rPr>
          <w:rFonts w:eastAsia="Times New Roman" w:cs="Arial"/>
          <w:noProof/>
          <w:szCs w:val="17"/>
          <w:lang w:val="fr-FR"/>
        </w:rPr>
        <w:t>indiquant une ressource créée</w:t>
      </w:r>
      <w:r w:rsidR="005E48A2" w:rsidRPr="00982192">
        <w:rPr>
          <w:rFonts w:eastAsia="Times New Roman" w:cs="Arial"/>
          <w:noProof/>
          <w:szCs w:val="17"/>
          <w:lang w:val="fr-FR"/>
        </w:rPr>
        <w:t>.</w:t>
      </w:r>
    </w:p>
    <w:p w14:paraId="1D378AC8" w14:textId="5F54F57E" w:rsidR="005E48A2" w:rsidRPr="00982192" w:rsidRDefault="00A9726C" w:rsidP="00CE01DA">
      <w:pPr>
        <w:spacing w:before="170" w:after="170"/>
        <w:ind w:left="567" w:firstLine="153"/>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4</w:t>
      </w:r>
      <w:r w:rsidR="00147E62" w:rsidRPr="00982192">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F01BC7">
        <w:rPr>
          <w:rFonts w:eastAsia="Times New Roman" w:cs="Arial"/>
          <w:noProof/>
          <w:szCs w:val="17"/>
          <w:lang w:val="fr-FR"/>
        </w:rPr>
        <w:t>Si la création de la ressource a réussi,</w:t>
      </w:r>
      <w:r w:rsidR="005E48A2" w:rsidRPr="00982192">
        <w:rPr>
          <w:rFonts w:eastAsia="Times New Roman" w:cs="Arial"/>
          <w:noProof/>
          <w:szCs w:val="17"/>
          <w:lang w:val="fr-FR"/>
        </w:rPr>
        <w:t> </w:t>
      </w:r>
      <w:r w:rsidR="00F01BC7">
        <w:rPr>
          <w:rFonts w:eastAsia="Times New Roman" w:cs="Arial"/>
          <w:noProof/>
          <w:szCs w:val="17"/>
          <w:lang w:val="fr-FR"/>
        </w:rPr>
        <w:t>la réponse DEVRAIT contenir le code d</w:t>
      </w:r>
      <w:r w:rsidR="00BB0A23">
        <w:rPr>
          <w:rFonts w:eastAsia="Times New Roman" w:cs="Arial"/>
          <w:noProof/>
          <w:szCs w:val="17"/>
          <w:lang w:val="fr-FR"/>
        </w:rPr>
        <w:t>’</w:t>
      </w:r>
      <w:r w:rsidR="00F01BC7">
        <w:rPr>
          <w:rFonts w:eastAsia="Times New Roman" w:cs="Arial"/>
          <w:noProof/>
          <w:szCs w:val="17"/>
          <w:lang w:val="fr-FR"/>
        </w:rPr>
        <w:t xml:space="preserve">état </w:t>
      </w:r>
      <w:r w:rsidR="00BB2C66" w:rsidRPr="00A21BF0">
        <w:rPr>
          <w:rFonts w:eastAsia="Times New Roman" w:cs="Arial"/>
          <w:szCs w:val="17"/>
          <w:lang w:val="fr-FR"/>
        </w:rPr>
        <w:t>"</w:t>
      </w:r>
      <w:r w:rsidR="005E48A2" w:rsidRPr="00982192">
        <w:rPr>
          <w:rFonts w:ascii="Courier New" w:eastAsia="Times New Roman" w:hAnsi="Courier New" w:cs="Courier New"/>
          <w:noProof/>
          <w:szCs w:val="17"/>
          <w:lang w:val="fr-FR"/>
        </w:rPr>
        <w:t>201 Created</w:t>
      </w:r>
      <w:r w:rsidR="00BB2C66" w:rsidRPr="00A21BF0">
        <w:rPr>
          <w:rFonts w:eastAsia="Times New Roman" w:cs="Arial"/>
          <w:szCs w:val="17"/>
          <w:lang w:val="fr-FR"/>
        </w:rPr>
        <w:t>"</w:t>
      </w:r>
      <w:r w:rsidR="005E48A2" w:rsidRPr="00982192">
        <w:rPr>
          <w:rFonts w:eastAsia="Times New Roman" w:cs="Arial"/>
          <w:noProof/>
          <w:szCs w:val="17"/>
          <w:lang w:val="fr-FR"/>
        </w:rPr>
        <w:t>.</w:t>
      </w:r>
    </w:p>
    <w:p w14:paraId="76D3E4E8" w14:textId="2598B181" w:rsidR="007D638D"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4</w:t>
      </w:r>
      <w:r w:rsidR="00147E62" w:rsidRPr="00982192">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F01BC7">
        <w:rPr>
          <w:rFonts w:eastAsia="Times New Roman" w:cs="Arial"/>
          <w:noProof/>
          <w:szCs w:val="17"/>
          <w:lang w:val="fr-FR"/>
        </w:rPr>
        <w:t>Si la création de la ressource a réussi,</w:t>
      </w:r>
      <w:r w:rsidR="005E48A2" w:rsidRPr="00982192">
        <w:rPr>
          <w:rFonts w:eastAsia="Times New Roman" w:cs="Arial"/>
          <w:noProof/>
          <w:szCs w:val="17"/>
          <w:lang w:val="fr-FR"/>
        </w:rPr>
        <w:t xml:space="preserve"> </w:t>
      </w:r>
      <w:r w:rsidR="00F01BC7">
        <w:rPr>
          <w:rFonts w:eastAsia="Times New Roman" w:cs="Arial"/>
          <w:noProof/>
          <w:szCs w:val="17"/>
          <w:lang w:val="fr-FR"/>
        </w:rPr>
        <w:t>la charge utile de la réponse DEVRAIT par défaut contenir le corps de la ressource créée, pour permettre au client de l</w:t>
      </w:r>
      <w:r w:rsidR="00BB0A23">
        <w:rPr>
          <w:rFonts w:eastAsia="Times New Roman" w:cs="Arial"/>
          <w:noProof/>
          <w:szCs w:val="17"/>
          <w:lang w:val="fr-FR"/>
        </w:rPr>
        <w:t>’</w:t>
      </w:r>
      <w:r w:rsidR="00F01BC7">
        <w:rPr>
          <w:rFonts w:eastAsia="Times New Roman" w:cs="Arial"/>
          <w:noProof/>
          <w:szCs w:val="17"/>
          <w:lang w:val="fr-FR"/>
        </w:rPr>
        <w:t xml:space="preserve">utiliser sans avoir à faire un nouvel appel </w:t>
      </w:r>
      <w:r w:rsidR="005E48A2" w:rsidRPr="00982192">
        <w:rPr>
          <w:rFonts w:eastAsia="Times New Roman" w:cs="Arial"/>
          <w:noProof/>
          <w:szCs w:val="17"/>
          <w:lang w:val="fr-FR"/>
        </w:rPr>
        <w:t>HTTP.</w:t>
      </w:r>
    </w:p>
    <w:p w14:paraId="3A0198B6" w14:textId="77777777" w:rsidR="005E48A2" w:rsidRPr="00982192" w:rsidRDefault="005E48A2" w:rsidP="00876BA8">
      <w:pPr>
        <w:pStyle w:val="Heading4"/>
        <w:spacing w:before="170" w:after="170"/>
        <w:rPr>
          <w:noProof/>
          <w:lang w:val="fr-FR"/>
        </w:rPr>
      </w:pPr>
      <w:r w:rsidRPr="00982192">
        <w:rPr>
          <w:noProof/>
          <w:lang w:val="fr-FR"/>
        </w:rPr>
        <w:t>PUT</w:t>
      </w:r>
    </w:p>
    <w:p w14:paraId="786D309D" w14:textId="2D47F904" w:rsidR="00992C0C" w:rsidRDefault="001446D6" w:rsidP="00CE01DA">
      <w:pPr>
        <w:pStyle w:val="NormalWeb"/>
        <w:spacing w:before="170" w:beforeAutospacing="0" w:after="170" w:afterAutospacing="0"/>
        <w:rPr>
          <w:rFonts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01BC7">
        <w:rPr>
          <w:rFonts w:eastAsia="Times New Roman" w:cs="Arial"/>
          <w:noProof/>
          <w:szCs w:val="17"/>
          <w:lang w:val="fr-FR"/>
        </w:rPr>
        <w:t>Lorsqu</w:t>
      </w:r>
      <w:r w:rsidR="00BB0A23">
        <w:rPr>
          <w:rFonts w:eastAsia="Times New Roman" w:cs="Arial"/>
          <w:noProof/>
          <w:szCs w:val="17"/>
          <w:lang w:val="fr-FR"/>
        </w:rPr>
        <w:t>’</w:t>
      </w:r>
      <w:r w:rsidR="00F01BC7">
        <w:rPr>
          <w:rFonts w:eastAsia="Times New Roman" w:cs="Arial"/>
          <w:noProof/>
          <w:szCs w:val="17"/>
          <w:lang w:val="fr-FR"/>
        </w:rPr>
        <w:t xml:space="preserve">un </w:t>
      </w:r>
      <w:r w:rsidR="005E48A2" w:rsidRPr="00982192">
        <w:rPr>
          <w:rFonts w:eastAsia="Times New Roman" w:cs="Arial"/>
          <w:noProof/>
          <w:szCs w:val="17"/>
          <w:lang w:val="fr-FR"/>
        </w:rPr>
        <w:t xml:space="preserve">client </w:t>
      </w:r>
      <w:r w:rsidR="00F01BC7">
        <w:rPr>
          <w:rFonts w:eastAsia="Times New Roman" w:cs="Arial"/>
          <w:noProof/>
          <w:szCs w:val="17"/>
          <w:lang w:val="fr-FR"/>
        </w:rPr>
        <w:t xml:space="preserve">a besoin de remplacer entièrement une ressource existante, il peut utiliser </w:t>
      </w:r>
      <w:r w:rsidR="00334310" w:rsidRPr="00982192">
        <w:rPr>
          <w:rFonts w:ascii="Courier New" w:eastAsia="Times New Roman" w:hAnsi="Courier New" w:cs="Courier New"/>
          <w:noProof/>
          <w:szCs w:val="17"/>
          <w:lang w:val="fr-FR"/>
        </w:rPr>
        <w:t>PUT</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Le</w:t>
      </w:r>
      <w:r w:rsidR="00F01BC7">
        <w:rPr>
          <w:rFonts w:eastAsia="Times New Roman" w:cs="Arial"/>
          <w:noProof/>
          <w:szCs w:val="17"/>
          <w:lang w:val="fr-FR"/>
        </w:rPr>
        <w:t xml:space="preserve">s caractéristiques idempotentes de </w:t>
      </w:r>
      <w:r w:rsidR="005E48A2" w:rsidRPr="00982192">
        <w:rPr>
          <w:rFonts w:ascii="Courier New" w:eastAsia="Times New Roman" w:hAnsi="Courier New" w:cs="Courier New"/>
          <w:noProof/>
          <w:szCs w:val="17"/>
          <w:lang w:val="fr-FR"/>
        </w:rPr>
        <w:t>PUT</w:t>
      </w:r>
      <w:r w:rsidR="005E48A2" w:rsidRPr="00982192">
        <w:rPr>
          <w:rFonts w:eastAsia="Times New Roman" w:cs="Arial"/>
          <w:noProof/>
          <w:szCs w:val="17"/>
          <w:lang w:val="fr-FR"/>
        </w:rPr>
        <w:t xml:space="preserve"> </w:t>
      </w:r>
      <w:r w:rsidR="00F01BC7">
        <w:rPr>
          <w:rFonts w:eastAsia="Times New Roman" w:cs="Arial"/>
          <w:noProof/>
          <w:szCs w:val="17"/>
          <w:lang w:val="fr-FR"/>
        </w:rPr>
        <w:t>devraient être prises en considérati</w:t>
      </w:r>
      <w:r w:rsidR="00334310">
        <w:rPr>
          <w:rFonts w:eastAsia="Times New Roman" w:cs="Arial"/>
          <w:noProof/>
          <w:szCs w:val="17"/>
          <w:lang w:val="fr-FR"/>
        </w:rPr>
        <w:t>on.  Un</w:t>
      </w:r>
      <w:r w:rsidR="00F01BC7">
        <w:rPr>
          <w:rFonts w:eastAsia="Times New Roman" w:cs="Arial"/>
          <w:noProof/>
          <w:szCs w:val="17"/>
          <w:lang w:val="fr-FR"/>
        </w:rPr>
        <w:t xml:space="preserve">e requête </w:t>
      </w:r>
      <w:r w:rsidR="003C0FB6" w:rsidRPr="00982192">
        <w:rPr>
          <w:rFonts w:ascii="Courier New" w:hAnsi="Courier New" w:cs="Courier New"/>
          <w:noProof/>
          <w:szCs w:val="17"/>
          <w:lang w:val="fr-FR"/>
        </w:rPr>
        <w:t>PUT</w:t>
      </w:r>
      <w:r w:rsidR="003C0FB6" w:rsidRPr="00982192">
        <w:rPr>
          <w:rFonts w:cs="Arial"/>
          <w:noProof/>
          <w:szCs w:val="17"/>
          <w:lang w:val="fr-FR"/>
        </w:rPr>
        <w:t xml:space="preserve"> </w:t>
      </w:r>
      <w:r w:rsidR="00FA7D68">
        <w:rPr>
          <w:rFonts w:cs="Arial"/>
          <w:noProof/>
          <w:szCs w:val="17"/>
          <w:lang w:val="fr-FR"/>
        </w:rPr>
        <w:t xml:space="preserve">comporte une sémantique de mise à jour </w:t>
      </w:r>
      <w:r w:rsidR="003C0FB6" w:rsidRPr="00982192">
        <w:rPr>
          <w:rFonts w:cs="Arial"/>
          <w:noProof/>
          <w:szCs w:val="17"/>
          <w:lang w:val="fr-FR"/>
        </w:rPr>
        <w:t>(</w:t>
      </w:r>
      <w:r w:rsidR="00FA7D68">
        <w:rPr>
          <w:rFonts w:cs="Arial"/>
          <w:noProof/>
          <w:szCs w:val="17"/>
          <w:lang w:val="fr-FR"/>
        </w:rPr>
        <w:t>telle que mentionnée dans</w:t>
      </w:r>
      <w:r w:rsidR="00992C0C">
        <w:rPr>
          <w:rFonts w:cs="Arial"/>
          <w:noProof/>
          <w:szCs w:val="17"/>
          <w:lang w:val="fr-FR"/>
        </w:rPr>
        <w:t xml:space="preserve"> le </w:t>
      </w:r>
      <w:r w:rsidR="00992C0C" w:rsidRPr="00982192">
        <w:rPr>
          <w:rFonts w:cs="Arial"/>
          <w:noProof/>
          <w:szCs w:val="17"/>
          <w:lang w:val="fr-FR"/>
        </w:rPr>
        <w:t>RFC</w:t>
      </w:r>
      <w:r w:rsidR="003C0FB6" w:rsidRPr="00982192">
        <w:rPr>
          <w:rFonts w:cs="Arial"/>
          <w:noProof/>
          <w:szCs w:val="17"/>
          <w:lang w:val="fr-FR"/>
        </w:rPr>
        <w:t xml:space="preserve"> </w:t>
      </w:r>
      <w:del w:id="146" w:author="Author">
        <w:r w:rsidR="003C0FB6" w:rsidRPr="00982192" w:rsidDel="00A52A46">
          <w:rPr>
            <w:rFonts w:cs="Arial"/>
            <w:noProof/>
            <w:szCs w:val="17"/>
            <w:lang w:val="fr-FR"/>
          </w:rPr>
          <w:delText>7231</w:delText>
        </w:r>
        <w:r w:rsidR="00FA7D68" w:rsidDel="00A52A46">
          <w:rPr>
            <w:rFonts w:cs="Arial"/>
            <w:noProof/>
            <w:szCs w:val="17"/>
            <w:lang w:val="fr-FR"/>
          </w:rPr>
          <w:delText xml:space="preserve"> </w:delText>
        </w:r>
      </w:del>
      <w:ins w:id="147" w:author="Author">
        <w:r w:rsidR="00A52A46">
          <w:rPr>
            <w:rFonts w:cs="Arial"/>
            <w:noProof/>
            <w:szCs w:val="17"/>
            <w:lang w:val="fr-FR"/>
          </w:rPr>
          <w:t xml:space="preserve">9110 </w:t>
        </w:r>
      </w:ins>
      <w:r w:rsidR="00FA7D68">
        <w:rPr>
          <w:rFonts w:cs="Arial"/>
          <w:noProof/>
          <w:szCs w:val="17"/>
          <w:lang w:val="fr-FR"/>
        </w:rPr>
        <w:t>de l</w:t>
      </w:r>
      <w:r w:rsidR="00BB0A23">
        <w:rPr>
          <w:rFonts w:cs="Arial"/>
          <w:noProof/>
          <w:szCs w:val="17"/>
          <w:lang w:val="fr-FR"/>
        </w:rPr>
        <w:t>’</w:t>
      </w:r>
      <w:r w:rsidR="00FA7D68">
        <w:rPr>
          <w:rFonts w:cs="Arial"/>
          <w:noProof/>
          <w:szCs w:val="17"/>
          <w:lang w:val="fr-FR"/>
        </w:rPr>
        <w:t>IETF</w:t>
      </w:r>
      <w:r w:rsidR="003C0FB6" w:rsidRPr="00982192">
        <w:rPr>
          <w:rFonts w:cs="Arial"/>
          <w:noProof/>
          <w:szCs w:val="17"/>
          <w:lang w:val="fr-FR"/>
        </w:rPr>
        <w:t>)</w:t>
      </w:r>
      <w:r w:rsidR="002C2156" w:rsidRPr="00982192">
        <w:rPr>
          <w:rFonts w:cs="Arial"/>
          <w:noProof/>
          <w:szCs w:val="17"/>
          <w:lang w:val="fr-FR"/>
        </w:rPr>
        <w:t>,</w:t>
      </w:r>
      <w:r w:rsidR="003C0FB6" w:rsidRPr="00982192">
        <w:rPr>
          <w:rFonts w:cs="Arial"/>
          <w:noProof/>
          <w:szCs w:val="17"/>
          <w:lang w:val="fr-FR"/>
        </w:rPr>
        <w:t xml:space="preserve"> </w:t>
      </w:r>
      <w:r w:rsidR="00FA7D68">
        <w:rPr>
          <w:rFonts w:cs="Arial"/>
          <w:noProof/>
          <w:szCs w:val="17"/>
          <w:lang w:val="fr-FR"/>
        </w:rPr>
        <w:t>et une sémantique d</w:t>
      </w:r>
      <w:r w:rsidR="00BB0A23">
        <w:rPr>
          <w:rFonts w:cs="Arial"/>
          <w:noProof/>
          <w:szCs w:val="17"/>
          <w:lang w:val="fr-FR"/>
        </w:rPr>
        <w:t>’</w:t>
      </w:r>
      <w:r w:rsidR="00FA7D68">
        <w:rPr>
          <w:rFonts w:cs="Arial"/>
          <w:noProof/>
          <w:szCs w:val="17"/>
          <w:lang w:val="fr-FR"/>
        </w:rPr>
        <w:t>insertion</w:t>
      </w:r>
      <w:r w:rsidR="003C0FB6" w:rsidRPr="00982192">
        <w:rPr>
          <w:rFonts w:cs="Arial"/>
          <w:noProof/>
          <w:szCs w:val="17"/>
          <w:lang w:val="fr-FR"/>
        </w:rPr>
        <w:t>.</w:t>
      </w:r>
    </w:p>
    <w:p w14:paraId="0A05CFA6" w14:textId="165465E2" w:rsidR="005E48A2" w:rsidRPr="00982192" w:rsidRDefault="005E48A2" w:rsidP="00876BA8">
      <w:pPr>
        <w:spacing w:before="170" w:after="170"/>
        <w:ind w:left="709"/>
        <w:rPr>
          <w:rFonts w:cs="Arial"/>
          <w:noProof/>
          <w:szCs w:val="17"/>
          <w:lang w:val="fr-FR"/>
        </w:rPr>
      </w:pPr>
      <w:r w:rsidRPr="00982192">
        <w:rPr>
          <w:rFonts w:cs="Arial"/>
          <w:noProof/>
          <w:szCs w:val="17"/>
          <w:lang w:val="fr-FR"/>
        </w:rPr>
        <w:t>[RS</w:t>
      </w:r>
      <w:r w:rsidR="004014C2" w:rsidRPr="00982192">
        <w:rPr>
          <w:rFonts w:cs="Arial"/>
          <w:noProof/>
          <w:szCs w:val="17"/>
          <w:lang w:val="fr-FR"/>
        </w:rPr>
        <w:t>G</w:t>
      </w:r>
      <w:r w:rsidR="00BB0A23">
        <w:rPr>
          <w:rFonts w:cs="Arial"/>
          <w:noProof/>
          <w:szCs w:val="17"/>
          <w:lang w:val="fr-FR"/>
        </w:rPr>
        <w:t>-</w:t>
      </w:r>
      <w:r w:rsidR="00B3484A" w:rsidRPr="00982192">
        <w:rPr>
          <w:rFonts w:cs="Arial"/>
          <w:noProof/>
          <w:szCs w:val="17"/>
          <w:lang w:val="fr-FR"/>
        </w:rPr>
        <w:t>4</w:t>
      </w:r>
      <w:r w:rsidR="00147E62" w:rsidRPr="00982192">
        <w:rPr>
          <w:rFonts w:cs="Arial"/>
          <w:noProof/>
          <w:szCs w:val="17"/>
          <w:lang w:val="fr-FR"/>
        </w:rPr>
        <w:t>3</w:t>
      </w:r>
      <w:r w:rsidR="000B46F0">
        <w:rPr>
          <w:rFonts w:cs="Arial"/>
          <w:noProof/>
          <w:szCs w:val="17"/>
          <w:lang w:val="fr-FR"/>
        </w:rPr>
        <w:t>]</w:t>
      </w:r>
      <w:r w:rsidR="000B46F0">
        <w:rPr>
          <w:rFonts w:cs="Arial"/>
          <w:noProof/>
          <w:szCs w:val="17"/>
          <w:lang w:val="fr-FR"/>
        </w:rPr>
        <w:tab/>
      </w:r>
      <w:r w:rsidR="00FA7D68">
        <w:rPr>
          <w:rFonts w:cs="Arial"/>
          <w:noProof/>
          <w:szCs w:val="17"/>
          <w:lang w:val="fr-FR"/>
        </w:rPr>
        <w:t xml:space="preserve">Une requête </w:t>
      </w:r>
      <w:r w:rsidRPr="00982192">
        <w:rPr>
          <w:rFonts w:ascii="Courier New" w:hAnsi="Courier New" w:cs="Courier New"/>
          <w:noProof/>
          <w:szCs w:val="17"/>
          <w:lang w:val="fr-FR"/>
        </w:rPr>
        <w:t>PUT</w:t>
      </w:r>
      <w:r w:rsidRPr="00982192">
        <w:rPr>
          <w:rFonts w:cs="Arial"/>
          <w:noProof/>
          <w:szCs w:val="17"/>
          <w:lang w:val="fr-FR"/>
        </w:rPr>
        <w:t xml:space="preserve"> </w:t>
      </w:r>
      <w:r w:rsidR="00FA7D68">
        <w:rPr>
          <w:rFonts w:cs="Arial"/>
          <w:noProof/>
          <w:szCs w:val="17"/>
          <w:lang w:val="fr-FR"/>
        </w:rPr>
        <w:t xml:space="preserve">DOIT être </w:t>
      </w:r>
      <w:r w:rsidR="005D5392" w:rsidRPr="00982192">
        <w:rPr>
          <w:rFonts w:cs="Arial"/>
          <w:noProof/>
          <w:szCs w:val="17"/>
          <w:lang w:val="fr-FR"/>
        </w:rPr>
        <w:t>idempotent</w:t>
      </w:r>
      <w:r w:rsidR="00FA7D68">
        <w:rPr>
          <w:rFonts w:cs="Arial"/>
          <w:noProof/>
          <w:szCs w:val="17"/>
          <w:lang w:val="fr-FR"/>
        </w:rPr>
        <w:t>e</w:t>
      </w:r>
      <w:r w:rsidR="005D5392" w:rsidRPr="00982192">
        <w:rPr>
          <w:rFonts w:cs="Arial"/>
          <w:noProof/>
          <w:szCs w:val="17"/>
          <w:lang w:val="fr-FR"/>
        </w:rPr>
        <w:t>.</w:t>
      </w:r>
    </w:p>
    <w:p w14:paraId="1BFBDA6A" w14:textId="5B47EDF3" w:rsidR="005E48A2" w:rsidRPr="00C1783B" w:rsidRDefault="00A9726C" w:rsidP="00876BA8">
      <w:pPr>
        <w:spacing w:before="170" w:after="170"/>
        <w:ind w:left="709"/>
        <w:rPr>
          <w:rFonts w:eastAsia="Times New Roman" w:cs="Arial"/>
          <w:noProof/>
          <w:szCs w:val="17"/>
          <w:lang w:val="fr-CH"/>
          <w:rPrChange w:id="148" w:author="Author">
            <w:rPr>
              <w:rFonts w:eastAsia="Times New Roman" w:cs="Arial"/>
              <w:noProof/>
              <w:szCs w:val="17"/>
              <w:lang w:val="fr-FR"/>
            </w:rPr>
          </w:rPrChange>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4</w:t>
      </w:r>
      <w:r w:rsidR="00147E62" w:rsidRPr="00982192">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FA7D68">
        <w:rPr>
          <w:rFonts w:eastAsia="Times New Roman" w:cs="Arial"/>
          <w:noProof/>
          <w:szCs w:val="17"/>
          <w:lang w:val="fr-FR"/>
        </w:rPr>
        <w:t xml:space="preserve">Si </w:t>
      </w:r>
      <w:del w:id="149" w:author="Author">
        <w:r w:rsidR="00FA7D68" w:rsidDel="007F478D">
          <w:rPr>
            <w:rFonts w:eastAsia="Times New Roman" w:cs="Arial"/>
            <w:noProof/>
            <w:szCs w:val="17"/>
            <w:lang w:val="fr-FR"/>
          </w:rPr>
          <w:delText xml:space="preserve">une </w:delText>
        </w:r>
      </w:del>
      <w:ins w:id="150" w:author="Author">
        <w:r w:rsidR="007F478D">
          <w:rPr>
            <w:rFonts w:eastAsia="Times New Roman" w:cs="Arial"/>
            <w:noProof/>
            <w:szCs w:val="17"/>
            <w:lang w:val="fr-FR"/>
          </w:rPr>
          <w:t xml:space="preserve">la </w:t>
        </w:r>
      </w:ins>
      <w:r w:rsidR="00FA7D68">
        <w:rPr>
          <w:rFonts w:eastAsia="Times New Roman" w:cs="Arial"/>
          <w:noProof/>
          <w:szCs w:val="17"/>
          <w:lang w:val="fr-FR"/>
        </w:rPr>
        <w:t xml:space="preserve">ressource </w:t>
      </w:r>
      <w:ins w:id="151" w:author="Author">
        <w:r w:rsidR="007F478D">
          <w:rPr>
            <w:rFonts w:eastAsia="Times New Roman" w:cs="Arial"/>
            <w:noProof/>
            <w:szCs w:val="17"/>
            <w:lang w:val="fr-FR"/>
          </w:rPr>
          <w:t xml:space="preserve">cible </w:t>
        </w:r>
      </w:ins>
      <w:r w:rsidR="00FA7D68">
        <w:rPr>
          <w:rFonts w:eastAsia="Times New Roman" w:cs="Arial"/>
          <w:noProof/>
          <w:szCs w:val="17"/>
          <w:lang w:val="fr-FR"/>
        </w:rPr>
        <w:t>n</w:t>
      </w:r>
      <w:r w:rsidR="00BB0A23">
        <w:rPr>
          <w:rFonts w:eastAsia="Times New Roman" w:cs="Arial"/>
          <w:noProof/>
          <w:szCs w:val="17"/>
          <w:lang w:val="fr-FR"/>
        </w:rPr>
        <w:t>’</w:t>
      </w:r>
      <w:r w:rsidR="00FA7D68">
        <w:rPr>
          <w:rFonts w:eastAsia="Times New Roman" w:cs="Arial"/>
          <w:noProof/>
          <w:szCs w:val="17"/>
          <w:lang w:val="fr-FR"/>
        </w:rPr>
        <w:t>est pas trouvée</w:t>
      </w:r>
      <w:ins w:id="152" w:author="Author">
        <w:r w:rsidR="007F478D">
          <w:rPr>
            <w:rFonts w:eastAsia="Times New Roman" w:cs="Arial"/>
            <w:noProof/>
            <w:szCs w:val="17"/>
            <w:lang w:val="fr-FR"/>
          </w:rPr>
          <w:t xml:space="preserve"> et que le serveur n’autorise pas la création à l’URI donné</w:t>
        </w:r>
      </w:ins>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PUT</w:t>
      </w:r>
      <w:r w:rsidR="005E48A2" w:rsidRPr="00982192">
        <w:rPr>
          <w:rFonts w:eastAsia="Times New Roman" w:cs="Arial"/>
          <w:noProof/>
          <w:szCs w:val="17"/>
          <w:lang w:val="fr-FR"/>
        </w:rPr>
        <w:t xml:space="preserve"> </w:t>
      </w:r>
      <w:r w:rsidR="00FA7D68">
        <w:rPr>
          <w:rFonts w:eastAsia="Times New Roman" w:cs="Arial"/>
          <w:noProof/>
          <w:szCs w:val="17"/>
          <w:lang w:val="fr-FR"/>
        </w:rPr>
        <w:t>DOIT</w:t>
      </w:r>
      <w:r w:rsidR="005E48A2" w:rsidRPr="00982192">
        <w:rPr>
          <w:rFonts w:eastAsia="Times New Roman" w:cs="Arial"/>
          <w:noProof/>
          <w:szCs w:val="17"/>
          <w:lang w:val="fr-FR"/>
        </w:rPr>
        <w:t xml:space="preserve"> </w:t>
      </w:r>
      <w:r w:rsidR="001E4948">
        <w:rPr>
          <w:rFonts w:eastAsia="Times New Roman" w:cs="Arial"/>
          <w:noProof/>
          <w:szCs w:val="17"/>
          <w:lang w:val="fr-FR"/>
        </w:rPr>
        <w:t>renvoyer</w:t>
      </w:r>
      <w:r w:rsidR="00FA7D68">
        <w:rPr>
          <w:rFonts w:eastAsia="Times New Roman" w:cs="Arial"/>
          <w:noProof/>
          <w:szCs w:val="17"/>
          <w:lang w:val="fr-FR"/>
        </w:rPr>
        <w:t xml:space="preserve"> le code d</w:t>
      </w:r>
      <w:r w:rsidR="00BB0A23">
        <w:rPr>
          <w:rFonts w:eastAsia="Times New Roman" w:cs="Arial"/>
          <w:noProof/>
          <w:szCs w:val="17"/>
          <w:lang w:val="fr-FR"/>
        </w:rPr>
        <w:t>’</w:t>
      </w:r>
      <w:r w:rsidR="00FA7D68">
        <w:rPr>
          <w:rFonts w:eastAsia="Times New Roman" w:cs="Arial"/>
          <w:noProof/>
          <w:szCs w:val="17"/>
          <w:lang w:val="fr-FR"/>
        </w:rPr>
        <w:t xml:space="preserve">état </w:t>
      </w:r>
      <w:r w:rsidR="00BF3189" w:rsidRPr="00A21BF0">
        <w:rPr>
          <w:rFonts w:eastAsia="Times New Roman" w:cs="Arial"/>
          <w:szCs w:val="17"/>
          <w:lang w:val="fr-FR"/>
        </w:rPr>
        <w:t>"</w:t>
      </w:r>
      <w:r w:rsidR="005E48A2" w:rsidRPr="00982192">
        <w:rPr>
          <w:rFonts w:ascii="Courier New" w:eastAsia="Times New Roman" w:hAnsi="Courier New" w:cs="Courier New"/>
          <w:noProof/>
          <w:szCs w:val="17"/>
          <w:lang w:val="fr-FR"/>
        </w:rPr>
        <w:t>404 Not Found</w:t>
      </w:r>
      <w:r w:rsidR="00BF3189" w:rsidRPr="00A21BF0">
        <w:rPr>
          <w:rFonts w:eastAsia="Times New Roman" w:cs="Arial"/>
          <w:szCs w:val="17"/>
          <w:lang w:val="fr-FR"/>
        </w:rPr>
        <w:t>"</w:t>
      </w:r>
      <w:r w:rsidR="005E48A2" w:rsidRPr="00982192">
        <w:rPr>
          <w:rFonts w:eastAsia="Times New Roman" w:cs="Arial"/>
          <w:noProof/>
          <w:szCs w:val="17"/>
          <w:lang w:val="fr-FR"/>
        </w:rPr>
        <w:t>.</w:t>
      </w:r>
      <w:ins w:id="153" w:author="Author">
        <w:r w:rsidR="007F478D">
          <w:rPr>
            <w:rFonts w:eastAsia="Times New Roman" w:cs="Arial"/>
            <w:noProof/>
            <w:szCs w:val="17"/>
            <w:lang w:val="fr-FR"/>
          </w:rPr>
          <w:t xml:space="preserve">  </w:t>
        </w:r>
        <w:r w:rsidR="007F478D" w:rsidRPr="00C1783B">
          <w:rPr>
            <w:lang w:val="fr-CH"/>
            <w:rPrChange w:id="154" w:author="Author">
              <w:rPr/>
            </w:rPrChange>
          </w:rPr>
          <w:t xml:space="preserve">Si le serveur autorise la création, </w:t>
        </w:r>
        <w:r w:rsidR="007F478D" w:rsidRPr="00C1783B">
          <w:rPr>
            <w:rFonts w:ascii="Courier New" w:hAnsi="Courier New" w:cs="Courier New"/>
            <w:lang w:val="fr-CH"/>
            <w:rPrChange w:id="155" w:author="Author">
              <w:rPr>
                <w:rFonts w:ascii="Courier New" w:hAnsi="Courier New" w:cs="Courier New"/>
              </w:rPr>
            </w:rPrChange>
          </w:rPr>
          <w:t>PUT</w:t>
        </w:r>
        <w:r w:rsidR="007F478D" w:rsidRPr="00C1783B">
          <w:rPr>
            <w:lang w:val="fr-CH"/>
            <w:rPrChange w:id="156" w:author="Author">
              <w:rPr/>
            </w:rPrChange>
          </w:rPr>
          <w:t xml:space="preserve"> </w:t>
        </w:r>
        <w:r w:rsidR="007F478D">
          <w:rPr>
            <w:lang w:val="fr-CH"/>
          </w:rPr>
          <w:t>DOIT</w:t>
        </w:r>
        <w:r w:rsidR="007F478D" w:rsidRPr="00C1783B">
          <w:rPr>
            <w:lang w:val="fr-CH"/>
            <w:rPrChange w:id="157" w:author="Author">
              <w:rPr/>
            </w:rPrChange>
          </w:rPr>
          <w:t xml:space="preserve"> </w:t>
        </w:r>
        <w:r w:rsidR="007F478D">
          <w:rPr>
            <w:lang w:val="fr-CH"/>
          </w:rPr>
          <w:t xml:space="preserve">renvoyer le code d’état </w:t>
        </w:r>
        <w:r w:rsidR="007F478D" w:rsidRPr="00C1783B">
          <w:rPr>
            <w:lang w:val="fr-CH"/>
            <w:rPrChange w:id="158" w:author="Author">
              <w:rPr/>
            </w:rPrChange>
          </w:rPr>
          <w:t>"</w:t>
        </w:r>
        <w:r w:rsidR="007F478D" w:rsidRPr="00C1783B">
          <w:rPr>
            <w:rFonts w:ascii="Courier New" w:hAnsi="Courier New" w:cs="Courier New"/>
            <w:lang w:val="fr-CH"/>
            <w:rPrChange w:id="159" w:author="Author">
              <w:rPr>
                <w:rFonts w:ascii="Courier New" w:hAnsi="Courier New" w:cs="Courier New"/>
              </w:rPr>
            </w:rPrChange>
          </w:rPr>
          <w:t>201 Created"</w:t>
        </w:r>
        <w:r w:rsidR="007F478D" w:rsidRPr="00C1783B">
          <w:rPr>
            <w:lang w:val="fr-CH"/>
            <w:rPrChange w:id="160" w:author="Author">
              <w:rPr/>
            </w:rPrChange>
          </w:rPr>
          <w:t>.</w:t>
        </w:r>
      </w:ins>
    </w:p>
    <w:p w14:paraId="27F6D672" w14:textId="1F23A08C" w:rsidR="005E48A2" w:rsidRPr="00982192" w:rsidRDefault="00A9726C" w:rsidP="00876BA8">
      <w:pPr>
        <w:spacing w:before="170" w:after="170"/>
        <w:ind w:left="709"/>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4</w:t>
      </w:r>
      <w:r w:rsidR="00147E62" w:rsidRPr="00982192">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FA7D68">
        <w:rPr>
          <w:rFonts w:eastAsia="Times New Roman" w:cs="Arial"/>
          <w:noProof/>
          <w:szCs w:val="17"/>
          <w:lang w:val="fr-FR"/>
        </w:rPr>
        <w:t>Si la mise à jour d</w:t>
      </w:r>
      <w:r w:rsidR="00BB0A23">
        <w:rPr>
          <w:rFonts w:eastAsia="Times New Roman" w:cs="Arial"/>
          <w:noProof/>
          <w:szCs w:val="17"/>
          <w:lang w:val="fr-FR"/>
        </w:rPr>
        <w:t>’</w:t>
      </w:r>
      <w:r w:rsidR="00FA7D68">
        <w:rPr>
          <w:rFonts w:eastAsia="Times New Roman" w:cs="Arial"/>
          <w:noProof/>
          <w:szCs w:val="17"/>
          <w:lang w:val="fr-FR"/>
        </w:rPr>
        <w:t>une ressource a réussi</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PUT</w:t>
      </w:r>
      <w:r w:rsidR="005E48A2" w:rsidRPr="00982192">
        <w:rPr>
          <w:rFonts w:eastAsia="Times New Roman" w:cs="Arial"/>
          <w:noProof/>
          <w:szCs w:val="17"/>
          <w:lang w:val="fr-FR"/>
        </w:rPr>
        <w:t xml:space="preserve"> </w:t>
      </w:r>
      <w:r w:rsidR="00FA7D68">
        <w:rPr>
          <w:rFonts w:eastAsia="Times New Roman" w:cs="Arial"/>
          <w:noProof/>
          <w:szCs w:val="17"/>
          <w:lang w:val="fr-FR"/>
        </w:rPr>
        <w:t xml:space="preserve">DOIT </w:t>
      </w:r>
      <w:r w:rsidR="001E4948">
        <w:rPr>
          <w:rFonts w:eastAsia="Times New Roman" w:cs="Arial"/>
          <w:noProof/>
          <w:szCs w:val="17"/>
          <w:lang w:val="fr-FR"/>
        </w:rPr>
        <w:t>renvoyer</w:t>
      </w:r>
      <w:r w:rsidR="00FA7D68">
        <w:rPr>
          <w:rFonts w:eastAsia="Times New Roman" w:cs="Arial"/>
          <w:noProof/>
          <w:szCs w:val="17"/>
          <w:lang w:val="fr-FR"/>
        </w:rPr>
        <w:t xml:space="preserve"> le code d</w:t>
      </w:r>
      <w:r w:rsidR="00BB0A23">
        <w:rPr>
          <w:rFonts w:eastAsia="Times New Roman" w:cs="Arial"/>
          <w:noProof/>
          <w:szCs w:val="17"/>
          <w:lang w:val="fr-FR"/>
        </w:rPr>
        <w:t>’</w:t>
      </w:r>
      <w:r w:rsidR="00FA7D68">
        <w:rPr>
          <w:rFonts w:eastAsia="Times New Roman" w:cs="Arial"/>
          <w:noProof/>
          <w:szCs w:val="17"/>
          <w:lang w:val="fr-FR"/>
        </w:rPr>
        <w:t>état</w:t>
      </w:r>
      <w:r w:rsidR="00FA7D68" w:rsidRPr="00982192">
        <w:rPr>
          <w:rFonts w:eastAsia="Times New Roman" w:cs="Arial"/>
          <w:noProof/>
          <w:szCs w:val="17"/>
          <w:lang w:val="fr-FR"/>
        </w:rPr>
        <w:t xml:space="preserve"> </w:t>
      </w:r>
      <w:r w:rsidR="00BF3189" w:rsidRPr="00A21BF0">
        <w:rPr>
          <w:rFonts w:eastAsia="Times New Roman" w:cs="Arial"/>
          <w:szCs w:val="17"/>
          <w:lang w:val="fr-FR"/>
        </w:rPr>
        <w:t>"</w:t>
      </w:r>
      <w:r w:rsidR="005E48A2" w:rsidRPr="00982192">
        <w:rPr>
          <w:rFonts w:ascii="Courier New" w:eastAsia="Times New Roman" w:hAnsi="Courier New" w:cs="Courier New"/>
          <w:noProof/>
          <w:szCs w:val="17"/>
          <w:lang w:val="fr-FR"/>
        </w:rPr>
        <w:t>200 OK</w:t>
      </w:r>
      <w:r w:rsidR="00BF3189" w:rsidRPr="00A21BF0">
        <w:rPr>
          <w:rFonts w:eastAsia="Times New Roman" w:cs="Arial"/>
          <w:szCs w:val="17"/>
          <w:lang w:val="fr-FR"/>
        </w:rPr>
        <w:t>"</w:t>
      </w:r>
      <w:r w:rsidR="005E48A2" w:rsidRPr="00982192">
        <w:rPr>
          <w:rFonts w:eastAsia="Times New Roman" w:cs="Arial"/>
          <w:noProof/>
          <w:szCs w:val="17"/>
          <w:lang w:val="fr-FR"/>
        </w:rPr>
        <w:t xml:space="preserve"> </w:t>
      </w:r>
      <w:r w:rsidR="00FA7D68">
        <w:rPr>
          <w:rFonts w:eastAsia="Times New Roman" w:cs="Arial"/>
          <w:noProof/>
          <w:szCs w:val="17"/>
          <w:lang w:val="fr-FR"/>
        </w:rPr>
        <w:t xml:space="preserve">si la ressource mise à jour est </w:t>
      </w:r>
      <w:r w:rsidR="001E4948">
        <w:rPr>
          <w:rFonts w:eastAsia="Times New Roman" w:cs="Arial"/>
          <w:noProof/>
          <w:szCs w:val="17"/>
          <w:lang w:val="fr-FR"/>
        </w:rPr>
        <w:t>retournée</w:t>
      </w:r>
      <w:r w:rsidR="005E48A2" w:rsidRPr="00982192">
        <w:rPr>
          <w:rFonts w:eastAsia="Times New Roman" w:cs="Arial"/>
          <w:noProof/>
          <w:szCs w:val="17"/>
          <w:lang w:val="fr-FR"/>
        </w:rPr>
        <w:t xml:space="preserve"> </w:t>
      </w:r>
      <w:r w:rsidR="003C0FB6" w:rsidRPr="00982192">
        <w:rPr>
          <w:rFonts w:eastAsia="Times New Roman" w:cs="Arial"/>
          <w:noProof/>
          <w:szCs w:val="17"/>
          <w:lang w:val="fr-FR"/>
        </w:rPr>
        <w:t>o</w:t>
      </w:r>
      <w:r w:rsidR="00FA7D68">
        <w:rPr>
          <w:rFonts w:eastAsia="Times New Roman" w:cs="Arial"/>
          <w:noProof/>
          <w:szCs w:val="17"/>
          <w:lang w:val="fr-FR"/>
        </w:rPr>
        <w:t xml:space="preserve">u un </w:t>
      </w:r>
      <w:r w:rsidR="00BF3189" w:rsidRPr="00A21BF0">
        <w:rPr>
          <w:rFonts w:eastAsia="Times New Roman" w:cs="Arial"/>
          <w:szCs w:val="17"/>
          <w:lang w:val="fr-FR"/>
        </w:rPr>
        <w:t>"</w:t>
      </w:r>
      <w:r w:rsidR="005E48A2" w:rsidRPr="00982192">
        <w:rPr>
          <w:rFonts w:ascii="Courier New" w:eastAsia="Times New Roman" w:hAnsi="Courier New" w:cs="Courier New"/>
          <w:noProof/>
          <w:szCs w:val="17"/>
          <w:lang w:val="fr-FR"/>
        </w:rPr>
        <w:t>204 No Content</w:t>
      </w:r>
      <w:r w:rsidR="00BF3189" w:rsidRPr="00A21BF0">
        <w:rPr>
          <w:rFonts w:eastAsia="Times New Roman" w:cs="Arial"/>
          <w:szCs w:val="17"/>
          <w:lang w:val="fr-FR"/>
        </w:rPr>
        <w:t>"</w:t>
      </w:r>
      <w:r w:rsidR="005E48A2" w:rsidRPr="00982192">
        <w:rPr>
          <w:rFonts w:eastAsia="Times New Roman" w:cs="Arial"/>
          <w:noProof/>
          <w:szCs w:val="17"/>
          <w:lang w:val="fr-FR"/>
        </w:rPr>
        <w:t xml:space="preserve"> </w:t>
      </w:r>
      <w:r w:rsidR="00FA7D68">
        <w:rPr>
          <w:rFonts w:eastAsia="Times New Roman" w:cs="Arial"/>
          <w:noProof/>
          <w:szCs w:val="17"/>
          <w:lang w:val="fr-FR"/>
        </w:rPr>
        <w:t>si elle ne l</w:t>
      </w:r>
      <w:r w:rsidR="00BB0A23">
        <w:rPr>
          <w:rFonts w:eastAsia="Times New Roman" w:cs="Arial"/>
          <w:noProof/>
          <w:szCs w:val="17"/>
          <w:lang w:val="fr-FR"/>
        </w:rPr>
        <w:t>’</w:t>
      </w:r>
      <w:r w:rsidR="00FA7D68">
        <w:rPr>
          <w:rFonts w:eastAsia="Times New Roman" w:cs="Arial"/>
          <w:noProof/>
          <w:szCs w:val="17"/>
          <w:lang w:val="fr-FR"/>
        </w:rPr>
        <w:t>est pas</w:t>
      </w:r>
      <w:r w:rsidR="005E48A2" w:rsidRPr="00982192">
        <w:rPr>
          <w:rFonts w:eastAsia="Times New Roman" w:cs="Arial"/>
          <w:noProof/>
          <w:szCs w:val="17"/>
          <w:lang w:val="fr-FR"/>
        </w:rPr>
        <w:t>.</w:t>
      </w:r>
    </w:p>
    <w:p w14:paraId="438DA742" w14:textId="77777777" w:rsidR="005E48A2" w:rsidRPr="00982192" w:rsidRDefault="005E48A2" w:rsidP="00CE01DA">
      <w:pPr>
        <w:pStyle w:val="Heading4"/>
        <w:spacing w:before="170" w:after="170"/>
        <w:rPr>
          <w:noProof/>
          <w:lang w:val="fr-FR"/>
        </w:rPr>
      </w:pPr>
      <w:r w:rsidRPr="00982192">
        <w:rPr>
          <w:noProof/>
          <w:lang w:val="fr-FR"/>
        </w:rPr>
        <w:t>PATCH</w:t>
      </w:r>
    </w:p>
    <w:p w14:paraId="5AAA1246" w14:textId="60A0DF60"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A7D68">
        <w:rPr>
          <w:rFonts w:eastAsia="Times New Roman" w:cs="Arial"/>
          <w:noProof/>
          <w:szCs w:val="17"/>
          <w:lang w:val="fr-FR"/>
        </w:rPr>
        <w:t>Lorsqu</w:t>
      </w:r>
      <w:r w:rsidR="00BB0A23">
        <w:rPr>
          <w:rFonts w:eastAsia="Times New Roman" w:cs="Arial"/>
          <w:noProof/>
          <w:szCs w:val="17"/>
          <w:lang w:val="fr-FR"/>
        </w:rPr>
        <w:t>’</w:t>
      </w:r>
      <w:r w:rsidR="00FA7D68">
        <w:rPr>
          <w:rFonts w:eastAsia="Times New Roman" w:cs="Arial"/>
          <w:noProof/>
          <w:szCs w:val="17"/>
          <w:lang w:val="fr-FR"/>
        </w:rPr>
        <w:t>un client a besoin d</w:t>
      </w:r>
      <w:r w:rsidR="00BB0A23">
        <w:rPr>
          <w:rFonts w:eastAsia="Times New Roman" w:cs="Arial"/>
          <w:noProof/>
          <w:szCs w:val="17"/>
          <w:lang w:val="fr-FR"/>
        </w:rPr>
        <w:t>’</w:t>
      </w:r>
      <w:r w:rsidR="00FA7D68">
        <w:rPr>
          <w:rFonts w:eastAsia="Times New Roman" w:cs="Arial"/>
          <w:noProof/>
          <w:szCs w:val="17"/>
          <w:lang w:val="fr-FR"/>
        </w:rPr>
        <w:t>une mise à jour partielle, il peut ut</w:t>
      </w:r>
      <w:r w:rsidR="003E3D51">
        <w:rPr>
          <w:rFonts w:eastAsia="Times New Roman" w:cs="Arial"/>
          <w:noProof/>
          <w:szCs w:val="17"/>
          <w:lang w:val="fr-FR"/>
        </w:rPr>
        <w:t>i</w:t>
      </w:r>
      <w:r w:rsidR="00FA7D68">
        <w:rPr>
          <w:rFonts w:eastAsia="Times New Roman" w:cs="Arial"/>
          <w:noProof/>
          <w:szCs w:val="17"/>
          <w:lang w:val="fr-FR"/>
        </w:rPr>
        <w:t xml:space="preserve">liser </w:t>
      </w:r>
      <w:r w:rsidR="005E48A2" w:rsidRPr="00982192">
        <w:rPr>
          <w:rFonts w:ascii="Courier New" w:eastAsia="Times New Roman" w:hAnsi="Courier New" w:cs="Courier New"/>
          <w:noProof/>
          <w:szCs w:val="17"/>
          <w:lang w:val="fr-FR"/>
        </w:rPr>
        <w:t>PA</w:t>
      </w:r>
      <w:r w:rsidR="00334310" w:rsidRPr="00982192">
        <w:rPr>
          <w:rFonts w:ascii="Courier New" w:eastAsia="Times New Roman" w:hAnsi="Courier New" w:cs="Courier New"/>
          <w:noProof/>
          <w:szCs w:val="17"/>
          <w:lang w:val="fr-FR"/>
        </w:rPr>
        <w:t>TCH</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Le</w:t>
      </w:r>
      <w:r w:rsidR="00FA7D68">
        <w:rPr>
          <w:rFonts w:eastAsia="Times New Roman" w:cs="Arial"/>
          <w:noProof/>
          <w:szCs w:val="17"/>
          <w:lang w:val="fr-FR"/>
        </w:rPr>
        <w:t xml:space="preserve">s caractéristiques idempotentes de </w:t>
      </w:r>
      <w:r w:rsidR="00FA7D68" w:rsidRPr="00982192">
        <w:rPr>
          <w:rFonts w:ascii="Courier New" w:eastAsia="Times New Roman" w:hAnsi="Courier New" w:cs="Courier New"/>
          <w:noProof/>
          <w:szCs w:val="17"/>
          <w:lang w:val="fr-FR"/>
        </w:rPr>
        <w:t>PATCH</w:t>
      </w:r>
      <w:r w:rsidR="00FA7D68" w:rsidRPr="00982192">
        <w:rPr>
          <w:rFonts w:eastAsia="Times New Roman" w:cs="Arial"/>
          <w:noProof/>
          <w:szCs w:val="17"/>
          <w:lang w:val="fr-FR"/>
        </w:rPr>
        <w:t xml:space="preserve"> </w:t>
      </w:r>
      <w:r w:rsidR="00FA7D68">
        <w:rPr>
          <w:rFonts w:eastAsia="Times New Roman" w:cs="Arial"/>
          <w:noProof/>
          <w:szCs w:val="17"/>
          <w:lang w:val="fr-FR"/>
        </w:rPr>
        <w:t>devraient être prises en considération</w:t>
      </w:r>
      <w:r w:rsidR="002D56D3">
        <w:rPr>
          <w:rFonts w:eastAsia="Times New Roman" w:cs="Arial"/>
          <w:noProof/>
          <w:szCs w:val="17"/>
          <w:lang w:val="fr-FR"/>
        </w:rPr>
        <w:t>.</w:t>
      </w:r>
    </w:p>
    <w:p w14:paraId="0B787AA9" w14:textId="6ECABBFE" w:rsidR="003B1736" w:rsidRPr="00982192" w:rsidRDefault="00FA7D68" w:rsidP="00CE01DA">
      <w:pPr>
        <w:numPr>
          <w:ilvl w:val="1"/>
          <w:numId w:val="4"/>
        </w:numPr>
        <w:spacing w:before="170" w:after="170"/>
        <w:rPr>
          <w:rFonts w:eastAsia="Times New Roman" w:cs="Arial"/>
          <w:noProof/>
          <w:szCs w:val="17"/>
          <w:lang w:val="fr-FR"/>
        </w:rPr>
      </w:pPr>
      <w:r>
        <w:rPr>
          <w:rFonts w:eastAsia="Times New Roman" w:cs="Arial"/>
          <w:noProof/>
          <w:szCs w:val="17"/>
          <w:lang w:val="fr-FR"/>
        </w:rPr>
        <w:t>Par exemple, la requête ci</w:t>
      </w:r>
      <w:r w:rsidR="00BB0A23">
        <w:rPr>
          <w:rFonts w:eastAsia="Times New Roman" w:cs="Arial"/>
          <w:noProof/>
          <w:szCs w:val="17"/>
          <w:lang w:val="fr-FR"/>
        </w:rPr>
        <w:t>-</w:t>
      </w:r>
      <w:r>
        <w:rPr>
          <w:rFonts w:eastAsia="Times New Roman" w:cs="Arial"/>
          <w:noProof/>
          <w:szCs w:val="17"/>
          <w:lang w:val="fr-FR"/>
        </w:rPr>
        <w:t>après ne met à jour que la langue d</w:t>
      </w:r>
      <w:r w:rsidR="00BB0A23">
        <w:rPr>
          <w:rFonts w:eastAsia="Times New Roman" w:cs="Arial"/>
          <w:noProof/>
          <w:szCs w:val="17"/>
          <w:lang w:val="fr-FR"/>
        </w:rPr>
        <w:t>’</w:t>
      </w:r>
      <w:r>
        <w:rPr>
          <w:rFonts w:eastAsia="Times New Roman" w:cs="Arial"/>
          <w:noProof/>
          <w:szCs w:val="17"/>
          <w:lang w:val="fr-FR"/>
        </w:rPr>
        <w:t>un brevet dont le numéro est indiqué</w:t>
      </w:r>
      <w:r w:rsidR="00BB0A23">
        <w:rPr>
          <w:rFonts w:eastAsia="Times New Roman" w:cs="Arial"/>
          <w:noProof/>
          <w:szCs w:val="17"/>
          <w:lang w:val="fr-FR"/>
        </w:rPr>
        <w:t> :</w:t>
      </w:r>
    </w:p>
    <w:tbl>
      <w:tblPr>
        <w:tblStyle w:val="TableGrid"/>
        <w:tblW w:w="8580" w:type="dxa"/>
        <w:tblInd w:w="625" w:type="dxa"/>
        <w:tblLook w:val="04A0" w:firstRow="1" w:lastRow="0" w:firstColumn="1" w:lastColumn="0" w:noHBand="0" w:noVBand="1"/>
      </w:tblPr>
      <w:tblGrid>
        <w:gridCol w:w="8580"/>
      </w:tblGrid>
      <w:tr w:rsidR="005E48A2" w:rsidRPr="00AB7348" w14:paraId="71E4C279" w14:textId="77777777" w:rsidTr="00F50DB4">
        <w:trPr>
          <w:trHeight w:val="1514"/>
        </w:trPr>
        <w:tc>
          <w:tcPr>
            <w:tcW w:w="8580" w:type="dxa"/>
          </w:tcPr>
          <w:p w14:paraId="672F4ECE" w14:textId="77777777" w:rsidR="00D17268" w:rsidRPr="0078484B" w:rsidRDefault="00D17268" w:rsidP="00CE01DA">
            <w:pPr>
              <w:spacing w:before="170" w:after="170"/>
              <w:rPr>
                <w:rFonts w:ascii="Courier New" w:hAnsi="Courier New" w:cs="Courier New"/>
              </w:rPr>
            </w:pPr>
            <w:r w:rsidRPr="0078484B">
              <w:rPr>
                <w:rFonts w:ascii="Courier New" w:hAnsi="Courier New" w:cs="Courier New"/>
              </w:rPr>
              <w:t>PATCH /api/v1/patent</w:t>
            </w:r>
            <w:r>
              <w:rPr>
                <w:rFonts w:ascii="Courier New" w:hAnsi="Courier New" w:cs="Courier New"/>
              </w:rPr>
              <w:t>s</w:t>
            </w:r>
            <w:r w:rsidRPr="0078484B">
              <w:rPr>
                <w:rFonts w:ascii="Courier New" w:hAnsi="Courier New" w:cs="Courier New"/>
              </w:rPr>
              <w:t>/</w:t>
            </w:r>
            <w:r>
              <w:rPr>
                <w:rFonts w:ascii="Courier New" w:hAnsi="Courier New" w:cs="Courier New"/>
              </w:rPr>
              <w:t>publications/</w:t>
            </w:r>
            <w:r w:rsidRPr="00462843">
              <w:rPr>
                <w:rFonts w:ascii="Courier New" w:hAnsi="Courier New" w:cs="Courier New"/>
              </w:rPr>
              <w:t>100000000000001 HTTP/1.1</w:t>
            </w:r>
          </w:p>
          <w:p w14:paraId="1CEF15F2" w14:textId="77777777" w:rsidR="00D17268" w:rsidRPr="0078484B" w:rsidRDefault="00D17268" w:rsidP="00CE01DA">
            <w:pPr>
              <w:spacing w:before="170" w:after="170"/>
              <w:rPr>
                <w:rFonts w:ascii="Courier New" w:hAnsi="Courier New" w:cs="Courier New"/>
              </w:rPr>
            </w:pPr>
            <w:r w:rsidRPr="0078484B">
              <w:rPr>
                <w:rFonts w:ascii="Courier New" w:hAnsi="Courier New" w:cs="Courier New"/>
              </w:rPr>
              <w:t xml:space="preserve">Host: wipo.int </w:t>
            </w:r>
          </w:p>
          <w:p w14:paraId="1B29A7FA" w14:textId="77777777" w:rsidR="00D17268" w:rsidRPr="00D26EFE" w:rsidRDefault="00D17268" w:rsidP="00CE01DA">
            <w:pPr>
              <w:spacing w:before="170" w:after="170"/>
              <w:rPr>
                <w:rFonts w:ascii="Courier New" w:hAnsi="Courier New" w:cs="Courier New"/>
              </w:rPr>
            </w:pPr>
            <w:r w:rsidRPr="00D26EFE">
              <w:rPr>
                <w:rFonts w:ascii="Courier New" w:hAnsi="Courier New" w:cs="Courier New"/>
              </w:rPr>
              <w:t>If-Match:456</w:t>
            </w:r>
          </w:p>
          <w:p w14:paraId="281DEB1A" w14:textId="77777777" w:rsidR="00D17268" w:rsidRPr="00D26EFE" w:rsidRDefault="00D17268" w:rsidP="00CE01DA">
            <w:pPr>
              <w:spacing w:before="170" w:after="170"/>
              <w:rPr>
                <w:rFonts w:ascii="Courier New" w:hAnsi="Courier New" w:cs="Courier New"/>
              </w:rPr>
            </w:pPr>
            <w:r w:rsidRPr="00D26EFE">
              <w:rPr>
                <w:rFonts w:ascii="Courier New" w:hAnsi="Courier New" w:cs="Courier New"/>
              </w:rPr>
              <w:t>Content-Type: application/merge-patch+json</w:t>
            </w:r>
          </w:p>
          <w:p w14:paraId="31A068E4" w14:textId="55787FBA" w:rsidR="005E48A2" w:rsidRPr="00982192" w:rsidRDefault="00D17268" w:rsidP="00CE01DA">
            <w:pPr>
              <w:spacing w:before="170" w:after="170"/>
              <w:rPr>
                <w:noProof/>
                <w:lang w:val="fr-FR"/>
              </w:rPr>
            </w:pPr>
            <w:r w:rsidRPr="00D26EFE">
              <w:rPr>
                <w:rFonts w:ascii="Courier New" w:hAnsi="Courier New" w:cs="Courier New"/>
              </w:rPr>
              <w:t>{ "</w:t>
            </w:r>
            <w:r>
              <w:rPr>
                <w:rFonts w:ascii="Courier New" w:hAnsi="Courier New" w:cs="Courier New"/>
              </w:rPr>
              <w:t>languageCode</w:t>
            </w:r>
            <w:r w:rsidRPr="00D26EFE">
              <w:rPr>
                <w:rFonts w:ascii="Courier New" w:hAnsi="Courier New" w:cs="Courier New"/>
              </w:rPr>
              <w:t>": "</w:t>
            </w:r>
            <w:r>
              <w:rPr>
                <w:rFonts w:ascii="Courier New" w:hAnsi="Courier New" w:cs="Courier New"/>
              </w:rPr>
              <w:t>en</w:t>
            </w:r>
            <w:r w:rsidRPr="00D26EFE">
              <w:rPr>
                <w:rFonts w:ascii="Courier New" w:hAnsi="Courier New" w:cs="Courier New"/>
              </w:rPr>
              <w:t>" }</w:t>
            </w:r>
          </w:p>
        </w:tc>
      </w:tr>
    </w:tbl>
    <w:p w14:paraId="70059F61" w14:textId="5C2DFE18" w:rsidR="00353C2E" w:rsidRPr="00982192" w:rsidRDefault="00353C2E"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A7D68">
        <w:rPr>
          <w:rFonts w:eastAsia="Times New Roman" w:cs="Arial"/>
          <w:noProof/>
          <w:szCs w:val="17"/>
          <w:lang w:val="fr-FR"/>
        </w:rPr>
        <w:t>Selon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FA7D68" w:rsidRPr="00982192">
        <w:rPr>
          <w:rFonts w:eastAsia="Times New Roman" w:cs="Arial"/>
          <w:noProof/>
          <w:szCs w:val="17"/>
          <w:lang w:val="fr-FR"/>
        </w:rPr>
        <w:t> </w:t>
      </w:r>
      <w:del w:id="161" w:author="Author">
        <w:r w:rsidR="00FA7D68" w:rsidRPr="00982192" w:rsidDel="0058700F">
          <w:rPr>
            <w:rFonts w:eastAsia="Times New Roman" w:cs="Arial"/>
            <w:noProof/>
            <w:szCs w:val="17"/>
            <w:lang w:val="fr-FR"/>
          </w:rPr>
          <w:delText>2616</w:delText>
        </w:r>
        <w:r w:rsidR="00FA7D68" w:rsidDel="0058700F">
          <w:rPr>
            <w:rFonts w:eastAsia="Times New Roman" w:cs="Arial"/>
            <w:noProof/>
            <w:szCs w:val="17"/>
            <w:lang w:val="fr-FR"/>
          </w:rPr>
          <w:delText xml:space="preserve"> </w:delText>
        </w:r>
      </w:del>
      <w:ins w:id="162" w:author="Author">
        <w:r w:rsidR="0058700F">
          <w:rPr>
            <w:rFonts w:eastAsia="Times New Roman" w:cs="Arial"/>
            <w:noProof/>
            <w:szCs w:val="17"/>
            <w:lang w:val="fr-FR"/>
          </w:rPr>
          <w:t xml:space="preserve">9110 </w:t>
        </w:r>
      </w:ins>
      <w:r w:rsidR="00FA7D68">
        <w:rPr>
          <w:rFonts w:eastAsia="Times New Roman" w:cs="Arial"/>
          <w:noProof/>
          <w:szCs w:val="17"/>
          <w:lang w:val="fr-FR"/>
        </w:rPr>
        <w:t>de l</w:t>
      </w:r>
      <w:r w:rsidR="00BB0A23">
        <w:rPr>
          <w:rFonts w:eastAsia="Times New Roman" w:cs="Arial"/>
          <w:noProof/>
          <w:szCs w:val="17"/>
          <w:lang w:val="fr-FR"/>
        </w:rPr>
        <w:t>’</w:t>
      </w:r>
      <w:r w:rsidR="00FA7D68">
        <w:rPr>
          <w:rFonts w:eastAsia="Times New Roman" w:cs="Arial"/>
          <w:noProof/>
          <w:szCs w:val="17"/>
          <w:lang w:val="fr-FR"/>
        </w:rPr>
        <w:t xml:space="preserve">IETF, </w:t>
      </w:r>
      <w:r w:rsidR="00FA7D68" w:rsidRPr="00982192">
        <w:rPr>
          <w:rFonts w:eastAsia="Times New Roman" w:cs="Arial"/>
          <w:noProof/>
          <w:szCs w:val="17"/>
          <w:lang w:val="fr-FR"/>
        </w:rPr>
        <w:t>PATCH</w:t>
      </w:r>
      <w:r w:rsidR="00FA7D68">
        <w:rPr>
          <w:rFonts w:eastAsia="Times New Roman" w:cs="Arial"/>
          <w:noProof/>
          <w:szCs w:val="17"/>
          <w:lang w:val="fr-FR"/>
        </w:rPr>
        <w:t xml:space="preserve"> ne doit pas être </w:t>
      </w:r>
      <w:r w:rsidR="00FA7D68" w:rsidRPr="00982192">
        <w:rPr>
          <w:rFonts w:eastAsia="Times New Roman" w:cs="Arial"/>
          <w:noProof/>
          <w:szCs w:val="17"/>
          <w:lang w:val="fr-FR"/>
        </w:rPr>
        <w:t>idempote</w:t>
      </w:r>
      <w:r w:rsidR="00334310" w:rsidRPr="00982192">
        <w:rPr>
          <w:rFonts w:eastAsia="Times New Roman" w:cs="Arial"/>
          <w:noProof/>
          <w:szCs w:val="17"/>
          <w:lang w:val="fr-FR"/>
        </w:rPr>
        <w:t>nt</w:t>
      </w:r>
      <w:r w:rsidR="00334310">
        <w:rPr>
          <w:rFonts w:eastAsia="Times New Roman" w:cs="Arial"/>
          <w:noProof/>
          <w:szCs w:val="17"/>
          <w:lang w:val="fr-FR"/>
        </w:rPr>
        <w:t>.  Af</w:t>
      </w:r>
      <w:r w:rsidR="00FA7D68">
        <w:rPr>
          <w:rFonts w:eastAsia="Times New Roman" w:cs="Arial"/>
          <w:noProof/>
          <w:szCs w:val="17"/>
          <w:lang w:val="fr-FR"/>
        </w:rPr>
        <w:t xml:space="preserve">in de le rendre </w:t>
      </w:r>
      <w:r w:rsidR="00276B25" w:rsidRPr="00982192">
        <w:rPr>
          <w:rFonts w:eastAsia="Times New Roman" w:cs="Arial"/>
          <w:noProof/>
          <w:szCs w:val="17"/>
          <w:lang w:val="fr-FR"/>
        </w:rPr>
        <w:t xml:space="preserve">idempotent, </w:t>
      </w:r>
      <w:r w:rsidR="00FA7D68">
        <w:rPr>
          <w:rFonts w:eastAsia="Times New Roman" w:cs="Arial"/>
          <w:noProof/>
          <w:szCs w:val="17"/>
          <w:lang w:val="fr-FR"/>
        </w:rPr>
        <w:t>l</w:t>
      </w:r>
      <w:r w:rsidR="00BB0A23">
        <w:rPr>
          <w:rFonts w:eastAsia="Times New Roman" w:cs="Arial"/>
          <w:noProof/>
          <w:szCs w:val="17"/>
          <w:lang w:val="fr-FR"/>
        </w:rPr>
        <w:t>’</w:t>
      </w:r>
      <w:r w:rsidR="00276B25" w:rsidRPr="00982192">
        <w:rPr>
          <w:rFonts w:eastAsia="Times New Roman" w:cs="Arial"/>
          <w:noProof/>
          <w:szCs w:val="17"/>
          <w:lang w:val="fr-FR"/>
        </w:rPr>
        <w:t xml:space="preserve">API </w:t>
      </w:r>
      <w:r w:rsidR="00FA7D68">
        <w:rPr>
          <w:rFonts w:eastAsia="Times New Roman" w:cs="Arial"/>
          <w:noProof/>
          <w:szCs w:val="17"/>
          <w:lang w:val="fr-FR"/>
        </w:rPr>
        <w:t>peut suivre la suggestion</w:t>
      </w:r>
      <w:r w:rsidR="00992C0C">
        <w:rPr>
          <w:rFonts w:eastAsia="Times New Roman" w:cs="Arial"/>
          <w:noProof/>
          <w:szCs w:val="17"/>
          <w:lang w:val="fr-FR"/>
        </w:rPr>
        <w:t xml:space="preserve"> du </w:t>
      </w:r>
      <w:r w:rsidR="00992C0C" w:rsidRPr="00982192">
        <w:rPr>
          <w:rFonts w:eastAsia="Times New Roman" w:cs="Arial"/>
          <w:noProof/>
          <w:szCs w:val="17"/>
          <w:lang w:val="fr-FR"/>
        </w:rPr>
        <w:t>RFC</w:t>
      </w:r>
      <w:r w:rsidR="00276B25" w:rsidRPr="00982192">
        <w:rPr>
          <w:rFonts w:eastAsia="Times New Roman" w:cs="Arial"/>
          <w:noProof/>
          <w:szCs w:val="17"/>
          <w:lang w:val="fr-FR"/>
        </w:rPr>
        <w:t xml:space="preserve"> 5789 </w:t>
      </w:r>
      <w:r w:rsidR="00FA7D68">
        <w:rPr>
          <w:rFonts w:eastAsia="Times New Roman" w:cs="Arial"/>
          <w:noProof/>
          <w:szCs w:val="17"/>
          <w:lang w:val="fr-FR"/>
        </w:rPr>
        <w:t>de l</w:t>
      </w:r>
      <w:r w:rsidR="00BB0A23">
        <w:rPr>
          <w:rFonts w:eastAsia="Times New Roman" w:cs="Arial"/>
          <w:noProof/>
          <w:szCs w:val="17"/>
          <w:lang w:val="fr-FR"/>
        </w:rPr>
        <w:t>’</w:t>
      </w:r>
      <w:r w:rsidR="00FA7D68">
        <w:rPr>
          <w:rFonts w:eastAsia="Times New Roman" w:cs="Arial"/>
          <w:noProof/>
          <w:szCs w:val="17"/>
          <w:lang w:val="fr-FR"/>
        </w:rPr>
        <w:t>IETF consi</w:t>
      </w:r>
      <w:r w:rsidR="00BF00FE">
        <w:rPr>
          <w:rFonts w:eastAsia="Times New Roman" w:cs="Arial"/>
          <w:noProof/>
          <w:szCs w:val="17"/>
          <w:lang w:val="fr-FR"/>
        </w:rPr>
        <w:t>s</w:t>
      </w:r>
      <w:r w:rsidR="00FA7D68">
        <w:rPr>
          <w:rFonts w:eastAsia="Times New Roman" w:cs="Arial"/>
          <w:noProof/>
          <w:szCs w:val="17"/>
          <w:lang w:val="fr-FR"/>
        </w:rPr>
        <w:t xml:space="preserve">tant à utiliser </w:t>
      </w:r>
      <w:r w:rsidR="00BF00FE">
        <w:rPr>
          <w:rFonts w:eastAsia="Times New Roman" w:cs="Arial"/>
          <w:noProof/>
          <w:szCs w:val="17"/>
          <w:lang w:val="fr-FR"/>
        </w:rPr>
        <w:t xml:space="preserve">un verrouillage </w:t>
      </w:r>
      <w:r w:rsidR="00276B25" w:rsidRPr="00982192">
        <w:rPr>
          <w:rFonts w:eastAsia="Times New Roman" w:cs="Arial"/>
          <w:noProof/>
          <w:szCs w:val="17"/>
          <w:lang w:val="fr-FR"/>
        </w:rPr>
        <w:t>optimist</w:t>
      </w:r>
      <w:r w:rsidR="00BF00FE">
        <w:rPr>
          <w:rFonts w:eastAsia="Times New Roman" w:cs="Arial"/>
          <w:noProof/>
          <w:szCs w:val="17"/>
          <w:lang w:val="fr-FR"/>
        </w:rPr>
        <w:t>e</w:t>
      </w:r>
      <w:r w:rsidR="00276B25" w:rsidRPr="00982192">
        <w:rPr>
          <w:rFonts w:eastAsia="Times New Roman" w:cs="Arial"/>
          <w:noProof/>
          <w:szCs w:val="17"/>
          <w:lang w:val="fr-FR"/>
        </w:rPr>
        <w:t>.</w:t>
      </w:r>
    </w:p>
    <w:p w14:paraId="332F0DFC" w14:textId="7CB583B2" w:rsidR="00992C0C"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4</w:t>
      </w:r>
      <w:r w:rsidR="00147E62" w:rsidRPr="00982192">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ins w:id="163" w:author="Author">
        <w:r w:rsidR="0058700F">
          <w:rPr>
            <w:rFonts w:eastAsia="Times New Roman" w:cs="Arial"/>
            <w:noProof/>
            <w:szCs w:val="17"/>
            <w:lang w:val="fr-FR"/>
          </w:rPr>
          <w:t>Par défaut, u</w:t>
        </w:r>
      </w:ins>
      <w:del w:id="164" w:author="Author">
        <w:r w:rsidR="00141B04" w:rsidDel="0058700F">
          <w:rPr>
            <w:rFonts w:eastAsia="Times New Roman" w:cs="Arial"/>
            <w:noProof/>
            <w:szCs w:val="17"/>
            <w:lang w:val="fr-FR"/>
          </w:rPr>
          <w:delText>U</w:delText>
        </w:r>
      </w:del>
      <w:r w:rsidR="00141B04">
        <w:rPr>
          <w:rFonts w:eastAsia="Times New Roman" w:cs="Arial"/>
          <w:noProof/>
          <w:szCs w:val="17"/>
          <w:lang w:val="fr-FR"/>
        </w:rPr>
        <w:t xml:space="preserve">ne requête </w:t>
      </w:r>
      <w:r w:rsidR="00353C2E" w:rsidRPr="00982192">
        <w:rPr>
          <w:rFonts w:ascii="Courier New" w:eastAsia="Times New Roman" w:hAnsi="Courier New" w:cs="Arial"/>
          <w:noProof/>
          <w:szCs w:val="17"/>
          <w:lang w:val="fr-FR"/>
        </w:rPr>
        <w:t>PATCH</w:t>
      </w:r>
      <w:r w:rsidR="00353C2E" w:rsidRPr="00982192">
        <w:rPr>
          <w:rFonts w:eastAsia="Times New Roman" w:cs="Arial"/>
          <w:noProof/>
          <w:szCs w:val="17"/>
          <w:lang w:val="fr-FR"/>
        </w:rPr>
        <w:t xml:space="preserve"> </w:t>
      </w:r>
      <w:r w:rsidR="00141B04">
        <w:rPr>
          <w:rFonts w:eastAsia="Times New Roman" w:cs="Arial"/>
          <w:noProof/>
          <w:szCs w:val="17"/>
          <w:lang w:val="fr-FR"/>
        </w:rPr>
        <w:t xml:space="preserve">NE DOIT PAS être </w:t>
      </w:r>
      <w:r w:rsidR="00353C2E" w:rsidRPr="00982192">
        <w:rPr>
          <w:rFonts w:eastAsia="Times New Roman" w:cs="Arial"/>
          <w:noProof/>
          <w:szCs w:val="17"/>
          <w:lang w:val="fr-FR"/>
        </w:rPr>
        <w:t>idempotent</w:t>
      </w:r>
      <w:r w:rsidR="00141B04">
        <w:rPr>
          <w:rFonts w:eastAsia="Times New Roman" w:cs="Arial"/>
          <w:noProof/>
          <w:szCs w:val="17"/>
          <w:lang w:val="fr-FR"/>
        </w:rPr>
        <w:t>e</w:t>
      </w:r>
      <w:r w:rsidR="00353C2E" w:rsidRPr="00982192">
        <w:rPr>
          <w:rFonts w:eastAsia="Times New Roman" w:cs="Arial"/>
          <w:noProof/>
          <w:szCs w:val="17"/>
          <w:lang w:val="fr-FR"/>
        </w:rPr>
        <w:t>.</w:t>
      </w:r>
    </w:p>
    <w:p w14:paraId="43F6F72E" w14:textId="0C0A5F2F" w:rsidR="005E48A2" w:rsidRPr="00982192" w:rsidRDefault="00353C2E"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4</w:t>
      </w:r>
      <w:r w:rsidR="00147E62" w:rsidRPr="00982192">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141B04">
        <w:rPr>
          <w:rFonts w:eastAsia="Times New Roman" w:cs="Arial"/>
          <w:noProof/>
          <w:szCs w:val="17"/>
          <w:lang w:val="fr-FR"/>
        </w:rPr>
        <w:t xml:space="preserve">Si une API </w:t>
      </w:r>
      <w:r w:rsidR="005E48A2" w:rsidRPr="00982192">
        <w:rPr>
          <w:rFonts w:eastAsia="Times New Roman" w:cs="Arial"/>
          <w:noProof/>
          <w:szCs w:val="17"/>
          <w:lang w:val="fr-FR"/>
        </w:rPr>
        <w:t xml:space="preserve">Web </w:t>
      </w:r>
      <w:r w:rsidR="00141B04">
        <w:rPr>
          <w:rFonts w:eastAsia="Times New Roman" w:cs="Arial"/>
          <w:noProof/>
          <w:szCs w:val="17"/>
          <w:lang w:val="fr-FR"/>
        </w:rPr>
        <w:t xml:space="preserve">exécute des mises à jour partielles, les caractéristiques </w:t>
      </w:r>
      <w:r w:rsidRPr="00982192">
        <w:rPr>
          <w:rFonts w:eastAsia="Times New Roman" w:cs="Arial"/>
          <w:noProof/>
          <w:szCs w:val="17"/>
          <w:lang w:val="fr-FR"/>
        </w:rPr>
        <w:t>i</w:t>
      </w:r>
      <w:r w:rsidR="00AE7940" w:rsidRPr="00982192">
        <w:rPr>
          <w:rFonts w:eastAsia="Times New Roman" w:cs="Arial"/>
          <w:noProof/>
          <w:szCs w:val="17"/>
          <w:lang w:val="fr-FR"/>
        </w:rPr>
        <w:t>dempotent</w:t>
      </w:r>
      <w:r w:rsidR="00141B04">
        <w:rPr>
          <w:rFonts w:eastAsia="Times New Roman" w:cs="Arial"/>
          <w:noProof/>
          <w:szCs w:val="17"/>
          <w:lang w:val="fr-FR"/>
        </w:rPr>
        <w:t>es de</w:t>
      </w:r>
      <w:r w:rsidR="00AE7940" w:rsidRPr="00982192">
        <w:rPr>
          <w:rFonts w:eastAsia="Times New Roman" w:cs="Arial"/>
          <w:noProof/>
          <w:szCs w:val="17"/>
          <w:lang w:val="fr-FR"/>
        </w:rPr>
        <w:t xml:space="preserve"> </w:t>
      </w:r>
      <w:r w:rsidR="00AE7940" w:rsidRPr="00982192">
        <w:rPr>
          <w:rFonts w:ascii="Courier New" w:eastAsia="Times New Roman" w:hAnsi="Courier New" w:cs="Courier New"/>
          <w:noProof/>
          <w:szCs w:val="17"/>
          <w:lang w:val="fr-FR"/>
        </w:rPr>
        <w:t>PATCH</w:t>
      </w:r>
      <w:r w:rsidR="00AE7940" w:rsidRPr="00982192">
        <w:rPr>
          <w:rFonts w:eastAsia="Times New Roman" w:cs="Arial"/>
          <w:noProof/>
          <w:szCs w:val="17"/>
          <w:lang w:val="fr-FR"/>
        </w:rPr>
        <w:t xml:space="preserve"> </w:t>
      </w:r>
      <w:r w:rsidR="00141B04">
        <w:rPr>
          <w:rFonts w:eastAsia="Times New Roman" w:cs="Arial"/>
          <w:noProof/>
          <w:szCs w:val="17"/>
          <w:lang w:val="fr-FR"/>
        </w:rPr>
        <w:t>DEVRAIENT être prises en considérati</w:t>
      </w:r>
      <w:r w:rsidR="00334310">
        <w:rPr>
          <w:rFonts w:eastAsia="Times New Roman" w:cs="Arial"/>
          <w:noProof/>
          <w:szCs w:val="17"/>
          <w:lang w:val="fr-FR"/>
        </w:rPr>
        <w:t>on.  Af</w:t>
      </w:r>
      <w:r w:rsidR="00141B04">
        <w:rPr>
          <w:rFonts w:eastAsia="Times New Roman" w:cs="Arial"/>
          <w:noProof/>
          <w:szCs w:val="17"/>
          <w:lang w:val="fr-FR"/>
        </w:rPr>
        <w:t xml:space="preserve">in de le rendre </w:t>
      </w:r>
      <w:r w:rsidR="00141B04" w:rsidRPr="00982192">
        <w:rPr>
          <w:rFonts w:eastAsia="Times New Roman" w:cs="Arial"/>
          <w:noProof/>
          <w:szCs w:val="17"/>
          <w:lang w:val="fr-FR"/>
        </w:rPr>
        <w:t xml:space="preserve">idempotent, </w:t>
      </w:r>
      <w:r w:rsidR="00141B04">
        <w:rPr>
          <w:rFonts w:eastAsia="Times New Roman" w:cs="Arial"/>
          <w:noProof/>
          <w:szCs w:val="17"/>
          <w:lang w:val="fr-FR"/>
        </w:rPr>
        <w:t>l</w:t>
      </w:r>
      <w:r w:rsidR="00BB0A23">
        <w:rPr>
          <w:rFonts w:eastAsia="Times New Roman" w:cs="Arial"/>
          <w:noProof/>
          <w:szCs w:val="17"/>
          <w:lang w:val="fr-FR"/>
        </w:rPr>
        <w:t>’</w:t>
      </w:r>
      <w:r w:rsidR="00141B04" w:rsidRPr="00982192">
        <w:rPr>
          <w:rFonts w:eastAsia="Times New Roman" w:cs="Arial"/>
          <w:noProof/>
          <w:szCs w:val="17"/>
          <w:lang w:val="fr-FR"/>
        </w:rPr>
        <w:t xml:space="preserve">API </w:t>
      </w:r>
      <w:r w:rsidR="00141B04">
        <w:rPr>
          <w:rFonts w:eastAsia="Times New Roman" w:cs="Arial"/>
          <w:noProof/>
          <w:szCs w:val="17"/>
          <w:lang w:val="fr-FR"/>
        </w:rPr>
        <w:t>PEUT suivre la suggestion</w:t>
      </w:r>
      <w:r w:rsidR="00992C0C">
        <w:rPr>
          <w:rFonts w:eastAsia="Times New Roman" w:cs="Arial"/>
          <w:noProof/>
          <w:szCs w:val="17"/>
          <w:lang w:val="fr-FR"/>
        </w:rPr>
        <w:t xml:space="preserve"> du </w:t>
      </w:r>
      <w:r w:rsidR="00992C0C" w:rsidRPr="00982192">
        <w:rPr>
          <w:rFonts w:eastAsia="Times New Roman" w:cs="Arial"/>
          <w:noProof/>
          <w:szCs w:val="17"/>
          <w:lang w:val="fr-FR"/>
        </w:rPr>
        <w:t>RFC</w:t>
      </w:r>
      <w:r w:rsidR="00141B04" w:rsidRPr="00982192">
        <w:rPr>
          <w:rFonts w:eastAsia="Times New Roman" w:cs="Arial"/>
          <w:noProof/>
          <w:szCs w:val="17"/>
          <w:lang w:val="fr-FR"/>
        </w:rPr>
        <w:t xml:space="preserve"> 5789 </w:t>
      </w:r>
      <w:r w:rsidR="00141B04">
        <w:rPr>
          <w:rFonts w:eastAsia="Times New Roman" w:cs="Arial"/>
          <w:noProof/>
          <w:szCs w:val="17"/>
          <w:lang w:val="fr-FR"/>
        </w:rPr>
        <w:t>de l</w:t>
      </w:r>
      <w:r w:rsidR="00BB0A23">
        <w:rPr>
          <w:rFonts w:eastAsia="Times New Roman" w:cs="Arial"/>
          <w:noProof/>
          <w:szCs w:val="17"/>
          <w:lang w:val="fr-FR"/>
        </w:rPr>
        <w:t>’</w:t>
      </w:r>
      <w:r w:rsidR="00141B04">
        <w:rPr>
          <w:rFonts w:eastAsia="Times New Roman" w:cs="Arial"/>
          <w:noProof/>
          <w:szCs w:val="17"/>
          <w:lang w:val="fr-FR"/>
        </w:rPr>
        <w:t xml:space="preserve">IETF consistant à utiliser un verrouillage </w:t>
      </w:r>
      <w:r w:rsidR="00141B04" w:rsidRPr="00982192">
        <w:rPr>
          <w:rFonts w:eastAsia="Times New Roman" w:cs="Arial"/>
          <w:noProof/>
          <w:szCs w:val="17"/>
          <w:lang w:val="fr-FR"/>
        </w:rPr>
        <w:t>optimist</w:t>
      </w:r>
      <w:r w:rsidR="00141B04">
        <w:rPr>
          <w:rFonts w:eastAsia="Times New Roman" w:cs="Arial"/>
          <w:noProof/>
          <w:szCs w:val="17"/>
          <w:lang w:val="fr-FR"/>
        </w:rPr>
        <w:t>e</w:t>
      </w:r>
      <w:r w:rsidR="005E48A2" w:rsidRPr="00982192" w:rsidDel="00353C2E">
        <w:rPr>
          <w:rFonts w:eastAsia="Times New Roman" w:cs="Arial"/>
          <w:noProof/>
          <w:szCs w:val="17"/>
          <w:lang w:val="fr-FR"/>
        </w:rPr>
        <w:t>.</w:t>
      </w:r>
    </w:p>
    <w:p w14:paraId="74757CC5" w14:textId="17F35E65" w:rsidR="005E48A2" w:rsidRPr="00982192" w:rsidRDefault="00A9726C"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4</w:t>
      </w:r>
      <w:r w:rsidR="00147E62" w:rsidRPr="00982192">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141B04">
        <w:rPr>
          <w:rFonts w:eastAsia="Times New Roman" w:cs="Arial"/>
          <w:noProof/>
          <w:szCs w:val="17"/>
          <w:lang w:val="fr-FR"/>
        </w:rPr>
        <w:t>Si une ressource n</w:t>
      </w:r>
      <w:r w:rsidR="00BB0A23">
        <w:rPr>
          <w:rFonts w:eastAsia="Times New Roman" w:cs="Arial"/>
          <w:noProof/>
          <w:szCs w:val="17"/>
          <w:lang w:val="fr-FR"/>
        </w:rPr>
        <w:t>’</w:t>
      </w:r>
      <w:r w:rsidR="00141B04">
        <w:rPr>
          <w:rFonts w:eastAsia="Times New Roman" w:cs="Arial"/>
          <w:noProof/>
          <w:szCs w:val="17"/>
          <w:lang w:val="fr-FR"/>
        </w:rPr>
        <w:t xml:space="preserve">est pas trouvée, </w:t>
      </w:r>
      <w:r w:rsidR="005E48A2" w:rsidRPr="00982192">
        <w:rPr>
          <w:rFonts w:ascii="Courier New" w:eastAsia="Times New Roman" w:hAnsi="Courier New" w:cs="Courier New"/>
          <w:noProof/>
          <w:szCs w:val="17"/>
          <w:lang w:val="fr-FR"/>
        </w:rPr>
        <w:t>PATCH</w:t>
      </w:r>
      <w:r w:rsidR="005E48A2" w:rsidRPr="00982192">
        <w:rPr>
          <w:rFonts w:eastAsia="Times New Roman" w:cs="Arial"/>
          <w:noProof/>
          <w:szCs w:val="17"/>
          <w:lang w:val="fr-FR"/>
        </w:rPr>
        <w:t xml:space="preserve"> </w:t>
      </w:r>
      <w:r w:rsidR="00141B04">
        <w:rPr>
          <w:rFonts w:eastAsia="Times New Roman" w:cs="Arial"/>
          <w:noProof/>
          <w:szCs w:val="17"/>
          <w:lang w:val="fr-FR"/>
        </w:rPr>
        <w:t xml:space="preserve">DOIT </w:t>
      </w:r>
      <w:r w:rsidR="001E4948">
        <w:rPr>
          <w:rFonts w:eastAsia="Times New Roman" w:cs="Arial"/>
          <w:noProof/>
          <w:szCs w:val="17"/>
          <w:lang w:val="fr-FR"/>
        </w:rPr>
        <w:t>renvoyer</w:t>
      </w:r>
      <w:r w:rsidR="00141B04">
        <w:rPr>
          <w:rFonts w:eastAsia="Times New Roman" w:cs="Arial"/>
          <w:noProof/>
          <w:szCs w:val="17"/>
          <w:lang w:val="fr-FR"/>
        </w:rPr>
        <w:t xml:space="preserve"> le code d</w:t>
      </w:r>
      <w:r w:rsidR="00BB0A23">
        <w:rPr>
          <w:rFonts w:eastAsia="Times New Roman" w:cs="Arial"/>
          <w:noProof/>
          <w:szCs w:val="17"/>
          <w:lang w:val="fr-FR"/>
        </w:rPr>
        <w:t>’</w:t>
      </w:r>
      <w:r w:rsidR="00141B04">
        <w:rPr>
          <w:rFonts w:eastAsia="Times New Roman" w:cs="Arial"/>
          <w:noProof/>
          <w:szCs w:val="17"/>
          <w:lang w:val="fr-FR"/>
        </w:rPr>
        <w:t xml:space="preserve">état </w:t>
      </w:r>
      <w:r w:rsidR="00851B29" w:rsidRPr="00A21BF0">
        <w:rPr>
          <w:rFonts w:eastAsia="Times New Roman" w:cs="Arial"/>
          <w:szCs w:val="17"/>
          <w:lang w:val="fr-FR"/>
        </w:rPr>
        <w:t>"</w:t>
      </w:r>
      <w:r w:rsidR="005E48A2" w:rsidRPr="00982192">
        <w:rPr>
          <w:rFonts w:ascii="Courier New" w:eastAsia="Times New Roman" w:hAnsi="Courier New" w:cs="Courier New"/>
          <w:noProof/>
          <w:szCs w:val="17"/>
          <w:lang w:val="fr-FR"/>
        </w:rPr>
        <w:t>404 Not Found</w:t>
      </w:r>
      <w:r w:rsidR="00851B29" w:rsidRPr="00A21BF0">
        <w:rPr>
          <w:rFonts w:eastAsia="Times New Roman" w:cs="Arial"/>
          <w:szCs w:val="17"/>
          <w:lang w:val="fr-FR"/>
        </w:rPr>
        <w:t>"</w:t>
      </w:r>
      <w:r w:rsidR="005E48A2" w:rsidRPr="00982192">
        <w:rPr>
          <w:rFonts w:eastAsia="Times New Roman" w:cs="Arial"/>
          <w:noProof/>
          <w:szCs w:val="17"/>
          <w:lang w:val="fr-FR"/>
        </w:rPr>
        <w:t>.</w:t>
      </w:r>
    </w:p>
    <w:p w14:paraId="5A408255" w14:textId="7F361CCB" w:rsidR="005E48A2" w:rsidRPr="00982192" w:rsidRDefault="00A9726C" w:rsidP="00CE01DA">
      <w:pPr>
        <w:spacing w:before="170" w:after="170"/>
        <w:ind w:left="720"/>
        <w:rPr>
          <w:noProof/>
          <w:lang w:val="fr-FR"/>
        </w:rPr>
      </w:pPr>
      <w:r w:rsidRPr="00982192">
        <w:rPr>
          <w:rFonts w:eastAsia="Times New Roman" w:cs="Arial"/>
          <w:noProof/>
          <w:szCs w:val="17"/>
          <w:lang w:val="fr-FR"/>
        </w:rPr>
        <w:t>[RS</w:t>
      </w:r>
      <w:r w:rsidR="000949AD">
        <w:rPr>
          <w:rFonts w:eastAsia="Times New Roman" w:cs="Arial"/>
          <w:noProof/>
          <w:szCs w:val="17"/>
          <w:lang w:val="fr-FR"/>
        </w:rPr>
        <w:t>J</w:t>
      </w:r>
      <w:r w:rsidR="00BB0A23">
        <w:rPr>
          <w:rFonts w:eastAsia="Times New Roman" w:cs="Arial"/>
          <w:noProof/>
          <w:szCs w:val="17"/>
          <w:lang w:val="fr-FR"/>
        </w:rPr>
        <w:t>-</w:t>
      </w:r>
      <w:r w:rsidR="00147E62" w:rsidRPr="00982192">
        <w:rPr>
          <w:rFonts w:eastAsia="Times New Roman" w:cs="Arial"/>
          <w:noProof/>
          <w:szCs w:val="17"/>
          <w:lang w:val="fr-FR"/>
        </w:rPr>
        <w:t>49</w:t>
      </w:r>
      <w:r w:rsidR="000B46F0">
        <w:rPr>
          <w:rFonts w:eastAsia="Times New Roman" w:cs="Arial"/>
          <w:noProof/>
          <w:szCs w:val="17"/>
          <w:lang w:val="fr-FR"/>
        </w:rPr>
        <w:t>]</w:t>
      </w:r>
      <w:r w:rsidR="000B46F0">
        <w:rPr>
          <w:rFonts w:eastAsia="Times New Roman" w:cs="Arial"/>
          <w:noProof/>
          <w:szCs w:val="17"/>
          <w:lang w:val="fr-FR"/>
        </w:rPr>
        <w:tab/>
      </w:r>
      <w:r w:rsidR="00141B04">
        <w:rPr>
          <w:rFonts w:eastAsia="Times New Roman" w:cs="Arial"/>
          <w:noProof/>
          <w:szCs w:val="17"/>
          <w:lang w:val="fr-FR"/>
        </w:rPr>
        <w:t xml:space="preserve">Si une API </w:t>
      </w:r>
      <w:r w:rsidR="00141B04" w:rsidRPr="00982192">
        <w:rPr>
          <w:rFonts w:eastAsia="Times New Roman" w:cs="Arial"/>
          <w:noProof/>
          <w:szCs w:val="17"/>
          <w:lang w:val="fr-FR"/>
        </w:rPr>
        <w:t xml:space="preserve">Web </w:t>
      </w:r>
      <w:r w:rsidR="00141B04">
        <w:rPr>
          <w:rFonts w:eastAsia="Times New Roman" w:cs="Arial"/>
          <w:noProof/>
          <w:szCs w:val="17"/>
          <w:lang w:val="fr-FR"/>
        </w:rPr>
        <w:t>exécute des mises à jour partielles</w:t>
      </w:r>
      <w:r w:rsidR="00141B04" w:rsidRPr="00982192">
        <w:rPr>
          <w:rFonts w:eastAsia="Times New Roman" w:cs="Arial"/>
          <w:noProof/>
          <w:szCs w:val="17"/>
          <w:lang w:val="fr-FR"/>
        </w:rPr>
        <w:t xml:space="preserve"> </w:t>
      </w:r>
      <w:r w:rsidR="00141B04">
        <w:rPr>
          <w:rFonts w:eastAsia="Times New Roman" w:cs="Arial"/>
          <w:noProof/>
          <w:szCs w:val="17"/>
          <w:lang w:val="fr-FR"/>
        </w:rPr>
        <w:t>à l</w:t>
      </w:r>
      <w:r w:rsidR="00BB0A23">
        <w:rPr>
          <w:rFonts w:eastAsia="Times New Roman" w:cs="Arial"/>
          <w:noProof/>
          <w:szCs w:val="17"/>
          <w:lang w:val="fr-FR"/>
        </w:rPr>
        <w:t>’</w:t>
      </w:r>
      <w:r w:rsidR="00141B04">
        <w:rPr>
          <w:rFonts w:eastAsia="Times New Roman" w:cs="Arial"/>
          <w:noProof/>
          <w:szCs w:val="17"/>
          <w:lang w:val="fr-FR"/>
        </w:rPr>
        <w:t xml:space="preserve">aide de </w:t>
      </w:r>
      <w:r w:rsidR="005E48A2" w:rsidRPr="00982192">
        <w:rPr>
          <w:rFonts w:ascii="Courier New" w:eastAsia="Times New Roman" w:hAnsi="Courier New" w:cs="Courier New"/>
          <w:noProof/>
          <w:szCs w:val="17"/>
          <w:lang w:val="fr-FR"/>
        </w:rPr>
        <w:t>PATCH</w:t>
      </w:r>
      <w:r w:rsidR="005E48A2" w:rsidRPr="00982192">
        <w:rPr>
          <w:rFonts w:eastAsia="Times New Roman" w:cs="Arial"/>
          <w:noProof/>
          <w:szCs w:val="17"/>
          <w:lang w:val="fr-FR"/>
        </w:rPr>
        <w:t xml:space="preserve">, </w:t>
      </w:r>
      <w:r w:rsidR="00141B04">
        <w:rPr>
          <w:rFonts w:eastAsia="Times New Roman" w:cs="Arial"/>
          <w:noProof/>
          <w:szCs w:val="17"/>
          <w:lang w:val="fr-FR"/>
        </w:rPr>
        <w:t>elle DOIT</w:t>
      </w:r>
      <w:r w:rsidR="005E48A2" w:rsidRPr="00982192">
        <w:rPr>
          <w:rFonts w:eastAsia="Times New Roman" w:cs="Arial"/>
          <w:noProof/>
          <w:szCs w:val="17"/>
          <w:lang w:val="fr-FR"/>
        </w:rPr>
        <w:t xml:space="preserve"> u</w:t>
      </w:r>
      <w:r w:rsidR="00141B04">
        <w:rPr>
          <w:rFonts w:eastAsia="Times New Roman" w:cs="Arial"/>
          <w:noProof/>
          <w:szCs w:val="17"/>
          <w:lang w:val="fr-FR"/>
        </w:rPr>
        <w:t>tiliser le format de Patch conçu pour JSON (</w:t>
      </w:r>
      <w:r w:rsidR="005E48A2" w:rsidRPr="00141B04">
        <w:rPr>
          <w:rFonts w:eastAsia="Times New Roman" w:cs="Arial"/>
          <w:i/>
          <w:noProof/>
          <w:szCs w:val="17"/>
          <w:lang w:val="fr-FR"/>
        </w:rPr>
        <w:t>JSON Merge Patch format</w:t>
      </w:r>
      <w:r w:rsidR="00141B04">
        <w:rPr>
          <w:rFonts w:eastAsia="Times New Roman" w:cs="Arial"/>
          <w:noProof/>
          <w:szCs w:val="17"/>
          <w:lang w:val="fr-FR"/>
        </w:rPr>
        <w:t>)</w:t>
      </w:r>
      <w:r w:rsidR="005E48A2" w:rsidRPr="00982192">
        <w:rPr>
          <w:rFonts w:eastAsia="Times New Roman" w:cs="Arial"/>
          <w:noProof/>
          <w:szCs w:val="17"/>
          <w:lang w:val="fr-FR"/>
        </w:rPr>
        <w:t xml:space="preserve"> </w:t>
      </w:r>
      <w:r w:rsidR="00141B04">
        <w:rPr>
          <w:rFonts w:eastAsia="Times New Roman" w:cs="Arial"/>
          <w:noProof/>
          <w:szCs w:val="17"/>
          <w:lang w:val="fr-FR"/>
        </w:rPr>
        <w:t>pour décrire l</w:t>
      </w:r>
      <w:r w:rsidR="00BB0A23">
        <w:rPr>
          <w:rFonts w:eastAsia="Times New Roman" w:cs="Arial"/>
          <w:noProof/>
          <w:szCs w:val="17"/>
          <w:lang w:val="fr-FR"/>
        </w:rPr>
        <w:t>’</w:t>
      </w:r>
      <w:r w:rsidR="00141B04">
        <w:rPr>
          <w:rFonts w:eastAsia="Times New Roman" w:cs="Arial"/>
          <w:noProof/>
          <w:szCs w:val="17"/>
          <w:lang w:val="fr-FR"/>
        </w:rPr>
        <w:t>ensemble de modifications partielles dont il est question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w:t>
      </w:r>
      <w:del w:id="165" w:author="Author">
        <w:r w:rsidR="005E48A2" w:rsidRPr="00982192" w:rsidDel="0058700F">
          <w:rPr>
            <w:rFonts w:eastAsia="Times New Roman" w:cs="Arial"/>
            <w:noProof/>
            <w:szCs w:val="17"/>
            <w:lang w:val="fr-FR"/>
          </w:rPr>
          <w:delText xml:space="preserve">7386 </w:delText>
        </w:r>
      </w:del>
      <w:ins w:id="166" w:author="Author">
        <w:r w:rsidR="0058700F">
          <w:rPr>
            <w:rFonts w:eastAsia="Times New Roman" w:cs="Arial"/>
            <w:noProof/>
            <w:szCs w:val="17"/>
            <w:lang w:val="fr-FR"/>
          </w:rPr>
          <w:t xml:space="preserve">7396 </w:t>
        </w:r>
      </w:ins>
      <w:r w:rsidR="00141B04">
        <w:rPr>
          <w:rFonts w:eastAsia="Times New Roman" w:cs="Arial"/>
          <w:noProof/>
          <w:szCs w:val="17"/>
          <w:lang w:val="fr-FR"/>
        </w:rPr>
        <w:t>de l</w:t>
      </w:r>
      <w:r w:rsidR="00BB0A23">
        <w:rPr>
          <w:rFonts w:eastAsia="Times New Roman" w:cs="Arial"/>
          <w:noProof/>
          <w:szCs w:val="17"/>
          <w:lang w:val="fr-FR"/>
        </w:rPr>
        <w:t>’</w:t>
      </w:r>
      <w:r w:rsidR="00141B04">
        <w:rPr>
          <w:rFonts w:eastAsia="Times New Roman" w:cs="Arial"/>
          <w:noProof/>
          <w:szCs w:val="17"/>
          <w:lang w:val="fr-FR"/>
        </w:rPr>
        <w:t xml:space="preserve">IETF </w:t>
      </w:r>
      <w:r w:rsidR="005E48A2" w:rsidRPr="00982192">
        <w:rPr>
          <w:rFonts w:eastAsia="Times New Roman" w:cs="Arial"/>
          <w:noProof/>
          <w:szCs w:val="17"/>
          <w:lang w:val="fr-FR"/>
        </w:rPr>
        <w:t>(</w:t>
      </w:r>
      <w:r w:rsidR="00141B04">
        <w:rPr>
          <w:rFonts w:eastAsia="Times New Roman" w:cs="Arial"/>
          <w:noProof/>
          <w:szCs w:val="17"/>
          <w:lang w:val="fr-FR"/>
        </w:rPr>
        <w:t xml:space="preserve">en utilisant le type de contenu </w:t>
      </w:r>
      <w:r w:rsidR="005E48A2" w:rsidRPr="00982192">
        <w:rPr>
          <w:rFonts w:ascii="Courier New" w:eastAsia="Times New Roman" w:hAnsi="Courier New" w:cs="Courier New"/>
          <w:noProof/>
          <w:szCs w:val="17"/>
          <w:lang w:val="fr-FR"/>
        </w:rPr>
        <w:t>application/merge</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patch+json</w:t>
      </w:r>
      <w:r w:rsidR="002336F5">
        <w:rPr>
          <w:rFonts w:ascii="Courier New" w:eastAsia="Times New Roman" w:hAnsi="Courier New" w:cs="Courier New"/>
          <w:noProof/>
          <w:szCs w:val="17"/>
          <w:lang w:val="fr-FR"/>
        </w:rPr>
        <w:t>)</w:t>
      </w:r>
      <w:r w:rsidR="005E48A2" w:rsidRPr="00982192">
        <w:rPr>
          <w:rFonts w:eastAsia="Times New Roman" w:cs="Arial"/>
          <w:noProof/>
          <w:szCs w:val="17"/>
          <w:lang w:val="fr-FR"/>
        </w:rPr>
        <w:t>.</w:t>
      </w:r>
    </w:p>
    <w:p w14:paraId="77D4DEF4" w14:textId="77777777" w:rsidR="005E48A2" w:rsidRPr="00982192" w:rsidRDefault="005E48A2" w:rsidP="00CE01DA">
      <w:pPr>
        <w:pStyle w:val="Heading4"/>
        <w:spacing w:before="170" w:after="170"/>
        <w:rPr>
          <w:noProof/>
          <w:lang w:val="fr-FR"/>
        </w:rPr>
      </w:pPr>
      <w:r w:rsidRPr="00982192">
        <w:rPr>
          <w:noProof/>
          <w:lang w:val="fr-FR"/>
        </w:rPr>
        <w:t>DELETE</w:t>
      </w:r>
    </w:p>
    <w:p w14:paraId="3C7A1BF2" w14:textId="2C05BB10"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E4948">
        <w:rPr>
          <w:rFonts w:eastAsia="Times New Roman" w:cs="Arial"/>
          <w:noProof/>
          <w:szCs w:val="17"/>
          <w:lang w:val="fr-FR"/>
        </w:rPr>
        <w:t>Lorsqu</w:t>
      </w:r>
      <w:r w:rsidR="00BB0A23">
        <w:rPr>
          <w:rFonts w:eastAsia="Times New Roman" w:cs="Arial"/>
          <w:noProof/>
          <w:szCs w:val="17"/>
          <w:lang w:val="fr-FR"/>
        </w:rPr>
        <w:t>’</w:t>
      </w:r>
      <w:r w:rsidR="001E4948">
        <w:rPr>
          <w:rFonts w:eastAsia="Times New Roman" w:cs="Arial"/>
          <w:noProof/>
          <w:szCs w:val="17"/>
          <w:lang w:val="fr-FR"/>
        </w:rPr>
        <w:t xml:space="preserve">un client a besoin de supprimer une ressource, il peut utiliser </w:t>
      </w:r>
      <w:r w:rsidR="005E48A2" w:rsidRPr="00982192">
        <w:rPr>
          <w:rFonts w:ascii="Courier New" w:eastAsia="Times New Roman" w:hAnsi="Courier New" w:cs="Courier New"/>
          <w:noProof/>
          <w:szCs w:val="17"/>
          <w:lang w:val="fr-FR"/>
        </w:rPr>
        <w:t>DEL</w:t>
      </w:r>
      <w:r w:rsidR="00334310" w:rsidRPr="00982192">
        <w:rPr>
          <w:rFonts w:ascii="Courier New" w:eastAsia="Times New Roman" w:hAnsi="Courier New" w:cs="Courier New"/>
          <w:noProof/>
          <w:szCs w:val="17"/>
          <w:lang w:val="fr-FR"/>
        </w:rPr>
        <w:t>ETE</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Se</w:t>
      </w:r>
      <w:r w:rsidR="001E4948">
        <w:rPr>
          <w:rFonts w:eastAsia="Times New Roman" w:cs="Arial"/>
          <w:noProof/>
          <w:szCs w:val="17"/>
          <w:lang w:val="fr-FR"/>
        </w:rPr>
        <w:t>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1E4948" w:rsidRPr="00982192">
        <w:rPr>
          <w:rFonts w:eastAsia="Times New Roman" w:cs="Arial"/>
          <w:noProof/>
          <w:szCs w:val="17"/>
          <w:lang w:val="fr-FR"/>
        </w:rPr>
        <w:t> </w:t>
      </w:r>
      <w:del w:id="167" w:author="Author">
        <w:r w:rsidR="001E4948" w:rsidRPr="00982192" w:rsidDel="0058700F">
          <w:rPr>
            <w:rFonts w:eastAsia="Times New Roman" w:cs="Arial"/>
            <w:noProof/>
            <w:szCs w:val="17"/>
            <w:lang w:val="fr-FR"/>
          </w:rPr>
          <w:delText>2616</w:delText>
        </w:r>
        <w:r w:rsidR="001E4948" w:rsidDel="0058700F">
          <w:rPr>
            <w:rFonts w:eastAsia="Times New Roman" w:cs="Arial"/>
            <w:noProof/>
            <w:szCs w:val="17"/>
            <w:lang w:val="fr-FR"/>
          </w:rPr>
          <w:delText xml:space="preserve"> </w:delText>
        </w:r>
      </w:del>
      <w:ins w:id="168" w:author="Author">
        <w:r w:rsidR="0058700F">
          <w:rPr>
            <w:rFonts w:eastAsia="Times New Roman" w:cs="Arial"/>
            <w:noProof/>
            <w:szCs w:val="17"/>
            <w:lang w:val="fr-FR"/>
          </w:rPr>
          <w:t xml:space="preserve">9110 </w:t>
        </w:r>
      </w:ins>
      <w:r w:rsidR="001E4948">
        <w:rPr>
          <w:rFonts w:eastAsia="Times New Roman" w:cs="Arial"/>
          <w:noProof/>
          <w:szCs w:val="17"/>
          <w:lang w:val="fr-FR"/>
        </w:rPr>
        <w:t>de l</w:t>
      </w:r>
      <w:r w:rsidR="00BB0A23">
        <w:rPr>
          <w:rFonts w:eastAsia="Times New Roman" w:cs="Arial"/>
          <w:noProof/>
          <w:szCs w:val="17"/>
          <w:lang w:val="fr-FR"/>
        </w:rPr>
        <w:t>’</w:t>
      </w:r>
      <w:r w:rsidR="001E4948">
        <w:rPr>
          <w:rFonts w:eastAsia="Times New Roman" w:cs="Arial"/>
          <w:noProof/>
          <w:szCs w:val="17"/>
          <w:lang w:val="fr-FR"/>
        </w:rPr>
        <w:t xml:space="preserve">IETF, une requête </w:t>
      </w:r>
      <w:r w:rsidR="00353C2E" w:rsidRPr="00982192">
        <w:rPr>
          <w:rFonts w:ascii="Courier New" w:eastAsia="Times New Roman" w:hAnsi="Courier New" w:cs="Courier New"/>
          <w:noProof/>
          <w:szCs w:val="17"/>
          <w:lang w:val="fr-FR"/>
        </w:rPr>
        <w:t>DELETE</w:t>
      </w:r>
      <w:r w:rsidR="00353C2E" w:rsidRPr="00982192">
        <w:rPr>
          <w:rFonts w:eastAsia="Times New Roman" w:cs="Arial"/>
          <w:noProof/>
          <w:szCs w:val="17"/>
          <w:lang w:val="fr-FR"/>
        </w:rPr>
        <w:t xml:space="preserve"> </w:t>
      </w:r>
      <w:r w:rsidR="001E4948">
        <w:rPr>
          <w:rFonts w:eastAsia="Times New Roman" w:cs="Arial"/>
          <w:noProof/>
          <w:szCs w:val="17"/>
          <w:lang w:val="fr-FR"/>
        </w:rPr>
        <w:t xml:space="preserve">ne doit pas être </w:t>
      </w:r>
      <w:r w:rsidR="00353C2E" w:rsidRPr="00982192">
        <w:rPr>
          <w:rFonts w:eastAsia="Times New Roman" w:cs="Arial"/>
          <w:noProof/>
          <w:szCs w:val="17"/>
          <w:lang w:val="fr-FR"/>
        </w:rPr>
        <w:t>idempotent</w:t>
      </w:r>
      <w:r w:rsidR="001E4948">
        <w:rPr>
          <w:rFonts w:eastAsia="Times New Roman" w:cs="Arial"/>
          <w:noProof/>
          <w:szCs w:val="17"/>
          <w:lang w:val="fr-FR"/>
        </w:rPr>
        <w:t>e.</w:t>
      </w:r>
    </w:p>
    <w:p w14:paraId="338EDC92" w14:textId="7783CF0F"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5</w:t>
      </w:r>
      <w:r w:rsidR="00147E62" w:rsidRPr="00982192">
        <w:rPr>
          <w:rFonts w:eastAsia="Times New Roman" w:cs="Arial"/>
          <w:noProof/>
          <w:szCs w:val="17"/>
          <w:lang w:val="fr-FR"/>
        </w:rPr>
        <w:t>0</w:t>
      </w:r>
      <w:r w:rsidR="000B46F0">
        <w:rPr>
          <w:rFonts w:eastAsia="Times New Roman" w:cs="Arial"/>
          <w:noProof/>
          <w:szCs w:val="17"/>
          <w:lang w:val="fr-FR"/>
        </w:rPr>
        <w:t>]</w:t>
      </w:r>
      <w:r w:rsidR="000B46F0">
        <w:rPr>
          <w:rFonts w:eastAsia="Times New Roman" w:cs="Arial"/>
          <w:noProof/>
          <w:szCs w:val="17"/>
          <w:lang w:val="fr-FR"/>
        </w:rPr>
        <w:tab/>
      </w:r>
      <w:r w:rsidR="001E4948">
        <w:rPr>
          <w:rFonts w:eastAsia="Times New Roman" w:cs="Arial"/>
          <w:noProof/>
          <w:szCs w:val="17"/>
          <w:lang w:val="fr-FR"/>
        </w:rPr>
        <w:t xml:space="preserve">Une requête </w:t>
      </w:r>
      <w:r w:rsidR="005E48A2" w:rsidRPr="00982192">
        <w:rPr>
          <w:rFonts w:ascii="Courier New" w:eastAsia="Times New Roman" w:hAnsi="Courier New" w:cs="Courier New"/>
          <w:noProof/>
          <w:szCs w:val="17"/>
          <w:lang w:val="fr-FR"/>
        </w:rPr>
        <w:t>DELETE</w:t>
      </w:r>
      <w:r w:rsidR="005E48A2" w:rsidRPr="00982192">
        <w:rPr>
          <w:rFonts w:eastAsia="Times New Roman" w:cs="Arial"/>
          <w:noProof/>
          <w:szCs w:val="17"/>
          <w:lang w:val="fr-FR"/>
        </w:rPr>
        <w:t xml:space="preserve"> </w:t>
      </w:r>
      <w:del w:id="169" w:author="Author">
        <w:r w:rsidR="001E4948" w:rsidDel="0058700F">
          <w:rPr>
            <w:rFonts w:eastAsia="Times New Roman" w:cs="Arial"/>
            <w:noProof/>
            <w:szCs w:val="17"/>
            <w:lang w:val="fr-FR"/>
          </w:rPr>
          <w:delText xml:space="preserve">NE </w:delText>
        </w:r>
      </w:del>
      <w:r w:rsidR="001E4948">
        <w:rPr>
          <w:rFonts w:eastAsia="Times New Roman" w:cs="Arial"/>
          <w:noProof/>
          <w:szCs w:val="17"/>
          <w:lang w:val="fr-FR"/>
        </w:rPr>
        <w:t xml:space="preserve">DOIT </w:t>
      </w:r>
      <w:del w:id="170" w:author="Author">
        <w:r w:rsidR="001E4948" w:rsidDel="0058700F">
          <w:rPr>
            <w:rFonts w:eastAsia="Times New Roman" w:cs="Arial"/>
            <w:noProof/>
            <w:szCs w:val="17"/>
            <w:lang w:val="fr-FR"/>
          </w:rPr>
          <w:delText xml:space="preserve">PAS </w:delText>
        </w:r>
      </w:del>
      <w:r w:rsidR="001E4948">
        <w:rPr>
          <w:rFonts w:eastAsia="Times New Roman" w:cs="Arial"/>
          <w:noProof/>
          <w:szCs w:val="17"/>
          <w:lang w:val="fr-FR"/>
        </w:rPr>
        <w:t xml:space="preserve">être </w:t>
      </w:r>
      <w:r w:rsidR="001E4948" w:rsidRPr="00982192">
        <w:rPr>
          <w:rFonts w:eastAsia="Times New Roman" w:cs="Arial"/>
          <w:noProof/>
          <w:szCs w:val="17"/>
          <w:lang w:val="fr-FR"/>
        </w:rPr>
        <w:t>idempotent</w:t>
      </w:r>
      <w:r w:rsidR="001E4948">
        <w:rPr>
          <w:rFonts w:eastAsia="Times New Roman" w:cs="Arial"/>
          <w:noProof/>
          <w:szCs w:val="17"/>
          <w:lang w:val="fr-FR"/>
        </w:rPr>
        <w:t>e</w:t>
      </w:r>
      <w:r w:rsidR="005E48A2" w:rsidRPr="00982192">
        <w:rPr>
          <w:rFonts w:eastAsia="Times New Roman" w:cs="Arial"/>
          <w:noProof/>
          <w:szCs w:val="17"/>
          <w:lang w:val="fr-FR"/>
        </w:rPr>
        <w:t>.</w:t>
      </w:r>
    </w:p>
    <w:p w14:paraId="0AB095B9" w14:textId="77303576" w:rsidR="005E48A2" w:rsidRPr="00982192" w:rsidRDefault="00A9726C"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5</w:t>
      </w:r>
      <w:r w:rsidR="00147E62" w:rsidRPr="00982192">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1E4948">
        <w:rPr>
          <w:rFonts w:eastAsia="Times New Roman" w:cs="Arial"/>
          <w:noProof/>
          <w:szCs w:val="17"/>
          <w:lang w:val="fr-FR"/>
        </w:rPr>
        <w:t>Si une ressource n</w:t>
      </w:r>
      <w:r w:rsidR="00BB0A23">
        <w:rPr>
          <w:rFonts w:eastAsia="Times New Roman" w:cs="Arial"/>
          <w:noProof/>
          <w:szCs w:val="17"/>
          <w:lang w:val="fr-FR"/>
        </w:rPr>
        <w:t>’</w:t>
      </w:r>
      <w:r w:rsidR="001E4948">
        <w:rPr>
          <w:rFonts w:eastAsia="Times New Roman" w:cs="Arial"/>
          <w:noProof/>
          <w:szCs w:val="17"/>
          <w:lang w:val="fr-FR"/>
        </w:rPr>
        <w:t>est pas trouvée</w:t>
      </w:r>
      <w:r w:rsidR="00AE7940" w:rsidRPr="00982192">
        <w:rPr>
          <w:rFonts w:eastAsia="Times New Roman" w:cs="Arial"/>
          <w:noProof/>
          <w:szCs w:val="17"/>
          <w:lang w:val="fr-FR"/>
        </w:rPr>
        <w: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DELETE</w:t>
      </w:r>
      <w:r w:rsidR="005E48A2" w:rsidRPr="00982192">
        <w:rPr>
          <w:rFonts w:eastAsia="Times New Roman" w:cs="Arial"/>
          <w:noProof/>
          <w:szCs w:val="17"/>
          <w:lang w:val="fr-FR"/>
        </w:rPr>
        <w:t xml:space="preserve"> </w:t>
      </w:r>
      <w:r w:rsidR="001E4948">
        <w:rPr>
          <w:rFonts w:eastAsia="Times New Roman" w:cs="Arial"/>
          <w:noProof/>
          <w:szCs w:val="17"/>
          <w:lang w:val="fr-FR"/>
        </w:rPr>
        <w:t>DOIT</w:t>
      </w:r>
      <w:r w:rsidR="001E4948" w:rsidRPr="00982192">
        <w:rPr>
          <w:rFonts w:eastAsia="Times New Roman" w:cs="Arial"/>
          <w:noProof/>
          <w:szCs w:val="17"/>
          <w:lang w:val="fr-FR"/>
        </w:rPr>
        <w:t xml:space="preserve"> </w:t>
      </w:r>
      <w:r w:rsidR="001E4948">
        <w:rPr>
          <w:rFonts w:eastAsia="Times New Roman" w:cs="Arial"/>
          <w:noProof/>
          <w:szCs w:val="17"/>
          <w:lang w:val="fr-FR"/>
        </w:rPr>
        <w:t>renvoyer le code d</w:t>
      </w:r>
      <w:r w:rsidR="00BB0A23">
        <w:rPr>
          <w:rFonts w:eastAsia="Times New Roman" w:cs="Arial"/>
          <w:noProof/>
          <w:szCs w:val="17"/>
          <w:lang w:val="fr-FR"/>
        </w:rPr>
        <w:t>’</w:t>
      </w:r>
      <w:r w:rsidR="001E4948">
        <w:rPr>
          <w:rFonts w:eastAsia="Times New Roman" w:cs="Arial"/>
          <w:noProof/>
          <w:szCs w:val="17"/>
          <w:lang w:val="fr-FR"/>
        </w:rPr>
        <w:t xml:space="preserve">état </w:t>
      </w:r>
      <w:r w:rsidR="00851B29" w:rsidRPr="00A21BF0">
        <w:rPr>
          <w:rFonts w:eastAsia="Times New Roman" w:cs="Arial"/>
          <w:szCs w:val="17"/>
          <w:lang w:val="fr-FR"/>
        </w:rPr>
        <w:t>"</w:t>
      </w:r>
      <w:r w:rsidR="005E48A2" w:rsidRPr="00982192">
        <w:rPr>
          <w:rFonts w:ascii="Courier New" w:eastAsia="Times New Roman" w:hAnsi="Courier New" w:cs="Courier New"/>
          <w:noProof/>
          <w:szCs w:val="17"/>
          <w:lang w:val="fr-FR"/>
        </w:rPr>
        <w:t>404 Not Found</w:t>
      </w:r>
      <w:r w:rsidR="00851B29" w:rsidRPr="00A21BF0">
        <w:rPr>
          <w:rFonts w:eastAsia="Times New Roman" w:cs="Arial"/>
          <w:szCs w:val="17"/>
          <w:lang w:val="fr-FR"/>
        </w:rPr>
        <w:t>"</w:t>
      </w:r>
      <w:r w:rsidR="005E48A2" w:rsidRPr="00982192">
        <w:rPr>
          <w:rFonts w:eastAsia="Times New Roman" w:cs="Arial"/>
          <w:noProof/>
          <w:szCs w:val="17"/>
          <w:lang w:val="fr-FR"/>
        </w:rPr>
        <w:t>.</w:t>
      </w:r>
    </w:p>
    <w:p w14:paraId="336C9507" w14:textId="44F244FB" w:rsidR="007D638D" w:rsidRPr="00982192" w:rsidRDefault="00353C2E"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5</w:t>
      </w:r>
      <w:r w:rsidR="00147E62" w:rsidRPr="00982192">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1E4948">
        <w:rPr>
          <w:rFonts w:eastAsia="Times New Roman" w:cs="Arial"/>
          <w:noProof/>
          <w:szCs w:val="17"/>
          <w:lang w:val="fr-FR"/>
        </w:rPr>
        <w:t>S</w:t>
      </w:r>
      <w:r w:rsidR="00F87C51">
        <w:rPr>
          <w:rFonts w:eastAsia="Times New Roman" w:cs="Arial"/>
          <w:noProof/>
          <w:szCs w:val="17"/>
          <w:lang w:val="fr-FR"/>
        </w:rPr>
        <w:t>i</w:t>
      </w:r>
      <w:r w:rsidR="001E4948">
        <w:rPr>
          <w:rFonts w:eastAsia="Times New Roman" w:cs="Arial"/>
          <w:noProof/>
          <w:szCs w:val="17"/>
          <w:lang w:val="fr-FR"/>
        </w:rPr>
        <w:t xml:space="preserve"> une ressource est supprimée avec succès</w:t>
      </w:r>
      <w:r w:rsidR="00AE7940" w:rsidRPr="00982192">
        <w:rPr>
          <w:rFonts w:eastAsia="Times New Roman" w:cs="Arial"/>
          <w:noProof/>
          <w:szCs w:val="17"/>
          <w:lang w:val="fr-FR"/>
        </w:rPr>
        <w: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DELETE</w:t>
      </w:r>
      <w:r w:rsidR="005E48A2" w:rsidRPr="00982192">
        <w:rPr>
          <w:rFonts w:eastAsia="Times New Roman" w:cs="Arial"/>
          <w:noProof/>
          <w:szCs w:val="17"/>
          <w:lang w:val="fr-FR"/>
        </w:rPr>
        <w:t xml:space="preserve"> </w:t>
      </w:r>
      <w:r w:rsidR="001E4948">
        <w:rPr>
          <w:rFonts w:eastAsia="Times New Roman" w:cs="Arial"/>
          <w:noProof/>
          <w:szCs w:val="17"/>
          <w:lang w:val="fr-FR"/>
        </w:rPr>
        <w:t>DOIT</w:t>
      </w:r>
      <w:r w:rsidR="001E4948" w:rsidRPr="00982192">
        <w:rPr>
          <w:rFonts w:eastAsia="Times New Roman" w:cs="Arial"/>
          <w:noProof/>
          <w:szCs w:val="17"/>
          <w:lang w:val="fr-FR"/>
        </w:rPr>
        <w:t xml:space="preserve"> </w:t>
      </w:r>
      <w:r w:rsidR="001E4948">
        <w:rPr>
          <w:rFonts w:eastAsia="Times New Roman" w:cs="Arial"/>
          <w:noProof/>
          <w:szCs w:val="17"/>
          <w:lang w:val="fr-FR"/>
        </w:rPr>
        <w:t>renvoyer le code d</w:t>
      </w:r>
      <w:r w:rsidR="00BB0A23">
        <w:rPr>
          <w:rFonts w:eastAsia="Times New Roman" w:cs="Arial"/>
          <w:noProof/>
          <w:szCs w:val="17"/>
          <w:lang w:val="fr-FR"/>
        </w:rPr>
        <w:t>’</w:t>
      </w:r>
      <w:r w:rsidR="001E4948">
        <w:rPr>
          <w:rFonts w:eastAsia="Times New Roman" w:cs="Arial"/>
          <w:noProof/>
          <w:szCs w:val="17"/>
          <w:lang w:val="fr-FR"/>
        </w:rPr>
        <w:t xml:space="preserve">état </w:t>
      </w:r>
      <w:r w:rsidR="00851B29" w:rsidRPr="00A21BF0">
        <w:rPr>
          <w:rFonts w:eastAsia="Times New Roman" w:cs="Arial"/>
          <w:szCs w:val="17"/>
          <w:lang w:val="fr-FR"/>
        </w:rPr>
        <w:t>"</w:t>
      </w:r>
      <w:r w:rsidR="005E48A2" w:rsidRPr="00982192">
        <w:rPr>
          <w:rFonts w:ascii="Courier New" w:eastAsia="Times New Roman" w:hAnsi="Courier New" w:cs="Courier New"/>
          <w:noProof/>
          <w:szCs w:val="17"/>
          <w:lang w:val="fr-FR"/>
        </w:rPr>
        <w:t>200 OK</w:t>
      </w:r>
      <w:r w:rsidR="00851B29" w:rsidRPr="00A21BF0">
        <w:rPr>
          <w:rFonts w:eastAsia="Times New Roman" w:cs="Arial"/>
          <w:szCs w:val="17"/>
          <w:lang w:val="fr-FR"/>
        </w:rPr>
        <w:t>"</w:t>
      </w:r>
      <w:r w:rsidR="005E48A2" w:rsidRPr="00982192">
        <w:rPr>
          <w:rFonts w:eastAsia="Times New Roman" w:cs="Arial"/>
          <w:noProof/>
          <w:szCs w:val="17"/>
          <w:lang w:val="fr-FR"/>
        </w:rPr>
        <w:t xml:space="preserve"> </w:t>
      </w:r>
      <w:r w:rsidR="001E4948">
        <w:rPr>
          <w:rFonts w:eastAsia="Times New Roman" w:cs="Arial"/>
          <w:noProof/>
          <w:szCs w:val="17"/>
          <w:lang w:val="fr-FR"/>
        </w:rPr>
        <w:t xml:space="preserve">si la ressource supprimée est retournée ou </w:t>
      </w:r>
      <w:r w:rsidR="00012458" w:rsidRPr="00A21BF0">
        <w:rPr>
          <w:rFonts w:eastAsia="Times New Roman" w:cs="Arial"/>
          <w:szCs w:val="17"/>
          <w:lang w:val="fr-FR"/>
        </w:rPr>
        <w:t>"</w:t>
      </w:r>
      <w:r w:rsidR="005E48A2" w:rsidRPr="00982192">
        <w:rPr>
          <w:rFonts w:ascii="Courier New" w:eastAsia="Times New Roman" w:hAnsi="Courier New" w:cs="Courier New"/>
          <w:noProof/>
          <w:szCs w:val="17"/>
          <w:lang w:val="fr-FR"/>
        </w:rPr>
        <w:t>204 No Content</w:t>
      </w:r>
      <w:r w:rsidR="00012458" w:rsidRPr="00A21BF0">
        <w:rPr>
          <w:rFonts w:eastAsia="Times New Roman" w:cs="Arial"/>
          <w:szCs w:val="17"/>
          <w:lang w:val="fr-FR"/>
        </w:rPr>
        <w:t>"</w:t>
      </w:r>
      <w:r w:rsidR="005E48A2" w:rsidRPr="00982192">
        <w:rPr>
          <w:rFonts w:eastAsia="Times New Roman" w:cs="Arial"/>
          <w:noProof/>
          <w:szCs w:val="17"/>
          <w:lang w:val="fr-FR"/>
        </w:rPr>
        <w:t xml:space="preserve"> </w:t>
      </w:r>
      <w:r w:rsidR="001E4948">
        <w:rPr>
          <w:rFonts w:eastAsia="Times New Roman" w:cs="Arial"/>
          <w:noProof/>
          <w:szCs w:val="17"/>
          <w:lang w:val="fr-FR"/>
        </w:rPr>
        <w:t>si elle ne l</w:t>
      </w:r>
      <w:r w:rsidR="00BB0A23">
        <w:rPr>
          <w:rFonts w:eastAsia="Times New Roman" w:cs="Arial"/>
          <w:noProof/>
          <w:szCs w:val="17"/>
          <w:lang w:val="fr-FR"/>
        </w:rPr>
        <w:t>’</w:t>
      </w:r>
      <w:r w:rsidR="001E4948">
        <w:rPr>
          <w:rFonts w:eastAsia="Times New Roman" w:cs="Arial"/>
          <w:noProof/>
          <w:szCs w:val="17"/>
          <w:lang w:val="fr-FR"/>
        </w:rPr>
        <w:t>est pas</w:t>
      </w:r>
      <w:r w:rsidR="005E48A2" w:rsidRPr="00982192">
        <w:rPr>
          <w:rFonts w:eastAsia="Times New Roman" w:cs="Arial"/>
          <w:noProof/>
          <w:szCs w:val="17"/>
          <w:lang w:val="fr-FR"/>
        </w:rPr>
        <w:t>.</w:t>
      </w:r>
    </w:p>
    <w:p w14:paraId="679DF792" w14:textId="77777777" w:rsidR="005E48A2" w:rsidRPr="00982192" w:rsidRDefault="00AB6AFF" w:rsidP="00CE01DA">
      <w:pPr>
        <w:pStyle w:val="Heading4"/>
        <w:spacing w:before="170" w:after="170"/>
        <w:rPr>
          <w:noProof/>
          <w:lang w:val="fr-FR"/>
        </w:rPr>
      </w:pPr>
      <w:r w:rsidRPr="00982192">
        <w:rPr>
          <w:noProof/>
          <w:lang w:val="fr-FR"/>
        </w:rPr>
        <w:t>TRACE</w:t>
      </w:r>
    </w:p>
    <w:p w14:paraId="322F8790" w14:textId="134AC5E3" w:rsidR="005E48A2" w:rsidRPr="00982192" w:rsidRDefault="001446D6" w:rsidP="00876BA8">
      <w:pPr>
        <w:pStyle w:val="NormalWeb"/>
        <w:keepNext/>
        <w:spacing w:before="170" w:beforeAutospacing="0" w:after="170" w:afterAutospacing="0"/>
        <w:rPr>
          <w:rFonts w:eastAsia="Times New Roman"/>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5B08C8">
        <w:rPr>
          <w:rFonts w:eastAsia="Times New Roman" w:cs="Arial"/>
          <w:noProof/>
          <w:szCs w:val="17"/>
          <w:lang w:val="fr-FR"/>
        </w:rPr>
        <w:t>Selon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5B08C8" w:rsidRPr="00982192">
        <w:rPr>
          <w:rFonts w:eastAsia="Times New Roman" w:cs="Arial"/>
          <w:noProof/>
          <w:szCs w:val="17"/>
          <w:lang w:val="fr-FR"/>
        </w:rPr>
        <w:t> </w:t>
      </w:r>
      <w:del w:id="171" w:author="Author">
        <w:r w:rsidR="005B08C8" w:rsidRPr="00982192" w:rsidDel="002D42C5">
          <w:rPr>
            <w:rFonts w:eastAsia="Times New Roman" w:cs="Arial"/>
            <w:noProof/>
            <w:szCs w:val="17"/>
            <w:lang w:val="fr-FR"/>
          </w:rPr>
          <w:delText>2616</w:delText>
        </w:r>
        <w:r w:rsidR="005B08C8" w:rsidDel="002D42C5">
          <w:rPr>
            <w:rFonts w:eastAsia="Times New Roman" w:cs="Arial"/>
            <w:noProof/>
            <w:szCs w:val="17"/>
            <w:lang w:val="fr-FR"/>
          </w:rPr>
          <w:delText xml:space="preserve"> </w:delText>
        </w:r>
      </w:del>
      <w:ins w:id="172" w:author="Author">
        <w:r w:rsidR="002D42C5">
          <w:rPr>
            <w:rFonts w:eastAsia="Times New Roman" w:cs="Arial"/>
            <w:noProof/>
            <w:szCs w:val="17"/>
            <w:lang w:val="fr-FR"/>
          </w:rPr>
          <w:t xml:space="preserve">9110 </w:t>
        </w:r>
      </w:ins>
      <w:r w:rsidR="005B08C8">
        <w:rPr>
          <w:rFonts w:eastAsia="Times New Roman" w:cs="Arial"/>
          <w:noProof/>
          <w:szCs w:val="17"/>
          <w:lang w:val="fr-FR"/>
        </w:rPr>
        <w:t>de l</w:t>
      </w:r>
      <w:r w:rsidR="00BB0A23">
        <w:rPr>
          <w:rFonts w:eastAsia="Times New Roman" w:cs="Arial"/>
          <w:noProof/>
          <w:szCs w:val="17"/>
          <w:lang w:val="fr-FR"/>
        </w:rPr>
        <w:t>’</w:t>
      </w:r>
      <w:r w:rsidR="005B08C8">
        <w:rPr>
          <w:rFonts w:eastAsia="Times New Roman" w:cs="Arial"/>
          <w:noProof/>
          <w:szCs w:val="17"/>
          <w:lang w:val="fr-FR"/>
        </w:rPr>
        <w:t>IETF, l</w:t>
      </w:r>
      <w:r w:rsidR="001E4948">
        <w:rPr>
          <w:noProof/>
          <w:lang w:val="fr-FR"/>
        </w:rPr>
        <w:t xml:space="preserve">a méthode </w:t>
      </w:r>
      <w:r w:rsidR="005E48A2" w:rsidRPr="00982192">
        <w:rPr>
          <w:rFonts w:ascii="Courier New" w:hAnsi="Courier New" w:cs="Courier New"/>
          <w:noProof/>
          <w:lang w:val="fr-FR"/>
        </w:rPr>
        <w:t>TRACE</w:t>
      </w:r>
      <w:r w:rsidR="005E48A2" w:rsidRPr="00982192">
        <w:rPr>
          <w:noProof/>
          <w:lang w:val="fr-FR"/>
        </w:rPr>
        <w:t xml:space="preserve"> </w:t>
      </w:r>
      <w:r w:rsidR="005B08C8">
        <w:rPr>
          <w:noProof/>
          <w:lang w:val="fr-FR"/>
        </w:rPr>
        <w:t>n</w:t>
      </w:r>
      <w:r w:rsidR="00BB0A23">
        <w:rPr>
          <w:noProof/>
          <w:lang w:val="fr-FR"/>
        </w:rPr>
        <w:t>’</w:t>
      </w:r>
      <w:r w:rsidR="005B08C8">
        <w:rPr>
          <w:noProof/>
          <w:lang w:val="fr-FR"/>
        </w:rPr>
        <w:t>est pas assortie d</w:t>
      </w:r>
      <w:r w:rsidR="00BB0A23">
        <w:rPr>
          <w:noProof/>
          <w:lang w:val="fr-FR"/>
        </w:rPr>
        <w:t>’</w:t>
      </w:r>
      <w:r w:rsidR="005B08C8">
        <w:rPr>
          <w:noProof/>
          <w:lang w:val="fr-FR"/>
        </w:rPr>
        <w:t xml:space="preserve">une sémantique </w:t>
      </w:r>
      <w:r w:rsidR="005E48A2" w:rsidRPr="00982192">
        <w:rPr>
          <w:noProof/>
          <w:lang w:val="fr-FR"/>
        </w:rPr>
        <w:t xml:space="preserve">API </w:t>
      </w:r>
      <w:r w:rsidR="005B08C8">
        <w:rPr>
          <w:noProof/>
          <w:lang w:val="fr-FR"/>
        </w:rPr>
        <w:t>et est utilisée à des fins de test et de collecte de</w:t>
      </w:r>
      <w:r w:rsidR="005E48A2" w:rsidRPr="00982192">
        <w:rPr>
          <w:noProof/>
          <w:lang w:val="fr-FR"/>
        </w:rPr>
        <w:t xml:space="preserve"> </w:t>
      </w:r>
      <w:r w:rsidR="005B08C8">
        <w:rPr>
          <w:noProof/>
          <w:lang w:val="fr-FR"/>
        </w:rPr>
        <w:t>renseignements diagnostiques</w:t>
      </w:r>
      <w:r w:rsidR="005E48A2" w:rsidRPr="00982192">
        <w:rPr>
          <w:noProof/>
          <w:lang w:val="fr-FR"/>
        </w:rPr>
        <w:t xml:space="preserve">, </w:t>
      </w:r>
      <w:r w:rsidR="005B08C8">
        <w:rPr>
          <w:noProof/>
          <w:lang w:val="fr-FR"/>
        </w:rPr>
        <w:t>par exemple pour tester une chaîne de mandataires</w:t>
      </w:r>
      <w:r w:rsidR="005E48A2" w:rsidRPr="00982192">
        <w:rPr>
          <w:noProof/>
          <w:lang w:val="fr-FR"/>
        </w:rPr>
        <w:t xml:space="preserve">. </w:t>
      </w:r>
      <w:r w:rsidR="00AB4AEA" w:rsidRPr="00982192">
        <w:rPr>
          <w:noProof/>
          <w:lang w:val="fr-FR"/>
        </w:rPr>
        <w:t xml:space="preserve"> </w:t>
      </w:r>
      <w:r w:rsidR="005E48A2" w:rsidRPr="00982192">
        <w:rPr>
          <w:rFonts w:ascii="Courier New" w:hAnsi="Courier New" w:cs="Courier New"/>
          <w:noProof/>
          <w:lang w:val="fr-FR"/>
        </w:rPr>
        <w:t>TRACE</w:t>
      </w:r>
      <w:r w:rsidR="005E48A2" w:rsidRPr="00982192">
        <w:rPr>
          <w:noProof/>
          <w:lang w:val="fr-FR"/>
        </w:rPr>
        <w:t xml:space="preserve"> </w:t>
      </w:r>
      <w:r w:rsidR="005B08C8">
        <w:rPr>
          <w:noProof/>
          <w:lang w:val="fr-FR"/>
        </w:rPr>
        <w:t xml:space="preserve">permet au </w:t>
      </w:r>
      <w:r w:rsidR="005E48A2" w:rsidRPr="00982192">
        <w:rPr>
          <w:noProof/>
          <w:lang w:val="fr-FR"/>
        </w:rPr>
        <w:t xml:space="preserve">client </w:t>
      </w:r>
      <w:r w:rsidR="005B08C8">
        <w:rPr>
          <w:noProof/>
          <w:lang w:val="fr-FR"/>
        </w:rPr>
        <w:t>de visual</w:t>
      </w:r>
      <w:r w:rsidR="00C80177">
        <w:rPr>
          <w:noProof/>
          <w:lang w:val="fr-FR"/>
        </w:rPr>
        <w:t>is</w:t>
      </w:r>
      <w:r w:rsidR="005B08C8">
        <w:rPr>
          <w:noProof/>
          <w:lang w:val="fr-FR"/>
        </w:rPr>
        <w:t>er ce qui est reçu à l</w:t>
      </w:r>
      <w:r w:rsidR="00BB0A23">
        <w:rPr>
          <w:noProof/>
          <w:lang w:val="fr-FR"/>
        </w:rPr>
        <w:t>’</w:t>
      </w:r>
      <w:r w:rsidR="005B08C8">
        <w:rPr>
          <w:noProof/>
          <w:lang w:val="fr-FR"/>
        </w:rPr>
        <w:t>autre bout de la chaîne de requête et utilise ces donné</w:t>
      </w:r>
      <w:r w:rsidR="00334310">
        <w:rPr>
          <w:noProof/>
          <w:lang w:val="fr-FR"/>
        </w:rPr>
        <w:t>es.  Se</w:t>
      </w:r>
      <w:r w:rsidR="005B08C8">
        <w:rPr>
          <w:noProof/>
          <w:lang w:val="fr-FR"/>
        </w:rPr>
        <w:t xml:space="preserve">lon le même RFC, une requête </w:t>
      </w:r>
      <w:r w:rsidR="00276B25" w:rsidRPr="00982192">
        <w:rPr>
          <w:rFonts w:ascii="Courier New" w:hAnsi="Courier New" w:cs="Courier New"/>
          <w:noProof/>
          <w:szCs w:val="17"/>
          <w:lang w:val="fr-FR"/>
        </w:rPr>
        <w:t>TRACE</w:t>
      </w:r>
      <w:r w:rsidR="00276B25" w:rsidRPr="00982192">
        <w:rPr>
          <w:rFonts w:cs="Arial"/>
          <w:noProof/>
          <w:szCs w:val="17"/>
          <w:lang w:val="fr-FR"/>
        </w:rPr>
        <w:t xml:space="preserve"> </w:t>
      </w:r>
      <w:del w:id="173" w:author="Author">
        <w:r w:rsidR="005B08C8" w:rsidDel="002D42C5">
          <w:rPr>
            <w:rFonts w:cs="Arial"/>
            <w:noProof/>
            <w:szCs w:val="17"/>
            <w:lang w:val="fr-FR"/>
          </w:rPr>
          <w:delText xml:space="preserve">NE </w:delText>
        </w:r>
      </w:del>
      <w:r w:rsidR="005B08C8">
        <w:rPr>
          <w:rFonts w:cs="Arial"/>
          <w:noProof/>
          <w:szCs w:val="17"/>
          <w:lang w:val="fr-FR"/>
        </w:rPr>
        <w:t xml:space="preserve">DOIT </w:t>
      </w:r>
      <w:del w:id="174" w:author="Author">
        <w:r w:rsidR="005B08C8" w:rsidDel="002D42C5">
          <w:rPr>
            <w:rFonts w:cs="Arial"/>
            <w:noProof/>
            <w:szCs w:val="17"/>
            <w:lang w:val="fr-FR"/>
          </w:rPr>
          <w:delText xml:space="preserve">PAS </w:delText>
        </w:r>
      </w:del>
      <w:r w:rsidR="005B08C8">
        <w:rPr>
          <w:rFonts w:cs="Arial"/>
          <w:noProof/>
          <w:szCs w:val="17"/>
          <w:lang w:val="fr-FR"/>
        </w:rPr>
        <w:t xml:space="preserve">être </w:t>
      </w:r>
      <w:r w:rsidR="00276B25" w:rsidRPr="00982192">
        <w:rPr>
          <w:rFonts w:cs="Arial"/>
          <w:noProof/>
          <w:szCs w:val="17"/>
          <w:lang w:val="fr-FR"/>
        </w:rPr>
        <w:t>idempotent</w:t>
      </w:r>
      <w:r w:rsidR="005B08C8">
        <w:rPr>
          <w:rFonts w:cs="Arial"/>
          <w:noProof/>
          <w:szCs w:val="17"/>
          <w:lang w:val="fr-FR"/>
        </w:rPr>
        <w:t>e.</w:t>
      </w:r>
    </w:p>
    <w:p w14:paraId="64706BE3" w14:textId="35F98586" w:rsidR="005E48A2" w:rsidRPr="00982192" w:rsidRDefault="005E48A2" w:rsidP="00CE01DA">
      <w:pPr>
        <w:pStyle w:val="NormalWeb"/>
        <w:spacing w:before="170" w:beforeAutospacing="0" w:after="170" w:afterAutospacing="0"/>
        <w:ind w:left="720"/>
        <w:rPr>
          <w:rFonts w:eastAsia="Times New Roman" w:cs="Arial"/>
          <w:noProof/>
          <w:szCs w:val="17"/>
          <w:lang w:val="fr-FR"/>
        </w:rPr>
      </w:pPr>
      <w:r w:rsidRPr="00982192">
        <w:rPr>
          <w:rFonts w:cs="Arial"/>
          <w:noProof/>
          <w:szCs w:val="17"/>
          <w:lang w:val="fr-FR"/>
        </w:rPr>
        <w:t>[</w:t>
      </w:r>
      <w:r w:rsidR="00A9726C"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5</w:t>
      </w:r>
      <w:r w:rsidR="00147E62" w:rsidRPr="00982192">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5B08C8">
        <w:rPr>
          <w:rFonts w:eastAsia="Times New Roman" w:cs="Arial"/>
          <w:noProof/>
          <w:szCs w:val="17"/>
          <w:lang w:val="fr-FR"/>
        </w:rPr>
        <w:t xml:space="preserve">Le destinataire </w:t>
      </w:r>
      <w:r w:rsidRPr="00982192">
        <w:rPr>
          <w:rFonts w:eastAsia="Times New Roman" w:cs="Arial"/>
          <w:noProof/>
          <w:szCs w:val="17"/>
          <w:lang w:val="fr-FR"/>
        </w:rPr>
        <w:t xml:space="preserve">final </w:t>
      </w:r>
      <w:r w:rsidR="005B08C8">
        <w:rPr>
          <w:rFonts w:eastAsia="Times New Roman" w:cs="Arial"/>
          <w:noProof/>
          <w:szCs w:val="17"/>
          <w:lang w:val="fr-FR"/>
        </w:rPr>
        <w:t>est soit le serveur d</w:t>
      </w:r>
      <w:r w:rsidR="00BB0A23">
        <w:rPr>
          <w:rFonts w:eastAsia="Times New Roman" w:cs="Arial"/>
          <w:noProof/>
          <w:szCs w:val="17"/>
          <w:lang w:val="fr-FR"/>
        </w:rPr>
        <w:t>’</w:t>
      </w:r>
      <w:r w:rsidR="005B08C8">
        <w:rPr>
          <w:rFonts w:eastAsia="Times New Roman" w:cs="Arial"/>
          <w:noProof/>
          <w:szCs w:val="17"/>
          <w:lang w:val="fr-FR"/>
        </w:rPr>
        <w:t xml:space="preserve">origine, soit le premier mandataire ou la première passerelle à recevoir une valeur de </w:t>
      </w:r>
      <w:r w:rsidRPr="00982192">
        <w:rPr>
          <w:rFonts w:ascii="Courier New" w:eastAsia="Times New Roman" w:hAnsi="Courier New" w:cs="Courier New"/>
          <w:noProof/>
          <w:szCs w:val="17"/>
          <w:lang w:val="fr-FR"/>
        </w:rPr>
        <w:t>Max</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Forwards</w:t>
      </w:r>
      <w:r w:rsidRPr="00982192">
        <w:rPr>
          <w:rFonts w:eastAsia="Times New Roman" w:cs="Arial"/>
          <w:noProof/>
          <w:szCs w:val="17"/>
          <w:lang w:val="fr-FR"/>
        </w:rPr>
        <w:t xml:space="preserve"> </w:t>
      </w:r>
      <w:r w:rsidR="005B08C8">
        <w:rPr>
          <w:rFonts w:eastAsia="Times New Roman" w:cs="Arial"/>
          <w:noProof/>
          <w:szCs w:val="17"/>
          <w:lang w:val="fr-FR"/>
        </w:rPr>
        <w:t xml:space="preserve">de </w:t>
      </w:r>
      <w:r w:rsidRPr="00982192">
        <w:rPr>
          <w:rFonts w:eastAsia="Times New Roman" w:cs="Arial"/>
          <w:noProof/>
          <w:szCs w:val="17"/>
          <w:lang w:val="fr-FR"/>
        </w:rPr>
        <w:t>z</w:t>
      </w:r>
      <w:r w:rsidR="005B08C8">
        <w:rPr>
          <w:rFonts w:eastAsia="Times New Roman" w:cs="Arial"/>
          <w:noProof/>
          <w:szCs w:val="17"/>
          <w:lang w:val="fr-FR"/>
        </w:rPr>
        <w:t>é</w:t>
      </w:r>
      <w:r w:rsidRPr="00982192">
        <w:rPr>
          <w:rFonts w:eastAsia="Times New Roman" w:cs="Arial"/>
          <w:noProof/>
          <w:szCs w:val="17"/>
          <w:lang w:val="fr-FR"/>
        </w:rPr>
        <w:t xml:space="preserve">ro </w:t>
      </w:r>
      <w:r w:rsidR="005B08C8">
        <w:rPr>
          <w:rFonts w:eastAsia="Times New Roman" w:cs="Arial"/>
          <w:noProof/>
          <w:szCs w:val="17"/>
          <w:lang w:val="fr-FR"/>
        </w:rPr>
        <w:t>dans la requê</w:t>
      </w:r>
      <w:r w:rsidR="00334310">
        <w:rPr>
          <w:rFonts w:eastAsia="Times New Roman" w:cs="Arial"/>
          <w:noProof/>
          <w:szCs w:val="17"/>
          <w:lang w:val="fr-FR"/>
        </w:rPr>
        <w:t>te.  Un</w:t>
      </w:r>
      <w:r w:rsidR="005B08C8">
        <w:rPr>
          <w:rFonts w:eastAsia="Times New Roman" w:cs="Arial"/>
          <w:noProof/>
          <w:szCs w:val="17"/>
          <w:lang w:val="fr-FR"/>
        </w:rPr>
        <w:t xml:space="preserve">e requête </w:t>
      </w:r>
      <w:r w:rsidRPr="00982192">
        <w:rPr>
          <w:rFonts w:ascii="Courier New" w:eastAsia="Times New Roman" w:hAnsi="Courier New" w:cs="Courier New"/>
          <w:noProof/>
          <w:szCs w:val="17"/>
          <w:lang w:val="fr-FR"/>
        </w:rPr>
        <w:t>TRACE</w:t>
      </w:r>
      <w:r w:rsidRPr="00982192">
        <w:rPr>
          <w:rFonts w:eastAsia="Times New Roman" w:cs="Arial"/>
          <w:noProof/>
          <w:szCs w:val="17"/>
          <w:lang w:val="fr-FR"/>
        </w:rPr>
        <w:t xml:space="preserve"> </w:t>
      </w:r>
      <w:r w:rsidR="005B08C8">
        <w:rPr>
          <w:rFonts w:eastAsia="Times New Roman" w:cs="Arial"/>
          <w:noProof/>
          <w:szCs w:val="17"/>
          <w:lang w:val="fr-FR"/>
        </w:rPr>
        <w:t>NE DOIT PAS inclure un corps</w:t>
      </w:r>
      <w:r w:rsidRPr="00982192">
        <w:rPr>
          <w:rFonts w:eastAsia="Times New Roman" w:cs="Arial"/>
          <w:noProof/>
          <w:szCs w:val="17"/>
          <w:lang w:val="fr-FR"/>
        </w:rPr>
        <w:t>.</w:t>
      </w:r>
    </w:p>
    <w:p w14:paraId="47E7D5BB" w14:textId="73E7450F" w:rsidR="005E48A2" w:rsidRPr="00982192" w:rsidRDefault="005E48A2" w:rsidP="00CE01DA">
      <w:pPr>
        <w:pStyle w:val="NormalWeb"/>
        <w:spacing w:before="170" w:beforeAutospacing="0" w:after="170" w:afterAutospacing="0"/>
        <w:ind w:firstLine="720"/>
        <w:rPr>
          <w:rFonts w:cs="Arial"/>
          <w:noProof/>
          <w:szCs w:val="17"/>
          <w:lang w:val="fr-FR"/>
        </w:rPr>
      </w:pPr>
      <w:r w:rsidRPr="00982192">
        <w:rPr>
          <w:rFonts w:cs="Arial"/>
          <w:noProof/>
          <w:szCs w:val="17"/>
          <w:lang w:val="fr-FR"/>
        </w:rPr>
        <w:t>[</w:t>
      </w: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00B3484A" w:rsidRPr="00982192">
        <w:rPr>
          <w:rFonts w:cs="Arial"/>
          <w:noProof/>
          <w:szCs w:val="17"/>
          <w:lang w:val="fr-FR"/>
        </w:rPr>
        <w:t>5</w:t>
      </w:r>
      <w:r w:rsidR="00147E62" w:rsidRPr="00982192">
        <w:rPr>
          <w:rFonts w:cs="Arial"/>
          <w:noProof/>
          <w:szCs w:val="17"/>
          <w:lang w:val="fr-FR"/>
        </w:rPr>
        <w:t>4</w:t>
      </w:r>
      <w:r w:rsidR="000B46F0">
        <w:rPr>
          <w:rFonts w:cs="Arial"/>
          <w:noProof/>
          <w:szCs w:val="17"/>
          <w:lang w:val="fr-FR"/>
        </w:rPr>
        <w:t>]</w:t>
      </w:r>
      <w:r w:rsidR="000B46F0">
        <w:rPr>
          <w:rFonts w:cs="Arial"/>
          <w:noProof/>
          <w:szCs w:val="17"/>
          <w:lang w:val="fr-FR"/>
        </w:rPr>
        <w:tab/>
      </w:r>
      <w:r w:rsidR="0031671A">
        <w:rPr>
          <w:rFonts w:cs="Arial"/>
          <w:noProof/>
          <w:szCs w:val="17"/>
          <w:lang w:val="fr-FR"/>
        </w:rPr>
        <w:t xml:space="preserve">Une requête </w:t>
      </w:r>
      <w:r w:rsidRPr="00982192">
        <w:rPr>
          <w:rFonts w:ascii="Courier New" w:hAnsi="Courier New" w:cs="Courier New"/>
          <w:noProof/>
          <w:szCs w:val="17"/>
          <w:lang w:val="fr-FR"/>
        </w:rPr>
        <w:t>TRACE</w:t>
      </w:r>
      <w:r w:rsidRPr="00982192">
        <w:rPr>
          <w:rFonts w:cs="Arial"/>
          <w:noProof/>
          <w:szCs w:val="17"/>
          <w:lang w:val="fr-FR"/>
        </w:rPr>
        <w:t xml:space="preserve"> </w:t>
      </w:r>
      <w:del w:id="175" w:author="Author">
        <w:r w:rsidR="0031671A" w:rsidDel="002D42C5">
          <w:rPr>
            <w:rFonts w:cs="Arial"/>
            <w:noProof/>
            <w:szCs w:val="17"/>
            <w:lang w:val="fr-FR"/>
          </w:rPr>
          <w:delText xml:space="preserve">NE </w:delText>
        </w:r>
      </w:del>
      <w:r w:rsidR="0031671A">
        <w:rPr>
          <w:rFonts w:cs="Arial"/>
          <w:noProof/>
          <w:szCs w:val="17"/>
          <w:lang w:val="fr-FR"/>
        </w:rPr>
        <w:t xml:space="preserve">DOIT </w:t>
      </w:r>
      <w:del w:id="176" w:author="Author">
        <w:r w:rsidR="0031671A" w:rsidDel="002D42C5">
          <w:rPr>
            <w:rFonts w:cs="Arial"/>
            <w:noProof/>
            <w:szCs w:val="17"/>
            <w:lang w:val="fr-FR"/>
          </w:rPr>
          <w:delText xml:space="preserve">PAS </w:delText>
        </w:r>
      </w:del>
      <w:r w:rsidR="0031671A">
        <w:rPr>
          <w:rFonts w:cs="Arial"/>
          <w:noProof/>
          <w:szCs w:val="17"/>
          <w:lang w:val="fr-FR"/>
        </w:rPr>
        <w:t xml:space="preserve">être </w:t>
      </w:r>
      <w:r w:rsidRPr="00982192">
        <w:rPr>
          <w:rFonts w:cs="Arial"/>
          <w:noProof/>
          <w:szCs w:val="17"/>
          <w:lang w:val="fr-FR"/>
        </w:rPr>
        <w:t>idempotent</w:t>
      </w:r>
      <w:r w:rsidR="0031671A">
        <w:rPr>
          <w:rFonts w:cs="Arial"/>
          <w:noProof/>
          <w:szCs w:val="17"/>
          <w:lang w:val="fr-FR"/>
        </w:rPr>
        <w:t>e</w:t>
      </w:r>
      <w:r w:rsidRPr="00982192">
        <w:rPr>
          <w:rFonts w:cs="Arial"/>
          <w:noProof/>
          <w:szCs w:val="17"/>
          <w:lang w:val="fr-FR"/>
        </w:rPr>
        <w:t>.</w:t>
      </w:r>
    </w:p>
    <w:p w14:paraId="1F9EC268" w14:textId="53003706" w:rsidR="00992C0C" w:rsidRDefault="005E48A2" w:rsidP="00CE01DA">
      <w:pPr>
        <w:pStyle w:val="NormalWeb"/>
        <w:spacing w:before="170" w:beforeAutospacing="0" w:after="170" w:afterAutospacing="0"/>
        <w:ind w:firstLine="720"/>
        <w:rPr>
          <w:rFonts w:cs="Arial"/>
          <w:noProof/>
          <w:szCs w:val="17"/>
          <w:lang w:val="fr-FR"/>
        </w:rPr>
      </w:pPr>
      <w:r w:rsidRPr="00982192">
        <w:rPr>
          <w:rFonts w:cs="Arial"/>
          <w:noProof/>
          <w:szCs w:val="17"/>
          <w:lang w:val="fr-FR"/>
        </w:rPr>
        <w:t>[</w:t>
      </w: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00A9726C" w:rsidRPr="00982192">
        <w:rPr>
          <w:rFonts w:cs="Arial"/>
          <w:noProof/>
          <w:szCs w:val="17"/>
          <w:lang w:val="fr-FR"/>
        </w:rPr>
        <w:t>5</w:t>
      </w:r>
      <w:r w:rsidR="00147E62" w:rsidRPr="00982192">
        <w:rPr>
          <w:rFonts w:cs="Arial"/>
          <w:noProof/>
          <w:szCs w:val="17"/>
          <w:lang w:val="fr-FR"/>
        </w:rPr>
        <w:t>5</w:t>
      </w:r>
      <w:r w:rsidR="000B46F0">
        <w:rPr>
          <w:rFonts w:cs="Arial"/>
          <w:noProof/>
          <w:szCs w:val="17"/>
          <w:lang w:val="fr-FR"/>
        </w:rPr>
        <w:t>]</w:t>
      </w:r>
      <w:r w:rsidR="000B46F0">
        <w:rPr>
          <w:rFonts w:cs="Arial"/>
          <w:noProof/>
          <w:szCs w:val="17"/>
          <w:lang w:val="fr-FR"/>
        </w:rPr>
        <w:tab/>
      </w:r>
      <w:r w:rsidR="0031671A">
        <w:rPr>
          <w:rFonts w:cs="Arial"/>
          <w:noProof/>
          <w:szCs w:val="17"/>
          <w:lang w:val="fr-FR"/>
        </w:rPr>
        <w:t>La valeur du champ d</w:t>
      </w:r>
      <w:r w:rsidR="00BB0A23">
        <w:rPr>
          <w:rFonts w:cs="Arial"/>
          <w:noProof/>
          <w:szCs w:val="17"/>
          <w:lang w:val="fr-FR"/>
        </w:rPr>
        <w:t>’</w:t>
      </w:r>
      <w:r w:rsidR="0031671A">
        <w:rPr>
          <w:rFonts w:cs="Arial"/>
          <w:noProof/>
          <w:szCs w:val="17"/>
          <w:lang w:val="fr-FR"/>
        </w:rPr>
        <w:t>en</w:t>
      </w:r>
      <w:r w:rsidR="00BB0A23">
        <w:rPr>
          <w:rFonts w:cs="Arial"/>
          <w:noProof/>
          <w:szCs w:val="17"/>
          <w:lang w:val="fr-FR"/>
        </w:rPr>
        <w:t>-</w:t>
      </w:r>
      <w:r w:rsidR="0031671A">
        <w:rPr>
          <w:rFonts w:cs="Arial"/>
          <w:noProof/>
          <w:szCs w:val="17"/>
          <w:lang w:val="fr-FR"/>
        </w:rPr>
        <w:t xml:space="preserve">tête HTTP </w:t>
      </w:r>
      <w:r w:rsidRPr="00982192">
        <w:rPr>
          <w:rFonts w:ascii="Courier New" w:hAnsi="Courier New" w:cs="Courier New"/>
          <w:noProof/>
          <w:szCs w:val="17"/>
          <w:lang w:val="fr-FR"/>
        </w:rPr>
        <w:t>Via</w:t>
      </w:r>
      <w:r w:rsidRPr="00982192">
        <w:rPr>
          <w:rFonts w:cs="Arial"/>
          <w:noProof/>
          <w:szCs w:val="17"/>
          <w:lang w:val="fr-FR"/>
        </w:rPr>
        <w:t xml:space="preserve"> </w:t>
      </w:r>
      <w:r w:rsidR="0031671A">
        <w:rPr>
          <w:rFonts w:cs="Arial"/>
          <w:noProof/>
          <w:szCs w:val="17"/>
          <w:lang w:val="fr-FR"/>
        </w:rPr>
        <w:t>DOIT suivre la chaîne de requête</w:t>
      </w:r>
      <w:r w:rsidRPr="00982192">
        <w:rPr>
          <w:rFonts w:cs="Arial"/>
          <w:noProof/>
          <w:szCs w:val="17"/>
          <w:lang w:val="fr-FR"/>
        </w:rPr>
        <w:t>.</w:t>
      </w:r>
    </w:p>
    <w:p w14:paraId="12679D7A" w14:textId="54C01298" w:rsidR="005E48A2" w:rsidRPr="00982192" w:rsidRDefault="005E48A2" w:rsidP="00CE01DA">
      <w:pPr>
        <w:pStyle w:val="NormalWeb"/>
        <w:spacing w:before="170" w:beforeAutospacing="0" w:after="170" w:afterAutospacing="0"/>
        <w:ind w:left="720"/>
        <w:rPr>
          <w:rFonts w:cs="Arial"/>
          <w:noProof/>
          <w:szCs w:val="17"/>
          <w:lang w:val="fr-FR"/>
        </w:rPr>
      </w:pPr>
      <w:r w:rsidRPr="00982192">
        <w:rPr>
          <w:rFonts w:cs="Arial"/>
          <w:noProof/>
          <w:szCs w:val="17"/>
          <w:lang w:val="fr-FR"/>
        </w:rPr>
        <w:t>[</w:t>
      </w: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00A9726C" w:rsidRPr="00982192">
        <w:rPr>
          <w:rFonts w:cs="Arial"/>
          <w:noProof/>
          <w:szCs w:val="17"/>
          <w:lang w:val="fr-FR"/>
        </w:rPr>
        <w:t>5</w:t>
      </w:r>
      <w:r w:rsidR="00147E62" w:rsidRPr="00982192">
        <w:rPr>
          <w:rFonts w:cs="Arial"/>
          <w:noProof/>
          <w:szCs w:val="17"/>
          <w:lang w:val="fr-FR"/>
        </w:rPr>
        <w:t>6</w:t>
      </w:r>
      <w:r w:rsidR="000B46F0">
        <w:rPr>
          <w:rFonts w:cs="Arial"/>
          <w:noProof/>
          <w:szCs w:val="17"/>
          <w:lang w:val="fr-FR"/>
        </w:rPr>
        <w:t>]</w:t>
      </w:r>
      <w:r w:rsidR="000B46F0">
        <w:rPr>
          <w:rFonts w:cs="Arial"/>
          <w:noProof/>
          <w:szCs w:val="17"/>
          <w:lang w:val="fr-FR"/>
        </w:rPr>
        <w:tab/>
      </w:r>
      <w:r w:rsidR="00925446">
        <w:rPr>
          <w:rFonts w:cs="Arial"/>
          <w:noProof/>
          <w:szCs w:val="17"/>
          <w:lang w:val="fr-FR"/>
        </w:rPr>
        <w:t>Le champ d</w:t>
      </w:r>
      <w:r w:rsidR="00BB0A23">
        <w:rPr>
          <w:rFonts w:cs="Arial"/>
          <w:noProof/>
          <w:szCs w:val="17"/>
          <w:lang w:val="fr-FR"/>
        </w:rPr>
        <w:t>’</w:t>
      </w:r>
      <w:r w:rsidR="00925446">
        <w:rPr>
          <w:rFonts w:cs="Arial"/>
          <w:noProof/>
          <w:szCs w:val="17"/>
          <w:lang w:val="fr-FR"/>
        </w:rPr>
        <w:t>en</w:t>
      </w:r>
      <w:r w:rsidR="00BB0A23">
        <w:rPr>
          <w:rFonts w:cs="Arial"/>
          <w:noProof/>
          <w:szCs w:val="17"/>
          <w:lang w:val="fr-FR"/>
        </w:rPr>
        <w:t>-</w:t>
      </w:r>
      <w:r w:rsidR="00925446">
        <w:rPr>
          <w:rFonts w:cs="Arial"/>
          <w:noProof/>
          <w:szCs w:val="17"/>
          <w:lang w:val="fr-FR"/>
        </w:rPr>
        <w:t xml:space="preserve">tête HTTP </w:t>
      </w:r>
      <w:r w:rsidRPr="00982192">
        <w:rPr>
          <w:rFonts w:ascii="Courier New" w:hAnsi="Courier New" w:cs="Courier New"/>
          <w:noProof/>
          <w:szCs w:val="17"/>
          <w:lang w:val="fr-FR"/>
        </w:rPr>
        <w:t>Max</w:t>
      </w:r>
      <w:r w:rsidR="00BB0A23">
        <w:rPr>
          <w:rFonts w:ascii="Courier New" w:hAnsi="Courier New" w:cs="Courier New"/>
          <w:noProof/>
          <w:szCs w:val="17"/>
          <w:lang w:val="fr-FR"/>
        </w:rPr>
        <w:t>-</w:t>
      </w:r>
      <w:r w:rsidRPr="00982192">
        <w:rPr>
          <w:rFonts w:ascii="Courier New" w:hAnsi="Courier New" w:cs="Courier New"/>
          <w:noProof/>
          <w:szCs w:val="17"/>
          <w:lang w:val="fr-FR"/>
        </w:rPr>
        <w:t>Forwards</w:t>
      </w:r>
      <w:r w:rsidRPr="00982192">
        <w:rPr>
          <w:rFonts w:cs="Arial"/>
          <w:noProof/>
          <w:szCs w:val="17"/>
          <w:lang w:val="fr-FR"/>
        </w:rPr>
        <w:t xml:space="preserve"> </w:t>
      </w:r>
      <w:r w:rsidR="00925446">
        <w:rPr>
          <w:rFonts w:cs="Arial"/>
          <w:noProof/>
          <w:szCs w:val="17"/>
          <w:lang w:val="fr-FR"/>
        </w:rPr>
        <w:t xml:space="preserve">DOIT être utilisé pour permettre au </w:t>
      </w:r>
      <w:r w:rsidRPr="00982192">
        <w:rPr>
          <w:rFonts w:cs="Arial"/>
          <w:noProof/>
          <w:szCs w:val="17"/>
          <w:lang w:val="fr-FR"/>
        </w:rPr>
        <w:t xml:space="preserve">client </w:t>
      </w:r>
      <w:r w:rsidR="00925446">
        <w:rPr>
          <w:rFonts w:cs="Arial"/>
          <w:noProof/>
          <w:szCs w:val="17"/>
          <w:lang w:val="fr-FR"/>
        </w:rPr>
        <w:t>de</w:t>
      </w:r>
      <w:r w:rsidRPr="00982192">
        <w:rPr>
          <w:rFonts w:cs="Arial"/>
          <w:noProof/>
          <w:szCs w:val="17"/>
          <w:lang w:val="fr-FR"/>
        </w:rPr>
        <w:t xml:space="preserve"> </w:t>
      </w:r>
      <w:r w:rsidR="00925446">
        <w:rPr>
          <w:rFonts w:cs="Arial"/>
          <w:noProof/>
          <w:szCs w:val="17"/>
          <w:lang w:val="fr-FR"/>
        </w:rPr>
        <w:t>réduire la longueur de la chaîne de requête</w:t>
      </w:r>
      <w:r w:rsidR="00AE7940" w:rsidRPr="00982192">
        <w:rPr>
          <w:rFonts w:cs="Arial"/>
          <w:noProof/>
          <w:szCs w:val="17"/>
          <w:lang w:val="fr-FR"/>
        </w:rPr>
        <w:t>.</w:t>
      </w:r>
    </w:p>
    <w:p w14:paraId="2C11003A" w14:textId="0726EE50" w:rsidR="005E48A2" w:rsidRPr="00982192" w:rsidRDefault="005E48A2" w:rsidP="00CE01DA">
      <w:pPr>
        <w:pStyle w:val="NormalWeb"/>
        <w:spacing w:before="170" w:beforeAutospacing="0" w:after="170" w:afterAutospacing="0"/>
        <w:ind w:left="720"/>
        <w:rPr>
          <w:rFonts w:cs="Arial"/>
          <w:noProof/>
          <w:szCs w:val="17"/>
          <w:lang w:val="fr-FR"/>
        </w:rPr>
      </w:pPr>
      <w:r w:rsidRPr="00982192">
        <w:rPr>
          <w:rFonts w:cs="Arial"/>
          <w:noProof/>
          <w:szCs w:val="17"/>
          <w:lang w:val="fr-FR"/>
        </w:rPr>
        <w:t>[</w:t>
      </w: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00A9726C" w:rsidRPr="00982192">
        <w:rPr>
          <w:rFonts w:cs="Arial"/>
          <w:noProof/>
          <w:szCs w:val="17"/>
          <w:lang w:val="fr-FR"/>
        </w:rPr>
        <w:t>5</w:t>
      </w:r>
      <w:r w:rsidR="00147E62" w:rsidRPr="00982192">
        <w:rPr>
          <w:rFonts w:cs="Arial"/>
          <w:noProof/>
          <w:szCs w:val="17"/>
          <w:lang w:val="fr-FR"/>
        </w:rPr>
        <w:t>7</w:t>
      </w:r>
      <w:r w:rsidR="000B46F0">
        <w:rPr>
          <w:rFonts w:cs="Arial"/>
          <w:noProof/>
          <w:szCs w:val="17"/>
          <w:lang w:val="fr-FR"/>
        </w:rPr>
        <w:t>]</w:t>
      </w:r>
      <w:r w:rsidR="000B46F0">
        <w:rPr>
          <w:rFonts w:cs="Arial"/>
          <w:noProof/>
          <w:szCs w:val="17"/>
          <w:lang w:val="fr-FR"/>
        </w:rPr>
        <w:tab/>
      </w:r>
      <w:r w:rsidR="00925446">
        <w:rPr>
          <w:rFonts w:cs="Arial"/>
          <w:noProof/>
          <w:szCs w:val="17"/>
          <w:lang w:val="fr-FR"/>
        </w:rPr>
        <w:t xml:space="preserve">Si la requête est </w:t>
      </w:r>
      <w:r w:rsidRPr="00982192">
        <w:rPr>
          <w:rFonts w:cs="Arial"/>
          <w:noProof/>
          <w:szCs w:val="17"/>
          <w:lang w:val="fr-FR"/>
        </w:rPr>
        <w:t>valid</w:t>
      </w:r>
      <w:r w:rsidR="00925446">
        <w:rPr>
          <w:rFonts w:cs="Arial"/>
          <w:noProof/>
          <w:szCs w:val="17"/>
          <w:lang w:val="fr-FR"/>
        </w:rPr>
        <w:t>e</w:t>
      </w:r>
      <w:r w:rsidRPr="00982192">
        <w:rPr>
          <w:rFonts w:cs="Arial"/>
          <w:noProof/>
          <w:szCs w:val="17"/>
          <w:lang w:val="fr-FR"/>
        </w:rPr>
        <w:t xml:space="preserve">, </w:t>
      </w:r>
      <w:r w:rsidR="00925446">
        <w:rPr>
          <w:rFonts w:cs="Arial"/>
          <w:noProof/>
          <w:szCs w:val="17"/>
          <w:lang w:val="fr-FR"/>
        </w:rPr>
        <w:t xml:space="preserve">la réponse DEVRAIT </w:t>
      </w:r>
      <w:r w:rsidRPr="00982192">
        <w:rPr>
          <w:rFonts w:cs="Arial"/>
          <w:noProof/>
          <w:szCs w:val="17"/>
          <w:lang w:val="fr-FR"/>
        </w:rPr>
        <w:t>cont</w:t>
      </w:r>
      <w:r w:rsidR="00925446">
        <w:rPr>
          <w:rFonts w:cs="Arial"/>
          <w:noProof/>
          <w:szCs w:val="17"/>
          <w:lang w:val="fr-FR"/>
        </w:rPr>
        <w:t>enir l</w:t>
      </w:r>
      <w:r w:rsidR="00BB0A23">
        <w:rPr>
          <w:rFonts w:cs="Arial"/>
          <w:noProof/>
          <w:szCs w:val="17"/>
          <w:lang w:val="fr-FR"/>
        </w:rPr>
        <w:t>’</w:t>
      </w:r>
      <w:r w:rsidR="00925446">
        <w:rPr>
          <w:rFonts w:cs="Arial"/>
          <w:noProof/>
          <w:szCs w:val="17"/>
          <w:lang w:val="fr-FR"/>
        </w:rPr>
        <w:t>intégralité du message de requête dans le corps de la réponse</w:t>
      </w:r>
      <w:r w:rsidRPr="00982192">
        <w:rPr>
          <w:rFonts w:cs="Arial"/>
          <w:noProof/>
          <w:szCs w:val="17"/>
          <w:lang w:val="fr-FR"/>
        </w:rPr>
        <w:t xml:space="preserve">, </w:t>
      </w:r>
      <w:r w:rsidR="00925446">
        <w:rPr>
          <w:rFonts w:cs="Arial"/>
          <w:noProof/>
          <w:szCs w:val="17"/>
          <w:lang w:val="fr-FR"/>
        </w:rPr>
        <w:t xml:space="preserve">avec </w:t>
      </w:r>
      <w:r w:rsidRPr="00982192">
        <w:rPr>
          <w:rFonts w:ascii="Courier New" w:hAnsi="Courier New" w:cs="Courier New"/>
          <w:noProof/>
          <w:szCs w:val="17"/>
          <w:lang w:val="fr-FR"/>
        </w:rPr>
        <w:t>Content</w:t>
      </w:r>
      <w:r w:rsidR="00BB0A23">
        <w:rPr>
          <w:rFonts w:ascii="Courier New" w:hAnsi="Courier New" w:cs="Courier New"/>
          <w:noProof/>
          <w:szCs w:val="17"/>
          <w:lang w:val="fr-FR"/>
        </w:rPr>
        <w:t>-</w:t>
      </w:r>
      <w:r w:rsidRPr="00982192">
        <w:rPr>
          <w:rFonts w:ascii="Courier New" w:hAnsi="Courier New" w:cs="Courier New"/>
          <w:noProof/>
          <w:szCs w:val="17"/>
          <w:lang w:val="fr-FR"/>
        </w:rPr>
        <w:t>Type</w:t>
      </w:r>
      <w:r w:rsidRPr="00982192">
        <w:rPr>
          <w:rFonts w:cs="Arial"/>
          <w:noProof/>
          <w:szCs w:val="17"/>
          <w:lang w:val="fr-FR"/>
        </w:rPr>
        <w:t xml:space="preserve"> </w:t>
      </w:r>
      <w:r w:rsidR="00925446">
        <w:rPr>
          <w:rFonts w:cs="Arial"/>
          <w:noProof/>
          <w:szCs w:val="17"/>
          <w:lang w:val="fr-FR"/>
        </w:rPr>
        <w:t>de</w:t>
      </w:r>
      <w:r w:rsidRPr="00982192">
        <w:rPr>
          <w:rFonts w:cs="Arial"/>
          <w:noProof/>
          <w:szCs w:val="17"/>
          <w:lang w:val="fr-FR"/>
        </w:rPr>
        <w:t xml:space="preserve"> </w:t>
      </w:r>
      <w:r w:rsidR="00992C0C">
        <w:rPr>
          <w:rFonts w:cs="Arial"/>
          <w:noProof/>
          <w:szCs w:val="17"/>
          <w:lang w:val="fr-FR"/>
        </w:rPr>
        <w:t>“</w:t>
      </w:r>
      <w:r w:rsidR="00992C0C" w:rsidRPr="00982192">
        <w:rPr>
          <w:rFonts w:ascii="Courier New" w:hAnsi="Courier New" w:cs="Courier New"/>
          <w:noProof/>
          <w:szCs w:val="17"/>
          <w:lang w:val="fr-FR"/>
        </w:rPr>
        <w:t>m</w:t>
      </w:r>
      <w:r w:rsidRPr="00982192">
        <w:rPr>
          <w:rFonts w:ascii="Courier New" w:hAnsi="Courier New" w:cs="Courier New"/>
          <w:noProof/>
          <w:szCs w:val="17"/>
          <w:lang w:val="fr-FR"/>
        </w:rPr>
        <w:t>essage/htt</w:t>
      </w:r>
      <w:r w:rsidR="00992C0C" w:rsidRPr="00982192">
        <w:rPr>
          <w:rFonts w:ascii="Courier New" w:hAnsi="Courier New" w:cs="Courier New"/>
          <w:noProof/>
          <w:szCs w:val="17"/>
          <w:lang w:val="fr-FR"/>
        </w:rPr>
        <w:t>p</w:t>
      </w:r>
      <w:r w:rsidR="00992C0C">
        <w:rPr>
          <w:rFonts w:ascii="Courier New" w:hAnsi="Courier New" w:cs="Courier New"/>
          <w:noProof/>
          <w:szCs w:val="17"/>
          <w:lang w:val="fr-FR"/>
        </w:rPr>
        <w:t>”</w:t>
      </w:r>
      <w:r w:rsidRPr="00982192">
        <w:rPr>
          <w:rFonts w:cs="Arial"/>
          <w:noProof/>
          <w:szCs w:val="17"/>
          <w:lang w:val="fr-FR"/>
        </w:rPr>
        <w:t>.</w:t>
      </w:r>
    </w:p>
    <w:p w14:paraId="23427FAC" w14:textId="0D492DBC" w:rsidR="005E48A2" w:rsidRPr="00982192" w:rsidRDefault="00A9726C" w:rsidP="00CE01DA">
      <w:pPr>
        <w:pStyle w:val="NormalWeb"/>
        <w:spacing w:before="170" w:beforeAutospacing="0" w:after="170" w:afterAutospacing="0"/>
        <w:ind w:firstLine="720"/>
        <w:rPr>
          <w:rFonts w:cs="Arial"/>
          <w:noProof/>
          <w:szCs w:val="17"/>
          <w:lang w:val="fr-FR"/>
        </w:rPr>
      </w:pPr>
      <w:r w:rsidRPr="00982192">
        <w:rPr>
          <w:rFonts w:cs="Arial"/>
          <w:noProof/>
          <w:szCs w:val="17"/>
          <w:lang w:val="fr-FR"/>
        </w:rPr>
        <w:t>[</w:t>
      </w:r>
      <w:r w:rsidR="005E48A2"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Pr="00982192">
        <w:rPr>
          <w:rFonts w:cs="Arial"/>
          <w:noProof/>
          <w:szCs w:val="17"/>
          <w:lang w:val="fr-FR"/>
        </w:rPr>
        <w:t>5</w:t>
      </w:r>
      <w:r w:rsidR="00147E62" w:rsidRPr="00982192">
        <w:rPr>
          <w:rFonts w:cs="Arial"/>
          <w:noProof/>
          <w:szCs w:val="17"/>
          <w:lang w:val="fr-FR"/>
        </w:rPr>
        <w:t>8</w:t>
      </w:r>
      <w:r w:rsidR="000B46F0">
        <w:rPr>
          <w:rFonts w:cs="Arial"/>
          <w:noProof/>
          <w:szCs w:val="17"/>
          <w:lang w:val="fr-FR"/>
        </w:rPr>
        <w:t>]</w:t>
      </w:r>
      <w:r w:rsidR="000B46F0">
        <w:rPr>
          <w:rFonts w:cs="Arial"/>
          <w:noProof/>
          <w:szCs w:val="17"/>
          <w:lang w:val="fr-FR"/>
        </w:rPr>
        <w:tab/>
      </w:r>
      <w:r w:rsidR="00925446">
        <w:rPr>
          <w:rFonts w:cs="Arial"/>
          <w:noProof/>
          <w:szCs w:val="17"/>
          <w:lang w:val="fr-FR"/>
        </w:rPr>
        <w:t xml:space="preserve">Les réponses à </w:t>
      </w:r>
      <w:r w:rsidR="005E48A2" w:rsidRPr="00982192">
        <w:rPr>
          <w:rFonts w:ascii="Courier New" w:hAnsi="Courier New" w:cs="Courier New"/>
          <w:noProof/>
          <w:szCs w:val="17"/>
          <w:lang w:val="fr-FR"/>
        </w:rPr>
        <w:t>TRACE</w:t>
      </w:r>
      <w:r w:rsidR="005E48A2" w:rsidRPr="00982192">
        <w:rPr>
          <w:rFonts w:cs="Arial"/>
          <w:noProof/>
          <w:szCs w:val="17"/>
          <w:lang w:val="fr-FR"/>
        </w:rPr>
        <w:t xml:space="preserve"> </w:t>
      </w:r>
      <w:r w:rsidR="00925446">
        <w:rPr>
          <w:rFonts w:cs="Arial"/>
          <w:noProof/>
          <w:szCs w:val="17"/>
          <w:lang w:val="fr-FR"/>
        </w:rPr>
        <w:t>NE DOIVENT PAS être mises en antémémoire</w:t>
      </w:r>
      <w:r w:rsidR="005E48A2" w:rsidRPr="00982192">
        <w:rPr>
          <w:rFonts w:cs="Arial"/>
          <w:noProof/>
          <w:szCs w:val="17"/>
          <w:lang w:val="fr-FR"/>
        </w:rPr>
        <w:t>.</w:t>
      </w:r>
    </w:p>
    <w:p w14:paraId="4928B1B7" w14:textId="13D03E53" w:rsidR="005E48A2" w:rsidRPr="00982192" w:rsidRDefault="005E48A2" w:rsidP="00CE01DA">
      <w:pPr>
        <w:pStyle w:val="NormalWeb"/>
        <w:spacing w:before="170" w:beforeAutospacing="0" w:after="170" w:afterAutospacing="0"/>
        <w:ind w:firstLine="720"/>
        <w:rPr>
          <w:rFonts w:cs="Arial"/>
          <w:noProof/>
          <w:szCs w:val="17"/>
          <w:lang w:val="fr-FR"/>
        </w:rPr>
      </w:pPr>
      <w:r w:rsidRPr="00982192">
        <w:rPr>
          <w:rFonts w:cs="Arial"/>
          <w:noProof/>
          <w:szCs w:val="17"/>
          <w:lang w:val="fr-FR"/>
        </w:rPr>
        <w:t>[</w:t>
      </w: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cs="Arial"/>
          <w:noProof/>
          <w:szCs w:val="17"/>
          <w:lang w:val="fr-FR"/>
        </w:rPr>
        <w:t>-</w:t>
      </w:r>
      <w:r w:rsidR="00147E62" w:rsidRPr="00982192">
        <w:rPr>
          <w:rFonts w:cs="Arial"/>
          <w:noProof/>
          <w:szCs w:val="17"/>
          <w:lang w:val="fr-FR"/>
        </w:rPr>
        <w:t>59</w:t>
      </w:r>
      <w:r w:rsidR="000B46F0">
        <w:rPr>
          <w:rFonts w:cs="Arial"/>
          <w:noProof/>
          <w:szCs w:val="17"/>
          <w:lang w:val="fr-FR"/>
        </w:rPr>
        <w:t>]</w:t>
      </w:r>
      <w:r w:rsidR="000B46F0">
        <w:rPr>
          <w:rFonts w:cs="Arial"/>
          <w:noProof/>
          <w:szCs w:val="17"/>
          <w:lang w:val="fr-FR"/>
        </w:rPr>
        <w:tab/>
      </w:r>
      <w:r w:rsidR="00925446">
        <w:rPr>
          <w:rFonts w:cs="Arial"/>
          <w:noProof/>
          <w:szCs w:val="17"/>
          <w:lang w:val="fr-FR"/>
        </w:rPr>
        <w:t>Le code d</w:t>
      </w:r>
      <w:r w:rsidR="00BB0A23">
        <w:rPr>
          <w:rFonts w:cs="Arial"/>
          <w:noProof/>
          <w:szCs w:val="17"/>
          <w:lang w:val="fr-FR"/>
        </w:rPr>
        <w:t>’</w:t>
      </w:r>
      <w:r w:rsidR="00925446">
        <w:rPr>
          <w:rFonts w:cs="Arial"/>
          <w:noProof/>
          <w:szCs w:val="17"/>
          <w:lang w:val="fr-FR"/>
        </w:rPr>
        <w:t xml:space="preserve">état </w:t>
      </w:r>
      <w:r w:rsidR="00142F53" w:rsidRPr="00982192">
        <w:rPr>
          <w:rFonts w:cs="Arial"/>
          <w:noProof/>
          <w:szCs w:val="17"/>
          <w:lang w:val="fr-FR"/>
        </w:rPr>
        <w:t>“</w:t>
      </w:r>
      <w:r w:rsidRPr="00982192">
        <w:rPr>
          <w:rFonts w:ascii="Courier New" w:hAnsi="Courier New" w:cs="Courier New"/>
          <w:noProof/>
          <w:szCs w:val="17"/>
          <w:lang w:val="fr-FR"/>
        </w:rPr>
        <w:t>200 OK</w:t>
      </w:r>
      <w:r w:rsidR="00142F53" w:rsidRPr="00982192">
        <w:rPr>
          <w:rFonts w:ascii="Courier New" w:hAnsi="Courier New" w:cs="Courier New"/>
          <w:noProof/>
          <w:szCs w:val="17"/>
          <w:lang w:val="fr-FR"/>
        </w:rPr>
        <w:t>”</w:t>
      </w:r>
      <w:r w:rsidRPr="00982192">
        <w:rPr>
          <w:rFonts w:cs="Arial"/>
          <w:noProof/>
          <w:szCs w:val="17"/>
          <w:lang w:val="fr-FR"/>
        </w:rPr>
        <w:t xml:space="preserve"> </w:t>
      </w:r>
      <w:r w:rsidR="00925446">
        <w:rPr>
          <w:rFonts w:cs="Arial"/>
          <w:noProof/>
          <w:szCs w:val="17"/>
          <w:lang w:val="fr-FR"/>
        </w:rPr>
        <w:t xml:space="preserve">DEVRAIT être renvoyé à </w:t>
      </w:r>
      <w:r w:rsidRPr="00982192">
        <w:rPr>
          <w:rFonts w:ascii="Courier New" w:hAnsi="Courier New" w:cs="Courier New"/>
          <w:noProof/>
          <w:szCs w:val="17"/>
          <w:lang w:val="fr-FR"/>
        </w:rPr>
        <w:t>TRACE</w:t>
      </w:r>
      <w:r w:rsidRPr="00982192">
        <w:rPr>
          <w:rFonts w:cs="Arial"/>
          <w:noProof/>
          <w:szCs w:val="17"/>
          <w:lang w:val="fr-FR"/>
        </w:rPr>
        <w:t>.</w:t>
      </w:r>
    </w:p>
    <w:p w14:paraId="39369737" w14:textId="77777777" w:rsidR="005E48A2" w:rsidRPr="00982192" w:rsidRDefault="005E48A2" w:rsidP="00CE01DA">
      <w:pPr>
        <w:pStyle w:val="Heading4"/>
        <w:spacing w:before="170" w:after="170"/>
        <w:rPr>
          <w:noProof/>
          <w:lang w:val="fr-FR"/>
        </w:rPr>
      </w:pPr>
      <w:r w:rsidRPr="00982192">
        <w:rPr>
          <w:noProof/>
          <w:lang w:val="fr-FR"/>
        </w:rPr>
        <w:t>OPTIONS</w:t>
      </w:r>
    </w:p>
    <w:p w14:paraId="7E53FBBC" w14:textId="29510935"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25446">
        <w:rPr>
          <w:rFonts w:eastAsia="Times New Roman" w:cs="Arial"/>
          <w:noProof/>
          <w:szCs w:val="17"/>
          <w:lang w:val="fr-FR"/>
        </w:rPr>
        <w:t>Lorsqu</w:t>
      </w:r>
      <w:r w:rsidR="00BB0A23">
        <w:rPr>
          <w:rFonts w:eastAsia="Times New Roman" w:cs="Arial"/>
          <w:noProof/>
          <w:szCs w:val="17"/>
          <w:lang w:val="fr-FR"/>
        </w:rPr>
        <w:t>’</w:t>
      </w:r>
      <w:r w:rsidR="00925446">
        <w:rPr>
          <w:rFonts w:eastAsia="Times New Roman" w:cs="Arial"/>
          <w:noProof/>
          <w:szCs w:val="17"/>
          <w:lang w:val="fr-FR"/>
        </w:rPr>
        <w:t xml:space="preserve">un </w:t>
      </w:r>
      <w:r w:rsidR="005E48A2" w:rsidRPr="00982192">
        <w:rPr>
          <w:rFonts w:eastAsia="Times New Roman" w:cs="Arial"/>
          <w:noProof/>
          <w:szCs w:val="17"/>
          <w:lang w:val="fr-FR"/>
        </w:rPr>
        <w:t xml:space="preserve">client </w:t>
      </w:r>
      <w:r w:rsidR="00925446">
        <w:rPr>
          <w:rFonts w:eastAsia="Times New Roman" w:cs="Arial"/>
          <w:noProof/>
          <w:szCs w:val="17"/>
          <w:lang w:val="fr-FR"/>
        </w:rPr>
        <w:t>a besoin d</w:t>
      </w:r>
      <w:r w:rsidR="00BB0A23">
        <w:rPr>
          <w:rFonts w:eastAsia="Times New Roman" w:cs="Arial"/>
          <w:noProof/>
          <w:szCs w:val="17"/>
          <w:lang w:val="fr-FR"/>
        </w:rPr>
        <w:t>’</w:t>
      </w:r>
      <w:r w:rsidR="00925446">
        <w:rPr>
          <w:rFonts w:eastAsia="Times New Roman" w:cs="Arial"/>
          <w:noProof/>
          <w:szCs w:val="17"/>
          <w:lang w:val="fr-FR"/>
        </w:rPr>
        <w:t xml:space="preserve">informations sur une API </w:t>
      </w:r>
      <w:r w:rsidR="005E48A2" w:rsidRPr="00982192">
        <w:rPr>
          <w:rFonts w:eastAsia="Times New Roman" w:cs="Arial"/>
          <w:noProof/>
          <w:szCs w:val="17"/>
          <w:lang w:val="fr-FR"/>
        </w:rPr>
        <w:t xml:space="preserve">Web, </w:t>
      </w:r>
      <w:r w:rsidR="00925446">
        <w:rPr>
          <w:rFonts w:eastAsia="Times New Roman" w:cs="Arial"/>
          <w:noProof/>
          <w:szCs w:val="17"/>
          <w:lang w:val="fr-FR"/>
        </w:rPr>
        <w:t xml:space="preserve">il peut utiliser </w:t>
      </w:r>
      <w:r w:rsidR="005E48A2" w:rsidRPr="00982192">
        <w:rPr>
          <w:rFonts w:ascii="Courier New" w:eastAsia="Times New Roman" w:hAnsi="Courier New" w:cs="Courier New"/>
          <w:noProof/>
          <w:szCs w:val="17"/>
          <w:lang w:val="fr-FR"/>
        </w:rPr>
        <w:t>OPTI</w:t>
      </w:r>
      <w:r w:rsidR="00334310" w:rsidRPr="00982192">
        <w:rPr>
          <w:rFonts w:ascii="Courier New" w:eastAsia="Times New Roman" w:hAnsi="Courier New" w:cs="Courier New"/>
          <w:noProof/>
          <w:szCs w:val="17"/>
          <w:lang w:val="fr-FR"/>
        </w:rPr>
        <w:t>ONS</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La</w:t>
      </w:r>
      <w:r w:rsidR="00925446">
        <w:rPr>
          <w:rFonts w:eastAsia="Times New Roman" w:cs="Arial"/>
          <w:noProof/>
          <w:szCs w:val="17"/>
          <w:lang w:val="fr-FR"/>
        </w:rPr>
        <w:t xml:space="preserve"> méthode </w:t>
      </w:r>
      <w:r w:rsidR="005E48A2" w:rsidRPr="00982192">
        <w:rPr>
          <w:rFonts w:ascii="Courier New" w:eastAsia="Times New Roman" w:hAnsi="Courier New" w:cs="Courier New"/>
          <w:noProof/>
          <w:szCs w:val="17"/>
          <w:lang w:val="fr-FR"/>
        </w:rPr>
        <w:t>OPTIONS</w:t>
      </w:r>
      <w:r w:rsidR="005E48A2" w:rsidRPr="00982192">
        <w:rPr>
          <w:rFonts w:eastAsia="Times New Roman" w:cs="Arial"/>
          <w:noProof/>
          <w:szCs w:val="17"/>
          <w:lang w:val="fr-FR"/>
        </w:rPr>
        <w:t xml:space="preserve"> </w:t>
      </w:r>
      <w:r w:rsidR="00925446">
        <w:rPr>
          <w:noProof/>
          <w:lang w:val="fr-FR"/>
        </w:rPr>
        <w:t>n</w:t>
      </w:r>
      <w:r w:rsidR="00BB0A23">
        <w:rPr>
          <w:noProof/>
          <w:lang w:val="fr-FR"/>
        </w:rPr>
        <w:t>’</w:t>
      </w:r>
      <w:r w:rsidR="00925446">
        <w:rPr>
          <w:noProof/>
          <w:lang w:val="fr-FR"/>
        </w:rPr>
        <w:t>est pas assortie d</w:t>
      </w:r>
      <w:r w:rsidR="00BB0A23">
        <w:rPr>
          <w:noProof/>
          <w:lang w:val="fr-FR"/>
        </w:rPr>
        <w:t>’</w:t>
      </w:r>
      <w:r w:rsidR="00925446">
        <w:rPr>
          <w:noProof/>
          <w:lang w:val="fr-FR"/>
        </w:rPr>
        <w:t xml:space="preserve">une sémantique </w:t>
      </w:r>
      <w:r w:rsidR="00334310" w:rsidRPr="00982192">
        <w:rPr>
          <w:noProof/>
          <w:lang w:val="fr-FR"/>
        </w:rPr>
        <w:t>API</w:t>
      </w:r>
      <w:r w:rsidR="00334310">
        <w:rPr>
          <w:noProof/>
          <w:lang w:val="fr-FR"/>
        </w:rPr>
        <w:t xml:space="preserve">.  </w:t>
      </w:r>
      <w:r w:rsidR="00334310">
        <w:rPr>
          <w:rFonts w:eastAsia="Times New Roman" w:cs="Arial"/>
          <w:noProof/>
          <w:szCs w:val="17"/>
          <w:lang w:val="fr-FR"/>
        </w:rPr>
        <w:t>Un</w:t>
      </w:r>
      <w:r w:rsidR="00925446">
        <w:rPr>
          <w:rFonts w:eastAsia="Times New Roman" w:cs="Arial"/>
          <w:noProof/>
          <w:szCs w:val="17"/>
          <w:lang w:val="fr-FR"/>
        </w:rPr>
        <w:t xml:space="preserve">e requête </w:t>
      </w:r>
      <w:r w:rsidR="00125866" w:rsidRPr="00982192">
        <w:rPr>
          <w:rFonts w:ascii="Courier New" w:eastAsia="Times New Roman" w:hAnsi="Courier New" w:cs="Courier New"/>
          <w:noProof/>
          <w:szCs w:val="17"/>
          <w:lang w:val="fr-FR"/>
        </w:rPr>
        <w:t>OPTIONS</w:t>
      </w:r>
      <w:r w:rsidR="00125866" w:rsidRPr="00982192">
        <w:rPr>
          <w:rFonts w:eastAsia="Times New Roman" w:cs="Arial"/>
          <w:noProof/>
          <w:szCs w:val="17"/>
          <w:lang w:val="fr-FR"/>
        </w:rPr>
        <w:t xml:space="preserve"> </w:t>
      </w:r>
      <w:r w:rsidR="00925446">
        <w:rPr>
          <w:rFonts w:eastAsia="Times New Roman" w:cs="Arial"/>
          <w:noProof/>
          <w:szCs w:val="17"/>
          <w:lang w:val="fr-FR"/>
        </w:rPr>
        <w:t xml:space="preserve">DOIT être </w:t>
      </w:r>
      <w:r w:rsidR="00125866" w:rsidRPr="00982192">
        <w:rPr>
          <w:rFonts w:eastAsia="Times New Roman" w:cs="Arial"/>
          <w:noProof/>
          <w:szCs w:val="17"/>
          <w:lang w:val="fr-FR"/>
        </w:rPr>
        <w:t>idempotent</w:t>
      </w:r>
      <w:r w:rsidR="00925446">
        <w:rPr>
          <w:rFonts w:eastAsia="Times New Roman" w:cs="Arial"/>
          <w:noProof/>
          <w:szCs w:val="17"/>
          <w:lang w:val="fr-FR"/>
        </w:rPr>
        <w:t>e</w:t>
      </w:r>
      <w:r w:rsidR="00125866" w:rsidRPr="00982192">
        <w:rPr>
          <w:rFonts w:eastAsia="Times New Roman" w:cs="Arial"/>
          <w:noProof/>
          <w:szCs w:val="17"/>
          <w:lang w:val="fr-FR"/>
        </w:rPr>
        <w:t xml:space="preserve"> </w:t>
      </w:r>
      <w:r w:rsidR="00925446">
        <w:rPr>
          <w:rFonts w:eastAsia="Times New Roman" w:cs="Arial"/>
          <w:noProof/>
          <w:szCs w:val="17"/>
          <w:lang w:val="fr-FR"/>
        </w:rPr>
        <w:t>selon</w:t>
      </w:r>
      <w:r w:rsidR="00992C0C">
        <w:rPr>
          <w:rFonts w:eastAsia="Times New Roman" w:cs="Arial"/>
          <w:noProof/>
          <w:szCs w:val="17"/>
          <w:lang w:val="fr-FR"/>
        </w:rPr>
        <w:t xml:space="preserve"> le RFC</w:t>
      </w:r>
      <w:r w:rsidR="00925446">
        <w:rPr>
          <w:rFonts w:eastAsia="Times New Roman" w:cs="Arial"/>
          <w:noProof/>
          <w:szCs w:val="17"/>
          <w:lang w:val="fr-FR"/>
        </w:rPr>
        <w:t xml:space="preserve"> </w:t>
      </w:r>
      <w:del w:id="177" w:author="Author">
        <w:r w:rsidR="00925446" w:rsidDel="00E729E9">
          <w:rPr>
            <w:rFonts w:eastAsia="Times New Roman" w:cs="Arial"/>
            <w:noProof/>
            <w:szCs w:val="17"/>
            <w:lang w:val="fr-FR"/>
          </w:rPr>
          <w:delText xml:space="preserve">2616 </w:delText>
        </w:r>
      </w:del>
      <w:ins w:id="178" w:author="Author">
        <w:r w:rsidR="00E729E9">
          <w:rPr>
            <w:rFonts w:eastAsia="Times New Roman" w:cs="Arial"/>
            <w:noProof/>
            <w:szCs w:val="17"/>
            <w:lang w:val="fr-FR"/>
          </w:rPr>
          <w:t xml:space="preserve">9110 </w:t>
        </w:r>
      </w:ins>
      <w:r w:rsidR="00925446">
        <w:rPr>
          <w:rFonts w:eastAsia="Times New Roman" w:cs="Arial"/>
          <w:noProof/>
          <w:szCs w:val="17"/>
          <w:lang w:val="fr-FR"/>
        </w:rPr>
        <w:t>de l</w:t>
      </w:r>
      <w:r w:rsidR="00BB0A23">
        <w:rPr>
          <w:rFonts w:eastAsia="Times New Roman" w:cs="Arial"/>
          <w:noProof/>
          <w:szCs w:val="17"/>
          <w:lang w:val="fr-FR"/>
        </w:rPr>
        <w:t>’</w:t>
      </w:r>
      <w:r w:rsidR="00925446">
        <w:rPr>
          <w:rFonts w:eastAsia="Times New Roman" w:cs="Arial"/>
          <w:noProof/>
          <w:szCs w:val="17"/>
          <w:lang w:val="fr-FR"/>
        </w:rPr>
        <w:t>IETF</w:t>
      </w:r>
      <w:r w:rsidR="00276B25" w:rsidRPr="00982192">
        <w:rPr>
          <w:rFonts w:eastAsia="Times New Roman" w:cs="Arial"/>
          <w:noProof/>
          <w:szCs w:val="17"/>
          <w:lang w:val="fr-FR"/>
        </w:rPr>
        <w:t xml:space="preserve">, </w:t>
      </w:r>
      <w:r w:rsidR="00925446">
        <w:rPr>
          <w:rFonts w:eastAsia="Times New Roman" w:cs="Arial"/>
          <w:noProof/>
          <w:szCs w:val="17"/>
          <w:lang w:val="fr-FR"/>
        </w:rPr>
        <w:t>En</w:t>
      </w:r>
      <w:r w:rsidR="00BB0A23">
        <w:rPr>
          <w:rFonts w:eastAsia="Times New Roman" w:cs="Arial"/>
          <w:noProof/>
          <w:szCs w:val="17"/>
          <w:lang w:val="fr-FR"/>
        </w:rPr>
        <w:t>-</w:t>
      </w:r>
      <w:r w:rsidR="00925446">
        <w:rPr>
          <w:rFonts w:eastAsia="Times New Roman" w:cs="Arial"/>
          <w:noProof/>
          <w:szCs w:val="17"/>
          <w:lang w:val="fr-FR"/>
        </w:rPr>
        <w:t>têtes HTTP personnalisés</w:t>
      </w:r>
      <w:r w:rsidR="00125866" w:rsidRPr="00982192">
        <w:rPr>
          <w:rFonts w:eastAsia="Times New Roman" w:cs="Arial"/>
          <w:noProof/>
          <w:szCs w:val="17"/>
          <w:lang w:val="fr-FR"/>
        </w:rPr>
        <w:t>.</w:t>
      </w:r>
    </w:p>
    <w:p w14:paraId="76ED4491" w14:textId="407F6BF7"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6</w:t>
      </w:r>
      <w:r w:rsidR="00147E62" w:rsidRPr="00982192">
        <w:rPr>
          <w:rFonts w:eastAsia="Times New Roman" w:cs="Arial"/>
          <w:noProof/>
          <w:szCs w:val="17"/>
          <w:lang w:val="fr-FR"/>
        </w:rPr>
        <w:t>0</w:t>
      </w:r>
      <w:r w:rsidR="000B46F0">
        <w:rPr>
          <w:rFonts w:eastAsia="Times New Roman" w:cs="Arial"/>
          <w:noProof/>
          <w:szCs w:val="17"/>
          <w:lang w:val="fr-FR"/>
        </w:rPr>
        <w:t>]</w:t>
      </w:r>
      <w:r w:rsidR="000B46F0">
        <w:rPr>
          <w:rFonts w:eastAsia="Times New Roman" w:cs="Arial"/>
          <w:noProof/>
          <w:szCs w:val="17"/>
          <w:lang w:val="fr-FR"/>
        </w:rPr>
        <w:tab/>
      </w:r>
      <w:r w:rsidR="00925446">
        <w:rPr>
          <w:rFonts w:eastAsia="Times New Roman" w:cs="Arial"/>
          <w:noProof/>
          <w:szCs w:val="17"/>
          <w:lang w:val="fr-FR"/>
        </w:rPr>
        <w:t xml:space="preserve">Une requête </w:t>
      </w:r>
      <w:r w:rsidR="005E48A2" w:rsidRPr="00982192">
        <w:rPr>
          <w:rFonts w:ascii="Courier New" w:eastAsia="Times New Roman" w:hAnsi="Courier New" w:cs="Courier New"/>
          <w:noProof/>
          <w:szCs w:val="17"/>
          <w:lang w:val="fr-FR"/>
        </w:rPr>
        <w:t>OPTIONS</w:t>
      </w:r>
      <w:r w:rsidR="005E48A2" w:rsidRPr="00982192">
        <w:rPr>
          <w:rFonts w:eastAsia="Times New Roman" w:cs="Arial"/>
          <w:noProof/>
          <w:szCs w:val="17"/>
          <w:lang w:val="fr-FR"/>
        </w:rPr>
        <w:t xml:space="preserve"> </w:t>
      </w:r>
      <w:r w:rsidR="00925446">
        <w:rPr>
          <w:rFonts w:eastAsia="Times New Roman" w:cs="Arial"/>
          <w:noProof/>
          <w:szCs w:val="17"/>
          <w:lang w:val="fr-FR"/>
        </w:rPr>
        <w:t xml:space="preserve">DOIT être </w:t>
      </w:r>
      <w:r w:rsidR="005E48A2" w:rsidRPr="00982192">
        <w:rPr>
          <w:rFonts w:eastAsia="Times New Roman" w:cs="Arial"/>
          <w:noProof/>
          <w:szCs w:val="17"/>
          <w:lang w:val="fr-FR"/>
        </w:rPr>
        <w:t>idempotent</w:t>
      </w:r>
      <w:r w:rsidR="00925446">
        <w:rPr>
          <w:rFonts w:eastAsia="Times New Roman" w:cs="Arial"/>
          <w:noProof/>
          <w:szCs w:val="17"/>
          <w:lang w:val="fr-FR"/>
        </w:rPr>
        <w:t>e</w:t>
      </w:r>
      <w:r w:rsidR="00125866" w:rsidRPr="00982192">
        <w:rPr>
          <w:rFonts w:eastAsia="Times New Roman" w:cs="Arial"/>
          <w:noProof/>
          <w:szCs w:val="17"/>
          <w:lang w:val="fr-FR"/>
        </w:rPr>
        <w:t>.</w:t>
      </w:r>
      <w:bookmarkStart w:id="179" w:name="_Toc513117129"/>
      <w:bookmarkStart w:id="180" w:name="_Toc513117164"/>
      <w:bookmarkStart w:id="181" w:name="_Toc513117343"/>
      <w:bookmarkStart w:id="182" w:name="_Toc513122591"/>
      <w:bookmarkStart w:id="183" w:name="_Toc513132974"/>
      <w:bookmarkStart w:id="184" w:name="_Toc513814956"/>
      <w:bookmarkStart w:id="185" w:name="_Toc513122592"/>
      <w:bookmarkStart w:id="186" w:name="_Toc513132975"/>
      <w:bookmarkStart w:id="187" w:name="_Toc513814957"/>
      <w:bookmarkStart w:id="188" w:name="_Toc513122593"/>
      <w:bookmarkStart w:id="189" w:name="_Toc513132976"/>
      <w:bookmarkStart w:id="190" w:name="_Toc513814958"/>
      <w:bookmarkStart w:id="191" w:name="_Toc513122594"/>
      <w:bookmarkStart w:id="192" w:name="_Toc513132977"/>
      <w:bookmarkStart w:id="193" w:name="_Toc513814959"/>
      <w:bookmarkStart w:id="194" w:name="_Toc513122595"/>
      <w:bookmarkStart w:id="195" w:name="_Toc513132978"/>
      <w:bookmarkStart w:id="196" w:name="_Toc513814960"/>
      <w:bookmarkStart w:id="197" w:name="_Toc513122596"/>
      <w:bookmarkStart w:id="198" w:name="_Toc513132979"/>
      <w:bookmarkStart w:id="199" w:name="_Toc513814961"/>
      <w:bookmarkStart w:id="200" w:name="_Toc513122597"/>
      <w:bookmarkStart w:id="201" w:name="_Toc513132980"/>
      <w:bookmarkStart w:id="202" w:name="_Toc51381496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6FD1189A" w14:textId="6F45C39D"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E48A2" w:rsidRPr="00982192">
        <w:rPr>
          <w:rFonts w:eastAsia="Times New Roman" w:cs="Arial"/>
          <w:noProof/>
          <w:szCs w:val="17"/>
          <w:lang w:val="fr-FR"/>
        </w:rPr>
        <w:t>I</w:t>
      </w:r>
      <w:r w:rsidR="00925446">
        <w:rPr>
          <w:rFonts w:eastAsia="Times New Roman" w:cs="Arial"/>
          <w:noProof/>
          <w:szCs w:val="17"/>
          <w:lang w:val="fr-FR"/>
        </w:rPr>
        <w:t>l est courant pour une API Web utilisant des en</w:t>
      </w:r>
      <w:r w:rsidR="00BB0A23">
        <w:rPr>
          <w:rFonts w:eastAsia="Times New Roman" w:cs="Arial"/>
          <w:noProof/>
          <w:szCs w:val="17"/>
          <w:lang w:val="fr-FR"/>
        </w:rPr>
        <w:t>-</w:t>
      </w:r>
      <w:r w:rsidR="00925446">
        <w:rPr>
          <w:rFonts w:eastAsia="Times New Roman" w:cs="Arial"/>
          <w:noProof/>
          <w:szCs w:val="17"/>
          <w:lang w:val="fr-FR"/>
        </w:rPr>
        <w:t>têtes HTTP personnalisés</w:t>
      </w:r>
      <w:r w:rsidR="005E48A2" w:rsidRPr="00982192">
        <w:rPr>
          <w:rFonts w:eastAsia="Times New Roman" w:cs="Arial"/>
          <w:noProof/>
          <w:szCs w:val="17"/>
          <w:lang w:val="fr-FR"/>
        </w:rPr>
        <w:t xml:space="preserve"> </w:t>
      </w:r>
      <w:r w:rsidR="00925446">
        <w:rPr>
          <w:rFonts w:eastAsia="Times New Roman" w:cs="Arial"/>
          <w:noProof/>
          <w:szCs w:val="17"/>
          <w:lang w:val="fr-FR"/>
        </w:rPr>
        <w:t>de fournir</w:t>
      </w:r>
      <w:r w:rsidR="00010A87">
        <w:rPr>
          <w:rFonts w:eastAsia="Times New Roman" w:cs="Arial"/>
          <w:noProof/>
          <w:szCs w:val="17"/>
          <w:lang w:val="fr-FR"/>
        </w:rPr>
        <w:t xml:space="preserve"> le préfixe usuel </w:t>
      </w:r>
      <w:r w:rsidR="00992C0C">
        <w:rPr>
          <w:rFonts w:eastAsia="Times New Roman" w:cs="Arial"/>
          <w:noProof/>
          <w:szCs w:val="17"/>
          <w:lang w:val="fr-FR"/>
        </w:rPr>
        <w:t>“</w:t>
      </w:r>
      <w:r w:rsidR="00992C0C" w:rsidRPr="00982192">
        <w:rPr>
          <w:rFonts w:ascii="Courier New" w:eastAsia="Times New Roman" w:hAnsi="Courier New" w:cs="Courier New"/>
          <w:noProof/>
          <w:szCs w:val="17"/>
          <w:lang w:val="fr-FR"/>
        </w:rPr>
        <w:t>X</w:t>
      </w:r>
      <w:r w:rsidR="00BB0A23">
        <w:rPr>
          <w:rFonts w:ascii="Courier New" w:eastAsia="Times New Roman" w:hAnsi="Courier New" w:cs="Courier New"/>
          <w:noProof/>
          <w:szCs w:val="17"/>
          <w:lang w:val="fr-FR"/>
        </w:rPr>
        <w:t>-</w:t>
      </w:r>
      <w:r w:rsidR="005E48A2" w:rsidRPr="00982192">
        <w:rPr>
          <w:rFonts w:eastAsia="Times New Roman" w:cs="Arial"/>
          <w:noProof/>
          <w:szCs w:val="17"/>
          <w:lang w:val="fr-FR"/>
        </w:rPr>
        <w:t xml:space="preserve">", </w:t>
      </w:r>
      <w:r w:rsidR="00010A87">
        <w:rPr>
          <w:rFonts w:eastAsia="Times New Roman" w:cs="Arial"/>
          <w:noProof/>
          <w:szCs w:val="17"/>
          <w:lang w:val="fr-FR"/>
        </w:rPr>
        <w:t>que</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6648 d</w:t>
      </w:r>
      <w:r w:rsidR="00010A87">
        <w:rPr>
          <w:rFonts w:eastAsia="Times New Roman" w:cs="Arial"/>
          <w:noProof/>
          <w:szCs w:val="17"/>
          <w:lang w:val="fr-FR"/>
        </w:rPr>
        <w:t>ésapprouve et dont il décourage l</w:t>
      </w:r>
      <w:r w:rsidR="00BB0A23">
        <w:rPr>
          <w:rFonts w:eastAsia="Times New Roman" w:cs="Arial"/>
          <w:noProof/>
          <w:szCs w:val="17"/>
          <w:lang w:val="fr-FR"/>
        </w:rPr>
        <w:t>’</w:t>
      </w:r>
      <w:r w:rsidR="00010A87">
        <w:rPr>
          <w:rFonts w:eastAsia="Times New Roman" w:cs="Arial"/>
          <w:noProof/>
          <w:szCs w:val="17"/>
          <w:lang w:val="fr-FR"/>
        </w:rPr>
        <w:t>utilisation</w:t>
      </w:r>
      <w:r w:rsidR="005E48A2" w:rsidRPr="00982192">
        <w:rPr>
          <w:rFonts w:eastAsia="Times New Roman" w:cs="Arial"/>
          <w:noProof/>
          <w:szCs w:val="17"/>
          <w:lang w:val="fr-FR"/>
        </w:rPr>
        <w:t>.</w:t>
      </w:r>
    </w:p>
    <w:p w14:paraId="671731C6" w14:textId="6EB8F777" w:rsidR="005E48A2" w:rsidRPr="00982192" w:rsidRDefault="00A9726C" w:rsidP="00CE01DA">
      <w:pPr>
        <w:pStyle w:val="NormalWeb"/>
        <w:spacing w:before="170" w:beforeAutospacing="0" w:after="170" w:afterAutospacing="0"/>
        <w:ind w:firstLine="720"/>
        <w:rPr>
          <w:rFonts w:cs="Arial"/>
          <w:noProof/>
          <w:szCs w:val="17"/>
          <w:lang w:val="fr-FR"/>
        </w:rPr>
      </w:pPr>
      <w:r w:rsidRPr="00982192">
        <w:rPr>
          <w:rFonts w:cs="Arial"/>
          <w:noProof/>
          <w:szCs w:val="17"/>
          <w:lang w:val="fr-FR"/>
        </w:rPr>
        <w:t>[RS</w:t>
      </w:r>
      <w:r w:rsidR="004014C2" w:rsidRPr="00982192">
        <w:rPr>
          <w:rFonts w:cs="Arial"/>
          <w:noProof/>
          <w:szCs w:val="17"/>
          <w:lang w:val="fr-FR"/>
        </w:rPr>
        <w:t>G</w:t>
      </w:r>
      <w:r w:rsidR="00BB0A23">
        <w:rPr>
          <w:rFonts w:cs="Arial"/>
          <w:noProof/>
          <w:szCs w:val="17"/>
          <w:lang w:val="fr-FR"/>
        </w:rPr>
        <w:t>-</w:t>
      </w:r>
      <w:r w:rsidR="00B3484A" w:rsidRPr="00982192">
        <w:rPr>
          <w:rFonts w:cs="Arial"/>
          <w:noProof/>
          <w:szCs w:val="17"/>
          <w:lang w:val="fr-FR"/>
        </w:rPr>
        <w:t>6</w:t>
      </w:r>
      <w:r w:rsidR="00147E62" w:rsidRPr="00982192">
        <w:rPr>
          <w:rFonts w:cs="Arial"/>
          <w:noProof/>
          <w:szCs w:val="17"/>
          <w:lang w:val="fr-FR"/>
        </w:rPr>
        <w:t>1</w:t>
      </w:r>
      <w:r w:rsidR="000B46F0">
        <w:rPr>
          <w:rFonts w:cs="Arial"/>
          <w:noProof/>
          <w:szCs w:val="17"/>
          <w:lang w:val="fr-FR"/>
        </w:rPr>
        <w:t>]</w:t>
      </w:r>
      <w:r w:rsidR="000B46F0">
        <w:rPr>
          <w:rFonts w:cs="Arial"/>
          <w:noProof/>
          <w:szCs w:val="17"/>
          <w:lang w:val="fr-FR"/>
        </w:rPr>
        <w:tab/>
      </w:r>
      <w:r w:rsidR="00010A87">
        <w:rPr>
          <w:rFonts w:cs="Arial"/>
          <w:noProof/>
          <w:szCs w:val="17"/>
          <w:lang w:val="fr-FR"/>
        </w:rPr>
        <w:t xml:space="preserve">Les </w:t>
      </w:r>
      <w:r w:rsidR="00010A87">
        <w:rPr>
          <w:rFonts w:eastAsia="Times New Roman" w:cs="Arial"/>
          <w:noProof/>
          <w:szCs w:val="17"/>
          <w:lang w:val="fr-FR"/>
        </w:rPr>
        <w:t>en</w:t>
      </w:r>
      <w:r w:rsidR="00BB0A23">
        <w:rPr>
          <w:rFonts w:eastAsia="Times New Roman" w:cs="Arial"/>
          <w:noProof/>
          <w:szCs w:val="17"/>
          <w:lang w:val="fr-FR"/>
        </w:rPr>
        <w:t>-</w:t>
      </w:r>
      <w:r w:rsidR="00010A87">
        <w:rPr>
          <w:rFonts w:eastAsia="Times New Roman" w:cs="Arial"/>
          <w:noProof/>
          <w:szCs w:val="17"/>
          <w:lang w:val="fr-FR"/>
        </w:rPr>
        <w:t>têtes HTTP personnalisés</w:t>
      </w:r>
      <w:r w:rsidR="00010A87" w:rsidRPr="00982192">
        <w:rPr>
          <w:rFonts w:eastAsia="Times New Roman" w:cs="Arial"/>
          <w:noProof/>
          <w:szCs w:val="17"/>
          <w:lang w:val="fr-FR"/>
        </w:rPr>
        <w:t xml:space="preserve"> </w:t>
      </w:r>
      <w:r w:rsidR="00010A87">
        <w:rPr>
          <w:rFonts w:eastAsia="Times New Roman" w:cs="Arial"/>
          <w:noProof/>
          <w:szCs w:val="17"/>
          <w:lang w:val="fr-FR"/>
        </w:rPr>
        <w:t xml:space="preserve">commençant par le préfixe </w:t>
      </w:r>
      <w:r w:rsidR="00CC5089" w:rsidRPr="00A21BF0">
        <w:rPr>
          <w:rFonts w:eastAsia="Times New Roman" w:cs="Arial"/>
          <w:szCs w:val="17"/>
          <w:lang w:val="fr-FR"/>
        </w:rPr>
        <w:t>"</w:t>
      </w:r>
      <w:r w:rsidR="005E48A2" w:rsidRPr="00982192">
        <w:rPr>
          <w:rFonts w:ascii="Courier New" w:eastAsia="Times New Roman" w:hAnsi="Courier New" w:cs="Courier New"/>
          <w:noProof/>
          <w:szCs w:val="17"/>
          <w:lang w:val="fr-FR"/>
        </w:rPr>
        <w:t>X</w:t>
      </w:r>
      <w:r w:rsidR="00BB0A23">
        <w:rPr>
          <w:rFonts w:ascii="Courier New" w:eastAsia="Times New Roman" w:hAnsi="Courier New" w:cs="Courier New"/>
          <w:noProof/>
          <w:szCs w:val="17"/>
          <w:lang w:val="fr-FR"/>
        </w:rPr>
        <w:t>-</w:t>
      </w:r>
      <w:r w:rsidR="00CC5089" w:rsidRPr="00A21BF0">
        <w:rPr>
          <w:rFonts w:eastAsia="Times New Roman" w:cs="Arial"/>
          <w:szCs w:val="17"/>
          <w:lang w:val="fr-FR"/>
        </w:rPr>
        <w:t>"</w:t>
      </w:r>
      <w:r w:rsidR="005E48A2" w:rsidRPr="00982192">
        <w:rPr>
          <w:rFonts w:cs="Arial"/>
          <w:noProof/>
          <w:szCs w:val="17"/>
          <w:lang w:val="fr-FR"/>
        </w:rPr>
        <w:t xml:space="preserve"> </w:t>
      </w:r>
      <w:r w:rsidR="00010A87">
        <w:rPr>
          <w:rFonts w:cs="Arial"/>
          <w:noProof/>
          <w:szCs w:val="17"/>
          <w:lang w:val="fr-FR"/>
        </w:rPr>
        <w:t>NE DEVRAIENT PAS être utilisés</w:t>
      </w:r>
      <w:r w:rsidR="005E48A2" w:rsidRPr="00982192">
        <w:rPr>
          <w:rFonts w:cs="Arial"/>
          <w:noProof/>
          <w:szCs w:val="17"/>
          <w:lang w:val="fr-FR"/>
        </w:rPr>
        <w:t>.</w:t>
      </w:r>
    </w:p>
    <w:p w14:paraId="603B2B51" w14:textId="4F61459F" w:rsidR="00992C0C"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6</w:t>
      </w:r>
      <w:r w:rsidR="00147E62" w:rsidRPr="00982192">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010A87">
        <w:rPr>
          <w:rFonts w:cs="Arial"/>
          <w:noProof/>
          <w:szCs w:val="17"/>
          <w:lang w:val="fr-FR"/>
        </w:rPr>
        <w:t xml:space="preserve">Les </w:t>
      </w:r>
      <w:r w:rsidR="00010A87">
        <w:rPr>
          <w:rFonts w:eastAsia="Times New Roman" w:cs="Arial"/>
          <w:noProof/>
          <w:szCs w:val="17"/>
          <w:lang w:val="fr-FR"/>
        </w:rPr>
        <w:t>en</w:t>
      </w:r>
      <w:r w:rsidR="00BB0A23">
        <w:rPr>
          <w:rFonts w:eastAsia="Times New Roman" w:cs="Arial"/>
          <w:noProof/>
          <w:szCs w:val="17"/>
          <w:lang w:val="fr-FR"/>
        </w:rPr>
        <w:t>-</w:t>
      </w:r>
      <w:r w:rsidR="00010A87">
        <w:rPr>
          <w:rFonts w:eastAsia="Times New Roman" w:cs="Arial"/>
          <w:noProof/>
          <w:szCs w:val="17"/>
          <w:lang w:val="fr-FR"/>
        </w:rPr>
        <w:t>têtes HTTP personnalisés</w:t>
      </w:r>
      <w:r w:rsidR="00010A87" w:rsidRPr="00982192">
        <w:rPr>
          <w:rFonts w:eastAsia="Times New Roman" w:cs="Arial"/>
          <w:noProof/>
          <w:szCs w:val="17"/>
          <w:lang w:val="fr-FR"/>
        </w:rPr>
        <w:t xml:space="preserve"> </w:t>
      </w:r>
      <w:r w:rsidR="00010A87">
        <w:rPr>
          <w:rFonts w:cs="Arial"/>
          <w:noProof/>
          <w:szCs w:val="17"/>
          <w:lang w:val="fr-FR"/>
        </w:rPr>
        <w:t>NE DEVRAIENT PAS être utilisés</w:t>
      </w:r>
      <w:r w:rsidR="00010A87" w:rsidRPr="00982192">
        <w:rPr>
          <w:rFonts w:eastAsia="Times New Roman" w:cs="Arial"/>
          <w:noProof/>
          <w:szCs w:val="17"/>
          <w:lang w:val="fr-FR"/>
        </w:rPr>
        <w:t xml:space="preserve"> </w:t>
      </w:r>
      <w:r w:rsidR="00010A87">
        <w:rPr>
          <w:rFonts w:eastAsia="Times New Roman" w:cs="Arial"/>
          <w:noProof/>
          <w:szCs w:val="17"/>
          <w:lang w:val="fr-FR"/>
        </w:rPr>
        <w:t xml:space="preserve">pour modifier le comportement des méthodes </w:t>
      </w:r>
      <w:r w:rsidR="00D04A9E">
        <w:rPr>
          <w:rFonts w:eastAsia="Times New Roman" w:cs="Arial"/>
          <w:noProof/>
          <w:szCs w:val="17"/>
          <w:lang w:val="fr-FR"/>
        </w:rPr>
        <w:t>HTTP</w:t>
      </w:r>
      <w:r w:rsidR="00010A87">
        <w:rPr>
          <w:rFonts w:eastAsia="Times New Roman" w:cs="Arial"/>
          <w:noProof/>
          <w:szCs w:val="17"/>
          <w:lang w:val="fr-FR"/>
        </w:rPr>
        <w:t>, à moins qu</w:t>
      </w:r>
      <w:r w:rsidR="00BB0A23">
        <w:rPr>
          <w:rFonts w:eastAsia="Times New Roman" w:cs="Arial"/>
          <w:noProof/>
          <w:szCs w:val="17"/>
          <w:lang w:val="fr-FR"/>
        </w:rPr>
        <w:t>’</w:t>
      </w:r>
      <w:r w:rsidR="00010A87">
        <w:rPr>
          <w:rFonts w:eastAsia="Times New Roman" w:cs="Arial"/>
          <w:noProof/>
          <w:szCs w:val="17"/>
          <w:lang w:val="fr-FR"/>
        </w:rPr>
        <w:t>il ne s</w:t>
      </w:r>
      <w:r w:rsidR="00BB0A23">
        <w:rPr>
          <w:rFonts w:eastAsia="Times New Roman" w:cs="Arial"/>
          <w:noProof/>
          <w:szCs w:val="17"/>
          <w:lang w:val="fr-FR"/>
        </w:rPr>
        <w:t>’</w:t>
      </w:r>
      <w:r w:rsidR="00010A87">
        <w:rPr>
          <w:rFonts w:eastAsia="Times New Roman" w:cs="Arial"/>
          <w:noProof/>
          <w:szCs w:val="17"/>
          <w:lang w:val="fr-FR"/>
        </w:rPr>
        <w:t xml:space="preserve">agisse </w:t>
      </w:r>
      <w:r w:rsidR="00E71567">
        <w:rPr>
          <w:rFonts w:eastAsia="Times New Roman" w:cs="Arial"/>
          <w:noProof/>
          <w:szCs w:val="17"/>
          <w:lang w:val="fr-FR"/>
        </w:rPr>
        <w:t>de venir à bout d</w:t>
      </w:r>
      <w:r w:rsidR="00BB0A23">
        <w:rPr>
          <w:rFonts w:eastAsia="Times New Roman" w:cs="Arial"/>
          <w:noProof/>
          <w:szCs w:val="17"/>
          <w:lang w:val="fr-FR"/>
        </w:rPr>
        <w:t>’</w:t>
      </w:r>
      <w:r w:rsidR="00E71567">
        <w:rPr>
          <w:rFonts w:eastAsia="Times New Roman" w:cs="Arial"/>
          <w:noProof/>
          <w:szCs w:val="17"/>
          <w:lang w:val="fr-FR"/>
        </w:rPr>
        <w:t xml:space="preserve">éventuelles limites techniques </w:t>
      </w:r>
      <w:r w:rsidR="00B3484A" w:rsidRPr="00982192">
        <w:rPr>
          <w:rFonts w:eastAsia="Times New Roman" w:cs="Arial"/>
          <w:noProof/>
          <w:szCs w:val="17"/>
          <w:lang w:val="fr-FR"/>
        </w:rPr>
        <w:t>(</w:t>
      </w:r>
      <w:r w:rsidR="00E71567">
        <w:rPr>
          <w:rFonts w:eastAsia="Times New Roman" w:cs="Arial"/>
          <w:noProof/>
          <w:szCs w:val="17"/>
          <w:lang w:val="fr-FR"/>
        </w:rPr>
        <w:t>p</w:t>
      </w:r>
      <w:r w:rsidR="00CC5089">
        <w:rPr>
          <w:rFonts w:eastAsia="Times New Roman" w:cs="Arial"/>
          <w:noProof/>
          <w:szCs w:val="17"/>
          <w:lang w:val="fr-FR"/>
        </w:rPr>
        <w:t>.</w:t>
      </w:r>
      <w:r w:rsidR="00756EA5">
        <w:rPr>
          <w:rFonts w:eastAsia="Times New Roman" w:cs="Arial"/>
          <w:noProof/>
          <w:szCs w:val="17"/>
          <w:lang w:val="fr-FR"/>
        </w:rPr>
        <w:t> </w:t>
      </w:r>
      <w:r w:rsidR="00E71567">
        <w:rPr>
          <w:rFonts w:eastAsia="Times New Roman" w:cs="Arial"/>
          <w:noProof/>
          <w:szCs w:val="17"/>
          <w:lang w:val="fr-FR"/>
        </w:rPr>
        <w:t>ex</w:t>
      </w:r>
      <w:r w:rsidR="00CC5089">
        <w:rPr>
          <w:rFonts w:eastAsia="Times New Roman" w:cs="Arial"/>
          <w:noProof/>
          <w:szCs w:val="17"/>
          <w:lang w:val="fr-FR"/>
        </w:rPr>
        <w:t>.</w:t>
      </w:r>
      <w:r w:rsidR="00E71567">
        <w:rPr>
          <w:rFonts w:eastAsia="Times New Roman" w:cs="Arial"/>
          <w:noProof/>
          <w:szCs w:val="17"/>
          <w:lang w:val="fr-FR"/>
        </w:rPr>
        <w:t>, voir</w:t>
      </w:r>
      <w:r w:rsidR="00B3484A" w:rsidRPr="00982192">
        <w:rPr>
          <w:rFonts w:eastAsia="Times New Roman" w:cs="Arial"/>
          <w:noProof/>
          <w:szCs w:val="17"/>
          <w:lang w:val="fr-FR"/>
        </w:rPr>
        <w:t xml:space="preserve"> [RSG</w:t>
      </w:r>
      <w:r w:rsidR="00BB0A23">
        <w:rPr>
          <w:rFonts w:eastAsia="Times New Roman" w:cs="Arial"/>
          <w:noProof/>
          <w:szCs w:val="17"/>
          <w:lang w:val="fr-FR"/>
        </w:rPr>
        <w:t>-</w:t>
      </w:r>
      <w:r w:rsidR="00B3484A" w:rsidRPr="00982192">
        <w:rPr>
          <w:rFonts w:eastAsia="Times New Roman" w:cs="Arial"/>
          <w:noProof/>
          <w:szCs w:val="17"/>
          <w:lang w:val="fr-FR"/>
        </w:rPr>
        <w:t>39</w:t>
      </w:r>
      <w:r w:rsidR="00052261" w:rsidRPr="00982192">
        <w:rPr>
          <w:rFonts w:eastAsia="Times New Roman" w:cs="Arial"/>
          <w:noProof/>
          <w:szCs w:val="17"/>
          <w:lang w:val="fr-FR"/>
        </w:rPr>
        <w:t>]</w:t>
      </w:r>
      <w:r w:rsidR="001D1208" w:rsidRPr="00982192">
        <w:rPr>
          <w:rFonts w:eastAsia="Times New Roman" w:cs="Arial"/>
          <w:noProof/>
          <w:szCs w:val="17"/>
          <w:lang w:val="fr-FR"/>
        </w:rPr>
        <w:t>)</w:t>
      </w:r>
      <w:r w:rsidR="005E48A2" w:rsidRPr="00982192">
        <w:rPr>
          <w:rFonts w:eastAsia="Times New Roman" w:cs="Arial"/>
          <w:noProof/>
          <w:szCs w:val="17"/>
          <w:lang w:val="fr-FR"/>
        </w:rPr>
        <w:t>.</w:t>
      </w:r>
    </w:p>
    <w:p w14:paraId="6D3DCD60" w14:textId="0A186D3B"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6</w:t>
      </w:r>
      <w:r w:rsidR="00147E62" w:rsidRPr="00982192">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E71567">
        <w:rPr>
          <w:rFonts w:eastAsia="Times New Roman" w:cs="Arial"/>
          <w:noProof/>
          <w:szCs w:val="17"/>
          <w:lang w:val="fr-FR"/>
        </w:rPr>
        <w:t>La convention de nommage pour les en</w:t>
      </w:r>
      <w:r w:rsidR="00BB0A23">
        <w:rPr>
          <w:rFonts w:eastAsia="Times New Roman" w:cs="Arial"/>
          <w:noProof/>
          <w:szCs w:val="17"/>
          <w:lang w:val="fr-FR"/>
        </w:rPr>
        <w:t>-</w:t>
      </w:r>
      <w:r w:rsidR="00E71567">
        <w:rPr>
          <w:rFonts w:eastAsia="Times New Roman" w:cs="Arial"/>
          <w:noProof/>
          <w:szCs w:val="17"/>
          <w:lang w:val="fr-FR"/>
        </w:rPr>
        <w:t>têtes HTTP personnalisés</w:t>
      </w:r>
      <w:r w:rsidR="00E71567" w:rsidRPr="00982192">
        <w:rPr>
          <w:rFonts w:eastAsia="Times New Roman" w:cs="Arial"/>
          <w:noProof/>
          <w:szCs w:val="17"/>
          <w:lang w:val="fr-FR"/>
        </w:rPr>
        <w:t xml:space="preserve"> </w:t>
      </w:r>
      <w:r w:rsidR="00E71567">
        <w:rPr>
          <w:rFonts w:eastAsia="Times New Roman" w:cs="Arial"/>
          <w:noProof/>
          <w:szCs w:val="17"/>
          <w:lang w:val="fr-FR"/>
        </w:rPr>
        <w:t>est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&lt;organization&gt;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&lt;header name&gt;</w:t>
      </w:r>
      <w:r w:rsidR="00E71567">
        <w:rPr>
          <w:rFonts w:eastAsia="Times New Roman" w:cs="Arial"/>
          <w:noProof/>
          <w:szCs w:val="17"/>
          <w:lang w:val="fr-FR"/>
        </w:rPr>
        <w:t>, où</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&lt;organization&gt;</w:t>
      </w:r>
      <w:r w:rsidR="00E71567">
        <w:rPr>
          <w:rFonts w:eastAsia="Times New Roman" w:cs="Arial"/>
          <w:noProof/>
          <w:szCs w:val="17"/>
          <w:lang w:val="fr-FR"/>
        </w:rPr>
        <w:t xml:space="preserve"> 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&lt;header&gt;</w:t>
      </w:r>
      <w:r w:rsidR="005E48A2" w:rsidRPr="00982192">
        <w:rPr>
          <w:rFonts w:eastAsia="Times New Roman" w:cs="Arial"/>
          <w:noProof/>
          <w:szCs w:val="17"/>
          <w:lang w:val="fr-FR"/>
        </w:rPr>
        <w:t xml:space="preserve"> </w:t>
      </w:r>
      <w:r w:rsidR="00E71567">
        <w:rPr>
          <w:rFonts w:eastAsia="Times New Roman" w:cs="Arial"/>
          <w:noProof/>
          <w:szCs w:val="17"/>
          <w:lang w:val="fr-FR"/>
        </w:rPr>
        <w:t>DEVRAIENT respecter la convention de la police de caractères k</w:t>
      </w:r>
      <w:r w:rsidR="00E71567" w:rsidRPr="00E8543F">
        <w:rPr>
          <w:rFonts w:eastAsia="Times New Roman" w:cs="Arial"/>
          <w:noProof/>
          <w:szCs w:val="17"/>
          <w:lang w:val="fr-FR"/>
        </w:rPr>
        <w:t>ebab</w:t>
      </w:r>
      <w:r w:rsidR="005E48A2" w:rsidRPr="00982192">
        <w:rPr>
          <w:rFonts w:eastAsia="Times New Roman" w:cs="Arial"/>
          <w:noProof/>
          <w:szCs w:val="17"/>
          <w:lang w:val="fr-FR"/>
        </w:rPr>
        <w:t>.</w:t>
      </w:r>
    </w:p>
    <w:p w14:paraId="7D3FB39A" w14:textId="649221D9"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E71567">
        <w:rPr>
          <w:rFonts w:eastAsia="Times New Roman" w:cs="Arial"/>
          <w:noProof/>
          <w:szCs w:val="17"/>
          <w:lang w:val="fr-FR"/>
        </w:rPr>
        <w:t>En vertu des principes de la conception orientée services</w:t>
      </w:r>
      <w:r w:rsidR="005E48A2" w:rsidRPr="00982192">
        <w:rPr>
          <w:rFonts w:eastAsia="Times New Roman" w:cs="Arial"/>
          <w:noProof/>
          <w:szCs w:val="17"/>
          <w:lang w:val="fr-FR"/>
        </w:rPr>
        <w:t xml:space="preserve">, </w:t>
      </w:r>
      <w:r w:rsidR="00E71567">
        <w:rPr>
          <w:rFonts w:eastAsia="Times New Roman" w:cs="Arial"/>
          <w:noProof/>
          <w:szCs w:val="17"/>
          <w:lang w:val="fr-FR"/>
        </w:rPr>
        <w:t xml:space="preserve">les </w:t>
      </w:r>
      <w:r w:rsidR="005E48A2" w:rsidRPr="00982192">
        <w:rPr>
          <w:rFonts w:eastAsia="Times New Roman" w:cs="Arial"/>
          <w:noProof/>
          <w:szCs w:val="17"/>
          <w:lang w:val="fr-FR"/>
        </w:rPr>
        <w:t xml:space="preserve">clients </w:t>
      </w:r>
      <w:r w:rsidR="00E71567">
        <w:rPr>
          <w:rFonts w:eastAsia="Times New Roman" w:cs="Arial"/>
          <w:noProof/>
          <w:szCs w:val="17"/>
          <w:lang w:val="fr-FR"/>
        </w:rPr>
        <w:t xml:space="preserve">et les </w:t>
      </w:r>
      <w:r w:rsidR="005E48A2" w:rsidRPr="00982192">
        <w:rPr>
          <w:rFonts w:eastAsia="Times New Roman" w:cs="Arial"/>
          <w:noProof/>
          <w:szCs w:val="17"/>
          <w:lang w:val="fr-FR"/>
        </w:rPr>
        <w:t xml:space="preserve">services </w:t>
      </w:r>
      <w:r w:rsidR="00E71567">
        <w:rPr>
          <w:rFonts w:eastAsia="Times New Roman" w:cs="Arial"/>
          <w:noProof/>
          <w:szCs w:val="17"/>
          <w:lang w:val="fr-FR"/>
        </w:rPr>
        <w:t>devraient évoluer indépendamme</w:t>
      </w:r>
      <w:r w:rsidR="00334310">
        <w:rPr>
          <w:rFonts w:eastAsia="Times New Roman" w:cs="Arial"/>
          <w:noProof/>
          <w:szCs w:val="17"/>
          <w:lang w:val="fr-FR"/>
        </w:rPr>
        <w:t>nt.  Le</w:t>
      </w:r>
      <w:r w:rsidR="00E71567">
        <w:rPr>
          <w:rFonts w:eastAsia="Times New Roman" w:cs="Arial"/>
          <w:noProof/>
          <w:szCs w:val="17"/>
          <w:lang w:val="fr-FR"/>
        </w:rPr>
        <w:t xml:space="preserve"> versionnage de services le perm</w:t>
      </w:r>
      <w:r w:rsidR="00334310">
        <w:rPr>
          <w:rFonts w:eastAsia="Times New Roman" w:cs="Arial"/>
          <w:noProof/>
          <w:szCs w:val="17"/>
          <w:lang w:val="fr-FR"/>
        </w:rPr>
        <w:t>et.  Le</w:t>
      </w:r>
      <w:r w:rsidR="00E71567">
        <w:rPr>
          <w:rFonts w:eastAsia="Times New Roman" w:cs="Arial"/>
          <w:noProof/>
          <w:szCs w:val="17"/>
          <w:lang w:val="fr-FR"/>
        </w:rPr>
        <w:t xml:space="preserve">s </w:t>
      </w:r>
      <w:r w:rsidR="005E48A2" w:rsidRPr="00982192">
        <w:rPr>
          <w:rFonts w:eastAsia="Times New Roman" w:cs="Arial"/>
          <w:noProof/>
          <w:szCs w:val="17"/>
          <w:lang w:val="fr-FR"/>
        </w:rPr>
        <w:t>impl</w:t>
      </w:r>
      <w:r w:rsidR="00E71567">
        <w:rPr>
          <w:rFonts w:eastAsia="Times New Roman" w:cs="Arial"/>
          <w:noProof/>
          <w:szCs w:val="17"/>
          <w:lang w:val="fr-FR"/>
        </w:rPr>
        <w:t>é</w:t>
      </w:r>
      <w:r w:rsidR="005E48A2" w:rsidRPr="00982192">
        <w:rPr>
          <w:rFonts w:eastAsia="Times New Roman" w:cs="Arial"/>
          <w:noProof/>
          <w:szCs w:val="17"/>
          <w:lang w:val="fr-FR"/>
        </w:rPr>
        <w:t xml:space="preserve">mentations </w:t>
      </w:r>
      <w:r w:rsidR="00E71567">
        <w:rPr>
          <w:rFonts w:eastAsia="Times New Roman" w:cs="Arial"/>
          <w:noProof/>
          <w:szCs w:val="17"/>
          <w:lang w:val="fr-FR"/>
        </w:rPr>
        <w:t>courantes du versionnage de services sont les suivantes</w:t>
      </w:r>
      <w:r w:rsidR="00BB0A23">
        <w:rPr>
          <w:rFonts w:eastAsia="Times New Roman" w:cs="Arial"/>
          <w:noProof/>
          <w:szCs w:val="17"/>
          <w:lang w:val="fr-FR"/>
        </w:rPr>
        <w:t> :</w:t>
      </w:r>
      <w:r w:rsidR="005E48A2" w:rsidRPr="00982192">
        <w:rPr>
          <w:rFonts w:eastAsia="Times New Roman" w:cs="Arial"/>
          <w:noProof/>
          <w:szCs w:val="17"/>
          <w:lang w:val="fr-FR"/>
        </w:rPr>
        <w:t> </w:t>
      </w:r>
      <w:r w:rsidR="00E71567">
        <w:rPr>
          <w:rFonts w:eastAsia="Times New Roman" w:cs="Arial"/>
          <w:noProof/>
          <w:szCs w:val="17"/>
          <w:lang w:val="fr-FR"/>
        </w:rPr>
        <w:t>versionnage d</w:t>
      </w:r>
      <w:r w:rsidR="00BB0A23">
        <w:rPr>
          <w:rFonts w:eastAsia="Times New Roman" w:cs="Arial"/>
          <w:noProof/>
          <w:szCs w:val="17"/>
          <w:lang w:val="fr-FR"/>
        </w:rPr>
        <w:t>’</w:t>
      </w:r>
      <w:r w:rsidR="00E71567">
        <w:rPr>
          <w:rFonts w:eastAsia="Times New Roman" w:cs="Arial"/>
          <w:noProof/>
          <w:szCs w:val="17"/>
          <w:lang w:val="fr-FR"/>
        </w:rPr>
        <w:t>en</w:t>
      </w:r>
      <w:r w:rsidR="00BB0A23">
        <w:rPr>
          <w:rFonts w:eastAsia="Times New Roman" w:cs="Arial"/>
          <w:noProof/>
          <w:szCs w:val="17"/>
          <w:lang w:val="fr-FR"/>
        </w:rPr>
        <w:t>-</w:t>
      </w:r>
      <w:r w:rsidR="00E71567">
        <w:rPr>
          <w:rFonts w:eastAsia="Times New Roman" w:cs="Arial"/>
          <w:noProof/>
          <w:szCs w:val="17"/>
          <w:lang w:val="fr-FR"/>
        </w:rPr>
        <w:t xml:space="preserve">tête </w:t>
      </w:r>
      <w:r w:rsidR="005E48A2" w:rsidRPr="00982192">
        <w:rPr>
          <w:rFonts w:eastAsia="Times New Roman" w:cs="Arial"/>
          <w:noProof/>
          <w:szCs w:val="17"/>
          <w:lang w:val="fr-FR"/>
        </w:rPr>
        <w:t>(</w:t>
      </w:r>
      <w:r w:rsidR="00E71567">
        <w:rPr>
          <w:rFonts w:eastAsia="Times New Roman" w:cs="Arial"/>
          <w:noProof/>
          <w:szCs w:val="17"/>
          <w:lang w:val="fr-FR"/>
        </w:rPr>
        <w:t>en utilisant un en</w:t>
      </w:r>
      <w:r w:rsidR="00BB0A23">
        <w:rPr>
          <w:rFonts w:eastAsia="Times New Roman" w:cs="Arial"/>
          <w:noProof/>
          <w:szCs w:val="17"/>
          <w:lang w:val="fr-FR"/>
        </w:rPr>
        <w:t>-</w:t>
      </w:r>
      <w:r w:rsidR="00E71567">
        <w:rPr>
          <w:rFonts w:eastAsia="Times New Roman" w:cs="Arial"/>
          <w:noProof/>
          <w:szCs w:val="17"/>
          <w:lang w:val="fr-FR"/>
        </w:rPr>
        <w:t>tête personnalisé</w:t>
      </w:r>
      <w:r w:rsidR="005E48A2" w:rsidRPr="00982192">
        <w:rPr>
          <w:rFonts w:eastAsia="Times New Roman" w:cs="Arial"/>
          <w:noProof/>
          <w:szCs w:val="17"/>
          <w:lang w:val="fr-FR"/>
        </w:rPr>
        <w:t xml:space="preserve">), </w:t>
      </w:r>
      <w:r w:rsidR="00E71567">
        <w:rPr>
          <w:rFonts w:eastAsia="Times New Roman" w:cs="Arial"/>
          <w:noProof/>
          <w:szCs w:val="17"/>
          <w:lang w:val="fr-FR"/>
        </w:rPr>
        <w:t>versionnage de la chaîne d</w:t>
      </w:r>
      <w:r w:rsidR="00BB0A23">
        <w:rPr>
          <w:rFonts w:eastAsia="Times New Roman" w:cs="Arial"/>
          <w:noProof/>
          <w:szCs w:val="17"/>
          <w:lang w:val="fr-FR"/>
        </w:rPr>
        <w:t>’</w:t>
      </w:r>
      <w:r w:rsidR="00E71567">
        <w:rPr>
          <w:rFonts w:eastAsia="Times New Roman" w:cs="Arial"/>
          <w:noProof/>
          <w:szCs w:val="17"/>
          <w:lang w:val="fr-FR"/>
        </w:rPr>
        <w:t xml:space="preserve">interrogation </w:t>
      </w:r>
      <w:r w:rsidR="005E48A2" w:rsidRPr="00982192">
        <w:rPr>
          <w:rFonts w:eastAsia="Times New Roman" w:cs="Arial"/>
          <w:noProof/>
          <w:szCs w:val="17"/>
          <w:lang w:val="fr-FR"/>
        </w:rPr>
        <w:t>(</w:t>
      </w:r>
      <w:r w:rsidR="00E87FC9">
        <w:rPr>
          <w:rFonts w:eastAsia="Times New Roman" w:cs="Arial"/>
          <w:noProof/>
          <w:szCs w:val="17"/>
          <w:lang w:val="fr-FR"/>
        </w:rPr>
        <w:t>p.</w:t>
      </w:r>
      <w:r w:rsidR="00756EA5">
        <w:rPr>
          <w:rFonts w:eastAsia="Times New Roman" w:cs="Arial"/>
          <w:noProof/>
          <w:szCs w:val="17"/>
          <w:lang w:val="fr-FR"/>
        </w:rPr>
        <w:t> </w:t>
      </w:r>
      <w:r w:rsidR="00E87FC9">
        <w:rPr>
          <w:rFonts w:eastAsia="Times New Roman" w:cs="Arial"/>
          <w:noProof/>
          <w:szCs w:val="17"/>
          <w:lang w:val="fr-FR"/>
        </w:rPr>
        <w:t>ex.</w:t>
      </w:r>
      <w:r w:rsidR="005E48A2" w:rsidRPr="00982192">
        <w:rPr>
          <w:rFonts w:eastAsia="Times New Roman" w:cs="Arial"/>
          <w:noProof/>
          <w:szCs w:val="17"/>
          <w:lang w:val="fr-FR"/>
        </w:rPr>
        <w:t>, </w:t>
      </w:r>
      <w:r w:rsidR="005E48A2" w:rsidRPr="00982192">
        <w:rPr>
          <w:rFonts w:ascii="Courier New" w:eastAsia="Times New Roman" w:hAnsi="Courier New" w:cs="Courier New"/>
          <w:noProof/>
          <w:szCs w:val="17"/>
          <w:lang w:val="fr-FR"/>
        </w:rPr>
        <w:t>?v=v1</w:t>
      </w:r>
      <w:r w:rsidR="005E48A2" w:rsidRPr="00982192">
        <w:rPr>
          <w:rFonts w:eastAsia="Times New Roman" w:cs="Arial"/>
          <w:noProof/>
          <w:szCs w:val="17"/>
          <w:lang w:val="fr-FR"/>
        </w:rPr>
        <w:t xml:space="preserve">), </w:t>
      </w:r>
      <w:r w:rsidR="00E71567">
        <w:rPr>
          <w:rFonts w:eastAsia="Times New Roman" w:cs="Arial"/>
          <w:noProof/>
          <w:szCs w:val="17"/>
          <w:lang w:val="fr-FR"/>
        </w:rPr>
        <w:t xml:space="preserve">versionnage par type de média </w:t>
      </w:r>
      <w:r w:rsidR="005E48A2" w:rsidRPr="00982192">
        <w:rPr>
          <w:rFonts w:eastAsia="Times New Roman" w:cs="Arial"/>
          <w:noProof/>
          <w:szCs w:val="17"/>
          <w:lang w:val="fr-FR"/>
        </w:rPr>
        <w:t>(</w:t>
      </w:r>
      <w:r w:rsidR="00E87FC9">
        <w:rPr>
          <w:rFonts w:eastAsia="Times New Roman" w:cs="Arial"/>
          <w:noProof/>
          <w:szCs w:val="17"/>
          <w:lang w:val="fr-FR"/>
        </w:rPr>
        <w:t>p. ex.</w:t>
      </w:r>
      <w:r w:rsidR="00E71567">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 xml:space="preserve">Accept: </w:t>
      </w:r>
      <w:bookmarkStart w:id="203" w:name="_Hlk54262369"/>
      <w:r w:rsidR="005E48A2" w:rsidRPr="00982192">
        <w:rPr>
          <w:rFonts w:ascii="Courier New" w:eastAsia="Times New Roman" w:hAnsi="Courier New" w:cs="Courier New"/>
          <w:noProof/>
          <w:szCs w:val="17"/>
          <w:lang w:val="fr-FR"/>
        </w:rPr>
        <w:t>application/vnd.v1</w:t>
      </w:r>
      <w:bookmarkEnd w:id="203"/>
      <w:r w:rsidR="005E48A2" w:rsidRPr="00982192">
        <w:rPr>
          <w:rFonts w:ascii="Courier New" w:eastAsia="Times New Roman" w:hAnsi="Courier New" w:cs="Courier New"/>
          <w:noProof/>
          <w:szCs w:val="17"/>
          <w:lang w:val="fr-FR"/>
        </w:rPr>
        <w:t>+json</w:t>
      </w:r>
      <w:r w:rsidR="005E48A2" w:rsidRPr="00982192">
        <w:rPr>
          <w:rFonts w:eastAsia="Times New Roman" w:cs="Arial"/>
          <w:noProof/>
          <w:szCs w:val="17"/>
          <w:lang w:val="fr-FR"/>
        </w:rPr>
        <w:t xml:space="preserve">) </w:t>
      </w:r>
      <w:r w:rsidR="00E71567">
        <w:rPr>
          <w:rFonts w:eastAsia="Times New Roman" w:cs="Arial"/>
          <w:noProof/>
          <w:szCs w:val="17"/>
          <w:lang w:val="fr-FR"/>
        </w:rPr>
        <w:t>et versionnage d</w:t>
      </w:r>
      <w:r w:rsidR="00BB0A23">
        <w:rPr>
          <w:rFonts w:eastAsia="Times New Roman" w:cs="Arial"/>
          <w:noProof/>
          <w:szCs w:val="17"/>
          <w:lang w:val="fr-FR"/>
        </w:rPr>
        <w:t>’</w:t>
      </w:r>
      <w:r w:rsidR="005E48A2" w:rsidRPr="00982192">
        <w:rPr>
          <w:rFonts w:eastAsia="Times New Roman" w:cs="Arial"/>
          <w:noProof/>
          <w:szCs w:val="17"/>
          <w:lang w:val="fr-FR"/>
        </w:rPr>
        <w:t>URI (</w:t>
      </w:r>
      <w:r w:rsidR="00756EA5">
        <w:rPr>
          <w:rFonts w:eastAsia="Times New Roman" w:cs="Arial"/>
          <w:noProof/>
          <w:szCs w:val="17"/>
          <w:lang w:val="fr-FR"/>
        </w:rPr>
        <w:t>p. </w:t>
      </w:r>
      <w:r w:rsidR="00E87FC9">
        <w:rPr>
          <w:rFonts w:eastAsia="Times New Roman" w:cs="Arial"/>
          <w:noProof/>
          <w:szCs w:val="17"/>
          <w:lang w:val="fr-FR"/>
        </w:rPr>
        <w:t>ex.</w:t>
      </w:r>
      <w:r w:rsidR="00E71567">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/api/v1/inventor</w:t>
      </w:r>
      <w:r w:rsidR="004212BF" w:rsidRPr="00982192">
        <w:rPr>
          <w:rFonts w:ascii="Courier New" w:eastAsia="Times New Roman" w:hAnsi="Courier New" w:cs="Courier New"/>
          <w:noProof/>
          <w:szCs w:val="17"/>
          <w:lang w:val="fr-FR"/>
        </w:rPr>
        <w:t>s</w:t>
      </w:r>
      <w:r w:rsidR="005E48A2" w:rsidRPr="00982192">
        <w:rPr>
          <w:rFonts w:eastAsia="Times New Roman" w:cs="Arial"/>
          <w:noProof/>
          <w:szCs w:val="17"/>
          <w:lang w:val="fr-FR"/>
        </w:rPr>
        <w:t>).</w:t>
      </w:r>
    </w:p>
    <w:p w14:paraId="5D1542B4" w14:textId="6BACE441"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6</w:t>
      </w:r>
      <w:r w:rsidR="00147E62" w:rsidRPr="00982192">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E71567">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EB7F71">
        <w:rPr>
          <w:rFonts w:eastAsia="Times New Roman" w:cs="Arial"/>
          <w:noProof/>
          <w:szCs w:val="17"/>
          <w:lang w:val="fr-FR"/>
        </w:rPr>
        <w:t xml:space="preserve">DEVRAIT prendre en charge </w:t>
      </w:r>
      <w:r w:rsidR="00822F4D">
        <w:rPr>
          <w:rFonts w:eastAsia="Times New Roman" w:cs="Arial"/>
          <w:noProof/>
          <w:szCs w:val="17"/>
          <w:lang w:val="fr-FR"/>
        </w:rPr>
        <w:t>une méthode unique d</w:t>
      </w:r>
      <w:r w:rsidR="00EB7F71">
        <w:rPr>
          <w:rFonts w:eastAsia="Times New Roman" w:cs="Arial"/>
          <w:noProof/>
          <w:szCs w:val="17"/>
          <w:lang w:val="fr-FR"/>
        </w:rPr>
        <w:t>e versionnage de services</w:t>
      </w:r>
      <w:r w:rsidR="00822F4D">
        <w:rPr>
          <w:rFonts w:eastAsia="Times New Roman" w:cs="Arial"/>
          <w:noProof/>
          <w:szCs w:val="17"/>
          <w:lang w:val="fr-FR"/>
        </w:rPr>
        <w:t xml:space="preserve"> </w:t>
      </w:r>
      <w:r w:rsidR="00572B1D">
        <w:rPr>
          <w:rFonts w:eastAsia="Times New Roman" w:cs="Arial"/>
          <w:noProof/>
          <w:szCs w:val="17"/>
          <w:lang w:val="fr-FR"/>
        </w:rPr>
        <w:t xml:space="preserve">en </w:t>
      </w:r>
      <w:r w:rsidR="00822F4D">
        <w:rPr>
          <w:rFonts w:eastAsia="Times New Roman" w:cs="Arial"/>
          <w:noProof/>
          <w:szCs w:val="17"/>
          <w:lang w:val="fr-FR"/>
        </w:rPr>
        <w:t xml:space="preserve">utilisant le </w:t>
      </w:r>
      <w:r w:rsidR="00EB7F71">
        <w:rPr>
          <w:rFonts w:eastAsia="Times New Roman" w:cs="Arial"/>
          <w:noProof/>
          <w:szCs w:val="17"/>
          <w:lang w:val="fr-FR"/>
        </w:rPr>
        <w:t>versionnage d</w:t>
      </w:r>
      <w:r w:rsidR="00BB0A23">
        <w:rPr>
          <w:rFonts w:eastAsia="Times New Roman" w:cs="Arial"/>
          <w:noProof/>
          <w:szCs w:val="17"/>
          <w:lang w:val="fr-FR"/>
        </w:rPr>
        <w:t>’</w:t>
      </w:r>
      <w:r w:rsidR="005E48A2" w:rsidRPr="00982192">
        <w:rPr>
          <w:rFonts w:eastAsia="Times New Roman" w:cs="Arial"/>
          <w:noProof/>
          <w:szCs w:val="17"/>
          <w:lang w:val="fr-FR"/>
        </w:rPr>
        <w:t>URI</w:t>
      </w:r>
      <w:r w:rsidR="00822F4D">
        <w:rPr>
          <w:rFonts w:eastAsia="Times New Roman" w:cs="Arial"/>
          <w:noProof/>
          <w:szCs w:val="17"/>
          <w:lang w:val="fr-FR"/>
        </w:rPr>
        <w:t xml:space="preserve"> (</w:t>
      </w:r>
      <w:r w:rsidR="00E87FC9">
        <w:rPr>
          <w:rFonts w:eastAsia="Times New Roman" w:cs="Arial"/>
          <w:noProof/>
          <w:szCs w:val="17"/>
          <w:lang w:val="fr-FR"/>
        </w:rPr>
        <w:t>p.</w:t>
      </w:r>
      <w:r w:rsidR="00756EA5">
        <w:rPr>
          <w:rFonts w:eastAsia="Times New Roman" w:cs="Arial"/>
          <w:noProof/>
          <w:szCs w:val="17"/>
          <w:lang w:val="fr-FR"/>
        </w:rPr>
        <w:t> </w:t>
      </w:r>
      <w:r w:rsidR="00E87FC9">
        <w:rPr>
          <w:rFonts w:eastAsia="Times New Roman" w:cs="Arial"/>
          <w:noProof/>
          <w:szCs w:val="17"/>
          <w:lang w:val="fr-FR"/>
        </w:rPr>
        <w:t>ex.</w:t>
      </w:r>
      <w:r w:rsidR="005E48A2" w:rsidRPr="00982192">
        <w:rPr>
          <w:rFonts w:ascii="Courier New" w:eastAsia="Times New Roman" w:hAnsi="Courier New" w:cs="Courier New"/>
          <w:noProof/>
          <w:szCs w:val="17"/>
          <w:lang w:val="fr-FR"/>
        </w:rPr>
        <w:t>/api/v1/invento</w:t>
      </w:r>
      <w:r w:rsidR="00065A24" w:rsidRPr="00982192">
        <w:rPr>
          <w:rFonts w:ascii="Courier New" w:eastAsia="Times New Roman" w:hAnsi="Courier New" w:cs="Courier New"/>
          <w:noProof/>
          <w:szCs w:val="17"/>
          <w:lang w:val="fr-FR"/>
        </w:rPr>
        <w:t>rs</w:t>
      </w:r>
      <w:r w:rsidR="00822F4D">
        <w:rPr>
          <w:rFonts w:eastAsia="Times New Roman" w:cs="Arial"/>
          <w:noProof/>
          <w:szCs w:val="17"/>
          <w:lang w:val="fr-FR"/>
        </w:rPr>
        <w:t>)</w:t>
      </w:r>
      <w:r w:rsidR="00572B1D">
        <w:rPr>
          <w:rFonts w:eastAsia="Times New Roman" w:cs="Arial"/>
          <w:noProof/>
          <w:szCs w:val="17"/>
          <w:lang w:val="fr-FR"/>
        </w:rPr>
        <w:t>,</w:t>
      </w:r>
      <w:r w:rsidR="00822F4D">
        <w:rPr>
          <w:rFonts w:eastAsia="Times New Roman" w:cs="Arial"/>
          <w:noProof/>
          <w:szCs w:val="17"/>
          <w:lang w:val="fr-FR"/>
        </w:rPr>
        <w:t xml:space="preserve"> l</w:t>
      </w:r>
      <w:r w:rsidR="00065A24">
        <w:rPr>
          <w:rFonts w:eastAsia="Times New Roman" w:cs="Arial"/>
          <w:noProof/>
          <w:szCs w:val="17"/>
          <w:lang w:val="fr-FR"/>
        </w:rPr>
        <w:t>e</w:t>
      </w:r>
      <w:r w:rsidR="00EB7F71">
        <w:rPr>
          <w:rFonts w:eastAsia="Times New Roman" w:cs="Arial"/>
          <w:noProof/>
          <w:szCs w:val="17"/>
          <w:lang w:val="fr-FR"/>
        </w:rPr>
        <w:t xml:space="preserve"> versionnage d</w:t>
      </w:r>
      <w:r w:rsidR="00BB0A23">
        <w:rPr>
          <w:rFonts w:eastAsia="Times New Roman" w:cs="Arial"/>
          <w:noProof/>
          <w:szCs w:val="17"/>
          <w:lang w:val="fr-FR"/>
        </w:rPr>
        <w:t>’</w:t>
      </w:r>
      <w:r w:rsidR="00EB7F71">
        <w:rPr>
          <w:rFonts w:eastAsia="Times New Roman" w:cs="Arial"/>
          <w:noProof/>
          <w:szCs w:val="17"/>
          <w:lang w:val="fr-FR"/>
        </w:rPr>
        <w:t>en</w:t>
      </w:r>
      <w:r w:rsidR="00BB0A23">
        <w:rPr>
          <w:rFonts w:eastAsia="Times New Roman" w:cs="Arial"/>
          <w:noProof/>
          <w:szCs w:val="17"/>
          <w:lang w:val="fr-FR"/>
        </w:rPr>
        <w:t>-</w:t>
      </w:r>
      <w:r w:rsidR="00EB7F71">
        <w:rPr>
          <w:rFonts w:eastAsia="Times New Roman" w:cs="Arial"/>
          <w:noProof/>
          <w:szCs w:val="17"/>
          <w:lang w:val="fr-FR"/>
        </w:rPr>
        <w:t>tête</w:t>
      </w:r>
      <w:r w:rsidR="00572B1D">
        <w:rPr>
          <w:rFonts w:eastAsia="Times New Roman" w:cs="Arial"/>
          <w:noProof/>
          <w:szCs w:val="17"/>
          <w:lang w:val="fr-FR"/>
        </w:rPr>
        <w:t xml:space="preserve"> (</w:t>
      </w:r>
      <w:r w:rsidR="00756EA5">
        <w:rPr>
          <w:rFonts w:eastAsia="Times New Roman" w:cs="Arial"/>
          <w:noProof/>
          <w:szCs w:val="17"/>
          <w:lang w:val="fr-FR"/>
        </w:rPr>
        <w:t>p </w:t>
      </w:r>
      <w:r w:rsidR="00E87FC9">
        <w:rPr>
          <w:rFonts w:eastAsia="Times New Roman" w:cs="Arial"/>
          <w:noProof/>
          <w:szCs w:val="17"/>
          <w:lang w:val="fr-FR"/>
        </w:rPr>
        <w:t xml:space="preserve"> ex. </w:t>
      </w:r>
      <w:r w:rsidR="00572B1D">
        <w:rPr>
          <w:rFonts w:ascii="Courier New" w:eastAsia="Times New Roman" w:hAnsi="Courier New" w:cs="Courier New"/>
          <w:noProof/>
          <w:szCs w:val="17"/>
          <w:lang w:val="fr-FR"/>
        </w:rPr>
        <w:t>Accept</w:t>
      </w:r>
      <w:r w:rsidR="00BB0A23">
        <w:rPr>
          <w:rFonts w:ascii="Courier New" w:eastAsia="Times New Roman" w:hAnsi="Courier New" w:cs="Courier New"/>
          <w:noProof/>
          <w:szCs w:val="17"/>
          <w:lang w:val="fr-FR"/>
        </w:rPr>
        <w:t>-</w:t>
      </w:r>
      <w:r w:rsidR="00572B1D">
        <w:rPr>
          <w:rFonts w:ascii="Courier New" w:eastAsia="Times New Roman" w:hAnsi="Courier New" w:cs="Courier New"/>
          <w:noProof/>
          <w:szCs w:val="17"/>
          <w:lang w:val="fr-FR"/>
        </w:rPr>
        <w:t xml:space="preserve">version: </w:t>
      </w:r>
      <w:r w:rsidR="00572B1D" w:rsidRPr="00982192">
        <w:rPr>
          <w:rFonts w:ascii="Courier New" w:eastAsia="Times New Roman" w:hAnsi="Courier New" w:cs="Courier New"/>
          <w:noProof/>
          <w:szCs w:val="17"/>
          <w:lang w:val="fr-FR"/>
        </w:rPr>
        <w:t>v1</w:t>
      </w:r>
      <w:r w:rsidR="00572B1D">
        <w:rPr>
          <w:rFonts w:eastAsia="Times New Roman" w:cs="Arial"/>
          <w:noProof/>
          <w:szCs w:val="17"/>
          <w:lang w:val="fr-FR"/>
        </w:rPr>
        <w:t>) ou</w:t>
      </w:r>
      <w:r w:rsidR="005E48A2" w:rsidRPr="00982192">
        <w:rPr>
          <w:rFonts w:eastAsia="Times New Roman" w:cs="Arial"/>
          <w:noProof/>
          <w:szCs w:val="17"/>
          <w:lang w:val="fr-FR"/>
        </w:rPr>
        <w:t xml:space="preserve"> </w:t>
      </w:r>
      <w:r w:rsidR="00EB7F71">
        <w:rPr>
          <w:rFonts w:eastAsia="Times New Roman" w:cs="Arial"/>
          <w:noProof/>
          <w:szCs w:val="17"/>
          <w:lang w:val="fr-FR"/>
        </w:rPr>
        <w:t xml:space="preserve">le versionnage par type de média </w:t>
      </w:r>
      <w:r w:rsidR="00572B1D" w:rsidRPr="00982192">
        <w:rPr>
          <w:rFonts w:eastAsia="Times New Roman" w:cs="Arial"/>
          <w:noProof/>
          <w:szCs w:val="17"/>
          <w:lang w:val="fr-FR"/>
        </w:rPr>
        <w:t>(</w:t>
      </w:r>
      <w:r w:rsidR="00756EA5">
        <w:rPr>
          <w:rFonts w:eastAsia="Times New Roman" w:cs="Arial"/>
          <w:noProof/>
          <w:szCs w:val="17"/>
          <w:lang w:val="fr-FR"/>
        </w:rPr>
        <w:t>p. </w:t>
      </w:r>
      <w:r w:rsidR="00E87FC9">
        <w:rPr>
          <w:rFonts w:eastAsia="Times New Roman" w:cs="Arial"/>
          <w:noProof/>
          <w:szCs w:val="17"/>
          <w:lang w:val="fr-FR"/>
        </w:rPr>
        <w:t>ex.</w:t>
      </w:r>
      <w:r w:rsidR="00572B1D">
        <w:rPr>
          <w:rFonts w:eastAsia="Times New Roman" w:cs="Arial"/>
          <w:noProof/>
          <w:szCs w:val="17"/>
          <w:lang w:val="fr-FR"/>
        </w:rPr>
        <w:t xml:space="preserve"> </w:t>
      </w:r>
      <w:r w:rsidR="00572B1D" w:rsidRPr="00982192">
        <w:rPr>
          <w:rFonts w:ascii="Courier New" w:eastAsia="Times New Roman" w:hAnsi="Courier New" w:cs="Courier New"/>
          <w:noProof/>
          <w:szCs w:val="17"/>
          <w:lang w:val="fr-FR"/>
        </w:rPr>
        <w:t>Accept: application/vnd.v1+js</w:t>
      </w:r>
      <w:r w:rsidR="00334310" w:rsidRPr="00982192">
        <w:rPr>
          <w:rFonts w:ascii="Courier New" w:eastAsia="Times New Roman" w:hAnsi="Courier New" w:cs="Courier New"/>
          <w:noProof/>
          <w:szCs w:val="17"/>
          <w:lang w:val="fr-FR"/>
        </w:rPr>
        <w:t>on</w:t>
      </w:r>
      <w:r w:rsidR="00334310" w:rsidRPr="00982192">
        <w:rPr>
          <w:rFonts w:eastAsia="Times New Roman" w:cs="Arial"/>
          <w:noProof/>
          <w:szCs w:val="17"/>
          <w:lang w:val="fr-FR"/>
        </w:rPr>
        <w:t>)</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Le</w:t>
      </w:r>
      <w:r w:rsidR="00572B1D">
        <w:rPr>
          <w:rFonts w:eastAsia="Times New Roman" w:cs="Arial"/>
          <w:noProof/>
          <w:szCs w:val="17"/>
          <w:lang w:val="fr-FR"/>
        </w:rPr>
        <w:t xml:space="preserve"> versionnage de la chaîne d</w:t>
      </w:r>
      <w:r w:rsidR="00BB0A23">
        <w:rPr>
          <w:rFonts w:eastAsia="Times New Roman" w:cs="Arial"/>
          <w:noProof/>
          <w:szCs w:val="17"/>
          <w:lang w:val="fr-FR"/>
        </w:rPr>
        <w:t>’</w:t>
      </w:r>
      <w:r w:rsidR="00572B1D">
        <w:rPr>
          <w:rFonts w:eastAsia="Times New Roman" w:cs="Arial"/>
          <w:noProof/>
          <w:szCs w:val="17"/>
          <w:lang w:val="fr-FR"/>
        </w:rPr>
        <w:t xml:space="preserve">interrogation </w:t>
      </w:r>
      <w:r w:rsidR="00EB7F71">
        <w:rPr>
          <w:rFonts w:eastAsia="Times New Roman" w:cs="Arial"/>
          <w:noProof/>
          <w:szCs w:val="17"/>
          <w:lang w:val="fr-FR"/>
        </w:rPr>
        <w:t>NE DEVRAIT PAS être utilisé</w:t>
      </w:r>
      <w:r w:rsidR="005E48A2" w:rsidRPr="00982192">
        <w:rPr>
          <w:rFonts w:eastAsia="Times New Roman" w:cs="Arial"/>
          <w:noProof/>
          <w:szCs w:val="17"/>
          <w:lang w:val="fr-FR"/>
        </w:rPr>
        <w:t>.</w:t>
      </w:r>
    </w:p>
    <w:p w14:paraId="13ACC956" w14:textId="4D77DD1C"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CB1B0C">
        <w:rPr>
          <w:rFonts w:eastAsia="Times New Roman" w:cs="Arial"/>
          <w:noProof/>
          <w:szCs w:val="17"/>
          <w:lang w:val="fr-FR"/>
        </w:rPr>
        <w:t>En vertu des principes de la conception orientée services, les prestataires et les consommateurs de services devraient également évoluer indépendamme</w:t>
      </w:r>
      <w:r w:rsidR="00334310">
        <w:rPr>
          <w:rFonts w:eastAsia="Times New Roman" w:cs="Arial"/>
          <w:noProof/>
          <w:szCs w:val="17"/>
          <w:lang w:val="fr-FR"/>
        </w:rPr>
        <w:t>nt.  Le</w:t>
      </w:r>
      <w:r w:rsidR="00CB1B0C">
        <w:rPr>
          <w:rFonts w:eastAsia="Times New Roman" w:cs="Arial"/>
          <w:noProof/>
          <w:szCs w:val="17"/>
          <w:lang w:val="fr-FR"/>
        </w:rPr>
        <w:t xml:space="preserve"> consommateur de </w:t>
      </w:r>
      <w:r w:rsidR="005E48A2" w:rsidRPr="00982192">
        <w:rPr>
          <w:rFonts w:eastAsia="Times New Roman" w:cs="Arial"/>
          <w:noProof/>
          <w:szCs w:val="17"/>
          <w:lang w:val="fr-FR"/>
        </w:rPr>
        <w:t>service</w:t>
      </w:r>
      <w:r w:rsidR="00CB1B0C">
        <w:rPr>
          <w:rFonts w:eastAsia="Times New Roman" w:cs="Arial"/>
          <w:noProof/>
          <w:szCs w:val="17"/>
          <w:lang w:val="fr-FR"/>
        </w:rPr>
        <w:t>s</w:t>
      </w:r>
      <w:r w:rsidR="005E48A2" w:rsidRPr="00982192">
        <w:rPr>
          <w:rFonts w:eastAsia="Times New Roman" w:cs="Arial"/>
          <w:noProof/>
          <w:szCs w:val="17"/>
          <w:lang w:val="fr-FR"/>
        </w:rPr>
        <w:t xml:space="preserve"> </w:t>
      </w:r>
      <w:r w:rsidR="00CB1B0C">
        <w:rPr>
          <w:rFonts w:eastAsia="Times New Roman" w:cs="Arial"/>
          <w:noProof/>
          <w:szCs w:val="17"/>
          <w:lang w:val="fr-FR"/>
        </w:rPr>
        <w:t>ne devrait pas être affecté par les modifications mineures (rétrocompatibles) apportées par le prestatai</w:t>
      </w:r>
      <w:r w:rsidR="00334310">
        <w:rPr>
          <w:rFonts w:eastAsia="Times New Roman" w:cs="Arial"/>
          <w:noProof/>
          <w:szCs w:val="17"/>
          <w:lang w:val="fr-FR"/>
        </w:rPr>
        <w:t>re.  En</w:t>
      </w:r>
      <w:r w:rsidR="00CB1B0C">
        <w:rPr>
          <w:rFonts w:eastAsia="Times New Roman" w:cs="Arial"/>
          <w:noProof/>
          <w:szCs w:val="17"/>
          <w:lang w:val="fr-FR"/>
        </w:rPr>
        <w:t xml:space="preserve"> conséquence, le versionnage de services ne devrait utiliser que les versions majeur</w:t>
      </w:r>
      <w:r w:rsidR="00334310">
        <w:rPr>
          <w:rFonts w:eastAsia="Times New Roman" w:cs="Arial"/>
          <w:noProof/>
          <w:szCs w:val="17"/>
          <w:lang w:val="fr-FR"/>
        </w:rPr>
        <w:t>es.  Po</w:t>
      </w:r>
      <w:r w:rsidR="00CB1B0C">
        <w:rPr>
          <w:rFonts w:eastAsia="Times New Roman" w:cs="Arial"/>
          <w:noProof/>
          <w:szCs w:val="17"/>
          <w:lang w:val="fr-FR"/>
        </w:rPr>
        <w:t>ur</w:t>
      </w:r>
      <w:r w:rsidR="00992C0C">
        <w:rPr>
          <w:rFonts w:eastAsia="Times New Roman" w:cs="Arial"/>
          <w:noProof/>
          <w:szCs w:val="17"/>
          <w:lang w:val="fr-FR"/>
        </w:rPr>
        <w:t xml:space="preserve"> les API</w:t>
      </w:r>
      <w:r w:rsidR="00CB1B0C">
        <w:rPr>
          <w:rFonts w:eastAsia="Times New Roman" w:cs="Arial"/>
          <w:noProof/>
          <w:szCs w:val="17"/>
          <w:lang w:val="fr-FR"/>
        </w:rPr>
        <w:t xml:space="preserve"> non publiées à usage interne</w:t>
      </w:r>
      <w:r w:rsidR="005E48A2" w:rsidRPr="00982192">
        <w:rPr>
          <w:rFonts w:eastAsia="Times New Roman" w:cs="Arial"/>
          <w:noProof/>
          <w:szCs w:val="17"/>
          <w:lang w:val="fr-FR"/>
        </w:rPr>
        <w:t xml:space="preserve"> (</w:t>
      </w:r>
      <w:r w:rsidR="00CB1B0C">
        <w:rPr>
          <w:rFonts w:eastAsia="Times New Roman" w:cs="Arial"/>
          <w:noProof/>
          <w:szCs w:val="17"/>
          <w:lang w:val="fr-FR"/>
        </w:rPr>
        <w:t>par exemple, aux fins de développement et d</w:t>
      </w:r>
      <w:r w:rsidR="00BB0A23">
        <w:rPr>
          <w:rFonts w:eastAsia="Times New Roman" w:cs="Arial"/>
          <w:noProof/>
          <w:szCs w:val="17"/>
          <w:lang w:val="fr-FR"/>
        </w:rPr>
        <w:t>’</w:t>
      </w:r>
      <w:r w:rsidR="00CB1B0C">
        <w:rPr>
          <w:rFonts w:eastAsia="Times New Roman" w:cs="Arial"/>
          <w:noProof/>
          <w:szCs w:val="17"/>
          <w:lang w:val="fr-FR"/>
        </w:rPr>
        <w:t>essai</w:t>
      </w:r>
      <w:r w:rsidR="005E48A2" w:rsidRPr="00982192">
        <w:rPr>
          <w:rFonts w:eastAsia="Times New Roman" w:cs="Arial"/>
          <w:noProof/>
          <w:szCs w:val="17"/>
          <w:lang w:val="fr-FR"/>
        </w:rPr>
        <w:t>)</w:t>
      </w:r>
      <w:r w:rsidR="00CB1B0C">
        <w:rPr>
          <w:rFonts w:eastAsia="Times New Roman" w:cs="Arial"/>
          <w:noProof/>
          <w:szCs w:val="17"/>
          <w:lang w:val="fr-FR"/>
        </w:rPr>
        <w:t>, les versions mineures, telles que le versionnage sémantique, peuvent également être utilisées</w:t>
      </w:r>
      <w:r w:rsidR="005E48A2" w:rsidRPr="00982192">
        <w:rPr>
          <w:rFonts w:eastAsia="Times New Roman" w:cs="Arial"/>
          <w:noProof/>
          <w:szCs w:val="17"/>
          <w:lang w:val="fr-FR"/>
        </w:rPr>
        <w:t>.</w:t>
      </w:r>
    </w:p>
    <w:p w14:paraId="3BE342E7" w14:textId="1DE8ECBE" w:rsidR="00992C0C"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6</w:t>
      </w:r>
      <w:r w:rsidR="00147E62" w:rsidRPr="00982192">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CB1B0C">
        <w:rPr>
          <w:rFonts w:eastAsia="Times New Roman" w:cs="Arial"/>
          <w:noProof/>
          <w:szCs w:val="17"/>
          <w:lang w:val="fr-FR"/>
        </w:rPr>
        <w:t>Un système de versionnage et numérotation DEVRAIT</w:t>
      </w:r>
      <w:r w:rsidR="005E48A2" w:rsidRPr="00982192">
        <w:rPr>
          <w:rFonts w:eastAsia="Times New Roman" w:cs="Arial"/>
          <w:noProof/>
          <w:szCs w:val="17"/>
          <w:lang w:val="fr-FR"/>
        </w:rPr>
        <w:t xml:space="preserve"> </w:t>
      </w:r>
      <w:r w:rsidR="00CB1B0C">
        <w:rPr>
          <w:rFonts w:eastAsia="Times New Roman" w:cs="Arial"/>
          <w:noProof/>
          <w:szCs w:val="17"/>
          <w:lang w:val="fr-FR"/>
        </w:rPr>
        <w:t xml:space="preserve">être appliqué en ne prenant en considération que le numéro de la version majeure </w:t>
      </w:r>
      <w:r w:rsidR="005E48A2" w:rsidRPr="00982192">
        <w:rPr>
          <w:rFonts w:eastAsia="Times New Roman" w:cs="Arial"/>
          <w:noProof/>
          <w:szCs w:val="17"/>
          <w:lang w:val="fr-FR"/>
        </w:rPr>
        <w:t>(</w:t>
      </w:r>
      <w:r w:rsidR="00E87FC9">
        <w:rPr>
          <w:rFonts w:eastAsia="Times New Roman" w:cs="Arial"/>
          <w:noProof/>
          <w:szCs w:val="17"/>
          <w:lang w:val="fr-FR"/>
        </w:rPr>
        <w:t>p.</w:t>
      </w:r>
      <w:r w:rsidR="00756EA5">
        <w:rPr>
          <w:rFonts w:eastAsia="Times New Roman" w:cs="Arial"/>
          <w:noProof/>
          <w:szCs w:val="17"/>
          <w:lang w:val="fr-FR"/>
        </w:rPr>
        <w:t> </w:t>
      </w:r>
      <w:r w:rsidR="00E87FC9">
        <w:rPr>
          <w:rFonts w:eastAsia="Times New Roman" w:cs="Arial"/>
          <w:noProof/>
          <w:szCs w:val="17"/>
          <w:lang w:val="fr-FR"/>
        </w:rPr>
        <w:t>ex.</w:t>
      </w:r>
      <w:r w:rsidR="005E48A2" w:rsidRPr="00982192">
        <w:rPr>
          <w:rFonts w:eastAsia="Times New Roman" w:cs="Arial"/>
          <w:noProof/>
          <w:szCs w:val="17"/>
          <w:lang w:val="fr-FR"/>
        </w:rPr>
        <w:t> </w:t>
      </w:r>
      <w:r w:rsidR="005E48A2" w:rsidRPr="00982192">
        <w:rPr>
          <w:rFonts w:ascii="Courier New" w:eastAsia="Times New Roman" w:hAnsi="Courier New" w:cs="Courier New"/>
          <w:noProof/>
          <w:szCs w:val="17"/>
          <w:lang w:val="fr-FR"/>
        </w:rPr>
        <w:t>/v1</w:t>
      </w:r>
      <w:r w:rsidR="005E48A2" w:rsidRPr="00982192">
        <w:rPr>
          <w:rFonts w:eastAsia="Times New Roman" w:cs="Arial"/>
          <w:noProof/>
          <w:szCs w:val="17"/>
          <w:lang w:val="fr-FR"/>
        </w:rPr>
        <w:t>).</w:t>
      </w:r>
    </w:p>
    <w:p w14:paraId="762D4099" w14:textId="66F8C723" w:rsidR="00572B1D" w:rsidRPr="00982192" w:rsidRDefault="00572B1D" w:rsidP="00876BA8">
      <w:pPr>
        <w:pStyle w:val="NormalWeb"/>
        <w:keepNext/>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Pr>
          <w:rFonts w:cs="Arial"/>
          <w:noProof/>
          <w:szCs w:val="17"/>
          <w:lang w:val="fr-FR"/>
        </w:rPr>
        <w:t xml:space="preserve">Les identificateurs de points de terminaison de services comprennent des </w:t>
      </w:r>
      <w:r w:rsidRPr="00982192">
        <w:rPr>
          <w:rFonts w:cs="Arial"/>
          <w:noProof/>
          <w:szCs w:val="17"/>
          <w:lang w:val="fr-FR"/>
        </w:rPr>
        <w:t>information</w:t>
      </w:r>
      <w:r>
        <w:rPr>
          <w:rFonts w:cs="Arial"/>
          <w:noProof/>
          <w:szCs w:val="17"/>
          <w:lang w:val="fr-FR"/>
        </w:rPr>
        <w:t>s</w:t>
      </w:r>
      <w:r w:rsidRPr="00982192">
        <w:rPr>
          <w:rFonts w:cs="Arial"/>
          <w:noProof/>
          <w:szCs w:val="17"/>
          <w:lang w:val="fr-FR"/>
        </w:rPr>
        <w:t xml:space="preserve"> </w:t>
      </w:r>
      <w:r>
        <w:rPr>
          <w:rFonts w:cs="Arial"/>
          <w:noProof/>
          <w:szCs w:val="17"/>
          <w:lang w:val="fr-FR"/>
        </w:rPr>
        <w:t>qui peuvent évoluer dans le tem</w:t>
      </w:r>
      <w:r w:rsidR="00334310">
        <w:rPr>
          <w:rFonts w:cs="Arial"/>
          <w:noProof/>
          <w:szCs w:val="17"/>
          <w:lang w:val="fr-FR"/>
        </w:rPr>
        <w:t xml:space="preserve">ps.  </w:t>
      </w:r>
      <w:r w:rsidR="00334310" w:rsidRPr="00982192">
        <w:rPr>
          <w:rFonts w:cs="Arial"/>
          <w:noProof/>
          <w:szCs w:val="17"/>
          <w:lang w:val="fr-FR"/>
        </w:rPr>
        <w:t>I</w:t>
      </w:r>
      <w:r w:rsidR="00334310">
        <w:rPr>
          <w:rFonts w:cs="Arial"/>
          <w:noProof/>
          <w:szCs w:val="17"/>
          <w:lang w:val="fr-FR"/>
        </w:rPr>
        <w:t>l</w:t>
      </w:r>
      <w:r>
        <w:rPr>
          <w:rFonts w:cs="Arial"/>
          <w:noProof/>
          <w:szCs w:val="17"/>
          <w:lang w:val="fr-FR"/>
        </w:rPr>
        <w:t xml:space="preserve"> peut ne pas être </w:t>
      </w:r>
      <w:r w:rsidRPr="00982192">
        <w:rPr>
          <w:rFonts w:cs="Arial"/>
          <w:noProof/>
          <w:szCs w:val="17"/>
          <w:lang w:val="fr-FR"/>
        </w:rPr>
        <w:t xml:space="preserve">possible </w:t>
      </w:r>
      <w:r>
        <w:rPr>
          <w:rFonts w:cs="Arial"/>
          <w:noProof/>
          <w:szCs w:val="17"/>
          <w:lang w:val="fr-FR"/>
        </w:rPr>
        <w:t>de</w:t>
      </w:r>
      <w:r w:rsidRPr="00982192">
        <w:rPr>
          <w:rFonts w:cs="Arial"/>
          <w:noProof/>
          <w:szCs w:val="17"/>
          <w:lang w:val="fr-FR"/>
        </w:rPr>
        <w:t xml:space="preserve"> re</w:t>
      </w:r>
      <w:r>
        <w:rPr>
          <w:rFonts w:cs="Arial"/>
          <w:noProof/>
          <w:szCs w:val="17"/>
          <w:lang w:val="fr-FR"/>
        </w:rPr>
        <w:t>m</w:t>
      </w:r>
      <w:r w:rsidRPr="00982192">
        <w:rPr>
          <w:rFonts w:cs="Arial"/>
          <w:noProof/>
          <w:szCs w:val="17"/>
          <w:lang w:val="fr-FR"/>
        </w:rPr>
        <w:t>place</w:t>
      </w:r>
      <w:r>
        <w:rPr>
          <w:rFonts w:cs="Arial"/>
          <w:noProof/>
          <w:szCs w:val="17"/>
          <w:lang w:val="fr-FR"/>
        </w:rPr>
        <w:t xml:space="preserve">r toutes les </w:t>
      </w:r>
      <w:r w:rsidRPr="00982192">
        <w:rPr>
          <w:rFonts w:cs="Arial"/>
          <w:noProof/>
          <w:szCs w:val="17"/>
          <w:lang w:val="fr-FR"/>
        </w:rPr>
        <w:t>r</w:t>
      </w:r>
      <w:r>
        <w:rPr>
          <w:rFonts w:cs="Arial"/>
          <w:noProof/>
          <w:szCs w:val="17"/>
          <w:lang w:val="fr-FR"/>
        </w:rPr>
        <w:t>é</w:t>
      </w:r>
      <w:r w:rsidRPr="00982192">
        <w:rPr>
          <w:rFonts w:cs="Arial"/>
          <w:noProof/>
          <w:szCs w:val="17"/>
          <w:lang w:val="fr-FR"/>
        </w:rPr>
        <w:t>f</w:t>
      </w:r>
      <w:r>
        <w:rPr>
          <w:rFonts w:cs="Arial"/>
          <w:noProof/>
          <w:szCs w:val="17"/>
          <w:lang w:val="fr-FR"/>
        </w:rPr>
        <w:t>é</w:t>
      </w:r>
      <w:r w:rsidRPr="00982192">
        <w:rPr>
          <w:rFonts w:cs="Arial"/>
          <w:noProof/>
          <w:szCs w:val="17"/>
          <w:lang w:val="fr-FR"/>
        </w:rPr>
        <w:t xml:space="preserve">rences </w:t>
      </w:r>
      <w:r>
        <w:rPr>
          <w:rFonts w:cs="Arial"/>
          <w:noProof/>
          <w:szCs w:val="17"/>
          <w:lang w:val="fr-FR"/>
        </w:rPr>
        <w:t>à un point de terminaison obsolète</w:t>
      </w:r>
      <w:r w:rsidRPr="00982192">
        <w:rPr>
          <w:rFonts w:cs="Arial"/>
          <w:noProof/>
          <w:szCs w:val="17"/>
          <w:lang w:val="fr-FR"/>
        </w:rPr>
        <w:t xml:space="preserve">, </w:t>
      </w:r>
      <w:r>
        <w:rPr>
          <w:rFonts w:cs="Arial"/>
          <w:noProof/>
          <w:szCs w:val="17"/>
          <w:lang w:val="fr-FR"/>
        </w:rPr>
        <w:t>ce qui peut amener le consommateur du service à ne plus pouvoir interagir avec le point de terminaison de ce servi</w:t>
      </w:r>
      <w:r w:rsidR="00334310">
        <w:rPr>
          <w:rFonts w:cs="Arial"/>
          <w:noProof/>
          <w:szCs w:val="17"/>
          <w:lang w:val="fr-FR"/>
        </w:rPr>
        <w:t>ce.  Le</w:t>
      </w:r>
      <w:r>
        <w:rPr>
          <w:rFonts w:cs="Arial"/>
          <w:noProof/>
          <w:szCs w:val="17"/>
          <w:lang w:val="fr-FR"/>
        </w:rPr>
        <w:t xml:space="preserve"> prestataire peut donc renvoyer une réponse de redirecti</w:t>
      </w:r>
      <w:r w:rsidR="00334310">
        <w:rPr>
          <w:rFonts w:cs="Arial"/>
          <w:noProof/>
          <w:szCs w:val="17"/>
          <w:lang w:val="fr-FR"/>
        </w:rPr>
        <w:t>on.  La</w:t>
      </w:r>
      <w:r>
        <w:rPr>
          <w:rFonts w:cs="Arial"/>
          <w:noProof/>
          <w:szCs w:val="17"/>
          <w:lang w:val="fr-FR"/>
        </w:rPr>
        <w:t xml:space="preserve"> redirection peut être </w:t>
      </w:r>
      <w:r w:rsidRPr="00982192">
        <w:rPr>
          <w:rFonts w:cs="Arial"/>
          <w:noProof/>
          <w:szCs w:val="17"/>
          <w:lang w:val="fr-FR"/>
        </w:rPr>
        <w:t>tempora</w:t>
      </w:r>
      <w:r>
        <w:rPr>
          <w:rFonts w:cs="Arial"/>
          <w:noProof/>
          <w:szCs w:val="17"/>
          <w:lang w:val="fr-FR"/>
        </w:rPr>
        <w:t xml:space="preserve">ire ou </w:t>
      </w:r>
      <w:r w:rsidRPr="00982192">
        <w:rPr>
          <w:rFonts w:cs="Arial"/>
          <w:noProof/>
          <w:szCs w:val="17"/>
          <w:lang w:val="fr-FR"/>
        </w:rPr>
        <w:t>permanen</w:t>
      </w:r>
      <w:r w:rsidR="00334310" w:rsidRPr="00982192">
        <w:rPr>
          <w:rFonts w:cs="Arial"/>
          <w:noProof/>
          <w:szCs w:val="17"/>
          <w:lang w:val="fr-FR"/>
        </w:rPr>
        <w:t>t</w:t>
      </w:r>
      <w:r w:rsidR="00334310">
        <w:rPr>
          <w:rFonts w:cs="Arial"/>
          <w:noProof/>
          <w:szCs w:val="17"/>
          <w:lang w:val="fr-FR"/>
        </w:rPr>
        <w:t>e.  Le</w:t>
      </w:r>
      <w:r>
        <w:rPr>
          <w:rFonts w:cs="Arial"/>
          <w:noProof/>
          <w:szCs w:val="17"/>
          <w:lang w:val="fr-FR"/>
        </w:rPr>
        <w:t>s codes d</w:t>
      </w:r>
      <w:r w:rsidR="00BB0A23">
        <w:rPr>
          <w:rFonts w:cs="Arial"/>
          <w:noProof/>
          <w:szCs w:val="17"/>
          <w:lang w:val="fr-FR"/>
        </w:rPr>
        <w:t>’</w:t>
      </w:r>
      <w:r>
        <w:rPr>
          <w:rFonts w:cs="Arial"/>
          <w:noProof/>
          <w:szCs w:val="17"/>
          <w:lang w:val="fr-FR"/>
        </w:rPr>
        <w:t xml:space="preserve">état </w:t>
      </w:r>
      <w:r w:rsidRPr="00982192">
        <w:rPr>
          <w:rFonts w:cs="Arial"/>
          <w:noProof/>
          <w:szCs w:val="17"/>
          <w:lang w:val="fr-FR"/>
        </w:rPr>
        <w:t xml:space="preserve">HTTP </w:t>
      </w:r>
      <w:r>
        <w:rPr>
          <w:rFonts w:cs="Arial"/>
          <w:noProof/>
          <w:szCs w:val="17"/>
          <w:lang w:val="fr-FR"/>
        </w:rPr>
        <w:t>ci</w:t>
      </w:r>
      <w:r w:rsidR="00BB0A23">
        <w:rPr>
          <w:rFonts w:cs="Arial"/>
          <w:noProof/>
          <w:szCs w:val="17"/>
          <w:lang w:val="fr-FR"/>
        </w:rPr>
        <w:t>-</w:t>
      </w:r>
      <w:r>
        <w:rPr>
          <w:rFonts w:cs="Arial"/>
          <w:noProof/>
          <w:szCs w:val="17"/>
          <w:lang w:val="fr-FR"/>
        </w:rPr>
        <w:t>après sont disponibles</w:t>
      </w:r>
      <w:r w:rsidR="00BB0A23">
        <w:rPr>
          <w:rFonts w:cs="Arial"/>
          <w:noProof/>
          <w:szCs w:val="17"/>
          <w:lang w:val="fr-FR"/>
        </w:rPr>
        <w:t> :</w:t>
      </w:r>
    </w:p>
    <w:tbl>
      <w:tblPr>
        <w:tblStyle w:val="TableGrid"/>
        <w:tblW w:w="0" w:type="auto"/>
        <w:tblLook w:val="04A0" w:firstRow="1" w:lastRow="0" w:firstColumn="1" w:lastColumn="0" w:noHBand="0" w:noVBand="1"/>
      </w:tblPr>
      <w:tblGrid>
        <w:gridCol w:w="3086"/>
        <w:gridCol w:w="3087"/>
        <w:gridCol w:w="3087"/>
      </w:tblGrid>
      <w:tr w:rsidR="00895139" w:rsidRPr="00982192" w14:paraId="21E5DAD9" w14:textId="77777777" w:rsidTr="00895139">
        <w:tc>
          <w:tcPr>
            <w:tcW w:w="3086" w:type="dxa"/>
          </w:tcPr>
          <w:p w14:paraId="79040B35" w14:textId="77777777" w:rsidR="00895139" w:rsidRPr="0031218F" w:rsidRDefault="00895139" w:rsidP="00876BA8">
            <w:pPr>
              <w:pStyle w:val="NormalWeb"/>
              <w:keepNext/>
              <w:spacing w:before="170" w:beforeAutospacing="0" w:after="170" w:afterAutospacing="0"/>
              <w:rPr>
                <w:rFonts w:ascii="Arial" w:hAnsi="Arial" w:cs="Arial"/>
                <w:noProof/>
                <w:szCs w:val="17"/>
                <w:lang w:val="fr-FR"/>
              </w:rPr>
            </w:pPr>
          </w:p>
        </w:tc>
        <w:tc>
          <w:tcPr>
            <w:tcW w:w="3087" w:type="dxa"/>
          </w:tcPr>
          <w:p w14:paraId="2B2ED9AE" w14:textId="77777777" w:rsidR="00895139" w:rsidRPr="0031218F" w:rsidRDefault="00895139" w:rsidP="00876BA8">
            <w:pPr>
              <w:pStyle w:val="NormalWeb"/>
              <w:keepNext/>
              <w:spacing w:before="170" w:beforeAutospacing="0" w:after="170" w:afterAutospacing="0"/>
              <w:jc w:val="center"/>
              <w:rPr>
                <w:rFonts w:ascii="Arial" w:hAnsi="Arial" w:cs="Arial"/>
                <w:b/>
                <w:noProof/>
                <w:szCs w:val="17"/>
                <w:lang w:val="fr-FR"/>
              </w:rPr>
            </w:pPr>
            <w:r w:rsidRPr="0031218F">
              <w:rPr>
                <w:rFonts w:ascii="Arial" w:hAnsi="Arial" w:cs="Arial"/>
                <w:b/>
                <w:noProof/>
                <w:szCs w:val="17"/>
                <w:lang w:val="fr-FR"/>
              </w:rPr>
              <w:t>Permanent</w:t>
            </w:r>
          </w:p>
        </w:tc>
        <w:tc>
          <w:tcPr>
            <w:tcW w:w="3087" w:type="dxa"/>
          </w:tcPr>
          <w:p w14:paraId="3F61B191" w14:textId="37DE2167" w:rsidR="00895139" w:rsidRPr="0031218F" w:rsidRDefault="00895139" w:rsidP="00876BA8">
            <w:pPr>
              <w:pStyle w:val="NormalWeb"/>
              <w:keepNext/>
              <w:spacing w:before="170" w:beforeAutospacing="0" w:after="170" w:afterAutospacing="0"/>
              <w:jc w:val="center"/>
              <w:rPr>
                <w:rFonts w:ascii="Arial" w:hAnsi="Arial" w:cs="Arial"/>
                <w:b/>
                <w:noProof/>
                <w:szCs w:val="17"/>
                <w:lang w:val="fr-FR"/>
              </w:rPr>
            </w:pPr>
            <w:r w:rsidRPr="0031218F">
              <w:rPr>
                <w:rFonts w:ascii="Arial" w:hAnsi="Arial" w:cs="Arial"/>
                <w:b/>
                <w:noProof/>
                <w:szCs w:val="17"/>
                <w:lang w:val="fr-FR"/>
              </w:rPr>
              <w:t>Tempora</w:t>
            </w:r>
            <w:r w:rsidR="00B25BC4" w:rsidRPr="0031218F">
              <w:rPr>
                <w:rFonts w:ascii="Arial" w:hAnsi="Arial" w:cs="Arial"/>
                <w:b/>
                <w:noProof/>
                <w:szCs w:val="17"/>
                <w:lang w:val="fr-FR"/>
              </w:rPr>
              <w:t>ire</w:t>
            </w:r>
          </w:p>
        </w:tc>
      </w:tr>
      <w:tr w:rsidR="00895139" w:rsidRPr="00982192" w14:paraId="4F52A79F" w14:textId="77777777" w:rsidTr="00895139">
        <w:tc>
          <w:tcPr>
            <w:tcW w:w="3086" w:type="dxa"/>
          </w:tcPr>
          <w:p w14:paraId="0A098223" w14:textId="4E560A71" w:rsidR="00895139" w:rsidRPr="0031218F" w:rsidRDefault="00B25BC4" w:rsidP="00CE01DA">
            <w:pPr>
              <w:pStyle w:val="NormalWeb"/>
              <w:spacing w:before="170" w:beforeAutospacing="0" w:after="170" w:afterAutospacing="0"/>
              <w:rPr>
                <w:rFonts w:ascii="Arial" w:hAnsi="Arial" w:cs="Arial"/>
                <w:noProof/>
                <w:szCs w:val="17"/>
                <w:lang w:val="fr-FR"/>
              </w:rPr>
            </w:pPr>
            <w:r w:rsidRPr="0031218F">
              <w:rPr>
                <w:rFonts w:ascii="Arial" w:hAnsi="Arial" w:cs="Arial"/>
                <w:noProof/>
                <w:szCs w:val="17"/>
                <w:lang w:val="fr-FR"/>
              </w:rPr>
              <w:t xml:space="preserve">Permet de remplacer la méthode de requête </w:t>
            </w:r>
            <w:r w:rsidR="00895139" w:rsidRPr="0031218F">
              <w:rPr>
                <w:rFonts w:ascii="Arial" w:hAnsi="Arial" w:cs="Arial"/>
                <w:noProof/>
                <w:szCs w:val="17"/>
                <w:lang w:val="fr-FR"/>
              </w:rPr>
              <w:t xml:space="preserve">POST </w:t>
            </w:r>
            <w:r w:rsidRPr="0031218F">
              <w:rPr>
                <w:rFonts w:ascii="Arial" w:hAnsi="Arial" w:cs="Arial"/>
                <w:noProof/>
                <w:szCs w:val="17"/>
                <w:lang w:val="fr-FR"/>
              </w:rPr>
              <w:t xml:space="preserve">par la méthode </w:t>
            </w:r>
            <w:r w:rsidR="00895139" w:rsidRPr="0031218F">
              <w:rPr>
                <w:rFonts w:ascii="Arial" w:hAnsi="Arial" w:cs="Arial"/>
                <w:noProof/>
                <w:szCs w:val="17"/>
                <w:lang w:val="fr-FR"/>
              </w:rPr>
              <w:t>GET</w:t>
            </w:r>
          </w:p>
        </w:tc>
        <w:tc>
          <w:tcPr>
            <w:tcW w:w="3087" w:type="dxa"/>
          </w:tcPr>
          <w:p w14:paraId="29D2413F" w14:textId="77777777" w:rsidR="00895139" w:rsidRPr="0031218F" w:rsidRDefault="00895139" w:rsidP="00CE01DA">
            <w:pPr>
              <w:pStyle w:val="NormalWeb"/>
              <w:spacing w:before="170" w:beforeAutospacing="0" w:after="170" w:afterAutospacing="0"/>
              <w:jc w:val="center"/>
              <w:rPr>
                <w:rFonts w:ascii="Arial" w:hAnsi="Arial" w:cs="Arial"/>
                <w:noProof/>
                <w:szCs w:val="17"/>
                <w:lang w:val="fr-FR"/>
              </w:rPr>
            </w:pPr>
            <w:r w:rsidRPr="0031218F">
              <w:rPr>
                <w:rFonts w:ascii="Arial" w:hAnsi="Arial" w:cs="Arial"/>
                <w:noProof/>
                <w:szCs w:val="17"/>
                <w:lang w:val="fr-FR"/>
              </w:rPr>
              <w:t>301</w:t>
            </w:r>
          </w:p>
        </w:tc>
        <w:tc>
          <w:tcPr>
            <w:tcW w:w="3087" w:type="dxa"/>
          </w:tcPr>
          <w:p w14:paraId="021DE123" w14:textId="77777777" w:rsidR="00895139" w:rsidRPr="0031218F" w:rsidRDefault="00895139" w:rsidP="00CE01DA">
            <w:pPr>
              <w:pStyle w:val="NormalWeb"/>
              <w:spacing w:before="170" w:beforeAutospacing="0" w:after="170" w:afterAutospacing="0"/>
              <w:jc w:val="center"/>
              <w:rPr>
                <w:rFonts w:ascii="Arial" w:hAnsi="Arial" w:cs="Arial"/>
                <w:noProof/>
                <w:szCs w:val="17"/>
                <w:lang w:val="fr-FR"/>
              </w:rPr>
            </w:pPr>
            <w:r w:rsidRPr="0031218F">
              <w:rPr>
                <w:rFonts w:ascii="Arial" w:hAnsi="Arial" w:cs="Arial"/>
                <w:noProof/>
                <w:szCs w:val="17"/>
                <w:lang w:val="fr-FR"/>
              </w:rPr>
              <w:t>302</w:t>
            </w:r>
          </w:p>
        </w:tc>
      </w:tr>
      <w:tr w:rsidR="00895139" w:rsidRPr="00982192" w14:paraId="5EEE10DD" w14:textId="77777777" w:rsidTr="00895139">
        <w:tc>
          <w:tcPr>
            <w:tcW w:w="3086" w:type="dxa"/>
          </w:tcPr>
          <w:p w14:paraId="30F5698A" w14:textId="4B23178B" w:rsidR="00895139" w:rsidRPr="0031218F" w:rsidRDefault="00B25BC4" w:rsidP="00CE01DA">
            <w:pPr>
              <w:pStyle w:val="NormalWeb"/>
              <w:spacing w:before="170" w:beforeAutospacing="0" w:after="170" w:afterAutospacing="0"/>
              <w:rPr>
                <w:rFonts w:ascii="Arial" w:hAnsi="Arial" w:cs="Arial"/>
                <w:noProof/>
                <w:szCs w:val="17"/>
                <w:lang w:val="fr-FR"/>
              </w:rPr>
            </w:pPr>
            <w:r w:rsidRPr="0031218F">
              <w:rPr>
                <w:rFonts w:ascii="Arial" w:hAnsi="Arial" w:cs="Arial"/>
                <w:noProof/>
                <w:szCs w:val="17"/>
                <w:lang w:val="fr-FR"/>
              </w:rPr>
              <w:t xml:space="preserve">Ne permet pas de remplacer la méthode de requête POST par la méthode GET </w:t>
            </w:r>
          </w:p>
        </w:tc>
        <w:tc>
          <w:tcPr>
            <w:tcW w:w="3087" w:type="dxa"/>
          </w:tcPr>
          <w:p w14:paraId="51DE9764" w14:textId="77777777" w:rsidR="00895139" w:rsidRPr="0031218F" w:rsidRDefault="00895139" w:rsidP="00CE01DA">
            <w:pPr>
              <w:pStyle w:val="NormalWeb"/>
              <w:spacing w:before="170" w:beforeAutospacing="0" w:after="170" w:afterAutospacing="0"/>
              <w:jc w:val="center"/>
              <w:rPr>
                <w:rFonts w:ascii="Arial" w:hAnsi="Arial" w:cs="Arial"/>
                <w:noProof/>
                <w:szCs w:val="17"/>
                <w:lang w:val="fr-FR"/>
              </w:rPr>
            </w:pPr>
            <w:r w:rsidRPr="0031218F">
              <w:rPr>
                <w:rFonts w:ascii="Arial" w:hAnsi="Arial" w:cs="Arial"/>
                <w:noProof/>
                <w:szCs w:val="17"/>
                <w:lang w:val="fr-FR"/>
              </w:rPr>
              <w:t>308</w:t>
            </w:r>
          </w:p>
        </w:tc>
        <w:tc>
          <w:tcPr>
            <w:tcW w:w="3087" w:type="dxa"/>
          </w:tcPr>
          <w:p w14:paraId="6362C35F" w14:textId="77777777" w:rsidR="00895139" w:rsidRPr="0031218F" w:rsidRDefault="00895139" w:rsidP="00CE01DA">
            <w:pPr>
              <w:pStyle w:val="NormalWeb"/>
              <w:spacing w:before="170" w:beforeAutospacing="0" w:after="170" w:afterAutospacing="0"/>
              <w:jc w:val="center"/>
              <w:rPr>
                <w:rFonts w:ascii="Arial" w:hAnsi="Arial" w:cs="Arial"/>
                <w:noProof/>
                <w:szCs w:val="17"/>
                <w:lang w:val="fr-FR"/>
              </w:rPr>
            </w:pPr>
            <w:r w:rsidRPr="0031218F">
              <w:rPr>
                <w:rFonts w:ascii="Arial" w:hAnsi="Arial" w:cs="Arial"/>
                <w:noProof/>
                <w:szCs w:val="17"/>
                <w:lang w:val="fr-FR"/>
              </w:rPr>
              <w:t>307</w:t>
            </w:r>
          </w:p>
        </w:tc>
      </w:tr>
    </w:tbl>
    <w:p w14:paraId="6E09EA10" w14:textId="4294CAE3" w:rsidR="00895139" w:rsidRPr="00982192" w:rsidRDefault="00B25BC4" w:rsidP="00CE01DA">
      <w:pPr>
        <w:pStyle w:val="NormalWeb"/>
        <w:spacing w:before="170" w:beforeAutospacing="0" w:after="170" w:afterAutospacing="0"/>
        <w:rPr>
          <w:rFonts w:cs="Arial"/>
          <w:noProof/>
          <w:szCs w:val="17"/>
          <w:lang w:val="fr-FR"/>
        </w:rPr>
      </w:pPr>
      <w:r>
        <w:rPr>
          <w:rFonts w:cs="Arial"/>
          <w:noProof/>
          <w:szCs w:val="17"/>
          <w:lang w:val="fr-FR"/>
        </w:rPr>
        <w:t xml:space="preserve">Étant donné que </w:t>
      </w:r>
      <w:r w:rsidR="00895139" w:rsidRPr="00982192">
        <w:rPr>
          <w:rFonts w:ascii="Courier New" w:hAnsi="Courier New" w:cs="Courier New"/>
          <w:noProof/>
          <w:szCs w:val="17"/>
          <w:lang w:val="fr-FR"/>
        </w:rPr>
        <w:t>301</w:t>
      </w:r>
      <w:r w:rsidR="00895139" w:rsidRPr="00982192">
        <w:rPr>
          <w:rFonts w:cs="Arial"/>
          <w:noProof/>
          <w:szCs w:val="17"/>
          <w:lang w:val="fr-FR"/>
        </w:rPr>
        <w:t xml:space="preserve"> </w:t>
      </w:r>
      <w:r>
        <w:rPr>
          <w:rFonts w:cs="Arial"/>
          <w:noProof/>
          <w:szCs w:val="17"/>
          <w:lang w:val="fr-FR"/>
        </w:rPr>
        <w:t>et</w:t>
      </w:r>
      <w:r w:rsidR="00895139" w:rsidRPr="00982192">
        <w:rPr>
          <w:rFonts w:cs="Arial"/>
          <w:noProof/>
          <w:szCs w:val="17"/>
          <w:lang w:val="fr-FR"/>
        </w:rPr>
        <w:t xml:space="preserve"> </w:t>
      </w:r>
      <w:r w:rsidR="00895139" w:rsidRPr="00982192">
        <w:rPr>
          <w:rFonts w:ascii="Courier New" w:hAnsi="Courier New" w:cs="Courier New"/>
          <w:noProof/>
          <w:szCs w:val="17"/>
          <w:lang w:val="fr-FR"/>
        </w:rPr>
        <w:t>302</w:t>
      </w:r>
      <w:r w:rsidR="00895139" w:rsidRPr="00982192">
        <w:rPr>
          <w:rFonts w:cs="Arial"/>
          <w:noProof/>
          <w:szCs w:val="17"/>
          <w:lang w:val="fr-FR"/>
        </w:rPr>
        <w:t xml:space="preserve"> </w:t>
      </w:r>
      <w:r>
        <w:rPr>
          <w:rFonts w:cs="Arial"/>
          <w:noProof/>
          <w:szCs w:val="17"/>
          <w:lang w:val="fr-FR"/>
        </w:rPr>
        <w:t xml:space="preserve">sont plus </w:t>
      </w:r>
      <w:r w:rsidR="00895139" w:rsidRPr="00982192">
        <w:rPr>
          <w:rFonts w:cs="Arial"/>
          <w:noProof/>
          <w:szCs w:val="17"/>
          <w:lang w:val="fr-FR"/>
        </w:rPr>
        <w:t>g</w:t>
      </w:r>
      <w:r>
        <w:rPr>
          <w:rFonts w:cs="Arial"/>
          <w:noProof/>
          <w:szCs w:val="17"/>
          <w:lang w:val="fr-FR"/>
        </w:rPr>
        <w:t>éné</w:t>
      </w:r>
      <w:r w:rsidR="00895139" w:rsidRPr="00982192">
        <w:rPr>
          <w:rFonts w:cs="Arial"/>
          <w:noProof/>
          <w:szCs w:val="17"/>
          <w:lang w:val="fr-FR"/>
        </w:rPr>
        <w:t>ri</w:t>
      </w:r>
      <w:r>
        <w:rPr>
          <w:rFonts w:cs="Arial"/>
          <w:noProof/>
          <w:szCs w:val="17"/>
          <w:lang w:val="fr-FR"/>
        </w:rPr>
        <w:t>ques, ils sont préférés pour accroître la flexibilité</w:t>
      </w:r>
      <w:r w:rsidR="00895139" w:rsidRPr="00982192">
        <w:rPr>
          <w:rFonts w:cs="Arial"/>
          <w:noProof/>
          <w:szCs w:val="17"/>
          <w:lang w:val="fr-FR"/>
        </w:rPr>
        <w:t xml:space="preserve"> </w:t>
      </w:r>
      <w:r>
        <w:rPr>
          <w:rFonts w:cs="Arial"/>
          <w:noProof/>
          <w:szCs w:val="17"/>
          <w:lang w:val="fr-FR"/>
        </w:rPr>
        <w:t>et surmonter toute complexité superflue</w:t>
      </w:r>
      <w:r w:rsidR="00895139" w:rsidRPr="00982192">
        <w:rPr>
          <w:rFonts w:cs="Arial"/>
          <w:noProof/>
          <w:szCs w:val="17"/>
          <w:lang w:val="fr-FR"/>
        </w:rPr>
        <w:t>.</w:t>
      </w:r>
    </w:p>
    <w:p w14:paraId="0D656AB7" w14:textId="1BD9E6C0" w:rsidR="005E48A2" w:rsidRPr="00982192" w:rsidRDefault="00A9726C" w:rsidP="00CE01DA">
      <w:pPr>
        <w:pStyle w:val="NormalWeb"/>
        <w:spacing w:before="170" w:beforeAutospacing="0" w:after="170" w:afterAutospacing="0"/>
        <w:ind w:left="709"/>
        <w:rPr>
          <w:rFonts w:cs="Arial"/>
          <w:noProof/>
          <w:szCs w:val="17"/>
          <w:lang w:val="fr-FR"/>
        </w:rPr>
      </w:pPr>
      <w:r w:rsidRPr="00982192">
        <w:rPr>
          <w:rFonts w:cs="Arial"/>
          <w:noProof/>
          <w:szCs w:val="17"/>
          <w:lang w:val="fr-FR"/>
        </w:rPr>
        <w:t>[RS</w:t>
      </w:r>
      <w:r w:rsidR="004014C2" w:rsidRPr="00982192">
        <w:rPr>
          <w:rFonts w:cs="Arial"/>
          <w:noProof/>
          <w:szCs w:val="17"/>
          <w:lang w:val="fr-FR"/>
        </w:rPr>
        <w:t>G</w:t>
      </w:r>
      <w:r w:rsidR="00BB0A23">
        <w:rPr>
          <w:rFonts w:cs="Arial"/>
          <w:noProof/>
          <w:szCs w:val="17"/>
          <w:lang w:val="fr-FR"/>
        </w:rPr>
        <w:t>-</w:t>
      </w:r>
      <w:r w:rsidRPr="00982192">
        <w:rPr>
          <w:rFonts w:cs="Arial"/>
          <w:noProof/>
          <w:szCs w:val="17"/>
          <w:lang w:val="fr-FR"/>
        </w:rPr>
        <w:t>6</w:t>
      </w:r>
      <w:r w:rsidR="00147E62" w:rsidRPr="00982192">
        <w:rPr>
          <w:rFonts w:cs="Arial"/>
          <w:noProof/>
          <w:szCs w:val="17"/>
          <w:lang w:val="fr-FR"/>
        </w:rPr>
        <w:t>6</w:t>
      </w:r>
      <w:r w:rsidR="000B46F0">
        <w:rPr>
          <w:rFonts w:cs="Arial"/>
          <w:noProof/>
          <w:szCs w:val="17"/>
          <w:lang w:val="fr-FR"/>
        </w:rPr>
        <w:t>]</w:t>
      </w:r>
      <w:r w:rsidR="000B46F0">
        <w:rPr>
          <w:rFonts w:cs="Arial"/>
          <w:noProof/>
          <w:szCs w:val="17"/>
          <w:lang w:val="fr-FR"/>
        </w:rPr>
        <w:tab/>
      </w:r>
      <w:r w:rsidR="00B25BC4">
        <w:rPr>
          <w:rFonts w:cs="Arial"/>
          <w:noProof/>
          <w:szCs w:val="17"/>
          <w:lang w:val="fr-FR"/>
        </w:rPr>
        <w:t xml:space="preserve">Les contrats de service </w:t>
      </w:r>
      <w:r w:rsidR="005E48A2" w:rsidRPr="00982192">
        <w:rPr>
          <w:rFonts w:cs="Arial"/>
          <w:noProof/>
          <w:szCs w:val="17"/>
          <w:lang w:val="fr-FR"/>
        </w:rPr>
        <w:t xml:space="preserve">API </w:t>
      </w:r>
      <w:r w:rsidR="00B25BC4">
        <w:rPr>
          <w:rFonts w:cs="Arial"/>
          <w:noProof/>
          <w:szCs w:val="17"/>
          <w:lang w:val="fr-FR"/>
        </w:rPr>
        <w:t xml:space="preserve">PEUVENT comprendre une fonctionnalité de </w:t>
      </w:r>
      <w:r w:rsidR="00884E09">
        <w:rPr>
          <w:rFonts w:cs="Arial"/>
          <w:noProof/>
          <w:szCs w:val="17"/>
          <w:lang w:val="fr-FR"/>
        </w:rPr>
        <w:t>redirection</w:t>
      </w:r>
      <w:r w:rsidR="00B25BC4">
        <w:rPr>
          <w:rFonts w:cs="Arial"/>
          <w:noProof/>
          <w:szCs w:val="17"/>
          <w:lang w:val="fr-FR"/>
        </w:rPr>
        <w:t xml:space="preserve"> des </w:t>
      </w:r>
      <w:r w:rsidR="00614241">
        <w:rPr>
          <w:rFonts w:cs="Arial"/>
          <w:noProof/>
          <w:szCs w:val="17"/>
          <w:lang w:val="fr-FR"/>
        </w:rPr>
        <w:t>points de terminais</w:t>
      </w:r>
      <w:r w:rsidR="00334310">
        <w:rPr>
          <w:rFonts w:cs="Arial"/>
          <w:noProof/>
          <w:szCs w:val="17"/>
          <w:lang w:val="fr-FR"/>
        </w:rPr>
        <w:t>on.  Lo</w:t>
      </w:r>
      <w:r w:rsidR="00B25BC4">
        <w:rPr>
          <w:rFonts w:cs="Arial"/>
          <w:noProof/>
          <w:szCs w:val="17"/>
          <w:lang w:val="fr-FR"/>
        </w:rPr>
        <w:t>rsqu</w:t>
      </w:r>
      <w:r w:rsidR="00BB0A23">
        <w:rPr>
          <w:rFonts w:cs="Arial"/>
          <w:noProof/>
          <w:szCs w:val="17"/>
          <w:lang w:val="fr-FR"/>
        </w:rPr>
        <w:t>’</w:t>
      </w:r>
      <w:r w:rsidR="00B25BC4">
        <w:rPr>
          <w:rFonts w:cs="Arial"/>
          <w:noProof/>
          <w:szCs w:val="17"/>
          <w:lang w:val="fr-FR"/>
        </w:rPr>
        <w:t>un consommateur de services essaie d</w:t>
      </w:r>
      <w:r w:rsidR="00BB0A23">
        <w:rPr>
          <w:rFonts w:cs="Arial"/>
          <w:noProof/>
          <w:szCs w:val="17"/>
          <w:lang w:val="fr-FR"/>
        </w:rPr>
        <w:t>’</w:t>
      </w:r>
      <w:r w:rsidR="00B25BC4">
        <w:rPr>
          <w:rFonts w:cs="Arial"/>
          <w:noProof/>
          <w:szCs w:val="17"/>
          <w:lang w:val="fr-FR"/>
        </w:rPr>
        <w:t>invoquer un service, une réponse de r</w:t>
      </w:r>
      <w:r w:rsidR="00884E09">
        <w:rPr>
          <w:rFonts w:cs="Arial"/>
          <w:noProof/>
          <w:szCs w:val="17"/>
          <w:lang w:val="fr-FR"/>
        </w:rPr>
        <w:t>edirection</w:t>
      </w:r>
      <w:r w:rsidR="00B25BC4">
        <w:rPr>
          <w:rFonts w:cs="Arial"/>
          <w:noProof/>
          <w:szCs w:val="17"/>
          <w:lang w:val="fr-FR"/>
        </w:rPr>
        <w:t xml:space="preserve"> peut lui être adressée pour lui dire de renvoyer la requête à un nouveau </w:t>
      </w:r>
      <w:r w:rsidR="00614241">
        <w:rPr>
          <w:rFonts w:cs="Arial"/>
          <w:noProof/>
          <w:szCs w:val="17"/>
          <w:lang w:val="fr-FR"/>
        </w:rPr>
        <w:t>point de terminais</w:t>
      </w:r>
      <w:r w:rsidR="00334310">
        <w:rPr>
          <w:rFonts w:cs="Arial"/>
          <w:noProof/>
          <w:szCs w:val="17"/>
          <w:lang w:val="fr-FR"/>
        </w:rPr>
        <w:t>on.  Le</w:t>
      </w:r>
      <w:r w:rsidR="00B25BC4">
        <w:rPr>
          <w:rFonts w:cs="Arial"/>
          <w:noProof/>
          <w:szCs w:val="17"/>
          <w:lang w:val="fr-FR"/>
        </w:rPr>
        <w:t>s r</w:t>
      </w:r>
      <w:r w:rsidR="00884E09">
        <w:rPr>
          <w:rFonts w:cs="Arial"/>
          <w:noProof/>
          <w:szCs w:val="17"/>
          <w:lang w:val="fr-FR"/>
        </w:rPr>
        <w:t>edirection</w:t>
      </w:r>
      <w:r w:rsidR="00B25BC4">
        <w:rPr>
          <w:rFonts w:cs="Arial"/>
          <w:noProof/>
          <w:szCs w:val="17"/>
          <w:lang w:val="fr-FR"/>
        </w:rPr>
        <w:t xml:space="preserve">s PEUVENT être </w:t>
      </w:r>
      <w:r w:rsidR="005E48A2" w:rsidRPr="00982192">
        <w:rPr>
          <w:rFonts w:cs="Arial"/>
          <w:noProof/>
          <w:szCs w:val="17"/>
          <w:lang w:val="fr-FR"/>
        </w:rPr>
        <w:t>tempora</w:t>
      </w:r>
      <w:r w:rsidR="00B25BC4">
        <w:rPr>
          <w:rFonts w:cs="Arial"/>
          <w:noProof/>
          <w:szCs w:val="17"/>
          <w:lang w:val="fr-FR"/>
        </w:rPr>
        <w:t xml:space="preserve">ires ou </w:t>
      </w:r>
      <w:r w:rsidR="005E48A2" w:rsidRPr="00982192">
        <w:rPr>
          <w:rFonts w:cs="Arial"/>
          <w:noProof/>
          <w:szCs w:val="17"/>
          <w:lang w:val="fr-FR"/>
        </w:rPr>
        <w:t>permanent</w:t>
      </w:r>
      <w:r w:rsidR="00884E09">
        <w:rPr>
          <w:rFonts w:cs="Arial"/>
          <w:noProof/>
          <w:szCs w:val="17"/>
          <w:lang w:val="fr-FR"/>
        </w:rPr>
        <w:t>e</w:t>
      </w:r>
      <w:r w:rsidR="00B25BC4">
        <w:rPr>
          <w:rFonts w:cs="Arial"/>
          <w:noProof/>
          <w:szCs w:val="17"/>
          <w:lang w:val="fr-FR"/>
        </w:rPr>
        <w:t>s</w:t>
      </w:r>
      <w:r w:rsidR="00BB0A23">
        <w:rPr>
          <w:rFonts w:cs="Arial"/>
          <w:noProof/>
          <w:szCs w:val="17"/>
          <w:lang w:val="fr-FR"/>
        </w:rPr>
        <w:t> :</w:t>
      </w:r>
    </w:p>
    <w:p w14:paraId="06BBAE8C" w14:textId="7E3F01CB" w:rsidR="005E48A2" w:rsidRPr="00982192" w:rsidRDefault="00B25BC4" w:rsidP="00CE01DA">
      <w:pPr>
        <w:numPr>
          <w:ilvl w:val="1"/>
          <w:numId w:val="4"/>
        </w:numPr>
        <w:tabs>
          <w:tab w:val="clear" w:pos="709"/>
          <w:tab w:val="num" w:pos="1701"/>
        </w:tabs>
        <w:spacing w:before="170" w:after="170"/>
        <w:ind w:left="1701" w:hanging="567"/>
        <w:rPr>
          <w:rFonts w:cs="Arial"/>
          <w:noProof/>
          <w:szCs w:val="17"/>
          <w:lang w:val="fr-FR"/>
        </w:rPr>
      </w:pPr>
      <w:r>
        <w:rPr>
          <w:rFonts w:cs="Arial"/>
          <w:noProof/>
          <w:szCs w:val="17"/>
          <w:lang w:val="fr-FR"/>
        </w:rPr>
        <w:t>R</w:t>
      </w:r>
      <w:r w:rsidR="00884E09">
        <w:rPr>
          <w:rFonts w:cs="Arial"/>
          <w:noProof/>
          <w:szCs w:val="17"/>
          <w:lang w:val="fr-FR"/>
        </w:rPr>
        <w:t xml:space="preserve">edirection </w:t>
      </w:r>
      <w:r>
        <w:rPr>
          <w:rFonts w:cs="Arial"/>
          <w:noProof/>
          <w:szCs w:val="17"/>
          <w:lang w:val="fr-FR"/>
        </w:rPr>
        <w:t>temporaire</w:t>
      </w:r>
      <w:r w:rsidR="00D523B6">
        <w:rPr>
          <w:rFonts w:cs="Arial"/>
          <w:noProof/>
          <w:szCs w:val="17"/>
          <w:lang w:val="fr-FR"/>
        </w:rPr>
        <w:t> :</w:t>
      </w:r>
      <w:r>
        <w:rPr>
          <w:rFonts w:cs="Arial"/>
          <w:noProof/>
          <w:szCs w:val="17"/>
          <w:lang w:val="fr-FR"/>
        </w:rPr>
        <w:t xml:space="preserve"> utilisant l</w:t>
      </w:r>
      <w:r w:rsidR="00BB0A23">
        <w:rPr>
          <w:rFonts w:cs="Arial"/>
          <w:noProof/>
          <w:szCs w:val="17"/>
          <w:lang w:val="fr-FR"/>
        </w:rPr>
        <w:t>’</w:t>
      </w:r>
      <w:r>
        <w:rPr>
          <w:rFonts w:cs="Arial"/>
          <w:noProof/>
          <w:szCs w:val="17"/>
          <w:lang w:val="fr-FR"/>
        </w:rPr>
        <w:t>en</w:t>
      </w:r>
      <w:r w:rsidR="00BB0A23">
        <w:rPr>
          <w:rFonts w:cs="Arial"/>
          <w:noProof/>
          <w:szCs w:val="17"/>
          <w:lang w:val="fr-FR"/>
        </w:rPr>
        <w:t>-</w:t>
      </w:r>
      <w:r>
        <w:rPr>
          <w:rFonts w:cs="Arial"/>
          <w:noProof/>
          <w:szCs w:val="17"/>
          <w:lang w:val="fr-FR"/>
        </w:rPr>
        <w:t xml:space="preserve">tête de réponse </w:t>
      </w:r>
      <w:r w:rsidR="005E48A2" w:rsidRPr="00982192">
        <w:rPr>
          <w:rFonts w:cs="Arial"/>
          <w:noProof/>
          <w:szCs w:val="17"/>
          <w:lang w:val="fr-FR"/>
        </w:rPr>
        <w:t xml:space="preserve">HTTP </w:t>
      </w:r>
      <w:r w:rsidR="005E48A2" w:rsidRPr="00982192">
        <w:rPr>
          <w:rFonts w:ascii="Courier New" w:hAnsi="Courier New" w:cs="Courier New"/>
          <w:noProof/>
          <w:szCs w:val="17"/>
          <w:lang w:val="fr-FR"/>
        </w:rPr>
        <w:t>Location</w:t>
      </w:r>
      <w:r>
        <w:rPr>
          <w:rFonts w:cs="Arial"/>
          <w:noProof/>
          <w:szCs w:val="17"/>
          <w:lang w:val="fr-FR"/>
        </w:rPr>
        <w:t xml:space="preserve"> et</w:t>
      </w:r>
      <w:r w:rsidR="005E48A2" w:rsidRPr="00982192">
        <w:rPr>
          <w:rFonts w:cs="Arial"/>
          <w:noProof/>
          <w:szCs w:val="17"/>
          <w:lang w:val="fr-FR"/>
        </w:rPr>
        <w:t xml:space="preserve"> </w:t>
      </w:r>
      <w:r>
        <w:rPr>
          <w:rFonts w:cs="Arial"/>
          <w:noProof/>
          <w:szCs w:val="17"/>
          <w:lang w:val="fr-FR"/>
        </w:rPr>
        <w:t>le code d</w:t>
      </w:r>
      <w:r w:rsidR="00BB0A23">
        <w:rPr>
          <w:rFonts w:cs="Arial"/>
          <w:noProof/>
          <w:szCs w:val="17"/>
          <w:lang w:val="fr-FR"/>
        </w:rPr>
        <w:t>’</w:t>
      </w:r>
      <w:r>
        <w:rPr>
          <w:rFonts w:cs="Arial"/>
          <w:noProof/>
          <w:szCs w:val="17"/>
          <w:lang w:val="fr-FR"/>
        </w:rPr>
        <w:t xml:space="preserve">état </w:t>
      </w:r>
      <w:r w:rsidR="005E48A2" w:rsidRPr="00982192">
        <w:rPr>
          <w:rFonts w:cs="Arial"/>
          <w:noProof/>
          <w:szCs w:val="17"/>
          <w:lang w:val="fr-FR"/>
        </w:rPr>
        <w:t xml:space="preserve">HTTP </w:t>
      </w:r>
      <w:r w:rsidR="00604418" w:rsidRPr="00982192">
        <w:rPr>
          <w:rFonts w:cs="Arial"/>
          <w:noProof/>
          <w:szCs w:val="17"/>
          <w:lang w:val="fr-FR"/>
        </w:rPr>
        <w:t>“</w:t>
      </w:r>
      <w:r w:rsidR="005601FB" w:rsidRPr="00982192">
        <w:rPr>
          <w:rFonts w:ascii="Courier New" w:hAnsi="Courier New" w:cs="Courier New"/>
          <w:noProof/>
          <w:szCs w:val="17"/>
          <w:lang w:val="fr-FR"/>
        </w:rPr>
        <w:t>302 Found</w:t>
      </w:r>
      <w:r w:rsidR="00604418" w:rsidRPr="00982192">
        <w:rPr>
          <w:rFonts w:ascii="Courier New" w:hAnsi="Courier New" w:cs="Courier New"/>
          <w:noProof/>
          <w:szCs w:val="17"/>
          <w:lang w:val="fr-FR"/>
        </w:rPr>
        <w:t>”</w:t>
      </w:r>
      <w:r w:rsidR="005E48A2" w:rsidRPr="00982192">
        <w:rPr>
          <w:rFonts w:cs="Arial"/>
          <w:noProof/>
          <w:szCs w:val="17"/>
          <w:lang w:val="fr-FR"/>
        </w:rPr>
        <w:t> </w:t>
      </w:r>
      <w:r>
        <w:rPr>
          <w:rFonts w:cs="Arial"/>
          <w:noProof/>
          <w:szCs w:val="17"/>
          <w:lang w:val="fr-FR"/>
        </w:rPr>
        <w:t>selon</w:t>
      </w:r>
      <w:r w:rsidR="00992C0C">
        <w:rPr>
          <w:rFonts w:cs="Arial"/>
          <w:noProof/>
          <w:szCs w:val="17"/>
          <w:lang w:val="fr-FR"/>
        </w:rPr>
        <w:t xml:space="preserve"> le </w:t>
      </w:r>
      <w:r w:rsidR="00992C0C" w:rsidRPr="00982192">
        <w:rPr>
          <w:rFonts w:cs="Arial"/>
          <w:noProof/>
          <w:szCs w:val="17"/>
          <w:lang w:val="fr-FR"/>
        </w:rPr>
        <w:t>RFC</w:t>
      </w:r>
      <w:r w:rsidR="005E48A2" w:rsidRPr="00982192">
        <w:rPr>
          <w:rFonts w:cs="Arial"/>
          <w:noProof/>
          <w:szCs w:val="17"/>
          <w:lang w:val="fr-FR"/>
        </w:rPr>
        <w:t xml:space="preserve"> </w:t>
      </w:r>
      <w:del w:id="204" w:author="Author">
        <w:r w:rsidR="005E48A2" w:rsidRPr="00982192" w:rsidDel="00E729E9">
          <w:rPr>
            <w:rFonts w:cs="Arial"/>
            <w:noProof/>
            <w:szCs w:val="17"/>
            <w:lang w:val="fr-FR"/>
          </w:rPr>
          <w:delText>7231</w:delText>
        </w:r>
        <w:r w:rsidDel="00E729E9">
          <w:rPr>
            <w:rFonts w:cs="Arial"/>
            <w:noProof/>
            <w:szCs w:val="17"/>
            <w:lang w:val="fr-FR"/>
          </w:rPr>
          <w:delText xml:space="preserve"> </w:delText>
        </w:r>
      </w:del>
      <w:ins w:id="205" w:author="Author">
        <w:r w:rsidR="00E729E9">
          <w:rPr>
            <w:rFonts w:cs="Arial"/>
            <w:noProof/>
            <w:szCs w:val="17"/>
            <w:lang w:val="fr-FR"/>
          </w:rPr>
          <w:t xml:space="preserve">9110 </w:t>
        </w:r>
      </w:ins>
      <w:r>
        <w:rPr>
          <w:rFonts w:cs="Arial"/>
          <w:noProof/>
          <w:szCs w:val="17"/>
          <w:lang w:val="fr-FR"/>
        </w:rPr>
        <w:t>de l</w:t>
      </w:r>
      <w:r w:rsidR="00BB0A23">
        <w:rPr>
          <w:rFonts w:cs="Arial"/>
          <w:noProof/>
          <w:szCs w:val="17"/>
          <w:lang w:val="fr-FR"/>
        </w:rPr>
        <w:t>’</w:t>
      </w:r>
      <w:r>
        <w:rPr>
          <w:rFonts w:cs="Arial"/>
          <w:noProof/>
          <w:szCs w:val="17"/>
          <w:lang w:val="fr-FR"/>
        </w:rPr>
        <w:t>IETF</w:t>
      </w:r>
      <w:r w:rsidR="005E48A2" w:rsidRPr="00982192">
        <w:rPr>
          <w:rFonts w:cs="Arial"/>
          <w:noProof/>
          <w:szCs w:val="17"/>
          <w:lang w:val="fr-FR"/>
        </w:rPr>
        <w:t xml:space="preserve">; </w:t>
      </w:r>
      <w:r w:rsidR="002D56D3">
        <w:rPr>
          <w:rFonts w:cs="Arial"/>
          <w:noProof/>
          <w:szCs w:val="17"/>
          <w:lang w:val="fr-FR"/>
        </w:rPr>
        <w:t xml:space="preserve"> </w:t>
      </w:r>
      <w:r w:rsidR="005E48A2" w:rsidRPr="00982192">
        <w:rPr>
          <w:rFonts w:cs="Arial"/>
          <w:noProof/>
          <w:szCs w:val="17"/>
          <w:lang w:val="fr-FR"/>
        </w:rPr>
        <w:t>o</w:t>
      </w:r>
      <w:r>
        <w:rPr>
          <w:rFonts w:cs="Arial"/>
          <w:noProof/>
          <w:szCs w:val="17"/>
          <w:lang w:val="fr-FR"/>
        </w:rPr>
        <w:t>u</w:t>
      </w:r>
    </w:p>
    <w:p w14:paraId="6923EFF2" w14:textId="7A01B327" w:rsidR="005E48A2" w:rsidRPr="00982192" w:rsidRDefault="00B25BC4" w:rsidP="00CE01DA">
      <w:pPr>
        <w:numPr>
          <w:ilvl w:val="1"/>
          <w:numId w:val="4"/>
        </w:numPr>
        <w:tabs>
          <w:tab w:val="clear" w:pos="709"/>
          <w:tab w:val="num" w:pos="1701"/>
        </w:tabs>
        <w:spacing w:before="170" w:after="170"/>
        <w:ind w:left="1701" w:hanging="567"/>
        <w:rPr>
          <w:rFonts w:cs="Arial"/>
          <w:noProof/>
          <w:szCs w:val="17"/>
          <w:lang w:val="fr-FR"/>
        </w:rPr>
      </w:pPr>
      <w:r>
        <w:rPr>
          <w:rFonts w:cs="Arial"/>
          <w:noProof/>
          <w:szCs w:val="17"/>
          <w:lang w:val="fr-FR"/>
        </w:rPr>
        <w:t>R</w:t>
      </w:r>
      <w:r w:rsidR="00884E09">
        <w:rPr>
          <w:rFonts w:cs="Arial"/>
          <w:noProof/>
          <w:szCs w:val="17"/>
          <w:lang w:val="fr-FR"/>
        </w:rPr>
        <w:t xml:space="preserve">edirection </w:t>
      </w:r>
      <w:r>
        <w:rPr>
          <w:rFonts w:cs="Arial"/>
          <w:noProof/>
          <w:szCs w:val="17"/>
          <w:lang w:val="fr-FR"/>
        </w:rPr>
        <w:t>p</w:t>
      </w:r>
      <w:r w:rsidR="005E48A2" w:rsidRPr="00982192">
        <w:rPr>
          <w:rFonts w:cs="Arial"/>
          <w:noProof/>
          <w:szCs w:val="17"/>
          <w:lang w:val="fr-FR"/>
        </w:rPr>
        <w:t>ermanent</w:t>
      </w:r>
      <w:r w:rsidR="00884E09">
        <w:rPr>
          <w:rFonts w:cs="Arial"/>
          <w:noProof/>
          <w:szCs w:val="17"/>
          <w:lang w:val="fr-FR"/>
        </w:rPr>
        <w:t>e</w:t>
      </w:r>
      <w:r w:rsidR="00D523B6">
        <w:rPr>
          <w:rFonts w:cs="Arial"/>
          <w:noProof/>
          <w:szCs w:val="17"/>
          <w:lang w:val="fr-FR"/>
        </w:rPr>
        <w:t> :</w:t>
      </w:r>
      <w:r>
        <w:rPr>
          <w:rFonts w:cs="Arial"/>
          <w:noProof/>
          <w:szCs w:val="17"/>
          <w:lang w:val="fr-FR"/>
        </w:rPr>
        <w:t xml:space="preserve"> utilisant l</w:t>
      </w:r>
      <w:r w:rsidR="00BB0A23">
        <w:rPr>
          <w:rFonts w:cs="Arial"/>
          <w:noProof/>
          <w:szCs w:val="17"/>
          <w:lang w:val="fr-FR"/>
        </w:rPr>
        <w:t>’</w:t>
      </w:r>
      <w:r>
        <w:rPr>
          <w:rFonts w:cs="Arial"/>
          <w:noProof/>
          <w:szCs w:val="17"/>
          <w:lang w:val="fr-FR"/>
        </w:rPr>
        <w:t>en</w:t>
      </w:r>
      <w:r w:rsidR="00BB0A23">
        <w:rPr>
          <w:rFonts w:cs="Arial"/>
          <w:noProof/>
          <w:szCs w:val="17"/>
          <w:lang w:val="fr-FR"/>
        </w:rPr>
        <w:t>-</w:t>
      </w:r>
      <w:r>
        <w:rPr>
          <w:rFonts w:cs="Arial"/>
          <w:noProof/>
          <w:szCs w:val="17"/>
          <w:lang w:val="fr-FR"/>
        </w:rPr>
        <w:t xml:space="preserve">tête de réponse </w:t>
      </w:r>
      <w:r w:rsidRPr="00982192">
        <w:rPr>
          <w:rFonts w:cs="Arial"/>
          <w:noProof/>
          <w:szCs w:val="17"/>
          <w:lang w:val="fr-FR"/>
        </w:rPr>
        <w:t xml:space="preserve">HTTP </w:t>
      </w:r>
      <w:r w:rsidR="005E48A2" w:rsidRPr="00982192">
        <w:rPr>
          <w:rFonts w:ascii="Courier New" w:hAnsi="Courier New" w:cs="Courier New"/>
          <w:noProof/>
          <w:szCs w:val="17"/>
          <w:lang w:val="fr-FR"/>
        </w:rPr>
        <w:t>Location</w:t>
      </w:r>
      <w:r w:rsidR="005E48A2" w:rsidRPr="00982192">
        <w:rPr>
          <w:rFonts w:cs="Arial"/>
          <w:noProof/>
          <w:szCs w:val="17"/>
          <w:lang w:val="fr-FR"/>
        </w:rPr>
        <w:t xml:space="preserve"> </w:t>
      </w:r>
      <w:r>
        <w:rPr>
          <w:rFonts w:cs="Arial"/>
          <w:noProof/>
          <w:szCs w:val="17"/>
          <w:lang w:val="fr-FR"/>
        </w:rPr>
        <w:t>et</w:t>
      </w:r>
      <w:r w:rsidRPr="00982192">
        <w:rPr>
          <w:rFonts w:cs="Arial"/>
          <w:noProof/>
          <w:szCs w:val="17"/>
          <w:lang w:val="fr-FR"/>
        </w:rPr>
        <w:t xml:space="preserve"> </w:t>
      </w:r>
      <w:r>
        <w:rPr>
          <w:rFonts w:cs="Arial"/>
          <w:noProof/>
          <w:szCs w:val="17"/>
          <w:lang w:val="fr-FR"/>
        </w:rPr>
        <w:t>le code d</w:t>
      </w:r>
      <w:r w:rsidR="00BB0A23">
        <w:rPr>
          <w:rFonts w:cs="Arial"/>
          <w:noProof/>
          <w:szCs w:val="17"/>
          <w:lang w:val="fr-FR"/>
        </w:rPr>
        <w:t>’</w:t>
      </w:r>
      <w:r>
        <w:rPr>
          <w:rFonts w:cs="Arial"/>
          <w:noProof/>
          <w:szCs w:val="17"/>
          <w:lang w:val="fr-FR"/>
        </w:rPr>
        <w:t xml:space="preserve">état </w:t>
      </w:r>
      <w:r w:rsidRPr="00982192">
        <w:rPr>
          <w:rFonts w:cs="Arial"/>
          <w:noProof/>
          <w:szCs w:val="17"/>
          <w:lang w:val="fr-FR"/>
        </w:rPr>
        <w:t xml:space="preserve">HTTP </w:t>
      </w:r>
      <w:r w:rsidR="00604418" w:rsidRPr="00982192">
        <w:rPr>
          <w:rFonts w:cs="Arial"/>
          <w:noProof/>
          <w:szCs w:val="17"/>
          <w:lang w:val="fr-FR"/>
        </w:rPr>
        <w:t>“</w:t>
      </w:r>
      <w:r w:rsidR="005601FB" w:rsidRPr="00982192">
        <w:rPr>
          <w:rFonts w:ascii="Courier New" w:hAnsi="Courier New" w:cs="Courier New"/>
          <w:noProof/>
          <w:szCs w:val="17"/>
          <w:lang w:val="fr-FR"/>
        </w:rPr>
        <w:t xml:space="preserve">301 Moved </w:t>
      </w:r>
      <w:r w:rsidR="00785784" w:rsidRPr="00982192">
        <w:rPr>
          <w:rFonts w:ascii="Courier New" w:hAnsi="Courier New" w:cs="Courier New"/>
          <w:noProof/>
          <w:szCs w:val="17"/>
          <w:lang w:val="fr-FR"/>
        </w:rPr>
        <w:t>Permanently</w:t>
      </w:r>
      <w:r w:rsidR="00992C0C">
        <w:rPr>
          <w:rFonts w:cs="Arial"/>
          <w:noProof/>
          <w:szCs w:val="17"/>
          <w:lang w:val="fr-FR"/>
        </w:rPr>
        <w:t>”</w:t>
      </w:r>
      <w:r w:rsidRPr="00982192">
        <w:rPr>
          <w:rFonts w:cs="Arial"/>
          <w:noProof/>
          <w:szCs w:val="17"/>
          <w:lang w:val="fr-FR"/>
        </w:rPr>
        <w:t> </w:t>
      </w:r>
      <w:r>
        <w:rPr>
          <w:rFonts w:cs="Arial"/>
          <w:noProof/>
          <w:szCs w:val="17"/>
          <w:lang w:val="fr-FR"/>
        </w:rPr>
        <w:t>selon</w:t>
      </w:r>
      <w:r w:rsidR="00992C0C">
        <w:rPr>
          <w:rFonts w:cs="Arial"/>
          <w:noProof/>
          <w:szCs w:val="17"/>
          <w:lang w:val="fr-FR"/>
        </w:rPr>
        <w:t xml:space="preserve"> le </w:t>
      </w:r>
      <w:r w:rsidR="00992C0C" w:rsidRPr="00982192">
        <w:rPr>
          <w:rFonts w:cs="Arial"/>
          <w:noProof/>
          <w:szCs w:val="17"/>
          <w:lang w:val="fr-FR"/>
        </w:rPr>
        <w:t>RFC</w:t>
      </w:r>
      <w:r w:rsidRPr="00982192">
        <w:rPr>
          <w:rFonts w:cs="Arial"/>
          <w:noProof/>
          <w:szCs w:val="17"/>
          <w:lang w:val="fr-FR"/>
        </w:rPr>
        <w:t xml:space="preserve"> </w:t>
      </w:r>
      <w:del w:id="206" w:author="Author">
        <w:r w:rsidRPr="00982192" w:rsidDel="00E729E9">
          <w:rPr>
            <w:rFonts w:cs="Arial"/>
            <w:noProof/>
            <w:szCs w:val="17"/>
            <w:lang w:val="fr-FR"/>
          </w:rPr>
          <w:delText>7238</w:delText>
        </w:r>
        <w:r w:rsidDel="00E729E9">
          <w:rPr>
            <w:rFonts w:cs="Arial"/>
            <w:noProof/>
            <w:szCs w:val="17"/>
            <w:lang w:val="fr-FR"/>
          </w:rPr>
          <w:delText xml:space="preserve"> </w:delText>
        </w:r>
      </w:del>
      <w:ins w:id="207" w:author="Author">
        <w:r w:rsidR="00E729E9">
          <w:rPr>
            <w:rFonts w:cs="Arial"/>
            <w:noProof/>
            <w:szCs w:val="17"/>
            <w:lang w:val="fr-FR"/>
          </w:rPr>
          <w:t xml:space="preserve">9110 </w:t>
        </w:r>
      </w:ins>
      <w:r>
        <w:rPr>
          <w:rFonts w:cs="Arial"/>
          <w:noProof/>
          <w:szCs w:val="17"/>
          <w:lang w:val="fr-FR"/>
        </w:rPr>
        <w:t>de l</w:t>
      </w:r>
      <w:r w:rsidR="00BB0A23">
        <w:rPr>
          <w:rFonts w:cs="Arial"/>
          <w:noProof/>
          <w:szCs w:val="17"/>
          <w:lang w:val="fr-FR"/>
        </w:rPr>
        <w:t>’</w:t>
      </w:r>
      <w:r>
        <w:rPr>
          <w:rFonts w:cs="Arial"/>
          <w:noProof/>
          <w:szCs w:val="17"/>
          <w:lang w:val="fr-FR"/>
        </w:rPr>
        <w:t>IETF</w:t>
      </w:r>
      <w:r w:rsidR="005E48A2" w:rsidRPr="00982192">
        <w:rPr>
          <w:rFonts w:cs="Arial"/>
          <w:noProof/>
          <w:szCs w:val="17"/>
          <w:lang w:val="fr-FR"/>
        </w:rPr>
        <w:t>.</w:t>
      </w:r>
    </w:p>
    <w:bookmarkStart w:id="208" w:name="_Toc515967961"/>
    <w:bookmarkStart w:id="209" w:name="_Toc515968013"/>
    <w:bookmarkStart w:id="210" w:name="_Toc516045321"/>
    <w:bookmarkStart w:id="211" w:name="_Toc515967962"/>
    <w:bookmarkStart w:id="212" w:name="_Toc515968014"/>
    <w:bookmarkStart w:id="213" w:name="_Toc516045322"/>
    <w:bookmarkStart w:id="214" w:name="_Toc515967963"/>
    <w:bookmarkStart w:id="215" w:name="_Toc515968015"/>
    <w:bookmarkStart w:id="216" w:name="_Toc516045323"/>
    <w:bookmarkEnd w:id="208"/>
    <w:bookmarkEnd w:id="209"/>
    <w:bookmarkEnd w:id="210"/>
    <w:bookmarkEnd w:id="211"/>
    <w:bookmarkEnd w:id="212"/>
    <w:bookmarkEnd w:id="213"/>
    <w:bookmarkEnd w:id="214"/>
    <w:bookmarkEnd w:id="215"/>
    <w:bookmarkEnd w:id="216"/>
    <w:p w14:paraId="6566C6FE" w14:textId="19AD4791" w:rsidR="00572B1D" w:rsidRDefault="00572B1D"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Pr>
          <w:rFonts w:cs="Arial"/>
          <w:noProof/>
          <w:szCs w:val="17"/>
          <w:lang w:val="fr-FR"/>
        </w:rPr>
        <w:t>Une API étant évolutive, elle passera par un certain nombre de phases importantes</w:t>
      </w:r>
      <w:r w:rsidR="00BB0A23">
        <w:rPr>
          <w:rFonts w:cs="Arial"/>
          <w:noProof/>
          <w:szCs w:val="17"/>
          <w:lang w:val="fr-FR"/>
        </w:rPr>
        <w:t> :</w:t>
      </w:r>
      <w:r>
        <w:rPr>
          <w:rFonts w:cs="Arial"/>
          <w:noProof/>
          <w:szCs w:val="17"/>
          <w:lang w:val="fr-FR"/>
        </w:rPr>
        <w:t xml:space="preserve"> planification et conception, développement, test, déploiement et retra</w:t>
      </w:r>
      <w:r w:rsidR="00334310">
        <w:rPr>
          <w:rFonts w:cs="Arial"/>
          <w:noProof/>
          <w:szCs w:val="17"/>
          <w:lang w:val="fr-FR"/>
        </w:rPr>
        <w:t>it.  Pl</w:t>
      </w:r>
      <w:r>
        <w:rPr>
          <w:rFonts w:cs="Arial"/>
          <w:noProof/>
          <w:szCs w:val="17"/>
          <w:lang w:val="fr-FR"/>
        </w:rPr>
        <w:t xml:space="preserve">utôt que de fournir des recommandations concernant les périodes pendant lesquelles une API devrait, de préférence, </w:t>
      </w:r>
      <w:r w:rsidR="005A534C">
        <w:rPr>
          <w:rFonts w:cs="Arial"/>
          <w:noProof/>
          <w:szCs w:val="17"/>
          <w:lang w:val="fr-FR"/>
        </w:rPr>
        <w:t xml:space="preserve">être maintenue </w:t>
      </w:r>
      <w:r>
        <w:rPr>
          <w:rFonts w:cs="Arial"/>
          <w:noProof/>
          <w:szCs w:val="17"/>
          <w:lang w:val="fr-FR"/>
        </w:rPr>
        <w:t>dans une phase donnée, il est préférable que l</w:t>
      </w:r>
      <w:r w:rsidR="00BB0A23">
        <w:rPr>
          <w:rFonts w:cs="Arial"/>
          <w:noProof/>
          <w:szCs w:val="17"/>
          <w:lang w:val="fr-FR"/>
        </w:rPr>
        <w:t>’</w:t>
      </w:r>
      <w:r w:rsidR="005A534C">
        <w:rPr>
          <w:rFonts w:cs="Arial"/>
          <w:noProof/>
          <w:szCs w:val="17"/>
          <w:lang w:val="fr-FR"/>
        </w:rPr>
        <w:t>o</w:t>
      </w:r>
      <w:r>
        <w:rPr>
          <w:rFonts w:cs="Arial"/>
          <w:noProof/>
          <w:szCs w:val="17"/>
          <w:lang w:val="fr-FR"/>
        </w:rPr>
        <w:t>rganisation ou les prestataires de services</w:t>
      </w:r>
      <w:r w:rsidR="005A534C">
        <w:rPr>
          <w:rFonts w:cs="Arial"/>
          <w:noProof/>
          <w:szCs w:val="17"/>
          <w:lang w:val="fr-FR"/>
        </w:rPr>
        <w:t xml:space="preserve"> publient la stratégie applicable au cycle de vie de leur API. </w:t>
      </w:r>
      <w:r w:rsidR="00B70D42">
        <w:rPr>
          <w:rFonts w:cs="Arial"/>
          <w:noProof/>
          <w:szCs w:val="17"/>
          <w:lang w:val="fr-FR"/>
        </w:rPr>
        <w:t xml:space="preserve"> </w:t>
      </w:r>
      <w:r w:rsidR="005A534C">
        <w:rPr>
          <w:rFonts w:cs="Arial"/>
          <w:noProof/>
          <w:szCs w:val="17"/>
          <w:lang w:val="fr-FR"/>
        </w:rPr>
        <w:t>L</w:t>
      </w:r>
      <w:r w:rsidR="00BB0A23">
        <w:rPr>
          <w:rFonts w:cs="Arial"/>
          <w:noProof/>
          <w:szCs w:val="17"/>
          <w:lang w:val="fr-FR"/>
        </w:rPr>
        <w:t>’</w:t>
      </w:r>
      <w:r w:rsidR="005A534C">
        <w:rPr>
          <w:rFonts w:cs="Arial"/>
          <w:noProof/>
          <w:szCs w:val="17"/>
          <w:lang w:val="fr-FR"/>
        </w:rPr>
        <w:t>annexe VII présente un modèle comprenant les éléments de base qui définissent une stratégie applicable au cycle de vie.</w:t>
      </w:r>
    </w:p>
    <w:p w14:paraId="2075E6CA" w14:textId="7CA33854" w:rsidR="005A534C" w:rsidRPr="00982192" w:rsidRDefault="005A534C" w:rsidP="00CE01DA">
      <w:pPr>
        <w:pStyle w:val="NormalWeb"/>
        <w:spacing w:before="170" w:beforeAutospacing="0" w:after="170" w:afterAutospacing="0"/>
        <w:ind w:left="709"/>
        <w:rPr>
          <w:rFonts w:cs="Arial"/>
          <w:noProof/>
          <w:szCs w:val="17"/>
          <w:lang w:val="fr-FR"/>
        </w:rPr>
      </w:pPr>
      <w:r w:rsidRPr="00982192">
        <w:rPr>
          <w:rFonts w:cs="Arial"/>
          <w:noProof/>
          <w:szCs w:val="17"/>
          <w:lang w:val="fr-FR"/>
        </w:rPr>
        <w:t>[RSG</w:t>
      </w:r>
      <w:r w:rsidR="00BB0A23">
        <w:rPr>
          <w:rFonts w:cs="Arial"/>
          <w:noProof/>
          <w:szCs w:val="17"/>
          <w:lang w:val="fr-FR"/>
        </w:rPr>
        <w:t>-</w:t>
      </w:r>
      <w:r w:rsidRPr="00982192">
        <w:rPr>
          <w:rFonts w:cs="Arial"/>
          <w:noProof/>
          <w:szCs w:val="17"/>
          <w:lang w:val="fr-FR"/>
        </w:rPr>
        <w:t>6</w:t>
      </w:r>
      <w:r>
        <w:rPr>
          <w:rFonts w:cs="Arial"/>
          <w:noProof/>
          <w:szCs w:val="17"/>
          <w:lang w:val="fr-FR"/>
        </w:rPr>
        <w:t>7</w:t>
      </w:r>
      <w:r w:rsidR="000B46F0">
        <w:rPr>
          <w:rFonts w:cs="Arial"/>
          <w:noProof/>
          <w:szCs w:val="17"/>
          <w:lang w:val="fr-FR"/>
        </w:rPr>
        <w:t>]</w:t>
      </w:r>
      <w:r w:rsidR="000B46F0">
        <w:rPr>
          <w:rFonts w:cs="Arial"/>
          <w:noProof/>
          <w:szCs w:val="17"/>
          <w:lang w:val="fr-FR"/>
        </w:rPr>
        <w:tab/>
      </w:r>
      <w:r>
        <w:rPr>
          <w:rFonts w:cs="Arial"/>
          <w:noProof/>
          <w:szCs w:val="17"/>
          <w:lang w:val="fr-FR"/>
        </w:rPr>
        <w:t>Des stratégies applicables au cycle de vie</w:t>
      </w:r>
      <w:r w:rsidR="00BB0A23">
        <w:rPr>
          <w:rFonts w:cs="Arial"/>
          <w:noProof/>
          <w:szCs w:val="17"/>
          <w:lang w:val="fr-FR"/>
        </w:rPr>
        <w:t xml:space="preserve"> des API</w:t>
      </w:r>
      <w:r>
        <w:rPr>
          <w:rFonts w:cs="Arial"/>
          <w:noProof/>
          <w:szCs w:val="17"/>
          <w:lang w:val="fr-FR"/>
        </w:rPr>
        <w:t xml:space="preserve"> DEVRAIENT être publiées par les développeurs afin d</w:t>
      </w:r>
      <w:r w:rsidR="00BB0A23">
        <w:rPr>
          <w:rFonts w:cs="Arial"/>
          <w:noProof/>
          <w:szCs w:val="17"/>
          <w:lang w:val="fr-FR"/>
        </w:rPr>
        <w:t>’</w:t>
      </w:r>
      <w:r>
        <w:rPr>
          <w:rFonts w:cs="Arial"/>
          <w:noProof/>
          <w:szCs w:val="17"/>
          <w:lang w:val="fr-FR"/>
        </w:rPr>
        <w:t xml:space="preserve">aider les utilisateurs à comprendre combien de temps une version </w:t>
      </w:r>
      <w:r w:rsidR="009D0E53">
        <w:rPr>
          <w:rFonts w:cs="Arial"/>
          <w:noProof/>
          <w:szCs w:val="17"/>
          <w:lang w:val="fr-FR"/>
        </w:rPr>
        <w:t>doit être</w:t>
      </w:r>
      <w:r>
        <w:rPr>
          <w:rFonts w:cs="Arial"/>
          <w:noProof/>
          <w:szCs w:val="17"/>
          <w:lang w:val="fr-FR"/>
        </w:rPr>
        <w:t xml:space="preserve"> maintenue.</w:t>
      </w:r>
    </w:p>
    <w:p w14:paraId="22B914DF" w14:textId="7B4FD883" w:rsidR="005E48A2" w:rsidRPr="00982192" w:rsidRDefault="00B25BC4" w:rsidP="00876BA8">
      <w:pPr>
        <w:pStyle w:val="Heading3"/>
        <w:spacing w:before="170"/>
        <w:ind w:left="0"/>
      </w:pPr>
      <w:bookmarkStart w:id="217" w:name="_Toc54363368"/>
      <w:bookmarkStart w:id="218" w:name="_Toc212824885"/>
      <w:r>
        <w:t>Configurations des requêtes de données</w:t>
      </w:r>
      <w:bookmarkEnd w:id="217"/>
      <w:bookmarkEnd w:id="218"/>
    </w:p>
    <w:p w14:paraId="31626F74" w14:textId="65B7D56A" w:rsidR="005E48A2" w:rsidRPr="00982192" w:rsidRDefault="005E48A2" w:rsidP="00CE01DA">
      <w:pPr>
        <w:pStyle w:val="Heading4"/>
        <w:spacing w:before="170" w:after="170"/>
        <w:rPr>
          <w:noProof/>
          <w:lang w:val="fr-FR"/>
        </w:rPr>
      </w:pPr>
      <w:r w:rsidRPr="00982192">
        <w:rPr>
          <w:noProof/>
          <w:lang w:val="fr-FR"/>
        </w:rPr>
        <w:t>Options</w:t>
      </w:r>
      <w:r w:rsidR="00B25BC4" w:rsidRPr="00B25BC4">
        <w:rPr>
          <w:noProof/>
          <w:lang w:val="fr-FR"/>
        </w:rPr>
        <w:t xml:space="preserve"> </w:t>
      </w:r>
      <w:r w:rsidR="00B25BC4">
        <w:rPr>
          <w:noProof/>
          <w:lang w:val="fr-FR"/>
        </w:rPr>
        <w:t>de p</w:t>
      </w:r>
      <w:r w:rsidR="00B25BC4" w:rsidRPr="00982192">
        <w:rPr>
          <w:noProof/>
          <w:lang w:val="fr-FR"/>
        </w:rPr>
        <w:t>agination</w:t>
      </w:r>
    </w:p>
    <w:p w14:paraId="285A70B6" w14:textId="5B3733FF" w:rsidR="005E48A2" w:rsidRPr="00982192" w:rsidRDefault="001446D6"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B25BC4">
        <w:rPr>
          <w:rFonts w:eastAsia="Times New Roman" w:cs="Arial"/>
          <w:noProof/>
          <w:szCs w:val="17"/>
          <w:lang w:val="fr-FR"/>
        </w:rPr>
        <w:t>La p</w:t>
      </w:r>
      <w:r w:rsidR="005E48A2" w:rsidRPr="00982192">
        <w:rPr>
          <w:rFonts w:eastAsia="Times New Roman" w:cs="Arial"/>
          <w:noProof/>
          <w:szCs w:val="17"/>
          <w:lang w:val="fr-FR"/>
        </w:rPr>
        <w:t xml:space="preserve">agination </w:t>
      </w:r>
      <w:r w:rsidR="00B25BC4">
        <w:rPr>
          <w:rFonts w:eastAsia="Times New Roman" w:cs="Arial"/>
          <w:noProof/>
          <w:szCs w:val="17"/>
          <w:lang w:val="fr-FR"/>
        </w:rPr>
        <w:t>permet à un client d</w:t>
      </w:r>
      <w:r w:rsidR="00BB0A23">
        <w:rPr>
          <w:rFonts w:eastAsia="Times New Roman" w:cs="Arial"/>
          <w:noProof/>
          <w:szCs w:val="17"/>
          <w:lang w:val="fr-FR"/>
        </w:rPr>
        <w:t>’</w:t>
      </w:r>
      <w:r w:rsidR="00B25BC4">
        <w:rPr>
          <w:rFonts w:eastAsia="Times New Roman" w:cs="Arial"/>
          <w:noProof/>
          <w:szCs w:val="17"/>
          <w:lang w:val="fr-FR"/>
        </w:rPr>
        <w:t>extraire des données sous forme de pag</w:t>
      </w:r>
      <w:r w:rsidR="00334310">
        <w:rPr>
          <w:rFonts w:eastAsia="Times New Roman" w:cs="Arial"/>
          <w:noProof/>
          <w:szCs w:val="17"/>
          <w:lang w:val="fr-FR"/>
        </w:rPr>
        <w:t>es.  L’u</w:t>
      </w:r>
      <w:r w:rsidR="00B25BC4">
        <w:rPr>
          <w:rFonts w:eastAsia="Times New Roman" w:cs="Arial"/>
          <w:noProof/>
          <w:szCs w:val="17"/>
          <w:lang w:val="fr-FR"/>
        </w:rPr>
        <w:t xml:space="preserve">tilisation de la </w:t>
      </w:r>
      <w:r w:rsidR="005E48A2" w:rsidRPr="00982192">
        <w:rPr>
          <w:rFonts w:eastAsia="Times New Roman" w:cs="Arial"/>
          <w:noProof/>
          <w:szCs w:val="17"/>
          <w:lang w:val="fr-FR"/>
        </w:rPr>
        <w:t>pagination</w:t>
      </w:r>
      <w:r w:rsidR="00B25BC4">
        <w:rPr>
          <w:rFonts w:eastAsia="Times New Roman" w:cs="Arial"/>
          <w:noProof/>
          <w:szCs w:val="17"/>
          <w:lang w:val="fr-FR"/>
        </w:rPr>
        <w:t xml:space="preserve"> évite d</w:t>
      </w:r>
      <w:r w:rsidR="00BB0A23">
        <w:rPr>
          <w:rFonts w:eastAsia="Times New Roman" w:cs="Arial"/>
          <w:noProof/>
          <w:szCs w:val="17"/>
          <w:lang w:val="fr-FR"/>
        </w:rPr>
        <w:t>’</w:t>
      </w:r>
      <w:r w:rsidR="00B25BC4">
        <w:rPr>
          <w:rFonts w:eastAsia="Times New Roman" w:cs="Arial"/>
          <w:noProof/>
          <w:szCs w:val="17"/>
          <w:lang w:val="fr-FR"/>
        </w:rPr>
        <w:t>inonder le prestataire de services de requêtes coûteuses en ressources selon les principes de concepti</w:t>
      </w:r>
      <w:r w:rsidR="00334310">
        <w:rPr>
          <w:rFonts w:eastAsia="Times New Roman" w:cs="Arial"/>
          <w:noProof/>
          <w:szCs w:val="17"/>
          <w:lang w:val="fr-FR"/>
        </w:rPr>
        <w:t>on.  Le</w:t>
      </w:r>
      <w:r w:rsidR="00B25BC4">
        <w:rPr>
          <w:rFonts w:eastAsia="Times New Roman" w:cs="Arial"/>
          <w:noProof/>
          <w:szCs w:val="17"/>
          <w:lang w:val="fr-FR"/>
        </w:rPr>
        <w:t xml:space="preserve"> serveur définit la taille d</w:t>
      </w:r>
      <w:r w:rsidR="00BB0A23">
        <w:rPr>
          <w:rFonts w:eastAsia="Times New Roman" w:cs="Arial"/>
          <w:noProof/>
          <w:szCs w:val="17"/>
          <w:lang w:val="fr-FR"/>
        </w:rPr>
        <w:t>’</w:t>
      </w:r>
      <w:r w:rsidR="00B25BC4">
        <w:rPr>
          <w:rFonts w:eastAsia="Times New Roman" w:cs="Arial"/>
          <w:noProof/>
          <w:szCs w:val="17"/>
          <w:lang w:val="fr-FR"/>
        </w:rPr>
        <w:t>une page par défaut si le consommateur ne l</w:t>
      </w:r>
      <w:r w:rsidR="00BB0A23">
        <w:rPr>
          <w:rFonts w:eastAsia="Times New Roman" w:cs="Arial"/>
          <w:noProof/>
          <w:szCs w:val="17"/>
          <w:lang w:val="fr-FR"/>
        </w:rPr>
        <w:t>’</w:t>
      </w:r>
      <w:r w:rsidR="00B25BC4">
        <w:rPr>
          <w:rFonts w:eastAsia="Times New Roman" w:cs="Arial"/>
          <w:noProof/>
          <w:szCs w:val="17"/>
          <w:lang w:val="fr-FR"/>
        </w:rPr>
        <w:t>a pas précis</w:t>
      </w:r>
      <w:r w:rsidR="00334310">
        <w:rPr>
          <w:rFonts w:eastAsia="Times New Roman" w:cs="Arial"/>
          <w:noProof/>
          <w:szCs w:val="17"/>
          <w:lang w:val="fr-FR"/>
        </w:rPr>
        <w:t>ée.  Le</w:t>
      </w:r>
      <w:r w:rsidR="00B25BC4">
        <w:rPr>
          <w:rFonts w:eastAsia="Times New Roman" w:cs="Arial"/>
          <w:noProof/>
          <w:szCs w:val="17"/>
          <w:lang w:val="fr-FR"/>
        </w:rPr>
        <w:t xml:space="preserve">s requêtes paginées ne peuvent pas être </w:t>
      </w:r>
      <w:r w:rsidR="00276B25" w:rsidRPr="00982192">
        <w:rPr>
          <w:rFonts w:eastAsia="Times New Roman" w:cs="Arial"/>
          <w:noProof/>
          <w:szCs w:val="17"/>
          <w:lang w:val="fr-FR"/>
        </w:rPr>
        <w:t>idempotent</w:t>
      </w:r>
      <w:r w:rsidR="00B25BC4">
        <w:rPr>
          <w:rFonts w:eastAsia="Times New Roman" w:cs="Arial"/>
          <w:noProof/>
          <w:szCs w:val="17"/>
          <w:lang w:val="fr-FR"/>
        </w:rPr>
        <w:t>es</w:t>
      </w:r>
      <w:r w:rsidR="00276B25" w:rsidRPr="00982192">
        <w:rPr>
          <w:rFonts w:eastAsia="Times New Roman" w:cs="Arial"/>
          <w:noProof/>
          <w:szCs w:val="17"/>
          <w:lang w:val="fr-FR"/>
        </w:rPr>
        <w:t xml:space="preserve">, </w:t>
      </w:r>
      <w:r w:rsidR="00B25BC4">
        <w:rPr>
          <w:rFonts w:eastAsia="Times New Roman" w:cs="Arial"/>
          <w:noProof/>
          <w:szCs w:val="17"/>
          <w:lang w:val="fr-FR"/>
        </w:rPr>
        <w:t>c</w:t>
      </w:r>
      <w:r w:rsidR="00BB0A23">
        <w:rPr>
          <w:rFonts w:eastAsia="Times New Roman" w:cs="Arial"/>
          <w:noProof/>
          <w:szCs w:val="17"/>
          <w:lang w:val="fr-FR"/>
        </w:rPr>
        <w:t>’</w:t>
      </w:r>
      <w:r w:rsidR="00B25BC4">
        <w:rPr>
          <w:rFonts w:eastAsia="Times New Roman" w:cs="Arial"/>
          <w:noProof/>
          <w:szCs w:val="17"/>
          <w:lang w:val="fr-FR"/>
        </w:rPr>
        <w:t>est</w:t>
      </w:r>
      <w:r w:rsidR="00BB0A23">
        <w:rPr>
          <w:rFonts w:eastAsia="Times New Roman" w:cs="Arial"/>
          <w:noProof/>
          <w:szCs w:val="17"/>
          <w:lang w:val="fr-FR"/>
        </w:rPr>
        <w:t>-</w:t>
      </w:r>
      <w:r w:rsidR="00B25BC4">
        <w:rPr>
          <w:rFonts w:eastAsia="Times New Roman" w:cs="Arial"/>
          <w:noProof/>
          <w:szCs w:val="17"/>
          <w:lang w:val="fr-FR"/>
        </w:rPr>
        <w:t>à</w:t>
      </w:r>
      <w:r w:rsidR="00BB0A23">
        <w:rPr>
          <w:rFonts w:eastAsia="Times New Roman" w:cs="Arial"/>
          <w:noProof/>
          <w:szCs w:val="17"/>
          <w:lang w:val="fr-FR"/>
        </w:rPr>
        <w:t>-</w:t>
      </w:r>
      <w:r w:rsidR="00B25BC4">
        <w:rPr>
          <w:rFonts w:eastAsia="Times New Roman" w:cs="Arial"/>
          <w:noProof/>
          <w:szCs w:val="17"/>
          <w:lang w:val="fr-FR"/>
        </w:rPr>
        <w:t>dire qu</w:t>
      </w:r>
      <w:r w:rsidR="00BB0A23">
        <w:rPr>
          <w:rFonts w:eastAsia="Times New Roman" w:cs="Arial"/>
          <w:noProof/>
          <w:szCs w:val="17"/>
          <w:lang w:val="fr-FR"/>
        </w:rPr>
        <w:t>’</w:t>
      </w:r>
      <w:r w:rsidR="00B25BC4">
        <w:rPr>
          <w:rFonts w:eastAsia="Times New Roman" w:cs="Arial"/>
          <w:noProof/>
          <w:szCs w:val="17"/>
          <w:lang w:val="fr-FR"/>
        </w:rPr>
        <w:t>une requête paginée ne donne pas d</w:t>
      </w:r>
      <w:r w:rsidR="00BB0A23">
        <w:rPr>
          <w:rFonts w:eastAsia="Times New Roman" w:cs="Arial"/>
          <w:noProof/>
          <w:szCs w:val="17"/>
          <w:lang w:val="fr-FR"/>
        </w:rPr>
        <w:t>’</w:t>
      </w:r>
      <w:r w:rsidR="00B25BC4">
        <w:rPr>
          <w:rFonts w:eastAsia="Times New Roman" w:cs="Arial"/>
          <w:noProof/>
          <w:szCs w:val="17"/>
          <w:lang w:val="fr-FR"/>
        </w:rPr>
        <w:t>aperçu des données</w:t>
      </w:r>
      <w:r w:rsidR="00276B25" w:rsidRPr="00982192">
        <w:rPr>
          <w:rFonts w:eastAsia="Times New Roman" w:cs="Arial"/>
          <w:noProof/>
          <w:szCs w:val="17"/>
          <w:lang w:val="fr-FR"/>
        </w:rPr>
        <w:t>.</w:t>
      </w:r>
    </w:p>
    <w:p w14:paraId="30A2B91B" w14:textId="620C13A0" w:rsidR="005E48A2" w:rsidRPr="00982192" w:rsidRDefault="00A9726C"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6</w:t>
      </w:r>
      <w:r w:rsidR="005A534C">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B25BC4">
        <w:rPr>
          <w:rFonts w:eastAsia="Times New Roman" w:cs="Arial"/>
          <w:noProof/>
          <w:szCs w:val="17"/>
          <w:lang w:val="fr-FR"/>
        </w:rPr>
        <w:t xml:space="preserve">Une </w:t>
      </w:r>
      <w:r w:rsidR="005E48A2" w:rsidRPr="00982192">
        <w:rPr>
          <w:rFonts w:eastAsia="Times New Roman" w:cs="Arial"/>
          <w:noProof/>
          <w:szCs w:val="17"/>
          <w:lang w:val="fr-FR"/>
        </w:rPr>
        <w:t xml:space="preserve">API </w:t>
      </w:r>
      <w:r w:rsidR="00B25BC4">
        <w:rPr>
          <w:rFonts w:eastAsia="Times New Roman" w:cs="Arial"/>
          <w:noProof/>
          <w:szCs w:val="17"/>
          <w:lang w:val="fr-FR"/>
        </w:rPr>
        <w:t xml:space="preserve">Web DEVRAIT prendre en charge la </w:t>
      </w:r>
      <w:r w:rsidR="005E48A2" w:rsidRPr="00982192">
        <w:rPr>
          <w:rFonts w:eastAsia="Times New Roman" w:cs="Arial"/>
          <w:noProof/>
          <w:szCs w:val="17"/>
          <w:lang w:val="fr-FR"/>
        </w:rPr>
        <w:t>pagination.</w:t>
      </w:r>
    </w:p>
    <w:p w14:paraId="6DA4031E" w14:textId="01E201D8"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6</w:t>
      </w:r>
      <w:r w:rsidR="005A534C">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B25BC4">
        <w:rPr>
          <w:rFonts w:eastAsia="Times New Roman" w:cs="Arial"/>
          <w:noProof/>
          <w:szCs w:val="17"/>
          <w:lang w:val="fr-FR"/>
        </w:rPr>
        <w:t xml:space="preserve">Les requêtes paginées NE PEUVENT PAS être </w:t>
      </w:r>
      <w:r w:rsidR="005E48A2" w:rsidRPr="00982192">
        <w:rPr>
          <w:rFonts w:eastAsia="Times New Roman" w:cs="Arial"/>
          <w:noProof/>
          <w:szCs w:val="17"/>
          <w:lang w:val="fr-FR"/>
        </w:rPr>
        <w:t>idempotent</w:t>
      </w:r>
      <w:r w:rsidR="00B25BC4">
        <w:rPr>
          <w:rFonts w:eastAsia="Times New Roman" w:cs="Arial"/>
          <w:noProof/>
          <w:szCs w:val="17"/>
          <w:lang w:val="fr-FR"/>
        </w:rPr>
        <w:t>es</w:t>
      </w:r>
      <w:r w:rsidR="00276B25" w:rsidRPr="00982192">
        <w:rPr>
          <w:rFonts w:eastAsia="Times New Roman" w:cs="Arial"/>
          <w:noProof/>
          <w:szCs w:val="17"/>
          <w:lang w:val="fr-FR"/>
        </w:rPr>
        <w:t>.</w:t>
      </w:r>
    </w:p>
    <w:p w14:paraId="101BA998" w14:textId="41655325" w:rsidR="00992C0C" w:rsidRDefault="00A9726C"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5A534C">
        <w:rPr>
          <w:rFonts w:eastAsia="Times New Roman" w:cs="Arial"/>
          <w:noProof/>
          <w:szCs w:val="17"/>
          <w:lang w:val="fr-FR"/>
        </w:rPr>
        <w:t>70</w:t>
      </w:r>
      <w:r w:rsidR="000B46F0">
        <w:rPr>
          <w:rFonts w:eastAsia="Times New Roman" w:cs="Arial"/>
          <w:noProof/>
          <w:szCs w:val="17"/>
          <w:lang w:val="fr-FR"/>
        </w:rPr>
        <w:t>]</w:t>
      </w:r>
      <w:r w:rsidR="000B46F0">
        <w:rPr>
          <w:rFonts w:eastAsia="Times New Roman" w:cs="Arial"/>
          <w:noProof/>
          <w:szCs w:val="17"/>
          <w:lang w:val="fr-FR"/>
        </w:rPr>
        <w:tab/>
      </w:r>
      <w:r w:rsidR="00B25BC4">
        <w:rPr>
          <w:rFonts w:eastAsia="Times New Roman" w:cs="Arial"/>
          <w:noProof/>
          <w:szCs w:val="17"/>
          <w:lang w:val="fr-FR"/>
        </w:rPr>
        <w:t xml:space="preserve">Une </w:t>
      </w:r>
      <w:r w:rsidR="00B25BC4" w:rsidRPr="00982192">
        <w:rPr>
          <w:rFonts w:eastAsia="Times New Roman" w:cs="Arial"/>
          <w:noProof/>
          <w:szCs w:val="17"/>
          <w:lang w:val="fr-FR"/>
        </w:rPr>
        <w:t xml:space="preserve">API </w:t>
      </w:r>
      <w:r w:rsidR="00B25BC4">
        <w:rPr>
          <w:rFonts w:eastAsia="Times New Roman" w:cs="Arial"/>
          <w:noProof/>
          <w:szCs w:val="17"/>
          <w:lang w:val="fr-FR"/>
        </w:rPr>
        <w:t xml:space="preserve">Web DOIT utiliser des paramètres de requête pour exécuter la </w:t>
      </w:r>
      <w:r w:rsidR="005E48A2" w:rsidRPr="00982192">
        <w:rPr>
          <w:rFonts w:eastAsia="Times New Roman" w:cs="Arial"/>
          <w:noProof/>
          <w:szCs w:val="17"/>
          <w:lang w:val="fr-FR"/>
        </w:rPr>
        <w:t>pagination.</w:t>
      </w:r>
    </w:p>
    <w:p w14:paraId="70D6258A" w14:textId="413D24F2" w:rsidR="00F5508B" w:rsidRPr="00982192" w:rsidRDefault="00F5508B"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7</w:t>
      </w:r>
      <w:r w:rsidR="005A534C">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B25BC4">
        <w:rPr>
          <w:rFonts w:eastAsia="Times New Roman" w:cs="Arial"/>
          <w:noProof/>
          <w:szCs w:val="17"/>
          <w:lang w:val="fr-FR"/>
        </w:rPr>
        <w:t xml:space="preserve">Une </w:t>
      </w:r>
      <w:r w:rsidR="00B25BC4" w:rsidRPr="00982192">
        <w:rPr>
          <w:rFonts w:eastAsia="Times New Roman" w:cs="Arial"/>
          <w:noProof/>
          <w:szCs w:val="17"/>
          <w:lang w:val="fr-FR"/>
        </w:rPr>
        <w:t xml:space="preserve">API </w:t>
      </w:r>
      <w:r w:rsidR="00B25BC4">
        <w:rPr>
          <w:rFonts w:eastAsia="Times New Roman" w:cs="Arial"/>
          <w:noProof/>
          <w:szCs w:val="17"/>
          <w:lang w:val="fr-FR"/>
        </w:rPr>
        <w:t>Web NE DOIT PAS utiliser d</w:t>
      </w:r>
      <w:r w:rsidR="00BB0A23">
        <w:rPr>
          <w:rFonts w:eastAsia="Times New Roman" w:cs="Arial"/>
          <w:noProof/>
          <w:szCs w:val="17"/>
          <w:lang w:val="fr-FR"/>
        </w:rPr>
        <w:t>’</w:t>
      </w:r>
      <w:r w:rsidR="00B25BC4">
        <w:rPr>
          <w:rFonts w:eastAsia="Times New Roman" w:cs="Arial"/>
          <w:noProof/>
          <w:szCs w:val="17"/>
          <w:lang w:val="fr-FR"/>
        </w:rPr>
        <w:t>en</w:t>
      </w:r>
      <w:r w:rsidR="00BB0A23">
        <w:rPr>
          <w:rFonts w:eastAsia="Times New Roman" w:cs="Arial"/>
          <w:noProof/>
          <w:szCs w:val="17"/>
          <w:lang w:val="fr-FR"/>
        </w:rPr>
        <w:t>-</w:t>
      </w:r>
      <w:r w:rsidR="00B25BC4">
        <w:rPr>
          <w:rFonts w:eastAsia="Times New Roman" w:cs="Arial"/>
          <w:noProof/>
          <w:szCs w:val="17"/>
          <w:lang w:val="fr-FR"/>
        </w:rPr>
        <w:t xml:space="preserve">têtes </w:t>
      </w:r>
      <w:r w:rsidRPr="00982192">
        <w:rPr>
          <w:rFonts w:eastAsia="Times New Roman" w:cs="Arial"/>
          <w:noProof/>
          <w:szCs w:val="17"/>
          <w:lang w:val="fr-FR"/>
        </w:rPr>
        <w:t xml:space="preserve">HTTP </w:t>
      </w:r>
      <w:r w:rsidR="00B25BC4">
        <w:rPr>
          <w:rFonts w:eastAsia="Times New Roman" w:cs="Arial"/>
          <w:noProof/>
          <w:szCs w:val="17"/>
          <w:lang w:val="fr-FR"/>
        </w:rPr>
        <w:t xml:space="preserve">pour exécuter la </w:t>
      </w:r>
      <w:r w:rsidRPr="00982192">
        <w:rPr>
          <w:rFonts w:eastAsia="Times New Roman" w:cs="Arial"/>
          <w:noProof/>
          <w:szCs w:val="17"/>
          <w:lang w:val="fr-FR"/>
        </w:rPr>
        <w:t>pagination.</w:t>
      </w:r>
    </w:p>
    <w:p w14:paraId="654FCE10" w14:textId="00A4F69D" w:rsidR="00992C0C"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4014C2"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7</w:t>
      </w:r>
      <w:r w:rsidR="005A534C">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B25BC4">
        <w:rPr>
          <w:rFonts w:eastAsia="Times New Roman" w:cs="Arial"/>
          <w:noProof/>
          <w:szCs w:val="17"/>
          <w:lang w:val="fr-FR"/>
        </w:rPr>
        <w:t xml:space="preserve">Les paramètres de requête </w:t>
      </w:r>
      <w:r w:rsidR="005E48A2" w:rsidRPr="00982192">
        <w:rPr>
          <w:rFonts w:ascii="Courier New" w:eastAsia="Times New Roman" w:hAnsi="Courier New" w:cs="Courier New"/>
          <w:noProof/>
          <w:szCs w:val="17"/>
          <w:lang w:val="fr-FR"/>
        </w:rPr>
        <w:t>limit=&lt;number of items to deliver&gt;</w:t>
      </w:r>
      <w:r w:rsidR="00B25BC4">
        <w:rPr>
          <w:rFonts w:eastAsia="Times New Roman" w:cs="Arial"/>
          <w:noProof/>
          <w:szCs w:val="17"/>
          <w:lang w:val="fr-FR"/>
        </w:rPr>
        <w:t xml:space="preserve"> 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offset=&lt;number of items to skip&gt;</w:t>
      </w:r>
      <w:r w:rsidR="005E48A2" w:rsidRPr="00982192">
        <w:rPr>
          <w:rFonts w:eastAsia="Times New Roman" w:cs="Arial"/>
          <w:noProof/>
          <w:szCs w:val="17"/>
          <w:lang w:val="fr-FR"/>
        </w:rPr>
        <w:t xml:space="preserve"> </w:t>
      </w:r>
      <w:r w:rsidR="00B25BC4">
        <w:rPr>
          <w:rFonts w:eastAsia="Times New Roman" w:cs="Arial"/>
          <w:noProof/>
          <w:szCs w:val="17"/>
          <w:lang w:val="fr-FR"/>
        </w:rPr>
        <w:t>DEVRAIENT être utilisés</w:t>
      </w:r>
      <w:r w:rsidR="005E48A2" w:rsidRPr="00982192">
        <w:rPr>
          <w:rFonts w:eastAsia="Times New Roman" w:cs="Arial"/>
          <w:noProof/>
          <w:szCs w:val="17"/>
          <w:lang w:val="fr-FR"/>
        </w:rPr>
        <w:t xml:space="preserve">, </w:t>
      </w:r>
      <w:r w:rsidR="00B25BC4">
        <w:rPr>
          <w:rFonts w:eastAsia="Times New Roman" w:cs="Arial"/>
          <w:noProof/>
          <w:szCs w:val="17"/>
          <w:lang w:val="fr-FR"/>
        </w:rPr>
        <w:t xml:space="preserve">où </w:t>
      </w:r>
      <w:r w:rsidR="005E48A2" w:rsidRPr="00982192">
        <w:rPr>
          <w:rFonts w:ascii="Courier New" w:eastAsia="Times New Roman" w:hAnsi="Courier New" w:cs="Courier New"/>
          <w:noProof/>
          <w:szCs w:val="17"/>
          <w:lang w:val="fr-FR"/>
        </w:rPr>
        <w:t>limit</w:t>
      </w:r>
      <w:r w:rsidR="005E48A2" w:rsidRPr="00982192">
        <w:rPr>
          <w:rFonts w:eastAsia="Times New Roman" w:cs="Arial"/>
          <w:noProof/>
          <w:szCs w:val="17"/>
          <w:lang w:val="fr-FR"/>
        </w:rPr>
        <w:t xml:space="preserve"> </w:t>
      </w:r>
      <w:r w:rsidR="00B25BC4">
        <w:rPr>
          <w:rFonts w:eastAsia="Times New Roman" w:cs="Arial"/>
          <w:noProof/>
          <w:szCs w:val="17"/>
          <w:lang w:val="fr-FR"/>
        </w:rPr>
        <w:t>est le nombre d</w:t>
      </w:r>
      <w:r w:rsidR="00BB0A23">
        <w:rPr>
          <w:rFonts w:eastAsia="Times New Roman" w:cs="Arial"/>
          <w:noProof/>
          <w:szCs w:val="17"/>
          <w:lang w:val="fr-FR"/>
        </w:rPr>
        <w:t>’</w:t>
      </w:r>
      <w:r w:rsidR="00B25BC4">
        <w:rPr>
          <w:rFonts w:eastAsia="Times New Roman" w:cs="Arial"/>
          <w:noProof/>
          <w:szCs w:val="17"/>
          <w:lang w:val="fr-FR"/>
        </w:rPr>
        <w:t xml:space="preserve">objets à renvoyer </w:t>
      </w:r>
      <w:r w:rsidR="005E48A2" w:rsidRPr="00982192">
        <w:rPr>
          <w:rFonts w:eastAsia="Times New Roman" w:cs="Arial"/>
          <w:noProof/>
          <w:szCs w:val="17"/>
          <w:lang w:val="fr-FR"/>
        </w:rPr>
        <w:t>(</w:t>
      </w:r>
      <w:r w:rsidR="00B25BC4">
        <w:rPr>
          <w:rFonts w:eastAsia="Times New Roman" w:cs="Arial"/>
          <w:noProof/>
          <w:szCs w:val="17"/>
          <w:lang w:val="fr-FR"/>
        </w:rPr>
        <w:t xml:space="preserve">taille de la </w:t>
      </w:r>
      <w:r w:rsidR="005E48A2" w:rsidRPr="00982192">
        <w:rPr>
          <w:rFonts w:eastAsia="Times New Roman" w:cs="Arial"/>
          <w:noProof/>
          <w:szCs w:val="17"/>
          <w:lang w:val="fr-FR"/>
        </w:rPr>
        <w:t>page</w:t>
      </w:r>
      <w:r w:rsidR="00B25BC4">
        <w:rPr>
          <w:rFonts w:eastAsia="Times New Roman" w:cs="Arial"/>
          <w:noProof/>
          <w:szCs w:val="17"/>
          <w:lang w:val="fr-FR"/>
        </w:rPr>
        <w:t>) 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skip</w:t>
      </w:r>
      <w:r w:rsidR="00B25BC4">
        <w:rPr>
          <w:rFonts w:eastAsia="Times New Roman" w:cs="Arial"/>
          <w:noProof/>
          <w:szCs w:val="17"/>
          <w:lang w:val="fr-FR"/>
        </w:rPr>
        <w:t xml:space="preserve"> le</w:t>
      </w:r>
      <w:r w:rsidR="005E48A2" w:rsidRPr="00982192">
        <w:rPr>
          <w:rFonts w:eastAsia="Times New Roman" w:cs="Arial"/>
          <w:noProof/>
          <w:szCs w:val="17"/>
          <w:lang w:val="fr-FR"/>
        </w:rPr>
        <w:t xml:space="preserve"> n</w:t>
      </w:r>
      <w:r w:rsidR="00B25BC4">
        <w:rPr>
          <w:rFonts w:eastAsia="Times New Roman" w:cs="Arial"/>
          <w:noProof/>
          <w:szCs w:val="17"/>
          <w:lang w:val="fr-FR"/>
        </w:rPr>
        <w:t>ombre d</w:t>
      </w:r>
      <w:r w:rsidR="00BB0A23">
        <w:rPr>
          <w:rFonts w:eastAsia="Times New Roman" w:cs="Arial"/>
          <w:noProof/>
          <w:szCs w:val="17"/>
          <w:lang w:val="fr-FR"/>
        </w:rPr>
        <w:t>’</w:t>
      </w:r>
      <w:r w:rsidR="00B25BC4">
        <w:rPr>
          <w:rFonts w:eastAsia="Times New Roman" w:cs="Arial"/>
          <w:noProof/>
          <w:szCs w:val="17"/>
          <w:lang w:val="fr-FR"/>
        </w:rPr>
        <w:t xml:space="preserve">objets à sauter </w:t>
      </w:r>
      <w:r w:rsidR="005E48A2" w:rsidRPr="00982192">
        <w:rPr>
          <w:rFonts w:eastAsia="Times New Roman" w:cs="Arial"/>
          <w:noProof/>
          <w:szCs w:val="17"/>
          <w:lang w:val="fr-FR"/>
        </w:rPr>
        <w:t>(</w:t>
      </w:r>
      <w:r w:rsidR="00B25BC4">
        <w:rPr>
          <w:rFonts w:eastAsia="Times New Roman" w:cs="Arial"/>
          <w:noProof/>
          <w:szCs w:val="17"/>
          <w:lang w:val="fr-FR"/>
        </w:rPr>
        <w:t>déducti</w:t>
      </w:r>
      <w:r w:rsidR="00334310">
        <w:rPr>
          <w:rFonts w:eastAsia="Times New Roman" w:cs="Arial"/>
          <w:noProof/>
          <w:szCs w:val="17"/>
          <w:lang w:val="fr-FR"/>
        </w:rPr>
        <w:t>on</w:t>
      </w:r>
      <w:r w:rsidR="00334310" w:rsidRPr="00982192">
        <w:rPr>
          <w:rFonts w:eastAsia="Times New Roman" w:cs="Arial"/>
          <w:noProof/>
          <w:szCs w:val="17"/>
          <w:lang w:val="fr-FR"/>
        </w:rPr>
        <w:t>)</w:t>
      </w:r>
      <w:r w:rsidR="00334310">
        <w:rPr>
          <w:rFonts w:eastAsia="Times New Roman" w:cs="Arial"/>
          <w:noProof/>
          <w:szCs w:val="17"/>
          <w:lang w:val="fr-FR"/>
        </w:rPr>
        <w:t>.  Si</w:t>
      </w:r>
      <w:r w:rsidR="00B25BC4">
        <w:rPr>
          <w:rFonts w:eastAsia="Times New Roman" w:cs="Arial"/>
          <w:noProof/>
          <w:szCs w:val="17"/>
          <w:lang w:val="fr-FR"/>
        </w:rPr>
        <w:t xml:space="preserve"> aucune taille de </w:t>
      </w:r>
      <w:r w:rsidR="005E48A2" w:rsidRPr="00982192">
        <w:rPr>
          <w:rFonts w:eastAsia="Times New Roman" w:cs="Arial"/>
          <w:noProof/>
          <w:szCs w:val="17"/>
          <w:lang w:val="fr-FR"/>
        </w:rPr>
        <w:t xml:space="preserve">page </w:t>
      </w:r>
      <w:r w:rsidR="00B25BC4">
        <w:rPr>
          <w:rFonts w:eastAsia="Times New Roman" w:cs="Arial"/>
          <w:noProof/>
          <w:szCs w:val="17"/>
          <w:lang w:val="fr-FR"/>
        </w:rPr>
        <w:t>n</w:t>
      </w:r>
      <w:r w:rsidR="00BB0A23">
        <w:rPr>
          <w:rFonts w:eastAsia="Times New Roman" w:cs="Arial"/>
          <w:noProof/>
          <w:szCs w:val="17"/>
          <w:lang w:val="fr-FR"/>
        </w:rPr>
        <w:t>’</w:t>
      </w:r>
      <w:r w:rsidR="00B25BC4">
        <w:rPr>
          <w:rFonts w:eastAsia="Times New Roman" w:cs="Arial"/>
          <w:noProof/>
          <w:szCs w:val="17"/>
          <w:lang w:val="fr-FR"/>
        </w:rPr>
        <w:t xml:space="preserve">est précisée, une taille par défaut DEVRAIT être définie – globale ou par </w:t>
      </w:r>
      <w:r w:rsidR="005E48A2" w:rsidRPr="00982192">
        <w:rPr>
          <w:rFonts w:eastAsia="Times New Roman" w:cs="Arial"/>
          <w:noProof/>
          <w:szCs w:val="17"/>
          <w:lang w:val="fr-FR"/>
        </w:rPr>
        <w:t xml:space="preserve">collection; </w:t>
      </w:r>
      <w:r w:rsidR="002D56D3">
        <w:rPr>
          <w:rFonts w:eastAsia="Times New Roman" w:cs="Arial"/>
          <w:noProof/>
          <w:szCs w:val="17"/>
          <w:lang w:val="fr-FR"/>
        </w:rPr>
        <w:t xml:space="preserve"> </w:t>
      </w:r>
      <w:r w:rsidR="00E11534">
        <w:rPr>
          <w:rFonts w:eastAsia="Times New Roman" w:cs="Arial"/>
          <w:noProof/>
          <w:szCs w:val="17"/>
          <w:lang w:val="fr-FR"/>
        </w:rPr>
        <w:t>la déduction par d</w:t>
      </w:r>
      <w:r w:rsidR="00B25BC4">
        <w:rPr>
          <w:rFonts w:eastAsia="Times New Roman" w:cs="Arial"/>
          <w:noProof/>
          <w:szCs w:val="17"/>
          <w:lang w:val="fr-FR"/>
        </w:rPr>
        <w:t>éfaut DOIT être</w:t>
      </w:r>
      <w:r w:rsidR="005E48A2" w:rsidRPr="00982192">
        <w:rPr>
          <w:rFonts w:eastAsia="Times New Roman" w:cs="Arial"/>
          <w:noProof/>
          <w:szCs w:val="17"/>
          <w:lang w:val="fr-FR"/>
        </w:rPr>
        <w:t xml:space="preserve"> z</w:t>
      </w:r>
      <w:r w:rsidR="00B25BC4">
        <w:rPr>
          <w:rFonts w:eastAsia="Times New Roman" w:cs="Arial"/>
          <w:noProof/>
          <w:szCs w:val="17"/>
          <w:lang w:val="fr-FR"/>
        </w:rPr>
        <w:t>é</w:t>
      </w:r>
      <w:r w:rsidR="005E48A2" w:rsidRPr="00982192">
        <w:rPr>
          <w:rFonts w:eastAsia="Times New Roman" w:cs="Arial"/>
          <w:noProof/>
          <w:szCs w:val="17"/>
          <w:lang w:val="fr-FR"/>
        </w:rPr>
        <w:t>ro “0”</w:t>
      </w:r>
      <w:r w:rsidR="00C065D6">
        <w:rPr>
          <w:rFonts w:eastAsia="Times New Roman" w:cs="Arial"/>
          <w:noProof/>
          <w:szCs w:val="17"/>
          <w:lang w:val="fr-FR"/>
        </w:rPr>
        <w:t> </w:t>
      </w:r>
      <w:r w:rsidR="005E48A2" w:rsidRPr="00982192">
        <w:rPr>
          <w:rFonts w:eastAsia="Times New Roman" w:cs="Arial"/>
          <w:noProof/>
          <w:szCs w:val="17"/>
          <w:lang w:val="fr-FR"/>
        </w:rPr>
        <w:t>:</w:t>
      </w:r>
    </w:p>
    <w:p w14:paraId="407EB082" w14:textId="0263CAF7" w:rsidR="003B1736" w:rsidRPr="00982192" w:rsidRDefault="00B25BC4" w:rsidP="00CE01DA">
      <w:pPr>
        <w:numPr>
          <w:ilvl w:val="1"/>
          <w:numId w:val="4"/>
        </w:numPr>
        <w:spacing w:before="170" w:after="170"/>
        <w:ind w:left="720" w:firstLine="0"/>
        <w:rPr>
          <w:rFonts w:eastAsia="Times New Roman" w:cs="Arial"/>
          <w:noProof/>
          <w:szCs w:val="17"/>
          <w:lang w:val="fr-FR"/>
        </w:rPr>
      </w:pPr>
      <w:r>
        <w:rPr>
          <w:rFonts w:eastAsia="Times New Roman" w:cs="Arial"/>
          <w:noProof/>
          <w:szCs w:val="17"/>
          <w:lang w:val="fr-FR"/>
        </w:rPr>
        <w:t xml:space="preserve">Par exemple, voici une adresse URL </w:t>
      </w:r>
      <w:r w:rsidR="003B1736" w:rsidRPr="00982192">
        <w:rPr>
          <w:rFonts w:eastAsia="Times New Roman" w:cs="Arial"/>
          <w:noProof/>
          <w:szCs w:val="17"/>
          <w:lang w:val="fr-FR"/>
        </w:rPr>
        <w:t>valid</w:t>
      </w:r>
      <w:r>
        <w:rPr>
          <w:rFonts w:eastAsia="Times New Roman" w:cs="Arial"/>
          <w:noProof/>
          <w:szCs w:val="17"/>
          <w:lang w:val="fr-FR"/>
        </w:rPr>
        <w:t>e</w:t>
      </w:r>
      <w:r w:rsidR="00BB0A23">
        <w:rPr>
          <w:rFonts w:eastAsia="Times New Roman" w:cs="Arial"/>
          <w:noProof/>
          <w:szCs w:val="17"/>
          <w:lang w:val="fr-FR"/>
        </w:rPr>
        <w:t> :</w:t>
      </w:r>
    </w:p>
    <w:tbl>
      <w:tblPr>
        <w:tblStyle w:val="TableGrid"/>
        <w:tblW w:w="8635" w:type="dxa"/>
        <w:tblInd w:w="720" w:type="dxa"/>
        <w:tblLook w:val="04A0" w:firstRow="1" w:lastRow="0" w:firstColumn="1" w:lastColumn="0" w:noHBand="0" w:noVBand="1"/>
      </w:tblPr>
      <w:tblGrid>
        <w:gridCol w:w="8635"/>
      </w:tblGrid>
      <w:tr w:rsidR="005E48A2" w:rsidRPr="008D6774" w14:paraId="3BD7A5BD" w14:textId="77777777" w:rsidTr="00F50DB4">
        <w:tc>
          <w:tcPr>
            <w:tcW w:w="8635" w:type="dxa"/>
          </w:tcPr>
          <w:p w14:paraId="574637CD" w14:textId="691197E4" w:rsidR="005E48A2" w:rsidRPr="00982192" w:rsidRDefault="005D4B78" w:rsidP="00CE01DA">
            <w:pPr>
              <w:spacing w:before="170" w:after="170"/>
              <w:rPr>
                <w:rFonts w:ascii="Courier New" w:eastAsia="Times New Roman" w:hAnsi="Courier New" w:cs="Courier New"/>
                <w:szCs w:val="17"/>
                <w:lang w:val="fr-FR" w:eastAsia="en-US"/>
              </w:rPr>
            </w:pPr>
            <w:r w:rsidRPr="005D4B78">
              <w:rPr>
                <w:rFonts w:ascii="Courier New" w:hAnsi="Courier New" w:cs="Courier New"/>
                <w:lang w:val="fr-FR"/>
              </w:rPr>
              <w:t>https://</w:t>
            </w:r>
            <w:r w:rsidRPr="005D4B78">
              <w:rPr>
                <w:rFonts w:ascii="Courier New" w:hAnsi="Courier New" w:cs="Courier New"/>
                <w:szCs w:val="17"/>
                <w:lang w:val="fr-FR"/>
              </w:rPr>
              <w:t>wipo.int</w:t>
            </w:r>
            <w:r w:rsidRPr="005D4B78">
              <w:rPr>
                <w:rFonts w:ascii="Courier New" w:hAnsi="Courier New" w:cs="Courier New"/>
                <w:lang w:val="fr-FR"/>
              </w:rPr>
              <w:t>/api/v1</w:t>
            </w:r>
            <w:r w:rsidRPr="005D4B78">
              <w:rPr>
                <w:rFonts w:ascii="Courier New" w:eastAsia="Times New Roman" w:hAnsi="Courier New" w:cs="Courier New"/>
                <w:szCs w:val="17"/>
                <w:lang w:val="fr-FR"/>
              </w:rPr>
              <w:t>/patents?limit=10&amp;offset=20</w:t>
            </w:r>
          </w:p>
        </w:tc>
      </w:tr>
    </w:tbl>
    <w:p w14:paraId="5AFE1D93" w14:textId="2E5BDC01" w:rsidR="005E48A2" w:rsidRPr="00982192" w:rsidRDefault="00A9726C"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7</w:t>
      </w:r>
      <w:r w:rsidR="005A534C">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2B6855">
        <w:rPr>
          <w:rFonts w:eastAsia="Times New Roman" w:cs="Arial"/>
          <w:noProof/>
          <w:szCs w:val="17"/>
          <w:lang w:val="fr-FR"/>
        </w:rPr>
        <w:t xml:space="preserve">Les valeurs des paramètres </w:t>
      </w:r>
      <w:r w:rsidR="005E48A2" w:rsidRPr="00982192">
        <w:rPr>
          <w:rFonts w:ascii="Courier New" w:eastAsia="Times New Roman" w:hAnsi="Courier New" w:cs="Courier New"/>
          <w:noProof/>
          <w:szCs w:val="17"/>
          <w:lang w:val="fr-FR"/>
        </w:rPr>
        <w:t>limit</w:t>
      </w:r>
      <w:r w:rsidR="005E48A2" w:rsidRPr="00982192">
        <w:rPr>
          <w:rFonts w:eastAsia="Times New Roman" w:cs="Arial"/>
          <w:noProof/>
          <w:szCs w:val="17"/>
          <w:lang w:val="fr-FR"/>
        </w:rPr>
        <w:t xml:space="preserve"> </w:t>
      </w:r>
      <w:r w:rsidR="002B6855">
        <w:rPr>
          <w:rFonts w:eastAsia="Times New Roman" w:cs="Arial"/>
          <w:noProof/>
          <w:szCs w:val="17"/>
          <w:lang w:val="fr-FR"/>
        </w:rPr>
        <w:t>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offset</w:t>
      </w:r>
      <w:r w:rsidR="005E48A2" w:rsidRPr="00982192">
        <w:rPr>
          <w:rFonts w:eastAsia="Times New Roman" w:cs="Arial"/>
          <w:noProof/>
          <w:szCs w:val="17"/>
          <w:lang w:val="fr-FR"/>
        </w:rPr>
        <w:t xml:space="preserve"> </w:t>
      </w:r>
      <w:r w:rsidR="002B6855">
        <w:rPr>
          <w:rFonts w:eastAsia="Times New Roman" w:cs="Arial"/>
          <w:noProof/>
          <w:szCs w:val="17"/>
          <w:lang w:val="fr-FR"/>
        </w:rPr>
        <w:t>DEVRAIENT figurer dans la réponse</w:t>
      </w:r>
      <w:r w:rsidR="005E48A2" w:rsidRPr="00982192">
        <w:rPr>
          <w:rFonts w:eastAsia="Times New Roman" w:cs="Arial"/>
          <w:noProof/>
          <w:szCs w:val="17"/>
          <w:lang w:val="fr-FR"/>
        </w:rPr>
        <w:t>.</w:t>
      </w:r>
    </w:p>
    <w:p w14:paraId="61C1690A" w14:textId="4C638C24" w:rsidR="005E48A2" w:rsidRPr="00982192" w:rsidRDefault="002B6855" w:rsidP="00CE01DA">
      <w:pPr>
        <w:pStyle w:val="Heading4"/>
        <w:spacing w:before="170" w:after="170"/>
        <w:rPr>
          <w:noProof/>
          <w:lang w:val="fr-FR"/>
        </w:rPr>
      </w:pPr>
      <w:r>
        <w:rPr>
          <w:noProof/>
          <w:lang w:val="fr-FR"/>
        </w:rPr>
        <w:t>Tri</w:t>
      </w:r>
    </w:p>
    <w:p w14:paraId="53E7A043" w14:textId="120B2646" w:rsidR="002B156F"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2B6855">
        <w:rPr>
          <w:rFonts w:eastAsia="Times New Roman" w:cs="Arial"/>
          <w:noProof/>
          <w:szCs w:val="17"/>
          <w:lang w:val="fr-FR"/>
        </w:rPr>
        <w:t>L</w:t>
      </w:r>
      <w:r w:rsidR="00BB0A23">
        <w:rPr>
          <w:rFonts w:eastAsia="Times New Roman" w:cs="Arial"/>
          <w:noProof/>
          <w:szCs w:val="17"/>
          <w:lang w:val="fr-FR"/>
        </w:rPr>
        <w:t>’</w:t>
      </w:r>
      <w:r w:rsidR="002B6855">
        <w:rPr>
          <w:rFonts w:eastAsia="Times New Roman" w:cs="Arial"/>
          <w:noProof/>
          <w:szCs w:val="17"/>
          <w:lang w:val="fr-FR"/>
        </w:rPr>
        <w:t>extraction des données peut nécessiter leur tri (sens croissant ou décroissa</w:t>
      </w:r>
      <w:r w:rsidR="00334310">
        <w:rPr>
          <w:rFonts w:eastAsia="Times New Roman" w:cs="Arial"/>
          <w:noProof/>
          <w:szCs w:val="17"/>
          <w:lang w:val="fr-FR"/>
        </w:rPr>
        <w:t>nt).  Un</w:t>
      </w:r>
      <w:r w:rsidR="002B6855">
        <w:rPr>
          <w:rFonts w:eastAsia="Times New Roman" w:cs="Arial"/>
          <w:noProof/>
          <w:szCs w:val="17"/>
          <w:lang w:val="fr-FR"/>
        </w:rPr>
        <w:t xml:space="preserve"> critère de tri multi</w:t>
      </w:r>
      <w:r w:rsidR="00031838">
        <w:rPr>
          <w:rFonts w:eastAsia="Times New Roman" w:cs="Arial"/>
          <w:noProof/>
          <w:szCs w:val="17"/>
          <w:lang w:val="fr-FR"/>
        </w:rPr>
        <w:t>clé</w:t>
      </w:r>
      <w:r w:rsidR="002B6855">
        <w:rPr>
          <w:rFonts w:eastAsia="Times New Roman" w:cs="Arial"/>
          <w:noProof/>
          <w:szCs w:val="17"/>
          <w:lang w:val="fr-FR"/>
        </w:rPr>
        <w:t xml:space="preserve"> peut aussi être utili</w:t>
      </w:r>
      <w:r w:rsidR="00334310">
        <w:rPr>
          <w:rFonts w:eastAsia="Times New Roman" w:cs="Arial"/>
          <w:noProof/>
          <w:szCs w:val="17"/>
          <w:lang w:val="fr-FR"/>
        </w:rPr>
        <w:t>sé.  Le</w:t>
      </w:r>
      <w:r w:rsidR="002B6855">
        <w:rPr>
          <w:rFonts w:eastAsia="Times New Roman" w:cs="Arial"/>
          <w:noProof/>
          <w:szCs w:val="17"/>
          <w:lang w:val="fr-FR"/>
        </w:rPr>
        <w:t xml:space="preserve"> tri est déterminé par l</w:t>
      </w:r>
      <w:r w:rsidR="00BB0A23">
        <w:rPr>
          <w:rFonts w:eastAsia="Times New Roman" w:cs="Arial"/>
          <w:noProof/>
          <w:szCs w:val="17"/>
          <w:lang w:val="fr-FR"/>
        </w:rPr>
        <w:t>’</w:t>
      </w:r>
      <w:r w:rsidR="002B6855">
        <w:rPr>
          <w:rFonts w:eastAsia="Times New Roman" w:cs="Arial"/>
          <w:noProof/>
          <w:szCs w:val="17"/>
          <w:lang w:val="fr-FR"/>
        </w:rPr>
        <w:t xml:space="preserve">utilisation du paramètre de chaîne de requête </w:t>
      </w:r>
      <w:r w:rsidR="002B156F" w:rsidRPr="00982192">
        <w:rPr>
          <w:rFonts w:ascii="Courier New" w:eastAsia="Times New Roman" w:hAnsi="Courier New" w:cs="Courier New"/>
          <w:noProof/>
          <w:szCs w:val="17"/>
          <w:lang w:val="fr-FR"/>
        </w:rPr>
        <w:t>so</w:t>
      </w:r>
      <w:r w:rsidR="00334310" w:rsidRPr="00982192">
        <w:rPr>
          <w:rFonts w:ascii="Courier New" w:eastAsia="Times New Roman" w:hAnsi="Courier New" w:cs="Courier New"/>
          <w:noProof/>
          <w:szCs w:val="17"/>
          <w:lang w:val="fr-FR"/>
        </w:rPr>
        <w:t>rt</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La</w:t>
      </w:r>
      <w:r w:rsidR="002B6855">
        <w:rPr>
          <w:rFonts w:eastAsia="Times New Roman" w:cs="Arial"/>
          <w:noProof/>
          <w:szCs w:val="17"/>
          <w:lang w:val="fr-FR"/>
        </w:rPr>
        <w:t xml:space="preserve"> valeur de ce </w:t>
      </w:r>
      <w:r w:rsidR="002B156F" w:rsidRPr="00982192">
        <w:rPr>
          <w:rFonts w:eastAsia="Times New Roman" w:cs="Arial"/>
          <w:noProof/>
          <w:szCs w:val="17"/>
          <w:lang w:val="fr-FR"/>
        </w:rPr>
        <w:t>param</w:t>
      </w:r>
      <w:r w:rsidR="002B6855">
        <w:rPr>
          <w:rFonts w:eastAsia="Times New Roman" w:cs="Arial"/>
          <w:noProof/>
          <w:szCs w:val="17"/>
          <w:lang w:val="fr-FR"/>
        </w:rPr>
        <w:t>ètre</w:t>
      </w:r>
      <w:r w:rsidR="002B156F" w:rsidRPr="00982192">
        <w:rPr>
          <w:rFonts w:eastAsia="Times New Roman" w:cs="Arial"/>
          <w:noProof/>
          <w:szCs w:val="17"/>
          <w:lang w:val="fr-FR"/>
        </w:rPr>
        <w:t xml:space="preserve"> </w:t>
      </w:r>
      <w:r w:rsidR="002B6855">
        <w:rPr>
          <w:rFonts w:eastAsia="Times New Roman" w:cs="Arial"/>
          <w:noProof/>
          <w:szCs w:val="17"/>
          <w:lang w:val="fr-FR"/>
        </w:rPr>
        <w:t xml:space="preserve">est une liste de clés de tri séparées par une virgule et de sens de tri </w:t>
      </w:r>
      <w:r w:rsidR="002B55AB">
        <w:rPr>
          <w:rFonts w:eastAsia="Times New Roman" w:cs="Arial"/>
          <w:noProof/>
          <w:szCs w:val="17"/>
          <w:lang w:val="fr-FR"/>
        </w:rPr>
        <w:t>qui peuvent être optionnellement ajoutés à chaque clé de tri</w:t>
      </w:r>
      <w:r w:rsidR="002B156F" w:rsidRPr="00982192">
        <w:rPr>
          <w:rFonts w:eastAsia="Times New Roman" w:cs="Arial"/>
          <w:noProof/>
          <w:szCs w:val="17"/>
          <w:lang w:val="fr-FR"/>
        </w:rPr>
        <w:t>, s</w:t>
      </w:r>
      <w:r w:rsidR="002B55AB">
        <w:rPr>
          <w:rFonts w:eastAsia="Times New Roman" w:cs="Arial"/>
          <w:noProof/>
          <w:szCs w:val="17"/>
          <w:lang w:val="fr-FR"/>
        </w:rPr>
        <w:t>é</w:t>
      </w:r>
      <w:r w:rsidR="002B156F" w:rsidRPr="00982192">
        <w:rPr>
          <w:rFonts w:eastAsia="Times New Roman" w:cs="Arial"/>
          <w:noProof/>
          <w:szCs w:val="17"/>
          <w:lang w:val="fr-FR"/>
        </w:rPr>
        <w:t>par</w:t>
      </w:r>
      <w:r w:rsidR="002B55AB">
        <w:rPr>
          <w:rFonts w:eastAsia="Times New Roman" w:cs="Arial"/>
          <w:noProof/>
          <w:szCs w:val="17"/>
          <w:lang w:val="fr-FR"/>
        </w:rPr>
        <w:t>és par les deux</w:t>
      </w:r>
      <w:r w:rsidR="002D56D3">
        <w:rPr>
          <w:rFonts w:eastAsia="Times New Roman" w:cs="Arial"/>
          <w:noProof/>
          <w:szCs w:val="17"/>
          <w:lang w:val="fr-FR"/>
        </w:rPr>
        <w:t> </w:t>
      </w:r>
      <w:r w:rsidR="002B55AB">
        <w:rPr>
          <w:rFonts w:eastAsia="Times New Roman" w:cs="Arial"/>
          <w:noProof/>
          <w:szCs w:val="17"/>
          <w:lang w:val="fr-FR"/>
        </w:rPr>
        <w:t xml:space="preserve">points </w:t>
      </w:r>
      <w:r w:rsidR="00555419">
        <w:rPr>
          <w:rFonts w:eastAsia="Times New Roman" w:cs="Arial"/>
          <w:noProof/>
          <w:szCs w:val="17"/>
          <w:lang w:val="fr-FR"/>
        </w:rPr>
        <w:t>“</w:t>
      </w:r>
      <w:r w:rsidR="002B156F" w:rsidRPr="00982192">
        <w:rPr>
          <w:rFonts w:eastAsia="Times New Roman" w:cs="Arial"/>
          <w:noProof/>
          <w:szCs w:val="17"/>
          <w:lang w:val="fr-FR"/>
        </w:rPr>
        <w:t>:</w:t>
      </w:r>
      <w:r w:rsidR="00555419">
        <w:rPr>
          <w:rFonts w:eastAsia="Times New Roman" w:cs="Arial"/>
          <w:noProof/>
          <w:szCs w:val="17"/>
          <w:lang w:val="fr-FR"/>
        </w:rPr>
        <w:t>”</w:t>
      </w:r>
      <w:r w:rsidR="002B156F" w:rsidRPr="00982192">
        <w:rPr>
          <w:rFonts w:eastAsia="Times New Roman" w:cs="Arial"/>
          <w:noProof/>
          <w:szCs w:val="17"/>
          <w:lang w:val="fr-FR"/>
        </w:rPr>
        <w:t xml:space="preserve">.  </w:t>
      </w:r>
      <w:r w:rsidR="002B55AB">
        <w:rPr>
          <w:rFonts w:eastAsia="Times New Roman" w:cs="Arial"/>
          <w:noProof/>
          <w:szCs w:val="17"/>
          <w:lang w:val="fr-FR"/>
        </w:rPr>
        <w:t xml:space="preserve">Les sens de tri pris en charge sont </w:t>
      </w:r>
      <w:r w:rsidR="00555419">
        <w:rPr>
          <w:rFonts w:eastAsia="Times New Roman" w:cs="Arial"/>
          <w:noProof/>
          <w:szCs w:val="17"/>
          <w:lang w:val="fr-FR"/>
        </w:rPr>
        <w:t>“</w:t>
      </w:r>
      <w:r w:rsidR="002B156F" w:rsidRPr="00982192">
        <w:rPr>
          <w:rFonts w:ascii="Courier New" w:eastAsia="Times New Roman" w:hAnsi="Courier New" w:cs="Courier New"/>
          <w:noProof/>
          <w:szCs w:val="17"/>
          <w:lang w:val="fr-FR"/>
        </w:rPr>
        <w:t>asc</w:t>
      </w:r>
      <w:r w:rsidR="00555419">
        <w:rPr>
          <w:rFonts w:ascii="Courier New" w:eastAsia="Times New Roman" w:hAnsi="Courier New" w:cs="Courier New"/>
          <w:noProof/>
          <w:szCs w:val="17"/>
          <w:lang w:val="fr-FR"/>
        </w:rPr>
        <w:t>”</w:t>
      </w:r>
      <w:r w:rsidR="002B156F" w:rsidRPr="00982192">
        <w:rPr>
          <w:rFonts w:eastAsia="Times New Roman" w:cs="Arial"/>
          <w:noProof/>
          <w:szCs w:val="17"/>
          <w:lang w:val="fr-FR"/>
        </w:rPr>
        <w:t xml:space="preserve"> </w:t>
      </w:r>
      <w:r w:rsidR="002B55AB">
        <w:rPr>
          <w:rFonts w:eastAsia="Times New Roman" w:cs="Arial"/>
          <w:noProof/>
          <w:szCs w:val="17"/>
          <w:lang w:val="fr-FR"/>
        </w:rPr>
        <w:t xml:space="preserve">pour croissant ou </w:t>
      </w:r>
      <w:r w:rsidR="00555419">
        <w:rPr>
          <w:rFonts w:eastAsia="Times New Roman" w:cs="Arial"/>
          <w:noProof/>
          <w:szCs w:val="17"/>
          <w:lang w:val="fr-FR"/>
        </w:rPr>
        <w:t>“</w:t>
      </w:r>
      <w:r w:rsidR="002B156F" w:rsidRPr="00982192">
        <w:rPr>
          <w:rFonts w:ascii="Courier New" w:eastAsia="Times New Roman" w:hAnsi="Courier New" w:cs="Courier New"/>
          <w:noProof/>
          <w:szCs w:val="17"/>
          <w:lang w:val="fr-FR"/>
        </w:rPr>
        <w:t>desc</w:t>
      </w:r>
      <w:r w:rsidR="00555419">
        <w:rPr>
          <w:rFonts w:ascii="Courier New" w:eastAsia="Times New Roman" w:hAnsi="Courier New" w:cs="Courier New"/>
          <w:noProof/>
          <w:szCs w:val="17"/>
          <w:lang w:val="fr-FR"/>
        </w:rPr>
        <w:t>”</w:t>
      </w:r>
      <w:r w:rsidR="002B156F" w:rsidRPr="00982192">
        <w:rPr>
          <w:rFonts w:eastAsia="Times New Roman" w:cs="Arial"/>
          <w:noProof/>
          <w:szCs w:val="17"/>
          <w:lang w:val="fr-FR"/>
        </w:rPr>
        <w:t xml:space="preserve"> </w:t>
      </w:r>
      <w:r w:rsidR="002B55AB">
        <w:rPr>
          <w:rFonts w:eastAsia="Times New Roman" w:cs="Arial"/>
          <w:noProof/>
          <w:szCs w:val="17"/>
          <w:lang w:val="fr-FR"/>
        </w:rPr>
        <w:t>pour décroissa</w:t>
      </w:r>
      <w:r w:rsidR="00334310">
        <w:rPr>
          <w:rFonts w:eastAsia="Times New Roman" w:cs="Arial"/>
          <w:noProof/>
          <w:szCs w:val="17"/>
          <w:lang w:val="fr-FR"/>
        </w:rPr>
        <w:t>nt.  Le</w:t>
      </w:r>
      <w:r w:rsidR="002B55AB">
        <w:rPr>
          <w:rFonts w:eastAsia="Times New Roman" w:cs="Arial"/>
          <w:noProof/>
          <w:szCs w:val="17"/>
          <w:lang w:val="fr-FR"/>
        </w:rPr>
        <w:t xml:space="preserve"> </w:t>
      </w:r>
      <w:r w:rsidR="002B156F" w:rsidRPr="00982192">
        <w:rPr>
          <w:rFonts w:eastAsia="Times New Roman" w:cs="Arial"/>
          <w:noProof/>
          <w:szCs w:val="17"/>
          <w:lang w:val="fr-FR"/>
        </w:rPr>
        <w:t xml:space="preserve">client </w:t>
      </w:r>
      <w:r w:rsidR="002B55AB">
        <w:rPr>
          <w:rFonts w:eastAsia="Times New Roman" w:cs="Arial"/>
          <w:noProof/>
          <w:szCs w:val="17"/>
          <w:lang w:val="fr-FR"/>
        </w:rPr>
        <w:t>peut indiquer un sens de tri pour chaque c</w:t>
      </w:r>
      <w:r w:rsidR="00334310">
        <w:rPr>
          <w:rFonts w:eastAsia="Times New Roman" w:cs="Arial"/>
          <w:noProof/>
          <w:szCs w:val="17"/>
          <w:lang w:val="fr-FR"/>
        </w:rPr>
        <w:t>lé.  Si</w:t>
      </w:r>
      <w:r w:rsidR="002B55AB">
        <w:rPr>
          <w:rFonts w:eastAsia="Times New Roman" w:cs="Arial"/>
          <w:noProof/>
          <w:szCs w:val="17"/>
          <w:lang w:val="fr-FR"/>
        </w:rPr>
        <w:t xml:space="preserve"> un sens de tri n</w:t>
      </w:r>
      <w:r w:rsidR="00BB0A23">
        <w:rPr>
          <w:rFonts w:eastAsia="Times New Roman" w:cs="Arial"/>
          <w:noProof/>
          <w:szCs w:val="17"/>
          <w:lang w:val="fr-FR"/>
        </w:rPr>
        <w:t>’</w:t>
      </w:r>
      <w:r w:rsidR="002B55AB">
        <w:rPr>
          <w:rFonts w:eastAsia="Times New Roman" w:cs="Arial"/>
          <w:noProof/>
          <w:szCs w:val="17"/>
          <w:lang w:val="fr-FR"/>
        </w:rPr>
        <w:t>est pas indiqué pour une clé, le serveur en définit un par défaut</w:t>
      </w:r>
      <w:r w:rsidR="002B156F" w:rsidRPr="00982192">
        <w:rPr>
          <w:rFonts w:eastAsia="Times New Roman" w:cs="Arial"/>
          <w:noProof/>
          <w:szCs w:val="17"/>
          <w:lang w:val="fr-FR"/>
        </w:rPr>
        <w:t>.</w:t>
      </w:r>
    </w:p>
    <w:p w14:paraId="77FC1F4D" w14:textId="210049F7" w:rsidR="005E48A2" w:rsidRPr="00982192" w:rsidRDefault="002B55AB" w:rsidP="00876BA8">
      <w:pPr>
        <w:pStyle w:val="NormalWeb"/>
        <w:keepNext/>
        <w:spacing w:before="170" w:beforeAutospacing="0" w:after="170" w:afterAutospacing="0"/>
        <w:rPr>
          <w:rFonts w:cs="Arial"/>
          <w:noProof/>
          <w:szCs w:val="17"/>
          <w:lang w:val="fr-FR"/>
        </w:rPr>
      </w:pPr>
      <w:r>
        <w:rPr>
          <w:rFonts w:eastAsia="Times New Roman" w:cs="Arial"/>
          <w:noProof/>
          <w:szCs w:val="17"/>
          <w:lang w:val="fr-FR"/>
        </w:rPr>
        <w:t>Par exemple</w:t>
      </w:r>
      <w:r w:rsidR="00BB0A23">
        <w:rPr>
          <w:rFonts w:eastAsia="Times New Roman" w:cs="Arial"/>
          <w:noProof/>
          <w:szCs w:val="17"/>
          <w:lang w:val="fr-FR"/>
        </w:rPr>
        <w:t> :</w:t>
      </w:r>
    </w:p>
    <w:p w14:paraId="09652499" w14:textId="73586FD4" w:rsidR="00BB0A23" w:rsidRDefault="002B55AB" w:rsidP="00876BA8">
      <w:pPr>
        <w:pStyle w:val="NormalWeb"/>
        <w:keepNext/>
        <w:numPr>
          <w:ilvl w:val="0"/>
          <w:numId w:val="20"/>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Seules les clés de tri sont indiquées</w:t>
      </w:r>
      <w:r w:rsidR="00BB0A23">
        <w:rPr>
          <w:rFonts w:eastAsia="Times New Roman" w:cs="Arial"/>
          <w:noProof/>
          <w:szCs w:val="17"/>
          <w:lang w:val="fr-FR"/>
        </w:rPr>
        <w:t> :</w:t>
      </w:r>
    </w:p>
    <w:p w14:paraId="2B08D96C" w14:textId="133DEEC4" w:rsidR="00BB0A23" w:rsidRDefault="002B156F" w:rsidP="00CE01DA">
      <w:pPr>
        <w:pStyle w:val="NormalWeb"/>
        <w:spacing w:before="170" w:beforeAutospacing="0" w:after="170" w:afterAutospacing="0"/>
        <w:ind w:left="1134"/>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sort=key1,key2</w:t>
      </w:r>
    </w:p>
    <w:p w14:paraId="616E584A" w14:textId="67E09B37" w:rsidR="00992C0C" w:rsidRDefault="00B03729" w:rsidP="00CE01DA">
      <w:pPr>
        <w:pStyle w:val="NormalWeb"/>
        <w:spacing w:before="170" w:beforeAutospacing="0" w:after="170" w:afterAutospacing="0"/>
        <w:ind w:left="1134"/>
        <w:rPr>
          <w:rFonts w:eastAsia="Times New Roman" w:cs="Arial"/>
          <w:noProof/>
          <w:szCs w:val="17"/>
          <w:lang w:val="fr-FR"/>
        </w:rPr>
      </w:pPr>
      <w:r w:rsidRPr="00A21BF0">
        <w:rPr>
          <w:rFonts w:eastAsia="Times New Roman" w:cs="Arial"/>
          <w:szCs w:val="17"/>
          <w:lang w:val="fr-FR"/>
        </w:rPr>
        <w:t>'</w:t>
      </w:r>
      <w:r w:rsidR="007F2606" w:rsidRPr="00A21BF0">
        <w:rPr>
          <w:rFonts w:ascii="Courier New" w:eastAsia="Times New Roman" w:hAnsi="Courier New" w:cs="Courier New"/>
          <w:noProof/>
          <w:szCs w:val="17"/>
          <w:lang w:val="fr-FR"/>
        </w:rPr>
        <w:t>key1</w:t>
      </w:r>
      <w:r w:rsidRPr="00A21BF0">
        <w:rPr>
          <w:rFonts w:eastAsia="Times New Roman" w:cs="Arial"/>
          <w:szCs w:val="17"/>
          <w:lang w:val="fr-FR"/>
        </w:rPr>
        <w:t>'</w:t>
      </w:r>
      <w:r w:rsidR="002B156F" w:rsidRPr="00982192">
        <w:rPr>
          <w:rFonts w:eastAsia="Times New Roman" w:cs="Arial"/>
          <w:noProof/>
          <w:szCs w:val="17"/>
          <w:lang w:val="fr-FR"/>
        </w:rPr>
        <w:t xml:space="preserve"> </w:t>
      </w:r>
      <w:r w:rsidR="002B55AB">
        <w:rPr>
          <w:rFonts w:eastAsia="Times New Roman" w:cs="Arial"/>
          <w:noProof/>
          <w:szCs w:val="17"/>
          <w:lang w:val="fr-FR"/>
        </w:rPr>
        <w:t>est la première clé et</w:t>
      </w:r>
      <w:r w:rsidR="002B156F" w:rsidRPr="00982192">
        <w:rPr>
          <w:rFonts w:eastAsia="Times New Roman" w:cs="Arial"/>
          <w:noProof/>
          <w:szCs w:val="17"/>
          <w:lang w:val="fr-FR"/>
        </w:rPr>
        <w:t xml:space="preserve"> </w:t>
      </w:r>
      <w:r w:rsidRPr="00A21BF0">
        <w:rPr>
          <w:rFonts w:eastAsia="Times New Roman" w:cs="Arial"/>
          <w:szCs w:val="17"/>
          <w:lang w:val="fr-FR"/>
        </w:rPr>
        <w:t>'</w:t>
      </w:r>
      <w:r w:rsidR="007F2606" w:rsidRPr="00A21BF0">
        <w:rPr>
          <w:rFonts w:ascii="Courier New" w:eastAsia="Times New Roman" w:hAnsi="Courier New" w:cs="Courier New"/>
          <w:noProof/>
          <w:szCs w:val="17"/>
          <w:lang w:val="fr-FR"/>
        </w:rPr>
        <w:t>key2</w:t>
      </w:r>
      <w:r w:rsidRPr="00A21BF0">
        <w:rPr>
          <w:rFonts w:eastAsia="Times New Roman" w:cs="Arial"/>
          <w:szCs w:val="17"/>
          <w:lang w:val="fr-FR"/>
        </w:rPr>
        <w:t>'</w:t>
      </w:r>
      <w:r w:rsidR="002B156F" w:rsidRPr="00982192">
        <w:rPr>
          <w:rFonts w:eastAsia="Times New Roman" w:cs="Arial"/>
          <w:noProof/>
          <w:szCs w:val="17"/>
          <w:lang w:val="fr-FR"/>
        </w:rPr>
        <w:t xml:space="preserve"> </w:t>
      </w:r>
      <w:r w:rsidR="002B55AB">
        <w:rPr>
          <w:rFonts w:eastAsia="Times New Roman" w:cs="Arial"/>
          <w:noProof/>
          <w:szCs w:val="17"/>
          <w:lang w:val="fr-FR"/>
        </w:rPr>
        <w:t>est la deuxième clé, et les sens de tri sont définis par défaut par le serveur</w:t>
      </w:r>
    </w:p>
    <w:p w14:paraId="7A0E539E" w14:textId="497A9F5E" w:rsidR="00BB0A23" w:rsidRDefault="002B55AB" w:rsidP="00CE01DA">
      <w:pPr>
        <w:pStyle w:val="NormalWeb"/>
        <w:numPr>
          <w:ilvl w:val="0"/>
          <w:numId w:val="20"/>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Certains sens de tri sont indiqués</w:t>
      </w:r>
      <w:r w:rsidR="00BB0A23">
        <w:rPr>
          <w:rFonts w:eastAsia="Times New Roman" w:cs="Arial"/>
          <w:noProof/>
          <w:szCs w:val="17"/>
          <w:lang w:val="fr-FR"/>
        </w:rPr>
        <w:t> :</w:t>
      </w:r>
    </w:p>
    <w:p w14:paraId="6A9C37B8" w14:textId="34531440" w:rsidR="002B156F" w:rsidRPr="00982192" w:rsidRDefault="002B156F" w:rsidP="00CE01DA">
      <w:pPr>
        <w:pStyle w:val="NormalWeb"/>
        <w:spacing w:before="170" w:beforeAutospacing="0" w:after="170" w:afterAutospacing="0"/>
        <w:ind w:left="1134"/>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sort=key1:asc,key2</w:t>
      </w:r>
    </w:p>
    <w:p w14:paraId="43E9DE15" w14:textId="20C8E3DA" w:rsidR="00992C0C" w:rsidRDefault="009F7665" w:rsidP="00CE01DA">
      <w:pPr>
        <w:pStyle w:val="NormalWeb"/>
        <w:tabs>
          <w:tab w:val="left" w:pos="1080"/>
        </w:tabs>
        <w:spacing w:before="170" w:beforeAutospacing="0" w:after="170" w:afterAutospacing="0"/>
        <w:ind w:left="1134"/>
        <w:rPr>
          <w:rFonts w:eastAsia="Times New Roman" w:cs="Arial"/>
          <w:noProof/>
          <w:szCs w:val="17"/>
          <w:lang w:val="fr-FR"/>
        </w:rPr>
      </w:pPr>
      <w:r>
        <w:rPr>
          <w:rFonts w:eastAsia="Times New Roman" w:cs="Arial"/>
          <w:noProof/>
          <w:szCs w:val="17"/>
          <w:lang w:val="fr-FR"/>
        </w:rPr>
        <w:t xml:space="preserve">où </w:t>
      </w:r>
      <w:r w:rsidR="00B03729" w:rsidRPr="00A21BF0">
        <w:rPr>
          <w:rFonts w:eastAsia="Times New Roman" w:cs="Arial"/>
          <w:szCs w:val="17"/>
          <w:lang w:val="fr-FR"/>
        </w:rPr>
        <w:t>'</w:t>
      </w:r>
      <w:r w:rsidR="007F2606">
        <w:rPr>
          <w:rFonts w:ascii="Courier New" w:eastAsia="Times New Roman" w:hAnsi="Courier New" w:cs="Courier New"/>
          <w:noProof/>
          <w:szCs w:val="17"/>
          <w:lang w:val="fr-FR"/>
        </w:rPr>
        <w:t>key1</w:t>
      </w:r>
      <w:r w:rsidR="00B03729" w:rsidRPr="00A21BF0">
        <w:rPr>
          <w:rFonts w:eastAsia="Times New Roman" w:cs="Arial"/>
          <w:szCs w:val="17"/>
          <w:lang w:val="fr-FR"/>
        </w:rPr>
        <w:t>'</w:t>
      </w:r>
      <w:r w:rsidR="002B156F" w:rsidRPr="00982192">
        <w:rPr>
          <w:rFonts w:eastAsia="Times New Roman" w:cs="Arial"/>
          <w:noProof/>
          <w:szCs w:val="17"/>
          <w:lang w:val="fr-FR"/>
        </w:rPr>
        <w:t xml:space="preserve"> </w:t>
      </w:r>
      <w:r>
        <w:rPr>
          <w:rFonts w:eastAsia="Times New Roman" w:cs="Arial"/>
          <w:noProof/>
          <w:szCs w:val="17"/>
          <w:lang w:val="fr-FR"/>
        </w:rPr>
        <w:t xml:space="preserve">est la première clé </w:t>
      </w:r>
      <w:r w:rsidR="002B156F" w:rsidRPr="00982192">
        <w:rPr>
          <w:rFonts w:eastAsia="Times New Roman" w:cs="Arial"/>
          <w:noProof/>
          <w:szCs w:val="17"/>
          <w:lang w:val="fr-FR"/>
        </w:rPr>
        <w:t>(</w:t>
      </w:r>
      <w:r>
        <w:rPr>
          <w:rFonts w:eastAsia="Times New Roman" w:cs="Arial"/>
          <w:noProof/>
          <w:szCs w:val="17"/>
          <w:lang w:val="fr-FR"/>
        </w:rPr>
        <w:t>sens croissant</w:t>
      </w:r>
      <w:r w:rsidR="002B156F" w:rsidRPr="00982192">
        <w:rPr>
          <w:rFonts w:eastAsia="Times New Roman" w:cs="Arial"/>
          <w:noProof/>
          <w:szCs w:val="17"/>
          <w:lang w:val="fr-FR"/>
        </w:rPr>
        <w:t>)</w:t>
      </w:r>
      <w:r w:rsidR="00832341" w:rsidRPr="00982192">
        <w:rPr>
          <w:rFonts w:eastAsia="Times New Roman" w:cs="Arial"/>
          <w:noProof/>
          <w:szCs w:val="17"/>
          <w:lang w:val="fr-FR"/>
        </w:rPr>
        <w:t xml:space="preserve"> </w:t>
      </w:r>
      <w:r>
        <w:rPr>
          <w:rFonts w:eastAsia="Times New Roman" w:cs="Arial"/>
          <w:noProof/>
          <w:szCs w:val="17"/>
          <w:lang w:val="fr-FR"/>
        </w:rPr>
        <w:t>et</w:t>
      </w:r>
      <w:r w:rsidR="002B156F" w:rsidRPr="00982192">
        <w:rPr>
          <w:rFonts w:eastAsia="Times New Roman" w:cs="Arial"/>
          <w:noProof/>
          <w:szCs w:val="17"/>
          <w:lang w:val="fr-FR"/>
        </w:rPr>
        <w:t xml:space="preserve"> </w:t>
      </w:r>
      <w:r w:rsidR="00B03729" w:rsidRPr="00A21BF0">
        <w:rPr>
          <w:rFonts w:eastAsia="Times New Roman" w:cs="Arial"/>
          <w:szCs w:val="17"/>
          <w:lang w:val="fr-FR"/>
        </w:rPr>
        <w:t>'</w:t>
      </w:r>
      <w:r w:rsidR="007F2606" w:rsidRPr="00A21BF0">
        <w:rPr>
          <w:rFonts w:ascii="Courier New" w:eastAsia="Times New Roman" w:hAnsi="Courier New" w:cs="Courier New"/>
          <w:noProof/>
          <w:szCs w:val="17"/>
          <w:lang w:val="fr-FR"/>
        </w:rPr>
        <w:t>key2</w:t>
      </w:r>
      <w:r w:rsidR="00B03729" w:rsidRPr="00A21BF0">
        <w:rPr>
          <w:rFonts w:eastAsia="Times New Roman" w:cs="Arial"/>
          <w:szCs w:val="17"/>
          <w:lang w:val="fr-FR"/>
        </w:rPr>
        <w:t>'</w:t>
      </w:r>
      <w:r w:rsidR="002B156F" w:rsidRPr="00982192">
        <w:rPr>
          <w:rFonts w:eastAsia="Times New Roman" w:cs="Arial"/>
          <w:noProof/>
          <w:szCs w:val="17"/>
          <w:lang w:val="fr-FR"/>
        </w:rPr>
        <w:t xml:space="preserve"> </w:t>
      </w:r>
      <w:r>
        <w:rPr>
          <w:rFonts w:eastAsia="Times New Roman" w:cs="Arial"/>
          <w:noProof/>
          <w:szCs w:val="17"/>
          <w:lang w:val="fr-FR"/>
        </w:rPr>
        <w:t xml:space="preserve">est la deuxième clé </w:t>
      </w:r>
      <w:r w:rsidR="002B156F" w:rsidRPr="00982192">
        <w:rPr>
          <w:rFonts w:eastAsia="Times New Roman" w:cs="Arial"/>
          <w:noProof/>
          <w:szCs w:val="17"/>
          <w:lang w:val="fr-FR"/>
        </w:rPr>
        <w:t>(</w:t>
      </w:r>
      <w:r>
        <w:rPr>
          <w:rFonts w:eastAsia="Times New Roman" w:cs="Arial"/>
          <w:noProof/>
          <w:szCs w:val="17"/>
          <w:lang w:val="fr-FR"/>
        </w:rPr>
        <w:t>sens défini par défaut par le serveur, c</w:t>
      </w:r>
      <w:r w:rsidR="00BB0A23">
        <w:rPr>
          <w:rFonts w:eastAsia="Times New Roman" w:cs="Arial"/>
          <w:noProof/>
          <w:szCs w:val="17"/>
          <w:lang w:val="fr-FR"/>
        </w:rPr>
        <w:t>’</w:t>
      </w:r>
      <w:r>
        <w:rPr>
          <w:rFonts w:eastAsia="Times New Roman" w:cs="Arial"/>
          <w:noProof/>
          <w:szCs w:val="17"/>
          <w:lang w:val="fr-FR"/>
        </w:rPr>
        <w:t>est</w:t>
      </w:r>
      <w:r w:rsidR="00BB0A23">
        <w:rPr>
          <w:rFonts w:eastAsia="Times New Roman" w:cs="Arial"/>
          <w:noProof/>
          <w:szCs w:val="17"/>
          <w:lang w:val="fr-FR"/>
        </w:rPr>
        <w:t>-</w:t>
      </w:r>
      <w:r>
        <w:rPr>
          <w:rFonts w:eastAsia="Times New Roman" w:cs="Arial"/>
          <w:noProof/>
          <w:szCs w:val="17"/>
          <w:lang w:val="fr-FR"/>
        </w:rPr>
        <w:t>à</w:t>
      </w:r>
      <w:r w:rsidR="00BB0A23">
        <w:rPr>
          <w:rFonts w:eastAsia="Times New Roman" w:cs="Arial"/>
          <w:noProof/>
          <w:szCs w:val="17"/>
          <w:lang w:val="fr-FR"/>
        </w:rPr>
        <w:t>-</w:t>
      </w:r>
      <w:r>
        <w:rPr>
          <w:rFonts w:eastAsia="Times New Roman" w:cs="Arial"/>
          <w:noProof/>
          <w:szCs w:val="17"/>
          <w:lang w:val="fr-FR"/>
        </w:rPr>
        <w:t>dire que toute clé de tri sans sens correspondant est définie par défaut</w:t>
      </w:r>
      <w:r w:rsidR="002B156F" w:rsidRPr="00982192">
        <w:rPr>
          <w:rFonts w:eastAsia="Times New Roman" w:cs="Arial"/>
          <w:noProof/>
          <w:szCs w:val="17"/>
          <w:lang w:val="fr-FR"/>
        </w:rPr>
        <w:t>).</w:t>
      </w:r>
    </w:p>
    <w:p w14:paraId="3F3D832C" w14:textId="4B0B9D82" w:rsidR="00BB0A23" w:rsidRDefault="009F7665" w:rsidP="00CE01DA">
      <w:pPr>
        <w:pStyle w:val="NormalWeb"/>
        <w:numPr>
          <w:ilvl w:val="0"/>
          <w:numId w:val="20"/>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Le sens est indiqué pour chaque clé</w:t>
      </w:r>
      <w:r w:rsidR="00BB0A23">
        <w:rPr>
          <w:rFonts w:eastAsia="Times New Roman" w:cs="Arial"/>
          <w:noProof/>
          <w:szCs w:val="17"/>
          <w:lang w:val="fr-FR"/>
        </w:rPr>
        <w:t> :</w:t>
      </w:r>
    </w:p>
    <w:p w14:paraId="006B282C" w14:textId="57A00750" w:rsidR="002B156F" w:rsidRPr="00E407CA" w:rsidRDefault="002B156F" w:rsidP="00CE01DA">
      <w:pPr>
        <w:pStyle w:val="NormalWeb"/>
        <w:spacing w:before="170" w:beforeAutospacing="0" w:after="170" w:afterAutospacing="0"/>
        <w:ind w:left="1134"/>
        <w:rPr>
          <w:rFonts w:ascii="Courier New" w:eastAsia="Times New Roman" w:hAnsi="Courier New" w:cs="Courier New"/>
          <w:noProof/>
          <w:szCs w:val="17"/>
          <w:lang w:val="fr-CH"/>
        </w:rPr>
      </w:pPr>
      <w:r w:rsidRPr="00E407CA">
        <w:rPr>
          <w:rFonts w:ascii="Courier New" w:eastAsia="Times New Roman" w:hAnsi="Courier New" w:cs="Courier New"/>
          <w:noProof/>
          <w:szCs w:val="17"/>
          <w:lang w:val="fr-CH"/>
        </w:rPr>
        <w:t>sort=key1:asc,key2:desc</w:t>
      </w:r>
    </w:p>
    <w:p w14:paraId="29F0D33D" w14:textId="08D72E69" w:rsidR="002B156F" w:rsidRPr="00982192" w:rsidRDefault="009F7665" w:rsidP="00CE01DA">
      <w:pPr>
        <w:pStyle w:val="NormalWeb"/>
        <w:spacing w:before="170" w:beforeAutospacing="0" w:after="170" w:afterAutospacing="0"/>
        <w:ind w:left="1134"/>
        <w:rPr>
          <w:rFonts w:eastAsia="Times New Roman" w:cs="Arial"/>
          <w:noProof/>
          <w:szCs w:val="17"/>
          <w:lang w:val="fr-FR"/>
        </w:rPr>
      </w:pPr>
      <w:r>
        <w:rPr>
          <w:rFonts w:eastAsia="Times New Roman" w:cs="Arial"/>
          <w:noProof/>
          <w:szCs w:val="17"/>
          <w:lang w:val="fr-FR"/>
        </w:rPr>
        <w:t>où</w:t>
      </w:r>
      <w:r w:rsidR="00F5508B" w:rsidRPr="00982192">
        <w:rPr>
          <w:rFonts w:eastAsia="Times New Roman" w:cs="Arial"/>
          <w:noProof/>
          <w:szCs w:val="17"/>
          <w:lang w:val="fr-FR"/>
        </w:rPr>
        <w:t xml:space="preserve"> </w:t>
      </w:r>
      <w:r w:rsidR="00B03729" w:rsidRPr="00A21BF0">
        <w:rPr>
          <w:rFonts w:eastAsia="Times New Roman" w:cs="Arial"/>
          <w:szCs w:val="17"/>
          <w:lang w:val="fr-FR"/>
        </w:rPr>
        <w:t>'</w:t>
      </w:r>
      <w:r w:rsidR="007F2606" w:rsidRPr="00A21BF0">
        <w:rPr>
          <w:rFonts w:ascii="Courier New" w:eastAsia="Times New Roman" w:hAnsi="Courier New" w:cs="Courier New"/>
          <w:noProof/>
          <w:szCs w:val="17"/>
          <w:lang w:val="fr-FR"/>
        </w:rPr>
        <w:t>key1</w:t>
      </w:r>
      <w:r w:rsidR="00B03729" w:rsidRPr="00A21BF0">
        <w:rPr>
          <w:rFonts w:eastAsia="Times New Roman" w:cs="Arial"/>
          <w:szCs w:val="17"/>
          <w:lang w:val="fr-FR"/>
        </w:rPr>
        <w:t>'</w:t>
      </w:r>
      <w:r w:rsidR="002B156F" w:rsidRPr="00982192">
        <w:rPr>
          <w:rFonts w:eastAsia="Times New Roman" w:cs="Arial"/>
          <w:noProof/>
          <w:szCs w:val="17"/>
          <w:lang w:val="fr-FR"/>
        </w:rPr>
        <w:t xml:space="preserve"> </w:t>
      </w:r>
      <w:r>
        <w:rPr>
          <w:rFonts w:eastAsia="Times New Roman" w:cs="Arial"/>
          <w:noProof/>
          <w:szCs w:val="17"/>
          <w:lang w:val="fr-FR"/>
        </w:rPr>
        <w:t xml:space="preserve">est la première clé </w:t>
      </w:r>
      <w:r w:rsidRPr="00982192">
        <w:rPr>
          <w:rFonts w:eastAsia="Times New Roman" w:cs="Arial"/>
          <w:noProof/>
          <w:szCs w:val="17"/>
          <w:lang w:val="fr-FR"/>
        </w:rPr>
        <w:t>(</w:t>
      </w:r>
      <w:r>
        <w:rPr>
          <w:rFonts w:eastAsia="Times New Roman" w:cs="Arial"/>
          <w:noProof/>
          <w:szCs w:val="17"/>
          <w:lang w:val="fr-FR"/>
        </w:rPr>
        <w:t>sens croissant</w:t>
      </w:r>
      <w:r w:rsidRPr="00982192">
        <w:rPr>
          <w:rFonts w:eastAsia="Times New Roman" w:cs="Arial"/>
          <w:noProof/>
          <w:szCs w:val="17"/>
          <w:lang w:val="fr-FR"/>
        </w:rPr>
        <w:t xml:space="preserve">) </w:t>
      </w:r>
      <w:r>
        <w:rPr>
          <w:rFonts w:eastAsia="Times New Roman" w:cs="Arial"/>
          <w:noProof/>
          <w:szCs w:val="17"/>
          <w:lang w:val="fr-FR"/>
        </w:rPr>
        <w:t>et</w:t>
      </w:r>
      <w:r w:rsidRPr="00982192">
        <w:rPr>
          <w:rFonts w:eastAsia="Times New Roman" w:cs="Arial"/>
          <w:noProof/>
          <w:szCs w:val="17"/>
          <w:lang w:val="fr-FR"/>
        </w:rPr>
        <w:t xml:space="preserve"> </w:t>
      </w:r>
      <w:r w:rsidR="00B03729" w:rsidRPr="00A21BF0">
        <w:rPr>
          <w:rFonts w:eastAsia="Times New Roman" w:cs="Arial"/>
          <w:szCs w:val="17"/>
          <w:lang w:val="fr-FR"/>
        </w:rPr>
        <w:t>'</w:t>
      </w:r>
      <w:r w:rsidR="007F2606" w:rsidRPr="00A21BF0">
        <w:rPr>
          <w:rFonts w:ascii="Courier New" w:eastAsia="Times New Roman" w:hAnsi="Courier New" w:cs="Courier New"/>
          <w:noProof/>
          <w:szCs w:val="17"/>
          <w:lang w:val="fr-FR"/>
        </w:rPr>
        <w:t>key2</w:t>
      </w:r>
      <w:r w:rsidR="00B03729" w:rsidRPr="00A21BF0">
        <w:rPr>
          <w:rFonts w:eastAsia="Times New Roman" w:cs="Arial"/>
          <w:szCs w:val="17"/>
          <w:lang w:val="fr-FR"/>
        </w:rPr>
        <w:t>'</w:t>
      </w:r>
      <w:r w:rsidR="002B156F" w:rsidRPr="00982192">
        <w:rPr>
          <w:rFonts w:eastAsia="Times New Roman" w:cs="Arial"/>
          <w:noProof/>
          <w:szCs w:val="17"/>
          <w:lang w:val="fr-FR"/>
        </w:rPr>
        <w:t xml:space="preserve"> </w:t>
      </w:r>
      <w:r>
        <w:rPr>
          <w:rFonts w:eastAsia="Times New Roman" w:cs="Arial"/>
          <w:noProof/>
          <w:szCs w:val="17"/>
          <w:lang w:val="fr-FR"/>
        </w:rPr>
        <w:t xml:space="preserve">est la deuxième clé </w:t>
      </w:r>
      <w:r w:rsidR="002B156F" w:rsidRPr="00982192">
        <w:rPr>
          <w:rFonts w:eastAsia="Times New Roman" w:cs="Arial"/>
          <w:noProof/>
          <w:szCs w:val="17"/>
          <w:lang w:val="fr-FR"/>
        </w:rPr>
        <w:t>(</w:t>
      </w:r>
      <w:r>
        <w:rPr>
          <w:rFonts w:eastAsia="Times New Roman" w:cs="Arial"/>
          <w:noProof/>
          <w:szCs w:val="17"/>
          <w:lang w:val="fr-FR"/>
        </w:rPr>
        <w:t xml:space="preserve">sens </w:t>
      </w:r>
      <w:r w:rsidR="002B156F" w:rsidRPr="00982192">
        <w:rPr>
          <w:rFonts w:eastAsia="Times New Roman" w:cs="Arial"/>
          <w:noProof/>
          <w:szCs w:val="17"/>
          <w:lang w:val="fr-FR"/>
        </w:rPr>
        <w:t>d</w:t>
      </w:r>
      <w:r>
        <w:rPr>
          <w:rFonts w:eastAsia="Times New Roman" w:cs="Arial"/>
          <w:noProof/>
          <w:szCs w:val="17"/>
          <w:lang w:val="fr-FR"/>
        </w:rPr>
        <w:t>écroissant</w:t>
      </w:r>
      <w:r w:rsidR="002B156F" w:rsidRPr="00982192">
        <w:rPr>
          <w:rFonts w:eastAsia="Times New Roman" w:cs="Arial"/>
          <w:noProof/>
          <w:szCs w:val="17"/>
          <w:lang w:val="fr-FR"/>
        </w:rPr>
        <w:t>).</w:t>
      </w:r>
    </w:p>
    <w:p w14:paraId="1ED3B5DB" w14:textId="2598659D" w:rsidR="00992C0C" w:rsidRDefault="00276B25"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F7665">
        <w:rPr>
          <w:rFonts w:eastAsia="Times New Roman" w:cs="Arial"/>
          <w:noProof/>
          <w:szCs w:val="17"/>
          <w:lang w:val="fr-FR"/>
        </w:rPr>
        <w:t>Afin de spécifier un tri selon des critères multiattributs</w:t>
      </w:r>
      <w:r w:rsidRPr="00982192">
        <w:rPr>
          <w:rFonts w:eastAsia="Times New Roman" w:cs="Arial"/>
          <w:noProof/>
          <w:szCs w:val="17"/>
          <w:lang w:val="fr-FR"/>
        </w:rPr>
        <w:t xml:space="preserve">, </w:t>
      </w:r>
      <w:r w:rsidR="009F7665">
        <w:rPr>
          <w:rFonts w:eastAsia="Times New Roman" w:cs="Arial"/>
          <w:noProof/>
          <w:szCs w:val="17"/>
          <w:lang w:val="fr-FR"/>
        </w:rPr>
        <w:t>la valeur d</w:t>
      </w:r>
      <w:r w:rsidR="00BB0A23">
        <w:rPr>
          <w:rFonts w:eastAsia="Times New Roman" w:cs="Arial"/>
          <w:noProof/>
          <w:szCs w:val="17"/>
          <w:lang w:val="fr-FR"/>
        </w:rPr>
        <w:t>’</w:t>
      </w:r>
      <w:r w:rsidR="009F7665">
        <w:rPr>
          <w:rFonts w:eastAsia="Times New Roman" w:cs="Arial"/>
          <w:noProof/>
          <w:szCs w:val="17"/>
          <w:lang w:val="fr-FR"/>
        </w:rPr>
        <w:t>un paramètre de requête peut être une liste de clés de tri séparées par une virgule et de sens de tri</w:t>
      </w:r>
      <w:r w:rsidRPr="00982192">
        <w:rPr>
          <w:rFonts w:eastAsia="Times New Roman" w:cs="Arial"/>
          <w:noProof/>
          <w:szCs w:val="17"/>
          <w:lang w:val="fr-FR"/>
        </w:rPr>
        <w:t xml:space="preserve">, </w:t>
      </w:r>
      <w:r w:rsidR="009F7665">
        <w:rPr>
          <w:rFonts w:eastAsia="Times New Roman" w:cs="Arial"/>
          <w:noProof/>
          <w:szCs w:val="17"/>
          <w:lang w:val="fr-FR"/>
        </w:rPr>
        <w:t xml:space="preserve">avec </w:t>
      </w:r>
      <w:r w:rsidR="00B03729" w:rsidRPr="00A21BF0">
        <w:rPr>
          <w:rFonts w:eastAsia="Times New Roman" w:cs="Arial"/>
          <w:szCs w:val="17"/>
          <w:lang w:val="fr-FR"/>
        </w:rPr>
        <w:t>'</w:t>
      </w:r>
      <w:r w:rsidRPr="00982192">
        <w:rPr>
          <w:rFonts w:ascii="Courier New" w:eastAsia="Times New Roman" w:hAnsi="Courier New" w:cs="Courier New"/>
          <w:noProof/>
          <w:szCs w:val="17"/>
          <w:lang w:val="fr-FR"/>
        </w:rPr>
        <w:t>asc</w:t>
      </w:r>
      <w:r w:rsidR="00B03729" w:rsidRPr="00A21BF0">
        <w:rPr>
          <w:rFonts w:eastAsia="Times New Roman" w:cs="Arial"/>
          <w:szCs w:val="17"/>
          <w:lang w:val="fr-FR"/>
        </w:rPr>
        <w:t>'</w:t>
      </w:r>
      <w:r w:rsidRPr="00982192">
        <w:rPr>
          <w:rFonts w:eastAsia="Times New Roman" w:cs="Arial"/>
          <w:noProof/>
          <w:szCs w:val="17"/>
          <w:lang w:val="fr-FR"/>
        </w:rPr>
        <w:t xml:space="preserve"> </w:t>
      </w:r>
      <w:r w:rsidR="009F7665">
        <w:rPr>
          <w:rFonts w:eastAsia="Times New Roman" w:cs="Arial"/>
          <w:noProof/>
          <w:szCs w:val="17"/>
          <w:lang w:val="fr-FR"/>
        </w:rPr>
        <w:t xml:space="preserve">pour croissant </w:t>
      </w:r>
      <w:r w:rsidRPr="00982192">
        <w:rPr>
          <w:rFonts w:eastAsia="Times New Roman" w:cs="Arial"/>
          <w:noProof/>
          <w:szCs w:val="17"/>
          <w:lang w:val="fr-FR"/>
        </w:rPr>
        <w:t>o</w:t>
      </w:r>
      <w:r w:rsidR="009F7665">
        <w:rPr>
          <w:rFonts w:eastAsia="Times New Roman" w:cs="Arial"/>
          <w:noProof/>
          <w:szCs w:val="17"/>
          <w:lang w:val="fr-FR"/>
        </w:rPr>
        <w:t>u</w:t>
      </w:r>
      <w:r w:rsidRPr="00982192">
        <w:rPr>
          <w:rFonts w:eastAsia="Times New Roman" w:cs="Arial"/>
          <w:noProof/>
          <w:szCs w:val="17"/>
          <w:lang w:val="fr-FR"/>
        </w:rPr>
        <w:t xml:space="preserve"> </w:t>
      </w:r>
      <w:r w:rsidR="00B03729" w:rsidRPr="00A21BF0">
        <w:rPr>
          <w:rFonts w:eastAsia="Times New Roman" w:cs="Arial"/>
          <w:szCs w:val="17"/>
          <w:lang w:val="fr-FR"/>
        </w:rPr>
        <w:t>'</w:t>
      </w:r>
      <w:r w:rsidRPr="00982192">
        <w:rPr>
          <w:rFonts w:ascii="Courier New" w:eastAsia="Times New Roman" w:hAnsi="Courier New" w:cs="Courier New"/>
          <w:noProof/>
          <w:szCs w:val="17"/>
          <w:lang w:val="fr-FR"/>
        </w:rPr>
        <w:t>desc</w:t>
      </w:r>
      <w:r w:rsidR="00B03729" w:rsidRPr="00A21BF0">
        <w:rPr>
          <w:rFonts w:eastAsia="Times New Roman" w:cs="Arial"/>
          <w:szCs w:val="17"/>
          <w:lang w:val="fr-FR"/>
        </w:rPr>
        <w:t>'</w:t>
      </w:r>
      <w:r w:rsidRPr="00982192">
        <w:rPr>
          <w:rFonts w:eastAsia="Times New Roman" w:cs="Arial"/>
          <w:noProof/>
          <w:szCs w:val="17"/>
          <w:lang w:val="fr-FR"/>
        </w:rPr>
        <w:t xml:space="preserve"> </w:t>
      </w:r>
      <w:r w:rsidR="009F7665">
        <w:rPr>
          <w:rFonts w:eastAsia="Times New Roman" w:cs="Arial"/>
          <w:noProof/>
          <w:szCs w:val="17"/>
          <w:lang w:val="fr-FR"/>
        </w:rPr>
        <w:t>pour décroissant, pouvant être ajoutés à chaque clé de tri</w:t>
      </w:r>
      <w:r w:rsidRPr="00982192">
        <w:rPr>
          <w:rFonts w:eastAsia="Times New Roman" w:cs="Arial"/>
          <w:noProof/>
          <w:szCs w:val="17"/>
          <w:lang w:val="fr-FR"/>
        </w:rPr>
        <w:t>, s</w:t>
      </w:r>
      <w:r w:rsidR="009F7665">
        <w:rPr>
          <w:rFonts w:eastAsia="Times New Roman" w:cs="Arial"/>
          <w:noProof/>
          <w:szCs w:val="17"/>
          <w:lang w:val="fr-FR"/>
        </w:rPr>
        <w:t>é</w:t>
      </w:r>
      <w:r w:rsidRPr="00982192">
        <w:rPr>
          <w:rFonts w:eastAsia="Times New Roman" w:cs="Arial"/>
          <w:noProof/>
          <w:szCs w:val="17"/>
          <w:lang w:val="fr-FR"/>
        </w:rPr>
        <w:t>par</w:t>
      </w:r>
      <w:r w:rsidR="009F7665">
        <w:rPr>
          <w:rFonts w:eastAsia="Times New Roman" w:cs="Arial"/>
          <w:noProof/>
          <w:szCs w:val="17"/>
          <w:lang w:val="fr-FR"/>
        </w:rPr>
        <w:t>és par les deux</w:t>
      </w:r>
      <w:r w:rsidR="002D56D3">
        <w:rPr>
          <w:rFonts w:eastAsia="Times New Roman" w:cs="Arial"/>
          <w:noProof/>
          <w:szCs w:val="17"/>
          <w:lang w:val="fr-FR"/>
        </w:rPr>
        <w:t> </w:t>
      </w:r>
      <w:r w:rsidR="009F7665">
        <w:rPr>
          <w:rFonts w:eastAsia="Times New Roman" w:cs="Arial"/>
          <w:noProof/>
          <w:szCs w:val="17"/>
          <w:lang w:val="fr-FR"/>
        </w:rPr>
        <w:t xml:space="preserve">points </w:t>
      </w:r>
      <w:r w:rsidR="00555419">
        <w:rPr>
          <w:rFonts w:eastAsia="Times New Roman" w:cs="Arial"/>
          <w:noProof/>
          <w:szCs w:val="17"/>
          <w:lang w:val="fr-FR"/>
        </w:rPr>
        <w:t>“</w:t>
      </w:r>
      <w:r w:rsidRPr="00982192">
        <w:rPr>
          <w:rFonts w:eastAsia="Times New Roman" w:cs="Arial"/>
          <w:noProof/>
          <w:szCs w:val="17"/>
          <w:lang w:val="fr-FR"/>
        </w:rPr>
        <w:t>:</w:t>
      </w:r>
      <w:r w:rsidR="00555419">
        <w:rPr>
          <w:rFonts w:eastAsia="Times New Roman" w:cs="Arial"/>
          <w:noProof/>
          <w:szCs w:val="17"/>
          <w:lang w:val="fr-FR"/>
        </w:rPr>
        <w:t>”</w:t>
      </w:r>
      <w:r w:rsidRPr="00982192">
        <w:rPr>
          <w:rFonts w:eastAsia="Times New Roman" w:cs="Arial"/>
          <w:noProof/>
          <w:szCs w:val="17"/>
          <w:lang w:val="fr-FR"/>
        </w:rPr>
        <w:t>.</w:t>
      </w:r>
    </w:p>
    <w:p w14:paraId="583F805A" w14:textId="361D524D" w:rsidR="005E48A2" w:rsidRPr="00982192" w:rsidRDefault="00A9726C" w:rsidP="00CE01DA">
      <w:pPr>
        <w:spacing w:before="170" w:after="170"/>
        <w:ind w:firstLine="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7</w:t>
      </w:r>
      <w:r w:rsidR="005A534C">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9F7665">
        <w:rPr>
          <w:rFonts w:eastAsia="Times New Roman" w:cs="Arial"/>
          <w:noProof/>
          <w:szCs w:val="17"/>
          <w:lang w:val="fr-FR"/>
        </w:rPr>
        <w:t xml:space="preserve">Une </w:t>
      </w:r>
      <w:r w:rsidR="005E48A2" w:rsidRPr="00982192">
        <w:rPr>
          <w:rFonts w:eastAsia="Times New Roman" w:cs="Arial"/>
          <w:noProof/>
          <w:szCs w:val="17"/>
          <w:lang w:val="fr-FR"/>
        </w:rPr>
        <w:t xml:space="preserve">API </w:t>
      </w:r>
      <w:r w:rsidR="009F7665">
        <w:rPr>
          <w:rFonts w:eastAsia="Times New Roman" w:cs="Arial"/>
          <w:noProof/>
          <w:szCs w:val="17"/>
          <w:lang w:val="fr-FR"/>
        </w:rPr>
        <w:t>Web DEVRAIT prendre en charge le tri</w:t>
      </w:r>
      <w:r w:rsidR="005E48A2" w:rsidRPr="00982192">
        <w:rPr>
          <w:rFonts w:eastAsia="Times New Roman" w:cs="Arial"/>
          <w:noProof/>
          <w:szCs w:val="17"/>
          <w:lang w:val="fr-FR"/>
        </w:rPr>
        <w:t>.</w:t>
      </w:r>
    </w:p>
    <w:p w14:paraId="172BD873" w14:textId="5EA32044" w:rsidR="00D10207" w:rsidRPr="00982192" w:rsidRDefault="008620A5" w:rsidP="00CE01DA">
      <w:pPr>
        <w:spacing w:before="170" w:after="170"/>
        <w:ind w:left="720"/>
        <w:rPr>
          <w:rFonts w:cs="Arial"/>
          <w:noProof/>
          <w:szCs w:val="17"/>
          <w:lang w:val="fr-FR"/>
        </w:rPr>
      </w:pPr>
      <w:r w:rsidRPr="00982192">
        <w:rPr>
          <w:rFonts w:cs="Arial"/>
          <w:noProof/>
          <w:szCs w:val="17"/>
          <w:lang w:val="fr-FR"/>
        </w:rPr>
        <w:t>[RS</w:t>
      </w:r>
      <w:r w:rsidR="00B04C50" w:rsidRPr="00982192">
        <w:rPr>
          <w:rFonts w:cs="Arial"/>
          <w:noProof/>
          <w:szCs w:val="17"/>
          <w:lang w:val="fr-FR"/>
        </w:rPr>
        <w:t>G</w:t>
      </w:r>
      <w:r w:rsidR="00BB0A23">
        <w:rPr>
          <w:rFonts w:cs="Arial"/>
          <w:noProof/>
          <w:szCs w:val="17"/>
          <w:lang w:val="fr-FR"/>
        </w:rPr>
        <w:t>-</w:t>
      </w:r>
      <w:r w:rsidR="00F5508B" w:rsidRPr="00982192">
        <w:rPr>
          <w:rFonts w:cs="Arial"/>
          <w:noProof/>
          <w:szCs w:val="17"/>
          <w:lang w:val="fr-FR"/>
        </w:rPr>
        <w:t>7</w:t>
      </w:r>
      <w:r w:rsidR="005A534C">
        <w:rPr>
          <w:rFonts w:cs="Arial"/>
          <w:noProof/>
          <w:szCs w:val="17"/>
          <w:lang w:val="fr-FR"/>
        </w:rPr>
        <w:t>5</w:t>
      </w:r>
      <w:r w:rsidR="000B46F0">
        <w:rPr>
          <w:rFonts w:cs="Arial"/>
          <w:noProof/>
          <w:szCs w:val="17"/>
          <w:lang w:val="fr-FR"/>
        </w:rPr>
        <w:t>]</w:t>
      </w:r>
      <w:r w:rsidR="000B46F0">
        <w:rPr>
          <w:rFonts w:cs="Arial"/>
          <w:noProof/>
          <w:szCs w:val="17"/>
          <w:lang w:val="fr-FR"/>
        </w:rPr>
        <w:tab/>
      </w:r>
      <w:r w:rsidR="009F7665">
        <w:rPr>
          <w:rFonts w:eastAsia="Times New Roman" w:cs="Arial"/>
          <w:noProof/>
          <w:szCs w:val="17"/>
          <w:lang w:val="fr-FR"/>
        </w:rPr>
        <w:t xml:space="preserve">Afin de spécifier un critère de tri </w:t>
      </w:r>
      <w:r w:rsidR="005E48A2" w:rsidRPr="00982192">
        <w:rPr>
          <w:rFonts w:cs="Arial"/>
          <w:noProof/>
          <w:szCs w:val="17"/>
          <w:lang w:val="fr-FR"/>
        </w:rPr>
        <w:t>multiattribut</w:t>
      </w:r>
      <w:r w:rsidR="002B156F" w:rsidRPr="00982192">
        <w:rPr>
          <w:rFonts w:cs="Arial"/>
          <w:noProof/>
          <w:szCs w:val="17"/>
          <w:lang w:val="fr-FR"/>
        </w:rPr>
        <w:t>,</w:t>
      </w:r>
      <w:r w:rsidR="005E48A2" w:rsidRPr="00982192">
        <w:rPr>
          <w:rFonts w:cs="Arial"/>
          <w:noProof/>
          <w:szCs w:val="17"/>
          <w:lang w:val="fr-FR"/>
        </w:rPr>
        <w:t xml:space="preserve"> </w:t>
      </w:r>
      <w:r w:rsidR="009F7665">
        <w:rPr>
          <w:rFonts w:cs="Arial"/>
          <w:noProof/>
          <w:szCs w:val="17"/>
          <w:lang w:val="fr-FR"/>
        </w:rPr>
        <w:t>un paramètre de requête DOIT être utili</w:t>
      </w:r>
      <w:r w:rsidR="00334310">
        <w:rPr>
          <w:rFonts w:cs="Arial"/>
          <w:noProof/>
          <w:szCs w:val="17"/>
          <w:lang w:val="fr-FR"/>
        </w:rPr>
        <w:t>sé.  La</w:t>
      </w:r>
      <w:r w:rsidR="009F7665">
        <w:rPr>
          <w:rFonts w:cs="Arial"/>
          <w:noProof/>
          <w:szCs w:val="17"/>
          <w:lang w:val="fr-FR"/>
        </w:rPr>
        <w:t xml:space="preserve"> valeur de ce </w:t>
      </w:r>
      <w:r w:rsidR="0022551D" w:rsidRPr="00982192" w:rsidDel="00125866">
        <w:rPr>
          <w:rFonts w:eastAsia="Times New Roman" w:cs="Arial"/>
          <w:noProof/>
          <w:szCs w:val="17"/>
          <w:lang w:val="fr-FR"/>
        </w:rPr>
        <w:t>param</w:t>
      </w:r>
      <w:r w:rsidR="009F7665">
        <w:rPr>
          <w:rFonts w:eastAsia="Times New Roman" w:cs="Arial"/>
          <w:noProof/>
          <w:szCs w:val="17"/>
          <w:lang w:val="fr-FR"/>
        </w:rPr>
        <w:t>ètre</w:t>
      </w:r>
      <w:r w:rsidR="0022551D" w:rsidRPr="00982192" w:rsidDel="00125866">
        <w:rPr>
          <w:rFonts w:eastAsia="Times New Roman" w:cs="Arial"/>
          <w:noProof/>
          <w:szCs w:val="17"/>
          <w:lang w:val="fr-FR"/>
        </w:rPr>
        <w:t xml:space="preserve"> </w:t>
      </w:r>
      <w:r w:rsidR="009F7665">
        <w:rPr>
          <w:rFonts w:eastAsia="Times New Roman" w:cs="Arial"/>
          <w:noProof/>
          <w:szCs w:val="17"/>
          <w:lang w:val="fr-FR"/>
        </w:rPr>
        <w:t xml:space="preserve">est une liste de clés de tri séparées par une virgule et de sens de tri avec </w:t>
      </w:r>
      <w:r w:rsidR="00D25BA1" w:rsidRPr="00A21BF0">
        <w:rPr>
          <w:rFonts w:eastAsia="Times New Roman" w:cs="Arial"/>
          <w:szCs w:val="17"/>
          <w:lang w:val="fr-FR"/>
        </w:rPr>
        <w:t>'</w:t>
      </w:r>
      <w:r w:rsidR="009F7665" w:rsidRPr="00982192">
        <w:rPr>
          <w:rFonts w:ascii="Courier New" w:eastAsia="Times New Roman" w:hAnsi="Courier New" w:cs="Courier New"/>
          <w:noProof/>
          <w:szCs w:val="17"/>
          <w:lang w:val="fr-FR"/>
        </w:rPr>
        <w:t>asc</w:t>
      </w:r>
      <w:r w:rsidR="00D25BA1" w:rsidRPr="00A21BF0">
        <w:rPr>
          <w:rFonts w:eastAsia="Times New Roman" w:cs="Arial"/>
          <w:szCs w:val="17"/>
          <w:lang w:val="fr-FR"/>
        </w:rPr>
        <w:t>'</w:t>
      </w:r>
      <w:r w:rsidR="009F7665" w:rsidRPr="00982192">
        <w:rPr>
          <w:rFonts w:eastAsia="Times New Roman" w:cs="Arial"/>
          <w:noProof/>
          <w:szCs w:val="17"/>
          <w:lang w:val="fr-FR"/>
        </w:rPr>
        <w:t xml:space="preserve"> </w:t>
      </w:r>
      <w:r w:rsidR="009F7665">
        <w:rPr>
          <w:rFonts w:eastAsia="Times New Roman" w:cs="Arial"/>
          <w:noProof/>
          <w:szCs w:val="17"/>
          <w:lang w:val="fr-FR"/>
        </w:rPr>
        <w:t xml:space="preserve">pour croissant </w:t>
      </w:r>
      <w:r w:rsidR="009F7665" w:rsidRPr="00982192">
        <w:rPr>
          <w:rFonts w:eastAsia="Times New Roman" w:cs="Arial"/>
          <w:noProof/>
          <w:szCs w:val="17"/>
          <w:lang w:val="fr-FR"/>
        </w:rPr>
        <w:t>o</w:t>
      </w:r>
      <w:r w:rsidR="009F7665">
        <w:rPr>
          <w:rFonts w:eastAsia="Times New Roman" w:cs="Arial"/>
          <w:noProof/>
          <w:szCs w:val="17"/>
          <w:lang w:val="fr-FR"/>
        </w:rPr>
        <w:t>u</w:t>
      </w:r>
      <w:r w:rsidR="009F7665" w:rsidRPr="00982192">
        <w:rPr>
          <w:rFonts w:eastAsia="Times New Roman" w:cs="Arial"/>
          <w:noProof/>
          <w:szCs w:val="17"/>
          <w:lang w:val="fr-FR"/>
        </w:rPr>
        <w:t xml:space="preserve"> </w:t>
      </w:r>
      <w:r w:rsidR="00D25BA1" w:rsidRPr="00A21BF0">
        <w:rPr>
          <w:rFonts w:eastAsia="Times New Roman" w:cs="Arial"/>
          <w:szCs w:val="17"/>
          <w:lang w:val="fr-FR"/>
        </w:rPr>
        <w:t>'</w:t>
      </w:r>
      <w:r w:rsidR="009F7665" w:rsidRPr="00982192">
        <w:rPr>
          <w:rFonts w:ascii="Courier New" w:eastAsia="Times New Roman" w:hAnsi="Courier New" w:cs="Courier New"/>
          <w:noProof/>
          <w:szCs w:val="17"/>
          <w:lang w:val="fr-FR"/>
        </w:rPr>
        <w:t>desc</w:t>
      </w:r>
      <w:r w:rsidR="00D25BA1" w:rsidRPr="00A21BF0">
        <w:rPr>
          <w:rFonts w:eastAsia="Times New Roman" w:cs="Arial"/>
          <w:szCs w:val="17"/>
          <w:lang w:val="fr-FR"/>
        </w:rPr>
        <w:t>'</w:t>
      </w:r>
      <w:r w:rsidR="009F7665" w:rsidRPr="00982192">
        <w:rPr>
          <w:rFonts w:eastAsia="Times New Roman" w:cs="Arial"/>
          <w:noProof/>
          <w:szCs w:val="17"/>
          <w:lang w:val="fr-FR"/>
        </w:rPr>
        <w:t xml:space="preserve"> </w:t>
      </w:r>
      <w:r w:rsidR="009F7665">
        <w:rPr>
          <w:rFonts w:eastAsia="Times New Roman" w:cs="Arial"/>
          <w:noProof/>
          <w:szCs w:val="17"/>
          <w:lang w:val="fr-FR"/>
        </w:rPr>
        <w:t>pour décroissa</w:t>
      </w:r>
      <w:r w:rsidR="00334310">
        <w:rPr>
          <w:rFonts w:eastAsia="Times New Roman" w:cs="Arial"/>
          <w:noProof/>
          <w:szCs w:val="17"/>
          <w:lang w:val="fr-FR"/>
        </w:rPr>
        <w:t>nt.  Ce</w:t>
      </w:r>
      <w:r w:rsidR="009F7665">
        <w:rPr>
          <w:rFonts w:eastAsia="Times New Roman" w:cs="Arial"/>
          <w:noProof/>
          <w:szCs w:val="17"/>
          <w:lang w:val="fr-FR"/>
        </w:rPr>
        <w:t>s dernier</w:t>
      </w:r>
      <w:r w:rsidR="002F560A">
        <w:rPr>
          <w:rFonts w:eastAsia="Times New Roman" w:cs="Arial"/>
          <w:noProof/>
          <w:szCs w:val="17"/>
          <w:lang w:val="fr-FR"/>
        </w:rPr>
        <w:t>s</w:t>
      </w:r>
      <w:r w:rsidR="009F7665">
        <w:rPr>
          <w:rFonts w:eastAsia="Times New Roman" w:cs="Arial"/>
          <w:noProof/>
          <w:szCs w:val="17"/>
          <w:lang w:val="fr-FR"/>
        </w:rPr>
        <w:t xml:space="preserve"> PEUVENT être ajoutés à chaque clé de tri</w:t>
      </w:r>
      <w:r w:rsidR="009F7665" w:rsidRPr="00982192">
        <w:rPr>
          <w:rFonts w:eastAsia="Times New Roman" w:cs="Arial"/>
          <w:noProof/>
          <w:szCs w:val="17"/>
          <w:lang w:val="fr-FR"/>
        </w:rPr>
        <w:t>, s</w:t>
      </w:r>
      <w:r w:rsidR="009F7665">
        <w:rPr>
          <w:rFonts w:eastAsia="Times New Roman" w:cs="Arial"/>
          <w:noProof/>
          <w:szCs w:val="17"/>
          <w:lang w:val="fr-FR"/>
        </w:rPr>
        <w:t>é</w:t>
      </w:r>
      <w:r w:rsidR="009F7665" w:rsidRPr="00982192">
        <w:rPr>
          <w:rFonts w:eastAsia="Times New Roman" w:cs="Arial"/>
          <w:noProof/>
          <w:szCs w:val="17"/>
          <w:lang w:val="fr-FR"/>
        </w:rPr>
        <w:t>par</w:t>
      </w:r>
      <w:r w:rsidR="009F7665">
        <w:rPr>
          <w:rFonts w:eastAsia="Times New Roman" w:cs="Arial"/>
          <w:noProof/>
          <w:szCs w:val="17"/>
          <w:lang w:val="fr-FR"/>
        </w:rPr>
        <w:t>és par les deux</w:t>
      </w:r>
      <w:r w:rsidR="002D56D3">
        <w:rPr>
          <w:rFonts w:eastAsia="Times New Roman" w:cs="Arial"/>
          <w:noProof/>
          <w:szCs w:val="17"/>
          <w:lang w:val="fr-FR"/>
        </w:rPr>
        <w:t> </w:t>
      </w:r>
      <w:r w:rsidR="009F7665">
        <w:rPr>
          <w:rFonts w:eastAsia="Times New Roman" w:cs="Arial"/>
          <w:noProof/>
          <w:szCs w:val="17"/>
          <w:lang w:val="fr-FR"/>
        </w:rPr>
        <w:t>poin</w:t>
      </w:r>
      <w:r w:rsidR="00334310">
        <w:rPr>
          <w:rFonts w:eastAsia="Times New Roman" w:cs="Arial"/>
          <w:noProof/>
          <w:szCs w:val="17"/>
          <w:lang w:val="fr-FR"/>
        </w:rPr>
        <w:t xml:space="preserve">ts.  </w:t>
      </w:r>
      <w:r w:rsidR="00334310">
        <w:rPr>
          <w:rFonts w:cs="Arial"/>
          <w:noProof/>
          <w:szCs w:val="17"/>
          <w:lang w:val="fr-FR"/>
        </w:rPr>
        <w:t>Le</w:t>
      </w:r>
      <w:r w:rsidR="009F7665">
        <w:rPr>
          <w:rFonts w:cs="Arial"/>
          <w:noProof/>
          <w:szCs w:val="17"/>
          <w:lang w:val="fr-FR"/>
        </w:rPr>
        <w:t xml:space="preserve"> serveur DOIT définir le sens par défaut si celui</w:t>
      </w:r>
      <w:r w:rsidR="00BB0A23">
        <w:rPr>
          <w:rFonts w:cs="Arial"/>
          <w:noProof/>
          <w:szCs w:val="17"/>
          <w:lang w:val="fr-FR"/>
        </w:rPr>
        <w:t>-</w:t>
      </w:r>
      <w:r w:rsidR="009F7665">
        <w:rPr>
          <w:rFonts w:cs="Arial"/>
          <w:noProof/>
          <w:szCs w:val="17"/>
          <w:lang w:val="fr-FR"/>
        </w:rPr>
        <w:t>ci n</w:t>
      </w:r>
      <w:r w:rsidR="00BB0A23">
        <w:rPr>
          <w:rFonts w:cs="Arial"/>
          <w:noProof/>
          <w:szCs w:val="17"/>
          <w:lang w:val="fr-FR"/>
        </w:rPr>
        <w:t>’</w:t>
      </w:r>
      <w:r w:rsidR="009F7665">
        <w:rPr>
          <w:rFonts w:cs="Arial"/>
          <w:noProof/>
          <w:szCs w:val="17"/>
          <w:lang w:val="fr-FR"/>
        </w:rPr>
        <w:t>est pas spécifié pour une clé</w:t>
      </w:r>
      <w:r w:rsidR="005E48A2" w:rsidRPr="00982192">
        <w:rPr>
          <w:rFonts w:cs="Arial"/>
          <w:noProof/>
          <w:szCs w:val="17"/>
          <w:lang w:val="fr-FR"/>
        </w:rPr>
        <w:t>.</w:t>
      </w:r>
    </w:p>
    <w:p w14:paraId="081B642F" w14:textId="7A1DCEC3" w:rsidR="007D638D" w:rsidRPr="00982192" w:rsidRDefault="00D10207" w:rsidP="00CE01DA">
      <w:pPr>
        <w:spacing w:before="170" w:after="170"/>
        <w:ind w:left="720"/>
        <w:rPr>
          <w:rFonts w:cs="Arial"/>
          <w:noProof/>
          <w:szCs w:val="17"/>
          <w:lang w:val="fr-FR"/>
        </w:rPr>
      </w:pPr>
      <w:r w:rsidRPr="00982192">
        <w:rPr>
          <w:rFonts w:cs="Arial"/>
          <w:noProof/>
          <w:szCs w:val="17"/>
          <w:lang w:val="fr-FR"/>
        </w:rPr>
        <w:t>[RS</w:t>
      </w:r>
      <w:r w:rsidR="00B04C50" w:rsidRPr="00982192">
        <w:rPr>
          <w:rFonts w:cs="Arial"/>
          <w:noProof/>
          <w:szCs w:val="17"/>
          <w:lang w:val="fr-FR"/>
        </w:rPr>
        <w:t>G</w:t>
      </w:r>
      <w:r w:rsidR="00BB0A23">
        <w:rPr>
          <w:rFonts w:cs="Arial"/>
          <w:noProof/>
          <w:szCs w:val="17"/>
          <w:lang w:val="fr-FR"/>
        </w:rPr>
        <w:t>-</w:t>
      </w:r>
      <w:r w:rsidR="00F5508B" w:rsidRPr="00982192">
        <w:rPr>
          <w:rFonts w:cs="Arial"/>
          <w:noProof/>
          <w:szCs w:val="17"/>
          <w:lang w:val="fr-FR"/>
        </w:rPr>
        <w:t>7</w:t>
      </w:r>
      <w:r w:rsidR="005A534C">
        <w:rPr>
          <w:rFonts w:cs="Arial"/>
          <w:noProof/>
          <w:szCs w:val="17"/>
          <w:lang w:val="fr-FR"/>
        </w:rPr>
        <w:t>6</w:t>
      </w:r>
      <w:r w:rsidR="000B46F0">
        <w:rPr>
          <w:rFonts w:cs="Arial"/>
          <w:noProof/>
          <w:szCs w:val="17"/>
          <w:lang w:val="fr-FR"/>
        </w:rPr>
        <w:t>]</w:t>
      </w:r>
      <w:r w:rsidR="000B46F0">
        <w:rPr>
          <w:rFonts w:cs="Arial"/>
          <w:noProof/>
          <w:szCs w:val="17"/>
          <w:lang w:val="fr-FR"/>
        </w:rPr>
        <w:tab/>
      </w:r>
      <w:r w:rsidR="009F7665">
        <w:rPr>
          <w:rFonts w:cs="Arial"/>
          <w:noProof/>
          <w:szCs w:val="17"/>
          <w:lang w:val="fr-FR"/>
        </w:rPr>
        <w:t xml:space="preserve">Une </w:t>
      </w:r>
      <w:r w:rsidR="008E45BA" w:rsidRPr="00982192">
        <w:rPr>
          <w:rFonts w:cs="Arial"/>
          <w:noProof/>
          <w:szCs w:val="17"/>
          <w:lang w:val="fr-FR"/>
        </w:rPr>
        <w:t xml:space="preserve">API </w:t>
      </w:r>
      <w:r w:rsidR="009F7665">
        <w:rPr>
          <w:rFonts w:cs="Arial"/>
          <w:noProof/>
          <w:szCs w:val="17"/>
          <w:lang w:val="fr-FR"/>
        </w:rPr>
        <w:t>Web DEVRAIT renvoyer les critères de tri dans la réponse</w:t>
      </w:r>
      <w:r w:rsidR="006823BF" w:rsidRPr="00982192">
        <w:rPr>
          <w:rFonts w:cs="Arial"/>
          <w:noProof/>
          <w:szCs w:val="17"/>
          <w:lang w:val="fr-FR"/>
        </w:rPr>
        <w:t>.</w:t>
      </w:r>
    </w:p>
    <w:p w14:paraId="4AD31A8D" w14:textId="77777777" w:rsidR="00992C0C" w:rsidRDefault="005E48A2" w:rsidP="00CE01DA">
      <w:pPr>
        <w:pStyle w:val="Heading4"/>
        <w:spacing w:before="170" w:after="170"/>
        <w:rPr>
          <w:noProof/>
          <w:lang w:val="fr-FR"/>
        </w:rPr>
      </w:pPr>
      <w:r w:rsidRPr="00982192">
        <w:rPr>
          <w:noProof/>
          <w:lang w:val="fr-FR"/>
        </w:rPr>
        <w:t>Ex</w:t>
      </w:r>
      <w:r w:rsidR="00F3719A">
        <w:rPr>
          <w:noProof/>
          <w:lang w:val="fr-FR"/>
        </w:rPr>
        <w:t>tension</w:t>
      </w:r>
    </w:p>
    <w:p w14:paraId="13CBA665" w14:textId="3A7489CE" w:rsidR="003B1736"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F7665">
        <w:rPr>
          <w:rFonts w:eastAsia="Times New Roman" w:cs="Arial"/>
          <w:noProof/>
          <w:szCs w:val="17"/>
          <w:lang w:val="fr-FR"/>
        </w:rPr>
        <w:t xml:space="preserve">Un consommateur de </w:t>
      </w:r>
      <w:r w:rsidR="005E48A2" w:rsidRPr="00982192">
        <w:rPr>
          <w:rFonts w:eastAsia="Times New Roman" w:cs="Arial"/>
          <w:noProof/>
          <w:szCs w:val="17"/>
          <w:lang w:val="fr-FR"/>
        </w:rPr>
        <w:t>service</w:t>
      </w:r>
      <w:r w:rsidR="009F7665">
        <w:rPr>
          <w:rFonts w:eastAsia="Times New Roman" w:cs="Arial"/>
          <w:noProof/>
          <w:szCs w:val="17"/>
          <w:lang w:val="fr-FR"/>
        </w:rPr>
        <w:t>s</w:t>
      </w:r>
      <w:r w:rsidR="005E48A2" w:rsidRPr="00982192">
        <w:rPr>
          <w:rFonts w:eastAsia="Times New Roman" w:cs="Arial"/>
          <w:noProof/>
          <w:szCs w:val="17"/>
          <w:lang w:val="fr-FR"/>
        </w:rPr>
        <w:t xml:space="preserve"> </w:t>
      </w:r>
      <w:r w:rsidR="009F7665">
        <w:rPr>
          <w:rFonts w:eastAsia="Times New Roman" w:cs="Arial"/>
          <w:noProof/>
          <w:szCs w:val="17"/>
          <w:lang w:val="fr-FR"/>
        </w:rPr>
        <w:t>peut contrôler la quantité de données qu</w:t>
      </w:r>
      <w:r w:rsidR="00BB0A23">
        <w:rPr>
          <w:rFonts w:eastAsia="Times New Roman" w:cs="Arial"/>
          <w:noProof/>
          <w:szCs w:val="17"/>
          <w:lang w:val="fr-FR"/>
        </w:rPr>
        <w:t>’</w:t>
      </w:r>
      <w:r w:rsidR="009F7665">
        <w:rPr>
          <w:rFonts w:eastAsia="Times New Roman" w:cs="Arial"/>
          <w:noProof/>
          <w:szCs w:val="17"/>
          <w:lang w:val="fr-FR"/>
        </w:rPr>
        <w:t>il reçoit en é</w:t>
      </w:r>
      <w:r w:rsidR="00F3719A">
        <w:rPr>
          <w:rFonts w:eastAsia="Times New Roman" w:cs="Arial"/>
          <w:noProof/>
          <w:szCs w:val="17"/>
          <w:lang w:val="fr-FR"/>
        </w:rPr>
        <w:t xml:space="preserve">tendant </w:t>
      </w:r>
      <w:r w:rsidR="009F7665">
        <w:rPr>
          <w:rFonts w:eastAsia="Times New Roman" w:cs="Arial"/>
          <w:noProof/>
          <w:szCs w:val="17"/>
          <w:lang w:val="fr-FR"/>
        </w:rPr>
        <w:t>un champ unique à des objets plus importan</w:t>
      </w:r>
      <w:r w:rsidR="00334310">
        <w:rPr>
          <w:rFonts w:eastAsia="Times New Roman" w:cs="Arial"/>
          <w:noProof/>
          <w:szCs w:val="17"/>
          <w:lang w:val="fr-FR"/>
        </w:rPr>
        <w:t>ts.  Ce</w:t>
      </w:r>
      <w:r w:rsidR="009F7665">
        <w:rPr>
          <w:rFonts w:eastAsia="Times New Roman" w:cs="Arial"/>
          <w:noProof/>
          <w:szCs w:val="17"/>
          <w:lang w:val="fr-FR"/>
        </w:rPr>
        <w:t>la est le plus souvent combiné avec une prise en charge hypermé</w:t>
      </w:r>
      <w:r w:rsidR="00444699" w:rsidRPr="00982192">
        <w:rPr>
          <w:rFonts w:eastAsia="Times New Roman" w:cs="Arial"/>
          <w:noProof/>
          <w:szCs w:val="17"/>
          <w:lang w:val="fr-FR"/>
        </w:rPr>
        <w:t>d</w:t>
      </w:r>
      <w:r w:rsidR="00334310" w:rsidRPr="00982192">
        <w:rPr>
          <w:rFonts w:eastAsia="Times New Roman" w:cs="Arial"/>
          <w:noProof/>
          <w:szCs w:val="17"/>
          <w:lang w:val="fr-FR"/>
        </w:rPr>
        <w:t>ia</w:t>
      </w:r>
      <w:r w:rsidR="00334310">
        <w:rPr>
          <w:rFonts w:eastAsia="Times New Roman" w:cs="Arial"/>
          <w:noProof/>
          <w:szCs w:val="17"/>
          <w:lang w:val="fr-FR"/>
        </w:rPr>
        <w:t>.  Au</w:t>
      </w:r>
      <w:r w:rsidR="009F7665">
        <w:rPr>
          <w:rFonts w:eastAsia="Times New Roman" w:cs="Arial"/>
          <w:noProof/>
          <w:szCs w:val="17"/>
          <w:lang w:val="fr-FR"/>
        </w:rPr>
        <w:t xml:space="preserve"> lieu de demander simplement l</w:t>
      </w:r>
      <w:r w:rsidR="00BB0A23">
        <w:rPr>
          <w:rFonts w:eastAsia="Times New Roman" w:cs="Arial"/>
          <w:noProof/>
          <w:szCs w:val="17"/>
          <w:lang w:val="fr-FR"/>
        </w:rPr>
        <w:t>’</w:t>
      </w:r>
      <w:r w:rsidR="009F7665">
        <w:rPr>
          <w:rFonts w:eastAsia="Times New Roman" w:cs="Arial"/>
          <w:noProof/>
          <w:szCs w:val="17"/>
          <w:lang w:val="fr-FR"/>
        </w:rPr>
        <w:t>insertion de l</w:t>
      </w:r>
      <w:r w:rsidR="00BB0A23">
        <w:rPr>
          <w:rFonts w:eastAsia="Times New Roman" w:cs="Arial"/>
          <w:noProof/>
          <w:szCs w:val="17"/>
          <w:lang w:val="fr-FR"/>
        </w:rPr>
        <w:t>’</w:t>
      </w:r>
      <w:r w:rsidR="009F7665">
        <w:rPr>
          <w:rFonts w:eastAsia="Times New Roman" w:cs="Arial"/>
          <w:noProof/>
          <w:szCs w:val="17"/>
          <w:lang w:val="fr-FR"/>
        </w:rPr>
        <w:t>identifiant d</w:t>
      </w:r>
      <w:r w:rsidR="00BB0A23">
        <w:rPr>
          <w:rFonts w:eastAsia="Times New Roman" w:cs="Arial"/>
          <w:noProof/>
          <w:szCs w:val="17"/>
          <w:lang w:val="fr-FR"/>
        </w:rPr>
        <w:t>’</w:t>
      </w:r>
      <w:r w:rsidR="009F7665">
        <w:rPr>
          <w:rFonts w:eastAsia="Times New Roman" w:cs="Arial"/>
          <w:noProof/>
          <w:szCs w:val="17"/>
          <w:lang w:val="fr-FR"/>
        </w:rPr>
        <w:t>une entité liée</w:t>
      </w:r>
      <w:r w:rsidR="005E48A2" w:rsidRPr="00982192">
        <w:rPr>
          <w:rFonts w:eastAsia="Times New Roman" w:cs="Arial"/>
          <w:noProof/>
          <w:szCs w:val="17"/>
          <w:lang w:val="fr-FR"/>
        </w:rPr>
        <w:t xml:space="preserve">, </w:t>
      </w:r>
      <w:r w:rsidR="00AD078B">
        <w:rPr>
          <w:rFonts w:eastAsia="Times New Roman" w:cs="Arial"/>
          <w:noProof/>
          <w:szCs w:val="17"/>
          <w:lang w:val="fr-FR"/>
        </w:rPr>
        <w:t xml:space="preserve">la personne invoquant le </w:t>
      </w:r>
      <w:r w:rsidR="009F7665">
        <w:rPr>
          <w:rFonts w:eastAsia="Times New Roman" w:cs="Arial"/>
          <w:noProof/>
          <w:szCs w:val="17"/>
          <w:lang w:val="fr-FR"/>
        </w:rPr>
        <w:t>service </w:t>
      </w:r>
      <w:r w:rsidR="00AD078B">
        <w:rPr>
          <w:rFonts w:eastAsia="Times New Roman" w:cs="Arial"/>
          <w:noProof/>
          <w:szCs w:val="17"/>
          <w:lang w:val="fr-FR"/>
        </w:rPr>
        <w:t>peut demander l</w:t>
      </w:r>
      <w:r w:rsidR="00BB0A23">
        <w:rPr>
          <w:rFonts w:eastAsia="Times New Roman" w:cs="Arial"/>
          <w:noProof/>
          <w:szCs w:val="17"/>
          <w:lang w:val="fr-FR"/>
        </w:rPr>
        <w:t>’</w:t>
      </w:r>
      <w:r w:rsidR="00AD078B">
        <w:rPr>
          <w:rFonts w:eastAsia="Times New Roman" w:cs="Arial"/>
          <w:noProof/>
          <w:szCs w:val="17"/>
          <w:lang w:val="fr-FR"/>
        </w:rPr>
        <w:t>extension de la</w:t>
      </w:r>
      <w:r w:rsidR="009F7665">
        <w:rPr>
          <w:rFonts w:eastAsia="Times New Roman" w:cs="Arial"/>
          <w:noProof/>
          <w:szCs w:val="17"/>
          <w:lang w:val="fr-FR"/>
        </w:rPr>
        <w:t xml:space="preserve"> représentation intégrale de l</w:t>
      </w:r>
      <w:r w:rsidR="00BB0A23">
        <w:rPr>
          <w:rFonts w:eastAsia="Times New Roman" w:cs="Arial"/>
          <w:noProof/>
          <w:szCs w:val="17"/>
          <w:lang w:val="fr-FR"/>
        </w:rPr>
        <w:t>’</w:t>
      </w:r>
      <w:r w:rsidR="009F7665">
        <w:rPr>
          <w:rFonts w:eastAsia="Times New Roman" w:cs="Arial"/>
          <w:noProof/>
          <w:szCs w:val="17"/>
          <w:lang w:val="fr-FR"/>
        </w:rPr>
        <w:t>entité dans le cadre des résulta</w:t>
      </w:r>
      <w:r w:rsidR="00334310">
        <w:rPr>
          <w:rFonts w:eastAsia="Times New Roman" w:cs="Arial"/>
          <w:noProof/>
          <w:szCs w:val="17"/>
          <w:lang w:val="fr-FR"/>
        </w:rPr>
        <w:t>ts.  Le</w:t>
      </w:r>
      <w:r w:rsidR="009F7665">
        <w:rPr>
          <w:rFonts w:eastAsia="Times New Roman" w:cs="Arial"/>
          <w:noProof/>
          <w:szCs w:val="17"/>
          <w:lang w:val="fr-FR"/>
        </w:rPr>
        <w:t xml:space="preserve">s demandes de services peuvent mettre en œuvre une </w:t>
      </w:r>
      <w:r w:rsidR="00F3719A">
        <w:rPr>
          <w:rFonts w:eastAsia="Times New Roman" w:cs="Arial"/>
          <w:noProof/>
          <w:szCs w:val="17"/>
          <w:lang w:val="fr-FR"/>
        </w:rPr>
        <w:t xml:space="preserve">extension </w:t>
      </w:r>
      <w:r w:rsidR="009F7665">
        <w:rPr>
          <w:rFonts w:eastAsia="Times New Roman" w:cs="Arial"/>
          <w:noProof/>
          <w:szCs w:val="17"/>
          <w:lang w:val="fr-FR"/>
        </w:rPr>
        <w:t xml:space="preserve">pour obtenir toutes les données nécessaires dans une seule requête </w:t>
      </w:r>
      <w:r w:rsidR="005E48A2" w:rsidRPr="00982192">
        <w:rPr>
          <w:rFonts w:eastAsia="Times New Roman" w:cs="Arial"/>
          <w:noProof/>
          <w:szCs w:val="17"/>
          <w:lang w:val="fr-FR"/>
        </w:rPr>
        <w:t>API</w:t>
      </w:r>
      <w:r w:rsidR="00BB0A23">
        <w:rPr>
          <w:rFonts w:eastAsia="Times New Roman" w:cs="Arial"/>
          <w:noProof/>
          <w:szCs w:val="17"/>
          <w:lang w:val="fr-FR"/>
        </w:rPr>
        <w:t> :</w:t>
      </w:r>
    </w:p>
    <w:p w14:paraId="06BB2F8F" w14:textId="3A54A6D3" w:rsidR="003B1736" w:rsidRPr="00982192" w:rsidRDefault="009F7665" w:rsidP="00CE01DA">
      <w:pPr>
        <w:numPr>
          <w:ilvl w:val="1"/>
          <w:numId w:val="4"/>
        </w:numPr>
        <w:spacing w:before="170" w:after="170"/>
        <w:rPr>
          <w:rFonts w:eastAsia="Times New Roman" w:cs="Arial"/>
          <w:noProof/>
          <w:szCs w:val="17"/>
          <w:lang w:val="fr-FR"/>
        </w:rPr>
      </w:pPr>
      <w:r>
        <w:rPr>
          <w:rFonts w:eastAsia="Times New Roman" w:cs="Arial"/>
          <w:noProof/>
          <w:szCs w:val="17"/>
          <w:lang w:val="fr-FR"/>
        </w:rPr>
        <w:t>Par exemple, si l</w:t>
      </w:r>
      <w:r w:rsidR="00BB0A23">
        <w:rPr>
          <w:rFonts w:eastAsia="Times New Roman" w:cs="Arial"/>
          <w:noProof/>
          <w:szCs w:val="17"/>
          <w:lang w:val="fr-FR"/>
        </w:rPr>
        <w:t>’</w:t>
      </w:r>
      <w:r>
        <w:rPr>
          <w:rFonts w:eastAsia="Times New Roman" w:cs="Arial"/>
          <w:noProof/>
          <w:szCs w:val="17"/>
          <w:lang w:val="fr-FR"/>
        </w:rPr>
        <w:t>h</w:t>
      </w:r>
      <w:r w:rsidR="003B1736" w:rsidRPr="00982192">
        <w:rPr>
          <w:rFonts w:eastAsia="Times New Roman" w:cs="Arial"/>
          <w:noProof/>
          <w:szCs w:val="17"/>
          <w:lang w:val="fr-FR"/>
        </w:rPr>
        <w:t>yperm</w:t>
      </w:r>
      <w:r>
        <w:rPr>
          <w:rFonts w:eastAsia="Times New Roman" w:cs="Arial"/>
          <w:noProof/>
          <w:szCs w:val="17"/>
          <w:lang w:val="fr-FR"/>
        </w:rPr>
        <w:t>é</w:t>
      </w:r>
      <w:r w:rsidR="003B1736" w:rsidRPr="00982192">
        <w:rPr>
          <w:rFonts w:eastAsia="Times New Roman" w:cs="Arial"/>
          <w:noProof/>
          <w:szCs w:val="17"/>
          <w:lang w:val="fr-FR"/>
        </w:rPr>
        <w:t xml:space="preserve">dia </w:t>
      </w:r>
      <w:r>
        <w:rPr>
          <w:rFonts w:eastAsia="Times New Roman" w:cs="Arial"/>
          <w:noProof/>
          <w:szCs w:val="17"/>
          <w:lang w:val="fr-FR"/>
        </w:rPr>
        <w:t>est pris en charge</w:t>
      </w:r>
      <w:r w:rsidR="003B1736" w:rsidRPr="00982192">
        <w:rPr>
          <w:rFonts w:eastAsia="Times New Roman" w:cs="Arial"/>
          <w:noProof/>
          <w:szCs w:val="17"/>
          <w:lang w:val="fr-FR"/>
        </w:rPr>
        <w:t xml:space="preserve">, </w:t>
      </w:r>
      <w:r>
        <w:rPr>
          <w:rFonts w:eastAsia="Times New Roman" w:cs="Arial"/>
          <w:noProof/>
          <w:szCs w:val="17"/>
          <w:lang w:val="fr-FR"/>
        </w:rPr>
        <w:t xml:space="preserve">la requête </w:t>
      </w:r>
      <w:r w:rsidR="003B1736"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 xml:space="preserve">après extrait un brevet et </w:t>
      </w:r>
      <w:r w:rsidR="00AD078B">
        <w:rPr>
          <w:rFonts w:eastAsia="Times New Roman" w:cs="Arial"/>
          <w:noProof/>
          <w:szCs w:val="17"/>
          <w:lang w:val="fr-FR"/>
        </w:rPr>
        <w:t>étend le déposant</w:t>
      </w:r>
      <w:r w:rsidR="005E3135" w:rsidRPr="00982192">
        <w:rPr>
          <w:rFonts w:eastAsia="Times New Roman" w:cs="Arial"/>
          <w:noProof/>
          <w:szCs w:val="17"/>
          <w:lang w:val="fr-FR"/>
        </w:rPr>
        <w:t>.</w:t>
      </w:r>
    </w:p>
    <w:p w14:paraId="7C2D4B24" w14:textId="75FF3A0A" w:rsidR="00D25BA1" w:rsidRPr="00A21BF0" w:rsidRDefault="00D25BA1" w:rsidP="00CE01DA">
      <w:pPr>
        <w:spacing w:before="170" w:after="170"/>
        <w:ind w:left="709"/>
        <w:rPr>
          <w:rFonts w:eastAsia="Times New Roman" w:cs="Arial"/>
          <w:noProof/>
          <w:szCs w:val="17"/>
          <w:lang w:val="fr-CH"/>
        </w:rPr>
      </w:pPr>
      <w:r w:rsidRPr="00A21BF0">
        <w:rPr>
          <w:rFonts w:eastAsia="Times New Roman" w:cs="Arial"/>
          <w:szCs w:val="17"/>
          <w:u w:val="single"/>
          <w:lang w:val="fr-CH"/>
        </w:rPr>
        <w:t>Ex</w:t>
      </w:r>
      <w:r>
        <w:rPr>
          <w:rFonts w:eastAsia="Times New Roman" w:cs="Arial"/>
          <w:szCs w:val="17"/>
          <w:u w:val="single"/>
          <w:lang w:val="fr-CH"/>
        </w:rPr>
        <w:t>e</w:t>
      </w:r>
      <w:r w:rsidRPr="00A21BF0">
        <w:rPr>
          <w:rFonts w:eastAsia="Times New Roman" w:cs="Arial"/>
          <w:szCs w:val="17"/>
          <w:u w:val="single"/>
          <w:lang w:val="fr-CH"/>
        </w:rPr>
        <w:t xml:space="preserve">mple </w:t>
      </w:r>
      <w:r>
        <w:rPr>
          <w:rFonts w:eastAsia="Times New Roman" w:cs="Arial"/>
          <w:noProof/>
          <w:szCs w:val="17"/>
          <w:u w:val="single"/>
          <w:lang w:val="fr-FR"/>
        </w:rPr>
        <w:t xml:space="preserve">avec des charges utiles </w:t>
      </w:r>
      <w:r w:rsidRPr="00982192">
        <w:rPr>
          <w:rFonts w:eastAsia="Times New Roman" w:cs="Arial"/>
          <w:noProof/>
          <w:szCs w:val="17"/>
          <w:u w:val="single"/>
          <w:lang w:val="fr-FR"/>
        </w:rPr>
        <w:t>JSON</w:t>
      </w:r>
      <w:r w:rsidR="00734A81">
        <w:rPr>
          <w:rFonts w:eastAsia="Times New Roman" w:cs="Arial"/>
          <w:noProof/>
          <w:szCs w:val="17"/>
          <w:u w:val="single"/>
          <w:lang w:val="fr-FR"/>
        </w:rPr>
        <w:t xml:space="preserve"> sur la base de la norme </w:t>
      </w:r>
      <w:r w:rsidRPr="00A21BF0">
        <w:rPr>
          <w:rFonts w:eastAsia="Times New Roman" w:cs="Arial"/>
          <w:szCs w:val="17"/>
          <w:u w:val="single"/>
          <w:lang w:val="fr-CH"/>
        </w:rPr>
        <w:t>ST.97</w:t>
      </w:r>
    </w:p>
    <w:p w14:paraId="561C43A2" w14:textId="31FAC390" w:rsidR="005E3135" w:rsidRPr="00982192" w:rsidRDefault="009F7665" w:rsidP="00CE01DA">
      <w:pPr>
        <w:spacing w:before="170" w:after="170"/>
        <w:ind w:left="709"/>
        <w:rPr>
          <w:rFonts w:eastAsia="Times New Roman" w:cs="Arial"/>
          <w:noProof/>
          <w:szCs w:val="17"/>
          <w:lang w:val="fr-FR"/>
        </w:rPr>
      </w:pPr>
      <w:r>
        <w:rPr>
          <w:rFonts w:eastAsia="Times New Roman" w:cs="Arial"/>
          <w:noProof/>
          <w:szCs w:val="17"/>
          <w:lang w:val="fr-FR"/>
        </w:rPr>
        <w:t>Extraire un brevet à partir de son numéro</w:t>
      </w:r>
      <w:r w:rsidR="002B046E" w:rsidRPr="00982192">
        <w:rPr>
          <w:rStyle w:val="FootnoteReference"/>
          <w:rFonts w:eastAsia="Times New Roman" w:cs="Arial"/>
          <w:noProof/>
          <w:szCs w:val="17"/>
          <w:lang w:val="fr-FR"/>
        </w:rPr>
        <w:footnoteReference w:id="7"/>
      </w:r>
      <w:r w:rsidR="00BB0A23">
        <w:rPr>
          <w:rFonts w:eastAsia="Times New Roman" w:cs="Arial"/>
          <w:noProof/>
          <w:szCs w:val="17"/>
          <w:lang w:val="fr-FR"/>
        </w:rPr>
        <w:t> :</w:t>
      </w:r>
    </w:p>
    <w:tbl>
      <w:tblPr>
        <w:tblStyle w:val="TableGrid"/>
        <w:tblW w:w="0" w:type="auto"/>
        <w:tblInd w:w="715" w:type="dxa"/>
        <w:tblLook w:val="04A0" w:firstRow="1" w:lastRow="0" w:firstColumn="1" w:lastColumn="0" w:noHBand="0" w:noVBand="1"/>
      </w:tblPr>
      <w:tblGrid>
        <w:gridCol w:w="8633"/>
      </w:tblGrid>
      <w:tr w:rsidR="00C55517" w:rsidRPr="00982192" w14:paraId="041DBEAC" w14:textId="77777777" w:rsidTr="002B046E">
        <w:tc>
          <w:tcPr>
            <w:tcW w:w="9742" w:type="dxa"/>
          </w:tcPr>
          <w:p w14:paraId="29B5A2FD" w14:textId="77777777" w:rsidR="00840115" w:rsidRPr="00EE6EA3" w:rsidRDefault="00840115" w:rsidP="00CE01DA">
            <w:pPr>
              <w:spacing w:before="170" w:after="170"/>
              <w:rPr>
                <w:rFonts w:ascii="Courier New" w:hAnsi="Courier New" w:cs="Courier New"/>
              </w:rPr>
            </w:pPr>
            <w:r w:rsidRPr="00EE6EA3">
              <w:rPr>
                <w:rFonts w:ascii="Courier New" w:hAnsi="Courier New" w:cs="Courier New"/>
              </w:rPr>
              <w:t>GET /api/v1/patents</w:t>
            </w:r>
            <w:r>
              <w:rPr>
                <w:rFonts w:ascii="Courier New" w:hAnsi="Courier New" w:cs="Courier New"/>
              </w:rPr>
              <w:t>/publications/</w:t>
            </w:r>
            <w:r w:rsidRPr="00EE6EA3">
              <w:rPr>
                <w:rFonts w:ascii="Courier New" w:hAnsi="Courier New" w:cs="Courier New"/>
              </w:rPr>
              <w:t>100000000000001 HTTP/1.1</w:t>
            </w:r>
          </w:p>
          <w:p w14:paraId="383A9D73" w14:textId="77777777" w:rsidR="00840115" w:rsidRPr="00EE6EA3" w:rsidRDefault="00840115" w:rsidP="00CE01DA">
            <w:pPr>
              <w:spacing w:before="170" w:after="170"/>
              <w:rPr>
                <w:rFonts w:ascii="Courier New" w:hAnsi="Courier New" w:cs="Courier New"/>
              </w:rPr>
            </w:pPr>
            <w:r w:rsidRPr="00EE6EA3">
              <w:rPr>
                <w:rFonts w:ascii="Courier New" w:hAnsi="Courier New" w:cs="Courier New"/>
              </w:rPr>
              <w:t xml:space="preserve">Host: wipo.int </w:t>
            </w:r>
          </w:p>
          <w:p w14:paraId="7D0A02E3" w14:textId="7B77810F" w:rsidR="00C55517" w:rsidRPr="00982192" w:rsidRDefault="00840115" w:rsidP="00CE01DA">
            <w:pPr>
              <w:spacing w:before="170" w:after="170"/>
              <w:rPr>
                <w:rFonts w:ascii="Courier New" w:hAnsi="Courier New" w:cs="Courier New"/>
                <w:noProof/>
                <w:lang w:val="fr-FR"/>
              </w:rPr>
            </w:pPr>
            <w:r w:rsidRPr="00EE6EA3">
              <w:rPr>
                <w:rFonts w:ascii="Courier New" w:hAnsi="Courier New" w:cs="Courier New"/>
              </w:rPr>
              <w:t>Accept: application/</w:t>
            </w:r>
            <w:r>
              <w:rPr>
                <w:rFonts w:ascii="Courier New" w:hAnsi="Courier New" w:cs="Courier New"/>
              </w:rPr>
              <w:t>json</w:t>
            </w:r>
          </w:p>
        </w:tc>
      </w:tr>
    </w:tbl>
    <w:p w14:paraId="042877DF" w14:textId="14487F3C" w:rsidR="00C55517" w:rsidRPr="00982192" w:rsidRDefault="009F7665" w:rsidP="00CE01DA">
      <w:pPr>
        <w:pStyle w:val="NormalWeb"/>
        <w:keepNext/>
        <w:spacing w:before="170" w:beforeAutospacing="0" w:after="170" w:afterAutospacing="0"/>
        <w:ind w:left="720"/>
        <w:rPr>
          <w:rFonts w:eastAsia="Times New Roman" w:cs="Arial"/>
          <w:noProof/>
          <w:szCs w:val="17"/>
          <w:lang w:val="fr-FR"/>
        </w:rPr>
      </w:pPr>
      <w:r>
        <w:rPr>
          <w:rFonts w:eastAsia="Times New Roman" w:cs="Arial"/>
          <w:noProof/>
          <w:szCs w:val="17"/>
          <w:lang w:val="fr-FR"/>
        </w:rPr>
        <w:t xml:space="preserve">La réponse </w:t>
      </w:r>
      <w:r w:rsidR="00C55517" w:rsidRPr="00982192">
        <w:rPr>
          <w:rFonts w:eastAsia="Times New Roman" w:cs="Arial"/>
          <w:noProof/>
          <w:szCs w:val="17"/>
          <w:lang w:val="fr-FR"/>
        </w:rPr>
        <w:t xml:space="preserve">HTTP </w:t>
      </w:r>
      <w:r>
        <w:rPr>
          <w:rFonts w:eastAsia="Times New Roman" w:cs="Arial"/>
          <w:noProof/>
          <w:szCs w:val="17"/>
          <w:lang w:val="fr-FR"/>
        </w:rPr>
        <w:t>est la suivante</w:t>
      </w:r>
      <w:r w:rsidR="00BB0A23">
        <w:rPr>
          <w:rFonts w:eastAsia="Times New Roman" w:cs="Arial"/>
          <w:noProof/>
          <w:szCs w:val="17"/>
          <w:lang w:val="fr-FR"/>
        </w:rPr>
        <w:t> :</w:t>
      </w:r>
    </w:p>
    <w:tbl>
      <w:tblPr>
        <w:tblStyle w:val="TableGrid"/>
        <w:tblW w:w="0" w:type="auto"/>
        <w:tblInd w:w="715" w:type="dxa"/>
        <w:tblLook w:val="04A0" w:firstRow="1" w:lastRow="0" w:firstColumn="1" w:lastColumn="0" w:noHBand="0" w:noVBand="1"/>
      </w:tblPr>
      <w:tblGrid>
        <w:gridCol w:w="8633"/>
      </w:tblGrid>
      <w:tr w:rsidR="00C55517" w:rsidRPr="00982192" w14:paraId="2B96B202" w14:textId="77777777" w:rsidTr="00D2282C">
        <w:tc>
          <w:tcPr>
            <w:tcW w:w="9742" w:type="dxa"/>
          </w:tcPr>
          <w:p w14:paraId="6715FFA4"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HTTP/1.1 200 OK</w:t>
            </w:r>
          </w:p>
          <w:p w14:paraId="51FD33DC"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Content-Type: application/json</w:t>
            </w:r>
            <w:r w:rsidRPr="00E407CA">
              <w:rPr>
                <w:rFonts w:ascii="Courier New" w:hAnsi="Courier New" w:cs="Courier New"/>
                <w:lang w:val="fr-FR"/>
              </w:rPr>
              <w:br/>
              <w:t>200 OK</w:t>
            </w:r>
          </w:p>
          <w:p w14:paraId="79BB4D5E"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w:t>
            </w:r>
          </w:p>
          <w:p w14:paraId="2194162C" w14:textId="60F2877D" w:rsidR="00840115" w:rsidRDefault="00840115" w:rsidP="00876BA8">
            <w:pPr>
              <w:spacing w:before="170" w:after="170"/>
              <w:rPr>
                <w:rFonts w:ascii="Courier New" w:hAnsi="Courier New" w:cs="Courier New"/>
                <w:lang w:val="fr-FR"/>
              </w:rPr>
            </w:pPr>
            <w:r w:rsidRPr="00E407CA">
              <w:rPr>
                <w:rFonts w:ascii="Courier New" w:hAnsi="Courier New" w:cs="Courier New"/>
                <w:lang w:val="fr-FR"/>
              </w:rPr>
              <w:tab/>
              <w:t>"patentPublication":{</w:t>
            </w:r>
          </w:p>
          <w:p w14:paraId="3F4A5D45" w14:textId="77777777" w:rsidR="00C27039" w:rsidRPr="00A21BF0" w:rsidRDefault="00C27039" w:rsidP="00876BA8">
            <w:pPr>
              <w:autoSpaceDE w:val="0"/>
              <w:autoSpaceDN w:val="0"/>
              <w:adjustRightInd w:val="0"/>
              <w:spacing w:before="170" w:after="170"/>
              <w:rPr>
                <w:rFonts w:ascii="Courier New" w:eastAsia="Times New Roman" w:hAnsi="Courier New" w:cs="Courier New"/>
                <w:noProof/>
                <w:szCs w:val="17"/>
                <w:highlight w:val="white"/>
                <w:lang w:val="fr-FR"/>
              </w:rPr>
            </w:pPr>
            <w:r w:rsidRPr="00A21BF0">
              <w:rPr>
                <w:rFonts w:ascii="Courier New" w:eastAsia="Times New Roman" w:hAnsi="Courier New" w:cs="Courier New"/>
                <w:noProof/>
                <w:szCs w:val="17"/>
                <w:highlight w:val="white"/>
                <w:lang w:val="fr-FR"/>
              </w:rPr>
              <w:tab/>
            </w:r>
            <w:r w:rsidRPr="00A21BF0">
              <w:rPr>
                <w:rFonts w:ascii="Courier New" w:eastAsia="Times New Roman" w:hAnsi="Courier New" w:cs="Courier New"/>
                <w:noProof/>
                <w:szCs w:val="17"/>
                <w:highlight w:val="white"/>
                <w:lang w:val="fr-FR"/>
              </w:rPr>
              <w:tab/>
              <w:t>"languageCode": "en",</w:t>
            </w:r>
          </w:p>
          <w:p w14:paraId="22E8E96C" w14:textId="77777777" w:rsidR="00C27039" w:rsidRPr="00A21BF0" w:rsidRDefault="00C27039" w:rsidP="00876BA8">
            <w:pPr>
              <w:autoSpaceDE w:val="0"/>
              <w:autoSpaceDN w:val="0"/>
              <w:adjustRightInd w:val="0"/>
              <w:spacing w:before="170" w:after="170"/>
              <w:rPr>
                <w:rFonts w:ascii="Courier New" w:eastAsia="Times New Roman" w:hAnsi="Courier New" w:cs="Courier New"/>
                <w:noProof/>
                <w:szCs w:val="17"/>
                <w:highlight w:val="white"/>
                <w:lang w:val="fr-FR"/>
              </w:rPr>
            </w:pPr>
            <w:r w:rsidRPr="00A21BF0">
              <w:rPr>
                <w:rFonts w:ascii="Courier New" w:eastAsia="Times New Roman" w:hAnsi="Courier New" w:cs="Courier New"/>
                <w:noProof/>
                <w:szCs w:val="17"/>
                <w:highlight w:val="white"/>
                <w:lang w:val="fr-FR"/>
              </w:rPr>
              <w:tab/>
            </w:r>
            <w:r w:rsidRPr="00A21BF0">
              <w:rPr>
                <w:rFonts w:ascii="Courier New" w:eastAsia="Times New Roman" w:hAnsi="Courier New" w:cs="Courier New"/>
                <w:noProof/>
                <w:szCs w:val="17"/>
                <w:highlight w:val="white"/>
                <w:lang w:val="fr-FR"/>
              </w:rPr>
              <w:tab/>
              <w:t>...</w:t>
            </w:r>
          </w:p>
          <w:p w14:paraId="492355C0"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ab/>
            </w:r>
            <w:r w:rsidRPr="00E407CA">
              <w:rPr>
                <w:rFonts w:ascii="Courier New" w:hAnsi="Courier New" w:cs="Courier New"/>
                <w:lang w:val="fr-FR"/>
              </w:rPr>
              <w:tab/>
              <w:t>"bibliographicData": {</w:t>
            </w:r>
          </w:p>
          <w:p w14:paraId="42E12D18"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A21BF0">
              <w:rPr>
                <w:rFonts w:ascii="Courier New" w:hAnsi="Courier New"/>
                <w:noProof/>
                <w:highlight w:val="white"/>
                <w:lang w:val="fr-FR"/>
              </w:rPr>
              <w:tab/>
            </w:r>
            <w:r w:rsidRPr="00A21BF0">
              <w:rPr>
                <w:rFonts w:ascii="Courier New" w:hAnsi="Courier New"/>
                <w:noProof/>
                <w:highlight w:val="white"/>
                <w:lang w:val="fr-FR"/>
              </w:rPr>
              <w:tab/>
            </w:r>
            <w:r w:rsidRPr="00A21BF0">
              <w:rPr>
                <w:rFonts w:ascii="Courier New" w:hAnsi="Courier New"/>
                <w:noProof/>
                <w:highlight w:val="white"/>
                <w:lang w:val="fr-FR"/>
              </w:rPr>
              <w:tab/>
            </w:r>
            <w:r w:rsidRPr="00C1783B">
              <w:rPr>
                <w:rFonts w:ascii="Courier New" w:hAnsi="Courier New"/>
                <w:noProof/>
                <w:highlight w:val="white"/>
              </w:rPr>
              <w:t>"</w:t>
            </w:r>
            <w:r w:rsidRPr="00C1783B">
              <w:rPr>
                <w:rFonts w:ascii="Courier New" w:eastAsia="Times New Roman" w:hAnsi="Courier New" w:cs="Courier New"/>
                <w:noProof/>
                <w:szCs w:val="17"/>
                <w:highlight w:val="white"/>
              </w:rPr>
              <w:t>st96Version": "V5_0",</w:t>
            </w:r>
          </w:p>
          <w:p w14:paraId="538BCACF"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"applicationIdentification": {</w:t>
            </w:r>
          </w:p>
          <w:p w14:paraId="34F03FEA"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"ipOfficeCode": "XX",</w:t>
            </w:r>
          </w:p>
          <w:p w14:paraId="7FD0D03E"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"applicationNumber": {</w:t>
            </w:r>
          </w:p>
          <w:p w14:paraId="08D1CB5F"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"applicationNumberText": "13797521"</w:t>
            </w:r>
          </w:p>
          <w:p w14:paraId="73739DE7"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w:t>
            </w:r>
          </w:p>
          <w:p w14:paraId="357D8F12" w14:textId="77777777" w:rsidR="00C27039" w:rsidRPr="00C1783B"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t>"inventionSubjectMatterCategory": "Utility",</w:t>
            </w:r>
          </w:p>
          <w:p w14:paraId="2CE66B99" w14:textId="77777777" w:rsidR="00C27039" w:rsidRPr="00801940"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C1783B">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"filingDate": "2013-03-12"</w:t>
            </w:r>
          </w:p>
          <w:p w14:paraId="1EBAA00E" w14:textId="77777777" w:rsidR="00C27039" w:rsidRPr="00801940"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t>},</w:t>
            </w:r>
          </w:p>
          <w:p w14:paraId="6B9D7054"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ab/>
            </w:r>
            <w:r w:rsidRPr="00E407CA">
              <w:rPr>
                <w:rFonts w:ascii="Courier New" w:hAnsi="Courier New" w:cs="Courier New"/>
                <w:lang w:val="fr-FR"/>
              </w:rPr>
              <w:tab/>
            </w:r>
            <w:r w:rsidRPr="00E407CA">
              <w:rPr>
                <w:rFonts w:ascii="Courier New" w:hAnsi="Courier New" w:cs="Courier New"/>
                <w:lang w:val="fr-FR"/>
              </w:rPr>
              <w:tab/>
              <w:t>"patentGrantIdentification": {</w:t>
            </w:r>
          </w:p>
          <w:p w14:paraId="07434C1D" w14:textId="77777777" w:rsidR="00C27039" w:rsidRPr="00801940" w:rsidRDefault="00C27039" w:rsidP="00876BA8">
            <w:pPr>
              <w:autoSpaceDE w:val="0"/>
              <w:autoSpaceDN w:val="0"/>
              <w:adjustRightInd w:val="0"/>
              <w:spacing w:before="170" w:after="170"/>
              <w:rPr>
                <w:rFonts w:ascii="Courier New" w:eastAsia="Times New Roman" w:hAnsi="Courier New" w:cs="Courier New"/>
                <w:noProof/>
                <w:szCs w:val="17"/>
                <w:highlight w:val="white"/>
              </w:rPr>
            </w:pP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t>"ipOfficeCode": "XX",</w:t>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r w:rsidRPr="00801940">
              <w:rPr>
                <w:rFonts w:ascii="Courier New" w:eastAsia="Times New Roman" w:hAnsi="Courier New" w:cs="Courier New"/>
                <w:noProof/>
                <w:szCs w:val="17"/>
                <w:highlight w:val="white"/>
              </w:rPr>
              <w:tab/>
            </w:r>
          </w:p>
          <w:p w14:paraId="11EB2E98" w14:textId="77777777" w:rsidR="00840115" w:rsidRPr="00E407CA" w:rsidRDefault="00840115" w:rsidP="00876BA8">
            <w:pPr>
              <w:spacing w:before="170" w:after="170"/>
              <w:rPr>
                <w:rFonts w:ascii="Courier New" w:hAnsi="Courier New" w:cs="Courier New"/>
                <w:lang w:val="fr-FR"/>
              </w:rPr>
            </w:pPr>
            <w:r w:rsidRPr="00E407CA">
              <w:rPr>
                <w:rFonts w:ascii="Courier New" w:hAnsi="Courier New" w:cs="Courier New"/>
                <w:lang w:val="fr-FR"/>
              </w:rPr>
              <w:tab/>
            </w:r>
            <w:r w:rsidRPr="00E407CA">
              <w:rPr>
                <w:rFonts w:ascii="Courier New" w:hAnsi="Courier New" w:cs="Courier New"/>
                <w:lang w:val="fr-FR"/>
              </w:rPr>
              <w:tab/>
            </w:r>
            <w:r w:rsidRPr="00E407CA">
              <w:rPr>
                <w:rFonts w:ascii="Courier New" w:hAnsi="Courier New" w:cs="Courier New"/>
                <w:lang w:val="fr-FR"/>
              </w:rPr>
              <w:tab/>
            </w:r>
            <w:r w:rsidRPr="00E407CA">
              <w:rPr>
                <w:rFonts w:ascii="Courier New" w:hAnsi="Courier New" w:cs="Courier New"/>
                <w:lang w:val="fr-FR"/>
              </w:rPr>
              <w:tab/>
              <w:t>"patentNumber": "100000000000001"</w:t>
            </w:r>
          </w:p>
          <w:p w14:paraId="3FC9EA27" w14:textId="11B78526" w:rsidR="00C27039" w:rsidRPr="00A21BF0" w:rsidRDefault="00C27039" w:rsidP="00876BA8">
            <w:pPr>
              <w:autoSpaceDE w:val="0"/>
              <w:autoSpaceDN w:val="0"/>
              <w:adjustRightInd w:val="0"/>
              <w:spacing w:before="170" w:after="170"/>
              <w:rPr>
                <w:rFonts w:ascii="Courier New" w:hAnsi="Courier New"/>
                <w:noProof/>
                <w:highlight w:val="white"/>
              </w:rPr>
            </w:pPr>
            <w:r w:rsidRPr="00A21BF0">
              <w:rPr>
                <w:rFonts w:ascii="Courier New" w:hAnsi="Courier New"/>
                <w:noProof/>
                <w:highlight w:val="white"/>
              </w:rPr>
              <w:tab/>
            </w:r>
            <w:r w:rsidRPr="00A21BF0">
              <w:rPr>
                <w:rFonts w:ascii="Courier New" w:hAnsi="Courier New"/>
                <w:noProof/>
                <w:highlight w:val="white"/>
              </w:rPr>
              <w:tab/>
            </w:r>
            <w:r w:rsidRPr="00A21BF0">
              <w:rPr>
                <w:rFonts w:ascii="Courier New" w:hAnsi="Courier New"/>
                <w:noProof/>
                <w:highlight w:val="white"/>
              </w:rPr>
              <w:tab/>
            </w:r>
            <w:r w:rsidRPr="00801940">
              <w:rPr>
                <w:rFonts w:ascii="Courier New" w:eastAsia="Times New Roman" w:hAnsi="Courier New" w:cs="Courier New"/>
                <w:noProof/>
                <w:szCs w:val="17"/>
                <w:highlight w:val="white"/>
              </w:rPr>
              <w:t>},</w:t>
            </w:r>
          </w:p>
          <w:p w14:paraId="4028C025" w14:textId="487BC7BD" w:rsidR="00C27039" w:rsidRPr="00A21BF0" w:rsidRDefault="00C27039" w:rsidP="00876BA8">
            <w:pPr>
              <w:autoSpaceDE w:val="0"/>
              <w:autoSpaceDN w:val="0"/>
              <w:adjustRightInd w:val="0"/>
              <w:spacing w:before="170" w:after="170"/>
              <w:rPr>
                <w:rFonts w:ascii="Courier New" w:hAnsi="Courier New"/>
                <w:noProof/>
                <w:highlight w:val="white"/>
              </w:rPr>
            </w:pPr>
            <w:r w:rsidRPr="00A21BF0">
              <w:rPr>
                <w:rFonts w:ascii="Courier New" w:hAnsi="Courier New"/>
                <w:noProof/>
                <w:highlight w:val="white"/>
              </w:rPr>
              <w:tab/>
            </w:r>
            <w:r w:rsidRPr="00A21BF0">
              <w:rPr>
                <w:rFonts w:ascii="Courier New" w:hAnsi="Courier New"/>
                <w:noProof/>
                <w:highlight w:val="white"/>
              </w:rPr>
              <w:tab/>
            </w:r>
            <w:r w:rsidRPr="00801940">
              <w:rPr>
                <w:rFonts w:ascii="Courier New" w:eastAsia="Times New Roman" w:hAnsi="Courier New" w:cs="Courier New"/>
                <w:noProof/>
                <w:szCs w:val="17"/>
                <w:highlight w:val="white"/>
              </w:rPr>
              <w:tab/>
              <w:t>...</w:t>
            </w:r>
          </w:p>
          <w:p w14:paraId="30F6E5CC" w14:textId="77777777" w:rsidR="00840115" w:rsidRPr="005D2D5B" w:rsidRDefault="00840115" w:rsidP="00876BA8">
            <w:pPr>
              <w:spacing w:before="170" w:after="170"/>
              <w:rPr>
                <w:rFonts w:ascii="Courier New" w:hAnsi="Courier New" w:cs="Courier New"/>
              </w:rPr>
            </w:pPr>
            <w:r w:rsidRPr="00E407CA">
              <w:rPr>
                <w:rFonts w:ascii="Courier New" w:hAnsi="Courier New" w:cs="Courier New"/>
                <w:lang w:val="fr-FR"/>
              </w:rPr>
              <w:tab/>
            </w:r>
            <w:r w:rsidRPr="00E407CA">
              <w:rPr>
                <w:rFonts w:ascii="Courier New" w:hAnsi="Courier New" w:cs="Courier New"/>
                <w:lang w:val="fr-FR"/>
              </w:rPr>
              <w:tab/>
            </w:r>
            <w:r w:rsidRPr="005D2D5B">
              <w:rPr>
                <w:rFonts w:ascii="Courier New" w:hAnsi="Courier New" w:cs="Courier New"/>
              </w:rPr>
              <w:t>"partyBag": {</w:t>
            </w:r>
          </w:p>
          <w:p w14:paraId="0ADA7E4E" w14:textId="77777777" w:rsidR="00840115" w:rsidRPr="005D2D5B" w:rsidRDefault="00840115" w:rsidP="00876BA8">
            <w:pPr>
              <w:spacing w:before="170" w:after="170"/>
              <w:rPr>
                <w:rFonts w:ascii="Courier New" w:hAnsi="Courier New" w:cs="Courier New"/>
              </w:rPr>
            </w:pPr>
            <w:r w:rsidRPr="005D2D5B">
              <w:rPr>
                <w:rFonts w:ascii="Courier New" w:hAnsi="Courier New" w:cs="Courier New"/>
              </w:rPr>
              <w:tab/>
            </w:r>
            <w:r w:rsidRPr="005D2D5B">
              <w:rPr>
                <w:rFonts w:ascii="Courier New" w:hAnsi="Courier New" w:cs="Courier New"/>
              </w:rPr>
              <w:tab/>
            </w:r>
            <w:r w:rsidRPr="005D2D5B">
              <w:rPr>
                <w:rFonts w:ascii="Courier New" w:hAnsi="Courier New" w:cs="Courier New"/>
              </w:rPr>
              <w:tab/>
              <w:t>"applicantBag": {</w:t>
            </w:r>
          </w:p>
          <w:p w14:paraId="7B2C3CD7" w14:textId="77777777" w:rsidR="00840115" w:rsidRPr="005D2D5B" w:rsidRDefault="00840115" w:rsidP="00876BA8">
            <w:pPr>
              <w:spacing w:before="170" w:after="170"/>
              <w:rPr>
                <w:rFonts w:ascii="Courier New" w:hAnsi="Courier New" w:cs="Courier New"/>
                <w:b/>
              </w:rPr>
            </w:pPr>
            <w:r w:rsidRPr="005D2D5B">
              <w:rPr>
                <w:rFonts w:ascii="Courier New" w:hAnsi="Courier New" w:cs="Courier New"/>
              </w:rPr>
              <w:tab/>
            </w:r>
            <w:r w:rsidRPr="005D2D5B">
              <w:rPr>
                <w:rFonts w:ascii="Courier New" w:hAnsi="Courier New" w:cs="Courier New"/>
              </w:rPr>
              <w:tab/>
            </w:r>
            <w:r w:rsidRPr="005D2D5B">
              <w:rPr>
                <w:rFonts w:ascii="Courier New" w:hAnsi="Courier New" w:cs="Courier New"/>
              </w:rPr>
              <w:tab/>
            </w:r>
            <w:r w:rsidRPr="005D2D5B">
              <w:rPr>
                <w:rFonts w:ascii="Courier New" w:hAnsi="Courier New" w:cs="Courier New"/>
              </w:rPr>
              <w:tab/>
            </w:r>
            <w:r w:rsidRPr="005D2D5B">
              <w:rPr>
                <w:rFonts w:ascii="Courier New" w:hAnsi="Courier New" w:cs="Courier New"/>
                <w:b/>
              </w:rPr>
              <w:t>"applicant": {</w:t>
            </w:r>
          </w:p>
          <w:p w14:paraId="6B270162" w14:textId="77777777" w:rsidR="00840115" w:rsidRPr="005D2D5B" w:rsidRDefault="00840115" w:rsidP="00876BA8">
            <w:pPr>
              <w:spacing w:before="170" w:after="170"/>
              <w:rPr>
                <w:rFonts w:ascii="Courier New" w:hAnsi="Courier New" w:cs="Courier New"/>
                <w:b/>
              </w:rPr>
            </w:pPr>
            <w:r w:rsidRPr="005D2D5B">
              <w:rPr>
                <w:rFonts w:ascii="Courier New" w:hAnsi="Courier New" w:cs="Courier New"/>
                <w:b/>
              </w:rPr>
              <w:tab/>
            </w:r>
            <w:r w:rsidRPr="005D2D5B">
              <w:rPr>
                <w:rFonts w:ascii="Courier New" w:hAnsi="Courier New" w:cs="Courier New"/>
                <w:b/>
              </w:rPr>
              <w:tab/>
            </w:r>
            <w:r w:rsidRPr="005D2D5B">
              <w:rPr>
                <w:rFonts w:ascii="Courier New" w:hAnsi="Courier New" w:cs="Courier New"/>
                <w:b/>
              </w:rPr>
              <w:tab/>
            </w:r>
            <w:r w:rsidRPr="005D2D5B">
              <w:rPr>
                <w:rFonts w:ascii="Courier New" w:hAnsi="Courier New" w:cs="Courier New"/>
                <w:b/>
              </w:rPr>
              <w:tab/>
            </w:r>
            <w:r w:rsidRPr="005D2D5B">
              <w:rPr>
                <w:rFonts w:ascii="Courier New" w:hAnsi="Courier New" w:cs="Courier New"/>
                <w:b/>
              </w:rPr>
              <w:tab/>
              <w:t>"href": "https://wipo.int/api/v1/link/to/applicants"</w:t>
            </w:r>
          </w:p>
          <w:p w14:paraId="526D016A" w14:textId="77777777" w:rsidR="00840115" w:rsidRPr="00521A1F" w:rsidRDefault="00840115" w:rsidP="00876BA8">
            <w:pPr>
              <w:spacing w:before="170" w:after="170"/>
              <w:rPr>
                <w:rFonts w:ascii="Courier New" w:hAnsi="Courier New" w:cs="Courier New"/>
              </w:rPr>
            </w:pPr>
            <w:r w:rsidRPr="005D2D5B">
              <w:rPr>
                <w:rFonts w:ascii="Courier New" w:hAnsi="Courier New" w:cs="Courier New"/>
                <w:b/>
              </w:rPr>
              <w:tab/>
            </w:r>
            <w:r w:rsidRPr="005D2D5B">
              <w:rPr>
                <w:rFonts w:ascii="Courier New" w:hAnsi="Courier New" w:cs="Courier New"/>
                <w:b/>
              </w:rPr>
              <w:tab/>
            </w:r>
            <w:r w:rsidRPr="005D2D5B">
              <w:rPr>
                <w:rFonts w:ascii="Courier New" w:hAnsi="Courier New" w:cs="Courier New"/>
                <w:b/>
              </w:rPr>
              <w:tab/>
            </w:r>
            <w:r w:rsidRPr="005D2D5B">
              <w:rPr>
                <w:rFonts w:ascii="Courier New" w:hAnsi="Courier New" w:cs="Courier New"/>
                <w:b/>
              </w:rPr>
              <w:tab/>
            </w:r>
            <w:r w:rsidRPr="00D2282C">
              <w:rPr>
                <w:rFonts w:ascii="Courier New" w:hAnsi="Courier New" w:cs="Courier New"/>
                <w:b/>
              </w:rPr>
              <w:t>},</w:t>
            </w:r>
          </w:p>
          <w:p w14:paraId="3ADC203E" w14:textId="77777777" w:rsidR="00840115" w:rsidRPr="00521A1F" w:rsidRDefault="00840115" w:rsidP="00876BA8">
            <w:pPr>
              <w:spacing w:before="170" w:after="170"/>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w:t>
            </w:r>
          </w:p>
          <w:p w14:paraId="2EB02C8F" w14:textId="77777777" w:rsidR="00C27039" w:rsidRPr="00801940" w:rsidRDefault="00C27039" w:rsidP="00876BA8">
            <w:pPr>
              <w:autoSpaceDE w:val="0"/>
              <w:autoSpaceDN w:val="0"/>
              <w:adjustRightInd w:val="0"/>
              <w:spacing w:before="170" w:after="17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29CDB11C" w14:textId="77777777" w:rsidR="00840115" w:rsidRPr="00521A1F" w:rsidRDefault="00840115" w:rsidP="00876BA8">
            <w:pPr>
              <w:spacing w:before="170" w:after="170"/>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w:t>
            </w:r>
          </w:p>
          <w:p w14:paraId="531036B1" w14:textId="77777777" w:rsidR="00840115" w:rsidRPr="00521A1F" w:rsidRDefault="00840115" w:rsidP="00876BA8">
            <w:pPr>
              <w:spacing w:before="170" w:after="170"/>
              <w:rPr>
                <w:rFonts w:ascii="Courier New" w:hAnsi="Courier New" w:cs="Courier New"/>
              </w:rPr>
            </w:pPr>
            <w:r w:rsidRPr="00521A1F">
              <w:rPr>
                <w:rFonts w:ascii="Courier New" w:hAnsi="Courier New" w:cs="Courier New"/>
              </w:rPr>
              <w:tab/>
            </w:r>
            <w:r w:rsidRPr="00521A1F">
              <w:rPr>
                <w:rFonts w:ascii="Courier New" w:hAnsi="Courier New" w:cs="Courier New"/>
              </w:rPr>
              <w:tab/>
              <w:t>},</w:t>
            </w:r>
          </w:p>
          <w:p w14:paraId="300F14FF" w14:textId="77777777" w:rsidR="00840115" w:rsidRPr="00521A1F" w:rsidRDefault="00840115" w:rsidP="00876BA8">
            <w:pPr>
              <w:spacing w:before="170" w:after="170"/>
              <w:rPr>
                <w:rFonts w:ascii="Courier New" w:hAnsi="Courier New" w:cs="Courier New"/>
              </w:rPr>
            </w:pPr>
            <w:r w:rsidRPr="00521A1F">
              <w:rPr>
                <w:rFonts w:ascii="Courier New" w:hAnsi="Courier New" w:cs="Courier New"/>
              </w:rPr>
              <w:tab/>
            </w:r>
            <w:r w:rsidRPr="00521A1F">
              <w:rPr>
                <w:rFonts w:ascii="Courier New" w:hAnsi="Courier New" w:cs="Courier New"/>
              </w:rPr>
              <w:tab/>
              <w:t>...</w:t>
            </w:r>
          </w:p>
          <w:p w14:paraId="4DA5354E" w14:textId="77777777" w:rsidR="00840115" w:rsidRPr="00521A1F" w:rsidRDefault="00840115" w:rsidP="00876BA8">
            <w:pPr>
              <w:spacing w:before="170" w:after="170"/>
              <w:rPr>
                <w:rFonts w:ascii="Courier New" w:hAnsi="Courier New" w:cs="Courier New"/>
              </w:rPr>
            </w:pPr>
            <w:r w:rsidRPr="00521A1F">
              <w:rPr>
                <w:rFonts w:ascii="Courier New" w:hAnsi="Courier New" w:cs="Courier New"/>
              </w:rPr>
              <w:tab/>
              <w:t>}</w:t>
            </w:r>
          </w:p>
          <w:p w14:paraId="38BFA7D7" w14:textId="129BE026" w:rsidR="00C55517" w:rsidRPr="00982192" w:rsidRDefault="00840115" w:rsidP="00876BA8">
            <w:pPr>
              <w:spacing w:before="170" w:after="170"/>
              <w:rPr>
                <w:rFonts w:ascii="Courier New" w:hAnsi="Courier New" w:cs="Courier New"/>
                <w:noProof/>
                <w:lang w:val="fr-FR"/>
              </w:rPr>
            </w:pPr>
            <w:r w:rsidRPr="00521A1F">
              <w:rPr>
                <w:rFonts w:ascii="Courier New" w:hAnsi="Courier New" w:cs="Courier New"/>
              </w:rPr>
              <w:t>}</w:t>
            </w:r>
            <w:r w:rsidRPr="00EE6EA3">
              <w:rPr>
                <w:rFonts w:ascii="Courier New" w:hAnsi="Courier New" w:cs="Courier New"/>
              </w:rPr>
              <w:br/>
            </w:r>
          </w:p>
        </w:tc>
      </w:tr>
    </w:tbl>
    <w:p w14:paraId="4F37B478" w14:textId="49B4802D" w:rsidR="005E48A2" w:rsidRPr="00982192" w:rsidRDefault="003E01FC" w:rsidP="00876BA8">
      <w:pPr>
        <w:pStyle w:val="NormalWeb"/>
        <w:keepNext/>
        <w:spacing w:before="170" w:beforeAutospacing="0" w:after="170" w:afterAutospacing="0"/>
        <w:ind w:left="720"/>
        <w:rPr>
          <w:rFonts w:eastAsia="Times New Roman" w:cs="Arial"/>
          <w:noProof/>
          <w:szCs w:val="17"/>
          <w:lang w:val="fr-FR"/>
        </w:rPr>
      </w:pPr>
      <w:r>
        <w:rPr>
          <w:rFonts w:eastAsia="Times New Roman" w:cs="Arial"/>
          <w:noProof/>
          <w:szCs w:val="17"/>
          <w:lang w:val="fr-FR"/>
        </w:rPr>
        <w:t>Au lieu de la requête précédente, l</w:t>
      </w:r>
      <w:r w:rsidR="00BB0A23">
        <w:rPr>
          <w:rFonts w:eastAsia="Times New Roman" w:cs="Arial"/>
          <w:noProof/>
          <w:szCs w:val="17"/>
          <w:lang w:val="fr-FR"/>
        </w:rPr>
        <w:t>’</w:t>
      </w:r>
      <w:r>
        <w:rPr>
          <w:rFonts w:eastAsia="Times New Roman" w:cs="Arial"/>
          <w:noProof/>
          <w:szCs w:val="17"/>
          <w:lang w:val="fr-FR"/>
        </w:rPr>
        <w:t>utilisation de la requête HTTP ci</w:t>
      </w:r>
      <w:r w:rsidR="00BB0A23">
        <w:rPr>
          <w:rFonts w:eastAsia="Times New Roman" w:cs="Arial"/>
          <w:noProof/>
          <w:szCs w:val="17"/>
          <w:lang w:val="fr-FR"/>
        </w:rPr>
        <w:t>-</w:t>
      </w:r>
      <w:r>
        <w:rPr>
          <w:rFonts w:eastAsia="Times New Roman" w:cs="Arial"/>
          <w:noProof/>
          <w:szCs w:val="17"/>
          <w:lang w:val="fr-FR"/>
        </w:rPr>
        <w:t>après permet d</w:t>
      </w:r>
      <w:r w:rsidR="00BB0A23">
        <w:rPr>
          <w:rFonts w:eastAsia="Times New Roman" w:cs="Arial"/>
          <w:noProof/>
          <w:szCs w:val="17"/>
          <w:lang w:val="fr-FR"/>
        </w:rPr>
        <w:t>’</w:t>
      </w:r>
      <w:r>
        <w:rPr>
          <w:rFonts w:eastAsia="Times New Roman" w:cs="Arial"/>
          <w:noProof/>
          <w:szCs w:val="17"/>
          <w:lang w:val="fr-FR"/>
        </w:rPr>
        <w:t>extraire l</w:t>
      </w:r>
      <w:r w:rsidR="00BB0A23">
        <w:rPr>
          <w:rFonts w:eastAsia="Times New Roman" w:cs="Arial"/>
          <w:noProof/>
          <w:szCs w:val="17"/>
          <w:lang w:val="fr-FR"/>
        </w:rPr>
        <w:t>’</w:t>
      </w:r>
      <w:r>
        <w:rPr>
          <w:rFonts w:eastAsia="Times New Roman" w:cs="Arial"/>
          <w:noProof/>
          <w:szCs w:val="17"/>
          <w:lang w:val="fr-FR"/>
        </w:rPr>
        <w:t xml:space="preserve">intégralité des informations concernant le déposant de la demande de brevet portant le numéro </w:t>
      </w:r>
      <w:r w:rsidR="000E260B" w:rsidRPr="00982192">
        <w:rPr>
          <w:rFonts w:eastAsia="Times New Roman" w:cs="Arial"/>
          <w:noProof/>
          <w:szCs w:val="17"/>
          <w:lang w:val="fr-FR"/>
        </w:rPr>
        <w:t>100000000000001</w:t>
      </w:r>
      <w:r w:rsidR="00BB0A23">
        <w:rPr>
          <w:rFonts w:eastAsia="Times New Roman" w:cs="Arial"/>
          <w:noProof/>
          <w:szCs w:val="17"/>
          <w:lang w:val="fr-FR"/>
        </w:rPr>
        <w:t> :</w:t>
      </w:r>
    </w:p>
    <w:tbl>
      <w:tblPr>
        <w:tblStyle w:val="TableGrid"/>
        <w:tblW w:w="0" w:type="auto"/>
        <w:tblInd w:w="720" w:type="dxa"/>
        <w:tblLook w:val="04A0" w:firstRow="1" w:lastRow="0" w:firstColumn="1" w:lastColumn="0" w:noHBand="0" w:noVBand="1"/>
      </w:tblPr>
      <w:tblGrid>
        <w:gridCol w:w="8628"/>
      </w:tblGrid>
      <w:tr w:rsidR="005E48A2" w:rsidRPr="00982192" w14:paraId="7ED470B3" w14:textId="77777777" w:rsidTr="003E01FC">
        <w:tc>
          <w:tcPr>
            <w:tcW w:w="8854" w:type="dxa"/>
          </w:tcPr>
          <w:p w14:paraId="1620608D" w14:textId="77777777" w:rsidR="00840115" w:rsidRPr="00D2282C" w:rsidRDefault="00840115" w:rsidP="00876BA8">
            <w:pPr>
              <w:keepNext/>
              <w:spacing w:before="170" w:after="170"/>
              <w:rPr>
                <w:rFonts w:ascii="Courier New" w:hAnsi="Courier New" w:cs="Courier New"/>
              </w:rPr>
            </w:pPr>
            <w:r w:rsidRPr="00D2282C">
              <w:rPr>
                <w:rFonts w:ascii="Courier New" w:hAnsi="Courier New" w:cs="Courier New"/>
              </w:rPr>
              <w:t xml:space="preserve">GET </w:t>
            </w:r>
            <w:r w:rsidRPr="00E476E0">
              <w:rPr>
                <w:rFonts w:ascii="Courier New" w:hAnsi="Courier New" w:cs="Courier New"/>
              </w:rPr>
              <w:t>/api/v1/</w:t>
            </w:r>
            <w:r w:rsidRPr="00D2282C">
              <w:rPr>
                <w:rFonts w:ascii="Courier New" w:hAnsi="Courier New" w:cs="Courier New"/>
              </w:rPr>
              <w:t>patent</w:t>
            </w:r>
            <w:r>
              <w:rPr>
                <w:rFonts w:ascii="Courier New" w:hAnsi="Courier New" w:cs="Courier New"/>
              </w:rPr>
              <w:t>s/publications</w:t>
            </w:r>
            <w:r w:rsidRPr="00D2282C">
              <w:rPr>
                <w:rFonts w:ascii="Courier New" w:hAnsi="Courier New" w:cs="Courier New"/>
              </w:rPr>
              <w:t>?id=100000000000001&amp;</w:t>
            </w:r>
            <w:r w:rsidRPr="00D2282C">
              <w:rPr>
                <w:rFonts w:ascii="Courier New" w:hAnsi="Courier New" w:cs="Courier New"/>
                <w:b/>
              </w:rPr>
              <w:t>expand</w:t>
            </w:r>
            <w:r w:rsidRPr="00D2282C">
              <w:rPr>
                <w:rFonts w:ascii="Courier New" w:hAnsi="Courier New" w:cs="Courier New"/>
              </w:rPr>
              <w:t>=applicant HTTP/1.1</w:t>
            </w:r>
          </w:p>
          <w:p w14:paraId="7324B392" w14:textId="77777777" w:rsidR="00840115" w:rsidRPr="00D2282C" w:rsidRDefault="00840115" w:rsidP="00CE01DA">
            <w:pPr>
              <w:spacing w:before="170" w:after="170"/>
              <w:rPr>
                <w:rFonts w:ascii="Courier New" w:hAnsi="Courier New" w:cs="Courier New"/>
              </w:rPr>
            </w:pPr>
            <w:r w:rsidRPr="00D2282C">
              <w:rPr>
                <w:rFonts w:ascii="Courier New" w:hAnsi="Courier New" w:cs="Courier New"/>
              </w:rPr>
              <w:t xml:space="preserve">Host: wipo.int </w:t>
            </w:r>
          </w:p>
          <w:p w14:paraId="5BEF1A65" w14:textId="317B6022" w:rsidR="005E48A2" w:rsidRPr="00982192" w:rsidRDefault="00840115" w:rsidP="00CE01DA">
            <w:pPr>
              <w:spacing w:before="170" w:after="170"/>
              <w:rPr>
                <w:rFonts w:ascii="Courier New" w:hAnsi="Courier New" w:cs="Courier New"/>
                <w:noProof/>
                <w:lang w:val="fr-FR"/>
              </w:rPr>
            </w:pPr>
            <w:r w:rsidRPr="00D2282C">
              <w:rPr>
                <w:rFonts w:ascii="Courier New" w:hAnsi="Courier New" w:cs="Courier New"/>
              </w:rPr>
              <w:t>Accept: application/</w:t>
            </w:r>
            <w:r>
              <w:rPr>
                <w:rFonts w:ascii="Courier New" w:hAnsi="Courier New" w:cs="Courier New"/>
              </w:rPr>
              <w:t>json</w:t>
            </w:r>
          </w:p>
        </w:tc>
      </w:tr>
    </w:tbl>
    <w:p w14:paraId="36F48554" w14:textId="3665FE68" w:rsidR="00521A1F" w:rsidRPr="00982192" w:rsidRDefault="003E01FC" w:rsidP="00876BA8">
      <w:pPr>
        <w:pStyle w:val="NormalWeb"/>
        <w:keepNext/>
        <w:spacing w:before="170" w:beforeAutospacing="0" w:after="170" w:afterAutospacing="0"/>
        <w:ind w:left="720"/>
        <w:rPr>
          <w:rFonts w:eastAsia="Times New Roman" w:cs="Arial"/>
          <w:noProof/>
          <w:szCs w:val="17"/>
          <w:lang w:val="fr-FR"/>
        </w:rPr>
      </w:pPr>
      <w:r>
        <w:rPr>
          <w:rFonts w:eastAsia="Times New Roman" w:cs="Arial"/>
          <w:noProof/>
          <w:szCs w:val="17"/>
          <w:lang w:val="fr-FR"/>
        </w:rPr>
        <w:t xml:space="preserve">La réponse </w:t>
      </w:r>
      <w:r w:rsidRPr="00982192">
        <w:rPr>
          <w:rFonts w:eastAsia="Times New Roman" w:cs="Arial"/>
          <w:noProof/>
          <w:szCs w:val="17"/>
          <w:lang w:val="fr-FR"/>
        </w:rPr>
        <w:t xml:space="preserve">HTTP </w:t>
      </w:r>
      <w:r>
        <w:rPr>
          <w:rFonts w:eastAsia="Times New Roman" w:cs="Arial"/>
          <w:noProof/>
          <w:szCs w:val="17"/>
          <w:lang w:val="fr-FR"/>
        </w:rPr>
        <w:t>est la suivante</w:t>
      </w:r>
      <w:r w:rsidR="00BB0A23">
        <w:rPr>
          <w:rFonts w:eastAsia="Times New Roman" w:cs="Arial"/>
          <w:noProof/>
          <w:szCs w:val="17"/>
          <w:lang w:val="fr-FR"/>
        </w:rPr>
        <w:t> :</w:t>
      </w:r>
    </w:p>
    <w:tbl>
      <w:tblPr>
        <w:tblStyle w:val="TableGrid"/>
        <w:tblW w:w="0" w:type="auto"/>
        <w:tblInd w:w="715" w:type="dxa"/>
        <w:tblLook w:val="04A0" w:firstRow="1" w:lastRow="0" w:firstColumn="1" w:lastColumn="0" w:noHBand="0" w:noVBand="1"/>
      </w:tblPr>
      <w:tblGrid>
        <w:gridCol w:w="8633"/>
      </w:tblGrid>
      <w:tr w:rsidR="00521A1F" w:rsidRPr="00982192" w14:paraId="7C610D9A" w14:textId="77777777" w:rsidTr="00D2282C">
        <w:tc>
          <w:tcPr>
            <w:tcW w:w="9742" w:type="dxa"/>
          </w:tcPr>
          <w:p w14:paraId="0F769DB3" w14:textId="77777777" w:rsidR="00840115" w:rsidRPr="00E407CA" w:rsidRDefault="00840115" w:rsidP="00876BA8">
            <w:pPr>
              <w:spacing w:before="170" w:after="170"/>
              <w:rPr>
                <w:rFonts w:ascii="Courier New" w:hAnsi="Courier New" w:cs="Courier New"/>
                <w:lang w:val="fr-CH"/>
              </w:rPr>
            </w:pPr>
          </w:p>
          <w:p w14:paraId="548C91E6" w14:textId="77777777" w:rsidR="00840115" w:rsidRPr="00E407CA" w:rsidRDefault="00840115" w:rsidP="00876BA8">
            <w:pPr>
              <w:spacing w:before="170" w:after="170"/>
              <w:rPr>
                <w:rFonts w:ascii="Courier New" w:hAnsi="Courier New" w:cs="Courier New"/>
                <w:lang w:val="fr-CH"/>
              </w:rPr>
            </w:pPr>
            <w:r w:rsidRPr="00E407CA">
              <w:rPr>
                <w:rFonts w:ascii="Courier New" w:hAnsi="Courier New" w:cs="Courier New"/>
                <w:lang w:val="fr-CH"/>
              </w:rPr>
              <w:t>HTTP/1.1 200 OK</w:t>
            </w:r>
          </w:p>
          <w:p w14:paraId="2FC61566" w14:textId="77777777" w:rsidR="00840115" w:rsidRPr="00E407CA" w:rsidRDefault="00840115" w:rsidP="00876BA8">
            <w:pPr>
              <w:spacing w:before="170" w:after="170"/>
              <w:rPr>
                <w:rFonts w:ascii="Courier New" w:hAnsi="Courier New" w:cs="Courier New"/>
                <w:lang w:val="fr-CH"/>
              </w:rPr>
            </w:pPr>
            <w:r w:rsidRPr="00E407CA">
              <w:rPr>
                <w:rFonts w:ascii="Courier New" w:hAnsi="Courier New" w:cs="Courier New"/>
                <w:lang w:val="fr-CH"/>
              </w:rPr>
              <w:t>Content-Type: application/json</w:t>
            </w:r>
            <w:r w:rsidRPr="00E407CA">
              <w:rPr>
                <w:rFonts w:ascii="Courier New" w:hAnsi="Courier New" w:cs="Courier New"/>
                <w:lang w:val="fr-CH"/>
              </w:rPr>
              <w:br/>
              <w:t>200 OK</w:t>
            </w:r>
          </w:p>
          <w:p w14:paraId="5D2FB2A9" w14:textId="77777777" w:rsidR="00840115" w:rsidRPr="00E407CA" w:rsidRDefault="00840115" w:rsidP="00876BA8">
            <w:pPr>
              <w:spacing w:before="170" w:after="170"/>
              <w:rPr>
                <w:rFonts w:ascii="Courier New" w:hAnsi="Courier New" w:cs="Courier New"/>
                <w:lang w:val="fr-CH"/>
              </w:rPr>
            </w:pPr>
            <w:r w:rsidRPr="00E407CA">
              <w:rPr>
                <w:rFonts w:ascii="Courier New" w:hAnsi="Courier New" w:cs="Courier New"/>
                <w:lang w:val="fr-CH"/>
              </w:rPr>
              <w:t>{</w:t>
            </w:r>
          </w:p>
          <w:p w14:paraId="09E5D79D" w14:textId="77777777" w:rsidR="00840115" w:rsidRPr="00E407CA" w:rsidRDefault="00840115" w:rsidP="00876BA8">
            <w:pPr>
              <w:spacing w:before="170" w:after="170"/>
              <w:rPr>
                <w:rFonts w:ascii="Courier New" w:hAnsi="Courier New" w:cs="Courier New"/>
                <w:lang w:val="fr-CH"/>
              </w:rPr>
            </w:pPr>
            <w:r w:rsidRPr="00E407CA">
              <w:rPr>
                <w:rFonts w:ascii="Courier New" w:hAnsi="Courier New" w:cs="Courier New"/>
                <w:lang w:val="fr-CH"/>
              </w:rPr>
              <w:tab/>
              <w:t>"patentPublication":{</w:t>
            </w:r>
          </w:p>
          <w:p w14:paraId="7CBE44B7" w14:textId="77777777" w:rsidR="00C27039" w:rsidRPr="00EA7E00" w:rsidRDefault="00C27039" w:rsidP="00876BA8">
            <w:pPr>
              <w:spacing w:before="170" w:after="170"/>
              <w:rPr>
                <w:rFonts w:ascii="Courier New" w:hAnsi="Courier New" w:cs="Courier New"/>
                <w:lang w:val="fr-FR"/>
              </w:rPr>
            </w:pPr>
            <w:r w:rsidRPr="00A21BF0">
              <w:rPr>
                <w:rFonts w:ascii="Courier New" w:hAnsi="Courier New"/>
                <w:lang w:val="fr-FR"/>
              </w:rPr>
              <w:tab/>
            </w:r>
            <w:r w:rsidRPr="00EA7E00">
              <w:rPr>
                <w:rFonts w:ascii="Courier New" w:hAnsi="Courier New" w:cs="Courier New"/>
                <w:lang w:val="fr-FR"/>
              </w:rPr>
              <w:t>"languageCode": "en",</w:t>
            </w:r>
          </w:p>
          <w:p w14:paraId="2A5F2D92" w14:textId="77777777" w:rsidR="00C27039" w:rsidRPr="00EA7E00" w:rsidRDefault="00C27039" w:rsidP="00876BA8">
            <w:pPr>
              <w:spacing w:before="170" w:after="170"/>
              <w:rPr>
                <w:rFonts w:ascii="Courier New" w:hAnsi="Courier New" w:cs="Courier New"/>
                <w:lang w:val="fr-FR"/>
              </w:rPr>
            </w:pPr>
            <w:r w:rsidRPr="00EA7E00">
              <w:rPr>
                <w:rFonts w:ascii="Courier New" w:hAnsi="Courier New" w:cs="Courier New"/>
                <w:lang w:val="fr-FR"/>
              </w:rPr>
              <w:tab/>
              <w:t>...</w:t>
            </w:r>
          </w:p>
          <w:p w14:paraId="518D49D2" w14:textId="77777777" w:rsidR="00840115" w:rsidRPr="00E407CA" w:rsidRDefault="00840115" w:rsidP="00876BA8">
            <w:pPr>
              <w:spacing w:before="170" w:after="170"/>
              <w:rPr>
                <w:rFonts w:ascii="Courier New" w:hAnsi="Courier New" w:cs="Courier New"/>
                <w:lang w:val="fr-CH"/>
              </w:rPr>
            </w:pPr>
            <w:r w:rsidRPr="00E407CA">
              <w:rPr>
                <w:rFonts w:ascii="Courier New" w:hAnsi="Courier New" w:cs="Courier New"/>
                <w:lang w:val="fr-CH"/>
              </w:rPr>
              <w:tab/>
            </w:r>
            <w:r w:rsidRPr="00E407CA">
              <w:rPr>
                <w:rFonts w:ascii="Courier New" w:hAnsi="Courier New" w:cs="Courier New"/>
                <w:lang w:val="fr-CH"/>
              </w:rPr>
              <w:tab/>
              <w:t>"bibliographicData": {</w:t>
            </w:r>
          </w:p>
          <w:p w14:paraId="6238DE8E" w14:textId="77777777" w:rsidR="00C27039" w:rsidRPr="00C1783B" w:rsidRDefault="00C27039" w:rsidP="00876BA8">
            <w:pPr>
              <w:spacing w:before="170" w:after="170"/>
              <w:rPr>
                <w:rFonts w:ascii="Courier New" w:hAnsi="Courier New" w:cs="Courier New"/>
              </w:rPr>
            </w:pPr>
            <w:r w:rsidRPr="00EA7E00">
              <w:rPr>
                <w:rFonts w:ascii="Courier New" w:hAnsi="Courier New" w:cs="Courier New"/>
                <w:lang w:val="fr-FR"/>
              </w:rPr>
              <w:tab/>
            </w:r>
            <w:r w:rsidRPr="00EA7E00">
              <w:rPr>
                <w:rFonts w:ascii="Courier New" w:hAnsi="Courier New" w:cs="Courier New"/>
                <w:lang w:val="fr-FR"/>
              </w:rPr>
              <w:tab/>
            </w:r>
            <w:r w:rsidRPr="00C1783B">
              <w:rPr>
                <w:rFonts w:ascii="Courier New" w:hAnsi="Courier New" w:cs="Courier New"/>
              </w:rPr>
              <w:t>"st96Version": "V5_0",</w:t>
            </w:r>
          </w:p>
          <w:p w14:paraId="3ABEC69A"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t>"applicationIdentification": {</w:t>
            </w:r>
          </w:p>
          <w:p w14:paraId="43D5D3B1"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"ipOfficeCode": "XX",</w:t>
            </w:r>
          </w:p>
          <w:p w14:paraId="7D270DA8"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"applicationNumber": {</w:t>
            </w:r>
          </w:p>
          <w:p w14:paraId="5E43D67F"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"applicationNumberText": "13797521"</w:t>
            </w:r>
          </w:p>
          <w:p w14:paraId="6B88B8B3"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w:t>
            </w:r>
          </w:p>
          <w:p w14:paraId="7722A0D0"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"inventionSubjectMatterCategory": "Utility",</w:t>
            </w:r>
          </w:p>
          <w:p w14:paraId="06803A16" w14:textId="77777777" w:rsidR="00C27039" w:rsidRPr="00C1783B"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C1783B">
              <w:rPr>
                <w:rFonts w:ascii="Courier New" w:hAnsi="Courier New" w:cs="Courier New"/>
              </w:rPr>
              <w:tab/>
              <w:t>"filingDate": "2013-03-12"</w:t>
            </w:r>
          </w:p>
          <w:p w14:paraId="00410E7A" w14:textId="77777777" w:rsidR="00C27039" w:rsidRPr="00A21BF0" w:rsidRDefault="00C27039" w:rsidP="00876BA8">
            <w:pPr>
              <w:spacing w:before="170" w:after="170"/>
              <w:rPr>
                <w:rFonts w:ascii="Courier New" w:hAnsi="Courier New" w:cs="Courier New"/>
              </w:rPr>
            </w:pPr>
            <w:r w:rsidRPr="00C1783B">
              <w:rPr>
                <w:rFonts w:ascii="Courier New" w:hAnsi="Courier New" w:cs="Courier New"/>
              </w:rPr>
              <w:tab/>
            </w:r>
            <w:r w:rsidRPr="00C1783B">
              <w:rPr>
                <w:rFonts w:ascii="Courier New" w:hAnsi="Courier New" w:cs="Courier New"/>
              </w:rPr>
              <w:tab/>
            </w:r>
            <w:r w:rsidRPr="00A21BF0">
              <w:rPr>
                <w:rFonts w:ascii="Courier New" w:hAnsi="Courier New" w:cs="Courier New"/>
              </w:rPr>
              <w:t>},</w:t>
            </w:r>
          </w:p>
          <w:p w14:paraId="3455E870" w14:textId="77777777" w:rsidR="00840115" w:rsidRPr="00A21BF0"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"patentGrantIdentification": {</w:t>
            </w:r>
          </w:p>
          <w:p w14:paraId="6DB843E5" w14:textId="77777777" w:rsidR="00C27039" w:rsidRPr="00A21BF0" w:rsidRDefault="00C27039"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"ipOfficeCode": "XX",</w:t>
            </w:r>
          </w:p>
          <w:p w14:paraId="5EC2E0C9" w14:textId="77777777" w:rsidR="00840115" w:rsidRPr="00A21BF0"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"patentNumber": "100000000000001"</w:t>
            </w:r>
          </w:p>
          <w:p w14:paraId="7EB3B868" w14:textId="04CD0A41" w:rsidR="00C27039" w:rsidRPr="00CE70C3" w:rsidRDefault="00C27039" w:rsidP="00876BA8">
            <w:pPr>
              <w:spacing w:before="170" w:after="170"/>
              <w:rPr>
                <w:rFonts w:ascii="Courier New" w:hAnsi="Courier New"/>
              </w:rPr>
            </w:pPr>
            <w:r w:rsidRPr="00CE70C3">
              <w:rPr>
                <w:rFonts w:ascii="Courier New" w:hAnsi="Courier New"/>
              </w:rPr>
              <w:tab/>
            </w:r>
            <w:r w:rsidRPr="00CE70C3">
              <w:rPr>
                <w:rFonts w:ascii="Courier New" w:hAnsi="Courier New"/>
              </w:rPr>
              <w:tab/>
            </w:r>
            <w:r w:rsidRPr="00A21BF0">
              <w:rPr>
                <w:rFonts w:ascii="Courier New" w:hAnsi="Courier New" w:cs="Courier New"/>
              </w:rPr>
              <w:t>},</w:t>
            </w:r>
          </w:p>
          <w:p w14:paraId="4FB65A34" w14:textId="490F1C74" w:rsidR="00C27039" w:rsidRPr="00CE70C3" w:rsidRDefault="00C27039" w:rsidP="00876BA8">
            <w:pPr>
              <w:spacing w:before="170" w:after="170"/>
              <w:rPr>
                <w:rFonts w:ascii="Courier New" w:hAnsi="Courier New"/>
              </w:rPr>
            </w:pPr>
            <w:r w:rsidRPr="00CE70C3">
              <w:rPr>
                <w:rFonts w:ascii="Courier New" w:hAnsi="Courier New"/>
              </w:rPr>
              <w:tab/>
            </w:r>
            <w:r w:rsidRPr="00CE70C3">
              <w:rPr>
                <w:rFonts w:ascii="Courier New" w:hAnsi="Courier New"/>
              </w:rPr>
              <w:tab/>
            </w:r>
            <w:r w:rsidRPr="00A21BF0">
              <w:rPr>
                <w:rFonts w:ascii="Courier New" w:hAnsi="Courier New" w:cs="Courier New"/>
              </w:rPr>
              <w:t>...</w:t>
            </w:r>
          </w:p>
          <w:p w14:paraId="6BB98DF3" w14:textId="77777777" w:rsidR="00840115" w:rsidRPr="00A21BF0"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t>"partyBag": {</w:t>
            </w:r>
          </w:p>
          <w:p w14:paraId="488799D0" w14:textId="77777777" w:rsidR="00840115" w:rsidRPr="00A21BF0"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"applicantBag": {</w:t>
            </w:r>
          </w:p>
          <w:p w14:paraId="1524A831" w14:textId="77777777" w:rsidR="00840115" w:rsidRPr="00A21BF0"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"applicant": {</w:t>
            </w:r>
          </w:p>
          <w:p w14:paraId="6E04EEA0" w14:textId="77777777" w:rsidR="00840115" w:rsidRPr="00D2282C" w:rsidRDefault="00840115"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D2282C">
              <w:rPr>
                <w:rFonts w:ascii="Courier New" w:hAnsi="Courier New" w:cs="Courier New"/>
              </w:rPr>
              <w:t>"applicantCategory": ...,</w:t>
            </w:r>
          </w:p>
          <w:p w14:paraId="6AB1F9E8" w14:textId="293A4E9A" w:rsidR="00C27039" w:rsidRPr="00CE70C3" w:rsidRDefault="00C27039" w:rsidP="00876BA8">
            <w:pPr>
              <w:spacing w:before="170" w:after="170"/>
              <w:rPr>
                <w:rFonts w:ascii="Courier New" w:hAnsi="Courier New"/>
              </w:rPr>
            </w:pP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A21BF0">
              <w:rPr>
                <w:rFonts w:ascii="Courier New" w:hAnsi="Courier New" w:cs="Courier New"/>
              </w:rPr>
              <w:tab/>
              <w:t>{</w:t>
            </w:r>
          </w:p>
          <w:p w14:paraId="48CD35F6" w14:textId="77777777" w:rsidR="00C27039" w:rsidRPr="00A21BF0" w:rsidRDefault="00C27039" w:rsidP="00876BA8">
            <w:pPr>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"sequenceNumber": "001",</w:t>
            </w:r>
          </w:p>
          <w:p w14:paraId="039C01CD"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"publicationContact": [</w:t>
            </w:r>
          </w:p>
          <w:p w14:paraId="12FDCA60"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2D49817E"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"name": {</w:t>
            </w:r>
          </w:p>
          <w:p w14:paraId="77F99696"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"personName": …,</w:t>
            </w:r>
          </w:p>
          <w:p w14:paraId="3D12F433" w14:textId="3CE6309A" w:rsidR="00C27039" w:rsidRPr="00CE70C3" w:rsidRDefault="00C27039" w:rsidP="00876BA8">
            <w:pPr>
              <w:keepNext/>
              <w:spacing w:before="170" w:after="170"/>
              <w:rPr>
                <w:rFonts w:ascii="Courier New" w:hAnsi="Courier New"/>
              </w:rPr>
            </w:pPr>
            <w:r w:rsidRPr="00A21BF0">
              <w:rPr>
                <w:rFonts w:ascii="Courier New" w:hAnsi="Courier New" w:cs="Courier New"/>
              </w:rPr>
              <w:tab/>
            </w:r>
            <w:r w:rsidRPr="00A21BF0">
              <w:rPr>
                <w:rFonts w:ascii="Courier New" w:hAnsi="Courier New" w:cs="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t xml:space="preserve">"applicantCategory": </w:t>
            </w:r>
            <w:r w:rsidRPr="00A21BF0">
              <w:rPr>
                <w:rFonts w:ascii="Courier New" w:hAnsi="Courier New" w:cs="Courier New"/>
              </w:rPr>
              <w:t>"Applicant",</w:t>
            </w:r>
          </w:p>
          <w:p w14:paraId="1B2F1E2C" w14:textId="65E368CC" w:rsidR="00C27039" w:rsidRPr="00CE70C3" w:rsidRDefault="00C27039" w:rsidP="00876BA8">
            <w:pPr>
              <w:keepNext/>
              <w:spacing w:before="170" w:after="170"/>
              <w:rPr>
                <w:rFonts w:ascii="Courier New" w:hAnsi="Courier New"/>
              </w:rPr>
            </w:pP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A21BF0">
              <w:rPr>
                <w:rFonts w:ascii="Courier New" w:hAnsi="Courier New" w:cs="Courier New"/>
              </w:rPr>
              <w:tab/>
              <w:t>},</w:t>
            </w:r>
          </w:p>
          <w:p w14:paraId="79A5490F" w14:textId="603846AE" w:rsidR="00C27039" w:rsidRPr="00CE70C3" w:rsidRDefault="00C27039" w:rsidP="00876BA8">
            <w:pPr>
              <w:keepNext/>
              <w:spacing w:before="170" w:after="170"/>
              <w:rPr>
                <w:rFonts w:ascii="Courier New" w:hAnsi="Courier New"/>
              </w:rPr>
            </w:pP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A21BF0">
              <w:rPr>
                <w:rFonts w:ascii="Courier New" w:hAnsi="Courier New" w:cs="Courier New"/>
              </w:rPr>
              <w:tab/>
            </w:r>
            <w:r w:rsidRPr="00A21BF0">
              <w:rPr>
                <w:rFonts w:ascii="Courier New" w:hAnsi="Courier New" w:cs="Courier New"/>
              </w:rPr>
              <w:tab/>
              <w:t>{</w:t>
            </w:r>
          </w:p>
          <w:p w14:paraId="54F0C4CD" w14:textId="69FC629E" w:rsidR="00C27039" w:rsidRPr="00CE70C3" w:rsidRDefault="00C27039" w:rsidP="00876BA8">
            <w:pPr>
              <w:keepNext/>
              <w:spacing w:before="170" w:after="170"/>
              <w:rPr>
                <w:rFonts w:ascii="Courier New" w:hAnsi="Courier New"/>
              </w:rPr>
            </w:pPr>
            <w:r w:rsidRPr="00CE70C3">
              <w:rPr>
                <w:rFonts w:ascii="Courier New" w:hAnsi="Courier New"/>
              </w:rPr>
              <w:tab/>
            </w:r>
            <w:r w:rsidRPr="00CE70C3">
              <w:rPr>
                <w:rFonts w:ascii="Courier New" w:hAnsi="Courier New"/>
              </w:rPr>
              <w:tab/>
            </w:r>
            <w:r w:rsidRPr="00CE70C3">
              <w:rPr>
                <w:rFonts w:ascii="Courier New" w:hAnsi="Courier New"/>
              </w:rPr>
              <w:tab/>
            </w:r>
            <w:r w:rsidRPr="00CE70C3">
              <w:rPr>
                <w:rFonts w:ascii="Courier New" w:hAnsi="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"sequenceNumber": "002",</w:t>
            </w:r>
          </w:p>
          <w:p w14:paraId="789C04F0" w14:textId="0F083198"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"publicationContact": [</w:t>
            </w:r>
          </w:p>
          <w:p w14:paraId="14766F97"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1EA3A5D6"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"name": {</w:t>
            </w:r>
          </w:p>
          <w:p w14:paraId="071DBC24"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"personName": …</w:t>
            </w:r>
          </w:p>
          <w:p w14:paraId="1AC769CD"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6F32A434"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04D24AB7"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128910A5"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"applicantCategory": "Applicant",</w:t>
            </w:r>
          </w:p>
          <w:p w14:paraId="2F504C54"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368D09CF"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5BBE1520"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"sequenceNumber": "003",</w:t>
            </w:r>
          </w:p>
          <w:p w14:paraId="263D5F0B"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"publicationContact": [</w:t>
            </w:r>
          </w:p>
          <w:p w14:paraId="1B73EA7C"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48F76772"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"name": {</w:t>
            </w:r>
          </w:p>
          <w:p w14:paraId="5648566E"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"personName": …</w:t>
            </w:r>
          </w:p>
          <w:p w14:paraId="3028A7E2"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22BD4E7D"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5378CC87"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w:t>
            </w:r>
          </w:p>
          <w:p w14:paraId="5C4B3CF2" w14:textId="77777777" w:rsidR="00C27039" w:rsidRPr="00A21BF0" w:rsidRDefault="00C27039" w:rsidP="00876BA8">
            <w:pPr>
              <w:keepNext/>
              <w:spacing w:before="170" w:after="170"/>
              <w:rPr>
                <w:rFonts w:ascii="Courier New" w:hAnsi="Courier New" w:cs="Courier New"/>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t>"applicantCategory": "Applicant",</w:t>
            </w:r>
          </w:p>
          <w:p w14:paraId="4D6DEAF4" w14:textId="77777777" w:rsidR="00C27039" w:rsidRPr="00EA7E00" w:rsidRDefault="00C27039" w:rsidP="00876BA8">
            <w:pPr>
              <w:keepNext/>
              <w:spacing w:before="170" w:after="170"/>
              <w:rPr>
                <w:rFonts w:ascii="Courier New" w:hAnsi="Courier New" w:cs="Courier New"/>
                <w:lang w:val="fr-FR"/>
              </w:rPr>
            </w:pP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A21BF0">
              <w:rPr>
                <w:rFonts w:ascii="Courier New" w:hAnsi="Courier New" w:cs="Courier New"/>
              </w:rPr>
              <w:tab/>
            </w:r>
            <w:r w:rsidRPr="00EA7E00">
              <w:rPr>
                <w:rFonts w:ascii="Courier New" w:hAnsi="Courier New" w:cs="Courier New"/>
                <w:lang w:val="fr-FR"/>
              </w:rPr>
              <w:t>},</w:t>
            </w:r>
          </w:p>
          <w:p w14:paraId="0CDB60B8" w14:textId="77777777" w:rsidR="00C27039" w:rsidRPr="00EA7E00" w:rsidRDefault="00C27039" w:rsidP="00876BA8">
            <w:pPr>
              <w:keepNext/>
              <w:spacing w:before="170" w:after="170"/>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r>
            <w:r w:rsidRPr="00EA7E00">
              <w:rPr>
                <w:rFonts w:ascii="Courier New" w:hAnsi="Courier New" w:cs="Courier New"/>
                <w:lang w:val="fr-FR"/>
              </w:rPr>
              <w:tab/>
              <w:t>...</w:t>
            </w:r>
          </w:p>
          <w:p w14:paraId="571A30A9" w14:textId="77777777" w:rsidR="00C27039" w:rsidRPr="00EA7E00" w:rsidRDefault="00C27039" w:rsidP="00876BA8">
            <w:pPr>
              <w:keepNext/>
              <w:spacing w:before="170" w:after="170"/>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r>
            <w:r w:rsidRPr="00EA7E00">
              <w:rPr>
                <w:rFonts w:ascii="Courier New" w:hAnsi="Courier New" w:cs="Courier New"/>
                <w:lang w:val="fr-FR"/>
              </w:rPr>
              <w:tab/>
              <w:t>}</w:t>
            </w:r>
          </w:p>
          <w:p w14:paraId="22C9979E" w14:textId="77777777" w:rsidR="00C27039" w:rsidRPr="00EA7E00" w:rsidRDefault="00C27039" w:rsidP="00876BA8">
            <w:pPr>
              <w:keepNext/>
              <w:spacing w:before="170" w:after="170"/>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t>}</w:t>
            </w:r>
          </w:p>
          <w:p w14:paraId="2ACA422B" w14:textId="77777777" w:rsidR="00C27039" w:rsidRPr="00EA7E00" w:rsidRDefault="00C27039" w:rsidP="00876BA8">
            <w:pPr>
              <w:keepNext/>
              <w:spacing w:before="170" w:after="170"/>
              <w:rPr>
                <w:rFonts w:ascii="Courier New" w:hAnsi="Courier New" w:cs="Courier New"/>
                <w:lang w:val="fr-FR"/>
              </w:rPr>
            </w:pPr>
            <w:r w:rsidRPr="00EA7E00">
              <w:rPr>
                <w:rFonts w:ascii="Courier New" w:hAnsi="Courier New" w:cs="Courier New"/>
                <w:lang w:val="fr-FR"/>
              </w:rPr>
              <w:tab/>
              <w:t>},</w:t>
            </w:r>
          </w:p>
          <w:p w14:paraId="12CDCDE9" w14:textId="7893F285" w:rsidR="00521A1F" w:rsidRPr="00AB7348" w:rsidRDefault="00C27039" w:rsidP="00876BA8">
            <w:pPr>
              <w:keepNext/>
              <w:spacing w:before="170" w:after="170" w:line="480" w:lineRule="auto"/>
              <w:rPr>
                <w:rFonts w:eastAsia="Times New Roman" w:cs="Arial"/>
                <w:noProof/>
                <w:szCs w:val="17"/>
              </w:rPr>
            </w:pPr>
            <w:r w:rsidRPr="00EA7E00">
              <w:rPr>
                <w:rFonts w:ascii="Courier New" w:hAnsi="Courier New" w:cs="Courier New"/>
                <w:lang w:val="fr-FR"/>
              </w:rPr>
              <w:tab/>
            </w:r>
            <w:r w:rsidRPr="00EA7E00">
              <w:rPr>
                <w:rFonts w:ascii="Courier New" w:hAnsi="Courier New" w:cs="Courier New"/>
                <w:lang w:val="fr-FR"/>
              </w:rPr>
              <w:tab/>
              <w:t>...</w:t>
            </w:r>
            <w:r w:rsidRPr="00E604FF">
              <w:rPr>
                <w:rFonts w:ascii="Courier New" w:hAnsi="Courier New" w:cs="Courier New"/>
                <w:lang w:val="fr-FR"/>
              </w:rPr>
              <w:tab/>
              <w:t>}</w:t>
            </w:r>
            <w:r w:rsidRPr="00521A1F">
              <w:rPr>
                <w:rFonts w:eastAsia="Times New Roman" w:cs="Arial"/>
                <w:szCs w:val="17"/>
              </w:rPr>
              <w:t>}</w:t>
            </w:r>
          </w:p>
        </w:tc>
      </w:tr>
    </w:tbl>
    <w:p w14:paraId="52540F2C" w14:textId="7DF198F7" w:rsidR="000E260B" w:rsidRPr="00982192" w:rsidRDefault="000E260B" w:rsidP="00CE01DA">
      <w:pPr>
        <w:keepNext/>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3719A">
        <w:rPr>
          <w:rFonts w:eastAsia="Times New Roman" w:cs="Arial"/>
          <w:noProof/>
          <w:szCs w:val="17"/>
          <w:lang w:val="fr-FR"/>
        </w:rPr>
        <w:t xml:space="preserve">Une API </w:t>
      </w:r>
      <w:r w:rsidRPr="00982192">
        <w:rPr>
          <w:rFonts w:eastAsia="Times New Roman" w:cs="Arial"/>
          <w:noProof/>
          <w:szCs w:val="17"/>
          <w:lang w:val="fr-FR"/>
        </w:rPr>
        <w:t xml:space="preserve">Web </w:t>
      </w:r>
      <w:r w:rsidR="00F3719A">
        <w:rPr>
          <w:rFonts w:eastAsia="Times New Roman" w:cs="Arial"/>
          <w:noProof/>
          <w:szCs w:val="17"/>
          <w:lang w:val="fr-FR"/>
        </w:rPr>
        <w:t>peut prendre en charge l</w:t>
      </w:r>
      <w:r w:rsidR="00BB0A23">
        <w:rPr>
          <w:rFonts w:eastAsia="Times New Roman" w:cs="Arial"/>
          <w:noProof/>
          <w:szCs w:val="17"/>
          <w:lang w:val="fr-FR"/>
        </w:rPr>
        <w:t>’</w:t>
      </w:r>
      <w:r w:rsidR="00F3719A">
        <w:rPr>
          <w:rFonts w:eastAsia="Times New Roman" w:cs="Arial"/>
          <w:noProof/>
          <w:szCs w:val="17"/>
          <w:lang w:val="fr-FR"/>
        </w:rPr>
        <w:t>extension du corps du contenu renvoyé</w:t>
      </w:r>
      <w:r w:rsidRPr="00982192">
        <w:rPr>
          <w:rFonts w:eastAsia="Times New Roman" w:cs="Arial"/>
          <w:noProof/>
          <w:szCs w:val="17"/>
          <w:lang w:val="fr-FR"/>
        </w:rPr>
        <w:t>.</w:t>
      </w:r>
    </w:p>
    <w:p w14:paraId="7DD6FD52" w14:textId="4F472E20" w:rsidR="005E48A2" w:rsidRPr="00982192" w:rsidRDefault="008620A5" w:rsidP="00CE01DA">
      <w:pPr>
        <w:keepNext/>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7</w:t>
      </w:r>
      <w:r w:rsidR="005A534C">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F3719A">
        <w:rPr>
          <w:rFonts w:eastAsia="Times New Roman" w:cs="Arial"/>
          <w:noProof/>
          <w:szCs w:val="17"/>
          <w:lang w:val="fr-FR"/>
        </w:rPr>
        <w:t xml:space="preserve">Une API </w:t>
      </w:r>
      <w:r w:rsidR="00F3719A" w:rsidRPr="00982192">
        <w:rPr>
          <w:rFonts w:eastAsia="Times New Roman" w:cs="Arial"/>
          <w:noProof/>
          <w:szCs w:val="17"/>
          <w:lang w:val="fr-FR"/>
        </w:rPr>
        <w:t xml:space="preserve">Web </w:t>
      </w:r>
      <w:r w:rsidR="00F3719A">
        <w:rPr>
          <w:rFonts w:eastAsia="Times New Roman" w:cs="Arial"/>
          <w:noProof/>
          <w:szCs w:val="17"/>
          <w:lang w:val="fr-FR"/>
        </w:rPr>
        <w:t>PEUT</w:t>
      </w:r>
      <w:r w:rsidR="005E48A2" w:rsidRPr="00982192">
        <w:rPr>
          <w:rFonts w:eastAsia="Times New Roman" w:cs="Arial"/>
          <w:noProof/>
          <w:szCs w:val="17"/>
          <w:lang w:val="fr-FR"/>
        </w:rPr>
        <w:t xml:space="preserve"> </w:t>
      </w:r>
      <w:r w:rsidR="00F3719A">
        <w:rPr>
          <w:rFonts w:eastAsia="Times New Roman" w:cs="Arial"/>
          <w:noProof/>
          <w:szCs w:val="17"/>
          <w:lang w:val="fr-FR"/>
        </w:rPr>
        <w:t>prendre en charge l</w:t>
      </w:r>
      <w:r w:rsidR="00BB0A23">
        <w:rPr>
          <w:rFonts w:eastAsia="Times New Roman" w:cs="Arial"/>
          <w:noProof/>
          <w:szCs w:val="17"/>
          <w:lang w:val="fr-FR"/>
        </w:rPr>
        <w:t>’</w:t>
      </w:r>
      <w:r w:rsidR="00F3719A">
        <w:rPr>
          <w:rFonts w:eastAsia="Times New Roman" w:cs="Arial"/>
          <w:noProof/>
          <w:szCs w:val="17"/>
          <w:lang w:val="fr-FR"/>
        </w:rPr>
        <w:t>extension du corps du contenu renvo</w:t>
      </w:r>
      <w:r w:rsidR="00334310">
        <w:rPr>
          <w:rFonts w:eastAsia="Times New Roman" w:cs="Arial"/>
          <w:noProof/>
          <w:szCs w:val="17"/>
          <w:lang w:val="fr-FR"/>
        </w:rPr>
        <w:t>yé.  Le</w:t>
      </w:r>
      <w:r w:rsidR="00F3719A">
        <w:rPr>
          <w:rFonts w:eastAsia="Times New Roman" w:cs="Arial"/>
          <w:noProof/>
          <w:szCs w:val="17"/>
          <w:lang w:val="fr-FR"/>
        </w:rPr>
        <w:t xml:space="preserve"> paramètre de requête </w:t>
      </w:r>
      <w:r w:rsidR="005E48A2" w:rsidRPr="00982192">
        <w:rPr>
          <w:rFonts w:ascii="Courier New" w:eastAsia="Times New Roman" w:hAnsi="Courier New" w:cs="Courier New"/>
          <w:noProof/>
          <w:szCs w:val="17"/>
          <w:lang w:val="fr-FR"/>
        </w:rPr>
        <w:t>expand=&lt;comma</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separated list of attributes names&gt;</w:t>
      </w:r>
      <w:r w:rsidR="005E48A2" w:rsidRPr="00982192">
        <w:rPr>
          <w:rFonts w:eastAsia="Times New Roman" w:cs="Arial"/>
          <w:noProof/>
          <w:szCs w:val="17"/>
          <w:lang w:val="fr-FR"/>
        </w:rPr>
        <w:t xml:space="preserve"> </w:t>
      </w:r>
      <w:r w:rsidR="00F3719A">
        <w:rPr>
          <w:rFonts w:eastAsia="Times New Roman" w:cs="Arial"/>
          <w:noProof/>
          <w:szCs w:val="17"/>
          <w:lang w:val="fr-FR"/>
        </w:rPr>
        <w:t>DEVRAIT être utilisé</w:t>
      </w:r>
      <w:r w:rsidR="005E48A2" w:rsidRPr="00982192">
        <w:rPr>
          <w:rFonts w:eastAsia="Times New Roman" w:cs="Arial"/>
          <w:noProof/>
          <w:szCs w:val="17"/>
          <w:lang w:val="fr-FR"/>
        </w:rPr>
        <w:t>.</w:t>
      </w:r>
    </w:p>
    <w:p w14:paraId="3BC13A09" w14:textId="77777777" w:rsidR="00AD2DE4" w:rsidRPr="00982192" w:rsidRDefault="00AD2DE4" w:rsidP="00CE01DA">
      <w:pPr>
        <w:pStyle w:val="Heading4"/>
        <w:spacing w:before="170" w:after="170"/>
        <w:rPr>
          <w:noProof/>
          <w:lang w:val="fr-FR"/>
        </w:rPr>
      </w:pPr>
      <w:r w:rsidRPr="00982192">
        <w:rPr>
          <w:noProof/>
          <w:lang w:val="fr-FR"/>
        </w:rPr>
        <w:t>Projection</w:t>
      </w:r>
    </w:p>
    <w:p w14:paraId="7EDC3FDC" w14:textId="75C246A6" w:rsidR="00AD2DE4" w:rsidRPr="00982192" w:rsidRDefault="00AD2DE4"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3719A">
        <w:rPr>
          <w:rFonts w:eastAsia="Times New Roman" w:cs="Arial"/>
          <w:noProof/>
          <w:szCs w:val="17"/>
          <w:lang w:val="fr-FR"/>
        </w:rPr>
        <w:t xml:space="preserve">Une API </w:t>
      </w:r>
      <w:r w:rsidRPr="00982192">
        <w:rPr>
          <w:rFonts w:eastAsia="Times New Roman" w:cs="Arial"/>
          <w:noProof/>
          <w:szCs w:val="17"/>
          <w:lang w:val="fr-FR"/>
        </w:rPr>
        <w:t xml:space="preserve">Web </w:t>
      </w:r>
      <w:r w:rsidR="00F3719A">
        <w:rPr>
          <w:rFonts w:eastAsia="Times New Roman" w:cs="Arial"/>
          <w:noProof/>
          <w:szCs w:val="17"/>
          <w:lang w:val="fr-FR"/>
        </w:rPr>
        <w:t>devrait prendre en charge la projection du champ, qui contrôle la quantité de données d</w:t>
      </w:r>
      <w:r w:rsidR="00BB0A23">
        <w:rPr>
          <w:rFonts w:eastAsia="Times New Roman" w:cs="Arial"/>
          <w:noProof/>
          <w:szCs w:val="17"/>
          <w:lang w:val="fr-FR"/>
        </w:rPr>
        <w:t>’</w:t>
      </w:r>
      <w:r w:rsidR="00F3719A">
        <w:rPr>
          <w:rFonts w:eastAsia="Times New Roman" w:cs="Arial"/>
          <w:noProof/>
          <w:szCs w:val="17"/>
          <w:lang w:val="fr-FR"/>
        </w:rPr>
        <w:t xml:space="preserve">une entité qui est renvoyée en réponse à une requête </w:t>
      </w:r>
      <w:r w:rsidR="00334310">
        <w:rPr>
          <w:rFonts w:eastAsia="Times New Roman" w:cs="Arial"/>
          <w:noProof/>
          <w:szCs w:val="17"/>
          <w:lang w:val="fr-FR"/>
        </w:rPr>
        <w:t>API.  La</w:t>
      </w:r>
      <w:r w:rsidR="00F3719A">
        <w:rPr>
          <w:rFonts w:eastAsia="Times New Roman" w:cs="Arial"/>
          <w:noProof/>
          <w:szCs w:val="17"/>
          <w:lang w:val="fr-FR"/>
        </w:rPr>
        <w:t xml:space="preserve"> projection de champ peut diminuer le temps de réponse et la taille de la charge uti</w:t>
      </w:r>
      <w:r w:rsidR="00334310">
        <w:rPr>
          <w:rFonts w:eastAsia="Times New Roman" w:cs="Arial"/>
          <w:noProof/>
          <w:szCs w:val="17"/>
          <w:lang w:val="fr-FR"/>
        </w:rPr>
        <w:t>le.  Si</w:t>
      </w:r>
      <w:r w:rsidR="00F3719A">
        <w:rPr>
          <w:rFonts w:eastAsia="Times New Roman" w:cs="Arial"/>
          <w:noProof/>
          <w:szCs w:val="17"/>
          <w:lang w:val="fr-FR"/>
        </w:rPr>
        <w:t xml:space="preserve"> seulement certains attributs des données extraites sont requis, un paramètre de requête de projection doit être utilisé au lieu des chemins d</w:t>
      </w:r>
      <w:r w:rsidR="00BB0A23">
        <w:rPr>
          <w:rFonts w:eastAsia="Times New Roman" w:cs="Arial"/>
          <w:noProof/>
          <w:szCs w:val="17"/>
          <w:lang w:val="fr-FR"/>
        </w:rPr>
        <w:t>’</w:t>
      </w:r>
      <w:r w:rsidR="00334310">
        <w:rPr>
          <w:rFonts w:eastAsia="Times New Roman" w:cs="Arial"/>
          <w:noProof/>
          <w:szCs w:val="17"/>
          <w:lang w:val="fr-FR"/>
        </w:rPr>
        <w:t>URL.  Le</w:t>
      </w:r>
      <w:r w:rsidR="00F3719A">
        <w:rPr>
          <w:rFonts w:eastAsia="Times New Roman" w:cs="Arial"/>
          <w:noProof/>
          <w:szCs w:val="17"/>
          <w:lang w:val="fr-FR"/>
        </w:rPr>
        <w:t xml:space="preserve"> paramètre de requête devrait être formé comme suit</w:t>
      </w:r>
      <w:r w:rsidR="00BB0A23">
        <w:rPr>
          <w:rFonts w:eastAsia="Times New Roman" w:cs="Arial"/>
          <w:noProof/>
          <w:szCs w:val="17"/>
          <w:lang w:val="fr-FR"/>
        </w:rPr>
        <w:t> :</w:t>
      </w:r>
      <w:r w:rsidRPr="00982192">
        <w:rPr>
          <w:rFonts w:eastAsia="Times New Roman" w:cs="Arial"/>
          <w:noProof/>
          <w:szCs w:val="17"/>
          <w:lang w:val="fr-FR"/>
        </w:rPr>
        <w:t xml:space="preserve"> “</w:t>
      </w:r>
      <w:r w:rsidRPr="00982192">
        <w:rPr>
          <w:rFonts w:ascii="Courier New" w:hAnsi="Courier New" w:cs="Courier New"/>
          <w:noProof/>
          <w:lang w:val="fr-FR"/>
        </w:rPr>
        <w:t>fields</w:t>
      </w:r>
      <w:r w:rsidRPr="00982192">
        <w:rPr>
          <w:rFonts w:ascii="Courier New" w:eastAsia="Times New Roman" w:hAnsi="Courier New" w:cs="Courier New"/>
          <w:noProof/>
          <w:szCs w:val="17"/>
          <w:lang w:val="fr-FR"/>
        </w:rPr>
        <w:t>=”&lt;comma</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separated list of attribute names&gt;</w:t>
      </w:r>
      <w:r w:rsidRPr="00982192">
        <w:rPr>
          <w:rFonts w:eastAsia="Times New Roman" w:cs="Arial"/>
          <w:noProof/>
          <w:szCs w:val="17"/>
          <w:lang w:val="fr-FR"/>
        </w:rPr>
        <w:t xml:space="preserve">.  </w:t>
      </w:r>
      <w:r w:rsidR="00F3719A">
        <w:rPr>
          <w:rFonts w:eastAsia="Times New Roman" w:cs="Arial"/>
          <w:noProof/>
          <w:szCs w:val="17"/>
          <w:lang w:val="fr-FR"/>
        </w:rPr>
        <w:t>Un paramètre de requête de projection est plus facile à exécuter et peut extraire des attributs multipl</w:t>
      </w:r>
      <w:r w:rsidR="00334310">
        <w:rPr>
          <w:rFonts w:eastAsia="Times New Roman" w:cs="Arial"/>
          <w:noProof/>
          <w:szCs w:val="17"/>
          <w:lang w:val="fr-FR"/>
        </w:rPr>
        <w:t>es.  Si</w:t>
      </w:r>
      <w:r w:rsidR="00F3719A">
        <w:rPr>
          <w:rFonts w:eastAsia="Times New Roman" w:cs="Arial"/>
          <w:noProof/>
          <w:szCs w:val="17"/>
          <w:lang w:val="fr-FR"/>
        </w:rPr>
        <w:t xml:space="preserve"> une </w:t>
      </w:r>
      <w:r w:rsidRPr="00982192">
        <w:rPr>
          <w:rFonts w:eastAsia="Times New Roman" w:cs="Arial"/>
          <w:noProof/>
          <w:szCs w:val="17"/>
          <w:lang w:val="fr-FR"/>
        </w:rPr>
        <w:t xml:space="preserve">projection </w:t>
      </w:r>
      <w:r w:rsidR="00F3719A">
        <w:rPr>
          <w:rFonts w:eastAsia="Times New Roman" w:cs="Arial"/>
          <w:noProof/>
          <w:szCs w:val="17"/>
          <w:lang w:val="fr-FR"/>
        </w:rPr>
        <w:t xml:space="preserve">est prise en charge, le schéma </w:t>
      </w:r>
      <w:r w:rsidRPr="00982192">
        <w:rPr>
          <w:rFonts w:eastAsia="Times New Roman" w:cs="Arial"/>
          <w:noProof/>
          <w:szCs w:val="17"/>
          <w:lang w:val="fr-FR"/>
        </w:rPr>
        <w:t xml:space="preserve">XSD/JSON </w:t>
      </w:r>
      <w:r w:rsidR="00F3719A">
        <w:rPr>
          <w:rFonts w:eastAsia="Times New Roman" w:cs="Arial"/>
          <w:noProof/>
          <w:szCs w:val="17"/>
          <w:lang w:val="fr-FR"/>
        </w:rPr>
        <w:t>ne devrait pas s</w:t>
      </w:r>
      <w:r w:rsidR="00BB0A23">
        <w:rPr>
          <w:rFonts w:eastAsia="Times New Roman" w:cs="Arial"/>
          <w:noProof/>
          <w:szCs w:val="17"/>
          <w:lang w:val="fr-FR"/>
        </w:rPr>
        <w:t>’</w:t>
      </w:r>
      <w:r w:rsidR="00F3719A">
        <w:rPr>
          <w:rFonts w:eastAsia="Times New Roman" w:cs="Arial"/>
          <w:noProof/>
          <w:szCs w:val="17"/>
          <w:lang w:val="fr-FR"/>
        </w:rPr>
        <w:t>appliquer dans la réponse car celle</w:t>
      </w:r>
      <w:r w:rsidR="00BB0A23">
        <w:rPr>
          <w:rFonts w:eastAsia="Times New Roman" w:cs="Arial"/>
          <w:noProof/>
          <w:szCs w:val="17"/>
          <w:lang w:val="fr-FR"/>
        </w:rPr>
        <w:t>-</w:t>
      </w:r>
      <w:r w:rsidR="00F3719A">
        <w:rPr>
          <w:rFonts w:eastAsia="Times New Roman" w:cs="Arial"/>
          <w:noProof/>
          <w:szCs w:val="17"/>
          <w:lang w:val="fr-FR"/>
        </w:rPr>
        <w:t>ci ne sera pas valide</w:t>
      </w:r>
      <w:r w:rsidR="00DA3049">
        <w:rPr>
          <w:rFonts w:eastAsia="Times New Roman" w:cs="Arial"/>
          <w:noProof/>
          <w:szCs w:val="17"/>
          <w:lang w:val="fr-FR"/>
        </w:rPr>
        <w:t xml:space="preserve"> au regard du schéma </w:t>
      </w:r>
      <w:r w:rsidRPr="00982192">
        <w:rPr>
          <w:rFonts w:eastAsia="Times New Roman" w:cs="Arial"/>
          <w:noProof/>
          <w:szCs w:val="17"/>
          <w:lang w:val="fr-FR"/>
        </w:rPr>
        <w:t>XSD/JSON</w:t>
      </w:r>
      <w:r w:rsidR="00DA3049">
        <w:rPr>
          <w:rFonts w:eastAsia="Times New Roman" w:cs="Arial"/>
          <w:noProof/>
          <w:szCs w:val="17"/>
          <w:lang w:val="fr-FR"/>
        </w:rPr>
        <w:t xml:space="preserve"> origin</w:t>
      </w:r>
      <w:r w:rsidR="005B4D03">
        <w:rPr>
          <w:rFonts w:eastAsia="Times New Roman" w:cs="Arial"/>
          <w:noProof/>
          <w:szCs w:val="17"/>
          <w:lang w:val="fr-FR"/>
        </w:rPr>
        <w:t>e</w:t>
      </w:r>
      <w:r w:rsidR="00DA3049">
        <w:rPr>
          <w:rFonts w:eastAsia="Times New Roman" w:cs="Arial"/>
          <w:noProof/>
          <w:szCs w:val="17"/>
          <w:lang w:val="fr-FR"/>
        </w:rPr>
        <w:t>l</w:t>
      </w:r>
      <w:r w:rsidRPr="00982192">
        <w:rPr>
          <w:rFonts w:eastAsia="Times New Roman" w:cs="Arial"/>
          <w:noProof/>
          <w:szCs w:val="17"/>
          <w:lang w:val="fr-FR"/>
        </w:rPr>
        <w:t>.</w:t>
      </w:r>
    </w:p>
    <w:p w14:paraId="628ADDE5" w14:textId="68F11C27" w:rsidR="00AD2DE4" w:rsidRPr="00320E41" w:rsidRDefault="00DA3049" w:rsidP="00320E41">
      <w:pPr>
        <w:spacing w:before="170" w:after="170"/>
        <w:ind w:left="709"/>
        <w:rPr>
          <w:rFonts w:eastAsia="Times New Roman" w:cs="Arial"/>
          <w:noProof/>
          <w:szCs w:val="17"/>
          <w:u w:val="single"/>
          <w:lang w:val="fr-FR"/>
        </w:rPr>
      </w:pPr>
      <w:r w:rsidRPr="00320E41">
        <w:rPr>
          <w:rFonts w:eastAsia="Times New Roman" w:cs="Arial"/>
          <w:noProof/>
          <w:szCs w:val="17"/>
          <w:u w:val="single"/>
          <w:lang w:val="fr-FR"/>
        </w:rPr>
        <w:t>Par exemple</w:t>
      </w:r>
      <w:r w:rsidR="00AD2DE4" w:rsidRPr="00320E41">
        <w:rPr>
          <w:rFonts w:eastAsia="Times New Roman" w:cs="Arial"/>
          <w:noProof/>
          <w:szCs w:val="17"/>
          <w:u w:val="single"/>
          <w:lang w:val="fr-FR"/>
        </w:rPr>
        <w:t xml:space="preserve">, </w:t>
      </w:r>
      <w:r w:rsidRPr="00320E41">
        <w:rPr>
          <w:rFonts w:eastAsia="Times New Roman" w:cs="Arial"/>
          <w:noProof/>
          <w:szCs w:val="17"/>
          <w:u w:val="single"/>
          <w:lang w:val="fr-FR"/>
        </w:rPr>
        <w:t>au message de requête ci</w:t>
      </w:r>
      <w:r w:rsidR="00BB0A23" w:rsidRPr="00320E41">
        <w:rPr>
          <w:rFonts w:eastAsia="Times New Roman" w:cs="Arial"/>
          <w:noProof/>
          <w:szCs w:val="17"/>
          <w:u w:val="single"/>
          <w:lang w:val="fr-FR"/>
        </w:rPr>
        <w:t>-</w:t>
      </w:r>
      <w:r w:rsidRPr="00320E41">
        <w:rPr>
          <w:rFonts w:eastAsia="Times New Roman" w:cs="Arial"/>
          <w:noProof/>
          <w:szCs w:val="17"/>
          <w:u w:val="single"/>
          <w:lang w:val="fr-FR"/>
        </w:rPr>
        <w:t>après n</w:t>
      </w:r>
      <w:r w:rsidR="00BB0A23" w:rsidRPr="00320E41">
        <w:rPr>
          <w:rFonts w:eastAsia="Times New Roman" w:cs="Arial"/>
          <w:noProof/>
          <w:szCs w:val="17"/>
          <w:u w:val="single"/>
          <w:lang w:val="fr-FR"/>
        </w:rPr>
        <w:t>’</w:t>
      </w:r>
      <w:r w:rsidRPr="00320E41">
        <w:rPr>
          <w:rFonts w:eastAsia="Times New Roman" w:cs="Arial"/>
          <w:noProof/>
          <w:szCs w:val="17"/>
          <w:u w:val="single"/>
          <w:lang w:val="fr-FR"/>
        </w:rPr>
        <w:t>est renvoyé que le nom complet de l</w:t>
      </w:r>
      <w:r w:rsidR="00BB0A23" w:rsidRPr="00320E41">
        <w:rPr>
          <w:rFonts w:eastAsia="Times New Roman" w:cs="Arial"/>
          <w:noProof/>
          <w:szCs w:val="17"/>
          <w:u w:val="single"/>
          <w:lang w:val="fr-FR"/>
        </w:rPr>
        <w:t>’</w:t>
      </w:r>
      <w:r w:rsidRPr="00320E41">
        <w:rPr>
          <w:rFonts w:eastAsia="Times New Roman" w:cs="Arial"/>
          <w:noProof/>
          <w:szCs w:val="17"/>
          <w:u w:val="single"/>
          <w:lang w:val="fr-FR"/>
        </w:rPr>
        <w:t>auteur du brevet d</w:t>
      </w:r>
      <w:r w:rsidR="00BB0A23" w:rsidRPr="00320E41">
        <w:rPr>
          <w:rFonts w:eastAsia="Times New Roman" w:cs="Arial"/>
          <w:noProof/>
          <w:szCs w:val="17"/>
          <w:u w:val="single"/>
          <w:lang w:val="fr-FR"/>
        </w:rPr>
        <w:t>’</w:t>
      </w:r>
      <w:r w:rsidRPr="00320E41">
        <w:rPr>
          <w:rFonts w:eastAsia="Times New Roman" w:cs="Arial"/>
          <w:noProof/>
          <w:szCs w:val="17"/>
          <w:u w:val="single"/>
          <w:lang w:val="fr-FR"/>
        </w:rPr>
        <w:t>invention requis</w:t>
      </w:r>
      <w:r w:rsidR="00BB0A23" w:rsidRPr="00320E41">
        <w:rPr>
          <w:rFonts w:eastAsia="Times New Roman" w:cs="Arial"/>
          <w:noProof/>
          <w:szCs w:val="17"/>
          <w:u w:val="single"/>
          <w:lang w:val="fr-FR"/>
        </w:rPr>
        <w:t> :</w:t>
      </w:r>
    </w:p>
    <w:p w14:paraId="046F8784" w14:textId="2E39996B" w:rsidR="00AD2DE4" w:rsidRPr="00982192" w:rsidRDefault="00DA3049" w:rsidP="00CE01DA">
      <w:pPr>
        <w:pStyle w:val="NormalWeb"/>
        <w:spacing w:before="170" w:beforeAutospacing="0" w:after="170" w:afterAutospacing="0"/>
        <w:ind w:left="720"/>
        <w:rPr>
          <w:rFonts w:eastAsia="Times New Roman" w:cs="Arial"/>
          <w:noProof/>
          <w:szCs w:val="17"/>
          <w:u w:val="single"/>
          <w:lang w:val="fr-FR"/>
        </w:rPr>
      </w:pPr>
      <w:r>
        <w:rPr>
          <w:rFonts w:eastAsia="Times New Roman" w:cs="Arial"/>
          <w:noProof/>
          <w:szCs w:val="17"/>
          <w:u w:val="single"/>
          <w:lang w:val="fr-FR"/>
        </w:rPr>
        <w:t xml:space="preserve">Dans le cas des charges utiles </w:t>
      </w:r>
      <w:r w:rsidR="00AD2DE4" w:rsidRPr="00982192">
        <w:rPr>
          <w:rFonts w:eastAsia="Times New Roman" w:cs="Arial"/>
          <w:noProof/>
          <w:szCs w:val="17"/>
          <w:u w:val="single"/>
          <w:lang w:val="fr-FR"/>
        </w:rPr>
        <w:t>XML</w:t>
      </w:r>
      <w:r w:rsidR="00734A81">
        <w:rPr>
          <w:rFonts w:eastAsia="Times New Roman" w:cs="Arial"/>
          <w:noProof/>
          <w:szCs w:val="17"/>
          <w:u w:val="single"/>
          <w:lang w:val="fr-FR"/>
        </w:rPr>
        <w:t xml:space="preserve"> sur la base de la norme </w:t>
      </w:r>
      <w:r w:rsidR="00C27039">
        <w:rPr>
          <w:rFonts w:eastAsia="Times New Roman" w:cs="Arial"/>
          <w:noProof/>
          <w:szCs w:val="17"/>
          <w:u w:val="single"/>
          <w:lang w:val="fr-FR"/>
        </w:rPr>
        <w:t>ST.96</w:t>
      </w:r>
    </w:p>
    <w:p w14:paraId="45AE86F4" w14:textId="3A413E6B" w:rsidR="00AD2DE4" w:rsidRPr="00320E41" w:rsidRDefault="00DA3049" w:rsidP="00CE01DA">
      <w:pPr>
        <w:pStyle w:val="NormalWeb"/>
        <w:spacing w:before="170" w:beforeAutospacing="0" w:after="170" w:afterAutospacing="0"/>
        <w:ind w:left="720"/>
        <w:rPr>
          <w:rFonts w:eastAsia="Times New Roman" w:cs="Arial"/>
          <w:noProof/>
          <w:szCs w:val="17"/>
          <w:u w:val="single"/>
          <w:lang w:val="fr-FR"/>
        </w:rPr>
      </w:pPr>
      <w:r w:rsidRPr="00320E41">
        <w:rPr>
          <w:rFonts w:eastAsia="Times New Roman" w:cs="Arial"/>
          <w:noProof/>
          <w:szCs w:val="17"/>
          <w:u w:val="single"/>
          <w:lang w:val="fr-FR"/>
        </w:rPr>
        <w:t>Obtenez le nom complet de l</w:t>
      </w:r>
      <w:r w:rsidR="00BB0A23" w:rsidRPr="00320E41">
        <w:rPr>
          <w:rFonts w:eastAsia="Times New Roman" w:cs="Arial"/>
          <w:noProof/>
          <w:szCs w:val="17"/>
          <w:u w:val="single"/>
          <w:lang w:val="fr-FR"/>
        </w:rPr>
        <w:t>’</w:t>
      </w:r>
      <w:r w:rsidRPr="00320E41">
        <w:rPr>
          <w:rFonts w:eastAsia="Times New Roman" w:cs="Arial"/>
          <w:noProof/>
          <w:szCs w:val="17"/>
          <w:u w:val="single"/>
          <w:lang w:val="fr-FR"/>
        </w:rPr>
        <w:t>auteur du brevet d</w:t>
      </w:r>
      <w:r w:rsidR="00BB0A23" w:rsidRPr="00320E41">
        <w:rPr>
          <w:rFonts w:eastAsia="Times New Roman" w:cs="Arial"/>
          <w:noProof/>
          <w:szCs w:val="17"/>
          <w:u w:val="single"/>
          <w:lang w:val="fr-FR"/>
        </w:rPr>
        <w:t>’</w:t>
      </w:r>
      <w:r w:rsidRPr="00320E41">
        <w:rPr>
          <w:rFonts w:eastAsia="Times New Roman" w:cs="Arial"/>
          <w:noProof/>
          <w:szCs w:val="17"/>
          <w:u w:val="single"/>
          <w:lang w:val="fr-FR"/>
        </w:rPr>
        <w:t>invention dont l</w:t>
      </w:r>
      <w:r w:rsidR="00BB0A23" w:rsidRPr="00320E41">
        <w:rPr>
          <w:rFonts w:eastAsia="Times New Roman" w:cs="Arial"/>
          <w:noProof/>
          <w:szCs w:val="17"/>
          <w:u w:val="single"/>
          <w:lang w:val="fr-FR"/>
        </w:rPr>
        <w:t>’</w:t>
      </w:r>
      <w:r w:rsidRPr="00320E41">
        <w:rPr>
          <w:rFonts w:eastAsia="Times New Roman" w:cs="Arial"/>
          <w:noProof/>
          <w:szCs w:val="17"/>
          <w:u w:val="single"/>
          <w:lang w:val="fr-FR"/>
        </w:rPr>
        <w:t xml:space="preserve">identifiant est </w:t>
      </w:r>
      <w:r w:rsidR="00AD2DE4" w:rsidRPr="00320E41">
        <w:rPr>
          <w:rFonts w:eastAsia="Times New Roman" w:cs="Arial"/>
          <w:noProof/>
          <w:szCs w:val="17"/>
          <w:u w:val="single"/>
          <w:lang w:val="fr-FR"/>
        </w:rPr>
        <w:t>id12345</w:t>
      </w:r>
      <w:r w:rsidR="00BB0A23" w:rsidRPr="00320E41">
        <w:rPr>
          <w:rFonts w:eastAsia="Times New Roman" w:cs="Arial"/>
          <w:noProof/>
          <w:szCs w:val="17"/>
          <w:u w:val="single"/>
          <w:lang w:val="fr-FR"/>
        </w:rPr>
        <w:t> :</w:t>
      </w:r>
    </w:p>
    <w:tbl>
      <w:tblPr>
        <w:tblStyle w:val="TableGrid"/>
        <w:tblW w:w="8640" w:type="dxa"/>
        <w:tblInd w:w="715" w:type="dxa"/>
        <w:tblLook w:val="04A0" w:firstRow="1" w:lastRow="0" w:firstColumn="1" w:lastColumn="0" w:noHBand="0" w:noVBand="1"/>
      </w:tblPr>
      <w:tblGrid>
        <w:gridCol w:w="8640"/>
      </w:tblGrid>
      <w:tr w:rsidR="00AD2DE4" w:rsidRPr="00982192" w14:paraId="3F0C3416" w14:textId="77777777" w:rsidTr="00F50DB4">
        <w:tc>
          <w:tcPr>
            <w:tcW w:w="8640" w:type="dxa"/>
          </w:tcPr>
          <w:p w14:paraId="1A83FF45" w14:textId="663E46A1" w:rsidR="00712EE1" w:rsidRDefault="00712EE1" w:rsidP="00CE01DA">
            <w:pPr>
              <w:spacing w:before="170" w:after="170"/>
              <w:rPr>
                <w:rFonts w:ascii="Courier New" w:hAnsi="Courier New" w:cs="Courier New"/>
              </w:rPr>
            </w:pPr>
            <w:r w:rsidRPr="00232C3F">
              <w:rPr>
                <w:rFonts w:ascii="Courier New" w:hAnsi="Courier New" w:cs="Courier New"/>
              </w:rPr>
              <w:t>GET</w:t>
            </w:r>
            <w:r w:rsidR="00920673">
              <w:rPr>
                <w:rFonts w:ascii="Courier New" w:hAnsi="Courier New" w:cs="Courier New"/>
              </w:rPr>
              <w:t> </w:t>
            </w:r>
            <w:ins w:id="219" w:author="Author">
              <w:r w:rsidR="00920673" w:rsidRPr="00D705D7">
                <w:rPr>
                  <w:u w:val="single"/>
                </w:rPr>
                <w:fldChar w:fldCharType="begin"/>
              </w:r>
            </w:ins>
            <w:del w:id="220" w:author="Author">
              <w:r w:rsidR="00920673" w:rsidRPr="00D705D7">
                <w:rPr>
                  <w:u w:val="single"/>
                </w:rPr>
                <w:delInstrText>HYPERLINK "https://wipo.int/api/v1/inventors/id12345?fields=firstName,lastName"</w:delInstrText>
              </w:r>
            </w:del>
            <w:ins w:id="221" w:author="Author">
              <w:r w:rsidR="00920673" w:rsidRPr="00D705D7">
                <w:rPr>
                  <w:u w:val="single"/>
                </w:rPr>
                <w:fldChar w:fldCharType="separate"/>
              </w:r>
            </w:ins>
            <w:r w:rsidR="00920673" w:rsidRPr="00D705D7">
              <w:rPr>
                <w:rStyle w:val="Hyperlink"/>
                <w:rFonts w:ascii="Courier New" w:hAnsi="Courier New" w:cs="Courier New"/>
              </w:rPr>
              <w:t>/api/v1/patents/inventors/id12345?fields=</w:t>
            </w:r>
            <w:ins w:id="222" w:author="Author">
              <w:r w:rsidR="00920673" w:rsidRPr="00D705D7">
                <w:rPr>
                  <w:rStyle w:val="Hyperlink"/>
                  <w:rFonts w:ascii="Courier New" w:hAnsi="Courier New" w:cs="Courier New"/>
                </w:rPr>
                <w:t>Person</w:t>
              </w:r>
            </w:ins>
            <w:r w:rsidR="00920673" w:rsidRPr="00D705D7">
              <w:rPr>
                <w:rStyle w:val="Hyperlink"/>
                <w:rFonts w:ascii="Courier New" w:hAnsi="Courier New" w:cs="Courier New"/>
              </w:rPr>
              <w:t>FullName</w:t>
            </w:r>
            <w:ins w:id="223" w:author="Author">
              <w:r w:rsidR="00920673" w:rsidRPr="00D705D7">
                <w:rPr>
                  <w:u w:val="single"/>
                </w:rPr>
                <w:fldChar w:fldCharType="end"/>
              </w:r>
              <w:r w:rsidR="00920673" w:rsidRPr="00D705D7">
                <w:rPr>
                  <w:u w:val="single"/>
                </w:rPr>
                <w:fldChar w:fldCharType="begin"/>
              </w:r>
            </w:ins>
            <w:del w:id="224" w:author="Author">
              <w:r w:rsidR="00920673" w:rsidRPr="00D705D7">
                <w:rPr>
                  <w:u w:val="single"/>
                </w:rPr>
                <w:delInstrText>HYPERLINK "https://wipo.int/api/v1/inventors/id12345?fields=firstName,lastName"</w:delInstrText>
              </w:r>
            </w:del>
            <w:ins w:id="225" w:author="Author">
              <w:r w:rsidR="00920673" w:rsidRPr="00D705D7">
                <w:rPr>
                  <w:u w:val="single"/>
                </w:rPr>
                <w:fldChar w:fldCharType="separate"/>
              </w:r>
            </w:ins>
            <w:r w:rsidR="00920673" w:rsidRPr="00D705D7">
              <w:rPr>
                <w:rStyle w:val="Hyperlink"/>
                <w:rFonts w:ascii="Courier New" w:hAnsi="Courier New" w:cs="Courier New"/>
              </w:rPr>
              <w:t>/api/v1/patents/inventors/id12345?fields=</w:t>
            </w:r>
            <w:ins w:id="226" w:author="Author">
              <w:r w:rsidR="00920673" w:rsidRPr="00D705D7">
                <w:rPr>
                  <w:rStyle w:val="Hyperlink"/>
                  <w:rFonts w:ascii="Courier New" w:hAnsi="Courier New" w:cs="Courier New"/>
                </w:rPr>
                <w:t>Person</w:t>
              </w:r>
            </w:ins>
            <w:r w:rsidR="00920673" w:rsidRPr="00D705D7">
              <w:rPr>
                <w:rStyle w:val="Hyperlink"/>
                <w:rFonts w:ascii="Courier New" w:hAnsi="Courier New" w:cs="Courier New"/>
              </w:rPr>
              <w:t>FullName</w:t>
            </w:r>
            <w:ins w:id="227" w:author="Author">
              <w:r w:rsidR="00920673" w:rsidRPr="00D705D7">
                <w:rPr>
                  <w:u w:val="single"/>
                </w:rPr>
                <w:fldChar w:fldCharType="end"/>
              </w:r>
              <w:r w:rsidR="00920673" w:rsidRPr="00D705D7">
                <w:rPr>
                  <w:u w:val="single"/>
                </w:rPr>
                <w:fldChar w:fldCharType="begin"/>
              </w:r>
            </w:ins>
            <w:del w:id="228" w:author="Author">
              <w:r w:rsidR="00920673" w:rsidRPr="00D705D7">
                <w:rPr>
                  <w:u w:val="single"/>
                </w:rPr>
                <w:delInstrText>HYPERLINK "https://wipo.int/api/v1/inventors/id12345?fields=firstName,lastName"</w:delInstrText>
              </w:r>
            </w:del>
            <w:ins w:id="229" w:author="Author">
              <w:r w:rsidR="00920673" w:rsidRPr="00D705D7">
                <w:rPr>
                  <w:u w:val="single"/>
                </w:rPr>
                <w:fldChar w:fldCharType="separate"/>
              </w:r>
            </w:ins>
            <w:r w:rsidR="00920673" w:rsidRPr="00D705D7">
              <w:rPr>
                <w:rStyle w:val="Hyperlink"/>
                <w:rFonts w:ascii="Courier New" w:hAnsi="Courier New" w:cs="Courier New"/>
              </w:rPr>
              <w:t>/api/v1/patents/inventors/id12345?fields=</w:t>
            </w:r>
            <w:ins w:id="230" w:author="Author">
              <w:r w:rsidR="00920673" w:rsidRPr="00D705D7">
                <w:rPr>
                  <w:rStyle w:val="Hyperlink"/>
                  <w:rFonts w:ascii="Courier New" w:hAnsi="Courier New" w:cs="Courier New"/>
                </w:rPr>
                <w:t>Person</w:t>
              </w:r>
            </w:ins>
            <w:r w:rsidR="00920673" w:rsidRPr="00D705D7">
              <w:rPr>
                <w:rStyle w:val="Hyperlink"/>
                <w:rFonts w:ascii="Courier New" w:hAnsi="Courier New" w:cs="Courier New"/>
              </w:rPr>
              <w:t>FullName</w:t>
            </w:r>
            <w:ins w:id="231" w:author="Author">
              <w:r w:rsidR="00920673" w:rsidRPr="00D705D7">
                <w:rPr>
                  <w:u w:val="single"/>
                </w:rPr>
                <w:fldChar w:fldCharType="end"/>
              </w:r>
            </w:ins>
          </w:p>
          <w:p w14:paraId="54E4AD77" w14:textId="77777777" w:rsidR="00712EE1" w:rsidRDefault="00712EE1" w:rsidP="00CE01DA">
            <w:pPr>
              <w:spacing w:before="170" w:after="170"/>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p>
          <w:p w14:paraId="175BFD2C" w14:textId="14EF041F" w:rsidR="00AD2DE4" w:rsidRPr="00920673" w:rsidRDefault="00712EE1" w:rsidP="00CE01DA">
            <w:pPr>
              <w:spacing w:before="170" w:after="170" w:line="480" w:lineRule="auto"/>
              <w:rPr>
                <w:noProof/>
              </w:rPr>
            </w:pPr>
            <w:r>
              <w:rPr>
                <w:rFonts w:ascii="Courier New" w:hAnsi="Courier New" w:cs="Courier New"/>
              </w:rPr>
              <w:t>Accept: application/xml</w:t>
            </w:r>
          </w:p>
        </w:tc>
      </w:tr>
    </w:tbl>
    <w:p w14:paraId="5237052F" w14:textId="5F4F430F" w:rsidR="00AD2DE4" w:rsidRPr="00982192" w:rsidRDefault="00DA3049" w:rsidP="00CE01DA">
      <w:pPr>
        <w:spacing w:before="170" w:after="170"/>
        <w:ind w:left="709"/>
        <w:rPr>
          <w:rFonts w:eastAsia="Times New Roman" w:cs="Arial"/>
          <w:noProof/>
          <w:szCs w:val="17"/>
          <w:lang w:val="fr-FR"/>
        </w:rPr>
      </w:pPr>
      <w:r>
        <w:rPr>
          <w:rFonts w:eastAsia="Times New Roman" w:cs="Arial"/>
          <w:noProof/>
          <w:szCs w:val="17"/>
          <w:lang w:val="fr-FR"/>
        </w:rPr>
        <w:t>Voici un exemple de message de réponse HTTP</w:t>
      </w:r>
      <w:r w:rsidR="00BB0A23">
        <w:rPr>
          <w:rFonts w:eastAsia="Times New Roman" w:cs="Arial"/>
          <w:noProof/>
          <w:szCs w:val="17"/>
          <w:lang w:val="fr-FR"/>
        </w:rPr>
        <w:t>:</w:t>
      </w:r>
    </w:p>
    <w:tbl>
      <w:tblPr>
        <w:tblStyle w:val="TableGrid"/>
        <w:tblW w:w="0" w:type="auto"/>
        <w:tblInd w:w="709" w:type="dxa"/>
        <w:tblLook w:val="04A0" w:firstRow="1" w:lastRow="0" w:firstColumn="1" w:lastColumn="0" w:noHBand="0" w:noVBand="1"/>
      </w:tblPr>
      <w:tblGrid>
        <w:gridCol w:w="8639"/>
      </w:tblGrid>
      <w:tr w:rsidR="00AD2DE4" w:rsidRPr="00982192" w14:paraId="228F9A72" w14:textId="77777777" w:rsidTr="00852665">
        <w:tc>
          <w:tcPr>
            <w:tcW w:w="8639" w:type="dxa"/>
          </w:tcPr>
          <w:p w14:paraId="63647FFE" w14:textId="77777777" w:rsidR="00712EE1" w:rsidRDefault="00712EE1" w:rsidP="00CE01DA">
            <w:pPr>
              <w:spacing w:before="170" w:after="17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218F1B80" w14:textId="77777777" w:rsidR="00712EE1" w:rsidRPr="00232C3F" w:rsidRDefault="00712EE1" w:rsidP="00CE01DA">
            <w:pPr>
              <w:spacing w:before="170" w:after="170"/>
              <w:rPr>
                <w:rFonts w:ascii="Courier New" w:hAnsi="Courier New" w:cs="Courier New"/>
              </w:rPr>
            </w:pPr>
            <w:r>
              <w:rPr>
                <w:rFonts w:ascii="Courier New" w:hAnsi="Courier New" w:cs="Courier New"/>
              </w:rPr>
              <w:t>Content-Type: application/xml</w:t>
            </w:r>
          </w:p>
          <w:p w14:paraId="0A1ECA61"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&lt;?xml version="1.0" encoding="UTF-8"?&gt;</w:t>
            </w:r>
          </w:p>
          <w:p w14:paraId="5A46ACA6" w14:textId="5ECBDDD6" w:rsidR="00712EE1" w:rsidRPr="00E539A2" w:rsidRDefault="00712EE1" w:rsidP="00CE01DA">
            <w:pPr>
              <w:spacing w:before="170" w:after="170"/>
              <w:rPr>
                <w:rFonts w:ascii="Courier New" w:hAnsi="Courier New" w:cs="Courier New"/>
              </w:rPr>
            </w:pPr>
            <w:r w:rsidRPr="00E539A2">
              <w:rPr>
                <w:rFonts w:ascii="Courier New" w:hAnsi="Courier New" w:cs="Courier New"/>
              </w:rPr>
              <w:t>&lt;pat:Inventor xmlns="http://www.wipo.int/standards/XMLSchema/ST96/Common" xmlns:xsi="http://www.w3.org/2001/XMLSchema-instance" xmlns:com="http://www.wipo.int/standards/XMLSchema/ST96/Common" xmlns:pat="http://www.wipo.int/standards/XMLSchema/ST96/Patent" com:sequenceNumber="String" com:id="ID1" xsi:schemaLocation="http://www.wipo.int/standards/XMLSchema/ST96/Patent PatentPublication_</w:t>
            </w:r>
            <w:r w:rsidR="00852665" w:rsidRPr="0010726B">
              <w:rPr>
                <w:rFonts w:ascii="Courier New" w:hAnsi="Courier New" w:cs="Courier New"/>
              </w:rPr>
              <w:t>V5_0</w:t>
            </w:r>
            <w:r w:rsidRPr="00E539A2">
              <w:rPr>
                <w:rFonts w:ascii="Courier New" w:hAnsi="Courier New" w:cs="Courier New"/>
              </w:rPr>
              <w:t>.xsd"&gt;</w:t>
            </w:r>
          </w:p>
          <w:p w14:paraId="645A4C19"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t>&lt;Contact&gt;</w:t>
            </w:r>
          </w:p>
          <w:p w14:paraId="77263538"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0FD492E4"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&lt;PersonName&gt;</w:t>
            </w:r>
          </w:p>
          <w:p w14:paraId="6913FDE2"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&lt;PersonFullName&gt;John Smith&lt;/PersonFullName&gt;</w:t>
            </w:r>
          </w:p>
          <w:p w14:paraId="3EFFA4C3"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&lt;/PersonName&gt;</w:t>
            </w:r>
          </w:p>
          <w:p w14:paraId="7060A8A0" w14:textId="77777777" w:rsidR="00712EE1" w:rsidRPr="00E539A2" w:rsidRDefault="00712EE1" w:rsidP="00CE01DA">
            <w:pPr>
              <w:spacing w:before="170" w:after="170"/>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4731EF85" w14:textId="77777777" w:rsidR="00712EE1" w:rsidRDefault="00712EE1" w:rsidP="00CE01DA">
            <w:pPr>
              <w:spacing w:before="170" w:after="170"/>
              <w:rPr>
                <w:rFonts w:ascii="Courier New" w:hAnsi="Courier New" w:cs="Courier New"/>
              </w:rPr>
            </w:pPr>
            <w:r w:rsidRPr="00E539A2">
              <w:rPr>
                <w:rFonts w:ascii="Courier New" w:hAnsi="Courier New" w:cs="Courier New"/>
              </w:rPr>
              <w:tab/>
              <w:t>&lt;/Contact&gt;</w:t>
            </w:r>
          </w:p>
          <w:p w14:paraId="76908D74" w14:textId="69729245" w:rsidR="00AD2DE4" w:rsidRPr="00982192" w:rsidRDefault="00712EE1" w:rsidP="00CE01DA">
            <w:pPr>
              <w:spacing w:before="170" w:after="170"/>
              <w:rPr>
                <w:rFonts w:eastAsia="Times New Roman" w:cs="Arial"/>
                <w:noProof/>
                <w:szCs w:val="17"/>
                <w:lang w:val="fr-FR"/>
              </w:rPr>
            </w:pPr>
            <w:r w:rsidRPr="00E539A2">
              <w:rPr>
                <w:rFonts w:ascii="Courier New" w:hAnsi="Courier New" w:cs="Courier New"/>
              </w:rPr>
              <w:t>&lt;/pat:Inventor&gt;</w:t>
            </w:r>
          </w:p>
        </w:tc>
      </w:tr>
    </w:tbl>
    <w:p w14:paraId="7A24D244" w14:textId="7534EF18" w:rsidR="00AD2DE4" w:rsidRPr="00982192" w:rsidRDefault="00DA3049" w:rsidP="00876BA8">
      <w:pPr>
        <w:pStyle w:val="NormalWeb"/>
        <w:keepNext/>
        <w:keepLines/>
        <w:spacing w:before="170" w:beforeAutospacing="0" w:after="170" w:afterAutospacing="0"/>
        <w:ind w:left="720"/>
        <w:rPr>
          <w:rFonts w:eastAsia="Times New Roman" w:cs="Arial"/>
          <w:noProof/>
          <w:szCs w:val="17"/>
          <w:u w:val="single"/>
          <w:lang w:val="fr-FR"/>
        </w:rPr>
      </w:pPr>
      <w:r>
        <w:rPr>
          <w:rFonts w:eastAsia="Times New Roman" w:cs="Arial"/>
          <w:noProof/>
          <w:szCs w:val="17"/>
          <w:u w:val="single"/>
          <w:lang w:val="fr-FR"/>
        </w:rPr>
        <w:t xml:space="preserve">Dans le cas des charges utiles </w:t>
      </w:r>
      <w:r w:rsidR="00AD2DE4" w:rsidRPr="00982192">
        <w:rPr>
          <w:rFonts w:eastAsia="Times New Roman" w:cs="Arial"/>
          <w:noProof/>
          <w:szCs w:val="17"/>
          <w:u w:val="single"/>
          <w:lang w:val="fr-FR"/>
        </w:rPr>
        <w:t>JSON</w:t>
      </w:r>
      <w:r w:rsidR="00734A81">
        <w:rPr>
          <w:rFonts w:eastAsia="Times New Roman" w:cs="Arial"/>
          <w:noProof/>
          <w:szCs w:val="17"/>
          <w:u w:val="single"/>
          <w:lang w:val="fr-FR"/>
        </w:rPr>
        <w:t xml:space="preserve"> sur la base de la norme </w:t>
      </w:r>
      <w:r w:rsidR="00852665">
        <w:rPr>
          <w:rFonts w:eastAsia="Times New Roman" w:cs="Arial"/>
          <w:noProof/>
          <w:szCs w:val="17"/>
          <w:u w:val="single"/>
          <w:lang w:val="fr-FR"/>
        </w:rPr>
        <w:t>ST.97</w:t>
      </w:r>
    </w:p>
    <w:p w14:paraId="71A36626" w14:textId="76377E13" w:rsidR="00AD2DE4" w:rsidRPr="00982192" w:rsidRDefault="00DA3049" w:rsidP="00876BA8">
      <w:pPr>
        <w:pStyle w:val="NormalWeb"/>
        <w:keepNext/>
        <w:keepLines/>
        <w:spacing w:before="170" w:beforeAutospacing="0" w:after="170" w:afterAutospacing="0"/>
        <w:ind w:left="720"/>
        <w:rPr>
          <w:rFonts w:eastAsia="Times New Roman" w:cs="Arial"/>
          <w:noProof/>
          <w:szCs w:val="17"/>
          <w:lang w:val="fr-FR"/>
        </w:rPr>
      </w:pPr>
      <w:r>
        <w:rPr>
          <w:rFonts w:eastAsia="Times New Roman" w:cs="Arial"/>
          <w:noProof/>
          <w:szCs w:val="17"/>
          <w:lang w:val="fr-FR"/>
        </w:rPr>
        <w:t>Obtenez le nom complet de l</w:t>
      </w:r>
      <w:r w:rsidR="00BB0A23">
        <w:rPr>
          <w:rFonts w:eastAsia="Times New Roman" w:cs="Arial"/>
          <w:noProof/>
          <w:szCs w:val="17"/>
          <w:lang w:val="fr-FR"/>
        </w:rPr>
        <w:t>’</w:t>
      </w:r>
      <w:r>
        <w:rPr>
          <w:rFonts w:eastAsia="Times New Roman" w:cs="Arial"/>
          <w:noProof/>
          <w:szCs w:val="17"/>
          <w:lang w:val="fr-FR"/>
        </w:rPr>
        <w:t>auteur du brevet d</w:t>
      </w:r>
      <w:r w:rsidR="00BB0A23">
        <w:rPr>
          <w:rFonts w:eastAsia="Times New Roman" w:cs="Arial"/>
          <w:noProof/>
          <w:szCs w:val="17"/>
          <w:lang w:val="fr-FR"/>
        </w:rPr>
        <w:t>’</w:t>
      </w:r>
      <w:r>
        <w:rPr>
          <w:rFonts w:eastAsia="Times New Roman" w:cs="Arial"/>
          <w:noProof/>
          <w:szCs w:val="17"/>
          <w:lang w:val="fr-FR"/>
        </w:rPr>
        <w:t>invention dont l</w:t>
      </w:r>
      <w:r w:rsidR="00BB0A23">
        <w:rPr>
          <w:rFonts w:eastAsia="Times New Roman" w:cs="Arial"/>
          <w:noProof/>
          <w:szCs w:val="17"/>
          <w:lang w:val="fr-FR"/>
        </w:rPr>
        <w:t>’</w:t>
      </w:r>
      <w:r>
        <w:rPr>
          <w:rFonts w:eastAsia="Times New Roman" w:cs="Arial"/>
          <w:noProof/>
          <w:szCs w:val="17"/>
          <w:lang w:val="fr-FR"/>
        </w:rPr>
        <w:t>identifiant</w:t>
      </w:r>
      <w:r w:rsidR="00AD2DE4" w:rsidRPr="00982192">
        <w:rPr>
          <w:rStyle w:val="FootnoteReference"/>
          <w:rFonts w:eastAsia="Times New Roman" w:cs="Arial"/>
          <w:noProof/>
          <w:szCs w:val="17"/>
          <w:lang w:val="fr-FR"/>
        </w:rPr>
        <w:footnoteReference w:id="8"/>
      </w:r>
      <w:r w:rsidR="00AD2DE4" w:rsidRPr="00982192">
        <w:rPr>
          <w:rFonts w:eastAsia="Times New Roman" w:cs="Arial"/>
          <w:noProof/>
          <w:szCs w:val="17"/>
          <w:lang w:val="fr-FR"/>
        </w:rPr>
        <w:t xml:space="preserve"> </w:t>
      </w:r>
      <w:r>
        <w:rPr>
          <w:rFonts w:eastAsia="Times New Roman" w:cs="Arial"/>
          <w:noProof/>
          <w:szCs w:val="17"/>
          <w:lang w:val="fr-FR"/>
        </w:rPr>
        <w:t xml:space="preserve">est </w:t>
      </w:r>
      <w:r w:rsidR="00AD2DE4" w:rsidRPr="00982192">
        <w:rPr>
          <w:rFonts w:eastAsia="Times New Roman" w:cs="Arial"/>
          <w:noProof/>
          <w:szCs w:val="17"/>
          <w:lang w:val="fr-FR"/>
        </w:rPr>
        <w:t>id12345</w:t>
      </w:r>
      <w:r w:rsidR="00BB0A23">
        <w:rPr>
          <w:rFonts w:eastAsia="Times New Roman" w:cs="Arial"/>
          <w:noProof/>
          <w:szCs w:val="17"/>
          <w:lang w:val="fr-FR"/>
        </w:rPr>
        <w:t> :</w:t>
      </w:r>
    </w:p>
    <w:tbl>
      <w:tblPr>
        <w:tblStyle w:val="TableGrid"/>
        <w:tblW w:w="8730" w:type="dxa"/>
        <w:tblInd w:w="715" w:type="dxa"/>
        <w:tblLook w:val="04A0" w:firstRow="1" w:lastRow="0" w:firstColumn="1" w:lastColumn="0" w:noHBand="0" w:noVBand="1"/>
      </w:tblPr>
      <w:tblGrid>
        <w:gridCol w:w="8730"/>
      </w:tblGrid>
      <w:tr w:rsidR="00AD2DE4" w:rsidRPr="00982192" w14:paraId="0714FF31" w14:textId="77777777" w:rsidTr="00F50DB4">
        <w:tc>
          <w:tcPr>
            <w:tcW w:w="8730" w:type="dxa"/>
          </w:tcPr>
          <w:p w14:paraId="4225F317" w14:textId="7007F321" w:rsidR="00712EE1" w:rsidRDefault="00712EE1" w:rsidP="00876BA8">
            <w:pPr>
              <w:keepNext/>
              <w:keepLines/>
              <w:spacing w:before="170" w:after="170"/>
              <w:rPr>
                <w:rFonts w:ascii="Courier New" w:hAnsi="Courier New" w:cs="Courier New"/>
              </w:rPr>
            </w:pPr>
            <w:r w:rsidRPr="00232C3F">
              <w:rPr>
                <w:rFonts w:ascii="Courier New" w:hAnsi="Courier New" w:cs="Courier New"/>
              </w:rPr>
              <w:t>GET</w:t>
            </w:r>
            <w:r w:rsidR="00E729E9">
              <w:rPr>
                <w:rFonts w:ascii="Courier New" w:hAnsi="Courier New" w:cs="Courier New"/>
              </w:rPr>
              <w:t xml:space="preserve"> </w:t>
            </w:r>
          </w:p>
          <w:p w14:paraId="44EB8F99" w14:textId="77777777" w:rsidR="00712EE1" w:rsidRDefault="00712EE1" w:rsidP="00876BA8">
            <w:pPr>
              <w:keepNext/>
              <w:keepLines/>
              <w:spacing w:before="170" w:after="170"/>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p>
          <w:p w14:paraId="3E98CD9E" w14:textId="7D912E60" w:rsidR="00AD2DE4" w:rsidRPr="00E729E9" w:rsidRDefault="00712EE1" w:rsidP="00876BA8">
            <w:pPr>
              <w:keepNext/>
              <w:keepLines/>
              <w:spacing w:before="170" w:after="170" w:line="480" w:lineRule="auto"/>
              <w:rPr>
                <w:noProof/>
              </w:rPr>
            </w:pPr>
            <w:r>
              <w:rPr>
                <w:rFonts w:ascii="Courier New" w:hAnsi="Courier New" w:cs="Courier New"/>
              </w:rPr>
              <w:t>Accept: application/json</w:t>
            </w:r>
          </w:p>
        </w:tc>
      </w:tr>
    </w:tbl>
    <w:p w14:paraId="4B8EB7A4" w14:textId="2FA85E27" w:rsidR="00AD2DE4" w:rsidRPr="00982192" w:rsidRDefault="00DA3049" w:rsidP="00CE01DA">
      <w:pPr>
        <w:spacing w:before="170" w:after="170"/>
        <w:ind w:left="709"/>
        <w:rPr>
          <w:rFonts w:eastAsia="Times New Roman" w:cs="Arial"/>
          <w:noProof/>
          <w:szCs w:val="17"/>
          <w:lang w:val="fr-FR"/>
        </w:rPr>
      </w:pPr>
      <w:r>
        <w:rPr>
          <w:rFonts w:eastAsia="Times New Roman" w:cs="Arial"/>
          <w:noProof/>
          <w:szCs w:val="17"/>
          <w:lang w:val="fr-FR"/>
        </w:rPr>
        <w:t>Voici un exemple de message de réponse HTTP</w:t>
      </w:r>
      <w:r w:rsidR="00BB0A23">
        <w:rPr>
          <w:rFonts w:eastAsia="Times New Roman" w:cs="Arial"/>
          <w:noProof/>
          <w:szCs w:val="17"/>
          <w:lang w:val="fr-FR"/>
        </w:rPr>
        <w:t>:</w:t>
      </w:r>
    </w:p>
    <w:tbl>
      <w:tblPr>
        <w:tblStyle w:val="TableGrid"/>
        <w:tblW w:w="0" w:type="auto"/>
        <w:tblInd w:w="709" w:type="dxa"/>
        <w:tblLook w:val="04A0" w:firstRow="1" w:lastRow="0" w:firstColumn="1" w:lastColumn="0" w:noHBand="0" w:noVBand="1"/>
      </w:tblPr>
      <w:tblGrid>
        <w:gridCol w:w="8639"/>
      </w:tblGrid>
      <w:tr w:rsidR="00AD2DE4" w:rsidRPr="00982192" w14:paraId="6AE33B8B" w14:textId="77777777" w:rsidTr="00910D8E">
        <w:tc>
          <w:tcPr>
            <w:tcW w:w="10457" w:type="dxa"/>
          </w:tcPr>
          <w:p w14:paraId="67A9F8AC" w14:textId="77777777" w:rsidR="00712EE1" w:rsidRDefault="00712EE1" w:rsidP="00CE01DA">
            <w:pPr>
              <w:spacing w:before="170" w:after="17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7EB5D2C5" w14:textId="77777777" w:rsidR="00712EE1" w:rsidRPr="00232C3F" w:rsidRDefault="00712EE1" w:rsidP="00CE01DA">
            <w:pPr>
              <w:spacing w:before="170" w:after="170"/>
              <w:rPr>
                <w:rFonts w:ascii="Courier New" w:hAnsi="Courier New" w:cs="Courier New"/>
              </w:rPr>
            </w:pPr>
            <w:r>
              <w:rPr>
                <w:rFonts w:ascii="Courier New" w:hAnsi="Courier New" w:cs="Courier New"/>
              </w:rPr>
              <w:t>Content-Type: application/json</w:t>
            </w:r>
          </w:p>
          <w:p w14:paraId="2063CC2D" w14:textId="77777777" w:rsidR="00712EE1" w:rsidRPr="00E539A2" w:rsidRDefault="00712EE1" w:rsidP="00CE01DA">
            <w:pPr>
              <w:spacing w:before="170" w:after="170"/>
              <w:rPr>
                <w:rFonts w:ascii="Courier New" w:hAnsi="Courier New" w:cs="Courier New"/>
              </w:rPr>
            </w:pPr>
            <w:r w:rsidRPr="002E585B">
              <w:rPr>
                <w:rFonts w:ascii="Courier New" w:hAnsi="Courier New" w:cs="Courier New"/>
              </w:rPr>
              <w:t>{</w:t>
            </w:r>
          </w:p>
          <w:p w14:paraId="2F9C9086" w14:textId="77777777" w:rsidR="00712EE1" w:rsidRDefault="00712EE1" w:rsidP="00CE01DA">
            <w:pPr>
              <w:spacing w:before="170" w:after="170"/>
              <w:rPr>
                <w:rFonts w:ascii="Courier New" w:hAnsi="Courier New" w:cs="Courier New"/>
              </w:rPr>
            </w:pPr>
            <w:r>
              <w:rPr>
                <w:rFonts w:ascii="Courier New" w:hAnsi="Courier New" w:cs="Courier New"/>
              </w:rPr>
              <w:t xml:space="preserve">      </w:t>
            </w:r>
            <w:r w:rsidRPr="00F850E2">
              <w:rPr>
                <w:rFonts w:ascii="Courier New" w:hAnsi="Courier New" w:cs="Courier New"/>
              </w:rPr>
              <w:t>"</w:t>
            </w:r>
            <w:r>
              <w:rPr>
                <w:rFonts w:ascii="Courier New" w:hAnsi="Courier New" w:cs="Courier New"/>
              </w:rPr>
              <w:t>inventor</w:t>
            </w:r>
            <w:r w:rsidRPr="00F850E2">
              <w:rPr>
                <w:rFonts w:ascii="Courier New" w:hAnsi="Courier New" w:cs="Courier New"/>
              </w:rPr>
              <w:t>"</w:t>
            </w:r>
            <w:r>
              <w:rPr>
                <w:rFonts w:ascii="Courier New" w:hAnsi="Courier New" w:cs="Courier New"/>
              </w:rPr>
              <w:t>: {</w:t>
            </w:r>
          </w:p>
          <w:p w14:paraId="587DA6A9"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"sequenceNumber": "001",</w:t>
            </w:r>
          </w:p>
          <w:p w14:paraId="676F869F"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"Contact": [</w:t>
            </w:r>
          </w:p>
          <w:p w14:paraId="3C8C6AD0"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71EA7A5C"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"name": {</w:t>
            </w:r>
          </w:p>
          <w:p w14:paraId="4B652298"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"personName": [</w:t>
            </w:r>
          </w:p>
          <w:p w14:paraId="01ECEEC6"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246124AC" w14:textId="69A67060" w:rsidR="00712EE1" w:rsidRDefault="00852665" w:rsidP="00CE01DA">
            <w:pPr>
              <w:spacing w:before="170" w:after="170"/>
              <w:ind w:left="596"/>
              <w:rPr>
                <w:rFonts w:ascii="Courier New" w:hAnsi="Courier New" w:cs="Courier New"/>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00712EE1" w:rsidRPr="00F850E2">
              <w:rPr>
                <w:rFonts w:ascii="Courier New" w:hAnsi="Courier New" w:cs="Courier New"/>
              </w:rPr>
              <w:t xml:space="preserve">"personFullName": "John Smith" </w:t>
            </w:r>
          </w:p>
          <w:p w14:paraId="2C85A644"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1E485553"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57FE03BA"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46E1E7B6"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63831598" w14:textId="77777777" w:rsidR="00852665" w:rsidRPr="00801940" w:rsidRDefault="00852665" w:rsidP="00CE01DA">
            <w:pPr>
              <w:autoSpaceDE w:val="0"/>
              <w:autoSpaceDN w:val="0"/>
              <w:adjustRightInd w:val="0"/>
              <w:spacing w:before="170" w:after="17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w:t>
            </w:r>
          </w:p>
          <w:p w14:paraId="3D93D1C5" w14:textId="289477E8" w:rsidR="00AD2DE4" w:rsidRPr="00982192" w:rsidRDefault="00852665" w:rsidP="00CE01DA">
            <w:pPr>
              <w:spacing w:before="170" w:after="170"/>
              <w:rPr>
                <w:rFonts w:eastAsia="Times New Roman" w:cs="Arial"/>
                <w:noProof/>
                <w:szCs w:val="17"/>
                <w:lang w:val="fr-FR"/>
              </w:rPr>
            </w:pPr>
            <w:r w:rsidRPr="00801940">
              <w:rPr>
                <w:rFonts w:ascii="Arial" w:eastAsia="Times New Roman" w:hAnsi="Arial" w:cs="Arial"/>
                <w:szCs w:val="17"/>
                <w:highlight w:val="white"/>
              </w:rPr>
              <w:t>}</w:t>
            </w:r>
            <w:r w:rsidRPr="00801940">
              <w:rPr>
                <w:rFonts w:ascii="Courier New" w:hAnsi="Courier New" w:cs="Courier New"/>
              </w:rPr>
              <w:t>}</w:t>
            </w:r>
          </w:p>
        </w:tc>
      </w:tr>
    </w:tbl>
    <w:p w14:paraId="2A70408E" w14:textId="2B046B3E" w:rsidR="00AD2DE4" w:rsidRPr="00982192" w:rsidRDefault="00AD2DE4" w:rsidP="00CE01DA">
      <w:pPr>
        <w:spacing w:before="170" w:after="170"/>
        <w:ind w:left="709"/>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00F07B0D" w:rsidRPr="00982192">
        <w:rPr>
          <w:rFonts w:eastAsia="Times New Roman" w:cs="Arial"/>
          <w:noProof/>
          <w:szCs w:val="17"/>
          <w:lang w:val="fr-FR"/>
        </w:rPr>
        <w:t>7</w:t>
      </w:r>
      <w:r w:rsidR="005A534C">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DA3049">
        <w:rPr>
          <w:rFonts w:eastAsia="Times New Roman" w:cs="Arial"/>
          <w:noProof/>
          <w:szCs w:val="17"/>
          <w:lang w:val="fr-FR"/>
        </w:rPr>
        <w:t xml:space="preserve">Un paramètre de requête DEVRAIT être utilisé au lieu </w:t>
      </w:r>
      <w:r w:rsidR="005B4D03">
        <w:rPr>
          <w:rFonts w:eastAsia="Times New Roman" w:cs="Arial"/>
          <w:noProof/>
          <w:szCs w:val="17"/>
          <w:lang w:val="fr-FR"/>
        </w:rPr>
        <w:t xml:space="preserve">des </w:t>
      </w:r>
      <w:r w:rsidR="00DA3049">
        <w:rPr>
          <w:rFonts w:eastAsia="Times New Roman" w:cs="Arial"/>
          <w:noProof/>
          <w:szCs w:val="17"/>
          <w:lang w:val="fr-FR"/>
        </w:rPr>
        <w:t>chemins d</w:t>
      </w:r>
      <w:r w:rsidR="00BB0A23">
        <w:rPr>
          <w:rFonts w:eastAsia="Times New Roman" w:cs="Arial"/>
          <w:noProof/>
          <w:szCs w:val="17"/>
          <w:lang w:val="fr-FR"/>
        </w:rPr>
        <w:t>’</w:t>
      </w:r>
      <w:r w:rsidRPr="00982192">
        <w:rPr>
          <w:rFonts w:eastAsia="Times New Roman" w:cs="Arial"/>
          <w:noProof/>
          <w:szCs w:val="17"/>
          <w:lang w:val="fr-FR"/>
        </w:rPr>
        <w:t xml:space="preserve">URL </w:t>
      </w:r>
      <w:r w:rsidR="00DA3049">
        <w:rPr>
          <w:rFonts w:eastAsia="Times New Roman" w:cs="Arial"/>
          <w:noProof/>
          <w:szCs w:val="17"/>
          <w:lang w:val="fr-FR"/>
        </w:rPr>
        <w:t xml:space="preserve">si une API </w:t>
      </w:r>
      <w:r w:rsidRPr="00982192">
        <w:rPr>
          <w:rFonts w:eastAsia="Times New Roman" w:cs="Arial"/>
          <w:noProof/>
          <w:szCs w:val="17"/>
          <w:lang w:val="fr-FR"/>
        </w:rPr>
        <w:t xml:space="preserve">Web </w:t>
      </w:r>
      <w:r w:rsidR="00DA3049">
        <w:rPr>
          <w:rFonts w:eastAsia="Times New Roman" w:cs="Arial"/>
          <w:noProof/>
          <w:szCs w:val="17"/>
          <w:lang w:val="fr-FR"/>
        </w:rPr>
        <w:t xml:space="preserve">prend en charge la </w:t>
      </w:r>
      <w:r w:rsidRPr="00982192">
        <w:rPr>
          <w:rFonts w:eastAsia="Times New Roman" w:cs="Arial"/>
          <w:noProof/>
          <w:szCs w:val="17"/>
          <w:lang w:val="fr-FR"/>
        </w:rPr>
        <w:t xml:space="preserve">projection </w:t>
      </w:r>
      <w:r w:rsidR="00DA3049">
        <w:rPr>
          <w:rFonts w:eastAsia="Times New Roman" w:cs="Arial"/>
          <w:noProof/>
          <w:szCs w:val="17"/>
          <w:lang w:val="fr-FR"/>
        </w:rPr>
        <w:t xml:space="preserve">selon le </w:t>
      </w:r>
      <w:r w:rsidRPr="00982192">
        <w:rPr>
          <w:rFonts w:eastAsia="Times New Roman" w:cs="Arial"/>
          <w:noProof/>
          <w:szCs w:val="17"/>
          <w:lang w:val="fr-FR"/>
        </w:rPr>
        <w:t>format</w:t>
      </w:r>
      <w:r w:rsidR="00BB0A23">
        <w:rPr>
          <w:rFonts w:eastAsia="Times New Roman" w:cs="Arial"/>
          <w:noProof/>
          <w:szCs w:val="17"/>
          <w:lang w:val="fr-FR"/>
        </w:rPr>
        <w:t> :</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fields=”&lt;comma</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separated list of attribute names&gt;</w:t>
      </w:r>
      <w:r w:rsidRPr="00982192">
        <w:rPr>
          <w:rFonts w:eastAsia="Times New Roman" w:cs="Arial"/>
          <w:noProof/>
          <w:szCs w:val="17"/>
          <w:lang w:val="fr-FR"/>
        </w:rPr>
        <w:t>.</w:t>
      </w:r>
    </w:p>
    <w:p w14:paraId="460C0965" w14:textId="32526460" w:rsidR="00992C0C" w:rsidRDefault="005E48A2" w:rsidP="00CE01DA">
      <w:pPr>
        <w:pStyle w:val="Heading4"/>
        <w:spacing w:before="170" w:after="170"/>
        <w:rPr>
          <w:noProof/>
          <w:lang w:val="fr-FR"/>
        </w:rPr>
      </w:pPr>
      <w:r w:rsidRPr="00982192">
        <w:rPr>
          <w:noProof/>
          <w:lang w:val="fr-FR"/>
        </w:rPr>
        <w:t>N</w:t>
      </w:r>
      <w:r w:rsidR="00DA3049">
        <w:rPr>
          <w:noProof/>
          <w:lang w:val="fr-FR"/>
        </w:rPr>
        <w:t>ombre d</w:t>
      </w:r>
      <w:r w:rsidR="00BB0A23">
        <w:rPr>
          <w:noProof/>
          <w:lang w:val="fr-FR"/>
        </w:rPr>
        <w:t>’</w:t>
      </w:r>
      <w:r w:rsidR="00DA3049">
        <w:rPr>
          <w:noProof/>
          <w:lang w:val="fr-FR"/>
        </w:rPr>
        <w:t>objets</w:t>
      </w:r>
    </w:p>
    <w:p w14:paraId="738CA778" w14:textId="429AED43"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D21869">
        <w:rPr>
          <w:rFonts w:eastAsia="Times New Roman" w:cs="Arial"/>
          <w:noProof/>
          <w:szCs w:val="17"/>
          <w:lang w:val="fr-FR"/>
        </w:rPr>
        <w:t>Dans certains cas d</w:t>
      </w:r>
      <w:r w:rsidR="00BB0A23">
        <w:rPr>
          <w:rFonts w:eastAsia="Times New Roman" w:cs="Arial"/>
          <w:noProof/>
          <w:szCs w:val="17"/>
          <w:lang w:val="fr-FR"/>
        </w:rPr>
        <w:t>’</w:t>
      </w:r>
      <w:r w:rsidR="00D21869">
        <w:rPr>
          <w:rFonts w:eastAsia="Times New Roman" w:cs="Arial"/>
          <w:noProof/>
          <w:szCs w:val="17"/>
          <w:lang w:val="fr-FR"/>
        </w:rPr>
        <w:t>utilisation</w:t>
      </w:r>
      <w:r w:rsidR="005E48A2" w:rsidRPr="00982192">
        <w:rPr>
          <w:rFonts w:eastAsia="Times New Roman" w:cs="Arial"/>
          <w:noProof/>
          <w:szCs w:val="17"/>
          <w:lang w:val="fr-FR"/>
        </w:rPr>
        <w:t xml:space="preserve">, </w:t>
      </w:r>
      <w:r w:rsidR="00D21869">
        <w:rPr>
          <w:rFonts w:eastAsia="Times New Roman" w:cs="Arial"/>
          <w:noProof/>
          <w:szCs w:val="17"/>
          <w:lang w:val="fr-FR"/>
        </w:rPr>
        <w:t>le nombre d</w:t>
      </w:r>
      <w:r w:rsidR="00BB0A23">
        <w:rPr>
          <w:rFonts w:eastAsia="Times New Roman" w:cs="Arial"/>
          <w:noProof/>
          <w:szCs w:val="17"/>
          <w:lang w:val="fr-FR"/>
        </w:rPr>
        <w:t>’</w:t>
      </w:r>
      <w:r w:rsidR="00D21869">
        <w:rPr>
          <w:rFonts w:eastAsia="Times New Roman" w:cs="Arial"/>
          <w:noProof/>
          <w:szCs w:val="17"/>
          <w:lang w:val="fr-FR"/>
        </w:rPr>
        <w:t>objets d</w:t>
      </w:r>
      <w:r w:rsidR="00BB0A23">
        <w:rPr>
          <w:rFonts w:eastAsia="Times New Roman" w:cs="Arial"/>
          <w:noProof/>
          <w:szCs w:val="17"/>
          <w:lang w:val="fr-FR"/>
        </w:rPr>
        <w:t>’</w:t>
      </w:r>
      <w:r w:rsidR="00D21869">
        <w:rPr>
          <w:rFonts w:eastAsia="Times New Roman" w:cs="Arial"/>
          <w:noProof/>
          <w:szCs w:val="17"/>
          <w:lang w:val="fr-FR"/>
        </w:rPr>
        <w:t>une collection peut intéresser le consommateur de l</w:t>
      </w:r>
      <w:r w:rsidR="00BB0A23">
        <w:rPr>
          <w:rFonts w:eastAsia="Times New Roman" w:cs="Arial"/>
          <w:noProof/>
          <w:szCs w:val="17"/>
          <w:lang w:val="fr-FR"/>
        </w:rPr>
        <w:t>’</w:t>
      </w:r>
      <w:r w:rsidR="00334310" w:rsidRPr="00982192">
        <w:rPr>
          <w:rFonts w:eastAsia="Times New Roman" w:cs="Arial"/>
          <w:noProof/>
          <w:szCs w:val="17"/>
          <w:lang w:val="fr-FR"/>
        </w:rPr>
        <w:t>API</w:t>
      </w:r>
      <w:r w:rsidR="00334310">
        <w:rPr>
          <w:rFonts w:eastAsia="Times New Roman" w:cs="Arial"/>
          <w:noProof/>
          <w:szCs w:val="17"/>
          <w:lang w:val="fr-FR"/>
        </w:rPr>
        <w:t>.  Ce</w:t>
      </w:r>
      <w:r w:rsidR="00D21869">
        <w:rPr>
          <w:rFonts w:eastAsia="Times New Roman" w:cs="Arial"/>
          <w:noProof/>
          <w:szCs w:val="17"/>
          <w:lang w:val="fr-FR"/>
        </w:rPr>
        <w:t xml:space="preserve">la est très courant en cas de combinaison avec la </w:t>
      </w:r>
      <w:r w:rsidR="005E48A2" w:rsidRPr="00982192">
        <w:rPr>
          <w:rFonts w:eastAsia="Times New Roman" w:cs="Arial"/>
          <w:noProof/>
          <w:szCs w:val="17"/>
          <w:lang w:val="fr-FR"/>
        </w:rPr>
        <w:t xml:space="preserve">pagination </w:t>
      </w:r>
      <w:r w:rsidR="00D21869">
        <w:rPr>
          <w:rFonts w:eastAsia="Times New Roman" w:cs="Arial"/>
          <w:noProof/>
          <w:szCs w:val="17"/>
          <w:lang w:val="fr-FR"/>
        </w:rPr>
        <w:t>pour connaître le nombre total d</w:t>
      </w:r>
      <w:r w:rsidR="00BB0A23">
        <w:rPr>
          <w:rFonts w:eastAsia="Times New Roman" w:cs="Arial"/>
          <w:noProof/>
          <w:szCs w:val="17"/>
          <w:lang w:val="fr-FR"/>
        </w:rPr>
        <w:t>’</w:t>
      </w:r>
      <w:r w:rsidR="00D21869">
        <w:rPr>
          <w:rFonts w:eastAsia="Times New Roman" w:cs="Arial"/>
          <w:noProof/>
          <w:szCs w:val="17"/>
          <w:lang w:val="fr-FR"/>
        </w:rPr>
        <w:t>objets de la collection</w:t>
      </w:r>
      <w:r w:rsidR="00175E7A" w:rsidRPr="00982192">
        <w:rPr>
          <w:rFonts w:eastAsia="Times New Roman" w:cs="Arial"/>
          <w:noProof/>
          <w:szCs w:val="17"/>
          <w:lang w:val="fr-FR"/>
        </w:rPr>
        <w:t>.</w:t>
      </w:r>
    </w:p>
    <w:p w14:paraId="7601939D" w14:textId="507E8739" w:rsidR="0001200E" w:rsidRPr="00982192" w:rsidRDefault="00D21869" w:rsidP="00CE01DA">
      <w:pPr>
        <w:numPr>
          <w:ilvl w:val="1"/>
          <w:numId w:val="4"/>
        </w:numPr>
        <w:spacing w:before="170" w:after="170"/>
        <w:rPr>
          <w:rFonts w:eastAsia="Times New Roman" w:cs="Arial"/>
          <w:noProof/>
          <w:szCs w:val="17"/>
          <w:lang w:val="fr-FR"/>
        </w:rPr>
      </w:pPr>
      <w:r>
        <w:rPr>
          <w:rFonts w:eastAsia="Times New Roman" w:cs="Arial"/>
          <w:noProof/>
          <w:szCs w:val="17"/>
          <w:lang w:val="fr-FR"/>
        </w:rPr>
        <w:t>Par exemple</w:t>
      </w:r>
      <w:r w:rsidR="0001200E" w:rsidRPr="00982192">
        <w:rPr>
          <w:rFonts w:eastAsia="Times New Roman" w:cs="Arial"/>
          <w:noProof/>
          <w:szCs w:val="17"/>
          <w:lang w:val="fr-FR"/>
        </w:rPr>
        <w:t xml:space="preserve">, </w:t>
      </w:r>
      <w:r>
        <w:rPr>
          <w:rFonts w:eastAsia="Times New Roman" w:cs="Arial"/>
          <w:noProof/>
          <w:szCs w:val="17"/>
          <w:lang w:val="fr-FR"/>
        </w:rPr>
        <w:t xml:space="preserve">la requête </w:t>
      </w:r>
      <w:r w:rsidR="0001200E"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 xml:space="preserve">après extrait au </w:t>
      </w:r>
      <w:r w:rsidR="0001200E" w:rsidRPr="00982192">
        <w:rPr>
          <w:rFonts w:eastAsia="Times New Roman" w:cs="Arial"/>
          <w:noProof/>
          <w:szCs w:val="17"/>
          <w:lang w:val="fr-FR"/>
        </w:rPr>
        <w:t>maximum 3</w:t>
      </w:r>
      <w:r w:rsidR="00555419">
        <w:rPr>
          <w:rFonts w:eastAsia="Times New Roman" w:cs="Arial"/>
          <w:noProof/>
          <w:szCs w:val="17"/>
          <w:lang w:val="fr-FR"/>
        </w:rPr>
        <w:t> </w:t>
      </w:r>
      <w:r w:rsidR="004832DE" w:rsidRPr="00982192">
        <w:rPr>
          <w:rFonts w:eastAsia="Times New Roman" w:cs="Arial"/>
          <w:noProof/>
          <w:szCs w:val="17"/>
          <w:lang w:val="fr-FR"/>
        </w:rPr>
        <w:t>publications</w:t>
      </w:r>
      <w:r w:rsidR="00F453A2">
        <w:rPr>
          <w:rFonts w:eastAsia="Times New Roman" w:cs="Arial"/>
          <w:noProof/>
          <w:szCs w:val="17"/>
          <w:lang w:val="fr-FR"/>
        </w:rPr>
        <w:t xml:space="preserve"> de brevets</w:t>
      </w:r>
      <w:r w:rsidR="0001200E" w:rsidRPr="00982192">
        <w:rPr>
          <w:rFonts w:eastAsia="Times New Roman" w:cs="Arial"/>
          <w:noProof/>
          <w:szCs w:val="17"/>
          <w:lang w:val="fr-FR"/>
        </w:rPr>
        <w:t xml:space="preserve">, </w:t>
      </w:r>
      <w:r w:rsidR="00F453A2">
        <w:rPr>
          <w:rFonts w:eastAsia="Times New Roman" w:cs="Arial"/>
          <w:noProof/>
          <w:szCs w:val="17"/>
          <w:lang w:val="fr-FR"/>
        </w:rPr>
        <w:t xml:space="preserve">sautant les </w:t>
      </w:r>
      <w:r w:rsidR="0001200E" w:rsidRPr="00982192">
        <w:rPr>
          <w:rFonts w:eastAsia="Times New Roman" w:cs="Arial"/>
          <w:noProof/>
          <w:szCs w:val="17"/>
          <w:lang w:val="fr-FR"/>
        </w:rPr>
        <w:t>4</w:t>
      </w:r>
      <w:r w:rsidR="00555419">
        <w:rPr>
          <w:rFonts w:eastAsia="Times New Roman" w:cs="Arial"/>
          <w:noProof/>
          <w:szCs w:val="17"/>
          <w:lang w:val="fr-FR"/>
        </w:rPr>
        <w:t> </w:t>
      </w:r>
      <w:r w:rsidR="00F453A2">
        <w:rPr>
          <w:rFonts w:eastAsia="Times New Roman" w:cs="Arial"/>
          <w:noProof/>
          <w:szCs w:val="17"/>
          <w:lang w:val="fr-FR"/>
        </w:rPr>
        <w:t>premiers résultats, et la réponse devrait également contenir le nombre total de résultats disponibles</w:t>
      </w:r>
      <w:r w:rsidR="00BB0A23">
        <w:rPr>
          <w:rFonts w:eastAsia="Times New Roman" w:cs="Arial"/>
          <w:noProof/>
          <w:szCs w:val="17"/>
          <w:lang w:val="fr-FR"/>
        </w:rPr>
        <w:t> :</w:t>
      </w:r>
    </w:p>
    <w:p w14:paraId="3588D2F7" w14:textId="3951346A" w:rsidR="0001200E" w:rsidRPr="00982192" w:rsidRDefault="0001200E" w:rsidP="00CE01DA">
      <w:pPr>
        <w:pStyle w:val="NormalWeb"/>
        <w:spacing w:before="170" w:beforeAutospacing="0" w:after="170" w:afterAutospacing="0"/>
        <w:ind w:left="720"/>
        <w:rPr>
          <w:rFonts w:eastAsia="Times New Roman" w:cs="Arial"/>
          <w:noProof/>
          <w:szCs w:val="17"/>
          <w:u w:val="single"/>
          <w:lang w:val="fr-FR"/>
        </w:rPr>
      </w:pPr>
      <w:r w:rsidRPr="00982192">
        <w:rPr>
          <w:rFonts w:eastAsia="Times New Roman" w:cs="Arial"/>
          <w:noProof/>
          <w:szCs w:val="17"/>
          <w:u w:val="single"/>
          <w:lang w:val="fr-FR"/>
        </w:rPr>
        <w:t>Ex</w:t>
      </w:r>
      <w:r w:rsidR="00F453A2">
        <w:rPr>
          <w:rFonts w:eastAsia="Times New Roman" w:cs="Arial"/>
          <w:noProof/>
          <w:szCs w:val="17"/>
          <w:u w:val="single"/>
          <w:lang w:val="fr-FR"/>
        </w:rPr>
        <w:t>e</w:t>
      </w:r>
      <w:r w:rsidRPr="00982192">
        <w:rPr>
          <w:rFonts w:eastAsia="Times New Roman" w:cs="Arial"/>
          <w:noProof/>
          <w:szCs w:val="17"/>
          <w:u w:val="single"/>
          <w:lang w:val="fr-FR"/>
        </w:rPr>
        <w:t xml:space="preserve">mple </w:t>
      </w:r>
      <w:r w:rsidR="00F453A2">
        <w:rPr>
          <w:rFonts w:eastAsia="Times New Roman" w:cs="Arial"/>
          <w:noProof/>
          <w:szCs w:val="17"/>
          <w:u w:val="single"/>
          <w:lang w:val="fr-FR"/>
        </w:rPr>
        <w:t xml:space="preserve">avec des charges utiles </w:t>
      </w:r>
      <w:r w:rsidRPr="00982192">
        <w:rPr>
          <w:rFonts w:eastAsia="Times New Roman" w:cs="Arial"/>
          <w:noProof/>
          <w:szCs w:val="17"/>
          <w:u w:val="single"/>
          <w:lang w:val="fr-FR"/>
        </w:rPr>
        <w:t xml:space="preserve">XML </w:t>
      </w:r>
      <w:r w:rsidR="00F453A2">
        <w:rPr>
          <w:rFonts w:eastAsia="Times New Roman" w:cs="Arial"/>
          <w:noProof/>
          <w:szCs w:val="17"/>
          <w:u w:val="single"/>
          <w:lang w:val="fr-FR"/>
        </w:rPr>
        <w:t>basées sur la norme</w:t>
      </w:r>
      <w:r w:rsidR="002D56D3">
        <w:rPr>
          <w:rFonts w:eastAsia="Times New Roman" w:cs="Arial"/>
          <w:noProof/>
          <w:szCs w:val="17"/>
          <w:u w:val="single"/>
          <w:lang w:val="fr-FR"/>
        </w:rPr>
        <w:t> </w:t>
      </w:r>
      <w:r w:rsidRPr="00982192">
        <w:rPr>
          <w:rFonts w:eastAsia="Times New Roman" w:cs="Arial"/>
          <w:noProof/>
          <w:szCs w:val="17"/>
          <w:u w:val="single"/>
          <w:lang w:val="fr-FR"/>
        </w:rPr>
        <w:t>ST.96</w:t>
      </w:r>
    </w:p>
    <w:tbl>
      <w:tblPr>
        <w:tblStyle w:val="TableGrid"/>
        <w:tblW w:w="0" w:type="auto"/>
        <w:tblInd w:w="720" w:type="dxa"/>
        <w:tblLook w:val="04A0" w:firstRow="1" w:lastRow="0" w:firstColumn="1" w:lastColumn="0" w:noHBand="0" w:noVBand="1"/>
      </w:tblPr>
      <w:tblGrid>
        <w:gridCol w:w="8628"/>
      </w:tblGrid>
      <w:tr w:rsidR="00F02B99" w:rsidRPr="00982192" w14:paraId="21B36F64" w14:textId="77777777" w:rsidTr="00FE14A8">
        <w:tc>
          <w:tcPr>
            <w:tcW w:w="9737" w:type="dxa"/>
          </w:tcPr>
          <w:p w14:paraId="2A4EE1DB" w14:textId="3BB84DE5" w:rsidR="00712EE1" w:rsidRPr="00FC5D34" w:rsidRDefault="00712EE1" w:rsidP="00CE01DA">
            <w:pPr>
              <w:spacing w:before="170" w:after="170"/>
              <w:rPr>
                <w:rFonts w:ascii="Courier New" w:hAnsi="Courier New" w:cs="Courier New"/>
              </w:rPr>
            </w:pPr>
            <w:r w:rsidRPr="00FC5D34">
              <w:rPr>
                <w:rFonts w:ascii="Courier New" w:hAnsi="Courier New" w:cs="Courier New"/>
              </w:rPr>
              <w:t xml:space="preserve">GET </w:t>
            </w:r>
            <w:hyperlink r:id="rId9" w:history="1">
              <w:r w:rsidRPr="00FC5D34">
                <w:rPr>
                  <w:rFonts w:ascii="Courier New" w:hAnsi="Courier New" w:cs="Courier New"/>
                </w:rPr>
                <w:t>/api/v1/patent</w:t>
              </w:r>
              <w:r>
                <w:rPr>
                  <w:rFonts w:ascii="Courier New" w:hAnsi="Courier New" w:cs="Courier New"/>
                </w:rPr>
                <w:t>s/publication</w:t>
              </w:r>
              <w:r w:rsidRPr="00FC5D34">
                <w:rPr>
                  <w:rFonts w:ascii="Courier New" w:hAnsi="Courier New" w:cs="Courier New"/>
                </w:rPr>
                <w:t>s?count=true&amp;limit=3&amp;offset=4</w:t>
              </w:r>
            </w:hyperlink>
            <w:r>
              <w:rPr>
                <w:rFonts w:ascii="Courier New" w:hAnsi="Courier New" w:cs="Courier New"/>
              </w:rPr>
              <w:t xml:space="preserve"> HTTP/1.1</w:t>
            </w:r>
          </w:p>
          <w:p w14:paraId="2F3B49FA" w14:textId="77777777" w:rsidR="00712EE1" w:rsidRPr="00EE6EA3" w:rsidRDefault="00712EE1" w:rsidP="00CE01DA">
            <w:pPr>
              <w:spacing w:before="170" w:after="170"/>
              <w:rPr>
                <w:rFonts w:ascii="Courier New" w:hAnsi="Courier New" w:cs="Courier New"/>
              </w:rPr>
            </w:pPr>
            <w:r w:rsidRPr="00EE6EA3">
              <w:rPr>
                <w:rFonts w:ascii="Courier New" w:hAnsi="Courier New" w:cs="Courier New"/>
              </w:rPr>
              <w:t xml:space="preserve">Host: wipo.int </w:t>
            </w:r>
          </w:p>
          <w:p w14:paraId="5204EAE0" w14:textId="45FAE35A" w:rsidR="00F02B99" w:rsidRPr="00982192" w:rsidRDefault="00712EE1" w:rsidP="00CE01DA">
            <w:pPr>
              <w:pStyle w:val="NormalWeb"/>
              <w:spacing w:before="170" w:beforeAutospacing="0" w:after="170" w:afterAutospacing="0" w:line="480" w:lineRule="auto"/>
              <w:rPr>
                <w:rFonts w:eastAsia="Times New Roman" w:cs="Arial"/>
                <w:noProof/>
                <w:szCs w:val="17"/>
                <w:lang w:val="fr-FR"/>
              </w:rPr>
            </w:pPr>
            <w:r w:rsidRPr="00EE6EA3">
              <w:rPr>
                <w:rFonts w:ascii="Courier New" w:hAnsi="Courier New" w:cs="Courier New"/>
              </w:rPr>
              <w:t>Accept: application/</w:t>
            </w:r>
            <w:r>
              <w:rPr>
                <w:rFonts w:ascii="Courier New" w:hAnsi="Courier New" w:cs="Courier New"/>
              </w:rPr>
              <w:t>xml</w:t>
            </w:r>
          </w:p>
        </w:tc>
      </w:tr>
    </w:tbl>
    <w:p w14:paraId="7BC504E6" w14:textId="764ECDAE" w:rsidR="00FE14A8" w:rsidRPr="00982192" w:rsidRDefault="00F453A2" w:rsidP="00CE01DA">
      <w:pPr>
        <w:spacing w:before="170" w:after="170"/>
        <w:ind w:left="720"/>
        <w:rPr>
          <w:rFonts w:eastAsia="Times New Roman" w:cs="Arial"/>
          <w:noProof/>
          <w:szCs w:val="17"/>
          <w:lang w:val="fr-FR"/>
        </w:rPr>
      </w:pPr>
      <w:r>
        <w:rPr>
          <w:rFonts w:eastAsia="Times New Roman" w:cs="Arial"/>
          <w:noProof/>
          <w:szCs w:val="17"/>
          <w:lang w:val="fr-FR"/>
        </w:rPr>
        <w:t xml:space="preserve">Voici un exemple de réponse </w:t>
      </w:r>
      <w:r w:rsidR="00FE14A8" w:rsidRPr="00982192">
        <w:rPr>
          <w:rFonts w:eastAsia="Times New Roman" w:cs="Arial"/>
          <w:noProof/>
          <w:szCs w:val="17"/>
          <w:lang w:val="fr-FR"/>
        </w:rPr>
        <w:t>HTTP re</w:t>
      </w:r>
      <w:r>
        <w:rPr>
          <w:rFonts w:eastAsia="Times New Roman" w:cs="Arial"/>
          <w:noProof/>
          <w:szCs w:val="17"/>
          <w:lang w:val="fr-FR"/>
        </w:rPr>
        <w:t>nvoyée</w:t>
      </w:r>
      <w:r w:rsidR="00BB0A23">
        <w:rPr>
          <w:rFonts w:eastAsia="Times New Roman" w:cs="Arial"/>
          <w:noProof/>
          <w:szCs w:val="17"/>
          <w:lang w:val="fr-FR"/>
        </w:rPr>
        <w:t> :</w:t>
      </w:r>
    </w:p>
    <w:tbl>
      <w:tblPr>
        <w:tblStyle w:val="TableGrid"/>
        <w:tblW w:w="0" w:type="auto"/>
        <w:tblInd w:w="720" w:type="dxa"/>
        <w:tblLook w:val="04A0" w:firstRow="1" w:lastRow="0" w:firstColumn="1" w:lastColumn="0" w:noHBand="0" w:noVBand="1"/>
      </w:tblPr>
      <w:tblGrid>
        <w:gridCol w:w="8628"/>
      </w:tblGrid>
      <w:tr w:rsidR="00FE14A8" w:rsidRPr="00982192" w14:paraId="0FC69D35" w14:textId="77777777" w:rsidTr="00FE14A8">
        <w:tc>
          <w:tcPr>
            <w:tcW w:w="10457" w:type="dxa"/>
          </w:tcPr>
          <w:p w14:paraId="404110CD" w14:textId="77777777" w:rsidR="00712EE1" w:rsidRPr="00712EE1" w:rsidRDefault="00712EE1" w:rsidP="00CE01DA">
            <w:pPr>
              <w:spacing w:before="170" w:after="170"/>
              <w:rPr>
                <w:rFonts w:ascii="Courier New" w:hAnsi="Courier New" w:cs="Courier New"/>
                <w:lang w:val="fr-FR"/>
              </w:rPr>
            </w:pPr>
            <w:r w:rsidRPr="00712EE1">
              <w:rPr>
                <w:rFonts w:ascii="Courier New" w:hAnsi="Courier New" w:cs="Courier New"/>
                <w:lang w:val="fr-FR"/>
              </w:rPr>
              <w:t>HTTP/1.1 200 OK</w:t>
            </w:r>
          </w:p>
          <w:p w14:paraId="1B2E5F64" w14:textId="77777777" w:rsidR="00712EE1" w:rsidRPr="00712EE1" w:rsidRDefault="00712EE1" w:rsidP="00CE01DA">
            <w:pPr>
              <w:spacing w:before="170" w:after="170"/>
              <w:rPr>
                <w:rFonts w:ascii="Courier New" w:hAnsi="Courier New" w:cs="Courier New"/>
                <w:lang w:val="fr-FR"/>
              </w:rPr>
            </w:pPr>
            <w:r w:rsidRPr="00712EE1">
              <w:rPr>
                <w:rFonts w:ascii="Courier New" w:hAnsi="Courier New" w:cs="Courier New"/>
                <w:lang w:val="fr-FR"/>
              </w:rPr>
              <w:t>Content-Type: application/xml</w:t>
            </w:r>
          </w:p>
          <w:p w14:paraId="5D0E4DC7" w14:textId="77777777" w:rsidR="00712EE1" w:rsidRPr="00712EE1" w:rsidRDefault="00712EE1" w:rsidP="00CE01DA">
            <w:pPr>
              <w:spacing w:before="170" w:after="170"/>
              <w:rPr>
                <w:rFonts w:ascii="Courier New" w:hAnsi="Courier New" w:cs="Courier New"/>
                <w:lang w:val="fr-FR"/>
              </w:rPr>
            </w:pPr>
            <w:r w:rsidRPr="00712EE1">
              <w:rPr>
                <w:rFonts w:ascii="Courier New" w:hAnsi="Courier New" w:cs="Courier New"/>
                <w:lang w:val="fr-FR"/>
              </w:rPr>
              <w:t>&lt;?xml version="1.0" encoding="UTF-8"?&gt;</w:t>
            </w:r>
          </w:p>
          <w:p w14:paraId="08CAABF4" w14:textId="4AAF14EE" w:rsidR="00712EE1" w:rsidRPr="00712EE1" w:rsidRDefault="00712EE1" w:rsidP="00CE01DA">
            <w:pPr>
              <w:spacing w:before="170" w:after="170"/>
              <w:rPr>
                <w:rFonts w:ascii="Courier New" w:hAnsi="Courier New" w:cs="Courier New"/>
                <w:lang w:val="fr-FR"/>
              </w:rPr>
            </w:pPr>
            <w:r w:rsidRPr="00712EE1">
              <w:rPr>
                <w:rFonts w:ascii="Courier New" w:hAnsi="Courier New" w:cs="Courier New"/>
                <w:lang w:val="fr-FR"/>
              </w:rPr>
              <w:t>&lt;pat:PatentPublication xmlns="http://www.wipo.int/standards/XMLSchema/ST96/Common" xmlns:xsi="http://www.w3.org/2001/XMLSchema-instance" xmlns:com="http://www.wipo.int/standards/XMLSchema/ST96/Common" xmlns:pat="http://www.wipo.int/standards/XMLSchema/ST96/Patent" com:languageCode="de" com:st96Version="</w:t>
            </w:r>
            <w:r w:rsidR="00852665">
              <w:rPr>
                <w:rFonts w:ascii="Courier New" w:hAnsi="Courier New" w:cs="Courier New"/>
                <w:lang w:val="fr-FR"/>
              </w:rPr>
              <w:t>V5_0</w:t>
            </w:r>
            <w:r w:rsidRPr="00712EE1">
              <w:rPr>
                <w:rFonts w:ascii="Courier New" w:hAnsi="Courier New" w:cs="Courier New"/>
                <w:lang w:val="fr-FR"/>
              </w:rPr>
              <w:t>" xsi:schemaLocation="http://www.wipo.int/standards/XMLSchema/ST96/Patent PatentPublication_</w:t>
            </w:r>
            <w:r w:rsidR="00852665">
              <w:rPr>
                <w:rFonts w:ascii="Courier New" w:hAnsi="Courier New" w:cs="Courier New"/>
                <w:lang w:val="fr-FR"/>
              </w:rPr>
              <w:t>V5_0</w:t>
            </w:r>
            <w:r w:rsidRPr="00712EE1">
              <w:rPr>
                <w:rFonts w:ascii="Courier New" w:hAnsi="Courier New" w:cs="Courier New"/>
                <w:lang w:val="fr-FR"/>
              </w:rPr>
              <w:t>.xsd"&gt;</w:t>
            </w:r>
          </w:p>
          <w:p w14:paraId="62336F41" w14:textId="77777777" w:rsidR="00712EE1" w:rsidRPr="00CD196F" w:rsidRDefault="00712EE1" w:rsidP="00CE01DA">
            <w:pPr>
              <w:spacing w:before="170" w:after="170"/>
              <w:rPr>
                <w:rFonts w:ascii="Courier New" w:hAnsi="Courier New" w:cs="Courier New"/>
                <w:lang w:val="fr-CH"/>
              </w:rPr>
            </w:pPr>
            <w:r w:rsidRPr="00712EE1">
              <w:rPr>
                <w:rFonts w:ascii="Courier New" w:hAnsi="Courier New" w:cs="Courier New"/>
                <w:lang w:val="fr-FR"/>
              </w:rPr>
              <w:t xml:space="preserve">   </w:t>
            </w:r>
            <w:r w:rsidRPr="00CD196F">
              <w:rPr>
                <w:rFonts w:ascii="Courier New" w:hAnsi="Courier New" w:cs="Courier New"/>
                <w:lang w:val="fr-CH"/>
              </w:rPr>
              <w:t xml:space="preserve">... </w:t>
            </w:r>
          </w:p>
          <w:p w14:paraId="6A3FF29E" w14:textId="77777777" w:rsidR="00712EE1" w:rsidRPr="00CD196F" w:rsidRDefault="00712EE1" w:rsidP="00CE01DA">
            <w:pPr>
              <w:spacing w:before="170" w:after="170"/>
              <w:rPr>
                <w:rFonts w:ascii="Courier New" w:hAnsi="Courier New" w:cs="Courier New"/>
                <w:lang w:val="fr-CH"/>
              </w:rPr>
            </w:pPr>
            <w:r w:rsidRPr="00CD196F">
              <w:rPr>
                <w:rFonts w:ascii="Courier New" w:hAnsi="Courier New" w:cs="Courier New"/>
                <w:lang w:val="fr-CH"/>
              </w:rPr>
              <w:t>&lt;/pat:PatentPublication&gt;</w:t>
            </w:r>
          </w:p>
          <w:p w14:paraId="324B87B8" w14:textId="77777777" w:rsidR="00712EE1" w:rsidRPr="00CD196F" w:rsidRDefault="00712EE1" w:rsidP="00CE01DA">
            <w:pPr>
              <w:spacing w:before="170" w:after="170"/>
              <w:rPr>
                <w:rFonts w:ascii="Courier New" w:hAnsi="Courier New" w:cs="Courier New"/>
                <w:lang w:val="fr-CH"/>
              </w:rPr>
            </w:pPr>
            <w:r w:rsidRPr="00CD196F">
              <w:rPr>
                <w:rFonts w:ascii="Courier New" w:hAnsi="Courier New" w:cs="Courier New"/>
                <w:lang w:val="fr-CH"/>
              </w:rPr>
              <w:t>&lt;pat:PatentPublication&gt;</w:t>
            </w:r>
          </w:p>
          <w:p w14:paraId="16A25C09" w14:textId="77777777" w:rsidR="00712EE1" w:rsidRPr="00CD196F" w:rsidRDefault="00712EE1" w:rsidP="00CE01DA">
            <w:pPr>
              <w:spacing w:before="170" w:after="170"/>
              <w:rPr>
                <w:rFonts w:ascii="Courier New" w:hAnsi="Courier New" w:cs="Courier New"/>
                <w:lang w:val="fr-CH"/>
              </w:rPr>
            </w:pPr>
            <w:r w:rsidRPr="00CD196F">
              <w:rPr>
                <w:rFonts w:ascii="Courier New" w:hAnsi="Courier New" w:cs="Courier New"/>
                <w:lang w:val="fr-CH"/>
              </w:rPr>
              <w:t xml:space="preserve">   ...</w:t>
            </w:r>
          </w:p>
          <w:p w14:paraId="6DB195F7" w14:textId="77777777" w:rsidR="00712EE1" w:rsidRPr="00CD196F" w:rsidRDefault="00712EE1" w:rsidP="00CE01DA">
            <w:pPr>
              <w:spacing w:before="170" w:after="170"/>
              <w:rPr>
                <w:rFonts w:ascii="Courier New" w:hAnsi="Courier New" w:cs="Courier New"/>
                <w:lang w:val="fr-CH"/>
              </w:rPr>
            </w:pPr>
            <w:r w:rsidRPr="00CD196F">
              <w:rPr>
                <w:rFonts w:ascii="Courier New" w:hAnsi="Courier New" w:cs="Courier New"/>
                <w:lang w:val="fr-CH"/>
              </w:rPr>
              <w:t>&lt;/pat:PatentPublication&gt;</w:t>
            </w:r>
          </w:p>
          <w:p w14:paraId="50D3169F" w14:textId="77777777" w:rsidR="00712EE1" w:rsidRPr="00910D8E" w:rsidRDefault="00712EE1" w:rsidP="00CE01DA">
            <w:pPr>
              <w:spacing w:before="170" w:after="170"/>
              <w:rPr>
                <w:rFonts w:ascii="Courier New" w:hAnsi="Courier New" w:cs="Courier New"/>
                <w:lang w:val="fr-CH"/>
              </w:rPr>
            </w:pPr>
            <w:r w:rsidRPr="00CD196F">
              <w:rPr>
                <w:rFonts w:ascii="Courier New" w:hAnsi="Courier New" w:cs="Courier New"/>
                <w:lang w:val="fr-CH"/>
              </w:rPr>
              <w:t xml:space="preserve">   </w:t>
            </w:r>
            <w:r w:rsidRPr="00910D8E">
              <w:rPr>
                <w:rFonts w:ascii="Courier New" w:hAnsi="Courier New" w:cs="Courier New"/>
                <w:lang w:val="fr-CH"/>
              </w:rPr>
              <w:t>...</w:t>
            </w:r>
          </w:p>
          <w:p w14:paraId="4D17AF32" w14:textId="77777777" w:rsidR="00712EE1" w:rsidRPr="00FC5D34" w:rsidRDefault="00712EE1" w:rsidP="00CE01DA">
            <w:pPr>
              <w:spacing w:before="170" w:after="170"/>
              <w:rPr>
                <w:rFonts w:ascii="Courier New" w:hAnsi="Courier New" w:cs="Courier New"/>
              </w:rPr>
            </w:pPr>
            <w:r w:rsidRPr="00FC5D34">
              <w:rPr>
                <w:rFonts w:ascii="Courier New" w:hAnsi="Courier New" w:cs="Courier New"/>
              </w:rPr>
              <w:t>&lt;pat:PatentPublication&gt;</w:t>
            </w:r>
          </w:p>
          <w:p w14:paraId="20A8FE69" w14:textId="77777777" w:rsidR="00712EE1" w:rsidRPr="00FC5D34" w:rsidRDefault="00712EE1" w:rsidP="00CE01DA">
            <w:pPr>
              <w:spacing w:before="170" w:after="170"/>
              <w:rPr>
                <w:rFonts w:ascii="Courier New" w:hAnsi="Courier New" w:cs="Courier New"/>
              </w:rPr>
            </w:pPr>
            <w:r>
              <w:rPr>
                <w:rFonts w:ascii="Courier New" w:hAnsi="Courier New" w:cs="Courier New"/>
              </w:rPr>
              <w:t xml:space="preserve">   ...</w:t>
            </w:r>
          </w:p>
          <w:p w14:paraId="0E34D58B" w14:textId="77777777" w:rsidR="00712EE1" w:rsidRDefault="00712EE1" w:rsidP="00CE01DA">
            <w:pPr>
              <w:spacing w:before="170" w:after="170"/>
              <w:rPr>
                <w:rFonts w:ascii="Courier New" w:hAnsi="Courier New" w:cs="Courier New"/>
              </w:rPr>
            </w:pPr>
            <w:r w:rsidRPr="00FC5D34">
              <w:rPr>
                <w:rFonts w:ascii="Courier New" w:hAnsi="Courier New" w:cs="Courier New"/>
              </w:rPr>
              <w:t>&lt;/pat:PatentPublication&gt;</w:t>
            </w:r>
          </w:p>
          <w:p w14:paraId="1D5CE4EA" w14:textId="051ABF24" w:rsidR="00FE14A8" w:rsidRPr="00982192" w:rsidRDefault="00712EE1" w:rsidP="00CE01DA">
            <w:pPr>
              <w:spacing w:before="170" w:after="170"/>
              <w:rPr>
                <w:rFonts w:eastAsia="Times New Roman" w:cs="Arial"/>
                <w:noProof/>
                <w:szCs w:val="17"/>
                <w:lang w:val="fr-FR"/>
              </w:rPr>
            </w:pPr>
            <w:r w:rsidRPr="00FC5D34">
              <w:rPr>
                <w:rFonts w:ascii="Courier New" w:hAnsi="Courier New" w:cs="Courier New"/>
              </w:rPr>
              <w:t>&lt;count&gt;100&lt;/count&gt;</w:t>
            </w:r>
          </w:p>
        </w:tc>
      </w:tr>
    </w:tbl>
    <w:p w14:paraId="5189C212" w14:textId="57B58A75" w:rsidR="0001200E" w:rsidRPr="00982192" w:rsidRDefault="003F2774" w:rsidP="00CE01DA">
      <w:pPr>
        <w:pStyle w:val="NormalWeb"/>
        <w:keepNext/>
        <w:spacing w:before="170" w:beforeAutospacing="0" w:after="170" w:afterAutospacing="0"/>
        <w:ind w:left="720"/>
        <w:rPr>
          <w:rFonts w:eastAsia="Times New Roman" w:cs="Arial"/>
          <w:noProof/>
          <w:szCs w:val="17"/>
          <w:u w:val="single"/>
          <w:lang w:val="fr-FR"/>
        </w:rPr>
      </w:pPr>
      <w:r>
        <w:rPr>
          <w:rFonts w:eastAsia="Times New Roman" w:cs="Arial"/>
          <w:noProof/>
          <w:szCs w:val="17"/>
          <w:u w:val="single"/>
          <w:lang w:val="fr-FR"/>
        </w:rPr>
        <w:t xml:space="preserve">Exemple avec des charges utiles </w:t>
      </w:r>
      <w:r w:rsidR="0001200E" w:rsidRPr="00982192">
        <w:rPr>
          <w:rFonts w:eastAsia="Times New Roman" w:cs="Arial"/>
          <w:noProof/>
          <w:szCs w:val="17"/>
          <w:u w:val="single"/>
          <w:lang w:val="fr-FR"/>
        </w:rPr>
        <w:t>JSON</w:t>
      </w:r>
      <w:r w:rsidR="00852665">
        <w:rPr>
          <w:rFonts w:eastAsia="Times New Roman" w:cs="Arial"/>
          <w:noProof/>
          <w:szCs w:val="17"/>
          <w:u w:val="single"/>
          <w:lang w:val="fr-FR"/>
        </w:rPr>
        <w:t xml:space="preserve"> sur la base de la norme</w:t>
      </w:r>
      <w:r w:rsidR="00734A81">
        <w:rPr>
          <w:rFonts w:eastAsia="Times New Roman" w:cs="Arial"/>
          <w:noProof/>
          <w:szCs w:val="17"/>
          <w:u w:val="single"/>
          <w:lang w:val="fr-FR"/>
        </w:rPr>
        <w:t> </w:t>
      </w:r>
      <w:r w:rsidR="00852665">
        <w:rPr>
          <w:rFonts w:eastAsia="Times New Roman" w:cs="Arial"/>
          <w:noProof/>
          <w:szCs w:val="17"/>
          <w:u w:val="single"/>
          <w:lang w:val="fr-FR"/>
        </w:rPr>
        <w:t>ST.97</w:t>
      </w:r>
    </w:p>
    <w:tbl>
      <w:tblPr>
        <w:tblStyle w:val="TableGrid"/>
        <w:tblW w:w="8640" w:type="dxa"/>
        <w:tblInd w:w="715" w:type="dxa"/>
        <w:tblLook w:val="04A0" w:firstRow="1" w:lastRow="0" w:firstColumn="1" w:lastColumn="0" w:noHBand="0" w:noVBand="1"/>
      </w:tblPr>
      <w:tblGrid>
        <w:gridCol w:w="8640"/>
      </w:tblGrid>
      <w:tr w:rsidR="005E48A2" w:rsidRPr="00982192" w14:paraId="03F2951B" w14:textId="77777777" w:rsidTr="00F50DB4">
        <w:tc>
          <w:tcPr>
            <w:tcW w:w="8640" w:type="dxa"/>
          </w:tcPr>
          <w:p w14:paraId="38B2CD05" w14:textId="605738A6" w:rsidR="00712EE1" w:rsidRPr="000410FF" w:rsidRDefault="00712EE1" w:rsidP="00CE01DA">
            <w:pPr>
              <w:spacing w:before="170" w:after="170"/>
              <w:rPr>
                <w:rFonts w:ascii="Courier New" w:hAnsi="Courier New" w:cs="Courier New"/>
              </w:rPr>
            </w:pPr>
            <w:r w:rsidRPr="000410FF">
              <w:rPr>
                <w:rFonts w:ascii="Courier New" w:hAnsi="Courier New" w:cs="Courier New"/>
              </w:rPr>
              <w:t xml:space="preserve">GET </w:t>
            </w:r>
            <w:hyperlink r:id="rId10" w:history="1">
              <w:r w:rsidRPr="000410FF">
                <w:rPr>
                  <w:rFonts w:ascii="Courier New" w:hAnsi="Courier New" w:cs="Courier New"/>
                </w:rPr>
                <w:t>/api/v1/patents/publications?count=true&amp;limit=3&amp;offset=4</w:t>
              </w:r>
            </w:hyperlink>
            <w:r w:rsidRPr="000410FF">
              <w:rPr>
                <w:rFonts w:ascii="Courier New" w:hAnsi="Courier New" w:cs="Courier New"/>
              </w:rPr>
              <w:t xml:space="preserve"> HTTP/1.1</w:t>
            </w:r>
          </w:p>
          <w:p w14:paraId="3E700B2A" w14:textId="77777777" w:rsidR="00712EE1" w:rsidRPr="000410FF" w:rsidRDefault="00712EE1" w:rsidP="00CE01DA">
            <w:pPr>
              <w:spacing w:before="170" w:after="170"/>
              <w:rPr>
                <w:rFonts w:ascii="Courier New" w:hAnsi="Courier New" w:cs="Courier New"/>
              </w:rPr>
            </w:pPr>
            <w:r w:rsidRPr="000410FF">
              <w:rPr>
                <w:rFonts w:ascii="Courier New" w:hAnsi="Courier New" w:cs="Courier New"/>
              </w:rPr>
              <w:t xml:space="preserve">Host: wipo.int </w:t>
            </w:r>
          </w:p>
          <w:p w14:paraId="3226575F" w14:textId="396FDDB7" w:rsidR="005E48A2" w:rsidRPr="00982192" w:rsidRDefault="00712EE1" w:rsidP="00CE01DA">
            <w:pPr>
              <w:spacing w:before="170" w:after="170" w:line="480" w:lineRule="auto"/>
              <w:rPr>
                <w:rFonts w:ascii="Courier New" w:hAnsi="Courier New" w:cs="Courier New"/>
                <w:noProof/>
                <w:lang w:val="fr-FR"/>
              </w:rPr>
            </w:pPr>
            <w:r w:rsidRPr="00EE6EA3">
              <w:rPr>
                <w:rFonts w:ascii="Courier New" w:hAnsi="Courier New" w:cs="Courier New"/>
              </w:rPr>
              <w:t>Accept: application/</w:t>
            </w:r>
            <w:r>
              <w:rPr>
                <w:rFonts w:ascii="Courier New" w:hAnsi="Courier New" w:cs="Courier New"/>
              </w:rPr>
              <w:t>json</w:t>
            </w:r>
          </w:p>
        </w:tc>
      </w:tr>
    </w:tbl>
    <w:p w14:paraId="0C4EEC20" w14:textId="4A4A0564" w:rsidR="005C2BA0" w:rsidRPr="00982192" w:rsidRDefault="003F2774" w:rsidP="00CE01DA">
      <w:pPr>
        <w:spacing w:before="170" w:after="170"/>
        <w:ind w:left="720"/>
        <w:rPr>
          <w:rFonts w:eastAsia="Times New Roman" w:cs="Arial"/>
          <w:noProof/>
          <w:szCs w:val="17"/>
          <w:lang w:val="fr-FR"/>
        </w:rPr>
      </w:pPr>
      <w:r>
        <w:rPr>
          <w:rFonts w:eastAsia="Times New Roman" w:cs="Arial"/>
          <w:noProof/>
          <w:szCs w:val="17"/>
          <w:lang w:val="fr-FR"/>
        </w:rPr>
        <w:t xml:space="preserve">Voici un exemple de réponse </w:t>
      </w:r>
      <w:r w:rsidRPr="00982192">
        <w:rPr>
          <w:rFonts w:eastAsia="Times New Roman" w:cs="Arial"/>
          <w:noProof/>
          <w:szCs w:val="17"/>
          <w:lang w:val="fr-FR"/>
        </w:rPr>
        <w:t>HTTP re</w:t>
      </w:r>
      <w:r>
        <w:rPr>
          <w:rFonts w:eastAsia="Times New Roman" w:cs="Arial"/>
          <w:noProof/>
          <w:szCs w:val="17"/>
          <w:lang w:val="fr-FR"/>
        </w:rPr>
        <w:t>nvoyée</w:t>
      </w:r>
      <w:r w:rsidR="00BB0A23">
        <w:rPr>
          <w:rFonts w:eastAsia="Times New Roman" w:cs="Arial"/>
          <w:noProof/>
          <w:szCs w:val="17"/>
          <w:lang w:val="fr-FR"/>
        </w:rPr>
        <w:t> :</w:t>
      </w:r>
    </w:p>
    <w:tbl>
      <w:tblPr>
        <w:tblStyle w:val="TableGrid"/>
        <w:tblW w:w="0" w:type="auto"/>
        <w:tblInd w:w="715" w:type="dxa"/>
        <w:tblLook w:val="04A0" w:firstRow="1" w:lastRow="0" w:firstColumn="1" w:lastColumn="0" w:noHBand="0" w:noVBand="1"/>
      </w:tblPr>
      <w:tblGrid>
        <w:gridCol w:w="8633"/>
      </w:tblGrid>
      <w:tr w:rsidR="005C2BA0" w:rsidRPr="00982192" w14:paraId="1ECD7FC0" w14:textId="77777777" w:rsidTr="00CD196F">
        <w:tc>
          <w:tcPr>
            <w:tcW w:w="9720" w:type="dxa"/>
          </w:tcPr>
          <w:p w14:paraId="32355C1C" w14:textId="77777777" w:rsidR="00B550DA" w:rsidRPr="0078484B" w:rsidRDefault="00B550DA" w:rsidP="00CE01DA">
            <w:pPr>
              <w:spacing w:before="170" w:after="170"/>
              <w:rPr>
                <w:rFonts w:ascii="Courier New" w:hAnsi="Courier New" w:cs="Courier New"/>
              </w:rPr>
            </w:pPr>
            <w:r w:rsidRPr="0078484B">
              <w:rPr>
                <w:rFonts w:ascii="Courier New" w:hAnsi="Courier New" w:cs="Courier New"/>
              </w:rPr>
              <w:t>HTTP/1.1 200 OK</w:t>
            </w:r>
          </w:p>
          <w:p w14:paraId="441B7BAF" w14:textId="77777777" w:rsidR="00B550DA" w:rsidRDefault="00B550DA" w:rsidP="00CE01DA">
            <w:pPr>
              <w:spacing w:before="170" w:after="170"/>
              <w:rPr>
                <w:rFonts w:ascii="Courier New" w:hAnsi="Courier New" w:cs="Courier New"/>
              </w:rPr>
            </w:pPr>
            <w:r w:rsidRPr="0078484B">
              <w:rPr>
                <w:rFonts w:ascii="Courier New" w:hAnsi="Courier New" w:cs="Courier New"/>
              </w:rPr>
              <w:t>Content-Type: application/</w:t>
            </w:r>
            <w:r>
              <w:rPr>
                <w:rFonts w:ascii="Courier New" w:hAnsi="Courier New" w:cs="Courier New"/>
              </w:rPr>
              <w:t>json</w:t>
            </w:r>
          </w:p>
          <w:p w14:paraId="6D64B66C"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 xml:space="preserve">{ </w:t>
            </w:r>
          </w:p>
          <w:p w14:paraId="4BB742DF"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t>"patentPublication": [</w:t>
            </w:r>
          </w:p>
          <w:p w14:paraId="508D45BE"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56B976F8"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2415E5FB"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77249882"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51FBBA9F"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4133484B"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6769399D"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4AD42A1B"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48602121" w14:textId="77777777" w:rsidR="00B550DA" w:rsidRPr="005C51CD" w:rsidRDefault="00B550DA" w:rsidP="00CE01DA">
            <w:pPr>
              <w:spacing w:before="170" w:after="170"/>
              <w:rPr>
                <w:rFonts w:ascii="Courier New" w:hAnsi="Courier New" w:cs="Courier New"/>
              </w:rPr>
            </w:pPr>
            <w:r>
              <w:rPr>
                <w:rFonts w:ascii="Courier New" w:hAnsi="Courier New" w:cs="Courier New"/>
              </w:rPr>
              <w:tab/>
            </w:r>
            <w:r>
              <w:rPr>
                <w:rFonts w:ascii="Courier New" w:hAnsi="Courier New" w:cs="Courier New"/>
              </w:rPr>
              <w:tab/>
              <w:t>}</w:t>
            </w:r>
          </w:p>
          <w:p w14:paraId="2AE3C83B" w14:textId="77777777" w:rsidR="00B550DA" w:rsidRPr="005C51CD" w:rsidRDefault="00B550DA" w:rsidP="00CE01DA">
            <w:pPr>
              <w:spacing w:before="170" w:after="170"/>
              <w:rPr>
                <w:rFonts w:ascii="Courier New" w:hAnsi="Courier New" w:cs="Courier New"/>
              </w:rPr>
            </w:pPr>
            <w:r w:rsidRPr="005C51CD">
              <w:rPr>
                <w:rFonts w:ascii="Courier New" w:hAnsi="Courier New" w:cs="Courier New"/>
              </w:rPr>
              <w:tab/>
              <w:t>],</w:t>
            </w:r>
          </w:p>
          <w:p w14:paraId="7F853FB8" w14:textId="39C2C9E0" w:rsidR="00B550DA" w:rsidRPr="005C51CD" w:rsidRDefault="00B550DA" w:rsidP="00CE01DA">
            <w:pPr>
              <w:spacing w:before="170" w:after="170"/>
              <w:rPr>
                <w:rFonts w:ascii="Courier New" w:hAnsi="Courier New" w:cs="Courier New"/>
              </w:rPr>
            </w:pPr>
            <w:r w:rsidRPr="005C51CD">
              <w:rPr>
                <w:rFonts w:ascii="Courier New" w:hAnsi="Courier New" w:cs="Courier New"/>
              </w:rPr>
              <w:tab/>
              <w:t xml:space="preserve">"count": </w:t>
            </w:r>
            <w:r w:rsidR="00852665">
              <w:rPr>
                <w:rFonts w:ascii="Courier New" w:hAnsi="Courier New" w:cs="Courier New"/>
              </w:rPr>
              <w:t>100</w:t>
            </w:r>
          </w:p>
          <w:p w14:paraId="79146757" w14:textId="7DDF4631" w:rsidR="005C2BA0" w:rsidRPr="00982192" w:rsidRDefault="00B550DA" w:rsidP="00CE01DA">
            <w:pPr>
              <w:spacing w:before="170" w:after="170" w:line="480" w:lineRule="auto"/>
              <w:rPr>
                <w:rFonts w:eastAsia="Times New Roman" w:cs="Arial"/>
                <w:noProof/>
                <w:szCs w:val="17"/>
                <w:lang w:val="fr-FR"/>
              </w:rPr>
            </w:pPr>
            <w:r w:rsidRPr="005C51CD">
              <w:rPr>
                <w:rFonts w:ascii="Courier New" w:hAnsi="Courier New" w:cs="Courier New"/>
              </w:rPr>
              <w:t>}</w:t>
            </w:r>
          </w:p>
        </w:tc>
      </w:tr>
    </w:tbl>
    <w:p w14:paraId="61AA3891" w14:textId="18C3D04B" w:rsidR="00992C0C" w:rsidRDefault="00276B25"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B205E">
        <w:rPr>
          <w:rFonts w:eastAsia="Times New Roman" w:cs="Arial"/>
          <w:noProof/>
          <w:szCs w:val="17"/>
          <w:lang w:val="fr-FR"/>
        </w:rPr>
        <w:t xml:space="preserve">Une API </w:t>
      </w:r>
      <w:r w:rsidRPr="00982192">
        <w:rPr>
          <w:rFonts w:eastAsia="Times New Roman" w:cs="Arial"/>
          <w:noProof/>
          <w:szCs w:val="17"/>
          <w:lang w:val="fr-FR"/>
        </w:rPr>
        <w:t xml:space="preserve">Web </w:t>
      </w:r>
      <w:r w:rsidR="008B205E">
        <w:rPr>
          <w:rFonts w:eastAsia="Times New Roman" w:cs="Arial"/>
          <w:noProof/>
          <w:szCs w:val="17"/>
          <w:lang w:val="fr-FR"/>
        </w:rPr>
        <w:t>pourrait prendre en charge le renvoi du nombre d</w:t>
      </w:r>
      <w:r w:rsidR="00BB0A23">
        <w:rPr>
          <w:rFonts w:eastAsia="Times New Roman" w:cs="Arial"/>
          <w:noProof/>
          <w:szCs w:val="17"/>
          <w:lang w:val="fr-FR"/>
        </w:rPr>
        <w:t>’</w:t>
      </w:r>
      <w:r w:rsidR="008B205E">
        <w:rPr>
          <w:rFonts w:eastAsia="Times New Roman" w:cs="Arial"/>
          <w:noProof/>
          <w:szCs w:val="17"/>
          <w:lang w:val="fr-FR"/>
        </w:rPr>
        <w:t>objets d</w:t>
      </w:r>
      <w:r w:rsidR="00BB0A23">
        <w:rPr>
          <w:rFonts w:eastAsia="Times New Roman" w:cs="Arial"/>
          <w:noProof/>
          <w:szCs w:val="17"/>
          <w:lang w:val="fr-FR"/>
        </w:rPr>
        <w:t>’</w:t>
      </w:r>
      <w:r w:rsidR="008B205E">
        <w:rPr>
          <w:rFonts w:eastAsia="Times New Roman" w:cs="Arial"/>
          <w:noProof/>
          <w:szCs w:val="17"/>
          <w:lang w:val="fr-FR"/>
        </w:rPr>
        <w:t>une collection en l</w:t>
      </w:r>
      <w:r w:rsidR="00BB0A23">
        <w:rPr>
          <w:rFonts w:eastAsia="Times New Roman" w:cs="Arial"/>
          <w:noProof/>
          <w:szCs w:val="17"/>
          <w:lang w:val="fr-FR"/>
        </w:rPr>
        <w:t>’</w:t>
      </w:r>
      <w:r w:rsidR="008B205E">
        <w:rPr>
          <w:rFonts w:eastAsia="Times New Roman" w:cs="Arial"/>
          <w:noProof/>
          <w:szCs w:val="17"/>
          <w:lang w:val="fr-FR"/>
        </w:rPr>
        <w:t>insérant dans la partie de la réponse qui contient la collection elle</w:t>
      </w:r>
      <w:r w:rsidR="00BB0A23">
        <w:rPr>
          <w:rFonts w:eastAsia="Times New Roman" w:cs="Arial"/>
          <w:noProof/>
          <w:szCs w:val="17"/>
          <w:lang w:val="fr-FR"/>
        </w:rPr>
        <w:t>-</w:t>
      </w:r>
      <w:r w:rsidR="008B205E">
        <w:rPr>
          <w:rFonts w:eastAsia="Times New Roman" w:cs="Arial"/>
          <w:noProof/>
          <w:szCs w:val="17"/>
          <w:lang w:val="fr-FR"/>
        </w:rPr>
        <w:t>mê</w:t>
      </w:r>
      <w:r w:rsidR="00334310">
        <w:rPr>
          <w:rFonts w:eastAsia="Times New Roman" w:cs="Arial"/>
          <w:noProof/>
          <w:szCs w:val="17"/>
          <w:lang w:val="fr-FR"/>
        </w:rPr>
        <w:t>me.  Se</w:t>
      </w:r>
      <w:r w:rsidR="008B205E">
        <w:rPr>
          <w:rFonts w:eastAsia="Times New Roman" w:cs="Arial"/>
          <w:noProof/>
          <w:szCs w:val="17"/>
          <w:lang w:val="fr-FR"/>
        </w:rPr>
        <w:t>lon une autre solution, ce nombre ferait partie d</w:t>
      </w:r>
      <w:r w:rsidR="00BB0A23">
        <w:rPr>
          <w:rFonts w:eastAsia="Times New Roman" w:cs="Arial"/>
          <w:noProof/>
          <w:szCs w:val="17"/>
          <w:lang w:val="fr-FR"/>
        </w:rPr>
        <w:t>’</w:t>
      </w:r>
      <w:r w:rsidR="008B205E">
        <w:rPr>
          <w:rFonts w:eastAsia="Times New Roman" w:cs="Arial"/>
          <w:noProof/>
          <w:szCs w:val="17"/>
          <w:lang w:val="fr-FR"/>
        </w:rPr>
        <w:t xml:space="preserve">une enveloppe de </w:t>
      </w:r>
      <w:r w:rsidRPr="00982192">
        <w:rPr>
          <w:rFonts w:eastAsia="Times New Roman" w:cs="Arial"/>
          <w:noProof/>
          <w:szCs w:val="17"/>
          <w:lang w:val="fr-FR"/>
        </w:rPr>
        <w:t>m</w:t>
      </w:r>
      <w:r w:rsidR="008B205E">
        <w:rPr>
          <w:rFonts w:eastAsia="Times New Roman" w:cs="Arial"/>
          <w:noProof/>
          <w:szCs w:val="17"/>
          <w:lang w:val="fr-FR"/>
        </w:rPr>
        <w:t>é</w:t>
      </w:r>
      <w:r w:rsidRPr="00982192">
        <w:rPr>
          <w:rFonts w:eastAsia="Times New Roman" w:cs="Arial"/>
          <w:noProof/>
          <w:szCs w:val="17"/>
          <w:lang w:val="fr-FR"/>
        </w:rPr>
        <w:t>tad</w:t>
      </w:r>
      <w:r w:rsidR="008B205E">
        <w:rPr>
          <w:rFonts w:eastAsia="Times New Roman" w:cs="Arial"/>
          <w:noProof/>
          <w:szCs w:val="17"/>
          <w:lang w:val="fr-FR"/>
        </w:rPr>
        <w:t>onnées</w:t>
      </w:r>
      <w:r w:rsidR="00AF1D74" w:rsidRPr="00982192">
        <w:rPr>
          <w:rFonts w:eastAsia="Times New Roman" w:cs="Arial"/>
          <w:noProof/>
          <w:szCs w:val="17"/>
          <w:lang w:val="fr-FR"/>
        </w:rPr>
        <w:t xml:space="preserve">, </w:t>
      </w:r>
      <w:r w:rsidR="008B205E">
        <w:rPr>
          <w:rFonts w:eastAsia="Times New Roman" w:cs="Arial"/>
          <w:noProof/>
          <w:szCs w:val="17"/>
          <w:lang w:val="fr-FR"/>
        </w:rPr>
        <w:t>en dehors de la partie principale de la réponse</w:t>
      </w:r>
      <w:r w:rsidRPr="00982192">
        <w:rPr>
          <w:rFonts w:eastAsia="Times New Roman" w:cs="Arial"/>
          <w:noProof/>
          <w:szCs w:val="17"/>
          <w:lang w:val="fr-FR"/>
        </w:rPr>
        <w:t>.</w:t>
      </w:r>
    </w:p>
    <w:p w14:paraId="64E00782" w14:textId="18512B57"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7</w:t>
      </w:r>
      <w:r w:rsidR="005A534C">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8B205E">
        <w:rPr>
          <w:rFonts w:eastAsia="Times New Roman" w:cs="Arial"/>
          <w:noProof/>
          <w:szCs w:val="17"/>
          <w:lang w:val="fr-FR"/>
        </w:rPr>
        <w:t>Une API Web DOIT prendre en charge le renvoi du nombre d</w:t>
      </w:r>
      <w:r w:rsidR="00BB0A23">
        <w:rPr>
          <w:rFonts w:eastAsia="Times New Roman" w:cs="Arial"/>
          <w:noProof/>
          <w:szCs w:val="17"/>
          <w:lang w:val="fr-FR"/>
        </w:rPr>
        <w:t>’</w:t>
      </w:r>
      <w:r w:rsidR="008B205E">
        <w:rPr>
          <w:rFonts w:eastAsia="Times New Roman" w:cs="Arial"/>
          <w:noProof/>
          <w:szCs w:val="17"/>
          <w:lang w:val="fr-FR"/>
        </w:rPr>
        <w:t>objets d</w:t>
      </w:r>
      <w:r w:rsidR="00BB0A23">
        <w:rPr>
          <w:rFonts w:eastAsia="Times New Roman" w:cs="Arial"/>
          <w:noProof/>
          <w:szCs w:val="17"/>
          <w:lang w:val="fr-FR"/>
        </w:rPr>
        <w:t>’</w:t>
      </w:r>
      <w:r w:rsidR="008B205E">
        <w:rPr>
          <w:rFonts w:eastAsia="Times New Roman" w:cs="Arial"/>
          <w:noProof/>
          <w:szCs w:val="17"/>
          <w:lang w:val="fr-FR"/>
        </w:rPr>
        <w:t>une collection</w:t>
      </w:r>
      <w:r w:rsidR="005E48A2" w:rsidRPr="00982192">
        <w:rPr>
          <w:rFonts w:eastAsia="Times New Roman" w:cs="Arial"/>
          <w:noProof/>
          <w:szCs w:val="17"/>
          <w:lang w:val="fr-FR"/>
        </w:rPr>
        <w:t>.</w:t>
      </w:r>
    </w:p>
    <w:p w14:paraId="150F5741" w14:textId="21E480A5" w:rsidR="00992C0C" w:rsidRDefault="00873449"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5A534C">
        <w:rPr>
          <w:rFonts w:eastAsia="Times New Roman" w:cs="Arial"/>
          <w:noProof/>
          <w:szCs w:val="17"/>
          <w:lang w:val="fr-FR"/>
        </w:rPr>
        <w:t>80</w:t>
      </w:r>
      <w:r w:rsidR="000B46F0">
        <w:rPr>
          <w:rFonts w:eastAsia="Times New Roman" w:cs="Arial"/>
          <w:noProof/>
          <w:szCs w:val="17"/>
          <w:lang w:val="fr-FR"/>
        </w:rPr>
        <w:t>]</w:t>
      </w:r>
      <w:r w:rsidR="000B46F0">
        <w:rPr>
          <w:rFonts w:eastAsia="Times New Roman" w:cs="Arial"/>
          <w:noProof/>
          <w:szCs w:val="17"/>
          <w:lang w:val="fr-FR"/>
        </w:rPr>
        <w:tab/>
      </w:r>
      <w:r w:rsidR="008B205E">
        <w:rPr>
          <w:rFonts w:eastAsia="Times New Roman" w:cs="Arial"/>
          <w:noProof/>
          <w:szCs w:val="17"/>
          <w:lang w:val="fr-FR"/>
        </w:rPr>
        <w:t xml:space="preserve">Un paramètre de requête </w:t>
      </w:r>
      <w:del w:id="232" w:author="Author">
        <w:r w:rsidR="008B205E" w:rsidDel="00E729E9">
          <w:rPr>
            <w:rFonts w:eastAsia="Times New Roman" w:cs="Arial"/>
            <w:noProof/>
            <w:szCs w:val="17"/>
            <w:lang w:val="fr-FR"/>
          </w:rPr>
          <w:delText xml:space="preserve">DOIT </w:delText>
        </w:r>
      </w:del>
      <w:ins w:id="233" w:author="Author">
        <w:r w:rsidR="00E729E9">
          <w:rPr>
            <w:rFonts w:eastAsia="Times New Roman" w:cs="Arial"/>
            <w:noProof/>
            <w:szCs w:val="17"/>
            <w:lang w:val="fr-FR"/>
          </w:rPr>
          <w:t xml:space="preserve">DEVRAIT </w:t>
        </w:r>
      </w:ins>
      <w:r w:rsidR="008B205E">
        <w:rPr>
          <w:rFonts w:eastAsia="Times New Roman" w:cs="Arial"/>
          <w:noProof/>
          <w:szCs w:val="17"/>
          <w:lang w:val="fr-FR"/>
        </w:rPr>
        <w:t>être utilisé pour prendre en charge le renvoi du nombre d</w:t>
      </w:r>
      <w:r w:rsidR="00BB0A23">
        <w:rPr>
          <w:rFonts w:eastAsia="Times New Roman" w:cs="Arial"/>
          <w:noProof/>
          <w:szCs w:val="17"/>
          <w:lang w:val="fr-FR"/>
        </w:rPr>
        <w:t>’</w:t>
      </w:r>
      <w:r w:rsidR="008B205E">
        <w:rPr>
          <w:rFonts w:eastAsia="Times New Roman" w:cs="Arial"/>
          <w:noProof/>
          <w:szCs w:val="17"/>
          <w:lang w:val="fr-FR"/>
        </w:rPr>
        <w:t>objets d</w:t>
      </w:r>
      <w:r w:rsidR="00BB0A23">
        <w:rPr>
          <w:rFonts w:eastAsia="Times New Roman" w:cs="Arial"/>
          <w:noProof/>
          <w:szCs w:val="17"/>
          <w:lang w:val="fr-FR"/>
        </w:rPr>
        <w:t>’</w:t>
      </w:r>
      <w:r w:rsidR="008B205E">
        <w:rPr>
          <w:rFonts w:eastAsia="Times New Roman" w:cs="Arial"/>
          <w:noProof/>
          <w:szCs w:val="17"/>
          <w:lang w:val="fr-FR"/>
        </w:rPr>
        <w:t>une collection</w:t>
      </w:r>
      <w:r w:rsidRPr="00982192">
        <w:rPr>
          <w:rFonts w:eastAsia="Times New Roman" w:cs="Arial"/>
          <w:noProof/>
          <w:szCs w:val="17"/>
          <w:lang w:val="fr-FR"/>
        </w:rPr>
        <w:t>.</w:t>
      </w:r>
    </w:p>
    <w:p w14:paraId="247718C6" w14:textId="1ED7F581" w:rsidR="005E48A2" w:rsidRPr="00982192" w:rsidRDefault="00276B2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8B205E">
        <w:rPr>
          <w:rFonts w:eastAsia="Times New Roman" w:cs="Arial"/>
          <w:noProof/>
          <w:szCs w:val="17"/>
          <w:lang w:val="fr-FR"/>
        </w:rPr>
        <w:t>Le paramètre de requête</w:t>
      </w:r>
      <w:r w:rsidR="008B205E" w:rsidRPr="00982192">
        <w:rPr>
          <w:rFonts w:ascii="Courier New" w:eastAsia="Times New Roman" w:hAnsi="Courier New" w:cs="Courier New"/>
          <w:noProof/>
          <w:szCs w:val="17"/>
          <w:lang w:val="fr-FR"/>
        </w:rPr>
        <w:t xml:space="preserve"> </w:t>
      </w:r>
      <w:r w:rsidR="005E48A2" w:rsidRPr="00982192">
        <w:rPr>
          <w:rFonts w:ascii="Courier New" w:eastAsia="Times New Roman" w:hAnsi="Courier New" w:cs="Courier New"/>
          <w:noProof/>
          <w:szCs w:val="17"/>
          <w:lang w:val="fr-FR"/>
        </w:rPr>
        <w:t>count</w:t>
      </w:r>
      <w:r w:rsidR="005E48A2" w:rsidRPr="00982192">
        <w:rPr>
          <w:rFonts w:eastAsia="Times New Roman" w:cs="Arial"/>
          <w:noProof/>
          <w:szCs w:val="17"/>
          <w:lang w:val="fr-FR"/>
        </w:rPr>
        <w:t xml:space="preserve"> </w:t>
      </w:r>
      <w:r w:rsidR="008B205E">
        <w:rPr>
          <w:rFonts w:eastAsia="Times New Roman" w:cs="Arial"/>
          <w:noProof/>
          <w:szCs w:val="17"/>
          <w:lang w:val="fr-FR"/>
        </w:rPr>
        <w:t>DEVRAIT être utilisé pour renvoyer l</w:t>
      </w:r>
      <w:r w:rsidR="005E48A2" w:rsidRPr="00982192">
        <w:rPr>
          <w:rFonts w:eastAsia="Times New Roman" w:cs="Arial"/>
          <w:noProof/>
          <w:szCs w:val="17"/>
          <w:lang w:val="fr-FR"/>
        </w:rPr>
        <w:t xml:space="preserve">e </w:t>
      </w:r>
      <w:r w:rsidR="008B205E">
        <w:rPr>
          <w:rFonts w:eastAsia="Times New Roman" w:cs="Arial"/>
          <w:noProof/>
          <w:szCs w:val="17"/>
          <w:lang w:val="fr-FR"/>
        </w:rPr>
        <w:t>nombre d</w:t>
      </w:r>
      <w:r w:rsidR="00BB0A23">
        <w:rPr>
          <w:rFonts w:eastAsia="Times New Roman" w:cs="Arial"/>
          <w:noProof/>
          <w:szCs w:val="17"/>
          <w:lang w:val="fr-FR"/>
        </w:rPr>
        <w:t>’</w:t>
      </w:r>
      <w:r w:rsidR="008B205E">
        <w:rPr>
          <w:rFonts w:eastAsia="Times New Roman" w:cs="Arial"/>
          <w:noProof/>
          <w:szCs w:val="17"/>
          <w:lang w:val="fr-FR"/>
        </w:rPr>
        <w:t>objets d</w:t>
      </w:r>
      <w:r w:rsidR="00BB0A23">
        <w:rPr>
          <w:rFonts w:eastAsia="Times New Roman" w:cs="Arial"/>
          <w:noProof/>
          <w:szCs w:val="17"/>
          <w:lang w:val="fr-FR"/>
        </w:rPr>
        <w:t>’</w:t>
      </w:r>
      <w:r w:rsidR="008B205E">
        <w:rPr>
          <w:rFonts w:eastAsia="Times New Roman" w:cs="Arial"/>
          <w:noProof/>
          <w:szCs w:val="17"/>
          <w:lang w:val="fr-FR"/>
        </w:rPr>
        <w:t>une collection</w:t>
      </w:r>
      <w:r w:rsidR="005E48A2" w:rsidRPr="00982192">
        <w:rPr>
          <w:rFonts w:eastAsia="Times New Roman" w:cs="Arial"/>
          <w:noProof/>
          <w:szCs w:val="17"/>
          <w:lang w:val="fr-FR"/>
        </w:rPr>
        <w:t>.</w:t>
      </w:r>
    </w:p>
    <w:p w14:paraId="0F31E9C7" w14:textId="70346220"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8B205E">
        <w:rPr>
          <w:rFonts w:eastAsia="Times New Roman" w:cs="Arial"/>
          <w:noProof/>
          <w:szCs w:val="17"/>
          <w:lang w:val="fr-FR"/>
        </w:rPr>
        <w:t>Une API Web PEUT prendre en charge le renvoi du nombre d</w:t>
      </w:r>
      <w:r w:rsidR="00BB0A23">
        <w:rPr>
          <w:rFonts w:eastAsia="Times New Roman" w:cs="Arial"/>
          <w:noProof/>
          <w:szCs w:val="17"/>
          <w:lang w:val="fr-FR"/>
        </w:rPr>
        <w:t>’</w:t>
      </w:r>
      <w:r w:rsidR="008B205E">
        <w:rPr>
          <w:rFonts w:eastAsia="Times New Roman" w:cs="Arial"/>
          <w:noProof/>
          <w:szCs w:val="17"/>
          <w:lang w:val="fr-FR"/>
        </w:rPr>
        <w:t>objets d</w:t>
      </w:r>
      <w:r w:rsidR="00BB0A23">
        <w:rPr>
          <w:rFonts w:eastAsia="Times New Roman" w:cs="Arial"/>
          <w:noProof/>
          <w:szCs w:val="17"/>
          <w:lang w:val="fr-FR"/>
        </w:rPr>
        <w:t>’</w:t>
      </w:r>
      <w:r w:rsidR="008B205E">
        <w:rPr>
          <w:rFonts w:eastAsia="Times New Roman" w:cs="Arial"/>
          <w:noProof/>
          <w:szCs w:val="17"/>
          <w:lang w:val="fr-FR"/>
        </w:rPr>
        <w:t>une collection</w:t>
      </w:r>
      <w:r w:rsidR="008B205E" w:rsidRPr="00982192">
        <w:rPr>
          <w:rFonts w:eastAsia="Times New Roman" w:cs="Arial"/>
          <w:noProof/>
          <w:szCs w:val="17"/>
          <w:lang w:val="fr-FR"/>
        </w:rPr>
        <w:t xml:space="preserve"> </w:t>
      </w:r>
      <w:r w:rsidR="008B205E">
        <w:rPr>
          <w:rFonts w:eastAsia="Times New Roman" w:cs="Arial"/>
          <w:noProof/>
          <w:szCs w:val="17"/>
          <w:lang w:val="fr-FR"/>
        </w:rPr>
        <w:t>en l</w:t>
      </w:r>
      <w:r w:rsidR="00BB0A23">
        <w:rPr>
          <w:rFonts w:eastAsia="Times New Roman" w:cs="Arial"/>
          <w:noProof/>
          <w:szCs w:val="17"/>
          <w:lang w:val="fr-FR"/>
        </w:rPr>
        <w:t>’</w:t>
      </w:r>
      <w:r w:rsidR="008B205E">
        <w:rPr>
          <w:rFonts w:eastAsia="Times New Roman" w:cs="Arial"/>
          <w:noProof/>
          <w:szCs w:val="17"/>
          <w:lang w:val="fr-FR"/>
        </w:rPr>
        <w:t>insérant dans la partie de la réponse qui contient la collection elle</w:t>
      </w:r>
      <w:r w:rsidR="00BB0A23">
        <w:rPr>
          <w:rFonts w:eastAsia="Times New Roman" w:cs="Arial"/>
          <w:noProof/>
          <w:szCs w:val="17"/>
          <w:lang w:val="fr-FR"/>
        </w:rPr>
        <w:t>-</w:t>
      </w:r>
      <w:r w:rsidR="008B205E">
        <w:rPr>
          <w:rFonts w:eastAsia="Times New Roman" w:cs="Arial"/>
          <w:noProof/>
          <w:szCs w:val="17"/>
          <w:lang w:val="fr-FR"/>
        </w:rPr>
        <w:t>mê</w:t>
      </w:r>
      <w:r w:rsidR="00334310">
        <w:rPr>
          <w:rFonts w:eastAsia="Times New Roman" w:cs="Arial"/>
          <w:noProof/>
          <w:szCs w:val="17"/>
          <w:lang w:val="fr-FR"/>
        </w:rPr>
        <w:t xml:space="preserve">me.  </w:t>
      </w:r>
      <w:del w:id="234" w:author="Author">
        <w:r w:rsidR="00334310" w:rsidDel="00E729E9">
          <w:rPr>
            <w:rFonts w:eastAsia="Times New Roman" w:cs="Arial"/>
            <w:noProof/>
            <w:szCs w:val="17"/>
            <w:lang w:val="fr-FR"/>
          </w:rPr>
          <w:delText>Un</w:delText>
        </w:r>
        <w:r w:rsidR="008B205E" w:rsidDel="00E729E9">
          <w:rPr>
            <w:rFonts w:eastAsia="Times New Roman" w:cs="Arial"/>
            <w:noProof/>
            <w:szCs w:val="17"/>
            <w:lang w:val="fr-FR"/>
          </w:rPr>
          <w:delText xml:space="preserve"> paramètre de requête DOIT être utilisé</w:delText>
        </w:r>
        <w:r w:rsidR="005E48A2" w:rsidRPr="00982192" w:rsidDel="00E729E9">
          <w:rPr>
            <w:rFonts w:eastAsia="Times New Roman" w:cs="Arial"/>
            <w:noProof/>
            <w:szCs w:val="17"/>
            <w:lang w:val="fr-FR"/>
          </w:rPr>
          <w:delText>.</w:delText>
        </w:r>
      </w:del>
    </w:p>
    <w:p w14:paraId="3A9279EB" w14:textId="1417197E" w:rsidR="005E48A2" w:rsidRPr="00982192" w:rsidRDefault="00AF1D74"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8B205E">
        <w:rPr>
          <w:rFonts w:eastAsia="Times New Roman" w:cs="Arial"/>
          <w:noProof/>
          <w:szCs w:val="17"/>
          <w:lang w:val="fr-FR"/>
        </w:rPr>
        <w:t>Le paramètre de requête</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count=true</w:t>
      </w:r>
      <w:r w:rsidR="005E48A2" w:rsidRPr="00982192">
        <w:rPr>
          <w:rFonts w:eastAsia="Times New Roman" w:cs="Arial"/>
          <w:noProof/>
          <w:szCs w:val="17"/>
          <w:lang w:val="fr-FR"/>
        </w:rPr>
        <w:t xml:space="preserve"> </w:t>
      </w:r>
      <w:r w:rsidR="008B205E">
        <w:rPr>
          <w:rFonts w:eastAsia="Times New Roman" w:cs="Arial"/>
          <w:noProof/>
          <w:szCs w:val="17"/>
          <w:lang w:val="fr-FR"/>
        </w:rPr>
        <w:t>DEVRAIT être utili</w:t>
      </w:r>
      <w:r w:rsidR="00334310">
        <w:rPr>
          <w:rFonts w:eastAsia="Times New Roman" w:cs="Arial"/>
          <w:noProof/>
          <w:szCs w:val="17"/>
          <w:lang w:val="fr-FR"/>
        </w:rPr>
        <w:t>sé.  S’i</w:t>
      </w:r>
      <w:r w:rsidR="008B205E">
        <w:rPr>
          <w:rFonts w:eastAsia="Times New Roman" w:cs="Arial"/>
          <w:noProof/>
          <w:szCs w:val="17"/>
          <w:lang w:val="fr-FR"/>
        </w:rPr>
        <w:t>l n</w:t>
      </w:r>
      <w:r w:rsidR="00BB0A23">
        <w:rPr>
          <w:rFonts w:eastAsia="Times New Roman" w:cs="Arial"/>
          <w:noProof/>
          <w:szCs w:val="17"/>
          <w:lang w:val="fr-FR"/>
        </w:rPr>
        <w:t>’</w:t>
      </w:r>
      <w:r w:rsidR="008B205E">
        <w:rPr>
          <w:rFonts w:eastAsia="Times New Roman" w:cs="Arial"/>
          <w:noProof/>
          <w:szCs w:val="17"/>
          <w:lang w:val="fr-FR"/>
        </w:rPr>
        <w:t>est pas spécifié</w:t>
      </w:r>
      <w:r w:rsidR="00176504" w:rsidRPr="00982192">
        <w:rPr>
          <w:rFonts w:eastAsia="Times New Roman" w:cs="Arial"/>
          <w:noProof/>
          <w:szCs w:val="17"/>
          <w:lang w:val="fr-FR"/>
        </w:rPr>
        <w:t>,</w:t>
      </w:r>
      <w:r w:rsidR="00D97385" w:rsidRPr="00982192">
        <w:rPr>
          <w:rFonts w:eastAsia="Times New Roman" w:cs="Arial"/>
          <w:noProof/>
          <w:szCs w:val="17"/>
          <w:lang w:val="fr-FR"/>
        </w:rPr>
        <w:t xml:space="preserve"> </w:t>
      </w:r>
      <w:r w:rsidR="00F5508B" w:rsidRPr="00982192">
        <w:rPr>
          <w:rFonts w:ascii="Courier New" w:eastAsia="Times New Roman" w:hAnsi="Courier New" w:cs="Courier New"/>
          <w:noProof/>
          <w:szCs w:val="17"/>
          <w:lang w:val="fr-FR"/>
        </w:rPr>
        <w:t>count</w:t>
      </w:r>
      <w:r w:rsidR="00F5508B" w:rsidRPr="00982192">
        <w:rPr>
          <w:rFonts w:eastAsia="Times New Roman" w:cs="Arial"/>
          <w:noProof/>
          <w:szCs w:val="17"/>
          <w:lang w:val="fr-FR"/>
        </w:rPr>
        <w:t xml:space="preserve"> </w:t>
      </w:r>
      <w:r w:rsidR="008B205E">
        <w:rPr>
          <w:rFonts w:eastAsia="Times New Roman" w:cs="Arial"/>
          <w:noProof/>
          <w:szCs w:val="17"/>
          <w:lang w:val="fr-FR"/>
        </w:rPr>
        <w:t xml:space="preserve">devrait être défini par défaut comme </w:t>
      </w:r>
      <w:r w:rsidR="00D97385" w:rsidRPr="00982192">
        <w:rPr>
          <w:rFonts w:ascii="Courier New" w:eastAsia="Times New Roman" w:hAnsi="Courier New" w:cs="Courier New"/>
          <w:noProof/>
          <w:szCs w:val="17"/>
          <w:lang w:val="fr-FR"/>
        </w:rPr>
        <w:t>false</w:t>
      </w:r>
      <w:r w:rsidR="00D97385" w:rsidRPr="00982192">
        <w:rPr>
          <w:rFonts w:eastAsia="Times New Roman" w:cs="Arial"/>
          <w:noProof/>
          <w:szCs w:val="17"/>
          <w:lang w:val="fr-FR"/>
        </w:rPr>
        <w:t>.</w:t>
      </w:r>
    </w:p>
    <w:p w14:paraId="205C0251" w14:textId="2130E052" w:rsidR="005E48A2" w:rsidRPr="00982192" w:rsidRDefault="008620A5" w:rsidP="00CE01DA">
      <w:pPr>
        <w:pStyle w:val="NormalWeb"/>
        <w:spacing w:before="170" w:beforeAutospacing="0" w:after="170" w:afterAutospacing="0"/>
        <w:ind w:left="720"/>
        <w:rPr>
          <w:rFonts w:cs="Arial"/>
          <w:noProof/>
          <w:szCs w:val="17"/>
          <w:lang w:val="fr-FR"/>
        </w:rPr>
      </w:pPr>
      <w:r w:rsidRPr="00982192">
        <w:rPr>
          <w:rFonts w:cs="Arial"/>
          <w:noProof/>
          <w:szCs w:val="17"/>
          <w:lang w:val="fr-FR"/>
        </w:rPr>
        <w:t>[RS</w:t>
      </w:r>
      <w:r w:rsidR="00B04C50" w:rsidRPr="00982192">
        <w:rPr>
          <w:rFonts w:cs="Arial"/>
          <w:noProof/>
          <w:szCs w:val="17"/>
          <w:lang w:val="fr-FR"/>
        </w:rPr>
        <w:t>G</w:t>
      </w:r>
      <w:r w:rsidR="00BB0A23">
        <w:rPr>
          <w:rFonts w:cs="Arial"/>
          <w:noProof/>
          <w:szCs w:val="17"/>
          <w:lang w:val="fr-FR"/>
        </w:rPr>
        <w:t>-</w:t>
      </w:r>
      <w:r w:rsidR="00B3484A" w:rsidRPr="00982192">
        <w:rPr>
          <w:rFonts w:cs="Arial"/>
          <w:noProof/>
          <w:szCs w:val="17"/>
          <w:lang w:val="fr-FR"/>
        </w:rPr>
        <w:t>8</w:t>
      </w:r>
      <w:r w:rsidR="005A534C">
        <w:rPr>
          <w:rFonts w:cs="Arial"/>
          <w:noProof/>
          <w:szCs w:val="17"/>
          <w:lang w:val="fr-FR"/>
        </w:rPr>
        <w:t>4</w:t>
      </w:r>
      <w:r w:rsidR="000B46F0">
        <w:rPr>
          <w:rFonts w:cs="Arial"/>
          <w:noProof/>
          <w:szCs w:val="17"/>
          <w:lang w:val="fr-FR"/>
        </w:rPr>
        <w:t>]</w:t>
      </w:r>
      <w:r w:rsidR="000B46F0">
        <w:rPr>
          <w:rFonts w:cs="Arial"/>
          <w:noProof/>
          <w:szCs w:val="17"/>
          <w:lang w:val="fr-FR"/>
        </w:rPr>
        <w:tab/>
      </w:r>
      <w:r w:rsidR="008B205E">
        <w:rPr>
          <w:rFonts w:cs="Arial"/>
          <w:noProof/>
          <w:szCs w:val="17"/>
          <w:lang w:val="fr-FR"/>
        </w:rPr>
        <w:t xml:space="preserve">Si une API </w:t>
      </w:r>
      <w:r w:rsidR="005E48A2" w:rsidRPr="00982192">
        <w:rPr>
          <w:rFonts w:eastAsia="Times New Roman" w:cs="Arial"/>
          <w:noProof/>
          <w:szCs w:val="17"/>
          <w:lang w:val="fr-FR"/>
        </w:rPr>
        <w:t>Web</w:t>
      </w:r>
      <w:r w:rsidR="005E48A2" w:rsidRPr="00982192">
        <w:rPr>
          <w:rFonts w:cs="Arial"/>
          <w:noProof/>
          <w:szCs w:val="17"/>
          <w:lang w:val="fr-FR"/>
        </w:rPr>
        <w:t xml:space="preserve"> </w:t>
      </w:r>
      <w:r w:rsidR="008B205E">
        <w:rPr>
          <w:rFonts w:cs="Arial"/>
          <w:noProof/>
          <w:szCs w:val="17"/>
          <w:lang w:val="fr-FR"/>
        </w:rPr>
        <w:t xml:space="preserve">prend en charge la </w:t>
      </w:r>
      <w:r w:rsidR="005E48A2" w:rsidRPr="00982192">
        <w:rPr>
          <w:rFonts w:cs="Arial"/>
          <w:noProof/>
          <w:szCs w:val="17"/>
          <w:lang w:val="fr-FR"/>
        </w:rPr>
        <w:t xml:space="preserve">pagination, </w:t>
      </w:r>
      <w:r w:rsidR="008B205E">
        <w:rPr>
          <w:rFonts w:cs="Arial"/>
          <w:noProof/>
          <w:szCs w:val="17"/>
          <w:lang w:val="fr-FR"/>
        </w:rPr>
        <w:t>elle DEVRAIT prendre en charge le renvoi du nombre de la collection (c</w:t>
      </w:r>
      <w:r w:rsidR="00BB0A23">
        <w:rPr>
          <w:rFonts w:cs="Arial"/>
          <w:noProof/>
          <w:szCs w:val="17"/>
          <w:lang w:val="fr-FR"/>
        </w:rPr>
        <w:t>’</w:t>
      </w:r>
      <w:r w:rsidR="008B205E">
        <w:rPr>
          <w:rFonts w:cs="Arial"/>
          <w:noProof/>
          <w:szCs w:val="17"/>
          <w:lang w:val="fr-FR"/>
        </w:rPr>
        <w:t>est</w:t>
      </w:r>
      <w:r w:rsidR="00BB0A23">
        <w:rPr>
          <w:rFonts w:cs="Arial"/>
          <w:noProof/>
          <w:szCs w:val="17"/>
          <w:lang w:val="fr-FR"/>
        </w:rPr>
        <w:t>-</w:t>
      </w:r>
      <w:r w:rsidR="008B205E">
        <w:rPr>
          <w:rFonts w:cs="Arial"/>
          <w:noProof/>
          <w:szCs w:val="17"/>
          <w:lang w:val="fr-FR"/>
        </w:rPr>
        <w:t>à</w:t>
      </w:r>
      <w:r w:rsidR="00BB0A23">
        <w:rPr>
          <w:rFonts w:cs="Arial"/>
          <w:noProof/>
          <w:szCs w:val="17"/>
          <w:lang w:val="fr-FR"/>
        </w:rPr>
        <w:t>-</w:t>
      </w:r>
      <w:r w:rsidR="008B205E">
        <w:rPr>
          <w:rFonts w:cs="Arial"/>
          <w:noProof/>
          <w:szCs w:val="17"/>
          <w:lang w:val="fr-FR"/>
        </w:rPr>
        <w:t>dire le nombre total d</w:t>
      </w:r>
      <w:r w:rsidR="00BB0A23">
        <w:rPr>
          <w:rFonts w:cs="Arial"/>
          <w:noProof/>
          <w:szCs w:val="17"/>
          <w:lang w:val="fr-FR"/>
        </w:rPr>
        <w:t>’</w:t>
      </w:r>
      <w:r w:rsidR="008B205E">
        <w:rPr>
          <w:rFonts w:cs="Arial"/>
          <w:noProof/>
          <w:szCs w:val="17"/>
          <w:lang w:val="fr-FR"/>
        </w:rPr>
        <w:t>objets de la collection) dans le texte de la réponse</w:t>
      </w:r>
      <w:r w:rsidR="005E48A2" w:rsidRPr="00982192">
        <w:rPr>
          <w:rFonts w:cs="Arial"/>
          <w:noProof/>
          <w:szCs w:val="17"/>
          <w:lang w:val="fr-FR"/>
        </w:rPr>
        <w:t>.</w:t>
      </w:r>
    </w:p>
    <w:p w14:paraId="6979B330" w14:textId="77777777" w:rsidR="00992C0C" w:rsidRDefault="00376B0C" w:rsidP="00CE01DA">
      <w:pPr>
        <w:pStyle w:val="Heading4"/>
        <w:spacing w:before="170" w:after="170"/>
        <w:rPr>
          <w:noProof/>
          <w:lang w:val="fr-FR"/>
        </w:rPr>
      </w:pPr>
      <w:bookmarkStart w:id="235" w:name="_Ref13481417"/>
      <w:r>
        <w:rPr>
          <w:noProof/>
          <w:lang w:val="fr-FR"/>
        </w:rPr>
        <w:t>Expressions de recher</w:t>
      </w:r>
      <w:r w:rsidR="00EF5C3E">
        <w:rPr>
          <w:noProof/>
          <w:lang w:val="fr-FR"/>
        </w:rPr>
        <w:t>c</w:t>
      </w:r>
      <w:r>
        <w:rPr>
          <w:noProof/>
          <w:lang w:val="fr-FR"/>
        </w:rPr>
        <w:t>he avancée</w:t>
      </w:r>
      <w:bookmarkEnd w:id="235"/>
    </w:p>
    <w:p w14:paraId="22B463FC" w14:textId="7F2FF1EC" w:rsidR="00992C0C" w:rsidRDefault="00AB6AFF"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76B0C">
        <w:rPr>
          <w:rFonts w:eastAsia="Times New Roman" w:cs="Arial"/>
          <w:noProof/>
          <w:szCs w:val="17"/>
          <w:lang w:val="fr-FR"/>
        </w:rPr>
        <w:t>Pour extraire des données avec un petit nombre seulement de critères de recherche, les paramètres de requête suffise</w:t>
      </w:r>
      <w:r w:rsidR="00334310">
        <w:rPr>
          <w:rFonts w:eastAsia="Times New Roman" w:cs="Arial"/>
          <w:noProof/>
          <w:szCs w:val="17"/>
          <w:lang w:val="fr-FR"/>
        </w:rPr>
        <w:t>nt.  S’i</w:t>
      </w:r>
      <w:r w:rsidR="00376B0C">
        <w:rPr>
          <w:rFonts w:eastAsia="Times New Roman" w:cs="Arial"/>
          <w:noProof/>
          <w:szCs w:val="17"/>
          <w:lang w:val="fr-FR"/>
        </w:rPr>
        <w:t>l y a un cas d</w:t>
      </w:r>
      <w:r w:rsidR="00BB0A23">
        <w:rPr>
          <w:rFonts w:eastAsia="Times New Roman" w:cs="Arial"/>
          <w:noProof/>
          <w:szCs w:val="17"/>
          <w:lang w:val="fr-FR"/>
        </w:rPr>
        <w:t>’</w:t>
      </w:r>
      <w:r w:rsidR="00376B0C">
        <w:rPr>
          <w:rFonts w:eastAsia="Times New Roman" w:cs="Arial"/>
          <w:noProof/>
          <w:szCs w:val="17"/>
          <w:lang w:val="fr-FR"/>
        </w:rPr>
        <w:t>utilisation rendant nécessaire la recherche de données à l</w:t>
      </w:r>
      <w:r w:rsidR="00BB0A23">
        <w:rPr>
          <w:rFonts w:eastAsia="Times New Roman" w:cs="Arial"/>
          <w:noProof/>
          <w:szCs w:val="17"/>
          <w:lang w:val="fr-FR"/>
        </w:rPr>
        <w:t>’</w:t>
      </w:r>
      <w:r w:rsidR="00376B0C">
        <w:rPr>
          <w:rFonts w:eastAsia="Times New Roman" w:cs="Arial"/>
          <w:noProof/>
          <w:szCs w:val="17"/>
          <w:lang w:val="fr-FR"/>
        </w:rPr>
        <w:t>aide d</w:t>
      </w:r>
      <w:r w:rsidR="00BB0A23">
        <w:rPr>
          <w:rFonts w:eastAsia="Times New Roman" w:cs="Arial"/>
          <w:noProof/>
          <w:szCs w:val="17"/>
          <w:lang w:val="fr-FR"/>
        </w:rPr>
        <w:t>’</w:t>
      </w:r>
      <w:r w:rsidR="00376B0C">
        <w:rPr>
          <w:rFonts w:eastAsia="Times New Roman" w:cs="Arial"/>
          <w:noProof/>
          <w:szCs w:val="17"/>
          <w:lang w:val="fr-FR"/>
        </w:rPr>
        <w:t>expressions de recherche avancée (avec des critères multiples, des expressions booléennes et des opérateurs de recherche</w:t>
      </w:r>
      <w:r w:rsidRPr="00982192">
        <w:rPr>
          <w:rFonts w:eastAsia="Times New Roman" w:cs="Arial"/>
          <w:noProof/>
          <w:szCs w:val="17"/>
          <w:lang w:val="fr-FR"/>
        </w:rPr>
        <w:t>)</w:t>
      </w:r>
      <w:r w:rsidR="00376B0C">
        <w:rPr>
          <w:rFonts w:eastAsia="Times New Roman" w:cs="Arial"/>
          <w:noProof/>
          <w:szCs w:val="17"/>
          <w:lang w:val="fr-FR"/>
        </w:rPr>
        <w:t>, l</w:t>
      </w:r>
      <w:r w:rsidR="00BB0A23">
        <w:rPr>
          <w:rFonts w:eastAsia="Times New Roman" w:cs="Arial"/>
          <w:noProof/>
          <w:szCs w:val="17"/>
          <w:lang w:val="fr-FR"/>
        </w:rPr>
        <w:t>’</w:t>
      </w:r>
      <w:r w:rsidRPr="00982192">
        <w:rPr>
          <w:rFonts w:eastAsia="Times New Roman" w:cs="Arial"/>
          <w:noProof/>
          <w:szCs w:val="17"/>
          <w:lang w:val="fr-FR"/>
        </w:rPr>
        <w:t xml:space="preserve">API </w:t>
      </w:r>
      <w:r w:rsidR="00376B0C">
        <w:rPr>
          <w:rFonts w:eastAsia="Times New Roman" w:cs="Arial"/>
          <w:noProof/>
          <w:szCs w:val="17"/>
          <w:lang w:val="fr-FR"/>
        </w:rPr>
        <w:t>doit être conçue à l</w:t>
      </w:r>
      <w:r w:rsidR="00BB0A23">
        <w:rPr>
          <w:rFonts w:eastAsia="Times New Roman" w:cs="Arial"/>
          <w:noProof/>
          <w:szCs w:val="17"/>
          <w:lang w:val="fr-FR"/>
        </w:rPr>
        <w:t>’</w:t>
      </w:r>
      <w:r w:rsidR="00376B0C">
        <w:rPr>
          <w:rFonts w:eastAsia="Times New Roman" w:cs="Arial"/>
          <w:noProof/>
          <w:szCs w:val="17"/>
          <w:lang w:val="fr-FR"/>
        </w:rPr>
        <w:t>aide d</w:t>
      </w:r>
      <w:r w:rsidR="00BB0A23">
        <w:rPr>
          <w:rFonts w:eastAsia="Times New Roman" w:cs="Arial"/>
          <w:noProof/>
          <w:szCs w:val="17"/>
          <w:lang w:val="fr-FR"/>
        </w:rPr>
        <w:t>’</w:t>
      </w:r>
      <w:r w:rsidR="00376B0C">
        <w:rPr>
          <w:rFonts w:eastAsia="Times New Roman" w:cs="Arial"/>
          <w:noProof/>
          <w:szCs w:val="17"/>
          <w:lang w:val="fr-FR"/>
        </w:rPr>
        <w:t>un langage de requête plus avan</w:t>
      </w:r>
      <w:r w:rsidR="00334310">
        <w:rPr>
          <w:rFonts w:eastAsia="Times New Roman" w:cs="Arial"/>
          <w:noProof/>
          <w:szCs w:val="17"/>
          <w:lang w:val="fr-FR"/>
        </w:rPr>
        <w:t>cé.  Un</w:t>
      </w:r>
      <w:r w:rsidR="00376B0C">
        <w:rPr>
          <w:rFonts w:eastAsia="Times New Roman" w:cs="Arial"/>
          <w:noProof/>
          <w:szCs w:val="17"/>
          <w:lang w:val="fr-FR"/>
        </w:rPr>
        <w:t xml:space="preserve"> langage de requête doit être pris en charge par </w:t>
      </w:r>
      <w:r w:rsidR="002275D5">
        <w:rPr>
          <w:rFonts w:eastAsia="Times New Roman" w:cs="Arial"/>
          <w:noProof/>
          <w:szCs w:val="17"/>
          <w:lang w:val="fr-FR"/>
        </w:rPr>
        <w:t>une grammaire de recherche</w:t>
      </w:r>
      <w:r w:rsidRPr="00982192">
        <w:rPr>
          <w:rFonts w:eastAsia="Times New Roman" w:cs="Arial"/>
          <w:noProof/>
          <w:szCs w:val="17"/>
          <w:lang w:val="fr-FR"/>
        </w:rPr>
        <w:t>.</w:t>
      </w:r>
    </w:p>
    <w:p w14:paraId="460493FC" w14:textId="08107F89"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2275D5">
        <w:rPr>
          <w:rFonts w:eastAsia="Times New Roman" w:cs="Arial"/>
          <w:noProof/>
          <w:szCs w:val="17"/>
          <w:lang w:val="fr-FR"/>
        </w:rPr>
        <w:t>Le langage de requête contextuel (CQL) est un langage formel pour représenter les interrogations adressées à des systèmes d</w:t>
      </w:r>
      <w:r w:rsidR="00BB0A23">
        <w:rPr>
          <w:rFonts w:eastAsia="Times New Roman" w:cs="Arial"/>
          <w:noProof/>
          <w:szCs w:val="17"/>
          <w:lang w:val="fr-FR"/>
        </w:rPr>
        <w:t>’</w:t>
      </w:r>
      <w:r w:rsidR="002275D5">
        <w:rPr>
          <w:rFonts w:eastAsia="Times New Roman" w:cs="Arial"/>
          <w:noProof/>
          <w:szCs w:val="17"/>
          <w:lang w:val="fr-FR"/>
        </w:rPr>
        <w:t>extraction d</w:t>
      </w:r>
      <w:r w:rsidR="00BB0A23">
        <w:rPr>
          <w:rFonts w:eastAsia="Times New Roman" w:cs="Arial"/>
          <w:noProof/>
          <w:szCs w:val="17"/>
          <w:lang w:val="fr-FR"/>
        </w:rPr>
        <w:t>’</w:t>
      </w:r>
      <w:r w:rsidR="005E48A2" w:rsidRPr="00982192">
        <w:rPr>
          <w:rFonts w:eastAsia="Times New Roman" w:cs="Arial"/>
          <w:noProof/>
          <w:szCs w:val="17"/>
          <w:lang w:val="fr-FR"/>
        </w:rPr>
        <w:t xml:space="preserve">information </w:t>
      </w:r>
      <w:r w:rsidR="002275D5">
        <w:rPr>
          <w:rFonts w:eastAsia="Times New Roman" w:cs="Arial"/>
          <w:noProof/>
          <w:szCs w:val="17"/>
          <w:lang w:val="fr-FR"/>
        </w:rPr>
        <w:t>comme les moteurs de recherche, les catalogues bibliographiques et les informations sur les collections muséal</w:t>
      </w:r>
      <w:r w:rsidR="00334310">
        <w:rPr>
          <w:rFonts w:eastAsia="Times New Roman" w:cs="Arial"/>
          <w:noProof/>
          <w:szCs w:val="17"/>
          <w:lang w:val="fr-FR"/>
        </w:rPr>
        <w:t>es.  Fo</w:t>
      </w:r>
      <w:r w:rsidR="00EF5C3E">
        <w:rPr>
          <w:rFonts w:eastAsia="Times New Roman" w:cs="Arial"/>
          <w:noProof/>
          <w:szCs w:val="17"/>
          <w:lang w:val="fr-FR"/>
        </w:rPr>
        <w:t xml:space="preserve">ndé sur la sémantique de </w:t>
      </w:r>
      <w:r w:rsidR="005E48A2" w:rsidRPr="00982192">
        <w:rPr>
          <w:rFonts w:eastAsia="Times New Roman" w:cs="Arial"/>
          <w:noProof/>
          <w:szCs w:val="17"/>
          <w:lang w:val="fr-FR"/>
        </w:rPr>
        <w:t>Z39.50</w:t>
      </w:r>
      <w:r w:rsidR="008D4B98" w:rsidRPr="00982192">
        <w:rPr>
          <w:rStyle w:val="FootnoteReference"/>
          <w:rFonts w:eastAsia="Times New Roman" w:cs="Arial"/>
          <w:noProof/>
          <w:szCs w:val="17"/>
          <w:lang w:val="fr-FR"/>
        </w:rPr>
        <w:footnoteReference w:id="9"/>
      </w:r>
      <w:r w:rsidR="005E48A2" w:rsidRPr="00982192">
        <w:rPr>
          <w:rFonts w:eastAsia="Times New Roman" w:cs="Arial"/>
          <w:noProof/>
          <w:szCs w:val="17"/>
          <w:lang w:val="fr-FR"/>
        </w:rPr>
        <w:t xml:space="preserve">, </w:t>
      </w:r>
      <w:r w:rsidR="00EF5C3E">
        <w:rPr>
          <w:rFonts w:eastAsia="Times New Roman" w:cs="Arial"/>
          <w:noProof/>
          <w:szCs w:val="17"/>
          <w:lang w:val="fr-FR"/>
        </w:rPr>
        <w:t>il a pour objectif de conception que les requêtes doivent pouvoir être lues et écrites et que ce langage est intuitif et conserve l</w:t>
      </w:r>
      <w:r w:rsidR="00BB0A23">
        <w:rPr>
          <w:rFonts w:eastAsia="Times New Roman" w:cs="Arial"/>
          <w:noProof/>
          <w:szCs w:val="17"/>
          <w:lang w:val="fr-FR"/>
        </w:rPr>
        <w:t>’</w:t>
      </w:r>
      <w:r w:rsidR="005E48A2" w:rsidRPr="00982192">
        <w:rPr>
          <w:rFonts w:eastAsia="Times New Roman" w:cs="Arial"/>
          <w:noProof/>
          <w:szCs w:val="17"/>
          <w:lang w:val="fr-FR"/>
        </w:rPr>
        <w:t xml:space="preserve">expression </w:t>
      </w:r>
      <w:r w:rsidR="00EF5C3E">
        <w:rPr>
          <w:rFonts w:eastAsia="Times New Roman" w:cs="Arial"/>
          <w:noProof/>
          <w:szCs w:val="17"/>
          <w:lang w:val="fr-FR"/>
        </w:rPr>
        <w:t>de langages de requête plus avanc</w:t>
      </w:r>
      <w:r w:rsidR="00334310">
        <w:rPr>
          <w:rFonts w:eastAsia="Times New Roman" w:cs="Arial"/>
          <w:noProof/>
          <w:szCs w:val="17"/>
          <w:lang w:val="fr-FR"/>
        </w:rPr>
        <w:t>és.  Il</w:t>
      </w:r>
      <w:r w:rsidR="00EF5C3E">
        <w:rPr>
          <w:rFonts w:eastAsia="Times New Roman" w:cs="Arial"/>
          <w:noProof/>
          <w:szCs w:val="17"/>
          <w:lang w:val="fr-FR"/>
        </w:rPr>
        <w:t xml:space="preserve"> s</w:t>
      </w:r>
      <w:r w:rsidR="00BB0A23">
        <w:rPr>
          <w:rFonts w:eastAsia="Times New Roman" w:cs="Arial"/>
          <w:noProof/>
          <w:szCs w:val="17"/>
          <w:lang w:val="fr-FR"/>
        </w:rPr>
        <w:t>’</w:t>
      </w:r>
      <w:r w:rsidR="00EF5C3E">
        <w:rPr>
          <w:rFonts w:eastAsia="Times New Roman" w:cs="Arial"/>
          <w:noProof/>
          <w:szCs w:val="17"/>
          <w:lang w:val="fr-FR"/>
        </w:rPr>
        <w:t>agit simplement d</w:t>
      </w:r>
      <w:r w:rsidR="00BB0A23">
        <w:rPr>
          <w:rFonts w:eastAsia="Times New Roman" w:cs="Arial"/>
          <w:noProof/>
          <w:szCs w:val="17"/>
          <w:lang w:val="fr-FR"/>
        </w:rPr>
        <w:t>’</w:t>
      </w:r>
      <w:r w:rsidR="00EF5C3E">
        <w:rPr>
          <w:rFonts w:eastAsia="Times New Roman" w:cs="Arial"/>
          <w:noProof/>
          <w:szCs w:val="17"/>
          <w:lang w:val="fr-FR"/>
        </w:rPr>
        <w:t>une option dont l</w:t>
      </w:r>
      <w:r w:rsidR="00BB0A23">
        <w:rPr>
          <w:rFonts w:eastAsia="Times New Roman" w:cs="Arial"/>
          <w:noProof/>
          <w:szCs w:val="17"/>
          <w:lang w:val="fr-FR"/>
        </w:rPr>
        <w:t>’</w:t>
      </w:r>
      <w:r w:rsidR="00EF5C3E">
        <w:rPr>
          <w:rFonts w:eastAsia="Times New Roman" w:cs="Arial"/>
          <w:noProof/>
          <w:szCs w:val="17"/>
          <w:lang w:val="fr-FR"/>
        </w:rPr>
        <w:t>utilisation est recommandée, car elle est très utilisée dans l</w:t>
      </w:r>
      <w:r w:rsidR="00BB0A23">
        <w:rPr>
          <w:rFonts w:eastAsia="Times New Roman" w:cs="Arial"/>
          <w:noProof/>
          <w:szCs w:val="17"/>
          <w:lang w:val="fr-FR"/>
        </w:rPr>
        <w:t>’</w:t>
      </w:r>
      <w:r w:rsidR="00EF5C3E">
        <w:rPr>
          <w:rFonts w:eastAsia="Times New Roman" w:cs="Arial"/>
          <w:noProof/>
          <w:szCs w:val="17"/>
          <w:lang w:val="fr-FR"/>
        </w:rPr>
        <w:t>industrie</w:t>
      </w:r>
      <w:r w:rsidR="00AF1D74" w:rsidRPr="00982192">
        <w:rPr>
          <w:rFonts w:eastAsia="Times New Roman" w:cs="Arial"/>
          <w:noProof/>
          <w:szCs w:val="17"/>
          <w:lang w:val="fr-FR"/>
        </w:rPr>
        <w:t>.</w:t>
      </w:r>
    </w:p>
    <w:p w14:paraId="09D67A04" w14:textId="6E813F79"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EF5C3E">
        <w:rPr>
          <w:rFonts w:eastAsia="Times New Roman" w:cs="Arial"/>
          <w:noProof/>
          <w:szCs w:val="17"/>
          <w:lang w:val="fr-FR"/>
        </w:rPr>
        <w:t>Lorsqu</w:t>
      </w:r>
      <w:r w:rsidR="00BB0A23">
        <w:rPr>
          <w:rFonts w:eastAsia="Times New Roman" w:cs="Arial"/>
          <w:noProof/>
          <w:szCs w:val="17"/>
          <w:lang w:val="fr-FR"/>
        </w:rPr>
        <w:t>’</w:t>
      </w:r>
      <w:r w:rsidR="00EF5C3E">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EF5C3E">
        <w:rPr>
          <w:rFonts w:eastAsia="Times New Roman" w:cs="Arial"/>
          <w:noProof/>
          <w:szCs w:val="17"/>
          <w:lang w:val="fr-FR"/>
        </w:rPr>
        <w:t>prend en charge des expressions de recherche avancée, un langage de requête, tel que</w:t>
      </w:r>
      <w:r w:rsidR="00992C0C">
        <w:rPr>
          <w:rFonts w:eastAsia="Times New Roman" w:cs="Arial"/>
          <w:noProof/>
          <w:szCs w:val="17"/>
          <w:lang w:val="fr-FR"/>
        </w:rPr>
        <w:t xml:space="preserve"> le CQL</w:t>
      </w:r>
      <w:r w:rsidR="00EF5C3E">
        <w:rPr>
          <w:rFonts w:eastAsia="Times New Roman" w:cs="Arial"/>
          <w:noProof/>
          <w:szCs w:val="17"/>
          <w:lang w:val="fr-FR"/>
        </w:rPr>
        <w:t>, DEVRAIT être spécifié</w:t>
      </w:r>
      <w:r w:rsidR="005E48A2" w:rsidRPr="00982192">
        <w:rPr>
          <w:rFonts w:eastAsia="Times New Roman" w:cs="Arial"/>
          <w:noProof/>
          <w:szCs w:val="17"/>
          <w:lang w:val="fr-FR"/>
        </w:rPr>
        <w:t>.</w:t>
      </w:r>
    </w:p>
    <w:p w14:paraId="001B1E42" w14:textId="450CC066"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7E7ED3">
        <w:rPr>
          <w:rFonts w:eastAsia="Times New Roman" w:cs="Arial"/>
          <w:noProof/>
          <w:szCs w:val="17"/>
          <w:lang w:val="fr-FR"/>
        </w:rPr>
        <w:t>Un contrat de s</w:t>
      </w:r>
      <w:r w:rsidR="005E48A2" w:rsidRPr="00982192">
        <w:rPr>
          <w:rFonts w:eastAsia="Times New Roman" w:cs="Arial"/>
          <w:noProof/>
          <w:szCs w:val="17"/>
          <w:lang w:val="fr-FR"/>
        </w:rPr>
        <w:t xml:space="preserve">ervice </w:t>
      </w:r>
      <w:r w:rsidR="007E7ED3">
        <w:rPr>
          <w:rFonts w:eastAsia="Times New Roman" w:cs="Arial"/>
          <w:noProof/>
          <w:szCs w:val="17"/>
          <w:lang w:val="fr-FR"/>
        </w:rPr>
        <w:t>DOIT spécifier la grammaire prise en charge (comme les champs, les</w:t>
      </w:r>
      <w:r w:rsidR="005E48A2" w:rsidRPr="00982192">
        <w:rPr>
          <w:rFonts w:eastAsia="Times New Roman" w:cs="Arial"/>
          <w:noProof/>
          <w:szCs w:val="17"/>
          <w:lang w:val="fr-FR"/>
        </w:rPr>
        <w:t xml:space="preserve"> f</w:t>
      </w:r>
      <w:r w:rsidR="007E7ED3">
        <w:rPr>
          <w:rFonts w:eastAsia="Times New Roman" w:cs="Arial"/>
          <w:noProof/>
          <w:szCs w:val="17"/>
          <w:lang w:val="fr-FR"/>
        </w:rPr>
        <w:t>o</w:t>
      </w:r>
      <w:r w:rsidR="005E48A2" w:rsidRPr="00982192">
        <w:rPr>
          <w:rFonts w:eastAsia="Times New Roman" w:cs="Arial"/>
          <w:noProof/>
          <w:szCs w:val="17"/>
          <w:lang w:val="fr-FR"/>
        </w:rPr>
        <w:t xml:space="preserve">nctions, </w:t>
      </w:r>
      <w:r w:rsidR="007E7ED3">
        <w:rPr>
          <w:rFonts w:eastAsia="Times New Roman" w:cs="Arial"/>
          <w:noProof/>
          <w:szCs w:val="17"/>
          <w:lang w:val="fr-FR"/>
        </w:rPr>
        <w:t>les mots</w:t>
      </w:r>
      <w:r w:rsidR="00BB0A23">
        <w:rPr>
          <w:rFonts w:eastAsia="Times New Roman" w:cs="Arial"/>
          <w:noProof/>
          <w:szCs w:val="17"/>
          <w:lang w:val="fr-FR"/>
        </w:rPr>
        <w:t>-</w:t>
      </w:r>
      <w:r w:rsidR="007E7ED3">
        <w:rPr>
          <w:rFonts w:eastAsia="Times New Roman" w:cs="Arial"/>
          <w:noProof/>
          <w:szCs w:val="17"/>
          <w:lang w:val="fr-FR"/>
        </w:rPr>
        <w:t>clés et les opérateurs</w:t>
      </w:r>
      <w:r w:rsidR="005E48A2" w:rsidRPr="00982192">
        <w:rPr>
          <w:rFonts w:eastAsia="Times New Roman" w:cs="Arial"/>
          <w:noProof/>
          <w:szCs w:val="17"/>
          <w:lang w:val="fr-FR"/>
        </w:rPr>
        <w:t>).</w:t>
      </w:r>
    </w:p>
    <w:p w14:paraId="693839D5" w14:textId="031C3285" w:rsidR="00AD2DE4" w:rsidRPr="00982192"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B3484A" w:rsidRPr="00982192">
        <w:rPr>
          <w:rFonts w:eastAsia="Times New Roman" w:cs="Arial"/>
          <w:noProof/>
          <w:szCs w:val="17"/>
          <w:lang w:val="fr-FR"/>
        </w:rPr>
        <w:t>8</w:t>
      </w:r>
      <w:r w:rsidR="005A534C">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7E7ED3">
        <w:rPr>
          <w:rFonts w:eastAsia="Times New Roman" w:cs="Arial"/>
          <w:noProof/>
          <w:szCs w:val="17"/>
          <w:lang w:val="fr-FR"/>
        </w:rPr>
        <w:t xml:space="preserve">Le paramètre de requête </w:t>
      </w:r>
      <w:r w:rsidR="005E48A2" w:rsidRPr="00982192">
        <w:rPr>
          <w:rFonts w:eastAsia="Times New Roman" w:cs="Arial"/>
          <w:noProof/>
          <w:szCs w:val="17"/>
          <w:lang w:val="fr-FR"/>
        </w:rPr>
        <w:t>“</w:t>
      </w:r>
      <w:r w:rsidR="005E48A2" w:rsidRPr="00982192">
        <w:rPr>
          <w:rFonts w:ascii="Courier New" w:eastAsia="Times New Roman" w:hAnsi="Courier New" w:cs="Courier New"/>
          <w:noProof/>
          <w:szCs w:val="17"/>
          <w:lang w:val="fr-FR"/>
        </w:rPr>
        <w:t>q”</w:t>
      </w:r>
      <w:r w:rsidR="005E48A2" w:rsidRPr="00982192">
        <w:rPr>
          <w:rFonts w:eastAsia="Times New Roman" w:cs="Arial"/>
          <w:noProof/>
          <w:szCs w:val="17"/>
          <w:lang w:val="fr-FR"/>
        </w:rPr>
        <w:t xml:space="preserve"> </w:t>
      </w:r>
      <w:r w:rsidR="007E7ED3">
        <w:rPr>
          <w:rFonts w:eastAsia="Times New Roman" w:cs="Arial"/>
          <w:noProof/>
          <w:szCs w:val="17"/>
          <w:lang w:val="fr-FR"/>
        </w:rPr>
        <w:t>DOIT être utilisé</w:t>
      </w:r>
      <w:r w:rsidR="005E48A2" w:rsidRPr="00982192">
        <w:rPr>
          <w:rFonts w:eastAsia="Times New Roman" w:cs="Arial"/>
          <w:noProof/>
          <w:szCs w:val="17"/>
          <w:lang w:val="fr-FR"/>
        </w:rPr>
        <w:t>.</w:t>
      </w:r>
    </w:p>
    <w:p w14:paraId="2D0F8EE6" w14:textId="39CF67E9" w:rsidR="005E48A2" w:rsidRPr="00982192" w:rsidRDefault="008E67A0" w:rsidP="00876BA8">
      <w:pPr>
        <w:pStyle w:val="Heading3"/>
        <w:spacing w:before="170"/>
        <w:ind w:left="0"/>
      </w:pPr>
      <w:bookmarkStart w:id="236" w:name="_Toc513117132"/>
      <w:bookmarkStart w:id="237" w:name="_Toc513117167"/>
      <w:bookmarkStart w:id="238" w:name="_Toc513117346"/>
      <w:bookmarkStart w:id="239" w:name="_Toc54363369"/>
      <w:bookmarkStart w:id="240" w:name="_Toc212824886"/>
      <w:bookmarkEnd w:id="236"/>
      <w:bookmarkEnd w:id="237"/>
      <w:bookmarkEnd w:id="238"/>
      <w:r>
        <w:t>Gestion des erreurs</w:t>
      </w:r>
      <w:bookmarkEnd w:id="239"/>
      <w:bookmarkEnd w:id="240"/>
    </w:p>
    <w:p w14:paraId="48E9E452" w14:textId="65D37D78" w:rsidR="00A9502E" w:rsidRPr="00982192" w:rsidRDefault="00A9502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2D392F">
        <w:rPr>
          <w:rFonts w:eastAsia="Times New Roman" w:cs="Arial"/>
          <w:noProof/>
          <w:szCs w:val="17"/>
          <w:lang w:val="fr-FR"/>
        </w:rPr>
        <w:t>Les réponses</w:t>
      </w:r>
      <w:r w:rsidR="00BB0A23">
        <w:rPr>
          <w:rFonts w:eastAsia="Times New Roman" w:cs="Arial"/>
          <w:noProof/>
          <w:szCs w:val="17"/>
          <w:lang w:val="fr-FR"/>
        </w:rPr>
        <w:t>-</w:t>
      </w:r>
      <w:r w:rsidR="002D392F">
        <w:rPr>
          <w:rFonts w:eastAsia="Times New Roman" w:cs="Arial"/>
          <w:noProof/>
          <w:szCs w:val="17"/>
          <w:lang w:val="fr-FR"/>
        </w:rPr>
        <w:t>erreurs devraient toujours utiliser le code d</w:t>
      </w:r>
      <w:r w:rsidR="00BB0A23">
        <w:rPr>
          <w:rFonts w:eastAsia="Times New Roman" w:cs="Arial"/>
          <w:noProof/>
          <w:szCs w:val="17"/>
          <w:lang w:val="fr-FR"/>
        </w:rPr>
        <w:t>’</w:t>
      </w:r>
      <w:r w:rsidR="002D392F">
        <w:rPr>
          <w:rFonts w:eastAsia="Times New Roman" w:cs="Arial"/>
          <w:noProof/>
          <w:szCs w:val="17"/>
          <w:lang w:val="fr-FR"/>
        </w:rPr>
        <w:t xml:space="preserve">état </w:t>
      </w:r>
      <w:r w:rsidRPr="00982192">
        <w:rPr>
          <w:rFonts w:eastAsia="Times New Roman" w:cs="Arial"/>
          <w:noProof/>
          <w:szCs w:val="17"/>
          <w:lang w:val="fr-FR"/>
        </w:rPr>
        <w:t xml:space="preserve">HTTP </w:t>
      </w:r>
      <w:r w:rsidR="002D392F">
        <w:rPr>
          <w:rFonts w:eastAsia="Times New Roman" w:cs="Arial"/>
          <w:noProof/>
          <w:szCs w:val="17"/>
          <w:lang w:val="fr-FR"/>
        </w:rPr>
        <w:t>approprié choisi dans la liste type des codes d</w:t>
      </w:r>
      <w:r w:rsidR="00BB0A23">
        <w:rPr>
          <w:rFonts w:eastAsia="Times New Roman" w:cs="Arial"/>
          <w:noProof/>
          <w:szCs w:val="17"/>
          <w:lang w:val="fr-FR"/>
        </w:rPr>
        <w:t>’</w:t>
      </w:r>
      <w:r w:rsidR="002D392F">
        <w:rPr>
          <w:rFonts w:eastAsia="Times New Roman" w:cs="Arial"/>
          <w:noProof/>
          <w:szCs w:val="17"/>
          <w:lang w:val="fr-FR"/>
        </w:rPr>
        <w:t xml:space="preserve">état </w:t>
      </w:r>
      <w:r w:rsidR="0001520E" w:rsidRPr="00982192">
        <w:rPr>
          <w:rFonts w:eastAsia="Times New Roman" w:cs="Arial"/>
          <w:noProof/>
          <w:szCs w:val="17"/>
          <w:lang w:val="fr-FR"/>
        </w:rPr>
        <w:t xml:space="preserve">HTTP </w:t>
      </w:r>
      <w:r w:rsidR="00580E20" w:rsidRPr="00982192">
        <w:rPr>
          <w:rFonts w:eastAsia="Times New Roman" w:cs="Arial"/>
          <w:noProof/>
          <w:szCs w:val="17"/>
          <w:lang w:val="fr-FR"/>
        </w:rPr>
        <w:t>(</w:t>
      </w:r>
      <w:r w:rsidR="00580E20">
        <w:fldChar w:fldCharType="begin"/>
      </w:r>
      <w:r w:rsidR="00580E20" w:rsidRPr="00C1783B">
        <w:rPr>
          <w:lang w:val="fr-CH"/>
          <w:rPrChange w:id="241" w:author="Author">
            <w:rPr/>
          </w:rPrChange>
        </w:rPr>
        <w:instrText>HYPERLINK "https://tools.ietf.org/html/rfc7807" \t "_blank"</w:instrText>
      </w:r>
      <w:r w:rsidR="00580E20">
        <w:fldChar w:fldCharType="separate"/>
      </w:r>
      <w:r w:rsidR="00580E20" w:rsidRPr="00982192">
        <w:rPr>
          <w:rStyle w:val="Hyperlink"/>
          <w:rFonts w:cs="Arial"/>
          <w:noProof/>
          <w:color w:val="06467A"/>
          <w:szCs w:val="17"/>
          <w:shd w:val="clear" w:color="auto" w:fill="FFFFFF"/>
          <w:lang w:val="fr-FR"/>
        </w:rPr>
        <w:t>RFC 7807</w:t>
      </w:r>
      <w:r w:rsidR="00580E20">
        <w:fldChar w:fldCharType="end"/>
      </w:r>
      <w:r w:rsidR="00580E20" w:rsidRPr="00982192">
        <w:rPr>
          <w:rStyle w:val="Hyperlink"/>
          <w:rFonts w:cs="Arial"/>
          <w:noProof/>
          <w:color w:val="auto"/>
          <w:szCs w:val="17"/>
          <w:u w:val="none"/>
          <w:shd w:val="clear" w:color="auto" w:fill="FFFFFF"/>
          <w:lang w:val="fr-FR"/>
        </w:rPr>
        <w:t>)</w:t>
      </w:r>
      <w:r w:rsidR="00CB0B52" w:rsidRPr="00A21BF0">
        <w:rPr>
          <w:rStyle w:val="Hyperlink"/>
          <w:rFonts w:cs="Arial"/>
          <w:noProof/>
          <w:color w:val="auto"/>
          <w:sz w:val="16"/>
          <w:szCs w:val="16"/>
          <w:u w:val="none"/>
          <w:shd w:val="clear" w:color="auto" w:fill="FFFFFF"/>
          <w:lang w:val="fr-FR"/>
        </w:rPr>
        <w:t xml:space="preserve">, </w:t>
      </w:r>
      <w:r w:rsidR="0001520E" w:rsidRPr="00982192">
        <w:rPr>
          <w:rFonts w:eastAsia="Times New Roman" w:cs="Arial"/>
          <w:noProof/>
          <w:szCs w:val="17"/>
          <w:lang w:val="fr-FR"/>
        </w:rPr>
        <w:t>reprodu</w:t>
      </w:r>
      <w:r w:rsidR="002D392F">
        <w:rPr>
          <w:rFonts w:eastAsia="Times New Roman" w:cs="Arial"/>
          <w:noProof/>
          <w:szCs w:val="17"/>
          <w:lang w:val="fr-FR"/>
        </w:rPr>
        <w:t>ite à l</w:t>
      </w:r>
      <w:r w:rsidR="00BB0A23">
        <w:rPr>
          <w:rFonts w:eastAsia="Times New Roman" w:cs="Arial"/>
          <w:noProof/>
          <w:szCs w:val="17"/>
          <w:lang w:val="fr-FR"/>
        </w:rPr>
        <w:t>’</w:t>
      </w:r>
      <w:r w:rsidR="00992C0C">
        <w:rPr>
          <w:rFonts w:eastAsia="Times New Roman" w:cs="Arial"/>
          <w:noProof/>
          <w:szCs w:val="17"/>
          <w:lang w:val="fr-FR"/>
        </w:rPr>
        <w:t>a</w:t>
      </w:r>
      <w:r w:rsidR="00992C0C" w:rsidRPr="00982192">
        <w:rPr>
          <w:rFonts w:eastAsia="Times New Roman" w:cs="Arial"/>
          <w:noProof/>
          <w:szCs w:val="17"/>
          <w:lang w:val="fr-FR"/>
        </w:rPr>
        <w:t>nnex</w:t>
      </w:r>
      <w:r w:rsidR="00992C0C">
        <w:rPr>
          <w:rFonts w:eastAsia="Times New Roman" w:cs="Arial"/>
          <w:noProof/>
          <w:szCs w:val="17"/>
          <w:lang w:val="fr-FR"/>
        </w:rPr>
        <w:t>e </w:t>
      </w:r>
      <w:r w:rsidR="00992C0C" w:rsidRPr="00982192">
        <w:rPr>
          <w:rFonts w:eastAsia="Times New Roman" w:cs="Arial"/>
          <w:noProof/>
          <w:szCs w:val="17"/>
          <w:lang w:val="fr-FR"/>
        </w:rPr>
        <w:t>V</w:t>
      </w:r>
      <w:r w:rsidRPr="00982192">
        <w:rPr>
          <w:rFonts w:eastAsia="Times New Roman" w:cs="Arial"/>
          <w:noProof/>
          <w:szCs w:val="17"/>
          <w:lang w:val="fr-FR"/>
        </w:rPr>
        <w:t>.</w:t>
      </w:r>
      <w:r w:rsidR="00A5123A">
        <w:rPr>
          <w:rFonts w:eastAsia="Times New Roman" w:cs="Arial"/>
          <w:noProof/>
          <w:szCs w:val="17"/>
          <w:lang w:val="fr-FR"/>
        </w:rPr>
        <w:t xml:space="preserve">  </w:t>
      </w:r>
      <w:r w:rsidR="00E32FA3">
        <w:rPr>
          <w:rFonts w:eastAsia="Times New Roman" w:cs="Arial"/>
          <w:noProof/>
          <w:szCs w:val="17"/>
          <w:lang w:val="fr-FR"/>
        </w:rPr>
        <w:t xml:space="preserve">Lorsque le requérant prévoit </w:t>
      </w:r>
      <w:r w:rsidRPr="00982192">
        <w:rPr>
          <w:rFonts w:eastAsia="Times New Roman" w:cs="Arial"/>
          <w:noProof/>
          <w:szCs w:val="17"/>
          <w:lang w:val="fr-FR"/>
        </w:rPr>
        <w:t>JSON, re</w:t>
      </w:r>
      <w:r w:rsidR="00E32FA3">
        <w:rPr>
          <w:rFonts w:eastAsia="Times New Roman" w:cs="Arial"/>
          <w:noProof/>
          <w:szCs w:val="17"/>
          <w:lang w:val="fr-FR"/>
        </w:rPr>
        <w:t>nvoyer les</w:t>
      </w:r>
      <w:r w:rsidR="00473FD6">
        <w:rPr>
          <w:rFonts w:eastAsia="Times New Roman" w:cs="Arial"/>
          <w:noProof/>
          <w:szCs w:val="17"/>
          <w:lang w:val="fr-FR"/>
        </w:rPr>
        <w:t xml:space="preserve"> </w:t>
      </w:r>
      <w:r w:rsidR="00E32FA3">
        <w:rPr>
          <w:rFonts w:eastAsia="Times New Roman" w:cs="Arial"/>
          <w:noProof/>
          <w:szCs w:val="17"/>
          <w:lang w:val="fr-FR"/>
        </w:rPr>
        <w:t xml:space="preserve">informations concernant les erreurs </w:t>
      </w:r>
      <w:r w:rsidR="00473FD6">
        <w:rPr>
          <w:rFonts w:eastAsia="Times New Roman" w:cs="Arial"/>
          <w:noProof/>
          <w:szCs w:val="17"/>
          <w:lang w:val="fr-FR"/>
        </w:rPr>
        <w:t>sous la forme d</w:t>
      </w:r>
      <w:r w:rsidR="00BB0A23">
        <w:rPr>
          <w:rFonts w:eastAsia="Times New Roman" w:cs="Arial"/>
          <w:noProof/>
          <w:szCs w:val="17"/>
          <w:lang w:val="fr-FR"/>
        </w:rPr>
        <w:t>’</w:t>
      </w:r>
      <w:r w:rsidR="00473FD6">
        <w:rPr>
          <w:rFonts w:eastAsia="Times New Roman" w:cs="Arial"/>
          <w:noProof/>
          <w:szCs w:val="17"/>
          <w:lang w:val="fr-FR"/>
        </w:rPr>
        <w:t>une structure de données commu</w:t>
      </w:r>
      <w:r w:rsidR="00334310">
        <w:rPr>
          <w:rFonts w:eastAsia="Times New Roman" w:cs="Arial"/>
          <w:noProof/>
          <w:szCs w:val="17"/>
          <w:lang w:val="fr-FR"/>
        </w:rPr>
        <w:t xml:space="preserve">ne.  À </w:t>
      </w:r>
      <w:r w:rsidR="00473FD6">
        <w:rPr>
          <w:rFonts w:eastAsia="Times New Roman" w:cs="Arial"/>
          <w:noProof/>
          <w:szCs w:val="17"/>
          <w:lang w:val="fr-FR"/>
        </w:rPr>
        <w:t>moins que le projet n</w:t>
      </w:r>
      <w:r w:rsidR="00BB0A23">
        <w:rPr>
          <w:rFonts w:eastAsia="Times New Roman" w:cs="Arial"/>
          <w:noProof/>
          <w:szCs w:val="17"/>
          <w:lang w:val="fr-FR"/>
        </w:rPr>
        <w:t>’</w:t>
      </w:r>
      <w:r w:rsidR="00473FD6">
        <w:rPr>
          <w:rFonts w:eastAsia="Times New Roman" w:cs="Arial"/>
          <w:noProof/>
          <w:szCs w:val="17"/>
          <w:lang w:val="fr-FR"/>
        </w:rPr>
        <w:t>en dispose autrement, il est inutile de définir des codes d</w:t>
      </w:r>
      <w:r w:rsidR="00BB0A23">
        <w:rPr>
          <w:rFonts w:eastAsia="Times New Roman" w:cs="Arial"/>
          <w:noProof/>
          <w:szCs w:val="17"/>
          <w:lang w:val="fr-FR"/>
        </w:rPr>
        <w:t>’</w:t>
      </w:r>
      <w:r w:rsidR="00473FD6">
        <w:rPr>
          <w:rFonts w:eastAsia="Times New Roman" w:cs="Arial"/>
          <w:noProof/>
          <w:szCs w:val="17"/>
          <w:lang w:val="fr-FR"/>
        </w:rPr>
        <w:t xml:space="preserve">erreur </w:t>
      </w:r>
      <w:r w:rsidR="00B8097C">
        <w:rPr>
          <w:rFonts w:eastAsia="Times New Roman" w:cs="Arial"/>
          <w:noProof/>
          <w:szCs w:val="17"/>
          <w:lang w:val="fr-FR"/>
        </w:rPr>
        <w:t>pour une application donn</w:t>
      </w:r>
      <w:r w:rsidR="00334310">
        <w:rPr>
          <w:rFonts w:eastAsia="Times New Roman" w:cs="Arial"/>
          <w:noProof/>
          <w:szCs w:val="17"/>
          <w:lang w:val="fr-FR"/>
        </w:rPr>
        <w:t>ée.  Da</w:t>
      </w:r>
      <w:r w:rsidR="00B8097C">
        <w:rPr>
          <w:rFonts w:eastAsia="Times New Roman" w:cs="Arial"/>
          <w:noProof/>
          <w:szCs w:val="17"/>
          <w:lang w:val="fr-FR"/>
        </w:rPr>
        <w:t>ns les environnements de production, les traces de pile et autres informations de débogage ne devraient pas figurer dans le corps de la réponse</w:t>
      </w:r>
      <w:r w:rsidRPr="00982192">
        <w:rPr>
          <w:rFonts w:eastAsia="Times New Roman" w:cs="Arial"/>
          <w:noProof/>
          <w:szCs w:val="17"/>
          <w:lang w:val="fr-FR"/>
        </w:rPr>
        <w:t>.</w:t>
      </w:r>
    </w:p>
    <w:p w14:paraId="4FE904AA" w14:textId="2CF44A56" w:rsidR="005E48A2" w:rsidRPr="00982192" w:rsidRDefault="00B8097C" w:rsidP="00CE01DA">
      <w:pPr>
        <w:pStyle w:val="Heading4"/>
        <w:spacing w:before="170" w:after="170"/>
        <w:rPr>
          <w:noProof/>
          <w:lang w:val="fr-FR"/>
        </w:rPr>
      </w:pPr>
      <w:r>
        <w:rPr>
          <w:noProof/>
          <w:lang w:val="fr-FR"/>
        </w:rPr>
        <w:t>Charge utile d</w:t>
      </w:r>
      <w:r w:rsidR="00BB0A23">
        <w:rPr>
          <w:noProof/>
          <w:lang w:val="fr-FR"/>
        </w:rPr>
        <w:t>’</w:t>
      </w:r>
      <w:r>
        <w:rPr>
          <w:noProof/>
          <w:lang w:val="fr-FR"/>
        </w:rPr>
        <w:t>erreur</w:t>
      </w:r>
    </w:p>
    <w:p w14:paraId="47D4AC55" w14:textId="3B0E97BA"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B8097C">
        <w:rPr>
          <w:rFonts w:eastAsia="Times New Roman" w:cs="Arial"/>
          <w:noProof/>
          <w:szCs w:val="17"/>
          <w:lang w:val="fr-FR"/>
        </w:rPr>
        <w:t xml:space="preserve">La gestion des erreurs </w:t>
      </w:r>
      <w:r w:rsidR="0022547C">
        <w:rPr>
          <w:rFonts w:eastAsia="Times New Roman" w:cs="Arial"/>
          <w:noProof/>
          <w:szCs w:val="17"/>
          <w:lang w:val="fr-FR"/>
        </w:rPr>
        <w:t>intervient à deux</w:t>
      </w:r>
      <w:r w:rsidR="002D56D3">
        <w:rPr>
          <w:rFonts w:eastAsia="Times New Roman" w:cs="Arial"/>
          <w:noProof/>
          <w:szCs w:val="17"/>
          <w:lang w:val="fr-FR"/>
        </w:rPr>
        <w:t> </w:t>
      </w:r>
      <w:r w:rsidR="0022547C">
        <w:rPr>
          <w:rFonts w:eastAsia="Times New Roman" w:cs="Arial"/>
          <w:noProof/>
          <w:szCs w:val="17"/>
          <w:lang w:val="fr-FR"/>
        </w:rPr>
        <w:t>niveaux</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22547C">
        <w:rPr>
          <w:rFonts w:eastAsia="Times New Roman" w:cs="Arial"/>
          <w:noProof/>
          <w:szCs w:val="17"/>
          <w:lang w:val="fr-FR"/>
        </w:rPr>
        <w:t xml:space="preserve">au niveau du </w:t>
      </w:r>
      <w:r w:rsidR="005E48A2" w:rsidRPr="00982192">
        <w:rPr>
          <w:rFonts w:eastAsia="Times New Roman" w:cs="Arial"/>
          <w:noProof/>
          <w:szCs w:val="17"/>
          <w:lang w:val="fr-FR"/>
        </w:rPr>
        <w:t>protocol</w:t>
      </w:r>
      <w:r w:rsidR="0022547C">
        <w:rPr>
          <w:rFonts w:eastAsia="Times New Roman" w:cs="Arial"/>
          <w:noProof/>
          <w:szCs w:val="17"/>
          <w:lang w:val="fr-FR"/>
        </w:rPr>
        <w:t>e</w:t>
      </w:r>
      <w:r w:rsidR="005E48A2" w:rsidRPr="00982192">
        <w:rPr>
          <w:rFonts w:eastAsia="Times New Roman" w:cs="Arial"/>
          <w:noProof/>
          <w:szCs w:val="17"/>
          <w:lang w:val="fr-FR"/>
        </w:rPr>
        <w:t xml:space="preserve"> (HTTP) </w:t>
      </w:r>
      <w:r w:rsidR="0022547C">
        <w:rPr>
          <w:rFonts w:eastAsia="Times New Roman" w:cs="Arial"/>
          <w:noProof/>
          <w:szCs w:val="17"/>
          <w:lang w:val="fr-FR"/>
        </w:rPr>
        <w:t>et à celui de l</w:t>
      </w:r>
      <w:r w:rsidR="00BB0A23">
        <w:rPr>
          <w:rFonts w:eastAsia="Times New Roman" w:cs="Arial"/>
          <w:noProof/>
          <w:szCs w:val="17"/>
          <w:lang w:val="fr-FR"/>
        </w:rPr>
        <w:t>’</w:t>
      </w:r>
      <w:r w:rsidR="005E48A2" w:rsidRPr="00982192">
        <w:rPr>
          <w:rFonts w:eastAsia="Times New Roman" w:cs="Arial"/>
          <w:noProof/>
          <w:szCs w:val="17"/>
          <w:lang w:val="fr-FR"/>
        </w:rPr>
        <w:t>application (</w:t>
      </w:r>
      <w:r w:rsidR="0022547C">
        <w:rPr>
          <w:rFonts w:eastAsia="Times New Roman" w:cs="Arial"/>
          <w:noProof/>
          <w:szCs w:val="17"/>
          <w:lang w:val="fr-FR"/>
        </w:rPr>
        <w:t>charge utile renvoy</w:t>
      </w:r>
      <w:r w:rsidR="00334310">
        <w:rPr>
          <w:rFonts w:eastAsia="Times New Roman" w:cs="Arial"/>
          <w:noProof/>
          <w:szCs w:val="17"/>
          <w:lang w:val="fr-FR"/>
        </w:rPr>
        <w:t>ée</w:t>
      </w:r>
      <w:r w:rsidR="00334310" w:rsidRPr="00982192">
        <w:rPr>
          <w:rFonts w:eastAsia="Times New Roman" w:cs="Arial"/>
          <w:noProof/>
          <w:szCs w:val="17"/>
          <w:lang w:val="fr-FR"/>
        </w:rPr>
        <w:t>)</w:t>
      </w:r>
      <w:r w:rsidR="00334310">
        <w:rPr>
          <w:rFonts w:eastAsia="Times New Roman" w:cs="Arial"/>
          <w:noProof/>
          <w:szCs w:val="17"/>
          <w:lang w:val="fr-FR"/>
        </w:rPr>
        <w:t>.  Au</w:t>
      </w:r>
      <w:r w:rsidR="0022547C">
        <w:rPr>
          <w:rFonts w:eastAsia="Times New Roman" w:cs="Arial"/>
          <w:noProof/>
          <w:szCs w:val="17"/>
          <w:lang w:val="fr-FR"/>
        </w:rPr>
        <w:t xml:space="preserve"> niveau du </w:t>
      </w:r>
      <w:r w:rsidR="004C3C1C" w:rsidRPr="00982192">
        <w:rPr>
          <w:rFonts w:eastAsia="Times New Roman" w:cs="Arial"/>
          <w:noProof/>
          <w:szCs w:val="17"/>
          <w:lang w:val="fr-FR"/>
        </w:rPr>
        <w:t>protocol</w:t>
      </w:r>
      <w:r w:rsidR="0022547C">
        <w:rPr>
          <w:rFonts w:eastAsia="Times New Roman" w:cs="Arial"/>
          <w:noProof/>
          <w:szCs w:val="17"/>
          <w:lang w:val="fr-FR"/>
        </w:rPr>
        <w:t>e</w:t>
      </w:r>
      <w:r w:rsidR="004C3C1C" w:rsidRPr="00982192">
        <w:rPr>
          <w:rFonts w:eastAsia="Times New Roman" w:cs="Arial"/>
          <w:noProof/>
          <w:szCs w:val="17"/>
          <w:lang w:val="fr-FR"/>
        </w:rPr>
        <w:t xml:space="preserve">, </w:t>
      </w:r>
      <w:r w:rsidR="0022547C">
        <w:rPr>
          <w:rFonts w:eastAsia="Times New Roman" w:cs="Arial"/>
          <w:noProof/>
          <w:szCs w:val="17"/>
          <w:lang w:val="fr-FR"/>
        </w:rPr>
        <w:t xml:space="preserve">une API </w:t>
      </w:r>
      <w:r w:rsidR="004C3C1C" w:rsidRPr="00982192">
        <w:rPr>
          <w:rFonts w:eastAsia="Times New Roman" w:cs="Arial"/>
          <w:noProof/>
          <w:szCs w:val="17"/>
          <w:lang w:val="fr-FR"/>
        </w:rPr>
        <w:t xml:space="preserve">Web </w:t>
      </w:r>
      <w:r w:rsidR="0022547C">
        <w:rPr>
          <w:rFonts w:eastAsia="Times New Roman" w:cs="Arial"/>
          <w:noProof/>
          <w:szCs w:val="17"/>
          <w:lang w:val="fr-FR"/>
        </w:rPr>
        <w:t>renvoie un code d</w:t>
      </w:r>
      <w:r w:rsidR="00BB0A23">
        <w:rPr>
          <w:rFonts w:eastAsia="Times New Roman" w:cs="Arial"/>
          <w:noProof/>
          <w:szCs w:val="17"/>
          <w:lang w:val="fr-FR"/>
        </w:rPr>
        <w:t>’</w:t>
      </w:r>
      <w:r w:rsidR="0022547C">
        <w:rPr>
          <w:rFonts w:eastAsia="Times New Roman" w:cs="Arial"/>
          <w:noProof/>
          <w:szCs w:val="17"/>
          <w:lang w:val="fr-FR"/>
        </w:rPr>
        <w:t xml:space="preserve">état </w:t>
      </w:r>
      <w:r w:rsidR="004C3C1C" w:rsidRPr="00982192">
        <w:rPr>
          <w:rFonts w:eastAsia="Times New Roman" w:cs="Arial"/>
          <w:noProof/>
          <w:szCs w:val="17"/>
          <w:lang w:val="fr-FR"/>
        </w:rPr>
        <w:t xml:space="preserve">HTTP </w:t>
      </w:r>
      <w:r w:rsidR="0022547C">
        <w:rPr>
          <w:rFonts w:eastAsia="Times New Roman" w:cs="Arial"/>
          <w:noProof/>
          <w:szCs w:val="17"/>
          <w:lang w:val="fr-FR"/>
        </w:rPr>
        <w:t>approprié et, au niveau de</w:t>
      </w:r>
      <w:r w:rsidR="004C3C1C" w:rsidRPr="00982192">
        <w:rPr>
          <w:rFonts w:eastAsia="Times New Roman" w:cs="Arial"/>
          <w:noProof/>
          <w:szCs w:val="17"/>
          <w:lang w:val="fr-FR"/>
        </w:rPr>
        <w:t xml:space="preserve"> </w:t>
      </w:r>
      <w:r w:rsidR="0022547C">
        <w:rPr>
          <w:rFonts w:eastAsia="Times New Roman" w:cs="Arial"/>
          <w:noProof/>
          <w:szCs w:val="17"/>
          <w:lang w:val="fr-FR"/>
        </w:rPr>
        <w:t>l</w:t>
      </w:r>
      <w:r w:rsidR="00BB0A23">
        <w:rPr>
          <w:rFonts w:eastAsia="Times New Roman" w:cs="Arial"/>
          <w:noProof/>
          <w:szCs w:val="17"/>
          <w:lang w:val="fr-FR"/>
        </w:rPr>
        <w:t>’</w:t>
      </w:r>
      <w:r w:rsidR="004C3C1C" w:rsidRPr="00982192">
        <w:rPr>
          <w:rFonts w:eastAsia="Times New Roman" w:cs="Arial"/>
          <w:noProof/>
          <w:szCs w:val="17"/>
          <w:lang w:val="fr-FR"/>
        </w:rPr>
        <w:t xml:space="preserve">application, </w:t>
      </w:r>
      <w:r w:rsidR="0022547C">
        <w:rPr>
          <w:rFonts w:eastAsia="Times New Roman" w:cs="Arial"/>
          <w:noProof/>
          <w:szCs w:val="17"/>
          <w:lang w:val="fr-FR"/>
        </w:rPr>
        <w:t xml:space="preserve">une API </w:t>
      </w:r>
      <w:r w:rsidR="004C3C1C" w:rsidRPr="00982192">
        <w:rPr>
          <w:rFonts w:eastAsia="Times New Roman" w:cs="Arial"/>
          <w:noProof/>
          <w:szCs w:val="17"/>
          <w:lang w:val="fr-FR"/>
        </w:rPr>
        <w:t xml:space="preserve">Web </w:t>
      </w:r>
      <w:r w:rsidR="0022547C">
        <w:rPr>
          <w:rFonts w:eastAsia="Times New Roman" w:cs="Arial"/>
          <w:noProof/>
          <w:szCs w:val="17"/>
          <w:lang w:val="fr-FR"/>
        </w:rPr>
        <w:t>renvoie une charge utile signalant l</w:t>
      </w:r>
      <w:r w:rsidR="00BB0A23">
        <w:rPr>
          <w:rFonts w:eastAsia="Times New Roman" w:cs="Arial"/>
          <w:noProof/>
          <w:szCs w:val="17"/>
          <w:lang w:val="fr-FR"/>
        </w:rPr>
        <w:t>’</w:t>
      </w:r>
      <w:r w:rsidR="0022547C">
        <w:rPr>
          <w:rFonts w:eastAsia="Times New Roman" w:cs="Arial"/>
          <w:noProof/>
          <w:szCs w:val="17"/>
          <w:lang w:val="fr-FR"/>
        </w:rPr>
        <w:t xml:space="preserve">erreur de façon suffisamment détaillée </w:t>
      </w:r>
      <w:r w:rsidR="004C3C1C" w:rsidRPr="00982192">
        <w:rPr>
          <w:rFonts w:eastAsia="Times New Roman" w:cs="Arial"/>
          <w:noProof/>
          <w:szCs w:val="17"/>
          <w:lang w:val="fr-FR"/>
        </w:rPr>
        <w:t>(</w:t>
      </w:r>
      <w:r w:rsidR="0022547C">
        <w:rPr>
          <w:rFonts w:eastAsia="Times New Roman" w:cs="Arial"/>
          <w:noProof/>
          <w:szCs w:val="17"/>
          <w:lang w:val="fr-FR"/>
        </w:rPr>
        <w:t xml:space="preserve">attributs obligatoires </w:t>
      </w:r>
      <w:r w:rsidR="00334089">
        <w:rPr>
          <w:rFonts w:eastAsia="Times New Roman" w:cs="Arial"/>
          <w:noProof/>
          <w:szCs w:val="17"/>
          <w:lang w:val="fr-FR"/>
        </w:rPr>
        <w:t>et facultatifs</w:t>
      </w:r>
      <w:r w:rsidR="004C3C1C" w:rsidRPr="00982192">
        <w:rPr>
          <w:rFonts w:eastAsia="Times New Roman" w:cs="Arial"/>
          <w:noProof/>
          <w:szCs w:val="17"/>
          <w:lang w:val="fr-FR"/>
        </w:rPr>
        <w:t>).</w:t>
      </w:r>
    </w:p>
    <w:p w14:paraId="7E249DB3" w14:textId="3956EC58" w:rsidR="00992C0C" w:rsidRDefault="004C3C1C" w:rsidP="00876BA8">
      <w:pPr>
        <w:pStyle w:val="NormalWeb"/>
        <w:keepNext/>
        <w:tabs>
          <w:tab w:val="left" w:pos="567"/>
        </w:tabs>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34089">
        <w:rPr>
          <w:rFonts w:eastAsia="Times New Roman" w:cs="Arial"/>
          <w:noProof/>
          <w:szCs w:val="17"/>
          <w:lang w:val="fr-FR"/>
        </w:rPr>
        <w:t>En ce qui concerne les attributs obligatoires et facultatifs pour la gestion des erreurs au niveau de l</w:t>
      </w:r>
      <w:r w:rsidR="00BB0A23">
        <w:rPr>
          <w:rFonts w:eastAsia="Times New Roman" w:cs="Arial"/>
          <w:noProof/>
          <w:szCs w:val="17"/>
          <w:lang w:val="fr-FR"/>
        </w:rPr>
        <w:t>’</w:t>
      </w:r>
      <w:r w:rsidRPr="00982192">
        <w:rPr>
          <w:rFonts w:eastAsia="Times New Roman" w:cs="Arial"/>
          <w:noProof/>
          <w:szCs w:val="17"/>
          <w:lang w:val="fr-FR"/>
        </w:rPr>
        <w:t>application,</w:t>
      </w:r>
    </w:p>
    <w:p w14:paraId="17AA13A2" w14:textId="53FE0941" w:rsidR="00992C0C" w:rsidRPr="00876BA8" w:rsidRDefault="00876BA8" w:rsidP="00876BA8">
      <w:pPr>
        <w:pStyle w:val="ListParagraph"/>
        <w:rPr>
          <w:noProof/>
          <w:lang w:val="fr-FR"/>
        </w:rPr>
      </w:pPr>
      <w:r>
        <w:rPr>
          <w:noProof/>
          <w:lang w:val="fr-FR"/>
        </w:rPr>
        <w:t>a)</w:t>
      </w:r>
      <w:r>
        <w:rPr>
          <w:noProof/>
          <w:lang w:val="fr-FR"/>
        </w:rPr>
        <w:tab/>
      </w:r>
      <w:r w:rsidR="00C71AB6" w:rsidRPr="00876BA8">
        <w:rPr>
          <w:noProof/>
          <w:lang w:val="fr-FR"/>
        </w:rPr>
        <w:t xml:space="preserve">Les attributs </w:t>
      </w:r>
      <w:r w:rsidR="00C92F1C" w:rsidRPr="00876BA8">
        <w:rPr>
          <w:rFonts w:ascii="Courier New" w:hAnsi="Courier New" w:cs="Courier New"/>
          <w:noProof/>
          <w:lang w:val="fr-FR"/>
        </w:rPr>
        <w:t>code</w:t>
      </w:r>
      <w:r w:rsidR="00C92F1C" w:rsidRPr="00876BA8">
        <w:rPr>
          <w:noProof/>
          <w:lang w:val="fr-FR"/>
        </w:rPr>
        <w:t xml:space="preserve"> </w:t>
      </w:r>
      <w:r w:rsidR="00C71AB6" w:rsidRPr="00876BA8">
        <w:rPr>
          <w:noProof/>
          <w:lang w:val="fr-FR"/>
        </w:rPr>
        <w:t>et</w:t>
      </w:r>
      <w:r w:rsidR="00C92F1C" w:rsidRPr="00876BA8">
        <w:rPr>
          <w:noProof/>
          <w:lang w:val="fr-FR"/>
        </w:rPr>
        <w:t xml:space="preserve"> </w:t>
      </w:r>
      <w:r w:rsidR="00C92F1C" w:rsidRPr="00876BA8">
        <w:rPr>
          <w:rFonts w:ascii="Courier" w:hAnsi="Courier"/>
          <w:noProof/>
          <w:lang w:val="fr-FR"/>
        </w:rPr>
        <w:t>message</w:t>
      </w:r>
      <w:r w:rsidR="00C92F1C" w:rsidRPr="00876BA8">
        <w:rPr>
          <w:noProof/>
          <w:lang w:val="fr-FR"/>
        </w:rPr>
        <w:t xml:space="preserve"> </w:t>
      </w:r>
      <w:r w:rsidR="00C71AB6" w:rsidRPr="00876BA8">
        <w:rPr>
          <w:noProof/>
          <w:lang w:val="fr-FR"/>
        </w:rPr>
        <w:t>ci</w:t>
      </w:r>
      <w:r w:rsidR="00BB0A23" w:rsidRPr="00876BA8">
        <w:rPr>
          <w:noProof/>
          <w:lang w:val="fr-FR"/>
        </w:rPr>
        <w:t>-</w:t>
      </w:r>
      <w:r w:rsidR="00C71AB6" w:rsidRPr="00876BA8">
        <w:rPr>
          <w:noProof/>
          <w:lang w:val="fr-FR"/>
        </w:rPr>
        <w:t xml:space="preserve">après sont obligatoires et, tandis que le </w:t>
      </w:r>
      <w:r w:rsidR="00C92F1C" w:rsidRPr="00876BA8">
        <w:rPr>
          <w:rFonts w:ascii="Courier" w:hAnsi="Courier"/>
          <w:noProof/>
          <w:lang w:val="fr-FR"/>
        </w:rPr>
        <w:t>message</w:t>
      </w:r>
      <w:r w:rsidR="00C92F1C" w:rsidRPr="00876BA8">
        <w:rPr>
          <w:noProof/>
          <w:lang w:val="fr-FR"/>
        </w:rPr>
        <w:t xml:space="preserve"> </w:t>
      </w:r>
      <w:r w:rsidR="0070258B" w:rsidRPr="00876BA8">
        <w:rPr>
          <w:noProof/>
          <w:lang w:val="fr-FR"/>
        </w:rPr>
        <w:t>peut changer à l</w:t>
      </w:r>
      <w:r w:rsidR="00BB0A23" w:rsidRPr="00876BA8">
        <w:rPr>
          <w:noProof/>
          <w:lang w:val="fr-FR"/>
        </w:rPr>
        <w:t>’</w:t>
      </w:r>
      <w:r w:rsidR="0070258B" w:rsidRPr="00876BA8">
        <w:rPr>
          <w:noProof/>
          <w:lang w:val="fr-FR"/>
        </w:rPr>
        <w:t xml:space="preserve">avenir, le </w:t>
      </w:r>
      <w:r w:rsidR="00C92F1C" w:rsidRPr="00876BA8">
        <w:rPr>
          <w:rFonts w:ascii="Courier New" w:hAnsi="Courier New" w:cs="Courier New"/>
          <w:noProof/>
          <w:lang w:val="fr-FR"/>
        </w:rPr>
        <w:t>code</w:t>
      </w:r>
      <w:r w:rsidR="00C92F1C" w:rsidRPr="00876BA8">
        <w:rPr>
          <w:noProof/>
          <w:lang w:val="fr-FR"/>
        </w:rPr>
        <w:t xml:space="preserve"> </w:t>
      </w:r>
      <w:r w:rsidR="0070258B" w:rsidRPr="00876BA8">
        <w:rPr>
          <w:noProof/>
          <w:lang w:val="fr-FR"/>
        </w:rPr>
        <w:t xml:space="preserve">ne </w:t>
      </w:r>
      <w:r w:rsidR="00C92F1C" w:rsidRPr="00876BA8">
        <w:rPr>
          <w:noProof/>
          <w:lang w:val="fr-FR"/>
        </w:rPr>
        <w:t>change</w:t>
      </w:r>
      <w:r w:rsidR="0070258B" w:rsidRPr="00876BA8">
        <w:rPr>
          <w:noProof/>
          <w:lang w:val="fr-FR"/>
        </w:rPr>
        <w:t>ra pas</w:t>
      </w:r>
      <w:r w:rsidR="00C92F1C" w:rsidRPr="00876BA8">
        <w:rPr>
          <w:noProof/>
          <w:lang w:val="fr-FR"/>
        </w:rPr>
        <w:t xml:space="preserve">; </w:t>
      </w:r>
      <w:r w:rsidR="002D56D3" w:rsidRPr="00876BA8">
        <w:rPr>
          <w:noProof/>
          <w:lang w:val="fr-FR"/>
        </w:rPr>
        <w:t xml:space="preserve"> </w:t>
      </w:r>
      <w:r w:rsidR="00EC6DC7" w:rsidRPr="00876BA8">
        <w:rPr>
          <w:noProof/>
          <w:lang w:val="fr-FR"/>
        </w:rPr>
        <w:t>i</w:t>
      </w:r>
      <w:r w:rsidR="0070258B" w:rsidRPr="00876BA8">
        <w:rPr>
          <w:noProof/>
          <w:lang w:val="fr-FR"/>
        </w:rPr>
        <w:t>l est fixe et renverra toujours à ce problème particulier</w:t>
      </w:r>
      <w:r w:rsidR="00BB0A23" w:rsidRPr="00876BA8">
        <w:rPr>
          <w:noProof/>
          <w:lang w:val="fr-FR"/>
        </w:rPr>
        <w:t> :</w:t>
      </w:r>
    </w:p>
    <w:p w14:paraId="771AA27E" w14:textId="67B30842" w:rsidR="004C3C1C" w:rsidRPr="00982192" w:rsidRDefault="004C3C1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code</w:t>
      </w:r>
      <w:r w:rsidRPr="00982192">
        <w:rPr>
          <w:rFonts w:eastAsia="Times New Roman" w:cs="Arial"/>
          <w:noProof/>
          <w:szCs w:val="17"/>
          <w:lang w:val="fr-FR"/>
        </w:rPr>
        <w:t xml:space="preserve"> (</w:t>
      </w:r>
      <w:r w:rsidR="0070258B">
        <w:rPr>
          <w:rFonts w:eastAsia="Times New Roman" w:cs="Arial"/>
          <w:noProof/>
          <w:szCs w:val="17"/>
          <w:lang w:val="fr-FR"/>
        </w:rPr>
        <w:t>nombre entier</w:t>
      </w:r>
      <w:r w:rsidRPr="00982192">
        <w:rPr>
          <w:rFonts w:eastAsia="Times New Roman" w:cs="Arial"/>
          <w:noProof/>
          <w:szCs w:val="17"/>
          <w:lang w:val="fr-FR"/>
        </w:rPr>
        <w:t>)</w:t>
      </w:r>
      <w:r w:rsidR="00F5246C">
        <w:rPr>
          <w:rFonts w:eastAsia="Times New Roman" w:cs="Arial"/>
          <w:noProof/>
          <w:szCs w:val="17"/>
          <w:lang w:val="fr-FR"/>
        </w:rPr>
        <w:t> :</w:t>
      </w:r>
      <w:r w:rsidR="0070258B">
        <w:rPr>
          <w:rFonts w:eastAsia="Times New Roman" w:cs="Arial"/>
          <w:noProof/>
          <w:szCs w:val="17"/>
          <w:lang w:val="fr-FR"/>
        </w:rPr>
        <w:t xml:space="preserve"> code technique de la </w:t>
      </w:r>
      <w:r w:rsidRPr="00982192">
        <w:rPr>
          <w:rFonts w:eastAsia="Times New Roman" w:cs="Arial"/>
          <w:noProof/>
          <w:szCs w:val="17"/>
          <w:lang w:val="fr-FR"/>
        </w:rPr>
        <w:t xml:space="preserve">situation </w:t>
      </w:r>
      <w:r w:rsidR="0070258B">
        <w:rPr>
          <w:rFonts w:eastAsia="Times New Roman" w:cs="Arial"/>
          <w:noProof/>
          <w:szCs w:val="17"/>
          <w:lang w:val="fr-FR"/>
        </w:rPr>
        <w:t>d</w:t>
      </w:r>
      <w:r w:rsidR="00BB0A23">
        <w:rPr>
          <w:rFonts w:eastAsia="Times New Roman" w:cs="Arial"/>
          <w:noProof/>
          <w:szCs w:val="17"/>
          <w:lang w:val="fr-FR"/>
        </w:rPr>
        <w:t>’</w:t>
      </w:r>
      <w:r w:rsidR="0070258B">
        <w:rPr>
          <w:rFonts w:eastAsia="Times New Roman" w:cs="Arial"/>
          <w:noProof/>
          <w:szCs w:val="17"/>
          <w:lang w:val="fr-FR"/>
        </w:rPr>
        <w:t xml:space="preserve">erreur à utiliser </w:t>
      </w:r>
      <w:r w:rsidR="00FE7CB6">
        <w:rPr>
          <w:rFonts w:eastAsia="Times New Roman" w:cs="Arial"/>
          <w:noProof/>
          <w:szCs w:val="17"/>
          <w:lang w:val="fr-FR"/>
        </w:rPr>
        <w:t>à des fins d</w:t>
      </w:r>
      <w:r w:rsidR="00BB0A23">
        <w:rPr>
          <w:rFonts w:eastAsia="Times New Roman" w:cs="Arial"/>
          <w:noProof/>
          <w:szCs w:val="17"/>
          <w:lang w:val="fr-FR"/>
        </w:rPr>
        <w:t>’</w:t>
      </w:r>
      <w:r w:rsidR="00FE7CB6">
        <w:rPr>
          <w:rFonts w:eastAsia="Times New Roman" w:cs="Arial"/>
          <w:noProof/>
          <w:szCs w:val="17"/>
          <w:lang w:val="fr-FR"/>
        </w:rPr>
        <w:t>appui</w:t>
      </w:r>
      <w:r w:rsidR="009D0903" w:rsidRPr="00982192">
        <w:rPr>
          <w:rFonts w:eastAsia="Times New Roman" w:cs="Arial"/>
          <w:noProof/>
          <w:szCs w:val="17"/>
          <w:lang w:val="fr-FR"/>
        </w:rPr>
        <w:t xml:space="preserve">; </w:t>
      </w:r>
      <w:r w:rsidR="002D56D3">
        <w:rPr>
          <w:rFonts w:eastAsia="Times New Roman" w:cs="Arial"/>
          <w:noProof/>
          <w:szCs w:val="17"/>
          <w:lang w:val="fr-FR"/>
        </w:rPr>
        <w:t xml:space="preserve"> </w:t>
      </w:r>
      <w:r w:rsidR="00FE7CB6">
        <w:rPr>
          <w:rFonts w:eastAsia="Times New Roman" w:cs="Arial"/>
          <w:noProof/>
          <w:szCs w:val="17"/>
          <w:lang w:val="fr-FR"/>
        </w:rPr>
        <w:t>et</w:t>
      </w:r>
    </w:p>
    <w:p w14:paraId="53D8AA84" w14:textId="6CB2C137" w:rsidR="004C3C1C" w:rsidRPr="00982192" w:rsidRDefault="004C3C1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message</w:t>
      </w:r>
      <w:r w:rsidRPr="00982192">
        <w:rPr>
          <w:rFonts w:eastAsia="Times New Roman" w:cs="Arial"/>
          <w:noProof/>
          <w:szCs w:val="17"/>
          <w:lang w:val="fr-FR"/>
        </w:rPr>
        <w:t> (</w:t>
      </w:r>
      <w:r w:rsidR="00FE7CB6">
        <w:rPr>
          <w:rFonts w:eastAsia="Times New Roman" w:cs="Arial"/>
          <w:noProof/>
          <w:szCs w:val="17"/>
          <w:lang w:val="fr-FR"/>
        </w:rPr>
        <w:t>chaîne)</w:t>
      </w:r>
      <w:r w:rsidR="00F5246C">
        <w:rPr>
          <w:rFonts w:eastAsia="Times New Roman" w:cs="Arial"/>
          <w:noProof/>
          <w:szCs w:val="17"/>
          <w:lang w:val="fr-FR"/>
        </w:rPr>
        <w:t> :</w:t>
      </w:r>
      <w:r w:rsidR="00FE7CB6">
        <w:rPr>
          <w:rFonts w:eastAsia="Times New Roman" w:cs="Arial"/>
          <w:noProof/>
          <w:szCs w:val="17"/>
          <w:lang w:val="fr-FR"/>
        </w:rPr>
        <w:t xml:space="preserve"> message reçu par l</w:t>
      </w:r>
      <w:r w:rsidR="00BB0A23">
        <w:rPr>
          <w:rFonts w:eastAsia="Times New Roman" w:cs="Arial"/>
          <w:noProof/>
          <w:szCs w:val="17"/>
          <w:lang w:val="fr-FR"/>
        </w:rPr>
        <w:t>’</w:t>
      </w:r>
      <w:r w:rsidR="00FE7CB6">
        <w:rPr>
          <w:rFonts w:eastAsia="Times New Roman" w:cs="Arial"/>
          <w:noProof/>
          <w:szCs w:val="17"/>
          <w:lang w:val="fr-FR"/>
        </w:rPr>
        <w:t xml:space="preserve">utilisateur </w:t>
      </w:r>
      <w:r w:rsidRPr="00982192">
        <w:rPr>
          <w:rFonts w:eastAsia="Times New Roman" w:cs="Arial"/>
          <w:noProof/>
          <w:szCs w:val="17"/>
          <w:lang w:val="fr-FR"/>
        </w:rPr>
        <w:t>(locali</w:t>
      </w:r>
      <w:r w:rsidR="00FE7CB6">
        <w:rPr>
          <w:rFonts w:eastAsia="Times New Roman" w:cs="Arial"/>
          <w:noProof/>
          <w:szCs w:val="17"/>
          <w:lang w:val="fr-FR"/>
        </w:rPr>
        <w:t>s</w:t>
      </w:r>
      <w:r w:rsidRPr="00982192">
        <w:rPr>
          <w:rFonts w:eastAsia="Times New Roman" w:cs="Arial"/>
          <w:noProof/>
          <w:szCs w:val="17"/>
          <w:lang w:val="fr-FR"/>
        </w:rPr>
        <w:t>able) d</w:t>
      </w:r>
      <w:r w:rsidR="00FE7CB6">
        <w:rPr>
          <w:rFonts w:eastAsia="Times New Roman" w:cs="Arial"/>
          <w:noProof/>
          <w:szCs w:val="17"/>
          <w:lang w:val="fr-FR"/>
        </w:rPr>
        <w:t>écrivant la requ</w:t>
      </w:r>
      <w:r w:rsidR="001D78FB">
        <w:rPr>
          <w:rFonts w:eastAsia="Times New Roman" w:cs="Arial"/>
          <w:noProof/>
          <w:szCs w:val="17"/>
          <w:lang w:val="fr-FR"/>
        </w:rPr>
        <w:t>ête</w:t>
      </w:r>
      <w:r w:rsidR="00BB0A23">
        <w:rPr>
          <w:rFonts w:eastAsia="Times New Roman" w:cs="Arial"/>
          <w:noProof/>
          <w:szCs w:val="17"/>
          <w:lang w:val="fr-FR"/>
        </w:rPr>
        <w:t>-</w:t>
      </w:r>
      <w:r w:rsidR="001D78FB">
        <w:rPr>
          <w:rFonts w:eastAsia="Times New Roman" w:cs="Arial"/>
          <w:noProof/>
          <w:szCs w:val="17"/>
          <w:lang w:val="fr-FR"/>
        </w:rPr>
        <w:t>erreur comme demandé par l</w:t>
      </w:r>
      <w:r w:rsidR="00BB0A23">
        <w:rPr>
          <w:rFonts w:eastAsia="Times New Roman" w:cs="Arial"/>
          <w:noProof/>
          <w:szCs w:val="17"/>
          <w:lang w:val="fr-FR"/>
        </w:rPr>
        <w:t>’</w:t>
      </w:r>
      <w:r w:rsidR="001D78FB">
        <w:rPr>
          <w:rFonts w:eastAsia="Times New Roman" w:cs="Arial"/>
          <w:noProof/>
          <w:szCs w:val="17"/>
          <w:lang w:val="fr-FR"/>
        </w:rPr>
        <w:t>en</w:t>
      </w:r>
      <w:r w:rsidR="00BB0A23">
        <w:rPr>
          <w:rFonts w:eastAsia="Times New Roman" w:cs="Arial"/>
          <w:noProof/>
          <w:szCs w:val="17"/>
          <w:lang w:val="fr-FR"/>
        </w:rPr>
        <w:t>-</w:t>
      </w:r>
      <w:r w:rsidR="001D78FB">
        <w:rPr>
          <w:rFonts w:eastAsia="Times New Roman" w:cs="Arial"/>
          <w:noProof/>
          <w:szCs w:val="17"/>
          <w:lang w:val="fr-FR"/>
        </w:rPr>
        <w:t xml:space="preserve">tête </w:t>
      </w:r>
      <w:r w:rsidRPr="00982192">
        <w:rPr>
          <w:rFonts w:eastAsia="Times New Roman" w:cs="Arial"/>
          <w:noProof/>
          <w:szCs w:val="17"/>
          <w:lang w:val="fr-FR"/>
        </w:rPr>
        <w:t xml:space="preserve">HTTP </w:t>
      </w:r>
      <w:r w:rsidRPr="00982192">
        <w:rPr>
          <w:rFonts w:ascii="Courier New" w:eastAsia="Times New Roman" w:hAnsi="Courier New" w:cs="Courier New"/>
          <w:noProof/>
          <w:szCs w:val="17"/>
          <w:lang w:val="fr-FR"/>
        </w:rPr>
        <w:t>Accept</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Language</w:t>
      </w:r>
      <w:r w:rsidR="001D78FB">
        <w:rPr>
          <w:rFonts w:ascii="Courier New" w:eastAsia="Times New Roman" w:hAnsi="Courier New" w:cs="Courier New"/>
          <w:noProof/>
          <w:szCs w:val="17"/>
          <w:lang w:val="fr-FR"/>
        </w:rPr>
        <w:t xml:space="preserve"> </w:t>
      </w:r>
      <w:r w:rsidRPr="00982192">
        <w:rPr>
          <w:rFonts w:eastAsia="Times New Roman" w:cs="Arial"/>
          <w:noProof/>
          <w:szCs w:val="17"/>
          <w:lang w:val="fr-FR"/>
        </w:rPr>
        <w:t>(</w:t>
      </w:r>
      <w:r w:rsidR="001D78FB">
        <w:rPr>
          <w:rFonts w:eastAsia="Times New Roman" w:cs="Arial"/>
          <w:noProof/>
          <w:szCs w:val="17"/>
          <w:lang w:val="fr-FR"/>
        </w:rPr>
        <w:t>voir</w:t>
      </w:r>
      <w:r w:rsidRPr="00982192">
        <w:rPr>
          <w:rFonts w:eastAsia="Times New Roman" w:cs="Arial"/>
          <w:noProof/>
          <w:szCs w:val="17"/>
          <w:lang w:val="fr-FR"/>
        </w:rPr>
        <w:t xml:space="preserve"> RS</w:t>
      </w:r>
      <w:r w:rsidR="005A534C">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673C08" w:rsidRPr="00982192">
        <w:rPr>
          <w:rFonts w:eastAsia="Times New Roman" w:cs="Arial"/>
          <w:noProof/>
          <w:szCs w:val="17"/>
          <w:lang w:val="fr-FR"/>
        </w:rPr>
        <w:t>1</w:t>
      </w:r>
      <w:r w:rsidR="005A534C">
        <w:rPr>
          <w:rFonts w:eastAsia="Times New Roman" w:cs="Arial"/>
          <w:noProof/>
          <w:szCs w:val="17"/>
          <w:lang w:val="fr-FR"/>
        </w:rPr>
        <w:t>4</w:t>
      </w:r>
      <w:r w:rsidRPr="00982192">
        <w:rPr>
          <w:rFonts w:eastAsia="Times New Roman" w:cs="Arial"/>
          <w:noProof/>
          <w:szCs w:val="17"/>
          <w:lang w:val="fr-FR"/>
        </w:rPr>
        <w:t>)</w:t>
      </w:r>
      <w:r w:rsidR="009D0903" w:rsidRPr="00982192">
        <w:rPr>
          <w:rFonts w:eastAsia="Times New Roman" w:cs="Arial"/>
          <w:noProof/>
          <w:szCs w:val="17"/>
          <w:lang w:val="fr-FR"/>
        </w:rPr>
        <w:t>.</w:t>
      </w:r>
    </w:p>
    <w:p w14:paraId="3A1275C7" w14:textId="5613CE18" w:rsidR="004C3C1C" w:rsidRPr="00876BA8" w:rsidRDefault="00876BA8" w:rsidP="00876BA8">
      <w:pPr>
        <w:ind w:left="1134" w:hanging="567"/>
        <w:rPr>
          <w:noProof/>
          <w:lang w:val="fr-FR"/>
        </w:rPr>
      </w:pPr>
      <w:r>
        <w:rPr>
          <w:noProof/>
          <w:lang w:val="fr-FR"/>
        </w:rPr>
        <w:t>b)</w:t>
      </w:r>
      <w:r>
        <w:rPr>
          <w:noProof/>
          <w:lang w:val="fr-FR"/>
        </w:rPr>
        <w:tab/>
      </w:r>
      <w:r w:rsidR="001D78FB" w:rsidRPr="00876BA8">
        <w:rPr>
          <w:noProof/>
          <w:lang w:val="fr-FR"/>
        </w:rPr>
        <w:t>Les attributs ci</w:t>
      </w:r>
      <w:r w:rsidR="00BB0A23" w:rsidRPr="00876BA8">
        <w:rPr>
          <w:noProof/>
          <w:lang w:val="fr-FR"/>
        </w:rPr>
        <w:t>-</w:t>
      </w:r>
      <w:r w:rsidR="001D78FB" w:rsidRPr="00876BA8">
        <w:rPr>
          <w:noProof/>
          <w:lang w:val="fr-FR"/>
        </w:rPr>
        <w:t>après sont conditionnellement obligatoires</w:t>
      </w:r>
      <w:r w:rsidR="00BB0A23" w:rsidRPr="00876BA8">
        <w:rPr>
          <w:noProof/>
          <w:lang w:val="fr-FR"/>
        </w:rPr>
        <w:t> :</w:t>
      </w:r>
    </w:p>
    <w:p w14:paraId="713D1561" w14:textId="42B8B161" w:rsidR="004C3C1C" w:rsidRPr="00982192" w:rsidRDefault="00F5246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D</w:t>
      </w:r>
      <w:r w:rsidR="004C3C1C" w:rsidRPr="00982192">
        <w:rPr>
          <w:rFonts w:ascii="Courier New" w:eastAsia="Times New Roman" w:hAnsi="Courier New" w:cs="Courier New"/>
          <w:noProof/>
          <w:szCs w:val="17"/>
          <w:lang w:val="fr-FR"/>
        </w:rPr>
        <w:t>etails</w:t>
      </w:r>
      <w:r>
        <w:rPr>
          <w:rFonts w:ascii="Courier New" w:eastAsia="Times New Roman" w:hAnsi="Courier New" w:cs="Courier New"/>
          <w:noProof/>
          <w:szCs w:val="17"/>
          <w:lang w:val="fr-FR"/>
        </w:rPr>
        <w:t> :</w:t>
      </w:r>
      <w:r w:rsidR="001D78FB">
        <w:rPr>
          <w:rFonts w:eastAsia="Times New Roman" w:cs="Arial"/>
          <w:noProof/>
          <w:szCs w:val="17"/>
          <w:lang w:val="fr-FR"/>
        </w:rPr>
        <w:t xml:space="preserve"> si le traitement des erreurs nécessite l</w:t>
      </w:r>
      <w:r w:rsidR="00BB0A23">
        <w:rPr>
          <w:rFonts w:eastAsia="Times New Roman" w:cs="Arial"/>
          <w:noProof/>
          <w:szCs w:val="17"/>
          <w:lang w:val="fr-FR"/>
        </w:rPr>
        <w:t>’</w:t>
      </w:r>
      <w:r w:rsidR="001D78FB">
        <w:rPr>
          <w:rFonts w:eastAsia="Times New Roman" w:cs="Arial"/>
          <w:noProof/>
          <w:szCs w:val="17"/>
          <w:lang w:val="fr-FR"/>
        </w:rPr>
        <w:t>emboîtement des réponses</w:t>
      </w:r>
      <w:r w:rsidR="00BB0A23">
        <w:rPr>
          <w:rFonts w:eastAsia="Times New Roman" w:cs="Arial"/>
          <w:noProof/>
          <w:szCs w:val="17"/>
          <w:lang w:val="fr-FR"/>
        </w:rPr>
        <w:t>-</w:t>
      </w:r>
      <w:r w:rsidR="001D78FB">
        <w:rPr>
          <w:rFonts w:eastAsia="Times New Roman" w:cs="Arial"/>
          <w:noProof/>
          <w:szCs w:val="17"/>
          <w:lang w:val="fr-FR"/>
        </w:rPr>
        <w:t xml:space="preserve">erreurs, il </w:t>
      </w:r>
      <w:r w:rsidR="001D78FB" w:rsidRPr="001D78FB">
        <w:rPr>
          <w:rFonts w:eastAsia="Times New Roman" w:cs="Arial"/>
          <w:noProof/>
          <w:szCs w:val="17"/>
          <w:lang w:val="fr-FR"/>
        </w:rPr>
        <w:t xml:space="preserve">doit </w:t>
      </w:r>
      <w:r w:rsidR="001D78FB" w:rsidRPr="001D78FB">
        <w:rPr>
          <w:noProof/>
          <w:lang w:val="fr-FR"/>
        </w:rPr>
        <w:t xml:space="preserve">utiliser </w:t>
      </w:r>
      <w:r w:rsidR="001D78FB">
        <w:rPr>
          <w:rFonts w:eastAsia="Times New Roman" w:cs="Arial"/>
          <w:noProof/>
          <w:szCs w:val="17"/>
          <w:lang w:val="fr-FR"/>
        </w:rPr>
        <w:t>le champ de données corresponda</w:t>
      </w:r>
      <w:r w:rsidR="00334310">
        <w:rPr>
          <w:rFonts w:eastAsia="Times New Roman" w:cs="Arial"/>
          <w:noProof/>
          <w:szCs w:val="17"/>
          <w:lang w:val="fr-FR"/>
        </w:rPr>
        <w:t>nt.  Le</w:t>
      </w:r>
      <w:r w:rsidR="001D78FB">
        <w:rPr>
          <w:rFonts w:eastAsia="Times New Roman" w:cs="Arial"/>
          <w:noProof/>
          <w:szCs w:val="17"/>
          <w:lang w:val="fr-FR"/>
        </w:rPr>
        <w:t xml:space="preserve"> champ de données doit contenir un ensemble d</w:t>
      </w:r>
      <w:r w:rsidR="00BB0A23">
        <w:rPr>
          <w:rFonts w:eastAsia="Times New Roman" w:cs="Arial"/>
          <w:noProof/>
          <w:szCs w:val="17"/>
          <w:lang w:val="fr-FR"/>
        </w:rPr>
        <w:t>’</w:t>
      </w:r>
      <w:r w:rsidR="001D78FB">
        <w:rPr>
          <w:rFonts w:eastAsia="Times New Roman" w:cs="Arial"/>
          <w:noProof/>
          <w:szCs w:val="17"/>
          <w:lang w:val="fr-FR"/>
        </w:rPr>
        <w:t xml:space="preserve">objets </w:t>
      </w:r>
      <w:r w:rsidR="004C3C1C" w:rsidRPr="001D78FB">
        <w:rPr>
          <w:rFonts w:eastAsia="Times New Roman" w:cs="Arial"/>
          <w:noProof/>
          <w:szCs w:val="17"/>
          <w:lang w:val="fr-FR"/>
        </w:rPr>
        <w:t xml:space="preserve">JSON </w:t>
      </w:r>
      <w:r w:rsidR="001D78FB">
        <w:rPr>
          <w:rFonts w:eastAsia="Times New Roman" w:cs="Arial"/>
          <w:noProof/>
          <w:szCs w:val="17"/>
          <w:lang w:val="fr-FR"/>
        </w:rPr>
        <w:t>qui montre les propriétés des codes et des messages en utilisant la même sémantique que celle qui a été décrite plus haut</w:t>
      </w:r>
      <w:r w:rsidR="004C3C1C" w:rsidRPr="00982192">
        <w:rPr>
          <w:rFonts w:eastAsia="Times New Roman" w:cs="Arial"/>
          <w:noProof/>
          <w:szCs w:val="17"/>
          <w:lang w:val="fr-FR"/>
        </w:rPr>
        <w:t>.</w:t>
      </w:r>
    </w:p>
    <w:p w14:paraId="4584CD14" w14:textId="67841175" w:rsidR="00992C0C" w:rsidRPr="00876BA8" w:rsidRDefault="00876BA8" w:rsidP="00876BA8">
      <w:pPr>
        <w:ind w:left="1134" w:hanging="567"/>
        <w:rPr>
          <w:noProof/>
          <w:lang w:val="fr-FR"/>
        </w:rPr>
      </w:pPr>
      <w:r>
        <w:rPr>
          <w:noProof/>
          <w:lang w:val="fr-FR"/>
        </w:rPr>
        <w:t>c)</w:t>
      </w:r>
      <w:r>
        <w:rPr>
          <w:noProof/>
          <w:lang w:val="fr-FR"/>
        </w:rPr>
        <w:tab/>
      </w:r>
      <w:r w:rsidR="001D78FB" w:rsidRPr="00876BA8">
        <w:rPr>
          <w:noProof/>
          <w:lang w:val="fr-FR"/>
        </w:rPr>
        <w:t>Les attribut</w:t>
      </w:r>
      <w:r w:rsidR="004C3C1C" w:rsidRPr="00876BA8">
        <w:rPr>
          <w:noProof/>
          <w:lang w:val="fr-FR"/>
        </w:rPr>
        <w:t xml:space="preserve">s </w:t>
      </w:r>
      <w:r w:rsidR="001D78FB" w:rsidRPr="00876BA8">
        <w:rPr>
          <w:noProof/>
          <w:lang w:val="fr-FR"/>
        </w:rPr>
        <w:t>ci</w:t>
      </w:r>
      <w:r w:rsidR="00BB0A23" w:rsidRPr="00876BA8">
        <w:rPr>
          <w:noProof/>
          <w:lang w:val="fr-FR"/>
        </w:rPr>
        <w:t>-</w:t>
      </w:r>
      <w:r w:rsidR="001D78FB" w:rsidRPr="00876BA8">
        <w:rPr>
          <w:noProof/>
          <w:lang w:val="fr-FR"/>
        </w:rPr>
        <w:t>après sont facultatifs</w:t>
      </w:r>
      <w:r w:rsidR="00BB0A23" w:rsidRPr="00876BA8">
        <w:rPr>
          <w:noProof/>
          <w:lang w:val="fr-FR"/>
        </w:rPr>
        <w:t> :</w:t>
      </w:r>
    </w:p>
    <w:p w14:paraId="325BF74E" w14:textId="007A659D" w:rsidR="004C3C1C" w:rsidRPr="00982192" w:rsidRDefault="00F5246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T</w:t>
      </w:r>
      <w:r w:rsidR="004C3C1C" w:rsidRPr="00982192">
        <w:rPr>
          <w:rFonts w:ascii="Courier New" w:eastAsia="Times New Roman" w:hAnsi="Courier New" w:cs="Courier New"/>
          <w:noProof/>
          <w:szCs w:val="17"/>
          <w:lang w:val="fr-FR"/>
        </w:rPr>
        <w:t>arget</w:t>
      </w:r>
      <w:r>
        <w:rPr>
          <w:rFonts w:ascii="Courier New" w:eastAsia="Times New Roman" w:hAnsi="Courier New" w:cs="Courier New"/>
          <w:noProof/>
          <w:szCs w:val="17"/>
          <w:lang w:val="fr-FR"/>
        </w:rPr>
        <w:t> :</w:t>
      </w:r>
      <w:r w:rsidR="00996341">
        <w:rPr>
          <w:rFonts w:eastAsia="Times New Roman" w:cs="Arial"/>
          <w:noProof/>
          <w:szCs w:val="17"/>
          <w:lang w:val="fr-FR"/>
        </w:rPr>
        <w:t xml:space="preserve"> la </w:t>
      </w:r>
      <w:r w:rsidR="004C3C1C" w:rsidRPr="00982192">
        <w:rPr>
          <w:rFonts w:eastAsia="Times New Roman" w:cs="Arial"/>
          <w:noProof/>
          <w:szCs w:val="17"/>
          <w:lang w:val="fr-FR"/>
        </w:rPr>
        <w:t xml:space="preserve">structure </w:t>
      </w:r>
      <w:r w:rsidR="00996341">
        <w:rPr>
          <w:rFonts w:eastAsia="Times New Roman" w:cs="Arial"/>
          <w:noProof/>
          <w:szCs w:val="17"/>
          <w:lang w:val="fr-FR"/>
        </w:rPr>
        <w:t>d</w:t>
      </w:r>
      <w:r w:rsidR="00BB0A23">
        <w:rPr>
          <w:rFonts w:eastAsia="Times New Roman" w:cs="Arial"/>
          <w:noProof/>
          <w:szCs w:val="17"/>
          <w:lang w:val="fr-FR"/>
        </w:rPr>
        <w:t>’</w:t>
      </w:r>
      <w:r w:rsidR="00996341">
        <w:rPr>
          <w:rFonts w:eastAsia="Times New Roman" w:cs="Arial"/>
          <w:noProof/>
          <w:szCs w:val="17"/>
          <w:lang w:val="fr-FR"/>
        </w:rPr>
        <w:t xml:space="preserve">erreur peut contenir un attribut cible qui décrit un élément de données </w:t>
      </w:r>
      <w:r w:rsidR="009D0903" w:rsidRPr="00982192">
        <w:rPr>
          <w:rFonts w:eastAsia="Times New Roman" w:cs="Arial"/>
          <w:noProof/>
          <w:szCs w:val="17"/>
          <w:lang w:val="fr-FR"/>
        </w:rPr>
        <w:t>(</w:t>
      </w:r>
      <w:r w:rsidR="00996341">
        <w:rPr>
          <w:rFonts w:eastAsia="Times New Roman" w:cs="Arial"/>
          <w:noProof/>
          <w:szCs w:val="17"/>
          <w:lang w:val="fr-FR"/>
        </w:rPr>
        <w:t xml:space="preserve">par exemple, </w:t>
      </w:r>
      <w:r w:rsidR="00B46C9A">
        <w:rPr>
          <w:rFonts w:eastAsia="Times New Roman" w:cs="Arial"/>
          <w:noProof/>
          <w:szCs w:val="17"/>
          <w:lang w:val="fr-FR"/>
        </w:rPr>
        <w:t>un chemin d</w:t>
      </w:r>
      <w:r w:rsidR="00BB0A23">
        <w:rPr>
          <w:rFonts w:eastAsia="Times New Roman" w:cs="Arial"/>
          <w:noProof/>
          <w:szCs w:val="17"/>
          <w:lang w:val="fr-FR"/>
        </w:rPr>
        <w:t>’</w:t>
      </w:r>
      <w:r w:rsidR="00B46C9A">
        <w:rPr>
          <w:rFonts w:eastAsia="Times New Roman" w:cs="Arial"/>
          <w:noProof/>
          <w:szCs w:val="17"/>
          <w:lang w:val="fr-FR"/>
        </w:rPr>
        <w:t>accès à une ressource</w:t>
      </w:r>
      <w:r w:rsidR="009D0903" w:rsidRPr="00982192">
        <w:rPr>
          <w:rFonts w:eastAsia="Times New Roman" w:cs="Arial"/>
          <w:noProof/>
          <w:szCs w:val="17"/>
          <w:lang w:val="fr-FR"/>
        </w:rPr>
        <w:t>);</w:t>
      </w:r>
    </w:p>
    <w:p w14:paraId="0D2B3CDD" w14:textId="1135F5FF" w:rsidR="004C3C1C" w:rsidRPr="00982192" w:rsidRDefault="00F5246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S</w:t>
      </w:r>
      <w:r w:rsidR="004C3C1C" w:rsidRPr="00982192">
        <w:rPr>
          <w:rFonts w:ascii="Courier New" w:eastAsia="Times New Roman" w:hAnsi="Courier New" w:cs="Courier New"/>
          <w:noProof/>
          <w:szCs w:val="17"/>
          <w:lang w:val="fr-FR"/>
        </w:rPr>
        <w:t>tatus</w:t>
      </w:r>
      <w:r>
        <w:rPr>
          <w:rFonts w:ascii="Courier New" w:eastAsia="Times New Roman" w:hAnsi="Courier New" w:cs="Courier New"/>
          <w:noProof/>
          <w:szCs w:val="17"/>
          <w:lang w:val="fr-FR"/>
        </w:rPr>
        <w:t> :</w:t>
      </w:r>
      <w:r w:rsidR="00B46C9A">
        <w:rPr>
          <w:rFonts w:eastAsia="Times New Roman" w:cs="Arial"/>
          <w:noProof/>
          <w:szCs w:val="17"/>
          <w:lang w:val="fr-FR"/>
        </w:rPr>
        <w:t xml:space="preserve"> </w:t>
      </w:r>
      <w:r w:rsidR="00EC6DC7">
        <w:rPr>
          <w:rFonts w:eastAsia="Times New Roman" w:cs="Arial"/>
          <w:noProof/>
          <w:szCs w:val="17"/>
          <w:lang w:val="fr-FR"/>
        </w:rPr>
        <w:t>d</w:t>
      </w:r>
      <w:r w:rsidR="00B46C9A">
        <w:rPr>
          <w:rFonts w:eastAsia="Times New Roman" w:cs="Arial"/>
          <w:noProof/>
          <w:szCs w:val="17"/>
          <w:lang w:val="fr-FR"/>
        </w:rPr>
        <w:t>oublon</w:t>
      </w:r>
      <w:r w:rsidR="00EC6DC7">
        <w:rPr>
          <w:rFonts w:eastAsia="Times New Roman" w:cs="Arial"/>
          <w:noProof/>
          <w:szCs w:val="17"/>
          <w:lang w:val="fr-FR"/>
        </w:rPr>
        <w:t>ner le</w:t>
      </w:r>
      <w:r w:rsidR="00B46C9A">
        <w:rPr>
          <w:rFonts w:eastAsia="Times New Roman" w:cs="Arial"/>
          <w:noProof/>
          <w:szCs w:val="17"/>
          <w:lang w:val="fr-FR"/>
        </w:rPr>
        <w:t xml:space="preserve"> code d</w:t>
      </w:r>
      <w:r w:rsidR="00BB0A23">
        <w:rPr>
          <w:rFonts w:eastAsia="Times New Roman" w:cs="Arial"/>
          <w:noProof/>
          <w:szCs w:val="17"/>
          <w:lang w:val="fr-FR"/>
        </w:rPr>
        <w:t>’</w:t>
      </w:r>
      <w:r w:rsidR="00B46C9A">
        <w:rPr>
          <w:rFonts w:eastAsia="Times New Roman" w:cs="Arial"/>
          <w:noProof/>
          <w:szCs w:val="17"/>
          <w:lang w:val="fr-FR"/>
        </w:rPr>
        <w:t xml:space="preserve">état </w:t>
      </w:r>
      <w:r w:rsidR="004C3C1C" w:rsidRPr="00982192">
        <w:rPr>
          <w:rFonts w:eastAsia="Times New Roman" w:cs="Arial"/>
          <w:noProof/>
          <w:szCs w:val="17"/>
          <w:lang w:val="fr-FR"/>
        </w:rPr>
        <w:t xml:space="preserve">HTTP </w:t>
      </w:r>
      <w:r w:rsidR="00B46C9A">
        <w:rPr>
          <w:rFonts w:eastAsia="Times New Roman" w:cs="Arial"/>
          <w:noProof/>
          <w:szCs w:val="17"/>
          <w:lang w:val="fr-FR"/>
        </w:rPr>
        <w:t>pour le propager le long de la chaîne d</w:t>
      </w:r>
      <w:r w:rsidR="00BB0A23">
        <w:rPr>
          <w:rFonts w:eastAsia="Times New Roman" w:cs="Arial"/>
          <w:noProof/>
          <w:szCs w:val="17"/>
          <w:lang w:val="fr-FR"/>
        </w:rPr>
        <w:t>’</w:t>
      </w:r>
      <w:r w:rsidR="00B46C9A">
        <w:rPr>
          <w:rFonts w:eastAsia="Times New Roman" w:cs="Arial"/>
          <w:noProof/>
          <w:szCs w:val="17"/>
          <w:lang w:val="fr-FR"/>
        </w:rPr>
        <w:t>appels ou pour le consigner dans le journal d</w:t>
      </w:r>
      <w:r w:rsidR="00BB0A23">
        <w:rPr>
          <w:rFonts w:eastAsia="Times New Roman" w:cs="Arial"/>
          <w:noProof/>
          <w:szCs w:val="17"/>
          <w:lang w:val="fr-FR"/>
        </w:rPr>
        <w:t>’</w:t>
      </w:r>
      <w:r w:rsidR="00B46C9A">
        <w:rPr>
          <w:rFonts w:eastAsia="Times New Roman" w:cs="Arial"/>
          <w:noProof/>
          <w:szCs w:val="17"/>
          <w:lang w:val="fr-FR"/>
        </w:rPr>
        <w:t xml:space="preserve">assistance sans avoir à ajouter </w:t>
      </w:r>
      <w:r w:rsidR="004C3C1C" w:rsidRPr="00982192">
        <w:rPr>
          <w:rFonts w:eastAsia="Times New Roman" w:cs="Arial"/>
          <w:noProof/>
          <w:szCs w:val="17"/>
          <w:lang w:val="fr-FR"/>
        </w:rPr>
        <w:t>explicit</w:t>
      </w:r>
      <w:r w:rsidR="00B46C9A">
        <w:rPr>
          <w:rFonts w:eastAsia="Times New Roman" w:cs="Arial"/>
          <w:noProof/>
          <w:szCs w:val="17"/>
          <w:lang w:val="fr-FR"/>
        </w:rPr>
        <w:t>ement ce code chaque fois</w:t>
      </w:r>
      <w:r w:rsidR="009D0903" w:rsidRPr="00982192">
        <w:rPr>
          <w:rFonts w:eastAsia="Times New Roman" w:cs="Arial"/>
          <w:noProof/>
          <w:szCs w:val="17"/>
          <w:lang w:val="fr-FR"/>
        </w:rPr>
        <w:t>;</w:t>
      </w:r>
    </w:p>
    <w:p w14:paraId="4ECA8F60" w14:textId="3133AEF3" w:rsidR="004C3C1C" w:rsidRPr="00982192" w:rsidRDefault="004C3C1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moreInfo</w:t>
      </w:r>
      <w:r w:rsidR="00F5246C">
        <w:rPr>
          <w:rFonts w:ascii="Courier New" w:eastAsia="Times New Roman" w:hAnsi="Courier New" w:cs="Courier New"/>
          <w:noProof/>
          <w:szCs w:val="17"/>
          <w:lang w:val="fr-FR"/>
        </w:rPr>
        <w:t> :</w:t>
      </w:r>
      <w:r w:rsidR="00B46C9A">
        <w:rPr>
          <w:rFonts w:eastAsia="Times New Roman" w:cs="Arial"/>
          <w:noProof/>
          <w:szCs w:val="17"/>
          <w:lang w:val="fr-FR"/>
        </w:rPr>
        <w:t xml:space="preserve"> ensemble de liens contenant des informations supplémentaires sur la situation d</w:t>
      </w:r>
      <w:r w:rsidR="00BB0A23">
        <w:rPr>
          <w:rFonts w:eastAsia="Times New Roman" w:cs="Arial"/>
          <w:noProof/>
          <w:szCs w:val="17"/>
          <w:lang w:val="fr-FR"/>
        </w:rPr>
        <w:t>’</w:t>
      </w:r>
      <w:r w:rsidR="00B46C9A">
        <w:rPr>
          <w:rFonts w:eastAsia="Times New Roman" w:cs="Arial"/>
          <w:noProof/>
          <w:szCs w:val="17"/>
          <w:lang w:val="fr-FR"/>
        </w:rPr>
        <w:t>erreur, par exemple en donnant des conseils à l</w:t>
      </w:r>
      <w:r w:rsidR="00BB0A23">
        <w:rPr>
          <w:rFonts w:eastAsia="Times New Roman" w:cs="Arial"/>
          <w:noProof/>
          <w:szCs w:val="17"/>
          <w:lang w:val="fr-FR"/>
        </w:rPr>
        <w:t>’</w:t>
      </w:r>
      <w:r w:rsidR="00B46C9A">
        <w:rPr>
          <w:rFonts w:eastAsia="Times New Roman" w:cs="Arial"/>
          <w:noProof/>
          <w:szCs w:val="17"/>
          <w:lang w:val="fr-FR"/>
        </w:rPr>
        <w:t>utilisateur</w:t>
      </w:r>
      <w:r w:rsidR="009D0903" w:rsidRPr="00982192">
        <w:rPr>
          <w:rFonts w:eastAsia="Times New Roman" w:cs="Arial"/>
          <w:noProof/>
          <w:szCs w:val="17"/>
          <w:lang w:val="fr-FR"/>
        </w:rPr>
        <w:t xml:space="preserve">; </w:t>
      </w:r>
      <w:r w:rsidR="002D56D3">
        <w:rPr>
          <w:rFonts w:eastAsia="Times New Roman" w:cs="Arial"/>
          <w:noProof/>
          <w:szCs w:val="17"/>
          <w:lang w:val="fr-FR"/>
        </w:rPr>
        <w:t xml:space="preserve"> </w:t>
      </w:r>
      <w:r w:rsidR="00B46C9A">
        <w:rPr>
          <w:rFonts w:eastAsia="Times New Roman" w:cs="Arial"/>
          <w:noProof/>
          <w:szCs w:val="17"/>
          <w:lang w:val="fr-FR"/>
        </w:rPr>
        <w:t>et</w:t>
      </w:r>
    </w:p>
    <w:p w14:paraId="4BEB2C58" w14:textId="72425CBB" w:rsidR="004C3C1C" w:rsidRPr="00982192" w:rsidRDefault="004C3C1C" w:rsidP="00CE01DA">
      <w:pPr>
        <w:numPr>
          <w:ilvl w:val="1"/>
          <w:numId w:val="4"/>
        </w:numPr>
        <w:tabs>
          <w:tab w:val="clear" w:pos="709"/>
          <w:tab w:val="num" w:pos="1701"/>
        </w:tabs>
        <w:spacing w:before="170" w:after="170"/>
        <w:ind w:left="1701" w:hanging="567"/>
        <w:rPr>
          <w:rFonts w:eastAsia="Times New Roman" w:cs="Arial"/>
          <w:noProof/>
          <w:szCs w:val="17"/>
          <w:lang w:val="fr-FR"/>
        </w:rPr>
      </w:pPr>
      <w:r w:rsidRPr="00982192">
        <w:rPr>
          <w:rFonts w:ascii="Courier New" w:eastAsia="Times New Roman" w:hAnsi="Courier New" w:cs="Courier New"/>
          <w:noProof/>
          <w:szCs w:val="17"/>
          <w:lang w:val="fr-FR"/>
        </w:rPr>
        <w:t>internalMessage</w:t>
      </w:r>
      <w:r w:rsidR="00F5246C">
        <w:rPr>
          <w:rFonts w:ascii="Courier New" w:eastAsia="Times New Roman" w:hAnsi="Courier New" w:cs="Courier New"/>
          <w:noProof/>
          <w:szCs w:val="17"/>
          <w:lang w:val="fr-FR"/>
        </w:rPr>
        <w:t> :</w:t>
      </w:r>
      <w:r w:rsidR="00B46C9A">
        <w:rPr>
          <w:rFonts w:eastAsia="Times New Roman" w:cs="Arial"/>
          <w:noProof/>
          <w:szCs w:val="17"/>
          <w:lang w:val="fr-FR"/>
        </w:rPr>
        <w:t xml:space="preserve"> </w:t>
      </w:r>
      <w:r w:rsidRPr="00982192">
        <w:rPr>
          <w:rFonts w:eastAsia="Times New Roman" w:cs="Arial"/>
          <w:noProof/>
          <w:szCs w:val="17"/>
          <w:lang w:val="fr-FR"/>
        </w:rPr>
        <w:t>message</w:t>
      </w:r>
      <w:r w:rsidR="00B46C9A">
        <w:rPr>
          <w:rFonts w:eastAsia="Times New Roman" w:cs="Arial"/>
          <w:noProof/>
          <w:szCs w:val="17"/>
          <w:lang w:val="fr-FR"/>
        </w:rPr>
        <w:t xml:space="preserve"> technique</w:t>
      </w:r>
      <w:r w:rsidRPr="00982192">
        <w:rPr>
          <w:rFonts w:eastAsia="Times New Roman" w:cs="Arial"/>
          <w:noProof/>
          <w:szCs w:val="17"/>
          <w:lang w:val="fr-FR"/>
        </w:rPr>
        <w:t xml:space="preserve">, </w:t>
      </w:r>
      <w:r w:rsidR="00B46C9A">
        <w:rPr>
          <w:rFonts w:eastAsia="Times New Roman" w:cs="Arial"/>
          <w:noProof/>
          <w:szCs w:val="17"/>
          <w:lang w:val="fr-FR"/>
        </w:rPr>
        <w:t xml:space="preserve">par exemple </w:t>
      </w:r>
      <w:r w:rsidR="008945CF">
        <w:rPr>
          <w:rFonts w:eastAsia="Times New Roman" w:cs="Arial"/>
          <w:noProof/>
          <w:szCs w:val="17"/>
          <w:lang w:val="fr-FR"/>
        </w:rPr>
        <w:t>à des fins de connexion</w:t>
      </w:r>
      <w:r w:rsidR="00CB0B52" w:rsidRPr="00982192">
        <w:rPr>
          <w:rFonts w:eastAsia="Times New Roman" w:cs="Arial"/>
          <w:noProof/>
          <w:szCs w:val="17"/>
          <w:lang w:val="fr-FR"/>
        </w:rPr>
        <w:t>.</w:t>
      </w:r>
    </w:p>
    <w:p w14:paraId="1810F6FA" w14:textId="483012CC" w:rsidR="005E48A2" w:rsidRPr="00982192" w:rsidRDefault="00C92F1C" w:rsidP="00CE01DA">
      <w:pPr>
        <w:pStyle w:val="NormalWeb"/>
        <w:tabs>
          <w:tab w:val="left" w:pos="567"/>
        </w:tabs>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945CF">
        <w:rPr>
          <w:rFonts w:eastAsia="Times New Roman" w:cs="Arial"/>
          <w:noProof/>
          <w:szCs w:val="17"/>
          <w:lang w:val="fr-FR"/>
        </w:rPr>
        <w:t>La gestion d</w:t>
      </w:r>
      <w:r w:rsidR="006F4F43">
        <w:rPr>
          <w:rFonts w:eastAsia="Times New Roman" w:cs="Arial"/>
          <w:noProof/>
          <w:szCs w:val="17"/>
          <w:lang w:val="fr-FR"/>
        </w:rPr>
        <w:t>es erreurs devrait respecter le</w:t>
      </w:r>
      <w:r w:rsidR="008945CF">
        <w:rPr>
          <w:rFonts w:eastAsia="Times New Roman" w:cs="Arial"/>
          <w:noProof/>
          <w:szCs w:val="17"/>
          <w:lang w:val="fr-FR"/>
        </w:rPr>
        <w:t>s</w:t>
      </w:r>
      <w:r w:rsidR="006F4F43">
        <w:rPr>
          <w:rFonts w:eastAsia="Times New Roman" w:cs="Arial"/>
          <w:noProof/>
          <w:szCs w:val="17"/>
          <w:lang w:val="fr-FR"/>
        </w:rPr>
        <w:t xml:space="preserve"> </w:t>
      </w:r>
      <w:r w:rsidR="008945CF">
        <w:rPr>
          <w:rFonts w:eastAsia="Times New Roman" w:cs="Arial"/>
          <w:noProof/>
          <w:szCs w:val="17"/>
          <w:lang w:val="fr-FR"/>
        </w:rPr>
        <w:t>no</w:t>
      </w:r>
      <w:r w:rsidR="006F4F43">
        <w:rPr>
          <w:rFonts w:eastAsia="Times New Roman" w:cs="Arial"/>
          <w:noProof/>
          <w:szCs w:val="17"/>
          <w:lang w:val="fr-FR"/>
        </w:rPr>
        <w:t>rm</w:t>
      </w:r>
      <w:r w:rsidR="008945CF">
        <w:rPr>
          <w:rFonts w:eastAsia="Times New Roman" w:cs="Arial"/>
          <w:noProof/>
          <w:szCs w:val="17"/>
          <w:lang w:val="fr-FR"/>
        </w:rPr>
        <w:t>es</w:t>
      </w:r>
      <w:r w:rsidR="002D56D3">
        <w:rPr>
          <w:rFonts w:eastAsia="Times New Roman" w:cs="Arial"/>
          <w:noProof/>
          <w:szCs w:val="17"/>
          <w:lang w:val="fr-FR"/>
        </w:rPr>
        <w:t> </w:t>
      </w:r>
      <w:r w:rsidR="005E48A2" w:rsidRPr="00982192">
        <w:rPr>
          <w:rFonts w:eastAsia="Times New Roman" w:cs="Arial"/>
          <w:noProof/>
          <w:szCs w:val="17"/>
          <w:lang w:val="fr-FR"/>
        </w:rPr>
        <w:t>HTTP (RFC</w:t>
      </w:r>
      <w:del w:id="242" w:author="Author">
        <w:r w:rsidR="005E48A2" w:rsidRPr="00982192" w:rsidDel="00132814">
          <w:rPr>
            <w:rFonts w:eastAsia="Times New Roman" w:cs="Arial"/>
            <w:noProof/>
            <w:szCs w:val="17"/>
            <w:lang w:val="fr-FR"/>
          </w:rPr>
          <w:delText xml:space="preserve"> 2616</w:delText>
        </w:r>
      </w:del>
      <w:ins w:id="243" w:author="Author">
        <w:r w:rsidR="00F3366B">
          <w:rPr>
            <w:rFonts w:eastAsia="Times New Roman" w:cs="Arial"/>
            <w:noProof/>
            <w:szCs w:val="17"/>
            <w:lang w:val="fr-FR"/>
          </w:rPr>
          <w:t xml:space="preserve"> </w:t>
        </w:r>
        <w:r w:rsidR="00132814">
          <w:rPr>
            <w:rFonts w:eastAsia="Times New Roman" w:cs="Arial"/>
            <w:noProof/>
            <w:szCs w:val="17"/>
            <w:lang w:val="fr-FR"/>
          </w:rPr>
          <w:t>9110 de l’IETF</w:t>
        </w:r>
      </w:ins>
      <w:r w:rsidR="005E48A2" w:rsidRPr="00982192">
        <w:rPr>
          <w:rFonts w:eastAsia="Times New Roman" w:cs="Arial"/>
          <w:noProof/>
          <w:szCs w:val="17"/>
          <w:lang w:val="fr-FR"/>
        </w:rPr>
        <w:t xml:space="preserve">).  </w:t>
      </w:r>
      <w:r w:rsidR="008945CF">
        <w:rPr>
          <w:rFonts w:eastAsia="Times New Roman" w:cs="Arial"/>
          <w:noProof/>
          <w:szCs w:val="17"/>
          <w:lang w:val="fr-FR"/>
        </w:rPr>
        <w:t>Une charge utile d</w:t>
      </w:r>
      <w:r w:rsidR="00BB0A23">
        <w:rPr>
          <w:rFonts w:eastAsia="Times New Roman" w:cs="Arial"/>
          <w:noProof/>
          <w:szCs w:val="17"/>
          <w:lang w:val="fr-FR"/>
        </w:rPr>
        <w:t>’</w:t>
      </w:r>
      <w:r w:rsidR="008945CF">
        <w:rPr>
          <w:rFonts w:eastAsia="Times New Roman" w:cs="Arial"/>
          <w:noProof/>
          <w:szCs w:val="17"/>
          <w:lang w:val="fr-FR"/>
        </w:rPr>
        <w:t xml:space="preserve">erreur minimale est </w:t>
      </w:r>
      <w:r w:rsidR="005E48A2" w:rsidRPr="00982192">
        <w:rPr>
          <w:rFonts w:eastAsia="Times New Roman" w:cs="Arial"/>
          <w:noProof/>
          <w:szCs w:val="17"/>
          <w:lang w:val="fr-FR"/>
        </w:rPr>
        <w:t>recomm</w:t>
      </w:r>
      <w:r w:rsidR="008945CF">
        <w:rPr>
          <w:rFonts w:eastAsia="Times New Roman" w:cs="Arial"/>
          <w:noProof/>
          <w:szCs w:val="17"/>
          <w:lang w:val="fr-FR"/>
        </w:rPr>
        <w:t>andée</w:t>
      </w:r>
      <w:r w:rsidR="00BB0A23">
        <w:rPr>
          <w:rFonts w:eastAsia="Times New Roman" w:cs="Arial"/>
          <w:noProof/>
          <w:szCs w:val="17"/>
          <w:lang w:val="fr-FR"/>
        </w:rPr>
        <w:t> :</w:t>
      </w:r>
    </w:p>
    <w:p w14:paraId="5DDF817A" w14:textId="61B9D205" w:rsidR="00605960" w:rsidRPr="00982192" w:rsidRDefault="006F4F43" w:rsidP="00CE01DA">
      <w:pPr>
        <w:numPr>
          <w:ilvl w:val="1"/>
          <w:numId w:val="4"/>
        </w:numPr>
        <w:spacing w:before="170" w:after="170"/>
        <w:ind w:left="720" w:hanging="349"/>
        <w:rPr>
          <w:rFonts w:eastAsia="Times New Roman" w:cs="Arial"/>
          <w:noProof/>
          <w:szCs w:val="17"/>
          <w:lang w:val="fr-FR"/>
        </w:rPr>
      </w:pPr>
      <w:r>
        <w:rPr>
          <w:rFonts w:eastAsia="Times New Roman" w:cs="Arial"/>
          <w:noProof/>
          <w:szCs w:val="17"/>
          <w:lang w:val="fr-FR"/>
        </w:rPr>
        <w:t xml:space="preserve">Par exemple, les réponses </w:t>
      </w:r>
      <w:r w:rsidR="00605960" w:rsidRPr="00982192">
        <w:rPr>
          <w:rFonts w:eastAsia="Times New Roman" w:cs="Arial"/>
          <w:noProof/>
          <w:szCs w:val="17"/>
          <w:lang w:val="fr-FR"/>
        </w:rPr>
        <w:t xml:space="preserve">HTTP </w:t>
      </w:r>
      <w:r>
        <w:rPr>
          <w:rFonts w:eastAsia="Times New Roman" w:cs="Arial"/>
          <w:noProof/>
          <w:szCs w:val="17"/>
          <w:lang w:val="fr-FR"/>
        </w:rPr>
        <w:t>ci</w:t>
      </w:r>
      <w:r w:rsidR="00BB0A23">
        <w:rPr>
          <w:rFonts w:eastAsia="Times New Roman" w:cs="Arial"/>
          <w:noProof/>
          <w:szCs w:val="17"/>
          <w:lang w:val="fr-FR"/>
        </w:rPr>
        <w:t>-</w:t>
      </w:r>
      <w:r>
        <w:rPr>
          <w:rFonts w:eastAsia="Times New Roman" w:cs="Arial"/>
          <w:noProof/>
          <w:szCs w:val="17"/>
          <w:lang w:val="fr-FR"/>
        </w:rPr>
        <w:t>après sont renvoyées lorsque le numéro d</w:t>
      </w:r>
      <w:r w:rsidR="00BB0A23">
        <w:rPr>
          <w:rFonts w:eastAsia="Times New Roman" w:cs="Arial"/>
          <w:noProof/>
          <w:szCs w:val="17"/>
          <w:lang w:val="fr-FR"/>
        </w:rPr>
        <w:t>’</w:t>
      </w:r>
      <w:r>
        <w:rPr>
          <w:rFonts w:eastAsia="Times New Roman" w:cs="Arial"/>
          <w:noProof/>
          <w:szCs w:val="17"/>
          <w:lang w:val="fr-FR"/>
        </w:rPr>
        <w:t>enregistrement international fourni n</w:t>
      </w:r>
      <w:r w:rsidR="00BB0A23">
        <w:rPr>
          <w:rFonts w:eastAsia="Times New Roman" w:cs="Arial"/>
          <w:noProof/>
          <w:szCs w:val="17"/>
          <w:lang w:val="fr-FR"/>
        </w:rPr>
        <w:t>’</w:t>
      </w:r>
      <w:r>
        <w:rPr>
          <w:rFonts w:eastAsia="Times New Roman" w:cs="Arial"/>
          <w:noProof/>
          <w:szCs w:val="17"/>
          <w:lang w:val="fr-FR"/>
        </w:rPr>
        <w:t>a pas permis de trouver la marque correspondante</w:t>
      </w:r>
      <w:r w:rsidR="00BB0A23">
        <w:rPr>
          <w:rFonts w:eastAsia="Times New Roman" w:cs="Arial"/>
          <w:noProof/>
          <w:szCs w:val="17"/>
          <w:lang w:val="fr-FR"/>
        </w:rPr>
        <w:t> :</w:t>
      </w:r>
    </w:p>
    <w:p w14:paraId="7A137411" w14:textId="19C0C7CC" w:rsidR="00CE01DA" w:rsidRPr="00C1783B" w:rsidRDefault="006F4F43" w:rsidP="00CE01DA">
      <w:pPr>
        <w:pStyle w:val="NormalWeb"/>
        <w:spacing w:before="170" w:beforeAutospacing="0" w:after="170" w:afterAutospacing="0"/>
        <w:ind w:left="720"/>
        <w:rPr>
          <w:u w:val="single"/>
          <w:lang w:val="fr-CH"/>
          <w:rPrChange w:id="244" w:author="Author">
            <w:rPr>
              <w:u w:val="single"/>
            </w:rPr>
          </w:rPrChange>
        </w:rPr>
      </w:pPr>
      <w:r>
        <w:rPr>
          <w:rFonts w:eastAsia="Times New Roman" w:cs="Arial"/>
          <w:noProof/>
          <w:szCs w:val="17"/>
          <w:u w:val="single"/>
          <w:lang w:val="fr-FR"/>
        </w:rPr>
        <w:t>Exe</w:t>
      </w:r>
      <w:r w:rsidR="00FB1A20" w:rsidRPr="00982192">
        <w:rPr>
          <w:rFonts w:eastAsia="Times New Roman" w:cs="Arial"/>
          <w:noProof/>
          <w:szCs w:val="17"/>
          <w:u w:val="single"/>
          <w:lang w:val="fr-FR"/>
        </w:rPr>
        <w:t xml:space="preserve">mple </w:t>
      </w:r>
      <w:r>
        <w:rPr>
          <w:rFonts w:eastAsia="Times New Roman" w:cs="Arial"/>
          <w:noProof/>
          <w:szCs w:val="17"/>
          <w:u w:val="single"/>
          <w:lang w:val="fr-FR"/>
        </w:rPr>
        <w:t xml:space="preserve">avec une charge utile </w:t>
      </w:r>
      <w:r w:rsidR="00FB1A20" w:rsidRPr="00982192">
        <w:rPr>
          <w:rFonts w:eastAsia="Times New Roman" w:cs="Arial"/>
          <w:noProof/>
          <w:szCs w:val="17"/>
          <w:u w:val="single"/>
          <w:lang w:val="fr-FR"/>
        </w:rPr>
        <w:t>XML bas</w:t>
      </w:r>
      <w:r>
        <w:rPr>
          <w:rFonts w:eastAsia="Times New Roman" w:cs="Arial"/>
          <w:noProof/>
          <w:szCs w:val="17"/>
          <w:u w:val="single"/>
          <w:lang w:val="fr-FR"/>
        </w:rPr>
        <w:t>ée sur la norme</w:t>
      </w:r>
      <w:r w:rsidR="002D56D3">
        <w:rPr>
          <w:rFonts w:eastAsia="Times New Roman" w:cs="Arial"/>
          <w:noProof/>
          <w:szCs w:val="17"/>
          <w:u w:val="single"/>
          <w:lang w:val="fr-FR"/>
        </w:rPr>
        <w:t> </w:t>
      </w:r>
      <w:r w:rsidR="00FB1A20" w:rsidRPr="00982192">
        <w:rPr>
          <w:rFonts w:eastAsia="Times New Roman" w:cs="Arial"/>
          <w:noProof/>
          <w:szCs w:val="17"/>
          <w:u w:val="single"/>
          <w:lang w:val="fr-FR"/>
        </w:rPr>
        <w:t>ST.96</w:t>
      </w:r>
    </w:p>
    <w:tbl>
      <w:tblPr>
        <w:tblStyle w:val="TableGrid"/>
        <w:tblW w:w="8820" w:type="dxa"/>
        <w:tblInd w:w="535" w:type="dxa"/>
        <w:tblLook w:val="04A0" w:firstRow="1" w:lastRow="0" w:firstColumn="1" w:lastColumn="0" w:noHBand="0" w:noVBand="1"/>
      </w:tblPr>
      <w:tblGrid>
        <w:gridCol w:w="8820"/>
      </w:tblGrid>
      <w:tr w:rsidR="00CE01DA" w14:paraId="38329817" w14:textId="77777777" w:rsidTr="00C45DA7">
        <w:tc>
          <w:tcPr>
            <w:tcW w:w="8820" w:type="dxa"/>
          </w:tcPr>
          <w:p w14:paraId="5758ADAE" w14:textId="77777777" w:rsidR="00CE01DA" w:rsidRPr="00F33C82" w:rsidRDefault="00CE01DA" w:rsidP="00C45DA7">
            <w:pPr>
              <w:rPr>
                <w:rFonts w:ascii="Courier New" w:hAnsi="Courier New" w:cs="Courier New"/>
              </w:rPr>
            </w:pPr>
            <w:r w:rsidRPr="00F33C82">
              <w:rPr>
                <w:rFonts w:ascii="Courier New" w:hAnsi="Courier New" w:cs="Courier New"/>
              </w:rPr>
              <w:t>GET</w:t>
            </w:r>
            <w:r>
              <w:rPr>
                <w:rFonts w:ascii="Courier New" w:hAnsi="Courier New" w:cs="Courier New"/>
              </w:rPr>
              <w:t xml:space="preserve"> </w:t>
            </w:r>
            <w:r w:rsidRPr="00F33C82">
              <w:rPr>
                <w:rFonts w:ascii="Courier New" w:hAnsi="Courier New" w:cs="Courier New"/>
              </w:rPr>
              <w:t>/api/v1/</w:t>
            </w:r>
            <w:r>
              <w:rPr>
                <w:rFonts w:ascii="Courier New" w:hAnsi="Courier New" w:cs="Courier New"/>
              </w:rPr>
              <w:t>trademarks</w:t>
            </w:r>
            <w:r w:rsidRPr="00F33C82">
              <w:rPr>
                <w:rFonts w:ascii="Courier New" w:hAnsi="Courier New" w:cs="Courier New"/>
              </w:rPr>
              <w:t>?</w:t>
            </w:r>
            <w:r>
              <w:rPr>
                <w:rFonts w:ascii="Courier New" w:hAnsi="Courier New" w:cs="Courier New"/>
              </w:rPr>
              <w:t>irn</w:t>
            </w:r>
            <w:r w:rsidRPr="00F33C82">
              <w:rPr>
                <w:rFonts w:ascii="Courier New" w:hAnsi="Courier New" w:cs="Courier New"/>
              </w:rPr>
              <w:t>=</w:t>
            </w:r>
            <w:r w:rsidRPr="00330F02">
              <w:rPr>
                <w:rFonts w:ascii="Courier New" w:hAnsi="Courier New" w:cs="Courier New"/>
              </w:rPr>
              <w:t>000000000000001</w:t>
            </w:r>
            <w:r>
              <w:rPr>
                <w:rFonts w:ascii="Courier New" w:hAnsi="Courier New" w:cs="Courier New"/>
              </w:rPr>
              <w:t>J</w:t>
            </w:r>
            <w:r w:rsidRPr="00F33C82">
              <w:rPr>
                <w:rFonts w:ascii="Courier New" w:hAnsi="Courier New" w:cs="Courier New"/>
              </w:rPr>
              <w:t>ohn</w:t>
            </w:r>
            <w:r>
              <w:rPr>
                <w:rFonts w:ascii="Courier New" w:hAnsi="Courier New" w:cs="Courier New"/>
              </w:rPr>
              <w:t>%20S</w:t>
            </w:r>
            <w:r w:rsidRPr="00F33C82">
              <w:rPr>
                <w:rFonts w:ascii="Courier New" w:hAnsi="Courier New" w:cs="Courier New"/>
              </w:rPr>
              <w:t>mith</w:t>
            </w:r>
            <w:r>
              <w:rPr>
                <w:rFonts w:ascii="Courier New" w:hAnsi="Courier New" w:cs="Courier New"/>
              </w:rPr>
              <w:t>&amp;expiryDate=2018-12-31. HTTP/1.1</w:t>
            </w:r>
          </w:p>
          <w:p w14:paraId="000BCFA5" w14:textId="77777777" w:rsidR="00CE01DA" w:rsidRPr="00F33C82" w:rsidRDefault="00CE01DA" w:rsidP="00C45DA7">
            <w:pPr>
              <w:rPr>
                <w:rFonts w:ascii="Courier New" w:hAnsi="Courier New" w:cs="Courier New"/>
              </w:rPr>
            </w:pPr>
            <w:r w:rsidRPr="00F33C82">
              <w:rPr>
                <w:rFonts w:ascii="Courier New" w:hAnsi="Courier New" w:cs="Courier New"/>
              </w:rPr>
              <w:t xml:space="preserve">Host: wipo.int </w:t>
            </w:r>
          </w:p>
          <w:p w14:paraId="6029A1D7" w14:textId="77777777" w:rsidR="00CE01DA" w:rsidRDefault="00CE01DA" w:rsidP="00C45DA7">
            <w:pPr>
              <w:pStyle w:val="NormalWeb"/>
              <w:spacing w:before="170" w:beforeAutospacing="0" w:after="170" w:afterAutospacing="0" w:line="480" w:lineRule="auto"/>
              <w:rPr>
                <w:rFonts w:eastAsia="Times New Roman" w:cs="Arial"/>
                <w:szCs w:val="17"/>
                <w:u w:val="single"/>
              </w:rPr>
            </w:pPr>
            <w:r w:rsidRPr="00F33C82">
              <w:rPr>
                <w:rFonts w:ascii="Courier New" w:hAnsi="Courier New" w:cs="Courier New"/>
              </w:rPr>
              <w:t>Accept: application/xml</w:t>
            </w:r>
          </w:p>
        </w:tc>
      </w:tr>
    </w:tbl>
    <w:p w14:paraId="15B5E769" w14:textId="77777777" w:rsidR="00CE01DA" w:rsidRPr="00CE01DA" w:rsidRDefault="00CE01DA" w:rsidP="00CE01DA">
      <w:pPr>
        <w:pStyle w:val="NormalWeb"/>
        <w:spacing w:before="170" w:beforeAutospacing="0" w:after="170" w:afterAutospacing="0"/>
        <w:ind w:left="720"/>
        <w:rPr>
          <w:rFonts w:eastAsia="Times New Roman" w:cs="Arial"/>
          <w:noProof/>
          <w:szCs w:val="17"/>
          <w:u w:val="single"/>
        </w:rPr>
      </w:pPr>
    </w:p>
    <w:p w14:paraId="5481927A" w14:textId="77777777" w:rsidR="00D523B6" w:rsidRPr="00C1783B" w:rsidRDefault="006F4F43" w:rsidP="00D523B6">
      <w:pPr>
        <w:pStyle w:val="STTableText"/>
        <w:rPr>
          <w:u w:val="single"/>
          <w:lang w:val="fr-CH"/>
          <w:rPrChange w:id="245" w:author="Author">
            <w:rPr>
              <w:u w:val="single"/>
            </w:rPr>
          </w:rPrChange>
        </w:rPr>
      </w:pPr>
      <w:r>
        <w:rPr>
          <w:noProof/>
          <w:lang w:val="fr-FR"/>
        </w:rPr>
        <w:t xml:space="preserve">Voici un exemple de réponse </w:t>
      </w:r>
      <w:r w:rsidRPr="00982192">
        <w:rPr>
          <w:noProof/>
          <w:lang w:val="fr-FR"/>
        </w:rPr>
        <w:t>HTTP re</w:t>
      </w:r>
      <w:r>
        <w:rPr>
          <w:noProof/>
          <w:lang w:val="fr-FR"/>
        </w:rPr>
        <w:t>nvoyée</w:t>
      </w:r>
      <w:r w:rsidR="00C065D6">
        <w:rPr>
          <w:noProof/>
          <w:lang w:val="fr-FR"/>
        </w:rPr>
        <w:t> </w:t>
      </w:r>
      <w:r w:rsidR="00CB5453" w:rsidRPr="00982192">
        <w:rPr>
          <w:noProof/>
          <w:lang w:val="fr-FR"/>
        </w:rPr>
        <w:t>:</w:t>
      </w:r>
      <w:r w:rsidR="00D523B6" w:rsidRPr="00D523B6">
        <w:rPr>
          <w:u w:val="single"/>
          <w:lang w:val="fr-CH"/>
        </w:rPr>
        <w:t xml:space="preserve"> </w:t>
      </w:r>
    </w:p>
    <w:tbl>
      <w:tblPr>
        <w:tblStyle w:val="TableGrid"/>
        <w:tblW w:w="8820" w:type="dxa"/>
        <w:tblInd w:w="535" w:type="dxa"/>
        <w:tblLook w:val="04A0" w:firstRow="1" w:lastRow="0" w:firstColumn="1" w:lastColumn="0" w:noHBand="0" w:noVBand="1"/>
      </w:tblPr>
      <w:tblGrid>
        <w:gridCol w:w="8820"/>
      </w:tblGrid>
      <w:tr w:rsidR="00D523B6" w:rsidRPr="00D705D7" w14:paraId="7F5F6289" w14:textId="77777777" w:rsidTr="00C45DA7">
        <w:tc>
          <w:tcPr>
            <w:tcW w:w="8820" w:type="dxa"/>
          </w:tcPr>
          <w:p w14:paraId="09DD3142" w14:textId="77777777" w:rsidR="00D523B6" w:rsidRPr="008D6774" w:rsidRDefault="00D523B6" w:rsidP="00D523B6">
            <w:pPr>
              <w:spacing w:before="170" w:after="170"/>
              <w:rPr>
                <w:rFonts w:ascii="Courier New" w:hAnsi="Courier New" w:cs="Courier New"/>
                <w:u w:val="single"/>
                <w:lang w:val="fr-CH"/>
              </w:rPr>
            </w:pPr>
            <w:r w:rsidRPr="008D6774">
              <w:rPr>
                <w:rFonts w:ascii="Courier New" w:hAnsi="Courier New" w:cs="Courier New"/>
                <w:u w:val="single"/>
                <w:lang w:val="fr-CH"/>
              </w:rPr>
              <w:t>HTTP/1.1 404</w:t>
            </w:r>
          </w:p>
          <w:p w14:paraId="05B769C7" w14:textId="77777777" w:rsidR="00D523B6" w:rsidRPr="008D6774" w:rsidRDefault="00D523B6" w:rsidP="00D523B6">
            <w:pPr>
              <w:spacing w:before="170" w:after="170"/>
              <w:rPr>
                <w:rFonts w:ascii="Courier New" w:hAnsi="Courier New" w:cs="Courier New"/>
                <w:u w:val="single"/>
                <w:lang w:val="fr-CH"/>
              </w:rPr>
            </w:pPr>
            <w:r w:rsidRPr="008D6774">
              <w:rPr>
                <w:rFonts w:ascii="Courier New" w:hAnsi="Courier New" w:cs="Courier New"/>
                <w:u w:val="single"/>
                <w:lang w:val="fr-CH"/>
              </w:rPr>
              <w:t>Content-Type: application/xml</w:t>
            </w:r>
          </w:p>
          <w:p w14:paraId="68619EA1" w14:textId="77777777" w:rsidR="00D523B6" w:rsidRPr="008D6774" w:rsidRDefault="00D523B6" w:rsidP="00D523B6">
            <w:pPr>
              <w:spacing w:before="170" w:after="170"/>
              <w:rPr>
                <w:rFonts w:ascii="Courier New" w:hAnsi="Courier New" w:cs="Courier New"/>
                <w:u w:val="single"/>
                <w:lang w:val="fr-CH"/>
              </w:rPr>
            </w:pPr>
            <w:r w:rsidRPr="008D6774">
              <w:rPr>
                <w:u w:val="single"/>
                <w:lang w:val="fr-CH"/>
              </w:rPr>
              <w:t xml:space="preserve"> </w:t>
            </w:r>
            <w:r w:rsidRPr="008D6774">
              <w:rPr>
                <w:rFonts w:ascii="Courier New" w:hAnsi="Courier New" w:cs="Courier New"/>
                <w:u w:val="single"/>
                <w:lang w:val="fr-CH"/>
              </w:rPr>
              <w:t>&lt;?xml version="1.0" encoding="UTF-8"?&gt;</w:t>
            </w:r>
          </w:p>
          <w:p w14:paraId="040F6E31" w14:textId="77777777" w:rsidR="00D523B6" w:rsidRPr="008D6774" w:rsidRDefault="00D523B6" w:rsidP="00D523B6">
            <w:pPr>
              <w:spacing w:before="170" w:after="170"/>
              <w:rPr>
                <w:rFonts w:ascii="Courier New" w:hAnsi="Courier New" w:cs="Courier New"/>
                <w:u w:val="single"/>
                <w:lang w:val="fr-CH"/>
              </w:rPr>
            </w:pPr>
            <w:r w:rsidRPr="008D6774">
              <w:rPr>
                <w:rFonts w:ascii="Courier New" w:hAnsi="Courier New" w:cs="Courier New"/>
                <w:u w:val="single"/>
                <w:lang w:val="fr-CH"/>
              </w:rPr>
              <w:t>&lt;com:TransactionError xmlns:xsi="http://www.w3.org/2001/XMLSchema-instance" xmlns:com="http://www.wipo.int/standards/XMLSchema/ST96/Common" xsi:schemaLocation="http://www.wipo.int/standards/XMLSchema/ST96/Common TransactionError.xsd"&gt;</w:t>
            </w:r>
          </w:p>
          <w:p w14:paraId="5F031043" w14:textId="77777777" w:rsidR="00D523B6" w:rsidRPr="00D705D7" w:rsidRDefault="00D523B6" w:rsidP="00D523B6">
            <w:pPr>
              <w:spacing w:before="170" w:after="170"/>
              <w:rPr>
                <w:rFonts w:ascii="Courier New" w:hAnsi="Courier New" w:cs="Courier New"/>
                <w:u w:val="single"/>
              </w:rPr>
            </w:pPr>
            <w:r w:rsidRPr="008D6774">
              <w:rPr>
                <w:rFonts w:ascii="Courier New" w:hAnsi="Courier New" w:cs="Courier New"/>
                <w:u w:val="single"/>
                <w:lang w:val="fr-CH"/>
              </w:rPr>
              <w:tab/>
            </w:r>
            <w:r w:rsidRPr="00D705D7">
              <w:rPr>
                <w:rFonts w:ascii="Courier New" w:hAnsi="Courier New" w:cs="Courier New"/>
                <w:u w:val="single"/>
              </w:rPr>
              <w:t>&lt;com:TransactionErrorCode&gt;TRADEMARK_NOT_FOUND&lt;/com:TransactionErrorCode&gt;</w:t>
            </w:r>
          </w:p>
          <w:p w14:paraId="1393B89A" w14:textId="77777777" w:rsidR="00D523B6" w:rsidRPr="00D705D7" w:rsidRDefault="00D523B6" w:rsidP="00D523B6">
            <w:pPr>
              <w:spacing w:before="170" w:after="170"/>
              <w:rPr>
                <w:rFonts w:ascii="Courier New" w:hAnsi="Courier New" w:cs="Courier New"/>
                <w:u w:val="single"/>
              </w:rPr>
            </w:pPr>
            <w:r w:rsidRPr="00D705D7">
              <w:rPr>
                <w:rFonts w:ascii="Courier New" w:hAnsi="Courier New" w:cs="Courier New"/>
                <w:u w:val="single"/>
              </w:rPr>
              <w:tab/>
              <w:t>&lt;com:TransactionErrorText&gt;The trademark with the provided International Registration Number was not found&lt;/com:</w:t>
            </w:r>
            <w:del w:id="246" w:author="Author">
              <w:r w:rsidRPr="00D705D7" w:rsidDel="00980B80">
                <w:rPr>
                  <w:rFonts w:ascii="Courier New" w:hAnsi="Courier New" w:cs="Courier New"/>
                  <w:u w:val="single"/>
                </w:rPr>
                <w:delText>TransactionErrorCode</w:delText>
              </w:r>
            </w:del>
            <w:ins w:id="247" w:author="Author">
              <w:r w:rsidRPr="00D705D7">
                <w:rPr>
                  <w:rFonts w:ascii="Courier New" w:hAnsi="Courier New" w:cs="Courier New"/>
                  <w:u w:val="single"/>
                </w:rPr>
                <w:t>TransactionErrorText</w:t>
              </w:r>
            </w:ins>
            <w:r w:rsidRPr="00D705D7">
              <w:rPr>
                <w:rFonts w:ascii="Courier New" w:hAnsi="Courier New" w:cs="Courier New"/>
                <w:u w:val="single"/>
              </w:rPr>
              <w:t>&gt;</w:t>
            </w:r>
          </w:p>
          <w:p w14:paraId="251DB2C1" w14:textId="77777777" w:rsidR="00D523B6" w:rsidRPr="00D705D7" w:rsidRDefault="00D523B6" w:rsidP="00D523B6">
            <w:pPr>
              <w:spacing w:before="170" w:after="170"/>
              <w:rPr>
                <w:rFonts w:ascii="Courier New" w:eastAsia="Times New Roman" w:hAnsi="Courier New" w:cs="Courier New"/>
                <w:szCs w:val="17"/>
                <w:u w:val="single"/>
              </w:rPr>
            </w:pPr>
            <w:r w:rsidRPr="00D705D7">
              <w:rPr>
                <w:rFonts w:ascii="Courier New" w:hAnsi="Courier New" w:cs="Courier New"/>
                <w:u w:val="single"/>
              </w:rPr>
              <w:t>&lt;/com:TransactionError&gt;</w:t>
            </w:r>
          </w:p>
        </w:tc>
      </w:tr>
    </w:tbl>
    <w:p w14:paraId="014EC07E" w14:textId="09542C77" w:rsidR="00852665" w:rsidRPr="00D523B6" w:rsidRDefault="00852665" w:rsidP="00D523B6">
      <w:pPr>
        <w:pStyle w:val="NormalWeb"/>
        <w:keepNext/>
        <w:spacing w:before="170" w:beforeAutospacing="0" w:after="170" w:afterAutospacing="0"/>
        <w:ind w:left="720"/>
        <w:rPr>
          <w:rFonts w:eastAsia="Times New Roman" w:cs="Arial"/>
          <w:szCs w:val="17"/>
          <w:u w:val="single"/>
          <w:lang w:val="fr-CH"/>
        </w:rPr>
      </w:pPr>
    </w:p>
    <w:p w14:paraId="6E84E5A8" w14:textId="77777777" w:rsidR="00D523B6" w:rsidRPr="00C1783B" w:rsidRDefault="00FB1A20" w:rsidP="00D523B6">
      <w:pPr>
        <w:pStyle w:val="STTableText"/>
        <w:rPr>
          <w:u w:val="single"/>
          <w:lang w:val="fr-CH"/>
          <w:rPrChange w:id="248" w:author="Author">
            <w:rPr>
              <w:u w:val="single"/>
            </w:rPr>
          </w:rPrChange>
        </w:rPr>
      </w:pPr>
      <w:r w:rsidRPr="00D6310F">
        <w:rPr>
          <w:noProof/>
          <w:u w:val="single"/>
          <w:lang w:val="fr-FR"/>
        </w:rPr>
        <w:t>Ex</w:t>
      </w:r>
      <w:r w:rsidR="006F4F43" w:rsidRPr="00D6310F">
        <w:rPr>
          <w:noProof/>
          <w:u w:val="single"/>
          <w:lang w:val="fr-FR"/>
        </w:rPr>
        <w:t>e</w:t>
      </w:r>
      <w:r w:rsidRPr="00D6310F">
        <w:rPr>
          <w:noProof/>
          <w:u w:val="single"/>
          <w:lang w:val="fr-FR"/>
        </w:rPr>
        <w:t xml:space="preserve">mple </w:t>
      </w:r>
      <w:r w:rsidR="00EC6DC7" w:rsidRPr="00D6310F">
        <w:rPr>
          <w:noProof/>
          <w:u w:val="single"/>
          <w:lang w:val="fr-FR"/>
        </w:rPr>
        <w:t>a</w:t>
      </w:r>
      <w:r w:rsidR="006F4F43" w:rsidRPr="00D6310F">
        <w:rPr>
          <w:noProof/>
          <w:u w:val="single"/>
          <w:lang w:val="fr-FR"/>
        </w:rPr>
        <w:t xml:space="preserve">vec une charge utile </w:t>
      </w:r>
      <w:r w:rsidRPr="00D6310F">
        <w:rPr>
          <w:noProof/>
          <w:u w:val="single"/>
          <w:lang w:val="fr-FR"/>
        </w:rPr>
        <w:t>JSON</w:t>
      </w:r>
      <w:r w:rsidR="00734A81">
        <w:rPr>
          <w:noProof/>
          <w:u w:val="single"/>
          <w:lang w:val="fr-FR"/>
        </w:rPr>
        <w:t xml:space="preserve"> sur la base de la norme </w:t>
      </w:r>
      <w:r w:rsidR="00852665" w:rsidRPr="00D6310F">
        <w:rPr>
          <w:noProof/>
          <w:u w:val="single"/>
          <w:lang w:val="fr-FR"/>
        </w:rPr>
        <w:t>ST.97</w:t>
      </w:r>
    </w:p>
    <w:tbl>
      <w:tblPr>
        <w:tblStyle w:val="TableGrid"/>
        <w:tblW w:w="8820" w:type="dxa"/>
        <w:tblInd w:w="535" w:type="dxa"/>
        <w:tblLook w:val="04A0" w:firstRow="1" w:lastRow="0" w:firstColumn="1" w:lastColumn="0" w:noHBand="0" w:noVBand="1"/>
      </w:tblPr>
      <w:tblGrid>
        <w:gridCol w:w="8820"/>
      </w:tblGrid>
      <w:tr w:rsidR="00D523B6" w:rsidRPr="00D705D7" w14:paraId="2EC1279C" w14:textId="77777777" w:rsidTr="00C45DA7">
        <w:tc>
          <w:tcPr>
            <w:tcW w:w="8820" w:type="dxa"/>
          </w:tcPr>
          <w:p w14:paraId="7B6B468E" w14:textId="77777777" w:rsidR="00D523B6" w:rsidRPr="00D705D7" w:rsidRDefault="00D523B6" w:rsidP="00D523B6">
            <w:pPr>
              <w:spacing w:before="170" w:after="170"/>
              <w:rPr>
                <w:rFonts w:ascii="Courier New" w:hAnsi="Courier New" w:cs="Courier New"/>
                <w:u w:val="single"/>
                <w:lang w:val="fr-CH"/>
              </w:rPr>
            </w:pPr>
            <w:r w:rsidRPr="00D705D7">
              <w:rPr>
                <w:rFonts w:ascii="Courier New" w:hAnsi="Courier New" w:cs="Courier New"/>
                <w:u w:val="single"/>
                <w:lang w:val="fr-CH"/>
              </w:rPr>
              <w:t>HTTP/1.1 404</w:t>
            </w:r>
          </w:p>
          <w:p w14:paraId="5D7E9E69" w14:textId="77777777" w:rsidR="00D523B6" w:rsidRPr="00D705D7" w:rsidRDefault="00D523B6" w:rsidP="00D523B6">
            <w:pPr>
              <w:spacing w:before="170" w:after="170"/>
              <w:rPr>
                <w:rFonts w:ascii="Courier New" w:hAnsi="Courier New" w:cs="Courier New"/>
                <w:u w:val="single"/>
                <w:lang w:val="fr-CH"/>
              </w:rPr>
            </w:pPr>
            <w:r w:rsidRPr="00D705D7">
              <w:rPr>
                <w:rFonts w:ascii="Courier New" w:hAnsi="Courier New" w:cs="Courier New"/>
                <w:u w:val="single"/>
                <w:lang w:val="fr-CH"/>
              </w:rPr>
              <w:t>Content-Type: application/json</w:t>
            </w:r>
          </w:p>
          <w:p w14:paraId="5D90007A"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lang w:val="fr-CH"/>
              </w:rPr>
            </w:pPr>
            <w:r w:rsidRPr="00D705D7">
              <w:rPr>
                <w:rFonts w:ascii="Courier New" w:eastAsia="Times New Roman" w:hAnsi="Courier New" w:cs="Courier New"/>
                <w:szCs w:val="17"/>
                <w:highlight w:val="white"/>
                <w:u w:val="single"/>
                <w:lang w:val="fr-CH"/>
              </w:rPr>
              <w:t>{</w:t>
            </w:r>
          </w:p>
          <w:p w14:paraId="786F3C75"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lang w:val="fr-CH"/>
              </w:rPr>
              <w:tab/>
            </w:r>
            <w:r w:rsidRPr="00D705D7">
              <w:rPr>
                <w:rFonts w:ascii="Courier New" w:eastAsia="Times New Roman" w:hAnsi="Courier New" w:cs="Courier New"/>
                <w:szCs w:val="17"/>
                <w:highlight w:val="white"/>
                <w:u w:val="single"/>
              </w:rPr>
              <w:t>"transactionError": [</w:t>
            </w:r>
          </w:p>
          <w:p w14:paraId="5E6F432C"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w:t>
            </w:r>
          </w:p>
          <w:p w14:paraId="6D70D3C3"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"transactionErrorCode": "TRADEMARK_NOT_FOUND"</w:t>
            </w:r>
          </w:p>
          <w:p w14:paraId="1C78C572"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w:t>
            </w:r>
          </w:p>
          <w:p w14:paraId="603B6594"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w:t>
            </w:r>
          </w:p>
          <w:p w14:paraId="61B4BD53"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"transactionErrorText": "The trademark with the provided International Registration Number was not found"</w:t>
            </w:r>
          </w:p>
          <w:p w14:paraId="6DCFFBD5"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r>
            <w:r w:rsidRPr="00D705D7">
              <w:rPr>
                <w:rFonts w:ascii="Courier New" w:eastAsia="Times New Roman" w:hAnsi="Courier New" w:cs="Courier New"/>
                <w:szCs w:val="17"/>
                <w:highlight w:val="white"/>
                <w:u w:val="single"/>
              </w:rPr>
              <w:tab/>
              <w:t>},</w:t>
            </w:r>
          </w:p>
          <w:p w14:paraId="5EFCFCAF" w14:textId="77777777" w:rsidR="00D523B6" w:rsidRPr="00D705D7" w:rsidRDefault="00D523B6" w:rsidP="00D523B6">
            <w:pPr>
              <w:autoSpaceDE w:val="0"/>
              <w:autoSpaceDN w:val="0"/>
              <w:adjustRightInd w:val="0"/>
              <w:spacing w:before="170" w:after="170"/>
              <w:rPr>
                <w:rFonts w:ascii="Courier New" w:eastAsia="Times New Roman" w:hAnsi="Courier New" w:cs="Courier New"/>
                <w:szCs w:val="17"/>
                <w:highlight w:val="white"/>
                <w:u w:val="single"/>
              </w:rPr>
            </w:pPr>
            <w:r w:rsidRPr="00D705D7">
              <w:rPr>
                <w:rFonts w:ascii="Courier New" w:eastAsia="Times New Roman" w:hAnsi="Courier New" w:cs="Courier New"/>
                <w:szCs w:val="17"/>
                <w:highlight w:val="white"/>
                <w:u w:val="single"/>
              </w:rPr>
              <w:tab/>
              <w:t>]</w:t>
            </w:r>
          </w:p>
          <w:p w14:paraId="2A76AB67" w14:textId="77777777" w:rsidR="00D523B6" w:rsidRPr="00D705D7" w:rsidRDefault="00D523B6" w:rsidP="00D523B6">
            <w:pPr>
              <w:spacing w:before="170" w:after="170"/>
              <w:rPr>
                <w:rFonts w:ascii="Courier New" w:hAnsi="Courier New" w:cs="Courier New"/>
                <w:szCs w:val="17"/>
                <w:u w:val="single"/>
              </w:rPr>
            </w:pPr>
            <w:r w:rsidRPr="00D705D7">
              <w:rPr>
                <w:rFonts w:ascii="Courier New" w:eastAsia="Times New Roman" w:hAnsi="Courier New" w:cs="Courier New"/>
                <w:szCs w:val="17"/>
                <w:highlight w:val="white"/>
                <w:u w:val="single"/>
              </w:rPr>
              <w:t>}</w:t>
            </w:r>
          </w:p>
          <w:p w14:paraId="259A627D" w14:textId="77777777" w:rsidR="00D523B6" w:rsidRPr="00D705D7" w:rsidRDefault="00D523B6" w:rsidP="00D523B6">
            <w:pPr>
              <w:spacing w:before="170" w:after="170"/>
              <w:rPr>
                <w:rFonts w:ascii="Courier New" w:hAnsi="Courier New" w:cs="Courier New"/>
                <w:u w:val="single"/>
              </w:rPr>
            </w:pPr>
            <w:r w:rsidRPr="00D705D7">
              <w:rPr>
                <w:rFonts w:ascii="Courier New" w:hAnsi="Courier New" w:cs="Courier New"/>
                <w:u w:val="single"/>
              </w:rPr>
              <w:br/>
              <w:t> </w:t>
            </w:r>
          </w:p>
        </w:tc>
      </w:tr>
    </w:tbl>
    <w:p w14:paraId="407F9EAE" w14:textId="23294FA5" w:rsidR="00992C0C" w:rsidRDefault="008620A5" w:rsidP="00D523B6">
      <w:pPr>
        <w:pStyle w:val="NormalWeb"/>
        <w:spacing w:before="170" w:beforeAutospacing="0" w:after="170" w:afterAutospacing="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FA1E75" w:rsidRPr="00982192">
        <w:rPr>
          <w:rFonts w:eastAsia="Times New Roman" w:cs="Arial"/>
          <w:noProof/>
          <w:szCs w:val="17"/>
          <w:lang w:val="fr-FR"/>
        </w:rPr>
        <w:t>8</w:t>
      </w:r>
      <w:r w:rsidR="005A534C">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6F4F43">
        <w:rPr>
          <w:rFonts w:eastAsia="Times New Roman" w:cs="Arial"/>
          <w:noProof/>
          <w:szCs w:val="17"/>
          <w:lang w:val="fr-FR"/>
        </w:rPr>
        <w:t xml:space="preserve">Au niveau du </w:t>
      </w:r>
      <w:r w:rsidR="005E48A2" w:rsidRPr="00982192">
        <w:rPr>
          <w:rFonts w:eastAsia="Times New Roman" w:cs="Arial"/>
          <w:noProof/>
          <w:szCs w:val="17"/>
          <w:lang w:val="fr-FR"/>
        </w:rPr>
        <w:t>protocol</w:t>
      </w:r>
      <w:r w:rsidR="006F4F43">
        <w:rPr>
          <w:rFonts w:eastAsia="Times New Roman" w:cs="Arial"/>
          <w:noProof/>
          <w:szCs w:val="17"/>
          <w:lang w:val="fr-FR"/>
        </w:rPr>
        <w:t>e</w:t>
      </w:r>
      <w:r w:rsidR="005E48A2" w:rsidRPr="00982192">
        <w:rPr>
          <w:rFonts w:eastAsia="Times New Roman" w:cs="Arial"/>
          <w:noProof/>
          <w:szCs w:val="17"/>
          <w:lang w:val="fr-FR"/>
        </w:rPr>
        <w:t xml:space="preserve">, </w:t>
      </w:r>
      <w:r w:rsidR="006F4F43">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6F4F43">
        <w:rPr>
          <w:rFonts w:eastAsia="Times New Roman" w:cs="Arial"/>
          <w:noProof/>
          <w:szCs w:val="17"/>
          <w:lang w:val="fr-FR"/>
        </w:rPr>
        <w:t>DOIT renvoyer un code d</w:t>
      </w:r>
      <w:r w:rsidR="00BB0A23">
        <w:rPr>
          <w:rFonts w:eastAsia="Times New Roman" w:cs="Arial"/>
          <w:noProof/>
          <w:szCs w:val="17"/>
          <w:lang w:val="fr-FR"/>
        </w:rPr>
        <w:t>’</w:t>
      </w:r>
      <w:r w:rsidR="006F4F43">
        <w:rPr>
          <w:rFonts w:eastAsia="Times New Roman" w:cs="Arial"/>
          <w:noProof/>
          <w:szCs w:val="17"/>
          <w:lang w:val="fr-FR"/>
        </w:rPr>
        <w:t>état</w:t>
      </w:r>
      <w:r w:rsidR="006F4F43" w:rsidRPr="00982192">
        <w:rPr>
          <w:rFonts w:eastAsia="Times New Roman" w:cs="Arial"/>
          <w:noProof/>
          <w:szCs w:val="17"/>
          <w:lang w:val="fr-FR"/>
        </w:rPr>
        <w:t xml:space="preserve"> HTTP </w:t>
      </w:r>
      <w:r w:rsidR="006F4F43">
        <w:rPr>
          <w:rFonts w:eastAsia="Times New Roman" w:cs="Arial"/>
          <w:noProof/>
          <w:szCs w:val="17"/>
          <w:lang w:val="fr-FR"/>
        </w:rPr>
        <w:t>approprié choisi dans la liste type des codes d</w:t>
      </w:r>
      <w:r w:rsidR="00BB0A23">
        <w:rPr>
          <w:rFonts w:eastAsia="Times New Roman" w:cs="Arial"/>
          <w:noProof/>
          <w:szCs w:val="17"/>
          <w:lang w:val="fr-FR"/>
        </w:rPr>
        <w:t>’</w:t>
      </w:r>
      <w:r w:rsidR="006F4F43">
        <w:rPr>
          <w:rFonts w:eastAsia="Times New Roman" w:cs="Arial"/>
          <w:noProof/>
          <w:szCs w:val="17"/>
          <w:lang w:val="fr-FR"/>
        </w:rPr>
        <w:t xml:space="preserve">état </w:t>
      </w:r>
      <w:r w:rsidR="006F4F43" w:rsidRPr="00982192">
        <w:rPr>
          <w:rFonts w:eastAsia="Times New Roman" w:cs="Arial"/>
          <w:noProof/>
          <w:szCs w:val="17"/>
          <w:lang w:val="fr-FR"/>
        </w:rPr>
        <w:t>HTTP</w:t>
      </w:r>
      <w:r w:rsidR="005E48A2" w:rsidRPr="00982192">
        <w:rPr>
          <w:rFonts w:eastAsia="Times New Roman" w:cs="Arial"/>
          <w:noProof/>
          <w:szCs w:val="17"/>
          <w:lang w:val="fr-FR"/>
        </w:rPr>
        <w:t>.</w:t>
      </w:r>
    </w:p>
    <w:p w14:paraId="7DE0A3E4" w14:textId="1BD78CF5"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F73B87">
        <w:rPr>
          <w:rFonts w:eastAsia="Times New Roman" w:cs="Arial"/>
          <w:noProof/>
          <w:szCs w:val="17"/>
          <w:lang w:val="fr-FR"/>
        </w:rPr>
        <w:t>J</w:t>
      </w:r>
      <w:r w:rsidR="00BB0A23">
        <w:rPr>
          <w:rFonts w:eastAsia="Times New Roman" w:cs="Arial"/>
          <w:noProof/>
          <w:szCs w:val="17"/>
          <w:lang w:val="fr-FR"/>
        </w:rPr>
        <w:t>-</w:t>
      </w:r>
      <w:r w:rsidR="00FA1E75" w:rsidRPr="00982192">
        <w:rPr>
          <w:rFonts w:eastAsia="Times New Roman" w:cs="Arial"/>
          <w:noProof/>
          <w:szCs w:val="17"/>
          <w:lang w:val="fr-FR"/>
        </w:rPr>
        <w:t>8</w:t>
      </w:r>
      <w:r w:rsidR="005A534C">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6F4F43">
        <w:rPr>
          <w:rFonts w:eastAsia="Times New Roman" w:cs="Arial"/>
          <w:noProof/>
          <w:szCs w:val="17"/>
          <w:lang w:val="fr-FR"/>
        </w:rPr>
        <w:t>Au niveau de l</w:t>
      </w:r>
      <w:r w:rsidR="00BB0A23">
        <w:rPr>
          <w:rFonts w:eastAsia="Times New Roman" w:cs="Arial"/>
          <w:noProof/>
          <w:szCs w:val="17"/>
          <w:lang w:val="fr-FR"/>
        </w:rPr>
        <w:t>’</w:t>
      </w:r>
      <w:r w:rsidR="005E48A2" w:rsidRPr="00982192">
        <w:rPr>
          <w:rFonts w:eastAsia="Times New Roman" w:cs="Arial"/>
          <w:noProof/>
          <w:szCs w:val="17"/>
          <w:lang w:val="fr-FR"/>
        </w:rPr>
        <w:t xml:space="preserve">application, </w:t>
      </w:r>
      <w:r w:rsidR="006F4F43">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6F4F43">
        <w:rPr>
          <w:rFonts w:eastAsia="Times New Roman" w:cs="Arial"/>
          <w:noProof/>
          <w:szCs w:val="17"/>
          <w:lang w:val="fr-FR"/>
        </w:rPr>
        <w:t>DOIT renvoyer une charge utile signalant l</w:t>
      </w:r>
      <w:r w:rsidR="00BB0A23">
        <w:rPr>
          <w:rFonts w:eastAsia="Times New Roman" w:cs="Arial"/>
          <w:noProof/>
          <w:szCs w:val="17"/>
          <w:lang w:val="fr-FR"/>
        </w:rPr>
        <w:t>’</w:t>
      </w:r>
      <w:r w:rsidR="006F4F43">
        <w:rPr>
          <w:rFonts w:eastAsia="Times New Roman" w:cs="Arial"/>
          <w:noProof/>
          <w:szCs w:val="17"/>
          <w:lang w:val="fr-FR"/>
        </w:rPr>
        <w:t>erreur de façon suffisamment détaill</w:t>
      </w:r>
      <w:r w:rsidR="00334310">
        <w:rPr>
          <w:rFonts w:eastAsia="Times New Roman" w:cs="Arial"/>
          <w:noProof/>
          <w:szCs w:val="17"/>
          <w:lang w:val="fr-FR"/>
        </w:rPr>
        <w:t>ée.  Le</w:t>
      </w:r>
      <w:r w:rsidR="006F4F43">
        <w:rPr>
          <w:rFonts w:eastAsia="Times New Roman" w:cs="Arial"/>
          <w:noProof/>
          <w:szCs w:val="17"/>
          <w:lang w:val="fr-FR"/>
        </w:rPr>
        <w:t xml:space="preserve">s attributs </w:t>
      </w:r>
      <w:r w:rsidR="00C92F1C" w:rsidRPr="00982192">
        <w:rPr>
          <w:rFonts w:ascii="Courier New" w:eastAsia="Times New Roman" w:hAnsi="Courier New" w:cs="Courier New"/>
          <w:noProof/>
          <w:szCs w:val="17"/>
          <w:lang w:val="fr-FR"/>
        </w:rPr>
        <w:t>code</w:t>
      </w:r>
      <w:r w:rsidR="00C92F1C" w:rsidRPr="00982192">
        <w:rPr>
          <w:rFonts w:eastAsia="Times New Roman" w:cs="Arial"/>
          <w:noProof/>
          <w:szCs w:val="17"/>
          <w:lang w:val="fr-FR"/>
        </w:rPr>
        <w:t xml:space="preserve"> </w:t>
      </w:r>
      <w:r w:rsidR="006F4F43">
        <w:rPr>
          <w:rFonts w:eastAsia="Times New Roman" w:cs="Arial"/>
          <w:noProof/>
          <w:szCs w:val="17"/>
          <w:lang w:val="fr-FR"/>
        </w:rPr>
        <w:t xml:space="preserve">et </w:t>
      </w:r>
      <w:r w:rsidR="00C92F1C" w:rsidRPr="00982192">
        <w:rPr>
          <w:rFonts w:ascii="Courier New" w:eastAsia="Times New Roman" w:hAnsi="Courier New" w:cs="Courier New"/>
          <w:noProof/>
          <w:szCs w:val="17"/>
          <w:lang w:val="fr-FR"/>
        </w:rPr>
        <w:t>message</w:t>
      </w:r>
      <w:r w:rsidR="00C92F1C" w:rsidRPr="00982192">
        <w:rPr>
          <w:rFonts w:eastAsia="Times New Roman" w:cs="Arial"/>
          <w:noProof/>
          <w:szCs w:val="17"/>
          <w:lang w:val="fr-FR"/>
        </w:rPr>
        <w:t xml:space="preserve"> </w:t>
      </w:r>
      <w:r w:rsidR="006F4F43">
        <w:rPr>
          <w:rFonts w:eastAsia="Times New Roman" w:cs="Arial"/>
          <w:noProof/>
          <w:szCs w:val="17"/>
          <w:lang w:val="fr-FR"/>
        </w:rPr>
        <w:t>sont obligatoires</w:t>
      </w:r>
      <w:r w:rsidR="00C92F1C" w:rsidRPr="00982192">
        <w:rPr>
          <w:rFonts w:eastAsia="Times New Roman" w:cs="Arial"/>
          <w:noProof/>
          <w:szCs w:val="17"/>
          <w:lang w:val="fr-FR"/>
        </w:rPr>
        <w:t xml:space="preserve">, </w:t>
      </w:r>
      <w:r w:rsidR="006F4F43">
        <w:rPr>
          <w:rFonts w:eastAsia="Times New Roman" w:cs="Arial"/>
          <w:noProof/>
          <w:szCs w:val="17"/>
          <w:lang w:val="fr-FR"/>
        </w:rPr>
        <w:t>l</w:t>
      </w:r>
      <w:r w:rsidR="00BB0A23">
        <w:rPr>
          <w:rFonts w:eastAsia="Times New Roman" w:cs="Arial"/>
          <w:noProof/>
          <w:szCs w:val="17"/>
          <w:lang w:val="fr-FR"/>
        </w:rPr>
        <w:t>’</w:t>
      </w:r>
      <w:r w:rsidR="006F4F43">
        <w:rPr>
          <w:rFonts w:eastAsia="Times New Roman" w:cs="Arial"/>
          <w:noProof/>
          <w:szCs w:val="17"/>
          <w:lang w:val="fr-FR"/>
        </w:rPr>
        <w:t xml:space="preserve">attribut </w:t>
      </w:r>
      <w:r w:rsidR="00C92F1C" w:rsidRPr="00982192">
        <w:rPr>
          <w:rFonts w:ascii="Courier New" w:eastAsia="Times New Roman" w:hAnsi="Courier New" w:cs="Courier New"/>
          <w:noProof/>
          <w:szCs w:val="17"/>
          <w:lang w:val="fr-FR"/>
        </w:rPr>
        <w:t>details</w:t>
      </w:r>
      <w:r w:rsidR="00C92F1C" w:rsidRPr="00982192">
        <w:rPr>
          <w:rFonts w:eastAsia="Times New Roman" w:cs="Arial"/>
          <w:noProof/>
          <w:szCs w:val="17"/>
          <w:lang w:val="fr-FR"/>
        </w:rPr>
        <w:t xml:space="preserve"> </w:t>
      </w:r>
      <w:r w:rsidR="006F4F43">
        <w:rPr>
          <w:rFonts w:eastAsia="Times New Roman" w:cs="Arial"/>
          <w:noProof/>
          <w:szCs w:val="17"/>
          <w:lang w:val="fr-FR"/>
        </w:rPr>
        <w:t>e</w:t>
      </w:r>
      <w:r w:rsidR="00C92F1C" w:rsidRPr="00982192">
        <w:rPr>
          <w:rFonts w:eastAsia="Times New Roman" w:cs="Arial"/>
          <w:noProof/>
          <w:szCs w:val="17"/>
          <w:lang w:val="fr-FR"/>
        </w:rPr>
        <w:t>s</w:t>
      </w:r>
      <w:r w:rsidR="006F4F43">
        <w:rPr>
          <w:rFonts w:eastAsia="Times New Roman" w:cs="Arial"/>
          <w:noProof/>
          <w:szCs w:val="17"/>
          <w:lang w:val="fr-FR"/>
        </w:rPr>
        <w:t>t</w:t>
      </w:r>
      <w:r w:rsidR="00C92F1C" w:rsidRPr="00982192">
        <w:rPr>
          <w:rFonts w:eastAsia="Times New Roman" w:cs="Arial"/>
          <w:noProof/>
          <w:szCs w:val="17"/>
          <w:lang w:val="fr-FR"/>
        </w:rPr>
        <w:t xml:space="preserve"> condition</w:t>
      </w:r>
      <w:r w:rsidR="006F4F43">
        <w:rPr>
          <w:rFonts w:eastAsia="Times New Roman" w:cs="Arial"/>
          <w:noProof/>
          <w:szCs w:val="17"/>
          <w:lang w:val="fr-FR"/>
        </w:rPr>
        <w:t xml:space="preserve">nellement obligatoire et les attributs </w:t>
      </w:r>
      <w:r w:rsidR="00C92F1C" w:rsidRPr="00982192">
        <w:rPr>
          <w:rFonts w:ascii="Courier New" w:eastAsia="Times New Roman" w:hAnsi="Courier New" w:cs="Courier New"/>
          <w:noProof/>
          <w:szCs w:val="17"/>
          <w:lang w:val="fr-FR"/>
        </w:rPr>
        <w:t>target</w:t>
      </w:r>
      <w:r w:rsidR="00C92F1C" w:rsidRPr="00982192">
        <w:rPr>
          <w:rFonts w:eastAsia="Times New Roman" w:cs="Arial"/>
          <w:noProof/>
          <w:szCs w:val="17"/>
          <w:lang w:val="fr-FR"/>
        </w:rPr>
        <w:t xml:space="preserve">, </w:t>
      </w:r>
      <w:r w:rsidR="00C92F1C" w:rsidRPr="00982192">
        <w:rPr>
          <w:rFonts w:ascii="Courier New" w:eastAsia="Times New Roman" w:hAnsi="Courier New" w:cs="Courier New"/>
          <w:noProof/>
          <w:szCs w:val="17"/>
          <w:lang w:val="fr-FR"/>
        </w:rPr>
        <w:t xml:space="preserve">status, moreInfo </w:t>
      </w:r>
      <w:r w:rsidR="006F4F43">
        <w:rPr>
          <w:rFonts w:eastAsia="Times New Roman" w:cs="Arial"/>
          <w:noProof/>
          <w:szCs w:val="17"/>
          <w:lang w:val="fr-FR"/>
        </w:rPr>
        <w:t>et</w:t>
      </w:r>
      <w:r w:rsidR="00C92F1C" w:rsidRPr="00982192">
        <w:rPr>
          <w:rFonts w:ascii="Courier New" w:eastAsia="Times New Roman" w:hAnsi="Courier New" w:cs="Courier New"/>
          <w:noProof/>
          <w:szCs w:val="17"/>
          <w:lang w:val="fr-FR"/>
        </w:rPr>
        <w:t xml:space="preserve"> internalMessage</w:t>
      </w:r>
      <w:r w:rsidR="005E48A2" w:rsidRPr="00982192">
        <w:rPr>
          <w:rFonts w:eastAsia="Times New Roman" w:cs="Arial"/>
          <w:noProof/>
          <w:szCs w:val="17"/>
          <w:lang w:val="fr-FR"/>
        </w:rPr>
        <w:t xml:space="preserve"> </w:t>
      </w:r>
      <w:r w:rsidR="006F4F43">
        <w:rPr>
          <w:rFonts w:eastAsia="Times New Roman" w:cs="Arial"/>
          <w:noProof/>
          <w:szCs w:val="17"/>
          <w:lang w:val="fr-FR"/>
        </w:rPr>
        <w:t>sont facultatifs</w:t>
      </w:r>
      <w:r w:rsidR="005E48A2" w:rsidRPr="00982192">
        <w:rPr>
          <w:rFonts w:eastAsia="Times New Roman" w:cs="Arial"/>
          <w:noProof/>
          <w:szCs w:val="17"/>
          <w:lang w:val="fr-FR"/>
        </w:rPr>
        <w:t>.</w:t>
      </w:r>
    </w:p>
    <w:p w14:paraId="36024D8C" w14:textId="321D7D5F" w:rsidR="005E48A2" w:rsidRPr="00982192"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FA1E75" w:rsidRPr="00982192">
        <w:rPr>
          <w:rFonts w:eastAsia="Times New Roman" w:cs="Arial"/>
          <w:noProof/>
          <w:szCs w:val="17"/>
          <w:lang w:val="fr-FR"/>
        </w:rPr>
        <w:t>9</w:t>
      </w:r>
      <w:r w:rsidR="005A534C">
        <w:rPr>
          <w:rFonts w:eastAsia="Times New Roman" w:cs="Arial"/>
          <w:noProof/>
          <w:szCs w:val="17"/>
          <w:lang w:val="fr-FR"/>
        </w:rPr>
        <w:t>0</w:t>
      </w:r>
      <w:r w:rsidR="000B46F0">
        <w:rPr>
          <w:rFonts w:eastAsia="Times New Roman" w:cs="Arial"/>
          <w:noProof/>
          <w:szCs w:val="17"/>
          <w:lang w:val="fr-FR"/>
        </w:rPr>
        <w:t>]</w:t>
      </w:r>
      <w:r w:rsidR="000B46F0">
        <w:rPr>
          <w:rFonts w:eastAsia="Times New Roman" w:cs="Arial"/>
          <w:noProof/>
          <w:szCs w:val="17"/>
          <w:lang w:val="fr-FR"/>
        </w:rPr>
        <w:tab/>
      </w:r>
      <w:r w:rsidR="006F4F43">
        <w:rPr>
          <w:rFonts w:eastAsia="Times New Roman" w:cs="Arial"/>
          <w:noProof/>
          <w:szCs w:val="17"/>
          <w:lang w:val="fr-FR"/>
        </w:rPr>
        <w:t>Les erreurs NE DOIVENT PAS exposer les données dont la sécurité est primordiale ou les données techniques internes, comme les piles d</w:t>
      </w:r>
      <w:r w:rsidR="00BB0A23">
        <w:rPr>
          <w:rFonts w:eastAsia="Times New Roman" w:cs="Arial"/>
          <w:noProof/>
          <w:szCs w:val="17"/>
          <w:lang w:val="fr-FR"/>
        </w:rPr>
        <w:t>’</w:t>
      </w:r>
      <w:r w:rsidR="006F4F43">
        <w:rPr>
          <w:rFonts w:eastAsia="Times New Roman" w:cs="Arial"/>
          <w:noProof/>
          <w:szCs w:val="17"/>
          <w:lang w:val="fr-FR"/>
        </w:rPr>
        <w:t>appels, dans les réponses</w:t>
      </w:r>
      <w:r w:rsidR="00BB0A23">
        <w:rPr>
          <w:rFonts w:eastAsia="Times New Roman" w:cs="Arial"/>
          <w:noProof/>
          <w:szCs w:val="17"/>
          <w:lang w:val="fr-FR"/>
        </w:rPr>
        <w:t>-</w:t>
      </w:r>
      <w:r w:rsidR="006F4F43">
        <w:rPr>
          <w:rFonts w:eastAsia="Times New Roman" w:cs="Arial"/>
          <w:noProof/>
          <w:szCs w:val="17"/>
          <w:lang w:val="fr-FR"/>
        </w:rPr>
        <w:t>erreurs</w:t>
      </w:r>
      <w:r w:rsidR="005E48A2" w:rsidRPr="00982192">
        <w:rPr>
          <w:rFonts w:eastAsia="Times New Roman" w:cs="Arial"/>
          <w:noProof/>
          <w:szCs w:val="17"/>
          <w:lang w:val="fr-FR"/>
        </w:rPr>
        <w:t>.</w:t>
      </w:r>
    </w:p>
    <w:p w14:paraId="44E52EB0" w14:textId="0341F41E" w:rsidR="00992C0C" w:rsidRDefault="008620A5" w:rsidP="00CE01DA">
      <w:pPr>
        <w:spacing w:before="170" w:after="170"/>
        <w:ind w:left="720"/>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FA1E75" w:rsidRPr="00982192">
        <w:rPr>
          <w:rFonts w:eastAsia="Times New Roman" w:cs="Arial"/>
          <w:noProof/>
          <w:szCs w:val="17"/>
          <w:lang w:val="fr-FR"/>
        </w:rPr>
        <w:t>9</w:t>
      </w:r>
      <w:r w:rsidR="005A534C">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3E14F8">
        <w:rPr>
          <w:rFonts w:eastAsia="Times New Roman" w:cs="Arial"/>
          <w:noProof/>
          <w:szCs w:val="17"/>
          <w:lang w:val="fr-FR"/>
        </w:rPr>
        <w:t>L</w:t>
      </w:r>
      <w:r w:rsidR="00BB0A23">
        <w:rPr>
          <w:rFonts w:eastAsia="Times New Roman" w:cs="Arial"/>
          <w:noProof/>
          <w:szCs w:val="17"/>
          <w:lang w:val="fr-FR"/>
        </w:rPr>
        <w:t>’</w:t>
      </w:r>
      <w:r w:rsidR="003E14F8">
        <w:rPr>
          <w:rFonts w:eastAsia="Times New Roman" w:cs="Arial"/>
          <w:noProof/>
          <w:szCs w:val="17"/>
          <w:lang w:val="fr-FR"/>
        </w:rPr>
        <w:t>en</w:t>
      </w:r>
      <w:r w:rsidR="00BB0A23">
        <w:rPr>
          <w:rFonts w:eastAsia="Times New Roman" w:cs="Arial"/>
          <w:noProof/>
          <w:szCs w:val="17"/>
          <w:lang w:val="fr-FR"/>
        </w:rPr>
        <w:t>-</w:t>
      </w:r>
      <w:r w:rsidR="003E14F8">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Header: Reason</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Phrase</w:t>
      </w:r>
      <w:r w:rsidR="005E48A2" w:rsidRPr="00982192">
        <w:rPr>
          <w:rFonts w:eastAsia="Times New Roman" w:cs="Arial"/>
          <w:noProof/>
          <w:szCs w:val="17"/>
          <w:lang w:val="fr-FR"/>
        </w:rPr>
        <w:t xml:space="preserve"> (d</w:t>
      </w:r>
      <w:r w:rsidR="003E14F8">
        <w:rPr>
          <w:rFonts w:eastAsia="Times New Roman" w:cs="Arial"/>
          <w:noProof/>
          <w:szCs w:val="17"/>
          <w:lang w:val="fr-FR"/>
        </w:rPr>
        <w:t>écrit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del w:id="249" w:author="Author">
        <w:r w:rsidR="005E48A2" w:rsidRPr="00982192" w:rsidDel="00407F48">
          <w:rPr>
            <w:rFonts w:eastAsia="Times New Roman" w:cs="Arial"/>
            <w:noProof/>
            <w:szCs w:val="17"/>
            <w:lang w:val="fr-FR"/>
          </w:rPr>
          <w:delText xml:space="preserve"> 2616</w:delText>
        </w:r>
      </w:del>
      <w:ins w:id="250" w:author="Author">
        <w:r w:rsidR="00407F48">
          <w:rPr>
            <w:rFonts w:eastAsia="Times New Roman" w:cs="Arial"/>
            <w:noProof/>
            <w:szCs w:val="17"/>
            <w:lang w:val="fr-FR"/>
          </w:rPr>
          <w:t>9112 de l’IETF</w:t>
        </w:r>
      </w:ins>
      <w:r w:rsidR="005E48A2" w:rsidRPr="00982192">
        <w:rPr>
          <w:rFonts w:eastAsia="Times New Roman" w:cs="Arial"/>
          <w:noProof/>
          <w:szCs w:val="17"/>
          <w:lang w:val="fr-FR"/>
        </w:rPr>
        <w:t xml:space="preserve">) </w:t>
      </w:r>
      <w:r w:rsidR="00465BC3">
        <w:rPr>
          <w:rFonts w:eastAsia="Times New Roman" w:cs="Arial"/>
          <w:noProof/>
          <w:szCs w:val="17"/>
          <w:lang w:val="fr-FR"/>
        </w:rPr>
        <w:t>NE DOIT PAS être utilisé</w:t>
      </w:r>
      <w:r w:rsidR="003E14F8">
        <w:rPr>
          <w:rFonts w:eastAsia="Times New Roman" w:cs="Arial"/>
          <w:noProof/>
          <w:szCs w:val="17"/>
          <w:lang w:val="fr-FR"/>
        </w:rPr>
        <w:t xml:space="preserve"> pour transmettre des réponses</w:t>
      </w:r>
      <w:r w:rsidR="00BB0A23">
        <w:rPr>
          <w:rFonts w:eastAsia="Times New Roman" w:cs="Arial"/>
          <w:noProof/>
          <w:szCs w:val="17"/>
          <w:lang w:val="fr-FR"/>
        </w:rPr>
        <w:t>-</w:t>
      </w:r>
      <w:r w:rsidR="003E14F8">
        <w:rPr>
          <w:rFonts w:eastAsia="Times New Roman" w:cs="Arial"/>
          <w:noProof/>
          <w:szCs w:val="17"/>
          <w:lang w:val="fr-FR"/>
        </w:rPr>
        <w:t>erreurs</w:t>
      </w:r>
      <w:r w:rsidR="005E48A2" w:rsidRPr="00982192">
        <w:rPr>
          <w:rFonts w:eastAsia="Times New Roman" w:cs="Arial"/>
          <w:noProof/>
          <w:szCs w:val="17"/>
          <w:lang w:val="fr-FR"/>
        </w:rPr>
        <w:t>.</w:t>
      </w:r>
    </w:p>
    <w:p w14:paraId="6A98F680" w14:textId="77777777" w:rsidR="00992C0C" w:rsidRDefault="003E14F8" w:rsidP="00CE01DA">
      <w:pPr>
        <w:pStyle w:val="Heading4"/>
        <w:spacing w:before="170" w:after="170"/>
        <w:rPr>
          <w:noProof/>
          <w:lang w:val="fr-FR"/>
        </w:rPr>
      </w:pPr>
      <w:r>
        <w:rPr>
          <w:noProof/>
          <w:lang w:val="fr-FR"/>
        </w:rPr>
        <w:t>Identifiant de c</w:t>
      </w:r>
      <w:r w:rsidR="005E48A2" w:rsidRPr="00982192">
        <w:rPr>
          <w:noProof/>
          <w:lang w:val="fr-FR"/>
        </w:rPr>
        <w:t>orr</w:t>
      </w:r>
      <w:r>
        <w:rPr>
          <w:noProof/>
          <w:lang w:val="fr-FR"/>
        </w:rPr>
        <w:t>é</w:t>
      </w:r>
      <w:r w:rsidR="005E48A2" w:rsidRPr="00982192">
        <w:rPr>
          <w:noProof/>
          <w:lang w:val="fr-FR"/>
        </w:rPr>
        <w:t>lation</w:t>
      </w:r>
    </w:p>
    <w:p w14:paraId="3D490CC4" w14:textId="380C1683"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E14F8">
        <w:rPr>
          <w:rFonts w:eastAsia="Times New Roman" w:cs="Arial"/>
          <w:noProof/>
          <w:szCs w:val="17"/>
          <w:lang w:val="fr-FR"/>
        </w:rPr>
        <w:t>En règle générale, la consommation d</w:t>
      </w:r>
      <w:r w:rsidR="00BB0A23">
        <w:rPr>
          <w:rFonts w:eastAsia="Times New Roman" w:cs="Arial"/>
          <w:noProof/>
          <w:szCs w:val="17"/>
          <w:lang w:val="fr-FR"/>
        </w:rPr>
        <w:t>’</w:t>
      </w:r>
      <w:r w:rsidR="003E14F8">
        <w:rPr>
          <w:rFonts w:eastAsia="Times New Roman" w:cs="Arial"/>
          <w:noProof/>
          <w:szCs w:val="17"/>
          <w:lang w:val="fr-FR"/>
        </w:rPr>
        <w:t xml:space="preserve">un </w:t>
      </w:r>
      <w:r w:rsidR="005E48A2" w:rsidRPr="00982192">
        <w:rPr>
          <w:rFonts w:eastAsia="Times New Roman" w:cs="Arial"/>
          <w:noProof/>
          <w:szCs w:val="17"/>
          <w:lang w:val="fr-FR"/>
        </w:rPr>
        <w:t xml:space="preserve">service </w:t>
      </w:r>
      <w:r w:rsidR="003E14F8">
        <w:rPr>
          <w:rFonts w:eastAsia="Times New Roman" w:cs="Arial"/>
          <w:noProof/>
          <w:szCs w:val="17"/>
          <w:lang w:val="fr-FR"/>
        </w:rPr>
        <w:t xml:space="preserve">déclenche celle de </w:t>
      </w:r>
      <w:r w:rsidR="005E48A2" w:rsidRPr="00982192">
        <w:rPr>
          <w:rFonts w:eastAsia="Times New Roman" w:cs="Arial"/>
          <w:noProof/>
          <w:szCs w:val="17"/>
          <w:lang w:val="fr-FR"/>
        </w:rPr>
        <w:t>multiple</w:t>
      </w:r>
      <w:r w:rsidR="003E14F8">
        <w:rPr>
          <w:rFonts w:eastAsia="Times New Roman" w:cs="Arial"/>
          <w:noProof/>
          <w:szCs w:val="17"/>
          <w:lang w:val="fr-FR"/>
        </w:rPr>
        <w:t>s</w:t>
      </w:r>
      <w:r w:rsidR="005E48A2" w:rsidRPr="00982192">
        <w:rPr>
          <w:rFonts w:eastAsia="Times New Roman" w:cs="Arial"/>
          <w:noProof/>
          <w:szCs w:val="17"/>
          <w:lang w:val="fr-FR"/>
        </w:rPr>
        <w:t xml:space="preserve"> </w:t>
      </w:r>
      <w:r w:rsidR="003E14F8">
        <w:rPr>
          <w:rFonts w:eastAsia="Times New Roman" w:cs="Arial"/>
          <w:noProof/>
          <w:szCs w:val="17"/>
          <w:lang w:val="fr-FR"/>
        </w:rPr>
        <w:t xml:space="preserve">autres </w:t>
      </w:r>
      <w:r w:rsidR="005E48A2" w:rsidRPr="00982192">
        <w:rPr>
          <w:rFonts w:eastAsia="Times New Roman" w:cs="Arial"/>
          <w:noProof/>
          <w:szCs w:val="17"/>
          <w:lang w:val="fr-FR"/>
        </w:rPr>
        <w:t>servic</w:t>
      </w:r>
      <w:r w:rsidR="00334310" w:rsidRPr="00982192">
        <w:rPr>
          <w:rFonts w:eastAsia="Times New Roman" w:cs="Arial"/>
          <w:noProof/>
          <w:szCs w:val="17"/>
          <w:lang w:val="fr-FR"/>
        </w:rPr>
        <w:t>es</w:t>
      </w:r>
      <w:r w:rsidR="00334310">
        <w:rPr>
          <w:rFonts w:eastAsia="Times New Roman" w:cs="Arial"/>
          <w:noProof/>
          <w:szCs w:val="17"/>
          <w:lang w:val="fr-FR"/>
        </w:rPr>
        <w:t>.  Il</w:t>
      </w:r>
      <w:r w:rsidR="003E14F8">
        <w:rPr>
          <w:rFonts w:eastAsia="Times New Roman" w:cs="Arial"/>
          <w:noProof/>
          <w:szCs w:val="17"/>
          <w:lang w:val="fr-FR"/>
        </w:rPr>
        <w:t xml:space="preserve"> devrait exister un mécanisme de corrélation de toutes les activations de </w:t>
      </w:r>
      <w:r w:rsidR="005E48A2" w:rsidRPr="00982192">
        <w:rPr>
          <w:rFonts w:eastAsia="Times New Roman" w:cs="Arial"/>
          <w:noProof/>
          <w:szCs w:val="17"/>
          <w:lang w:val="fr-FR"/>
        </w:rPr>
        <w:t>service</w:t>
      </w:r>
      <w:r w:rsidR="003E14F8">
        <w:rPr>
          <w:rFonts w:eastAsia="Times New Roman" w:cs="Arial"/>
          <w:noProof/>
          <w:szCs w:val="17"/>
          <w:lang w:val="fr-FR"/>
        </w:rPr>
        <w:t>s</w:t>
      </w:r>
      <w:r w:rsidR="005E48A2" w:rsidRPr="00982192">
        <w:rPr>
          <w:rFonts w:eastAsia="Times New Roman" w:cs="Arial"/>
          <w:noProof/>
          <w:szCs w:val="17"/>
          <w:lang w:val="fr-FR"/>
        </w:rPr>
        <w:t xml:space="preserve"> </w:t>
      </w:r>
      <w:r w:rsidR="003E14F8">
        <w:rPr>
          <w:rFonts w:eastAsia="Times New Roman" w:cs="Arial"/>
          <w:noProof/>
          <w:szCs w:val="17"/>
          <w:lang w:val="fr-FR"/>
        </w:rPr>
        <w:t>dans le même contexte d</w:t>
      </w:r>
      <w:r w:rsidR="00BB0A23">
        <w:rPr>
          <w:rFonts w:eastAsia="Times New Roman" w:cs="Arial"/>
          <w:noProof/>
          <w:szCs w:val="17"/>
          <w:lang w:val="fr-FR"/>
        </w:rPr>
        <w:t>’</w:t>
      </w:r>
      <w:r w:rsidR="003E14F8">
        <w:rPr>
          <w:rFonts w:eastAsia="Times New Roman" w:cs="Arial"/>
          <w:noProof/>
          <w:szCs w:val="17"/>
          <w:lang w:val="fr-FR"/>
        </w:rPr>
        <w:t>exécuti</w:t>
      </w:r>
      <w:r w:rsidR="00334310">
        <w:rPr>
          <w:rFonts w:eastAsia="Times New Roman" w:cs="Arial"/>
          <w:noProof/>
          <w:szCs w:val="17"/>
          <w:lang w:val="fr-FR"/>
        </w:rPr>
        <w:t>on.  Il</w:t>
      </w:r>
      <w:r w:rsidR="003E14F8">
        <w:rPr>
          <w:rFonts w:eastAsia="Times New Roman" w:cs="Arial"/>
          <w:noProof/>
          <w:szCs w:val="17"/>
          <w:lang w:val="fr-FR"/>
        </w:rPr>
        <w:t xml:space="preserve"> pourrait, par exemple, consister à insérer l</w:t>
      </w:r>
      <w:r w:rsidR="00BB0A23">
        <w:rPr>
          <w:rFonts w:eastAsia="Times New Roman" w:cs="Arial"/>
          <w:noProof/>
          <w:szCs w:val="17"/>
          <w:lang w:val="fr-FR"/>
        </w:rPr>
        <w:t>’</w:t>
      </w:r>
      <w:r w:rsidR="003E14F8">
        <w:rPr>
          <w:rFonts w:eastAsia="Times New Roman" w:cs="Arial"/>
          <w:noProof/>
          <w:szCs w:val="17"/>
          <w:lang w:val="fr-FR"/>
        </w:rPr>
        <w:t>identifiant de corrélation dans les messages enregistrés</w:t>
      </w:r>
      <w:r w:rsidR="009C22C5" w:rsidRPr="00982192">
        <w:rPr>
          <w:rFonts w:eastAsia="Times New Roman" w:cs="Arial"/>
          <w:noProof/>
          <w:szCs w:val="17"/>
          <w:lang w:val="fr-FR"/>
        </w:rPr>
        <w:t>,</w:t>
      </w:r>
      <w:r w:rsidR="003E14F8">
        <w:rPr>
          <w:rFonts w:eastAsia="Times New Roman" w:cs="Arial"/>
          <w:noProof/>
          <w:szCs w:val="17"/>
          <w:lang w:val="fr-FR"/>
        </w:rPr>
        <w:t xml:space="preserve"> car cela permet d</w:t>
      </w:r>
      <w:r w:rsidR="00BB0A23">
        <w:rPr>
          <w:rFonts w:eastAsia="Times New Roman" w:cs="Arial"/>
          <w:noProof/>
          <w:szCs w:val="17"/>
          <w:lang w:val="fr-FR"/>
        </w:rPr>
        <w:t>’</w:t>
      </w:r>
      <w:r w:rsidR="003E14F8">
        <w:rPr>
          <w:rFonts w:eastAsia="Times New Roman" w:cs="Arial"/>
          <w:noProof/>
          <w:szCs w:val="17"/>
          <w:lang w:val="fr-FR"/>
        </w:rPr>
        <w:t>identifier de manière unique l</w:t>
      </w:r>
      <w:r w:rsidR="00BB0A23">
        <w:rPr>
          <w:rFonts w:eastAsia="Times New Roman" w:cs="Arial"/>
          <w:noProof/>
          <w:szCs w:val="17"/>
          <w:lang w:val="fr-FR"/>
        </w:rPr>
        <w:t>’</w:t>
      </w:r>
      <w:r w:rsidR="003E14F8">
        <w:rPr>
          <w:rFonts w:eastAsia="Times New Roman" w:cs="Arial"/>
          <w:noProof/>
          <w:szCs w:val="17"/>
          <w:lang w:val="fr-FR"/>
        </w:rPr>
        <w:t>erreur enregistr</w:t>
      </w:r>
      <w:r w:rsidR="00334310">
        <w:rPr>
          <w:rFonts w:eastAsia="Times New Roman" w:cs="Arial"/>
          <w:noProof/>
          <w:szCs w:val="17"/>
          <w:lang w:val="fr-FR"/>
        </w:rPr>
        <w:t>ée.  Un</w:t>
      </w:r>
      <w:r w:rsidR="003E14F8">
        <w:rPr>
          <w:rFonts w:eastAsia="Times New Roman" w:cs="Arial"/>
          <w:noProof/>
          <w:szCs w:val="17"/>
          <w:lang w:val="fr-FR"/>
        </w:rPr>
        <w:t xml:space="preserve"> nom d</w:t>
      </w:r>
      <w:r w:rsidR="00BB0A23">
        <w:rPr>
          <w:rFonts w:eastAsia="Times New Roman" w:cs="Arial"/>
          <w:noProof/>
          <w:szCs w:val="17"/>
          <w:lang w:val="fr-FR"/>
        </w:rPr>
        <w:t>’</w:t>
      </w:r>
      <w:r w:rsidR="003E14F8">
        <w:rPr>
          <w:rFonts w:eastAsia="Times New Roman" w:cs="Arial"/>
          <w:noProof/>
          <w:szCs w:val="17"/>
          <w:lang w:val="fr-FR"/>
        </w:rPr>
        <w:t>en</w:t>
      </w:r>
      <w:r w:rsidR="00BB0A23">
        <w:rPr>
          <w:rFonts w:eastAsia="Times New Roman" w:cs="Arial"/>
          <w:noProof/>
          <w:szCs w:val="17"/>
          <w:lang w:val="fr-FR"/>
        </w:rPr>
        <w:t>-</w:t>
      </w:r>
      <w:r w:rsidR="003E14F8">
        <w:rPr>
          <w:rFonts w:eastAsia="Times New Roman" w:cs="Arial"/>
          <w:noProof/>
          <w:szCs w:val="17"/>
          <w:lang w:val="fr-FR"/>
        </w:rPr>
        <w:t>tête devrait être utilisé – on utilise couramment, par exemple, un identifiant de requête ou un identifiant de corrélation – car si ce point est pris en considération dans la phase de conception d</w:t>
      </w:r>
      <w:r w:rsidR="00BB0A23">
        <w:rPr>
          <w:rFonts w:eastAsia="Times New Roman" w:cs="Arial"/>
          <w:noProof/>
          <w:szCs w:val="17"/>
          <w:lang w:val="fr-FR"/>
        </w:rPr>
        <w:t>’</w:t>
      </w:r>
      <w:r w:rsidR="003E14F8">
        <w:rPr>
          <w:rFonts w:eastAsia="Times New Roman" w:cs="Arial"/>
          <w:noProof/>
          <w:szCs w:val="17"/>
          <w:lang w:val="fr-FR"/>
        </w:rPr>
        <w:t>une API, la compatibilité ultérieure entre les différentes API et les implémentations nouvelles sera favorisée</w:t>
      </w:r>
      <w:r w:rsidR="0015269C" w:rsidRPr="00982192">
        <w:rPr>
          <w:rFonts w:eastAsia="Times New Roman" w:cs="Arial"/>
          <w:noProof/>
          <w:szCs w:val="17"/>
          <w:lang w:val="fr-FR"/>
        </w:rPr>
        <w:t>.</w:t>
      </w:r>
    </w:p>
    <w:p w14:paraId="7D36A536" w14:textId="27099AAB" w:rsidR="00D6310F" w:rsidRPr="00A21BF0" w:rsidRDefault="008620A5" w:rsidP="00CE01DA">
      <w:pPr>
        <w:spacing w:before="170" w:after="170"/>
        <w:ind w:left="720"/>
        <w:rPr>
          <w:rFonts w:cs="Arial"/>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3E14F8">
        <w:rPr>
          <w:rFonts w:cs="Arial"/>
          <w:noProof/>
          <w:color w:val="172B4D"/>
          <w:szCs w:val="17"/>
          <w:shd w:val="clear" w:color="auto" w:fill="FFFFFF"/>
          <w:lang w:val="fr-FR"/>
        </w:rPr>
        <w:t>Chaque erreur enregistrée DEVRAIT avoir son propre identifiant de corrélati</w:t>
      </w:r>
      <w:r w:rsidR="00334310">
        <w:rPr>
          <w:rFonts w:cs="Arial"/>
          <w:noProof/>
          <w:color w:val="172B4D"/>
          <w:szCs w:val="17"/>
          <w:shd w:val="clear" w:color="auto" w:fill="FFFFFF"/>
          <w:lang w:val="fr-FR"/>
        </w:rPr>
        <w:t xml:space="preserve">on.  </w:t>
      </w:r>
      <w:r w:rsidR="00334310">
        <w:rPr>
          <w:rFonts w:eastAsia="Times New Roman" w:cs="Arial"/>
          <w:noProof/>
          <w:szCs w:val="17"/>
          <w:lang w:val="fr-FR"/>
        </w:rPr>
        <w:t>Un</w:t>
      </w:r>
      <w:r w:rsidR="003E14F8">
        <w:rPr>
          <w:rFonts w:eastAsia="Times New Roman" w:cs="Arial"/>
          <w:noProof/>
          <w:szCs w:val="17"/>
          <w:lang w:val="fr-FR"/>
        </w:rPr>
        <w:t xml:space="preserve"> en</w:t>
      </w:r>
      <w:r w:rsidR="00BB0A23">
        <w:rPr>
          <w:rFonts w:eastAsia="Times New Roman" w:cs="Arial"/>
          <w:noProof/>
          <w:szCs w:val="17"/>
          <w:lang w:val="fr-FR"/>
        </w:rPr>
        <w:t>-</w:t>
      </w:r>
      <w:r w:rsidR="003E14F8">
        <w:rPr>
          <w:rFonts w:eastAsia="Times New Roman" w:cs="Arial"/>
          <w:noProof/>
          <w:szCs w:val="17"/>
          <w:lang w:val="fr-FR"/>
        </w:rPr>
        <w:t xml:space="preserve">tête </w:t>
      </w:r>
      <w:r w:rsidR="008E4DAF" w:rsidRPr="00982192">
        <w:rPr>
          <w:rFonts w:eastAsia="Times New Roman" w:cs="Arial"/>
          <w:noProof/>
          <w:szCs w:val="17"/>
          <w:lang w:val="fr-FR"/>
        </w:rPr>
        <w:t xml:space="preserve">HTTP </w:t>
      </w:r>
      <w:r w:rsidR="003E14F8">
        <w:rPr>
          <w:rFonts w:eastAsia="Times New Roman" w:cs="Arial"/>
          <w:noProof/>
          <w:szCs w:val="17"/>
          <w:lang w:val="fr-FR"/>
        </w:rPr>
        <w:t>personnalisé DEVRAIT être utilisé et DEVRAIT être nommé identifiant de corrélation</w:t>
      </w:r>
      <w:r w:rsidR="008E4DAF" w:rsidRPr="00982192">
        <w:rPr>
          <w:rFonts w:eastAsia="Times New Roman" w:cs="Arial"/>
          <w:noProof/>
          <w:szCs w:val="17"/>
          <w:lang w:val="fr-FR"/>
        </w:rPr>
        <w:t>.</w:t>
      </w:r>
      <w:r w:rsidR="00D6310F" w:rsidRPr="00A21BF0">
        <w:rPr>
          <w:rFonts w:cs="Arial"/>
          <w:szCs w:val="17"/>
          <w:lang w:val="fr-FR"/>
        </w:rPr>
        <w:t xml:space="preserve"> </w:t>
      </w:r>
    </w:p>
    <w:p w14:paraId="3C73AB4B" w14:textId="68864C0C" w:rsidR="005E48A2" w:rsidRPr="00982192" w:rsidRDefault="003E14F8" w:rsidP="00876BA8">
      <w:pPr>
        <w:pStyle w:val="Heading3"/>
        <w:spacing w:before="170"/>
        <w:ind w:left="0"/>
      </w:pPr>
      <w:bookmarkStart w:id="251" w:name="_Toc54363370"/>
      <w:bookmarkStart w:id="252" w:name="_Toc212824887"/>
      <w:r>
        <w:t>Contrat de s</w:t>
      </w:r>
      <w:r w:rsidR="005E48A2" w:rsidRPr="00982192">
        <w:t>ervice</w:t>
      </w:r>
      <w:bookmarkEnd w:id="251"/>
      <w:bookmarkEnd w:id="252"/>
    </w:p>
    <w:p w14:paraId="3C7F2141" w14:textId="4EAE0AD0"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5E48A2" w:rsidRPr="00982192">
        <w:rPr>
          <w:rFonts w:cs="Arial"/>
          <w:noProof/>
          <w:szCs w:val="17"/>
          <w:lang w:val="fr-FR"/>
        </w:rPr>
        <w:t xml:space="preserve">REST </w:t>
      </w:r>
      <w:r w:rsidR="00615B56">
        <w:rPr>
          <w:rFonts w:cs="Arial"/>
          <w:noProof/>
          <w:szCs w:val="17"/>
          <w:lang w:val="fr-FR"/>
        </w:rPr>
        <w:t>n</w:t>
      </w:r>
      <w:r w:rsidR="00BB0A23">
        <w:rPr>
          <w:rFonts w:cs="Arial"/>
          <w:noProof/>
          <w:szCs w:val="17"/>
          <w:lang w:val="fr-FR"/>
        </w:rPr>
        <w:t>’</w:t>
      </w:r>
      <w:r w:rsidR="00615B56">
        <w:rPr>
          <w:rFonts w:cs="Arial"/>
          <w:noProof/>
          <w:szCs w:val="17"/>
          <w:lang w:val="fr-FR"/>
        </w:rPr>
        <w:t xml:space="preserve">est pas un </w:t>
      </w:r>
      <w:r w:rsidR="005E48A2" w:rsidRPr="00982192">
        <w:rPr>
          <w:rFonts w:cs="Arial"/>
          <w:noProof/>
          <w:szCs w:val="17"/>
          <w:lang w:val="fr-FR"/>
        </w:rPr>
        <w:t>protocol</w:t>
      </w:r>
      <w:r w:rsidR="00C5315F">
        <w:rPr>
          <w:rFonts w:cs="Arial"/>
          <w:noProof/>
          <w:szCs w:val="17"/>
          <w:lang w:val="fr-FR"/>
        </w:rPr>
        <w:t>e</w:t>
      </w:r>
      <w:r w:rsidR="00615B56">
        <w:rPr>
          <w:rFonts w:cs="Arial"/>
          <w:noProof/>
          <w:szCs w:val="17"/>
          <w:lang w:val="fr-FR"/>
        </w:rPr>
        <w:t xml:space="preserve"> ni une </w:t>
      </w:r>
      <w:r w:rsidR="005E48A2" w:rsidRPr="00982192">
        <w:rPr>
          <w:rFonts w:cs="Arial"/>
          <w:noProof/>
          <w:szCs w:val="17"/>
          <w:lang w:val="fr-FR"/>
        </w:rPr>
        <w:t xml:space="preserve">architecture, </w:t>
      </w:r>
      <w:r w:rsidR="00615B56">
        <w:rPr>
          <w:rFonts w:cs="Arial"/>
          <w:noProof/>
          <w:szCs w:val="17"/>
          <w:lang w:val="fr-FR"/>
        </w:rPr>
        <w:t xml:space="preserve">mais un style </w:t>
      </w:r>
      <w:r w:rsidR="005E48A2" w:rsidRPr="00982192">
        <w:rPr>
          <w:rFonts w:cs="Arial"/>
          <w:noProof/>
          <w:szCs w:val="17"/>
          <w:lang w:val="fr-FR"/>
        </w:rPr>
        <w:t xml:space="preserve">architectural </w:t>
      </w:r>
      <w:r w:rsidR="00615B56">
        <w:rPr>
          <w:rFonts w:cs="Arial"/>
          <w:noProof/>
          <w:szCs w:val="17"/>
          <w:lang w:val="fr-FR"/>
        </w:rPr>
        <w:t xml:space="preserve">avec des propriétés </w:t>
      </w:r>
      <w:r w:rsidR="005E48A2" w:rsidRPr="00982192">
        <w:rPr>
          <w:rFonts w:cs="Arial"/>
          <w:noProof/>
          <w:szCs w:val="17"/>
          <w:lang w:val="fr-FR"/>
        </w:rPr>
        <w:t>architectural</w:t>
      </w:r>
      <w:r w:rsidR="00615B56">
        <w:rPr>
          <w:rFonts w:cs="Arial"/>
          <w:noProof/>
          <w:szCs w:val="17"/>
          <w:lang w:val="fr-FR"/>
        </w:rPr>
        <w:t>es</w:t>
      </w:r>
      <w:r w:rsidR="005E48A2" w:rsidRPr="00982192">
        <w:rPr>
          <w:rFonts w:cs="Arial"/>
          <w:noProof/>
          <w:szCs w:val="17"/>
          <w:lang w:val="fr-FR"/>
        </w:rPr>
        <w:t xml:space="preserve"> </w:t>
      </w:r>
      <w:r w:rsidR="00615B56">
        <w:rPr>
          <w:rFonts w:cs="Arial"/>
          <w:noProof/>
          <w:szCs w:val="17"/>
          <w:lang w:val="fr-FR"/>
        </w:rPr>
        <w:t xml:space="preserve">et des contraintes </w:t>
      </w:r>
      <w:r w:rsidR="005E48A2" w:rsidRPr="00982192">
        <w:rPr>
          <w:rFonts w:cs="Arial"/>
          <w:noProof/>
          <w:szCs w:val="17"/>
          <w:lang w:val="fr-FR"/>
        </w:rPr>
        <w:t>architectural</w:t>
      </w:r>
      <w:r w:rsidR="00334310">
        <w:rPr>
          <w:rFonts w:cs="Arial"/>
          <w:noProof/>
          <w:szCs w:val="17"/>
          <w:lang w:val="fr-FR"/>
        </w:rPr>
        <w:t>es.  Il</w:t>
      </w:r>
      <w:r w:rsidR="00615B56">
        <w:rPr>
          <w:rFonts w:cs="Arial"/>
          <w:noProof/>
          <w:szCs w:val="17"/>
          <w:lang w:val="fr-FR"/>
        </w:rPr>
        <w:t xml:space="preserve"> n</w:t>
      </w:r>
      <w:r w:rsidR="00BB0A23">
        <w:rPr>
          <w:rFonts w:cs="Arial"/>
          <w:noProof/>
          <w:szCs w:val="17"/>
          <w:lang w:val="fr-FR"/>
        </w:rPr>
        <w:t>’</w:t>
      </w:r>
      <w:r w:rsidR="00615B56">
        <w:rPr>
          <w:rFonts w:cs="Arial"/>
          <w:noProof/>
          <w:szCs w:val="17"/>
          <w:lang w:val="fr-FR"/>
        </w:rPr>
        <w:t xml:space="preserve">existe </w:t>
      </w:r>
      <w:r w:rsidR="00C5315F">
        <w:rPr>
          <w:rFonts w:cs="Arial"/>
          <w:noProof/>
          <w:szCs w:val="17"/>
          <w:lang w:val="fr-FR"/>
        </w:rPr>
        <w:t xml:space="preserve">pas </w:t>
      </w:r>
      <w:r w:rsidR="00615B56">
        <w:rPr>
          <w:rFonts w:cs="Arial"/>
          <w:noProof/>
          <w:szCs w:val="17"/>
          <w:lang w:val="fr-FR"/>
        </w:rPr>
        <w:t>de contrat type officiel pour</w:t>
      </w:r>
      <w:r w:rsidR="00992C0C">
        <w:rPr>
          <w:rFonts w:cs="Arial"/>
          <w:noProof/>
          <w:szCs w:val="17"/>
          <w:lang w:val="fr-FR"/>
        </w:rPr>
        <w:t xml:space="preserve"> les API</w:t>
      </w:r>
      <w:r w:rsidR="00615B56">
        <w:rPr>
          <w:rFonts w:cs="Arial"/>
          <w:noProof/>
          <w:szCs w:val="17"/>
          <w:lang w:val="fr-FR"/>
        </w:rPr>
        <w:t xml:space="preserve"> </w:t>
      </w:r>
      <w:r w:rsidR="005E48A2" w:rsidRPr="00982192">
        <w:rPr>
          <w:rFonts w:cs="Arial"/>
          <w:noProof/>
          <w:szCs w:val="17"/>
          <w:lang w:val="fr-FR"/>
        </w:rPr>
        <w:t>R</w:t>
      </w:r>
      <w:r w:rsidR="00334310" w:rsidRPr="00982192">
        <w:rPr>
          <w:rFonts w:cs="Arial"/>
          <w:noProof/>
          <w:szCs w:val="17"/>
          <w:lang w:val="fr-FR"/>
        </w:rPr>
        <w:t>EST</w:t>
      </w:r>
      <w:r w:rsidR="00334310">
        <w:rPr>
          <w:rFonts w:cs="Arial"/>
          <w:noProof/>
          <w:szCs w:val="17"/>
          <w:lang w:val="fr-FR"/>
        </w:rPr>
        <w:t>.  La</w:t>
      </w:r>
      <w:r w:rsidR="00615B56">
        <w:rPr>
          <w:rFonts w:cs="Arial"/>
          <w:noProof/>
          <w:szCs w:val="17"/>
          <w:lang w:val="fr-FR"/>
        </w:rPr>
        <w:t xml:space="preserve"> présente norme désigne la </w:t>
      </w:r>
      <w:r w:rsidR="005E48A2" w:rsidRPr="00982192">
        <w:rPr>
          <w:rFonts w:cs="Arial"/>
          <w:noProof/>
          <w:szCs w:val="17"/>
          <w:lang w:val="fr-FR"/>
        </w:rPr>
        <w:t xml:space="preserve">documentation </w:t>
      </w:r>
      <w:r w:rsidR="00615B56">
        <w:rPr>
          <w:rFonts w:cs="Arial"/>
          <w:noProof/>
          <w:szCs w:val="17"/>
          <w:lang w:val="fr-FR"/>
        </w:rPr>
        <w:t>API sous l</w:t>
      </w:r>
      <w:r w:rsidR="00BB0A23">
        <w:rPr>
          <w:rFonts w:cs="Arial"/>
          <w:noProof/>
          <w:szCs w:val="17"/>
          <w:lang w:val="fr-FR"/>
        </w:rPr>
        <w:t>’</w:t>
      </w:r>
      <w:r w:rsidR="00615B56">
        <w:rPr>
          <w:rFonts w:cs="Arial"/>
          <w:noProof/>
          <w:szCs w:val="17"/>
          <w:lang w:val="fr-FR"/>
        </w:rPr>
        <w:t xml:space="preserve">appellation de contrat de service </w:t>
      </w:r>
      <w:r w:rsidR="005E48A2" w:rsidRPr="00982192">
        <w:rPr>
          <w:rFonts w:cs="Arial"/>
          <w:noProof/>
          <w:szCs w:val="17"/>
          <w:lang w:val="fr-FR"/>
        </w:rPr>
        <w:t>R</w:t>
      </w:r>
      <w:r w:rsidR="00334310" w:rsidRPr="00982192">
        <w:rPr>
          <w:rFonts w:cs="Arial"/>
          <w:noProof/>
          <w:szCs w:val="17"/>
          <w:lang w:val="fr-FR"/>
        </w:rPr>
        <w:t>EST</w:t>
      </w:r>
      <w:r w:rsidR="00334310">
        <w:rPr>
          <w:rFonts w:cs="Arial"/>
          <w:noProof/>
          <w:szCs w:val="17"/>
          <w:lang w:val="fr-FR"/>
        </w:rPr>
        <w:t>.  Le</w:t>
      </w:r>
      <w:r w:rsidR="00615B56">
        <w:rPr>
          <w:rFonts w:cs="Arial"/>
          <w:noProof/>
          <w:szCs w:val="17"/>
          <w:lang w:val="fr-FR"/>
        </w:rPr>
        <w:t xml:space="preserve"> contrat de s</w:t>
      </w:r>
      <w:r w:rsidR="005E48A2" w:rsidRPr="00982192">
        <w:rPr>
          <w:rFonts w:eastAsia="Times New Roman" w:cs="Arial"/>
          <w:noProof/>
          <w:szCs w:val="17"/>
          <w:lang w:val="fr-FR"/>
        </w:rPr>
        <w:t xml:space="preserve">ervice </w:t>
      </w:r>
      <w:r w:rsidR="00615B56">
        <w:rPr>
          <w:rFonts w:eastAsia="Times New Roman" w:cs="Arial"/>
          <w:noProof/>
          <w:szCs w:val="17"/>
          <w:lang w:val="fr-FR"/>
        </w:rPr>
        <w:t>s</w:t>
      </w:r>
      <w:r w:rsidR="00BB0A23">
        <w:rPr>
          <w:rFonts w:eastAsia="Times New Roman" w:cs="Arial"/>
          <w:noProof/>
          <w:szCs w:val="17"/>
          <w:lang w:val="fr-FR"/>
        </w:rPr>
        <w:t>’</w:t>
      </w:r>
      <w:r w:rsidR="00615B56">
        <w:rPr>
          <w:rFonts w:eastAsia="Times New Roman" w:cs="Arial"/>
          <w:noProof/>
          <w:szCs w:val="17"/>
          <w:lang w:val="fr-FR"/>
        </w:rPr>
        <w:t>appuie sur les trois</w:t>
      </w:r>
      <w:r w:rsidR="002D56D3">
        <w:rPr>
          <w:rFonts w:eastAsia="Times New Roman" w:cs="Arial"/>
          <w:noProof/>
          <w:szCs w:val="17"/>
          <w:lang w:val="fr-FR"/>
        </w:rPr>
        <w:t> </w:t>
      </w:r>
      <w:r w:rsidR="00615B56">
        <w:rPr>
          <w:rFonts w:eastAsia="Times New Roman" w:cs="Arial"/>
          <w:noProof/>
          <w:szCs w:val="17"/>
          <w:lang w:val="fr-FR"/>
        </w:rPr>
        <w:t>éléments fondamentaux suivants</w:t>
      </w:r>
      <w:r w:rsidR="00BB0A23">
        <w:rPr>
          <w:rFonts w:eastAsia="Times New Roman" w:cs="Arial"/>
          <w:noProof/>
          <w:szCs w:val="17"/>
          <w:lang w:val="fr-FR"/>
        </w:rPr>
        <w:t> :</w:t>
      </w:r>
    </w:p>
    <w:p w14:paraId="742B9F9D" w14:textId="046A740A" w:rsidR="005E48A2" w:rsidRPr="00407F48" w:rsidRDefault="00D5662D" w:rsidP="00876BA8">
      <w:pPr>
        <w:pStyle w:val="ListParagraph"/>
        <w:rPr>
          <w:noProof/>
          <w:lang w:val="fr-FR"/>
        </w:rPr>
      </w:pPr>
      <w:r>
        <w:rPr>
          <w:noProof/>
          <w:lang w:val="fr-FR"/>
        </w:rPr>
        <w:t>a)</w:t>
      </w:r>
      <w:r>
        <w:rPr>
          <w:noProof/>
          <w:lang w:val="fr-FR"/>
        </w:rPr>
        <w:tab/>
      </w:r>
      <w:r w:rsidR="00615B56" w:rsidRPr="00407F48">
        <w:rPr>
          <w:noProof/>
          <w:lang w:val="fr-FR"/>
        </w:rPr>
        <w:t>Syntaxe de l</w:t>
      </w:r>
      <w:r w:rsidR="00BB0A23" w:rsidRPr="00407F48">
        <w:rPr>
          <w:noProof/>
          <w:lang w:val="fr-FR"/>
        </w:rPr>
        <w:t>’</w:t>
      </w:r>
      <w:r w:rsidR="00615B56" w:rsidRPr="00407F48">
        <w:rPr>
          <w:noProof/>
          <w:lang w:val="fr-FR"/>
        </w:rPr>
        <w:t>identificateur de ressource</w:t>
      </w:r>
      <w:r w:rsidR="00407F48">
        <w:rPr>
          <w:noProof/>
          <w:lang w:val="fr-FR"/>
        </w:rPr>
        <w:t> :</w:t>
      </w:r>
      <w:r w:rsidR="005E48A2" w:rsidRPr="00407F48">
        <w:rPr>
          <w:noProof/>
          <w:lang w:val="fr-FR"/>
        </w:rPr>
        <w:t xml:space="preserve"> </w:t>
      </w:r>
      <w:r w:rsidR="00615B56" w:rsidRPr="00407F48">
        <w:rPr>
          <w:noProof/>
          <w:lang w:val="fr-FR"/>
        </w:rPr>
        <w:t>comment exprimer la destination ou la provenance des données transférées</w:t>
      </w:r>
      <w:r w:rsidR="005E48A2" w:rsidRPr="00407F48">
        <w:rPr>
          <w:noProof/>
          <w:lang w:val="fr-FR"/>
        </w:rPr>
        <w:t>?</w:t>
      </w:r>
    </w:p>
    <w:p w14:paraId="4897448B" w14:textId="451521E1" w:rsidR="005E48A2" w:rsidRPr="00982192" w:rsidRDefault="00D5662D" w:rsidP="00876BA8">
      <w:pPr>
        <w:pStyle w:val="ListParagraph"/>
        <w:rPr>
          <w:noProof/>
          <w:lang w:val="fr-FR"/>
        </w:rPr>
      </w:pPr>
      <w:r>
        <w:rPr>
          <w:noProof/>
          <w:lang w:val="fr-FR"/>
        </w:rPr>
        <w:t>b)</w:t>
      </w:r>
      <w:r>
        <w:rPr>
          <w:noProof/>
          <w:lang w:val="fr-FR"/>
        </w:rPr>
        <w:tab/>
      </w:r>
      <w:r w:rsidR="005E48A2" w:rsidRPr="00982192">
        <w:rPr>
          <w:noProof/>
          <w:lang w:val="fr-FR"/>
        </w:rPr>
        <w:t>M</w:t>
      </w:r>
      <w:r w:rsidR="00615B56">
        <w:rPr>
          <w:noProof/>
          <w:lang w:val="fr-FR"/>
        </w:rPr>
        <w:t>é</w:t>
      </w:r>
      <w:r w:rsidR="005E48A2" w:rsidRPr="00982192">
        <w:rPr>
          <w:noProof/>
          <w:lang w:val="fr-FR"/>
        </w:rPr>
        <w:t>thod</w:t>
      </w:r>
      <w:r w:rsidR="00615B56">
        <w:rPr>
          <w:noProof/>
          <w:lang w:val="fr-FR"/>
        </w:rPr>
        <w:t>e</w:t>
      </w:r>
      <w:r w:rsidR="005E48A2" w:rsidRPr="00982192">
        <w:rPr>
          <w:noProof/>
          <w:lang w:val="fr-FR"/>
        </w:rPr>
        <w:t>s</w:t>
      </w:r>
      <w:r w:rsidR="00407F48">
        <w:rPr>
          <w:noProof/>
          <w:lang w:val="fr-FR"/>
        </w:rPr>
        <w:t> :</w:t>
      </w:r>
      <w:r w:rsidR="005E48A2" w:rsidRPr="00982192">
        <w:rPr>
          <w:noProof/>
          <w:lang w:val="fr-FR"/>
        </w:rPr>
        <w:t xml:space="preserve"> </w:t>
      </w:r>
      <w:r w:rsidR="00615B56">
        <w:rPr>
          <w:noProof/>
          <w:lang w:val="fr-FR"/>
        </w:rPr>
        <w:t xml:space="preserve">quels sont les mécanismes de </w:t>
      </w:r>
      <w:r w:rsidR="005E48A2" w:rsidRPr="00982192">
        <w:rPr>
          <w:noProof/>
          <w:lang w:val="fr-FR"/>
        </w:rPr>
        <w:t>protocol</w:t>
      </w:r>
      <w:r w:rsidR="00615B56">
        <w:rPr>
          <w:noProof/>
          <w:lang w:val="fr-FR"/>
        </w:rPr>
        <w:t>e</w:t>
      </w:r>
      <w:r w:rsidR="005E48A2" w:rsidRPr="00982192">
        <w:rPr>
          <w:noProof/>
          <w:lang w:val="fr-FR"/>
        </w:rPr>
        <w:t xml:space="preserve"> </w:t>
      </w:r>
      <w:r w:rsidR="00615B56">
        <w:rPr>
          <w:noProof/>
          <w:lang w:val="fr-FR"/>
        </w:rPr>
        <w:t>utilisés pour transférer les données</w:t>
      </w:r>
      <w:r w:rsidR="005E48A2" w:rsidRPr="00982192">
        <w:rPr>
          <w:noProof/>
          <w:lang w:val="fr-FR"/>
        </w:rPr>
        <w:t>?</w:t>
      </w:r>
    </w:p>
    <w:p w14:paraId="6E2D61BC" w14:textId="3A944A0D" w:rsidR="005E48A2" w:rsidRPr="00982192" w:rsidRDefault="00D5662D" w:rsidP="00876BA8">
      <w:pPr>
        <w:pStyle w:val="ListParagraph"/>
        <w:rPr>
          <w:noProof/>
          <w:lang w:val="fr-FR"/>
        </w:rPr>
      </w:pPr>
      <w:r>
        <w:rPr>
          <w:noProof/>
          <w:lang w:val="fr-FR"/>
        </w:rPr>
        <w:t>c)</w:t>
      </w:r>
      <w:r>
        <w:rPr>
          <w:noProof/>
          <w:lang w:val="fr-FR"/>
        </w:rPr>
        <w:tab/>
      </w:r>
      <w:r w:rsidR="00615B56">
        <w:rPr>
          <w:noProof/>
          <w:lang w:val="fr-FR"/>
        </w:rPr>
        <w:t>Types de média</w:t>
      </w:r>
      <w:r w:rsidR="00407F48">
        <w:rPr>
          <w:noProof/>
          <w:lang w:val="fr-FR"/>
        </w:rPr>
        <w:t> :</w:t>
      </w:r>
      <w:r w:rsidR="005E48A2" w:rsidRPr="00982192">
        <w:rPr>
          <w:noProof/>
          <w:lang w:val="fr-FR"/>
        </w:rPr>
        <w:t xml:space="preserve"> </w:t>
      </w:r>
      <w:r w:rsidR="00615B56">
        <w:rPr>
          <w:noProof/>
          <w:lang w:val="fr-FR"/>
        </w:rPr>
        <w:t xml:space="preserve">quel </w:t>
      </w:r>
      <w:r w:rsidR="005E48A2" w:rsidRPr="00982192">
        <w:rPr>
          <w:noProof/>
          <w:lang w:val="fr-FR"/>
        </w:rPr>
        <w:t xml:space="preserve">type </w:t>
      </w:r>
      <w:r w:rsidR="00615B56">
        <w:rPr>
          <w:noProof/>
          <w:lang w:val="fr-FR"/>
        </w:rPr>
        <w:t>de donnée est transféré</w:t>
      </w:r>
      <w:r w:rsidR="002D56D3">
        <w:rPr>
          <w:noProof/>
          <w:lang w:val="fr-FR"/>
        </w:rPr>
        <w:t xml:space="preserve">?  </w:t>
      </w:r>
      <w:r w:rsidR="00615B56">
        <w:rPr>
          <w:noProof/>
          <w:lang w:val="fr-FR"/>
        </w:rPr>
        <w:t xml:space="preserve">Les différents services </w:t>
      </w:r>
      <w:r w:rsidR="005E48A2" w:rsidRPr="00982192">
        <w:rPr>
          <w:noProof/>
          <w:lang w:val="fr-FR"/>
        </w:rPr>
        <w:t>REST u</w:t>
      </w:r>
      <w:r w:rsidR="00615B56">
        <w:rPr>
          <w:noProof/>
          <w:lang w:val="fr-FR"/>
        </w:rPr>
        <w:t>tilisent ces é</w:t>
      </w:r>
      <w:r w:rsidR="005E48A2" w:rsidRPr="00982192">
        <w:rPr>
          <w:noProof/>
          <w:lang w:val="fr-FR"/>
        </w:rPr>
        <w:t>l</w:t>
      </w:r>
      <w:r w:rsidR="00615B56">
        <w:rPr>
          <w:noProof/>
          <w:lang w:val="fr-FR"/>
        </w:rPr>
        <w:t>é</w:t>
      </w:r>
      <w:r w:rsidR="005E48A2" w:rsidRPr="00982192">
        <w:rPr>
          <w:noProof/>
          <w:lang w:val="fr-FR"/>
        </w:rPr>
        <w:t xml:space="preserve">ments </w:t>
      </w:r>
      <w:r w:rsidR="00615B56">
        <w:rPr>
          <w:noProof/>
          <w:lang w:val="fr-FR"/>
        </w:rPr>
        <w:t xml:space="preserve">dans </w:t>
      </w:r>
      <w:r w:rsidR="005E48A2" w:rsidRPr="00982192">
        <w:rPr>
          <w:noProof/>
          <w:lang w:val="fr-FR"/>
        </w:rPr>
        <w:t>diff</w:t>
      </w:r>
      <w:r w:rsidR="00615B56">
        <w:rPr>
          <w:noProof/>
          <w:lang w:val="fr-FR"/>
        </w:rPr>
        <w:t>é</w:t>
      </w:r>
      <w:r w:rsidR="005E48A2" w:rsidRPr="00982192">
        <w:rPr>
          <w:noProof/>
          <w:lang w:val="fr-FR"/>
        </w:rPr>
        <w:t>rent</w:t>
      </w:r>
      <w:r w:rsidR="00615B56">
        <w:rPr>
          <w:noProof/>
          <w:lang w:val="fr-FR"/>
        </w:rPr>
        <w:t>es</w:t>
      </w:r>
      <w:r w:rsidR="005E48A2" w:rsidRPr="00982192">
        <w:rPr>
          <w:noProof/>
          <w:lang w:val="fr-FR"/>
        </w:rPr>
        <w:t xml:space="preserve"> combina</w:t>
      </w:r>
      <w:r w:rsidR="00615B56">
        <w:rPr>
          <w:noProof/>
          <w:lang w:val="fr-FR"/>
        </w:rPr>
        <w:t>is</w:t>
      </w:r>
      <w:r w:rsidR="005E48A2" w:rsidRPr="00982192">
        <w:rPr>
          <w:noProof/>
          <w:lang w:val="fr-FR"/>
        </w:rPr>
        <w:t xml:space="preserve">ons </w:t>
      </w:r>
      <w:r w:rsidR="00615B56">
        <w:rPr>
          <w:noProof/>
          <w:lang w:val="fr-FR"/>
        </w:rPr>
        <w:t>pour exposer leurs capacit</w:t>
      </w:r>
      <w:r w:rsidR="00334310">
        <w:rPr>
          <w:noProof/>
          <w:lang w:val="fr-FR"/>
        </w:rPr>
        <w:t>és.  La</w:t>
      </w:r>
      <w:r w:rsidR="00615B56">
        <w:rPr>
          <w:noProof/>
          <w:lang w:val="fr-FR"/>
        </w:rPr>
        <w:t xml:space="preserve"> définition </w:t>
      </w:r>
      <w:r w:rsidR="006734CD">
        <w:rPr>
          <w:noProof/>
          <w:lang w:val="fr-FR"/>
        </w:rPr>
        <w:t>d</w:t>
      </w:r>
      <w:r w:rsidR="00BB0A23">
        <w:rPr>
          <w:noProof/>
          <w:lang w:val="fr-FR"/>
        </w:rPr>
        <w:t>’</w:t>
      </w:r>
      <w:r w:rsidR="006734CD">
        <w:rPr>
          <w:noProof/>
          <w:lang w:val="fr-FR"/>
        </w:rPr>
        <w:t>un ensemble maître de ces é</w:t>
      </w:r>
      <w:r w:rsidR="005E48A2" w:rsidRPr="00982192">
        <w:rPr>
          <w:noProof/>
          <w:lang w:val="fr-FR"/>
        </w:rPr>
        <w:t>l</w:t>
      </w:r>
      <w:r w:rsidR="006734CD">
        <w:rPr>
          <w:noProof/>
          <w:lang w:val="fr-FR"/>
        </w:rPr>
        <w:t>é</w:t>
      </w:r>
      <w:r w:rsidR="005E48A2" w:rsidRPr="00982192">
        <w:rPr>
          <w:noProof/>
          <w:lang w:val="fr-FR"/>
        </w:rPr>
        <w:t xml:space="preserve">ments </w:t>
      </w:r>
      <w:r w:rsidR="006734CD">
        <w:rPr>
          <w:noProof/>
          <w:lang w:val="fr-FR"/>
        </w:rPr>
        <w:t xml:space="preserve">à utiliser par une </w:t>
      </w:r>
      <w:r w:rsidR="005E48A2" w:rsidRPr="00982192">
        <w:rPr>
          <w:noProof/>
          <w:lang w:val="fr-FR"/>
        </w:rPr>
        <w:t>collection (o</w:t>
      </w:r>
      <w:r w:rsidR="006734CD">
        <w:rPr>
          <w:noProof/>
          <w:lang w:val="fr-FR"/>
        </w:rPr>
        <w:t>u</w:t>
      </w:r>
      <w:r w:rsidR="005E48A2" w:rsidRPr="00982192">
        <w:rPr>
          <w:noProof/>
          <w:lang w:val="fr-FR"/>
        </w:rPr>
        <w:t xml:space="preserve"> invent</w:t>
      </w:r>
      <w:r w:rsidR="006734CD">
        <w:rPr>
          <w:noProof/>
          <w:lang w:val="fr-FR"/>
        </w:rPr>
        <w:t>aire</w:t>
      </w:r>
      <w:r w:rsidR="005E48A2" w:rsidRPr="00982192">
        <w:rPr>
          <w:noProof/>
          <w:lang w:val="fr-FR"/>
        </w:rPr>
        <w:t xml:space="preserve">) </w:t>
      </w:r>
      <w:r w:rsidR="006734CD">
        <w:rPr>
          <w:noProof/>
          <w:lang w:val="fr-FR"/>
        </w:rPr>
        <w:t>de</w:t>
      </w:r>
      <w:r w:rsidR="005E48A2" w:rsidRPr="00982192">
        <w:rPr>
          <w:noProof/>
          <w:lang w:val="fr-FR"/>
        </w:rPr>
        <w:t xml:space="preserve"> services </w:t>
      </w:r>
      <w:r w:rsidR="006734CD">
        <w:rPr>
          <w:noProof/>
          <w:lang w:val="fr-FR"/>
        </w:rPr>
        <w:t xml:space="preserve">rend ce type de contrat de service </w:t>
      </w:r>
      <w:r w:rsidR="00992C0C">
        <w:rPr>
          <w:noProof/>
          <w:lang w:val="fr-FR"/>
        </w:rPr>
        <w:t>“</w:t>
      </w:r>
      <w:r w:rsidR="00992C0C" w:rsidRPr="00982192">
        <w:rPr>
          <w:noProof/>
          <w:lang w:val="fr-FR"/>
        </w:rPr>
        <w:t>u</w:t>
      </w:r>
      <w:r w:rsidR="005E48A2" w:rsidRPr="00982192">
        <w:rPr>
          <w:noProof/>
          <w:lang w:val="fr-FR"/>
        </w:rPr>
        <w:t>niform</w:t>
      </w:r>
      <w:r w:rsidR="00992C0C">
        <w:rPr>
          <w:noProof/>
          <w:lang w:val="fr-FR"/>
        </w:rPr>
        <w:t>e”</w:t>
      </w:r>
      <w:r w:rsidR="005E48A2" w:rsidRPr="00982192">
        <w:rPr>
          <w:noProof/>
          <w:lang w:val="fr-FR"/>
        </w:rPr>
        <w:t>.</w:t>
      </w:r>
    </w:p>
    <w:p w14:paraId="5E0B4FF2" w14:textId="4C3BE924" w:rsidR="005E48A2" w:rsidRPr="00982192" w:rsidRDefault="008620A5" w:rsidP="00CE01DA">
      <w:pPr>
        <w:spacing w:before="170" w:after="170"/>
        <w:ind w:firstLine="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6734CD">
        <w:rPr>
          <w:rFonts w:eastAsia="Times New Roman" w:cs="Arial"/>
          <w:noProof/>
          <w:szCs w:val="17"/>
          <w:lang w:val="fr-FR"/>
        </w:rPr>
        <w:t>Un format de contrat de s</w:t>
      </w:r>
      <w:r w:rsidR="005E48A2" w:rsidRPr="00982192">
        <w:rPr>
          <w:rFonts w:eastAsia="Times New Roman" w:cs="Arial"/>
          <w:noProof/>
          <w:szCs w:val="17"/>
          <w:lang w:val="fr-FR"/>
        </w:rPr>
        <w:t xml:space="preserve">ervice </w:t>
      </w:r>
      <w:r w:rsidR="006734CD">
        <w:rPr>
          <w:rFonts w:eastAsia="Times New Roman" w:cs="Arial"/>
          <w:noProof/>
          <w:szCs w:val="17"/>
          <w:lang w:val="fr-FR"/>
        </w:rPr>
        <w:t>DOIT</w:t>
      </w:r>
      <w:r w:rsidR="005E48A2" w:rsidRPr="00982192">
        <w:rPr>
          <w:rFonts w:eastAsia="Times New Roman" w:cs="Arial"/>
          <w:noProof/>
          <w:szCs w:val="17"/>
          <w:lang w:val="fr-FR"/>
        </w:rPr>
        <w:t xml:space="preserve"> </w:t>
      </w:r>
      <w:r w:rsidR="006734CD">
        <w:rPr>
          <w:rFonts w:eastAsia="Times New Roman" w:cs="Arial"/>
          <w:noProof/>
          <w:szCs w:val="17"/>
          <w:lang w:val="fr-FR"/>
        </w:rPr>
        <w:t>comprendre les éléments ci</w:t>
      </w:r>
      <w:r w:rsidR="00BB0A23">
        <w:rPr>
          <w:rFonts w:eastAsia="Times New Roman" w:cs="Arial"/>
          <w:noProof/>
          <w:szCs w:val="17"/>
          <w:lang w:val="fr-FR"/>
        </w:rPr>
        <w:t>-</w:t>
      </w:r>
      <w:r w:rsidR="006734CD">
        <w:rPr>
          <w:rFonts w:eastAsia="Times New Roman" w:cs="Arial"/>
          <w:noProof/>
          <w:szCs w:val="17"/>
          <w:lang w:val="fr-FR"/>
        </w:rPr>
        <w:t>après</w:t>
      </w:r>
      <w:r w:rsidR="00BB0A23">
        <w:rPr>
          <w:rFonts w:eastAsia="Times New Roman" w:cs="Arial"/>
          <w:noProof/>
          <w:szCs w:val="17"/>
          <w:lang w:val="fr-FR"/>
        </w:rPr>
        <w:t> :</w:t>
      </w:r>
    </w:p>
    <w:p w14:paraId="7306F16B" w14:textId="15E2F781"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Version de l</w:t>
      </w:r>
      <w:r w:rsidR="00BB0A23">
        <w:rPr>
          <w:rFonts w:eastAsia="Times New Roman" w:cs="Arial"/>
          <w:noProof/>
          <w:szCs w:val="17"/>
          <w:lang w:val="fr-FR"/>
        </w:rPr>
        <w:t>’</w:t>
      </w:r>
      <w:r w:rsidR="005E48A2" w:rsidRPr="00982192">
        <w:rPr>
          <w:rFonts w:eastAsia="Times New Roman" w:cs="Arial"/>
          <w:noProof/>
          <w:szCs w:val="17"/>
          <w:lang w:val="fr-FR"/>
        </w:rPr>
        <w:t>API;</w:t>
      </w:r>
    </w:p>
    <w:p w14:paraId="6C689566" w14:textId="40BDA3CB" w:rsidR="005E48A2" w:rsidRPr="00982192" w:rsidRDefault="005E48A2" w:rsidP="00D5662D">
      <w:pPr>
        <w:numPr>
          <w:ilvl w:val="2"/>
          <w:numId w:val="52"/>
        </w:numPr>
        <w:spacing w:before="170" w:after="170"/>
        <w:ind w:left="2268" w:hanging="567"/>
        <w:rPr>
          <w:rFonts w:eastAsia="Times New Roman" w:cs="Arial"/>
          <w:noProof/>
          <w:szCs w:val="17"/>
          <w:lang w:val="fr-FR"/>
        </w:rPr>
      </w:pPr>
      <w:r w:rsidRPr="00982192">
        <w:rPr>
          <w:rFonts w:eastAsia="Times New Roman" w:cs="Arial"/>
          <w:noProof/>
          <w:szCs w:val="17"/>
          <w:lang w:val="fr-FR"/>
        </w:rPr>
        <w:t>Information</w:t>
      </w:r>
      <w:r w:rsidR="006734CD">
        <w:rPr>
          <w:rFonts w:eastAsia="Times New Roman" w:cs="Arial"/>
          <w:noProof/>
          <w:szCs w:val="17"/>
          <w:lang w:val="fr-FR"/>
        </w:rPr>
        <w:t>s</w:t>
      </w:r>
      <w:r w:rsidRPr="00982192">
        <w:rPr>
          <w:rFonts w:eastAsia="Times New Roman" w:cs="Arial"/>
          <w:noProof/>
          <w:szCs w:val="17"/>
          <w:lang w:val="fr-FR"/>
        </w:rPr>
        <w:t xml:space="preserve"> </w:t>
      </w:r>
      <w:r w:rsidR="006734CD">
        <w:rPr>
          <w:rFonts w:eastAsia="Times New Roman" w:cs="Arial"/>
          <w:noProof/>
          <w:szCs w:val="17"/>
          <w:lang w:val="fr-FR"/>
        </w:rPr>
        <w:t xml:space="preserve">sur la </w:t>
      </w:r>
      <w:r w:rsidRPr="00982192">
        <w:rPr>
          <w:rFonts w:eastAsia="Times New Roman" w:cs="Arial"/>
          <w:noProof/>
          <w:szCs w:val="17"/>
          <w:lang w:val="fr-FR"/>
        </w:rPr>
        <w:t>s</w:t>
      </w:r>
      <w:r w:rsidR="006734CD">
        <w:rPr>
          <w:rFonts w:eastAsia="Times New Roman" w:cs="Arial"/>
          <w:noProof/>
          <w:szCs w:val="17"/>
          <w:lang w:val="fr-FR"/>
        </w:rPr>
        <w:t>é</w:t>
      </w:r>
      <w:r w:rsidRPr="00982192">
        <w:rPr>
          <w:rFonts w:eastAsia="Times New Roman" w:cs="Arial"/>
          <w:noProof/>
          <w:szCs w:val="17"/>
          <w:lang w:val="fr-FR"/>
        </w:rPr>
        <w:t>manti</w:t>
      </w:r>
      <w:r w:rsidR="00C5315F">
        <w:rPr>
          <w:rFonts w:eastAsia="Times New Roman" w:cs="Arial"/>
          <w:noProof/>
          <w:szCs w:val="17"/>
          <w:lang w:val="fr-FR"/>
        </w:rPr>
        <w:t>que des élém</w:t>
      </w:r>
      <w:r w:rsidR="006734CD">
        <w:rPr>
          <w:rFonts w:eastAsia="Times New Roman" w:cs="Arial"/>
          <w:noProof/>
          <w:szCs w:val="17"/>
          <w:lang w:val="fr-FR"/>
        </w:rPr>
        <w:t>ents de l</w:t>
      </w:r>
      <w:r w:rsidR="00BB0A23">
        <w:rPr>
          <w:rFonts w:eastAsia="Times New Roman" w:cs="Arial"/>
          <w:noProof/>
          <w:szCs w:val="17"/>
          <w:lang w:val="fr-FR"/>
        </w:rPr>
        <w:t>’</w:t>
      </w:r>
      <w:r w:rsidRPr="00982192">
        <w:rPr>
          <w:rFonts w:eastAsia="Times New Roman" w:cs="Arial"/>
          <w:noProof/>
          <w:szCs w:val="17"/>
          <w:lang w:val="fr-FR"/>
        </w:rPr>
        <w:t>API;</w:t>
      </w:r>
    </w:p>
    <w:p w14:paraId="033849E4" w14:textId="6D6CEF72" w:rsidR="005E48A2" w:rsidRPr="00982192" w:rsidRDefault="005E48A2" w:rsidP="00D5662D">
      <w:pPr>
        <w:numPr>
          <w:ilvl w:val="2"/>
          <w:numId w:val="52"/>
        </w:numPr>
        <w:spacing w:before="170" w:after="170"/>
        <w:ind w:left="2268" w:hanging="567"/>
        <w:rPr>
          <w:rFonts w:eastAsia="Times New Roman" w:cs="Arial"/>
          <w:noProof/>
          <w:szCs w:val="17"/>
          <w:lang w:val="fr-FR"/>
        </w:rPr>
      </w:pPr>
      <w:r w:rsidRPr="00982192">
        <w:rPr>
          <w:rFonts w:eastAsia="Times New Roman" w:cs="Arial"/>
          <w:noProof/>
          <w:szCs w:val="17"/>
          <w:lang w:val="fr-FR"/>
        </w:rPr>
        <w:t>Re</w:t>
      </w:r>
      <w:r w:rsidR="006734CD">
        <w:rPr>
          <w:rFonts w:eastAsia="Times New Roman" w:cs="Arial"/>
          <w:noProof/>
          <w:szCs w:val="17"/>
          <w:lang w:val="fr-FR"/>
        </w:rPr>
        <w:t>s</w:t>
      </w:r>
      <w:r w:rsidRPr="00982192">
        <w:rPr>
          <w:rFonts w:eastAsia="Times New Roman" w:cs="Arial"/>
          <w:noProof/>
          <w:szCs w:val="17"/>
          <w:lang w:val="fr-FR"/>
        </w:rPr>
        <w:t>sources;</w:t>
      </w:r>
    </w:p>
    <w:p w14:paraId="21776F98" w14:textId="567146A8"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Attributs des r</w:t>
      </w:r>
      <w:r w:rsidR="005E48A2" w:rsidRPr="00982192">
        <w:rPr>
          <w:rFonts w:eastAsia="Times New Roman" w:cs="Arial"/>
          <w:noProof/>
          <w:szCs w:val="17"/>
          <w:lang w:val="fr-FR"/>
        </w:rPr>
        <w:t>e</w:t>
      </w:r>
      <w:r>
        <w:rPr>
          <w:rFonts w:eastAsia="Times New Roman" w:cs="Arial"/>
          <w:noProof/>
          <w:szCs w:val="17"/>
          <w:lang w:val="fr-FR"/>
        </w:rPr>
        <w:t>s</w:t>
      </w:r>
      <w:r w:rsidR="005E48A2" w:rsidRPr="00982192">
        <w:rPr>
          <w:rFonts w:eastAsia="Times New Roman" w:cs="Arial"/>
          <w:noProof/>
          <w:szCs w:val="17"/>
          <w:lang w:val="fr-FR"/>
        </w:rPr>
        <w:t>source</w:t>
      </w:r>
      <w:r>
        <w:rPr>
          <w:rFonts w:eastAsia="Times New Roman" w:cs="Arial"/>
          <w:noProof/>
          <w:szCs w:val="17"/>
          <w:lang w:val="fr-FR"/>
        </w:rPr>
        <w:t>s</w:t>
      </w:r>
      <w:r w:rsidR="005E48A2" w:rsidRPr="00982192">
        <w:rPr>
          <w:rFonts w:eastAsia="Times New Roman" w:cs="Arial"/>
          <w:noProof/>
          <w:szCs w:val="17"/>
          <w:lang w:val="fr-FR"/>
        </w:rPr>
        <w:t>;</w:t>
      </w:r>
    </w:p>
    <w:p w14:paraId="7E00E3CC" w14:textId="118DC408"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Paramètres de requête</w:t>
      </w:r>
      <w:r w:rsidR="005E48A2" w:rsidRPr="00982192">
        <w:rPr>
          <w:rFonts w:eastAsia="Times New Roman" w:cs="Arial"/>
          <w:noProof/>
          <w:szCs w:val="17"/>
          <w:lang w:val="fr-FR"/>
        </w:rPr>
        <w:t>;</w:t>
      </w:r>
    </w:p>
    <w:p w14:paraId="03300831" w14:textId="23C0DFC6"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Mé</w:t>
      </w:r>
      <w:r w:rsidR="005E48A2" w:rsidRPr="00982192">
        <w:rPr>
          <w:rFonts w:eastAsia="Times New Roman" w:cs="Arial"/>
          <w:noProof/>
          <w:szCs w:val="17"/>
          <w:lang w:val="fr-FR"/>
        </w:rPr>
        <w:t>thod</w:t>
      </w:r>
      <w:r>
        <w:rPr>
          <w:rFonts w:eastAsia="Times New Roman" w:cs="Arial"/>
          <w:noProof/>
          <w:szCs w:val="17"/>
          <w:lang w:val="fr-FR"/>
        </w:rPr>
        <w:t>e</w:t>
      </w:r>
      <w:r w:rsidR="005E48A2" w:rsidRPr="00982192">
        <w:rPr>
          <w:rFonts w:eastAsia="Times New Roman" w:cs="Arial"/>
          <w:noProof/>
          <w:szCs w:val="17"/>
          <w:lang w:val="fr-FR"/>
        </w:rPr>
        <w:t>s;</w:t>
      </w:r>
    </w:p>
    <w:p w14:paraId="64B6F5AC" w14:textId="53475925"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Types de médias</w:t>
      </w:r>
      <w:r w:rsidR="005E48A2" w:rsidRPr="00982192">
        <w:rPr>
          <w:rFonts w:eastAsia="Times New Roman" w:cs="Arial"/>
          <w:noProof/>
          <w:szCs w:val="17"/>
          <w:lang w:val="fr-FR"/>
        </w:rPr>
        <w:t>;</w:t>
      </w:r>
    </w:p>
    <w:p w14:paraId="59FBB854" w14:textId="46231198"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 xml:space="preserve">Grammaire de recherche </w:t>
      </w:r>
      <w:r w:rsidR="005E48A2" w:rsidRPr="00982192">
        <w:rPr>
          <w:rFonts w:eastAsia="Times New Roman" w:cs="Arial"/>
          <w:noProof/>
          <w:szCs w:val="17"/>
          <w:lang w:val="fr-FR"/>
        </w:rPr>
        <w:t>(</w:t>
      </w:r>
      <w:r>
        <w:rPr>
          <w:rFonts w:eastAsia="Times New Roman" w:cs="Arial"/>
          <w:noProof/>
          <w:szCs w:val="17"/>
          <w:lang w:val="fr-FR"/>
        </w:rPr>
        <w:t>si une telle grammaire est prise en charge</w:t>
      </w:r>
      <w:r w:rsidR="005E48A2" w:rsidRPr="00982192">
        <w:rPr>
          <w:rFonts w:eastAsia="Times New Roman" w:cs="Arial"/>
          <w:noProof/>
          <w:szCs w:val="17"/>
          <w:lang w:val="fr-FR"/>
        </w:rPr>
        <w:t>);</w:t>
      </w:r>
    </w:p>
    <w:p w14:paraId="28DB4E20" w14:textId="59161B02"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Codes d</w:t>
      </w:r>
      <w:r w:rsidR="00BB0A23">
        <w:rPr>
          <w:rFonts w:eastAsia="Times New Roman" w:cs="Arial"/>
          <w:noProof/>
          <w:szCs w:val="17"/>
          <w:lang w:val="fr-FR"/>
        </w:rPr>
        <w:t>’</w:t>
      </w:r>
      <w:r>
        <w:rPr>
          <w:rFonts w:eastAsia="Times New Roman" w:cs="Arial"/>
          <w:noProof/>
          <w:szCs w:val="17"/>
          <w:lang w:val="fr-FR"/>
        </w:rPr>
        <w:t xml:space="preserve">état </w:t>
      </w:r>
      <w:r w:rsidR="00E87EBE" w:rsidRPr="00982192">
        <w:rPr>
          <w:rFonts w:eastAsia="Times New Roman" w:cs="Arial"/>
          <w:noProof/>
          <w:szCs w:val="17"/>
          <w:lang w:val="fr-FR"/>
        </w:rPr>
        <w:t>HTTP</w:t>
      </w:r>
      <w:r w:rsidR="005E48A2" w:rsidRPr="00982192">
        <w:rPr>
          <w:rFonts w:eastAsia="Times New Roman" w:cs="Arial"/>
          <w:noProof/>
          <w:szCs w:val="17"/>
          <w:lang w:val="fr-FR"/>
        </w:rPr>
        <w:t>;</w:t>
      </w:r>
    </w:p>
    <w:p w14:paraId="0050F2C7" w14:textId="0312DBCD" w:rsidR="005E48A2" w:rsidRPr="00982192" w:rsidRDefault="006734CD" w:rsidP="00D5662D">
      <w:pPr>
        <w:numPr>
          <w:ilvl w:val="2"/>
          <w:numId w:val="52"/>
        </w:numPr>
        <w:spacing w:before="170" w:after="170"/>
        <w:ind w:left="2268" w:hanging="567"/>
        <w:rPr>
          <w:rFonts w:eastAsia="Times New Roman" w:cs="Arial"/>
          <w:noProof/>
          <w:szCs w:val="17"/>
          <w:lang w:val="fr-FR"/>
        </w:rPr>
      </w:pPr>
      <w:r>
        <w:rPr>
          <w:rFonts w:eastAsia="Times New Roman" w:cs="Arial"/>
          <w:noProof/>
          <w:szCs w:val="17"/>
          <w:lang w:val="fr-FR"/>
        </w:rPr>
        <w:t xml:space="preserve">Méthodes </w:t>
      </w:r>
      <w:r w:rsidR="005E48A2" w:rsidRPr="00982192">
        <w:rPr>
          <w:rFonts w:eastAsia="Times New Roman" w:cs="Arial"/>
          <w:noProof/>
          <w:szCs w:val="17"/>
          <w:lang w:val="fr-FR"/>
        </w:rPr>
        <w:t>HTTP;</w:t>
      </w:r>
    </w:p>
    <w:p w14:paraId="3C7E64E8" w14:textId="3A40330F" w:rsidR="005E48A2" w:rsidRPr="00982192" w:rsidRDefault="005E48A2" w:rsidP="00D5662D">
      <w:pPr>
        <w:numPr>
          <w:ilvl w:val="2"/>
          <w:numId w:val="52"/>
        </w:numPr>
        <w:spacing w:before="170" w:after="170"/>
        <w:ind w:left="2268" w:hanging="567"/>
        <w:rPr>
          <w:rFonts w:eastAsia="Times New Roman" w:cs="Arial"/>
          <w:noProof/>
          <w:szCs w:val="17"/>
          <w:lang w:val="fr-FR"/>
        </w:rPr>
      </w:pPr>
      <w:r w:rsidRPr="00982192">
        <w:rPr>
          <w:rFonts w:eastAsia="Times New Roman" w:cs="Arial"/>
          <w:noProof/>
          <w:szCs w:val="17"/>
          <w:lang w:val="fr-FR"/>
        </w:rPr>
        <w:t xml:space="preserve">Restrictions </w:t>
      </w:r>
      <w:r w:rsidR="006734CD">
        <w:rPr>
          <w:rFonts w:eastAsia="Times New Roman" w:cs="Arial"/>
          <w:noProof/>
          <w:szCs w:val="17"/>
          <w:lang w:val="fr-FR"/>
        </w:rPr>
        <w:t>et éléments distinctifs</w:t>
      </w:r>
      <w:r w:rsidRPr="00982192">
        <w:rPr>
          <w:rFonts w:eastAsia="Times New Roman" w:cs="Arial"/>
          <w:noProof/>
          <w:szCs w:val="17"/>
          <w:lang w:val="fr-FR"/>
        </w:rPr>
        <w:t>;</w:t>
      </w:r>
      <w:r w:rsidR="007706AE" w:rsidRPr="00982192">
        <w:rPr>
          <w:rFonts w:eastAsia="Times New Roman" w:cs="Arial"/>
          <w:noProof/>
          <w:szCs w:val="17"/>
          <w:lang w:val="fr-FR"/>
        </w:rPr>
        <w:t xml:space="preserve"> </w:t>
      </w:r>
      <w:r w:rsidR="002D56D3">
        <w:rPr>
          <w:rFonts w:eastAsia="Times New Roman" w:cs="Arial"/>
          <w:noProof/>
          <w:szCs w:val="17"/>
          <w:lang w:val="fr-FR"/>
        </w:rPr>
        <w:t xml:space="preserve"> </w:t>
      </w:r>
      <w:r w:rsidR="006734CD">
        <w:rPr>
          <w:rFonts w:eastAsia="Times New Roman" w:cs="Arial"/>
          <w:noProof/>
          <w:szCs w:val="17"/>
          <w:lang w:val="fr-FR"/>
        </w:rPr>
        <w:t>et</w:t>
      </w:r>
    </w:p>
    <w:p w14:paraId="57F1DCFE" w14:textId="69944A7F" w:rsidR="005E48A2" w:rsidRPr="00982192" w:rsidRDefault="005E48A2" w:rsidP="00D5662D">
      <w:pPr>
        <w:numPr>
          <w:ilvl w:val="2"/>
          <w:numId w:val="52"/>
        </w:numPr>
        <w:spacing w:before="170" w:after="170"/>
        <w:ind w:left="2268" w:hanging="567"/>
        <w:rPr>
          <w:rFonts w:eastAsia="Times New Roman" w:cs="Arial"/>
          <w:noProof/>
          <w:szCs w:val="17"/>
          <w:lang w:val="fr-FR"/>
        </w:rPr>
      </w:pPr>
      <w:r w:rsidRPr="00982192">
        <w:rPr>
          <w:rFonts w:eastAsia="Times New Roman" w:cs="Arial"/>
          <w:noProof/>
          <w:szCs w:val="17"/>
          <w:lang w:val="fr-FR"/>
        </w:rPr>
        <w:t>S</w:t>
      </w:r>
      <w:r w:rsidR="006734CD">
        <w:rPr>
          <w:rFonts w:eastAsia="Times New Roman" w:cs="Arial"/>
          <w:noProof/>
          <w:szCs w:val="17"/>
          <w:lang w:val="fr-FR"/>
        </w:rPr>
        <w:t>é</w:t>
      </w:r>
      <w:r w:rsidRPr="00982192">
        <w:rPr>
          <w:rFonts w:eastAsia="Times New Roman" w:cs="Arial"/>
          <w:noProof/>
          <w:szCs w:val="17"/>
          <w:lang w:val="fr-FR"/>
        </w:rPr>
        <w:t>curit</w:t>
      </w:r>
      <w:r w:rsidR="006734CD">
        <w:rPr>
          <w:rFonts w:eastAsia="Times New Roman" w:cs="Arial"/>
          <w:noProof/>
          <w:szCs w:val="17"/>
          <w:lang w:val="fr-FR"/>
        </w:rPr>
        <w:t>é</w:t>
      </w:r>
      <w:r w:rsidRPr="00982192">
        <w:rPr>
          <w:rFonts w:eastAsia="Times New Roman" w:cs="Arial"/>
          <w:noProof/>
          <w:szCs w:val="17"/>
          <w:lang w:val="fr-FR"/>
        </w:rPr>
        <w:t xml:space="preserve"> (</w:t>
      </w:r>
      <w:r w:rsidR="006734CD">
        <w:rPr>
          <w:rFonts w:eastAsia="Times New Roman" w:cs="Arial"/>
          <w:noProof/>
          <w:szCs w:val="17"/>
          <w:lang w:val="fr-FR"/>
        </w:rPr>
        <w:t>par exemple, schémas privés</w:t>
      </w:r>
      <w:r w:rsidRPr="00982192">
        <w:rPr>
          <w:rFonts w:eastAsia="Times New Roman" w:cs="Arial"/>
          <w:noProof/>
          <w:szCs w:val="17"/>
          <w:lang w:val="fr-FR"/>
        </w:rPr>
        <w:t>).</w:t>
      </w:r>
    </w:p>
    <w:p w14:paraId="74B7D3C9" w14:textId="13895ABE" w:rsidR="005E48A2" w:rsidRPr="00982192" w:rsidRDefault="0058276D"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785C88">
        <w:rPr>
          <w:rFonts w:eastAsia="Times New Roman" w:cs="Arial"/>
          <w:noProof/>
          <w:szCs w:val="17"/>
          <w:lang w:val="fr-FR"/>
        </w:rPr>
        <w:t>Un format de contrat de s</w:t>
      </w:r>
      <w:r w:rsidRPr="00982192">
        <w:rPr>
          <w:rFonts w:eastAsia="Times New Roman" w:cs="Arial"/>
          <w:noProof/>
          <w:szCs w:val="17"/>
          <w:lang w:val="fr-FR"/>
        </w:rPr>
        <w:t xml:space="preserve">ervice </w:t>
      </w:r>
      <w:r w:rsidR="00785C88">
        <w:rPr>
          <w:rFonts w:eastAsia="Times New Roman" w:cs="Arial"/>
          <w:noProof/>
          <w:szCs w:val="17"/>
          <w:lang w:val="fr-FR"/>
        </w:rPr>
        <w:t xml:space="preserve">DEVRAIT comprendre les requêtes et les réponses au schéma </w:t>
      </w:r>
      <w:r w:rsidR="008C5C7B" w:rsidRPr="00982192">
        <w:rPr>
          <w:rFonts w:eastAsia="Times New Roman" w:cs="Arial"/>
          <w:noProof/>
          <w:szCs w:val="17"/>
          <w:lang w:val="fr-FR"/>
        </w:rPr>
        <w:t xml:space="preserve">XML </w:t>
      </w:r>
      <w:r w:rsidR="00785C88">
        <w:rPr>
          <w:rFonts w:eastAsia="Times New Roman" w:cs="Arial"/>
          <w:noProof/>
          <w:szCs w:val="17"/>
          <w:lang w:val="fr-FR"/>
        </w:rPr>
        <w:t xml:space="preserve">ou au schéma </w:t>
      </w:r>
      <w:r w:rsidR="005E48A2" w:rsidRPr="00982192">
        <w:rPr>
          <w:rFonts w:eastAsia="Times New Roman" w:cs="Arial"/>
          <w:noProof/>
          <w:szCs w:val="17"/>
          <w:lang w:val="fr-FR"/>
        </w:rPr>
        <w:t>JSON</w:t>
      </w:r>
      <w:r w:rsidR="00785C88">
        <w:rPr>
          <w:rFonts w:eastAsia="Times New Roman" w:cs="Arial"/>
          <w:noProof/>
          <w:szCs w:val="17"/>
          <w:lang w:val="fr-FR"/>
        </w:rPr>
        <w:t>, ainsi que des exemples d</w:t>
      </w:r>
      <w:r w:rsidR="00BB0A23">
        <w:rPr>
          <w:rFonts w:eastAsia="Times New Roman" w:cs="Arial"/>
          <w:noProof/>
          <w:szCs w:val="17"/>
          <w:lang w:val="fr-FR"/>
        </w:rPr>
        <w:t>’</w:t>
      </w:r>
      <w:r w:rsidR="00785C88">
        <w:rPr>
          <w:rFonts w:eastAsia="Times New Roman" w:cs="Arial"/>
          <w:noProof/>
          <w:szCs w:val="17"/>
          <w:lang w:val="fr-FR"/>
        </w:rPr>
        <w:t>utilisation de l</w:t>
      </w:r>
      <w:r w:rsidR="00BB0A23">
        <w:rPr>
          <w:rFonts w:eastAsia="Times New Roman" w:cs="Arial"/>
          <w:noProof/>
          <w:szCs w:val="17"/>
          <w:lang w:val="fr-FR"/>
        </w:rPr>
        <w:t>’</w:t>
      </w:r>
      <w:r w:rsidR="005E48A2" w:rsidRPr="00982192">
        <w:rPr>
          <w:rFonts w:eastAsia="Times New Roman" w:cs="Arial"/>
          <w:noProof/>
          <w:szCs w:val="17"/>
          <w:lang w:val="fr-FR"/>
        </w:rPr>
        <w:t xml:space="preserve">API </w:t>
      </w:r>
      <w:r w:rsidR="00785C88">
        <w:rPr>
          <w:rFonts w:eastAsia="Times New Roman" w:cs="Arial"/>
          <w:noProof/>
          <w:szCs w:val="17"/>
          <w:lang w:val="fr-FR"/>
        </w:rPr>
        <w:t>dans les formats pris en charge</w:t>
      </w:r>
      <w:r w:rsidR="008C5C7B" w:rsidRPr="00982192">
        <w:rPr>
          <w:rFonts w:eastAsia="Times New Roman" w:cs="Arial"/>
          <w:noProof/>
          <w:szCs w:val="17"/>
          <w:lang w:val="fr-FR"/>
        </w:rPr>
        <w:t xml:space="preserve">, </w:t>
      </w:r>
      <w:r w:rsidR="00785C88">
        <w:rPr>
          <w:rFonts w:eastAsia="Times New Roman" w:cs="Arial"/>
          <w:noProof/>
          <w:szCs w:val="17"/>
          <w:lang w:val="fr-FR"/>
        </w:rPr>
        <w:t>c</w:t>
      </w:r>
      <w:r w:rsidR="00BB0A23">
        <w:rPr>
          <w:rFonts w:eastAsia="Times New Roman" w:cs="Arial"/>
          <w:noProof/>
          <w:szCs w:val="17"/>
          <w:lang w:val="fr-FR"/>
        </w:rPr>
        <w:t>’</w:t>
      </w:r>
      <w:r w:rsidR="00785C88">
        <w:rPr>
          <w:rFonts w:eastAsia="Times New Roman" w:cs="Arial"/>
          <w:noProof/>
          <w:szCs w:val="17"/>
          <w:lang w:val="fr-FR"/>
        </w:rPr>
        <w:t>est</w:t>
      </w:r>
      <w:r w:rsidR="00BB0A23">
        <w:rPr>
          <w:rFonts w:eastAsia="Times New Roman" w:cs="Arial"/>
          <w:noProof/>
          <w:szCs w:val="17"/>
          <w:lang w:val="fr-FR"/>
        </w:rPr>
        <w:t>-</w:t>
      </w:r>
      <w:r w:rsidR="00785C88">
        <w:rPr>
          <w:rFonts w:eastAsia="Times New Roman" w:cs="Arial"/>
          <w:noProof/>
          <w:szCs w:val="17"/>
          <w:lang w:val="fr-FR"/>
        </w:rPr>
        <w:t>à</w:t>
      </w:r>
      <w:r w:rsidR="00BB0A23">
        <w:rPr>
          <w:rFonts w:eastAsia="Times New Roman" w:cs="Arial"/>
          <w:noProof/>
          <w:szCs w:val="17"/>
          <w:lang w:val="fr-FR"/>
        </w:rPr>
        <w:t>-</w:t>
      </w:r>
      <w:r w:rsidR="00785C88">
        <w:rPr>
          <w:rFonts w:eastAsia="Times New Roman" w:cs="Arial"/>
          <w:noProof/>
          <w:szCs w:val="17"/>
          <w:lang w:val="fr-FR"/>
        </w:rPr>
        <w:t xml:space="preserve">dire </w:t>
      </w:r>
      <w:r w:rsidR="005E48A2" w:rsidRPr="00982192">
        <w:rPr>
          <w:rFonts w:eastAsia="Times New Roman" w:cs="Arial"/>
          <w:noProof/>
          <w:szCs w:val="17"/>
          <w:lang w:val="fr-FR"/>
        </w:rPr>
        <w:t xml:space="preserve">XML </w:t>
      </w:r>
      <w:r w:rsidR="008C5C7B" w:rsidRPr="00982192">
        <w:rPr>
          <w:rFonts w:eastAsia="Times New Roman" w:cs="Arial"/>
          <w:noProof/>
          <w:szCs w:val="17"/>
          <w:lang w:val="fr-FR"/>
        </w:rPr>
        <w:t>o</w:t>
      </w:r>
      <w:r w:rsidR="00785C88">
        <w:rPr>
          <w:rFonts w:eastAsia="Times New Roman" w:cs="Arial"/>
          <w:noProof/>
          <w:szCs w:val="17"/>
          <w:lang w:val="fr-FR"/>
        </w:rPr>
        <w:t>u</w:t>
      </w:r>
      <w:r w:rsidR="005E48A2" w:rsidRPr="00982192">
        <w:rPr>
          <w:rFonts w:eastAsia="Times New Roman" w:cs="Arial"/>
          <w:noProof/>
          <w:szCs w:val="17"/>
          <w:lang w:val="fr-FR"/>
        </w:rPr>
        <w:t xml:space="preserve"> JSON.</w:t>
      </w:r>
    </w:p>
    <w:p w14:paraId="4B44CC37" w14:textId="7D421F80" w:rsidR="005E48A2" w:rsidRPr="00982192" w:rsidRDefault="008620A5" w:rsidP="00CE01DA">
      <w:pPr>
        <w:spacing w:before="170" w:after="170"/>
        <w:ind w:firstLine="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785C88">
        <w:rPr>
          <w:rFonts w:eastAsia="Times New Roman" w:cs="Arial"/>
          <w:noProof/>
          <w:szCs w:val="17"/>
          <w:lang w:val="fr-FR"/>
        </w:rPr>
        <w:t xml:space="preserve">Une API </w:t>
      </w:r>
      <w:r w:rsidR="005E48A2" w:rsidRPr="00982192">
        <w:rPr>
          <w:rFonts w:eastAsia="Times New Roman" w:cs="Arial"/>
          <w:noProof/>
          <w:szCs w:val="17"/>
          <w:lang w:val="fr-FR"/>
        </w:rPr>
        <w:t xml:space="preserve">REST </w:t>
      </w:r>
      <w:r w:rsidR="00785C88">
        <w:rPr>
          <w:rFonts w:eastAsia="Times New Roman" w:cs="Arial"/>
          <w:noProof/>
          <w:szCs w:val="17"/>
          <w:lang w:val="fr-FR"/>
        </w:rPr>
        <w:t xml:space="preserve">DOIT fournir la </w:t>
      </w:r>
      <w:r w:rsidR="005E48A2" w:rsidRPr="00982192">
        <w:rPr>
          <w:rFonts w:eastAsia="Times New Roman" w:cs="Arial"/>
          <w:noProof/>
          <w:szCs w:val="17"/>
          <w:lang w:val="fr-FR"/>
        </w:rPr>
        <w:t xml:space="preserve">documentation </w:t>
      </w:r>
      <w:r w:rsidR="00785C88">
        <w:rPr>
          <w:rFonts w:eastAsia="Times New Roman" w:cs="Arial"/>
          <w:noProof/>
          <w:szCs w:val="17"/>
          <w:lang w:val="fr-FR"/>
        </w:rPr>
        <w:t>API en tant que contrat de s</w:t>
      </w:r>
      <w:r w:rsidR="005E48A2" w:rsidRPr="00982192">
        <w:rPr>
          <w:rFonts w:eastAsia="Times New Roman" w:cs="Arial"/>
          <w:noProof/>
          <w:szCs w:val="17"/>
          <w:lang w:val="fr-FR"/>
        </w:rPr>
        <w:t>ervice.</w:t>
      </w:r>
    </w:p>
    <w:p w14:paraId="295B401C" w14:textId="06B940BB"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785C88">
        <w:rPr>
          <w:rFonts w:eastAsia="Times New Roman" w:cs="Arial"/>
          <w:noProof/>
          <w:szCs w:val="17"/>
          <w:lang w:val="fr-FR"/>
        </w:rPr>
        <w:t>Une implémentation de l</w:t>
      </w:r>
      <w:r w:rsidR="00BB0A23">
        <w:rPr>
          <w:rFonts w:eastAsia="Times New Roman" w:cs="Arial"/>
          <w:noProof/>
          <w:szCs w:val="17"/>
          <w:lang w:val="fr-FR"/>
        </w:rPr>
        <w:t>’</w:t>
      </w:r>
      <w:r w:rsidR="005E48A2" w:rsidRPr="00982192">
        <w:rPr>
          <w:rFonts w:eastAsia="Times New Roman" w:cs="Arial"/>
          <w:noProof/>
          <w:szCs w:val="17"/>
          <w:lang w:val="fr-FR"/>
        </w:rPr>
        <w:t>API </w:t>
      </w:r>
      <w:r w:rsidR="00785C88">
        <w:rPr>
          <w:rFonts w:eastAsia="Times New Roman" w:cs="Arial"/>
          <w:noProof/>
          <w:szCs w:val="17"/>
          <w:lang w:val="fr-FR"/>
        </w:rPr>
        <w:t>Web qui s</w:t>
      </w:r>
      <w:r w:rsidR="00BB0A23">
        <w:rPr>
          <w:rFonts w:eastAsia="Times New Roman" w:cs="Arial"/>
          <w:noProof/>
          <w:szCs w:val="17"/>
          <w:lang w:val="fr-FR"/>
        </w:rPr>
        <w:t>’</w:t>
      </w:r>
      <w:r w:rsidR="00785C88">
        <w:rPr>
          <w:rFonts w:eastAsia="Times New Roman" w:cs="Arial"/>
          <w:noProof/>
          <w:szCs w:val="17"/>
          <w:lang w:val="fr-FR"/>
        </w:rPr>
        <w:t>écarterait de la présente norme</w:t>
      </w:r>
      <w:r w:rsidR="002D56D3">
        <w:rPr>
          <w:rFonts w:eastAsia="Times New Roman" w:cs="Arial"/>
          <w:noProof/>
          <w:szCs w:val="17"/>
          <w:lang w:val="fr-FR"/>
        </w:rPr>
        <w:t> </w:t>
      </w:r>
      <w:r w:rsidR="00785C88">
        <w:rPr>
          <w:rFonts w:eastAsia="Times New Roman" w:cs="Arial"/>
          <w:noProof/>
          <w:szCs w:val="17"/>
          <w:lang w:val="fr-FR"/>
        </w:rPr>
        <w:t>DOIT être explicitement</w:t>
      </w:r>
      <w:r w:rsidR="005E48A2" w:rsidRPr="00982192">
        <w:rPr>
          <w:rFonts w:eastAsia="Times New Roman" w:cs="Arial"/>
          <w:noProof/>
          <w:szCs w:val="17"/>
          <w:lang w:val="fr-FR"/>
        </w:rPr>
        <w:t xml:space="preserve"> document</w:t>
      </w:r>
      <w:r w:rsidR="00785C88">
        <w:rPr>
          <w:rFonts w:eastAsia="Times New Roman" w:cs="Arial"/>
          <w:noProof/>
          <w:szCs w:val="17"/>
          <w:lang w:val="fr-FR"/>
        </w:rPr>
        <w:t>é</w:t>
      </w:r>
      <w:r w:rsidR="005E48A2" w:rsidRPr="00982192">
        <w:rPr>
          <w:rFonts w:eastAsia="Times New Roman" w:cs="Arial"/>
          <w:noProof/>
          <w:szCs w:val="17"/>
          <w:lang w:val="fr-FR"/>
        </w:rPr>
        <w:t>e</w:t>
      </w:r>
      <w:r w:rsidR="00785C88">
        <w:rPr>
          <w:rFonts w:eastAsia="Times New Roman" w:cs="Arial"/>
          <w:noProof/>
          <w:szCs w:val="17"/>
          <w:lang w:val="fr-FR"/>
        </w:rPr>
        <w:t xml:space="preserve"> dans le contrat de s</w:t>
      </w:r>
      <w:r w:rsidR="005E48A2" w:rsidRPr="00982192">
        <w:rPr>
          <w:rFonts w:eastAsia="Times New Roman" w:cs="Arial"/>
          <w:noProof/>
          <w:szCs w:val="17"/>
          <w:lang w:val="fr-FR"/>
        </w:rPr>
        <w:t>ervi</w:t>
      </w:r>
      <w:r w:rsidR="00334310" w:rsidRPr="00982192">
        <w:rPr>
          <w:rFonts w:eastAsia="Times New Roman" w:cs="Arial"/>
          <w:noProof/>
          <w:szCs w:val="17"/>
          <w:lang w:val="fr-FR"/>
        </w:rPr>
        <w:t>ce</w:t>
      </w:r>
      <w:r w:rsidR="00334310">
        <w:rPr>
          <w:rFonts w:eastAsia="Times New Roman" w:cs="Arial"/>
          <w:noProof/>
          <w:szCs w:val="17"/>
          <w:lang w:val="fr-FR"/>
        </w:rPr>
        <w:t>.  Si</w:t>
      </w:r>
      <w:r w:rsidR="00785C88">
        <w:rPr>
          <w:rFonts w:eastAsia="Times New Roman" w:cs="Arial"/>
          <w:noProof/>
          <w:szCs w:val="17"/>
          <w:lang w:val="fr-FR"/>
        </w:rPr>
        <w:t xml:space="preserve"> une règle dérogeant à la norme n</w:t>
      </w:r>
      <w:r w:rsidR="00BB0A23">
        <w:rPr>
          <w:rFonts w:eastAsia="Times New Roman" w:cs="Arial"/>
          <w:noProof/>
          <w:szCs w:val="17"/>
          <w:lang w:val="fr-FR"/>
        </w:rPr>
        <w:t>’</w:t>
      </w:r>
      <w:r w:rsidR="00785C88">
        <w:rPr>
          <w:rFonts w:eastAsia="Times New Roman" w:cs="Arial"/>
          <w:noProof/>
          <w:szCs w:val="17"/>
          <w:lang w:val="fr-FR"/>
        </w:rPr>
        <w:t xml:space="preserve">est pas spécifiée dans </w:t>
      </w:r>
      <w:r w:rsidR="00CE383D">
        <w:rPr>
          <w:rFonts w:eastAsia="Times New Roman" w:cs="Arial"/>
          <w:noProof/>
          <w:szCs w:val="17"/>
          <w:lang w:val="fr-FR"/>
        </w:rPr>
        <w:t>le contrat de service</w:t>
      </w:r>
      <w:r w:rsidR="00785C88">
        <w:rPr>
          <w:rFonts w:eastAsia="Times New Roman" w:cs="Arial"/>
          <w:noProof/>
          <w:szCs w:val="17"/>
          <w:lang w:val="fr-FR"/>
        </w:rPr>
        <w:t>, on DOIT présumer que cette norme est appliquée</w:t>
      </w:r>
      <w:r w:rsidR="005E48A2" w:rsidRPr="00982192">
        <w:rPr>
          <w:rFonts w:eastAsia="Times New Roman" w:cs="Arial"/>
          <w:noProof/>
          <w:szCs w:val="17"/>
          <w:lang w:val="fr-FR"/>
        </w:rPr>
        <w:t>.</w:t>
      </w:r>
    </w:p>
    <w:p w14:paraId="66890561" w14:textId="160C9427" w:rsidR="00992C0C" w:rsidRDefault="008620A5" w:rsidP="00CE01DA">
      <w:pPr>
        <w:spacing w:before="170" w:after="170"/>
        <w:ind w:firstLine="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EA5EC2" w:rsidRPr="00982192">
        <w:rPr>
          <w:rFonts w:eastAsia="Times New Roman" w:cs="Arial"/>
          <w:noProof/>
          <w:szCs w:val="17"/>
          <w:lang w:val="fr-FR"/>
        </w:rPr>
        <w:t>9</w:t>
      </w:r>
      <w:r w:rsidR="005A534C">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785C88">
        <w:rPr>
          <w:rFonts w:eastAsia="Times New Roman" w:cs="Arial"/>
          <w:noProof/>
          <w:szCs w:val="17"/>
          <w:lang w:val="fr-FR"/>
        </w:rPr>
        <w:t>Un contrat de s</w:t>
      </w:r>
      <w:r w:rsidR="005E48A2" w:rsidRPr="00982192">
        <w:rPr>
          <w:rFonts w:eastAsia="Times New Roman" w:cs="Arial"/>
          <w:noProof/>
          <w:szCs w:val="17"/>
          <w:lang w:val="fr-FR"/>
        </w:rPr>
        <w:t xml:space="preserve">ervice </w:t>
      </w:r>
      <w:del w:id="253" w:author="Author">
        <w:r w:rsidR="00785C88" w:rsidDel="001B13FF">
          <w:rPr>
            <w:rFonts w:eastAsia="Times New Roman" w:cs="Arial"/>
            <w:noProof/>
            <w:szCs w:val="17"/>
            <w:lang w:val="fr-FR"/>
          </w:rPr>
          <w:delText xml:space="preserve">DOIT </w:delText>
        </w:r>
      </w:del>
      <w:ins w:id="254" w:author="Author">
        <w:r w:rsidR="001B13FF">
          <w:rPr>
            <w:rFonts w:eastAsia="Times New Roman" w:cs="Arial"/>
            <w:noProof/>
            <w:szCs w:val="17"/>
            <w:lang w:val="fr-FR"/>
          </w:rPr>
          <w:t xml:space="preserve">DEVRAIT </w:t>
        </w:r>
      </w:ins>
      <w:r w:rsidR="009F098D">
        <w:rPr>
          <w:rFonts w:eastAsia="Times New Roman" w:cs="Arial"/>
          <w:noProof/>
          <w:szCs w:val="17"/>
          <w:lang w:val="fr-FR"/>
        </w:rPr>
        <w:t>permettre de générer le code squelette du client</w:t>
      </w:r>
      <w:r w:rsidR="005E48A2" w:rsidRPr="00982192">
        <w:rPr>
          <w:rFonts w:eastAsia="Times New Roman" w:cs="Arial"/>
          <w:noProof/>
          <w:szCs w:val="17"/>
          <w:lang w:val="fr-FR"/>
        </w:rPr>
        <w:t xml:space="preserve"> </w:t>
      </w:r>
      <w:r w:rsidR="009F098D">
        <w:rPr>
          <w:rFonts w:eastAsia="Times New Roman" w:cs="Arial"/>
          <w:noProof/>
          <w:szCs w:val="17"/>
          <w:lang w:val="fr-FR"/>
        </w:rPr>
        <w:t>de l</w:t>
      </w:r>
      <w:r w:rsidR="00BB0A23">
        <w:rPr>
          <w:rFonts w:eastAsia="Times New Roman" w:cs="Arial"/>
          <w:noProof/>
          <w:szCs w:val="17"/>
          <w:lang w:val="fr-FR"/>
        </w:rPr>
        <w:t>’</w:t>
      </w:r>
      <w:r w:rsidR="005E48A2" w:rsidRPr="00982192">
        <w:rPr>
          <w:rFonts w:eastAsia="Times New Roman" w:cs="Arial"/>
          <w:noProof/>
          <w:szCs w:val="17"/>
          <w:lang w:val="fr-FR"/>
        </w:rPr>
        <w:t>API.</w:t>
      </w:r>
    </w:p>
    <w:p w14:paraId="0C7C1CD4" w14:textId="2EF9361E" w:rsidR="005E48A2" w:rsidRPr="00982192" w:rsidRDefault="00A72785" w:rsidP="00CE01DA">
      <w:pPr>
        <w:spacing w:before="170" w:after="170"/>
        <w:ind w:firstLine="567"/>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9</w:t>
      </w:r>
      <w:r w:rsidR="005A534C">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9F098D">
        <w:rPr>
          <w:rFonts w:eastAsia="Times New Roman" w:cs="Arial"/>
          <w:noProof/>
          <w:szCs w:val="17"/>
          <w:lang w:val="fr-FR"/>
        </w:rPr>
        <w:t>Un contrat de servi</w:t>
      </w:r>
      <w:r w:rsidRPr="00982192">
        <w:rPr>
          <w:rFonts w:eastAsia="Times New Roman" w:cs="Arial"/>
          <w:noProof/>
          <w:szCs w:val="17"/>
          <w:lang w:val="fr-FR"/>
        </w:rPr>
        <w:t xml:space="preserve">ce </w:t>
      </w:r>
      <w:r w:rsidR="009F098D">
        <w:rPr>
          <w:rFonts w:eastAsia="Times New Roman" w:cs="Arial"/>
          <w:noProof/>
          <w:szCs w:val="17"/>
          <w:lang w:val="fr-FR"/>
        </w:rPr>
        <w:t xml:space="preserve">DEVRAIT permettre de générer le code squelette du </w:t>
      </w:r>
      <w:r w:rsidR="005E48A2" w:rsidRPr="00982192">
        <w:rPr>
          <w:rFonts w:eastAsia="Times New Roman" w:cs="Arial"/>
          <w:noProof/>
          <w:szCs w:val="17"/>
          <w:lang w:val="fr-FR"/>
        </w:rPr>
        <w:t>serve</w:t>
      </w:r>
      <w:r w:rsidR="009F098D">
        <w:rPr>
          <w:rFonts w:eastAsia="Times New Roman" w:cs="Arial"/>
          <w:noProof/>
          <w:szCs w:val="17"/>
          <w:lang w:val="fr-FR"/>
        </w:rPr>
        <w:t>u</w:t>
      </w:r>
      <w:r w:rsidR="005E48A2" w:rsidRPr="00982192">
        <w:rPr>
          <w:rFonts w:eastAsia="Times New Roman" w:cs="Arial"/>
          <w:noProof/>
          <w:szCs w:val="17"/>
          <w:lang w:val="fr-FR"/>
        </w:rPr>
        <w:t>r.</w:t>
      </w:r>
    </w:p>
    <w:p w14:paraId="6D61ADC0" w14:textId="73166907" w:rsidR="00992C0C" w:rsidRDefault="0058276D"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110D59">
        <w:rPr>
          <w:rFonts w:cs="Arial"/>
          <w:noProof/>
          <w:szCs w:val="17"/>
          <w:lang w:val="fr-FR"/>
        </w:rPr>
        <w:t>La documen</w:t>
      </w:r>
      <w:r w:rsidR="009F098D">
        <w:rPr>
          <w:rFonts w:cs="Arial"/>
          <w:noProof/>
          <w:szCs w:val="17"/>
          <w:lang w:val="fr-FR"/>
        </w:rPr>
        <w:t>tation de l</w:t>
      </w:r>
      <w:r w:rsidR="00BB0A23">
        <w:rPr>
          <w:rFonts w:cs="Arial"/>
          <w:noProof/>
          <w:szCs w:val="17"/>
          <w:lang w:val="fr-FR"/>
        </w:rPr>
        <w:t>’</w:t>
      </w:r>
      <w:r w:rsidR="009F098D">
        <w:rPr>
          <w:rFonts w:cs="Arial"/>
          <w:noProof/>
          <w:szCs w:val="17"/>
          <w:lang w:val="fr-FR"/>
        </w:rPr>
        <w:t xml:space="preserve">API </w:t>
      </w:r>
      <w:r w:rsidRPr="00982192">
        <w:rPr>
          <w:rFonts w:eastAsia="Times New Roman" w:cs="Arial"/>
          <w:noProof/>
          <w:szCs w:val="17"/>
          <w:lang w:val="fr-FR"/>
        </w:rPr>
        <w:t>Web</w:t>
      </w:r>
      <w:r w:rsidRPr="00982192">
        <w:rPr>
          <w:rFonts w:cs="Arial"/>
          <w:noProof/>
          <w:szCs w:val="17"/>
          <w:lang w:val="fr-FR"/>
        </w:rPr>
        <w:t xml:space="preserve"> </w:t>
      </w:r>
      <w:r w:rsidR="009F098D">
        <w:rPr>
          <w:rFonts w:cs="Arial"/>
          <w:noProof/>
          <w:szCs w:val="17"/>
          <w:lang w:val="fr-FR"/>
        </w:rPr>
        <w:t xml:space="preserve">peut être écrite, par exemple, en utilisant le </w:t>
      </w:r>
      <w:r w:rsidR="009F098D">
        <w:rPr>
          <w:rFonts w:eastAsia="Times New Roman" w:cs="Arial"/>
          <w:noProof/>
          <w:szCs w:val="17"/>
          <w:lang w:val="fr-FR"/>
        </w:rPr>
        <w:t>langage de modélisation API RESTful</w:t>
      </w:r>
      <w:r w:rsidR="009F098D" w:rsidRPr="00982192">
        <w:rPr>
          <w:rFonts w:cs="Arial"/>
          <w:noProof/>
          <w:szCs w:val="17"/>
          <w:lang w:val="fr-FR"/>
        </w:rPr>
        <w:t xml:space="preserve"> </w:t>
      </w:r>
      <w:r w:rsidRPr="00982192">
        <w:rPr>
          <w:rFonts w:cs="Arial"/>
          <w:noProof/>
          <w:szCs w:val="17"/>
          <w:lang w:val="fr-FR"/>
        </w:rPr>
        <w:t xml:space="preserve">(RAML), </w:t>
      </w:r>
      <w:r w:rsidR="009F098D">
        <w:rPr>
          <w:rFonts w:cs="Arial"/>
          <w:noProof/>
          <w:szCs w:val="17"/>
          <w:lang w:val="fr-FR"/>
        </w:rPr>
        <w:t xml:space="preserve">la </w:t>
      </w:r>
      <w:r w:rsidR="009F098D">
        <w:rPr>
          <w:rFonts w:eastAsia="Times New Roman" w:cs="Arial"/>
          <w:noProof/>
          <w:szCs w:val="17"/>
          <w:lang w:val="fr-FR"/>
        </w:rPr>
        <w:t>spécification d</w:t>
      </w:r>
      <w:r w:rsidR="00BB0A23">
        <w:rPr>
          <w:rFonts w:eastAsia="Times New Roman" w:cs="Arial"/>
          <w:noProof/>
          <w:szCs w:val="17"/>
          <w:lang w:val="fr-FR"/>
        </w:rPr>
        <w:t>’</w:t>
      </w:r>
      <w:r w:rsidR="009F098D">
        <w:rPr>
          <w:rFonts w:eastAsia="Times New Roman" w:cs="Arial"/>
          <w:noProof/>
          <w:szCs w:val="17"/>
          <w:lang w:val="fr-FR"/>
        </w:rPr>
        <w:t xml:space="preserve">API ouverte </w:t>
      </w:r>
      <w:r w:rsidRPr="00982192">
        <w:rPr>
          <w:rFonts w:cs="Arial"/>
          <w:noProof/>
          <w:szCs w:val="17"/>
          <w:lang w:val="fr-FR"/>
        </w:rPr>
        <w:t xml:space="preserve">(OAS) </w:t>
      </w:r>
      <w:r w:rsidR="009F098D">
        <w:rPr>
          <w:rFonts w:cs="Arial"/>
          <w:noProof/>
          <w:szCs w:val="17"/>
          <w:lang w:val="fr-FR"/>
        </w:rPr>
        <w:t xml:space="preserve">et le </w:t>
      </w:r>
      <w:r w:rsidR="009F098D">
        <w:rPr>
          <w:rFonts w:eastAsia="Times New Roman" w:cs="Arial"/>
          <w:noProof/>
          <w:szCs w:val="17"/>
          <w:lang w:val="fr-FR"/>
        </w:rPr>
        <w:t>langage de description de services Web</w:t>
      </w:r>
      <w:r w:rsidR="009F098D" w:rsidRPr="00982192">
        <w:rPr>
          <w:rFonts w:cs="Arial"/>
          <w:noProof/>
          <w:szCs w:val="17"/>
          <w:lang w:val="fr-FR"/>
        </w:rPr>
        <w:t xml:space="preserve"> </w:t>
      </w:r>
      <w:r w:rsidR="009F098D">
        <w:rPr>
          <w:rFonts w:cs="Arial"/>
          <w:noProof/>
          <w:szCs w:val="17"/>
          <w:lang w:val="fr-FR"/>
        </w:rPr>
        <w:t>(</w:t>
      </w:r>
      <w:r w:rsidRPr="00982192">
        <w:rPr>
          <w:rFonts w:cs="Arial"/>
          <w:noProof/>
          <w:szCs w:val="17"/>
          <w:lang w:val="fr-FR"/>
        </w:rPr>
        <w:t>W</w:t>
      </w:r>
      <w:r w:rsidR="008C5C7B" w:rsidRPr="00982192">
        <w:rPr>
          <w:rFonts w:cs="Arial"/>
          <w:noProof/>
          <w:szCs w:val="17"/>
          <w:lang w:val="fr-FR"/>
        </w:rPr>
        <w:t>S</w:t>
      </w:r>
      <w:r w:rsidRPr="00982192">
        <w:rPr>
          <w:rFonts w:cs="Arial"/>
          <w:noProof/>
          <w:szCs w:val="17"/>
          <w:lang w:val="fr-FR"/>
        </w:rPr>
        <w:t>DL</w:t>
      </w:r>
      <w:r w:rsidR="009F098D">
        <w:rPr>
          <w:rFonts w:cs="Arial"/>
          <w:noProof/>
          <w:szCs w:val="17"/>
          <w:lang w:val="fr-FR"/>
        </w:rPr>
        <w:t>)</w:t>
      </w:r>
      <w:r w:rsidRPr="00982192">
        <w:rPr>
          <w:rFonts w:cs="Arial"/>
          <w:noProof/>
          <w:szCs w:val="17"/>
          <w:lang w:val="fr-FR"/>
        </w:rPr>
        <w:t>.</w:t>
      </w:r>
      <w:r w:rsidR="008C5EF3" w:rsidRPr="00982192">
        <w:rPr>
          <w:rFonts w:cs="Arial"/>
          <w:noProof/>
          <w:szCs w:val="17"/>
          <w:lang w:val="fr-FR"/>
        </w:rPr>
        <w:t xml:space="preserve"> </w:t>
      </w:r>
      <w:r w:rsidRPr="00982192">
        <w:rPr>
          <w:rFonts w:cs="Arial"/>
          <w:noProof/>
          <w:szCs w:val="17"/>
          <w:lang w:val="fr-FR"/>
        </w:rPr>
        <w:t xml:space="preserve"> </w:t>
      </w:r>
      <w:r w:rsidR="009F098D">
        <w:rPr>
          <w:rFonts w:cs="Arial"/>
          <w:noProof/>
          <w:szCs w:val="17"/>
          <w:lang w:val="fr-FR"/>
        </w:rPr>
        <w:t>Étant donné que seul</w:t>
      </w:r>
      <w:r w:rsidR="00992C0C">
        <w:rPr>
          <w:rFonts w:cs="Arial"/>
          <w:noProof/>
          <w:szCs w:val="17"/>
          <w:lang w:val="fr-FR"/>
        </w:rPr>
        <w:t xml:space="preserve"> le </w:t>
      </w:r>
      <w:r w:rsidR="00992C0C" w:rsidRPr="00982192">
        <w:rPr>
          <w:rFonts w:cs="Arial"/>
          <w:noProof/>
          <w:szCs w:val="17"/>
          <w:lang w:val="fr-FR"/>
        </w:rPr>
        <w:t>RAM</w:t>
      </w:r>
      <w:r w:rsidRPr="00982192">
        <w:rPr>
          <w:rFonts w:cs="Arial"/>
          <w:noProof/>
          <w:szCs w:val="17"/>
          <w:lang w:val="fr-FR"/>
        </w:rPr>
        <w:t xml:space="preserve">L </w:t>
      </w:r>
      <w:r w:rsidR="009F098D">
        <w:rPr>
          <w:rFonts w:cs="Arial"/>
          <w:noProof/>
          <w:szCs w:val="17"/>
          <w:lang w:val="fr-FR"/>
        </w:rPr>
        <w:t xml:space="preserve">prend pleinement en charge la validation des requêtes et des réponses aux formats </w:t>
      </w:r>
      <w:r w:rsidRPr="00982192">
        <w:rPr>
          <w:rFonts w:cs="Arial"/>
          <w:noProof/>
          <w:szCs w:val="17"/>
          <w:lang w:val="fr-FR"/>
        </w:rPr>
        <w:t xml:space="preserve">XML </w:t>
      </w:r>
      <w:r w:rsidR="009F098D">
        <w:rPr>
          <w:rFonts w:cs="Arial"/>
          <w:noProof/>
          <w:szCs w:val="17"/>
          <w:lang w:val="fr-FR"/>
        </w:rPr>
        <w:t>et</w:t>
      </w:r>
      <w:r w:rsidRPr="00982192">
        <w:rPr>
          <w:rFonts w:cs="Arial"/>
          <w:noProof/>
          <w:szCs w:val="17"/>
          <w:lang w:val="fr-FR"/>
        </w:rPr>
        <w:t xml:space="preserve"> JSON (</w:t>
      </w:r>
      <w:r w:rsidR="009F098D">
        <w:rPr>
          <w:rFonts w:cs="Arial"/>
          <w:noProof/>
          <w:szCs w:val="17"/>
          <w:lang w:val="fr-FR"/>
        </w:rPr>
        <w:t xml:space="preserve">en utilisant les schémas </w:t>
      </w:r>
      <w:r w:rsidRPr="00982192">
        <w:rPr>
          <w:rFonts w:cs="Arial"/>
          <w:noProof/>
          <w:szCs w:val="17"/>
          <w:lang w:val="fr-FR"/>
        </w:rPr>
        <w:t xml:space="preserve">XSD </w:t>
      </w:r>
      <w:r w:rsidR="009F098D">
        <w:rPr>
          <w:rFonts w:cs="Arial"/>
          <w:noProof/>
          <w:szCs w:val="17"/>
          <w:lang w:val="fr-FR"/>
        </w:rPr>
        <w:t xml:space="preserve">et les schémas </w:t>
      </w:r>
      <w:r w:rsidRPr="00982192">
        <w:rPr>
          <w:rFonts w:cs="Arial"/>
          <w:noProof/>
          <w:szCs w:val="17"/>
          <w:lang w:val="fr-FR"/>
        </w:rPr>
        <w:t xml:space="preserve">JSON), </w:t>
      </w:r>
      <w:r w:rsidR="009F098D">
        <w:rPr>
          <w:rFonts w:cs="Arial"/>
          <w:noProof/>
          <w:szCs w:val="17"/>
          <w:lang w:val="fr-FR"/>
        </w:rPr>
        <w:t>la présente norme recommande</w:t>
      </w:r>
      <w:r w:rsidR="00992C0C">
        <w:rPr>
          <w:rFonts w:cs="Arial"/>
          <w:noProof/>
          <w:szCs w:val="17"/>
          <w:lang w:val="fr-FR"/>
        </w:rPr>
        <w:t xml:space="preserve"> le </w:t>
      </w:r>
      <w:r w:rsidR="00992C0C" w:rsidRPr="00982192">
        <w:rPr>
          <w:rFonts w:cs="Arial"/>
          <w:noProof/>
          <w:szCs w:val="17"/>
          <w:lang w:val="fr-FR"/>
        </w:rPr>
        <w:t>RAM</w:t>
      </w:r>
      <w:r w:rsidRPr="00982192">
        <w:rPr>
          <w:rFonts w:cs="Arial"/>
          <w:noProof/>
          <w:szCs w:val="17"/>
          <w:lang w:val="fr-FR"/>
        </w:rPr>
        <w:t>L</w:t>
      </w:r>
      <w:r w:rsidRPr="00982192">
        <w:rPr>
          <w:rStyle w:val="FootnoteReference"/>
          <w:rFonts w:cs="Arial"/>
          <w:noProof/>
          <w:szCs w:val="17"/>
          <w:lang w:val="fr-FR"/>
        </w:rPr>
        <w:footnoteReference w:id="10"/>
      </w:r>
      <w:r w:rsidRPr="00982192">
        <w:rPr>
          <w:rFonts w:cs="Arial"/>
          <w:noProof/>
          <w:szCs w:val="17"/>
          <w:lang w:val="fr-FR"/>
        </w:rPr>
        <w:t>.</w:t>
      </w:r>
    </w:p>
    <w:p w14:paraId="67ED13A8" w14:textId="2B070E3B" w:rsidR="007D638D"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A72785" w:rsidRPr="00982192">
        <w:rPr>
          <w:rFonts w:eastAsia="Times New Roman" w:cs="Arial"/>
          <w:noProof/>
          <w:szCs w:val="17"/>
          <w:lang w:val="fr-FR"/>
        </w:rPr>
        <w:t>9</w:t>
      </w:r>
      <w:r w:rsidR="005A534C">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9F098D">
        <w:rPr>
          <w:rFonts w:eastAsia="Times New Roman" w:cs="Arial"/>
          <w:noProof/>
          <w:szCs w:val="17"/>
          <w:lang w:val="fr-FR"/>
        </w:rPr>
        <w:t xml:space="preserve">Une </w:t>
      </w:r>
      <w:r w:rsidR="005E48A2" w:rsidRPr="00982192">
        <w:rPr>
          <w:rFonts w:eastAsia="Times New Roman" w:cs="Arial"/>
          <w:noProof/>
          <w:szCs w:val="17"/>
          <w:lang w:val="fr-FR"/>
        </w:rPr>
        <w:t xml:space="preserve">documentation </w:t>
      </w:r>
      <w:r w:rsidR="009F098D">
        <w:rPr>
          <w:rFonts w:eastAsia="Times New Roman" w:cs="Arial"/>
          <w:noProof/>
          <w:szCs w:val="17"/>
          <w:lang w:val="fr-FR"/>
        </w:rPr>
        <w:t xml:space="preserve">API Web DEVRAIT être écrite en </w:t>
      </w:r>
      <w:r w:rsidR="005E48A2" w:rsidRPr="00982192">
        <w:rPr>
          <w:rFonts w:eastAsia="Times New Roman" w:cs="Arial"/>
          <w:noProof/>
          <w:szCs w:val="17"/>
          <w:lang w:val="fr-FR"/>
        </w:rPr>
        <w:t>RAML o</w:t>
      </w:r>
      <w:r w:rsidR="009F098D">
        <w:rPr>
          <w:rFonts w:eastAsia="Times New Roman" w:cs="Arial"/>
          <w:noProof/>
          <w:szCs w:val="17"/>
          <w:lang w:val="fr-FR"/>
        </w:rPr>
        <w:t>u</w:t>
      </w:r>
      <w:r w:rsidR="005E48A2" w:rsidRPr="00982192">
        <w:rPr>
          <w:rFonts w:eastAsia="Times New Roman" w:cs="Arial"/>
          <w:noProof/>
          <w:szCs w:val="17"/>
          <w:lang w:val="fr-FR"/>
        </w:rPr>
        <w:t xml:space="preserve"> </w:t>
      </w:r>
      <w:r w:rsidR="00334310" w:rsidRPr="00982192">
        <w:rPr>
          <w:rFonts w:eastAsia="Times New Roman" w:cs="Arial"/>
          <w:noProof/>
          <w:szCs w:val="17"/>
          <w:lang w:val="fr-FR"/>
        </w:rPr>
        <w:t>OAS</w:t>
      </w:r>
      <w:r w:rsidR="00334310">
        <w:rPr>
          <w:rFonts w:eastAsia="Times New Roman" w:cs="Arial"/>
          <w:noProof/>
          <w:szCs w:val="17"/>
          <w:lang w:val="fr-FR"/>
        </w:rPr>
        <w:t>.  Le</w:t>
      </w:r>
      <w:r w:rsidR="009F098D">
        <w:rPr>
          <w:rFonts w:eastAsia="Times New Roman" w:cs="Arial"/>
          <w:noProof/>
          <w:szCs w:val="17"/>
          <w:lang w:val="fr-FR"/>
        </w:rPr>
        <w:t>s formats de documentation personnalisés NE DEVRAIENT PAS être utilisés</w:t>
      </w:r>
      <w:r w:rsidR="005E48A2" w:rsidRPr="00982192">
        <w:rPr>
          <w:rFonts w:eastAsia="Times New Roman" w:cs="Arial"/>
          <w:noProof/>
          <w:szCs w:val="17"/>
          <w:lang w:val="fr-FR"/>
        </w:rPr>
        <w:t>.</w:t>
      </w:r>
    </w:p>
    <w:p w14:paraId="0D180314" w14:textId="507FFD90" w:rsidR="005E48A2" w:rsidRPr="00982192" w:rsidRDefault="009F098D" w:rsidP="00D5662D">
      <w:pPr>
        <w:pStyle w:val="Heading3"/>
        <w:spacing w:before="170"/>
        <w:ind w:left="0"/>
      </w:pPr>
      <w:bookmarkStart w:id="255" w:name="_Toc54363371"/>
      <w:bookmarkStart w:id="256" w:name="_Toc212824888"/>
      <w:r>
        <w:t>Pause</w:t>
      </w:r>
      <w:bookmarkEnd w:id="255"/>
      <w:bookmarkEnd w:id="256"/>
    </w:p>
    <w:p w14:paraId="3ACCCD6E" w14:textId="429F6FED"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F339F">
        <w:rPr>
          <w:rFonts w:eastAsia="Times New Roman" w:cs="Arial"/>
          <w:noProof/>
          <w:szCs w:val="17"/>
          <w:lang w:val="fr-FR"/>
        </w:rPr>
        <w:t>En vertu des principes de la conception orientée services, l</w:t>
      </w:r>
      <w:r w:rsidR="00BB0A23">
        <w:rPr>
          <w:rFonts w:eastAsia="Times New Roman" w:cs="Arial"/>
          <w:noProof/>
          <w:szCs w:val="17"/>
          <w:lang w:val="fr-FR"/>
        </w:rPr>
        <w:t>’</w:t>
      </w:r>
      <w:r w:rsidR="007F339F">
        <w:rPr>
          <w:rFonts w:eastAsia="Times New Roman" w:cs="Arial"/>
          <w:noProof/>
          <w:szCs w:val="17"/>
          <w:lang w:val="fr-FR"/>
        </w:rPr>
        <w:t>u</w:t>
      </w:r>
      <w:r w:rsidR="00F15E5E">
        <w:rPr>
          <w:rFonts w:eastAsia="Times New Roman" w:cs="Arial"/>
          <w:noProof/>
          <w:szCs w:val="17"/>
          <w:lang w:val="fr-FR"/>
        </w:rPr>
        <w:t>tilisation des serveurs devrai</w:t>
      </w:r>
      <w:r w:rsidR="007F339F">
        <w:rPr>
          <w:rFonts w:eastAsia="Times New Roman" w:cs="Arial"/>
          <w:noProof/>
          <w:szCs w:val="17"/>
          <w:lang w:val="fr-FR"/>
        </w:rPr>
        <w:t>t être limitée dans le temps</w:t>
      </w:r>
      <w:r w:rsidR="005E48A2" w:rsidRPr="00982192">
        <w:rPr>
          <w:rFonts w:eastAsia="Times New Roman" w:cs="Arial"/>
          <w:noProof/>
          <w:szCs w:val="17"/>
          <w:lang w:val="fr-FR"/>
        </w:rPr>
        <w:t>.</w:t>
      </w:r>
    </w:p>
    <w:p w14:paraId="04740306" w14:textId="1960E2A4"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5A534C">
        <w:rPr>
          <w:rFonts w:eastAsia="Times New Roman" w:cs="Arial"/>
          <w:noProof/>
          <w:szCs w:val="17"/>
          <w:lang w:val="fr-FR"/>
        </w:rPr>
        <w:t>100</w:t>
      </w:r>
      <w:r w:rsidR="000B46F0">
        <w:rPr>
          <w:rFonts w:eastAsia="Times New Roman" w:cs="Arial"/>
          <w:noProof/>
          <w:szCs w:val="17"/>
          <w:lang w:val="fr-FR"/>
        </w:rPr>
        <w:t>]</w:t>
      </w:r>
      <w:r w:rsidR="000B46F0">
        <w:rPr>
          <w:rFonts w:eastAsia="Times New Roman" w:cs="Arial"/>
          <w:noProof/>
          <w:szCs w:val="17"/>
          <w:lang w:val="fr-FR"/>
        </w:rPr>
        <w:tab/>
      </w:r>
      <w:r w:rsidR="007F339F">
        <w:rPr>
          <w:rFonts w:eastAsia="Times New Roman" w:cs="Arial"/>
          <w:noProof/>
          <w:szCs w:val="17"/>
          <w:lang w:val="fr-FR"/>
        </w:rPr>
        <w:t>Un consommateur d</w:t>
      </w:r>
      <w:r w:rsidR="00BB0A23">
        <w:rPr>
          <w:rFonts w:eastAsia="Times New Roman" w:cs="Arial"/>
          <w:noProof/>
          <w:szCs w:val="17"/>
          <w:lang w:val="fr-FR"/>
        </w:rPr>
        <w:t>’</w:t>
      </w:r>
      <w:r w:rsidR="007F339F">
        <w:rPr>
          <w:rFonts w:eastAsia="Times New Roman" w:cs="Arial"/>
          <w:noProof/>
          <w:szCs w:val="17"/>
          <w:lang w:val="fr-FR"/>
        </w:rPr>
        <w:t xml:space="preserve">API </w:t>
      </w:r>
      <w:r w:rsidR="005E48A2" w:rsidRPr="00982192">
        <w:rPr>
          <w:rFonts w:eastAsia="Times New Roman" w:cs="Arial"/>
          <w:noProof/>
          <w:szCs w:val="17"/>
          <w:lang w:val="fr-FR"/>
        </w:rPr>
        <w:t xml:space="preserve">Web </w:t>
      </w:r>
      <w:r w:rsidR="007F339F">
        <w:rPr>
          <w:rFonts w:eastAsia="Times New Roman" w:cs="Arial"/>
          <w:noProof/>
          <w:szCs w:val="17"/>
          <w:lang w:val="fr-FR"/>
        </w:rPr>
        <w:t xml:space="preserve">DEVRAIT </w:t>
      </w:r>
      <w:r w:rsidR="00B60451">
        <w:rPr>
          <w:rFonts w:eastAsia="Times New Roman" w:cs="Arial"/>
          <w:noProof/>
          <w:szCs w:val="17"/>
          <w:lang w:val="fr-FR"/>
        </w:rPr>
        <w:t>pouvoir spécifier une pause de serveur pour chaque requête</w:t>
      </w:r>
      <w:r w:rsidR="005E48A2" w:rsidRPr="00982192">
        <w:rPr>
          <w:rFonts w:eastAsia="Times New Roman" w:cs="Arial"/>
          <w:noProof/>
          <w:szCs w:val="17"/>
          <w:lang w:val="fr-FR"/>
        </w:rPr>
        <w:t xml:space="preserve">; </w:t>
      </w:r>
      <w:r w:rsidR="002D56D3">
        <w:rPr>
          <w:rFonts w:eastAsia="Times New Roman" w:cs="Arial"/>
          <w:noProof/>
          <w:szCs w:val="17"/>
          <w:lang w:val="fr-FR"/>
        </w:rPr>
        <w:t xml:space="preserve"> </w:t>
      </w:r>
      <w:r w:rsidR="00B60451">
        <w:rPr>
          <w:rFonts w:eastAsia="Times New Roman" w:cs="Arial"/>
          <w:noProof/>
          <w:szCs w:val="17"/>
          <w:lang w:val="fr-FR"/>
        </w:rPr>
        <w:t>un en</w:t>
      </w:r>
      <w:r w:rsidR="00BB0A23">
        <w:rPr>
          <w:rFonts w:eastAsia="Times New Roman" w:cs="Arial"/>
          <w:noProof/>
          <w:szCs w:val="17"/>
          <w:lang w:val="fr-FR"/>
        </w:rPr>
        <w:t>-</w:t>
      </w:r>
      <w:r w:rsidR="00B60451">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B60451">
        <w:rPr>
          <w:rFonts w:eastAsia="Times New Roman" w:cs="Arial"/>
          <w:noProof/>
          <w:szCs w:val="17"/>
          <w:lang w:val="fr-FR"/>
        </w:rPr>
        <w:t>personnalisé DEVRAIT être utili</w:t>
      </w:r>
      <w:r w:rsidR="00334310">
        <w:rPr>
          <w:rFonts w:eastAsia="Times New Roman" w:cs="Arial"/>
          <w:noProof/>
          <w:szCs w:val="17"/>
          <w:lang w:val="fr-FR"/>
        </w:rPr>
        <w:t>sé.  De</w:t>
      </w:r>
      <w:r w:rsidR="00B60451">
        <w:rPr>
          <w:rFonts w:eastAsia="Times New Roman" w:cs="Arial"/>
          <w:noProof/>
          <w:szCs w:val="17"/>
          <w:lang w:val="fr-FR"/>
        </w:rPr>
        <w:t xml:space="preserve"> plus, une pause de serveur maximale DEVRAIT être utilisée afin de protéger les ressources du serveur contre la surutilisation</w:t>
      </w:r>
      <w:r w:rsidR="005E48A2" w:rsidRPr="00982192">
        <w:rPr>
          <w:rFonts w:eastAsia="Times New Roman" w:cs="Arial"/>
          <w:noProof/>
          <w:szCs w:val="17"/>
          <w:lang w:val="fr-FR"/>
        </w:rPr>
        <w:t>.</w:t>
      </w:r>
    </w:p>
    <w:p w14:paraId="71A4C256" w14:textId="18642A89" w:rsidR="005E48A2" w:rsidRPr="00982192" w:rsidRDefault="00B60451" w:rsidP="00D5662D">
      <w:pPr>
        <w:pStyle w:val="Heading3"/>
        <w:spacing w:before="170"/>
        <w:ind w:left="0"/>
      </w:pPr>
      <w:bookmarkStart w:id="257" w:name="_Toc54363372"/>
      <w:bookmarkStart w:id="258" w:name="_Toc212824889"/>
      <w:r>
        <w:t>Gestion des états</w:t>
      </w:r>
      <w:bookmarkEnd w:id="257"/>
      <w:bookmarkEnd w:id="258"/>
    </w:p>
    <w:p w14:paraId="3F15C28B" w14:textId="5539194E" w:rsidR="00992C0C" w:rsidRDefault="0058276D"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B60451">
        <w:rPr>
          <w:rFonts w:eastAsia="Times New Roman" w:cs="Arial"/>
          <w:noProof/>
          <w:szCs w:val="17"/>
          <w:lang w:val="fr-FR"/>
        </w:rPr>
        <w:t xml:space="preserve">Si le développement respecte les principes </w:t>
      </w:r>
      <w:r w:rsidRPr="00982192">
        <w:rPr>
          <w:rFonts w:eastAsia="Times New Roman" w:cs="Arial"/>
          <w:noProof/>
          <w:szCs w:val="17"/>
          <w:lang w:val="fr-FR"/>
        </w:rPr>
        <w:t xml:space="preserve">REST, </w:t>
      </w:r>
      <w:r w:rsidR="00B60451">
        <w:rPr>
          <w:rFonts w:eastAsia="Times New Roman" w:cs="Arial"/>
          <w:noProof/>
          <w:szCs w:val="17"/>
          <w:lang w:val="fr-FR"/>
        </w:rPr>
        <w:t>la gestion des états doit être prise en charge par le client, et non par le serveur</w:t>
      </w:r>
      <w:r w:rsidR="00D36873" w:rsidRPr="00982192">
        <w:rPr>
          <w:rFonts w:eastAsia="Times New Roman" w:cs="Arial"/>
          <w:noProof/>
          <w:szCs w:val="17"/>
          <w:lang w:val="fr-FR"/>
        </w:rPr>
        <w:t>,</w:t>
      </w:r>
      <w:r w:rsidRPr="00982192">
        <w:rPr>
          <w:rFonts w:eastAsia="Times New Roman" w:cs="Arial"/>
          <w:noProof/>
          <w:szCs w:val="17"/>
          <w:lang w:val="fr-FR"/>
        </w:rPr>
        <w:t xml:space="preserve"> </w:t>
      </w:r>
      <w:r w:rsidR="00B60451">
        <w:rPr>
          <w:rFonts w:eastAsia="Times New Roman" w:cs="Arial"/>
          <w:noProof/>
          <w:szCs w:val="17"/>
          <w:lang w:val="fr-FR"/>
        </w:rPr>
        <w:t>puisque</w:t>
      </w:r>
      <w:r w:rsidR="00992C0C">
        <w:rPr>
          <w:rFonts w:eastAsia="Times New Roman" w:cs="Arial"/>
          <w:noProof/>
          <w:szCs w:val="17"/>
          <w:lang w:val="fr-FR"/>
        </w:rPr>
        <w:t xml:space="preserve"> les API</w:t>
      </w:r>
      <w:r w:rsidR="00B60451">
        <w:rPr>
          <w:rFonts w:eastAsia="Times New Roman" w:cs="Arial"/>
          <w:noProof/>
          <w:szCs w:val="17"/>
          <w:lang w:val="fr-FR"/>
        </w:rPr>
        <w:t xml:space="preserve"> </w:t>
      </w:r>
      <w:r w:rsidRPr="00982192">
        <w:rPr>
          <w:rFonts w:eastAsia="Times New Roman" w:cs="Arial"/>
          <w:noProof/>
          <w:szCs w:val="17"/>
          <w:lang w:val="fr-FR"/>
        </w:rPr>
        <w:t xml:space="preserve">REST </w:t>
      </w:r>
      <w:r w:rsidR="00B60451">
        <w:rPr>
          <w:rFonts w:eastAsia="Times New Roman" w:cs="Arial"/>
          <w:noProof/>
          <w:szCs w:val="17"/>
          <w:lang w:val="fr-FR"/>
        </w:rPr>
        <w:t>sont sans éta</w:t>
      </w:r>
      <w:r w:rsidR="00334310">
        <w:rPr>
          <w:rFonts w:eastAsia="Times New Roman" w:cs="Arial"/>
          <w:noProof/>
          <w:szCs w:val="17"/>
          <w:lang w:val="fr-FR"/>
        </w:rPr>
        <w:t>ts.  Si</w:t>
      </w:r>
      <w:r w:rsidR="00B60451">
        <w:rPr>
          <w:rFonts w:eastAsia="Times New Roman" w:cs="Arial"/>
          <w:noProof/>
          <w:szCs w:val="17"/>
          <w:lang w:val="fr-FR"/>
        </w:rPr>
        <w:t>, par exemple, plusieur</w:t>
      </w:r>
      <w:r w:rsidR="003E3D51">
        <w:rPr>
          <w:rFonts w:eastAsia="Times New Roman" w:cs="Arial"/>
          <w:noProof/>
          <w:szCs w:val="17"/>
          <w:lang w:val="fr-FR"/>
        </w:rPr>
        <w:t>s</w:t>
      </w:r>
      <w:r w:rsidR="00B60451">
        <w:rPr>
          <w:rFonts w:eastAsia="Times New Roman" w:cs="Arial"/>
          <w:noProof/>
          <w:szCs w:val="17"/>
          <w:lang w:val="fr-FR"/>
        </w:rPr>
        <w:t xml:space="preserve"> serveurs exécutent une session, la </w:t>
      </w:r>
      <w:r w:rsidR="00D36873" w:rsidRPr="00982192">
        <w:rPr>
          <w:rFonts w:eastAsia="Times New Roman" w:cs="Arial"/>
          <w:noProof/>
          <w:szCs w:val="17"/>
          <w:lang w:val="fr-FR"/>
        </w:rPr>
        <w:t>r</w:t>
      </w:r>
      <w:r w:rsidR="00B60451">
        <w:rPr>
          <w:rFonts w:eastAsia="Times New Roman" w:cs="Arial"/>
          <w:noProof/>
          <w:szCs w:val="17"/>
          <w:lang w:val="fr-FR"/>
        </w:rPr>
        <w:t>é</w:t>
      </w:r>
      <w:r w:rsidR="00D36873" w:rsidRPr="00982192">
        <w:rPr>
          <w:rFonts w:eastAsia="Times New Roman" w:cs="Arial"/>
          <w:noProof/>
          <w:szCs w:val="17"/>
          <w:lang w:val="fr-FR"/>
        </w:rPr>
        <w:t xml:space="preserve">plication </w:t>
      </w:r>
      <w:r w:rsidR="00B60451">
        <w:rPr>
          <w:rFonts w:eastAsia="Times New Roman" w:cs="Arial"/>
          <w:noProof/>
          <w:szCs w:val="17"/>
          <w:lang w:val="fr-FR"/>
        </w:rPr>
        <w:t>devrait être découragée</w:t>
      </w:r>
      <w:r w:rsidR="00D36873" w:rsidRPr="00982192">
        <w:rPr>
          <w:rFonts w:eastAsia="Times New Roman" w:cs="Arial"/>
          <w:noProof/>
          <w:szCs w:val="17"/>
          <w:lang w:val="fr-FR"/>
        </w:rPr>
        <w:t>.</w:t>
      </w:r>
    </w:p>
    <w:p w14:paraId="1F8C0C2D" w14:textId="77777777" w:rsidR="00992C0C" w:rsidRDefault="00B60451" w:rsidP="00CE01DA">
      <w:pPr>
        <w:pStyle w:val="Heading4"/>
        <w:spacing w:before="170" w:after="170"/>
        <w:rPr>
          <w:noProof/>
          <w:lang w:val="fr-FR"/>
        </w:rPr>
      </w:pPr>
      <w:r>
        <w:rPr>
          <w:noProof/>
          <w:lang w:val="fr-FR"/>
        </w:rPr>
        <w:t>Versionnage des réponses</w:t>
      </w:r>
    </w:p>
    <w:p w14:paraId="71B44ABE" w14:textId="0D9773AB"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B60451">
        <w:rPr>
          <w:rFonts w:eastAsia="Times New Roman" w:cs="Arial"/>
          <w:noProof/>
          <w:szCs w:val="17"/>
          <w:lang w:val="fr-FR"/>
        </w:rPr>
        <w:t>Le fait d</w:t>
      </w:r>
      <w:r w:rsidR="00BB0A23">
        <w:rPr>
          <w:rFonts w:eastAsia="Times New Roman" w:cs="Arial"/>
          <w:noProof/>
          <w:szCs w:val="17"/>
          <w:lang w:val="fr-FR"/>
        </w:rPr>
        <w:t>’</w:t>
      </w:r>
      <w:r w:rsidR="00B60451">
        <w:rPr>
          <w:rFonts w:eastAsia="Times New Roman" w:cs="Arial"/>
          <w:noProof/>
          <w:szCs w:val="17"/>
          <w:lang w:val="fr-FR"/>
        </w:rPr>
        <w:t xml:space="preserve">extraire à de </w:t>
      </w:r>
      <w:r w:rsidR="005E48A2" w:rsidRPr="00982192">
        <w:rPr>
          <w:rFonts w:eastAsia="Times New Roman" w:cs="Arial"/>
          <w:noProof/>
          <w:szCs w:val="17"/>
          <w:lang w:val="fr-FR"/>
        </w:rPr>
        <w:t>multiple</w:t>
      </w:r>
      <w:r w:rsidR="00B60451">
        <w:rPr>
          <w:rFonts w:eastAsia="Times New Roman" w:cs="Arial"/>
          <w:noProof/>
          <w:szCs w:val="17"/>
          <w:lang w:val="fr-FR"/>
        </w:rPr>
        <w:t>s reprises le même ensemble de données peut entraîner une consommation de bande passante si l</w:t>
      </w:r>
      <w:r w:rsidR="00BB0A23">
        <w:rPr>
          <w:rFonts w:eastAsia="Times New Roman" w:cs="Arial"/>
          <w:noProof/>
          <w:szCs w:val="17"/>
          <w:lang w:val="fr-FR"/>
        </w:rPr>
        <w:t>’</w:t>
      </w:r>
      <w:r w:rsidR="00B60451">
        <w:rPr>
          <w:rFonts w:eastAsia="Times New Roman" w:cs="Arial"/>
          <w:noProof/>
          <w:szCs w:val="17"/>
          <w:lang w:val="fr-FR"/>
        </w:rPr>
        <w:t>ensemble de données n</w:t>
      </w:r>
      <w:r w:rsidR="00BB0A23">
        <w:rPr>
          <w:rFonts w:eastAsia="Times New Roman" w:cs="Arial"/>
          <w:noProof/>
          <w:szCs w:val="17"/>
          <w:lang w:val="fr-FR"/>
        </w:rPr>
        <w:t>’</w:t>
      </w:r>
      <w:r w:rsidR="00B60451">
        <w:rPr>
          <w:rFonts w:eastAsia="Times New Roman" w:cs="Arial"/>
          <w:noProof/>
          <w:szCs w:val="17"/>
          <w:lang w:val="fr-FR"/>
        </w:rPr>
        <w:t>a pas été modifié entre les requêt</w:t>
      </w:r>
      <w:r w:rsidR="00334310">
        <w:rPr>
          <w:rFonts w:eastAsia="Times New Roman" w:cs="Arial"/>
          <w:noProof/>
          <w:szCs w:val="17"/>
          <w:lang w:val="fr-FR"/>
        </w:rPr>
        <w:t>es.  Le</w:t>
      </w:r>
      <w:r w:rsidR="00B60451">
        <w:rPr>
          <w:rFonts w:eastAsia="Times New Roman" w:cs="Arial"/>
          <w:noProof/>
          <w:szCs w:val="17"/>
          <w:lang w:val="fr-FR"/>
        </w:rPr>
        <w:t>s données ne devraient être conditionnellement extraites que si elles n</w:t>
      </w:r>
      <w:r w:rsidR="00BB0A23">
        <w:rPr>
          <w:rFonts w:eastAsia="Times New Roman" w:cs="Arial"/>
          <w:noProof/>
          <w:szCs w:val="17"/>
          <w:lang w:val="fr-FR"/>
        </w:rPr>
        <w:t>’</w:t>
      </w:r>
      <w:r w:rsidR="00B60451">
        <w:rPr>
          <w:rFonts w:eastAsia="Times New Roman" w:cs="Arial"/>
          <w:noProof/>
          <w:szCs w:val="17"/>
          <w:lang w:val="fr-FR"/>
        </w:rPr>
        <w:t>ont pas été modifié</w:t>
      </w:r>
      <w:r w:rsidR="00334310">
        <w:rPr>
          <w:rFonts w:eastAsia="Times New Roman" w:cs="Arial"/>
          <w:noProof/>
          <w:szCs w:val="17"/>
          <w:lang w:val="fr-FR"/>
        </w:rPr>
        <w:t>es.  Ce</w:t>
      </w:r>
      <w:r w:rsidR="00B60451">
        <w:rPr>
          <w:rFonts w:eastAsia="Times New Roman" w:cs="Arial"/>
          <w:noProof/>
          <w:szCs w:val="17"/>
          <w:lang w:val="fr-FR"/>
        </w:rPr>
        <w:t>la peut être fait au moyen de la validation des ressources en fonction du contenu ou de la validation des ressources en fonction du tem</w:t>
      </w:r>
      <w:r w:rsidR="00334310">
        <w:rPr>
          <w:rFonts w:eastAsia="Times New Roman" w:cs="Arial"/>
          <w:noProof/>
          <w:szCs w:val="17"/>
          <w:lang w:val="fr-FR"/>
        </w:rPr>
        <w:t>ps.  S’i</w:t>
      </w:r>
      <w:r w:rsidR="00B60451">
        <w:rPr>
          <w:rFonts w:eastAsia="Times New Roman" w:cs="Arial"/>
          <w:noProof/>
          <w:szCs w:val="17"/>
          <w:lang w:val="fr-FR"/>
        </w:rPr>
        <w:t xml:space="preserve">l utilise le versionnage des réponses, un consommateur de </w:t>
      </w:r>
      <w:r w:rsidR="00221DBB" w:rsidRPr="00982192">
        <w:rPr>
          <w:rFonts w:eastAsia="Times New Roman" w:cs="Arial"/>
          <w:noProof/>
          <w:szCs w:val="17"/>
          <w:lang w:val="fr-FR"/>
        </w:rPr>
        <w:t xml:space="preserve">service </w:t>
      </w:r>
      <w:r w:rsidR="00B60451">
        <w:rPr>
          <w:rFonts w:eastAsia="Times New Roman" w:cs="Arial"/>
          <w:noProof/>
          <w:szCs w:val="17"/>
          <w:lang w:val="fr-FR"/>
        </w:rPr>
        <w:t>peut mettre en œuvre un verrouillage optimiste</w:t>
      </w:r>
      <w:r w:rsidR="00221DBB" w:rsidRPr="00982192">
        <w:rPr>
          <w:rFonts w:eastAsia="Times New Roman" w:cs="Arial"/>
          <w:noProof/>
          <w:szCs w:val="17"/>
          <w:lang w:val="fr-FR"/>
        </w:rPr>
        <w:t>.</w:t>
      </w:r>
    </w:p>
    <w:p w14:paraId="4CAF7EB8" w14:textId="12822296"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B60451">
        <w:rPr>
          <w:rFonts w:eastAsia="Times New Roman" w:cs="Arial"/>
          <w:noProof/>
          <w:szCs w:val="17"/>
          <w:lang w:val="fr-FR"/>
        </w:rPr>
        <w:t xml:space="preserve">Une </w:t>
      </w:r>
      <w:r w:rsidR="005E48A2" w:rsidRPr="00982192">
        <w:rPr>
          <w:rFonts w:eastAsia="Times New Roman" w:cs="Arial"/>
          <w:noProof/>
          <w:szCs w:val="17"/>
          <w:lang w:val="fr-FR"/>
        </w:rPr>
        <w:t xml:space="preserve">API </w:t>
      </w:r>
      <w:r w:rsidR="00B60451">
        <w:rPr>
          <w:rFonts w:eastAsia="Times New Roman" w:cs="Arial"/>
          <w:noProof/>
          <w:szCs w:val="17"/>
          <w:lang w:val="fr-FR"/>
        </w:rPr>
        <w:t xml:space="preserve">Web DEVRAIT </w:t>
      </w:r>
      <w:r w:rsidR="00244028">
        <w:rPr>
          <w:rFonts w:eastAsia="Times New Roman" w:cs="Arial"/>
          <w:noProof/>
          <w:szCs w:val="17"/>
          <w:lang w:val="fr-FR"/>
        </w:rPr>
        <w:t>prendre en charge l</w:t>
      </w:r>
      <w:r w:rsidR="00BB0A23">
        <w:rPr>
          <w:rFonts w:eastAsia="Times New Roman" w:cs="Arial"/>
          <w:noProof/>
          <w:szCs w:val="17"/>
          <w:lang w:val="fr-FR"/>
        </w:rPr>
        <w:t>’</w:t>
      </w:r>
      <w:r w:rsidR="00244028">
        <w:rPr>
          <w:rFonts w:eastAsia="Times New Roman" w:cs="Arial"/>
          <w:noProof/>
          <w:szCs w:val="17"/>
          <w:lang w:val="fr-FR"/>
        </w:rPr>
        <w:t>extraction conditionnelle de données, afin que seules les données qui sont modifiées soient extrait</w:t>
      </w:r>
      <w:r w:rsidR="00334310">
        <w:rPr>
          <w:rFonts w:eastAsia="Times New Roman" w:cs="Arial"/>
          <w:noProof/>
          <w:szCs w:val="17"/>
          <w:lang w:val="fr-FR"/>
        </w:rPr>
        <w:t>es.  La</w:t>
      </w:r>
      <w:r w:rsidR="00244028">
        <w:rPr>
          <w:rFonts w:eastAsia="Times New Roman" w:cs="Arial"/>
          <w:noProof/>
          <w:szCs w:val="17"/>
          <w:lang w:val="fr-FR"/>
        </w:rPr>
        <w:t xml:space="preserve"> validation des ressources en fonction du contenu DEVRAIT être utilisée car </w:t>
      </w:r>
      <w:r w:rsidR="00317367">
        <w:rPr>
          <w:rFonts w:eastAsia="Times New Roman" w:cs="Arial"/>
          <w:noProof/>
          <w:szCs w:val="17"/>
          <w:lang w:val="fr-FR"/>
        </w:rPr>
        <w:t>elle est plus précise</w:t>
      </w:r>
      <w:r w:rsidR="005E48A2" w:rsidRPr="00982192">
        <w:rPr>
          <w:rFonts w:eastAsia="Times New Roman" w:cs="Arial"/>
          <w:noProof/>
          <w:szCs w:val="17"/>
          <w:lang w:val="fr-FR"/>
        </w:rPr>
        <w:t>.</w:t>
      </w:r>
    </w:p>
    <w:p w14:paraId="039D2EDE" w14:textId="6F272898"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F10FE2">
        <w:rPr>
          <w:rFonts w:eastAsia="Times New Roman" w:cs="Arial"/>
          <w:noProof/>
          <w:szCs w:val="17"/>
          <w:lang w:val="fr-FR"/>
        </w:rPr>
        <w:t>Afin d</w:t>
      </w:r>
      <w:r w:rsidR="00BB0A23">
        <w:rPr>
          <w:rFonts w:eastAsia="Times New Roman" w:cs="Arial"/>
          <w:noProof/>
          <w:szCs w:val="17"/>
          <w:lang w:val="fr-FR"/>
        </w:rPr>
        <w:t>’</w:t>
      </w:r>
      <w:r w:rsidR="00F10FE2">
        <w:rPr>
          <w:rFonts w:eastAsia="Times New Roman" w:cs="Arial"/>
          <w:noProof/>
          <w:szCs w:val="17"/>
          <w:lang w:val="fr-FR"/>
        </w:rPr>
        <w:t>exécuter la validation des ressources en fonction du contenu, l</w:t>
      </w:r>
      <w:r w:rsidR="00BB0A23">
        <w:rPr>
          <w:rFonts w:eastAsia="Times New Roman" w:cs="Arial"/>
          <w:noProof/>
          <w:szCs w:val="17"/>
          <w:lang w:val="fr-FR"/>
        </w:rPr>
        <w:t>’</w:t>
      </w:r>
      <w:r w:rsidR="00F10FE2">
        <w:rPr>
          <w:rFonts w:eastAsia="Times New Roman" w:cs="Arial"/>
          <w:noProof/>
          <w:szCs w:val="17"/>
          <w:lang w:val="fr-FR"/>
        </w:rPr>
        <w:t>en</w:t>
      </w:r>
      <w:r w:rsidR="00BB0A23">
        <w:rPr>
          <w:rFonts w:eastAsia="Times New Roman" w:cs="Arial"/>
          <w:noProof/>
          <w:szCs w:val="17"/>
          <w:lang w:val="fr-FR"/>
        </w:rPr>
        <w:t>-</w:t>
      </w:r>
      <w:r w:rsidR="00F10FE2">
        <w:rPr>
          <w:rFonts w:eastAsia="Times New Roman" w:cs="Arial"/>
          <w:noProof/>
          <w:szCs w:val="17"/>
          <w:lang w:val="fr-FR"/>
        </w:rPr>
        <w:t xml:space="preserve">tête HTTP </w:t>
      </w:r>
      <w:r w:rsidR="005E48A2" w:rsidRPr="00982192">
        <w:rPr>
          <w:rFonts w:ascii="Courier New" w:eastAsia="Times New Roman" w:hAnsi="Courier New" w:cs="Courier New"/>
          <w:noProof/>
          <w:szCs w:val="17"/>
          <w:lang w:val="fr-FR"/>
        </w:rPr>
        <w:t>ETag</w:t>
      </w:r>
      <w:r w:rsidR="005E48A2" w:rsidRPr="00982192">
        <w:rPr>
          <w:rFonts w:eastAsia="Times New Roman" w:cs="Arial"/>
          <w:noProof/>
          <w:szCs w:val="17"/>
          <w:lang w:val="fr-FR"/>
        </w:rPr>
        <w:t xml:space="preserve"> </w:t>
      </w:r>
      <w:r w:rsidR="00F10FE2">
        <w:rPr>
          <w:rFonts w:eastAsia="Times New Roman" w:cs="Arial"/>
          <w:noProof/>
          <w:szCs w:val="17"/>
          <w:lang w:val="fr-FR"/>
        </w:rPr>
        <w:t xml:space="preserve">DEVRAIT être utilisé dans la réponse pour </w:t>
      </w:r>
      <w:r w:rsidR="005E48A2" w:rsidRPr="00982192">
        <w:rPr>
          <w:rFonts w:eastAsia="Times New Roman" w:cs="Arial"/>
          <w:noProof/>
          <w:szCs w:val="17"/>
          <w:lang w:val="fr-FR"/>
        </w:rPr>
        <w:t>code</w:t>
      </w:r>
      <w:r w:rsidR="00F10FE2">
        <w:rPr>
          <w:rFonts w:eastAsia="Times New Roman" w:cs="Arial"/>
          <w:noProof/>
          <w:szCs w:val="17"/>
          <w:lang w:val="fr-FR"/>
        </w:rPr>
        <w:t>r l</w:t>
      </w:r>
      <w:r w:rsidR="00BB0A23">
        <w:rPr>
          <w:rFonts w:eastAsia="Times New Roman" w:cs="Arial"/>
          <w:noProof/>
          <w:szCs w:val="17"/>
          <w:lang w:val="fr-FR"/>
        </w:rPr>
        <w:t>’</w:t>
      </w:r>
      <w:r w:rsidR="00F10FE2">
        <w:rPr>
          <w:rFonts w:eastAsia="Times New Roman" w:cs="Arial"/>
          <w:noProof/>
          <w:szCs w:val="17"/>
          <w:lang w:val="fr-FR"/>
        </w:rPr>
        <w:t>état des donné</w:t>
      </w:r>
      <w:r w:rsidR="00334310">
        <w:rPr>
          <w:rFonts w:eastAsia="Times New Roman" w:cs="Arial"/>
          <w:noProof/>
          <w:szCs w:val="17"/>
          <w:lang w:val="fr-FR"/>
        </w:rPr>
        <w:t>es.  En</w:t>
      </w:r>
      <w:r w:rsidR="00F10FE2">
        <w:rPr>
          <w:rFonts w:eastAsia="Times New Roman" w:cs="Arial"/>
          <w:noProof/>
          <w:szCs w:val="17"/>
          <w:lang w:val="fr-FR"/>
        </w:rPr>
        <w:t>suite, cette valeur DEVRAIT être utilisée dans les requêtes ultérieures dans les en</w:t>
      </w:r>
      <w:r w:rsidR="00BB0A23">
        <w:rPr>
          <w:rFonts w:eastAsia="Times New Roman" w:cs="Arial"/>
          <w:noProof/>
          <w:szCs w:val="17"/>
          <w:lang w:val="fr-FR"/>
        </w:rPr>
        <w:t>-</w:t>
      </w:r>
      <w:r w:rsidR="00F10FE2">
        <w:rPr>
          <w:rFonts w:eastAsia="Times New Roman" w:cs="Arial"/>
          <w:noProof/>
          <w:szCs w:val="17"/>
          <w:lang w:val="fr-FR"/>
        </w:rPr>
        <w:t xml:space="preserve">têtes </w:t>
      </w:r>
      <w:r w:rsidR="005E48A2" w:rsidRPr="00982192">
        <w:rPr>
          <w:rFonts w:eastAsia="Times New Roman" w:cs="Arial"/>
          <w:noProof/>
          <w:szCs w:val="17"/>
          <w:lang w:val="fr-FR"/>
        </w:rPr>
        <w:t xml:space="preserve">HTTP </w:t>
      </w:r>
      <w:r w:rsidR="00F10FE2">
        <w:rPr>
          <w:rFonts w:eastAsia="Times New Roman" w:cs="Arial"/>
          <w:noProof/>
          <w:szCs w:val="17"/>
          <w:lang w:val="fr-FR"/>
        </w:rPr>
        <w:t xml:space="preserve">conditionnels </w:t>
      </w:r>
      <w:r w:rsidR="005E48A2" w:rsidRPr="00982192">
        <w:rPr>
          <w:rFonts w:eastAsia="Times New Roman" w:cs="Arial"/>
          <w:noProof/>
          <w:szCs w:val="17"/>
          <w:lang w:val="fr-FR"/>
        </w:rPr>
        <w:t>(</w:t>
      </w:r>
      <w:r w:rsidR="00F10FE2">
        <w:rPr>
          <w:rFonts w:eastAsia="Times New Roman" w:cs="Arial"/>
          <w:noProof/>
          <w:szCs w:val="17"/>
          <w:lang w:val="fr-FR"/>
        </w:rPr>
        <w:t xml:space="preserve">comme </w:t>
      </w:r>
      <w:r w:rsidR="005E48A2" w:rsidRPr="00982192">
        <w:rPr>
          <w:rFonts w:eastAsia="Times New Roman" w:cs="Arial"/>
          <w:noProof/>
          <w:szCs w:val="17"/>
          <w:lang w:val="fr-FR"/>
        </w:rPr>
        <w:t>If</w:t>
      </w:r>
      <w:r w:rsidR="00BB0A23">
        <w:rPr>
          <w:rFonts w:eastAsia="Times New Roman" w:cs="Arial"/>
          <w:noProof/>
          <w:szCs w:val="17"/>
          <w:lang w:val="fr-FR"/>
        </w:rPr>
        <w:t>-</w:t>
      </w:r>
      <w:r w:rsidR="005E48A2" w:rsidRPr="00982192">
        <w:rPr>
          <w:rFonts w:eastAsia="Times New Roman" w:cs="Arial"/>
          <w:noProof/>
          <w:szCs w:val="17"/>
          <w:lang w:val="fr-FR"/>
        </w:rPr>
        <w:t>Match o</w:t>
      </w:r>
      <w:r w:rsidR="00F10FE2">
        <w:rPr>
          <w:rFonts w:eastAsia="Times New Roman" w:cs="Arial"/>
          <w:noProof/>
          <w:szCs w:val="17"/>
          <w:lang w:val="fr-FR"/>
        </w:rPr>
        <w:t>u</w:t>
      </w:r>
      <w:r w:rsidR="005E48A2" w:rsidRPr="00982192">
        <w:rPr>
          <w:rFonts w:eastAsia="Times New Roman" w:cs="Arial"/>
          <w:noProof/>
          <w:szCs w:val="17"/>
          <w:lang w:val="fr-FR"/>
        </w:rPr>
        <w:t xml:space="preserve"> If</w:t>
      </w:r>
      <w:r w:rsidR="00BB0A23">
        <w:rPr>
          <w:rFonts w:eastAsia="Times New Roman" w:cs="Arial"/>
          <w:noProof/>
          <w:szCs w:val="17"/>
          <w:lang w:val="fr-FR"/>
        </w:rPr>
        <w:t>-</w:t>
      </w:r>
      <w:r w:rsidR="005E48A2" w:rsidRPr="00982192">
        <w:rPr>
          <w:rFonts w:eastAsia="Times New Roman" w:cs="Arial"/>
          <w:noProof/>
          <w:szCs w:val="17"/>
          <w:lang w:val="fr-FR"/>
        </w:rPr>
        <w:t>None</w:t>
      </w:r>
      <w:r w:rsidR="00BB0A23">
        <w:rPr>
          <w:rFonts w:eastAsia="Times New Roman" w:cs="Arial"/>
          <w:noProof/>
          <w:szCs w:val="17"/>
          <w:lang w:val="fr-FR"/>
        </w:rPr>
        <w:t>-</w:t>
      </w:r>
      <w:r w:rsidR="005E48A2" w:rsidRPr="00982192">
        <w:rPr>
          <w:rFonts w:eastAsia="Times New Roman" w:cs="Arial"/>
          <w:noProof/>
          <w:szCs w:val="17"/>
          <w:lang w:val="fr-FR"/>
        </w:rPr>
        <w:t>Mat</w:t>
      </w:r>
      <w:r w:rsidR="00334310" w:rsidRPr="00982192">
        <w:rPr>
          <w:rFonts w:eastAsia="Times New Roman" w:cs="Arial"/>
          <w:noProof/>
          <w:szCs w:val="17"/>
          <w:lang w:val="fr-FR"/>
        </w:rPr>
        <w:t>ch)</w:t>
      </w:r>
      <w:r w:rsidR="00334310">
        <w:rPr>
          <w:rFonts w:eastAsia="Times New Roman" w:cs="Arial"/>
          <w:noProof/>
          <w:szCs w:val="17"/>
          <w:lang w:val="fr-FR"/>
        </w:rPr>
        <w:t>.  Si</w:t>
      </w:r>
      <w:r w:rsidR="00F10FE2">
        <w:rPr>
          <w:rFonts w:eastAsia="Times New Roman" w:cs="Arial"/>
          <w:noProof/>
          <w:szCs w:val="17"/>
          <w:lang w:val="fr-FR"/>
        </w:rPr>
        <w:t xml:space="preserve"> les données n</w:t>
      </w:r>
      <w:r w:rsidR="00BB0A23">
        <w:rPr>
          <w:rFonts w:eastAsia="Times New Roman" w:cs="Arial"/>
          <w:noProof/>
          <w:szCs w:val="17"/>
          <w:lang w:val="fr-FR"/>
        </w:rPr>
        <w:t>’</w:t>
      </w:r>
      <w:r w:rsidR="00F10FE2">
        <w:rPr>
          <w:rFonts w:eastAsia="Times New Roman" w:cs="Arial"/>
          <w:noProof/>
          <w:szCs w:val="17"/>
          <w:lang w:val="fr-FR"/>
        </w:rPr>
        <w:t xml:space="preserve">ont pas été modifiées depuis que </w:t>
      </w:r>
      <w:r w:rsidR="00800793">
        <w:rPr>
          <w:rFonts w:eastAsia="Times New Roman" w:cs="Arial"/>
          <w:noProof/>
          <w:szCs w:val="17"/>
          <w:lang w:val="fr-FR"/>
        </w:rPr>
        <w:t xml:space="preserve">la requête a renvoyé le </w:t>
      </w:r>
      <w:r w:rsidR="005E48A2" w:rsidRPr="00982192">
        <w:rPr>
          <w:rFonts w:ascii="Courier New" w:eastAsia="Times New Roman" w:hAnsi="Courier New" w:cs="Courier New"/>
          <w:noProof/>
          <w:szCs w:val="17"/>
          <w:lang w:val="fr-FR"/>
        </w:rPr>
        <w:t>ETag</w:t>
      </w:r>
      <w:r w:rsidR="002C45B0" w:rsidRPr="00982192">
        <w:rPr>
          <w:rFonts w:ascii="Courier New" w:eastAsia="Times New Roman" w:hAnsi="Courier New" w:cs="Courier New"/>
          <w:noProof/>
          <w:szCs w:val="17"/>
          <w:lang w:val="fr-FR"/>
        </w:rPr>
        <w:t>,</w:t>
      </w:r>
      <w:r w:rsidR="005E48A2" w:rsidRPr="00982192">
        <w:rPr>
          <w:rFonts w:eastAsia="Times New Roman" w:cs="Arial"/>
          <w:noProof/>
          <w:szCs w:val="17"/>
          <w:lang w:val="fr-FR"/>
        </w:rPr>
        <w:t xml:space="preserve"> </w:t>
      </w:r>
      <w:r w:rsidR="00800793">
        <w:rPr>
          <w:rFonts w:eastAsia="Times New Roman" w:cs="Arial"/>
          <w:noProof/>
          <w:szCs w:val="17"/>
          <w:lang w:val="fr-FR"/>
        </w:rPr>
        <w:t>le serveur DEVRAIT renvoyer le code d</w:t>
      </w:r>
      <w:r w:rsidR="00BB0A23">
        <w:rPr>
          <w:rFonts w:eastAsia="Times New Roman" w:cs="Arial"/>
          <w:noProof/>
          <w:szCs w:val="17"/>
          <w:lang w:val="fr-FR"/>
        </w:rPr>
        <w:t>’</w:t>
      </w:r>
      <w:r w:rsidR="00800793">
        <w:rPr>
          <w:rFonts w:eastAsia="Times New Roman" w:cs="Arial"/>
          <w:noProof/>
          <w:szCs w:val="17"/>
          <w:lang w:val="fr-FR"/>
        </w:rPr>
        <w:t xml:space="preserve">état </w:t>
      </w:r>
      <w:r w:rsidR="00D6310F" w:rsidRPr="00A21BF0">
        <w:rPr>
          <w:rFonts w:eastAsia="Times New Roman" w:cs="Arial"/>
          <w:szCs w:val="17"/>
          <w:lang w:val="fr-FR"/>
        </w:rPr>
        <w:t>"</w:t>
      </w:r>
      <w:r w:rsidR="005E48A2" w:rsidRPr="00982192">
        <w:rPr>
          <w:rFonts w:ascii="Courier New" w:eastAsia="Times New Roman" w:hAnsi="Courier New" w:cs="Courier New"/>
          <w:noProof/>
          <w:szCs w:val="17"/>
          <w:lang w:val="fr-FR"/>
        </w:rPr>
        <w:t>304</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Not Modified</w:t>
      </w:r>
      <w:r w:rsidR="00D6310F" w:rsidRPr="00A21BF0">
        <w:rPr>
          <w:rFonts w:eastAsia="Times New Roman" w:cs="Arial"/>
          <w:szCs w:val="17"/>
          <w:lang w:val="fr-FR"/>
        </w:rPr>
        <w:t>"</w:t>
      </w:r>
      <w:r w:rsidR="005E48A2" w:rsidRPr="00982192">
        <w:rPr>
          <w:rFonts w:eastAsia="Times New Roman" w:cs="Arial"/>
          <w:noProof/>
          <w:szCs w:val="17"/>
          <w:lang w:val="fr-FR"/>
        </w:rPr>
        <w:t xml:space="preserve"> (</w:t>
      </w:r>
      <w:r w:rsidR="00800793">
        <w:rPr>
          <w:rFonts w:eastAsia="Times New Roman" w:cs="Arial"/>
          <w:noProof/>
          <w:szCs w:val="17"/>
          <w:lang w:val="fr-FR"/>
        </w:rPr>
        <w:t>en l</w:t>
      </w:r>
      <w:r w:rsidR="00BB0A23">
        <w:rPr>
          <w:rFonts w:eastAsia="Times New Roman" w:cs="Arial"/>
          <w:noProof/>
          <w:szCs w:val="17"/>
          <w:lang w:val="fr-FR"/>
        </w:rPr>
        <w:t>’</w:t>
      </w:r>
      <w:r w:rsidR="00800793">
        <w:rPr>
          <w:rFonts w:eastAsia="Times New Roman" w:cs="Arial"/>
          <w:noProof/>
          <w:szCs w:val="17"/>
          <w:lang w:val="fr-FR"/>
        </w:rPr>
        <w:t>absence de modificatio</w:t>
      </w:r>
      <w:r w:rsidR="00334310">
        <w:rPr>
          <w:rFonts w:eastAsia="Times New Roman" w:cs="Arial"/>
          <w:noProof/>
          <w:szCs w:val="17"/>
          <w:lang w:val="fr-FR"/>
        </w:rPr>
        <w:t>ns</w:t>
      </w:r>
      <w:r w:rsidR="00334310" w:rsidRPr="00982192">
        <w:rPr>
          <w:rFonts w:eastAsia="Times New Roman" w:cs="Arial"/>
          <w:noProof/>
          <w:szCs w:val="17"/>
          <w:lang w:val="fr-FR"/>
        </w:rPr>
        <w:t>)</w:t>
      </w:r>
      <w:r w:rsidR="00334310">
        <w:rPr>
          <w:rFonts w:eastAsia="Times New Roman" w:cs="Arial"/>
          <w:noProof/>
          <w:szCs w:val="17"/>
          <w:lang w:val="fr-FR"/>
        </w:rPr>
        <w:t>.  Ce</w:t>
      </w:r>
      <w:r w:rsidR="00800793">
        <w:rPr>
          <w:rFonts w:eastAsia="Times New Roman" w:cs="Arial"/>
          <w:noProof/>
          <w:szCs w:val="17"/>
          <w:lang w:val="fr-FR"/>
        </w:rPr>
        <w:t xml:space="preserve"> mécanisme est spécifié dans</w:t>
      </w:r>
      <w:del w:id="259" w:author="Author">
        <w:r w:rsidR="00992C0C" w:rsidDel="00A91427">
          <w:rPr>
            <w:rFonts w:eastAsia="Times New Roman" w:cs="Arial"/>
            <w:noProof/>
            <w:szCs w:val="17"/>
            <w:lang w:val="fr-FR"/>
          </w:rPr>
          <w:delText xml:space="preserve"> les</w:delText>
        </w:r>
      </w:del>
      <w:ins w:id="260" w:author="Author">
        <w:r w:rsidR="00A91427">
          <w:rPr>
            <w:rFonts w:eastAsia="Times New Roman" w:cs="Arial"/>
            <w:noProof/>
            <w:szCs w:val="17"/>
            <w:lang w:val="fr-FR"/>
          </w:rPr>
          <w:t>le</w:t>
        </w:r>
      </w:ins>
      <w:r w:rsidR="00992C0C">
        <w:rPr>
          <w:rFonts w:eastAsia="Times New Roman" w:cs="Arial"/>
          <w:noProof/>
          <w:szCs w:val="17"/>
          <w:lang w:val="fr-FR"/>
        </w:rPr>
        <w:t>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w:t>
      </w:r>
      <w:del w:id="261" w:author="Author">
        <w:r w:rsidR="005E48A2" w:rsidRPr="00982192" w:rsidDel="00A91427">
          <w:rPr>
            <w:rFonts w:eastAsia="Times New Roman" w:cs="Arial"/>
            <w:noProof/>
            <w:szCs w:val="17"/>
            <w:lang w:val="fr-FR"/>
          </w:rPr>
          <w:delText xml:space="preserve">7231 </w:delText>
        </w:r>
        <w:r w:rsidR="00800793" w:rsidDel="00A91427">
          <w:rPr>
            <w:rFonts w:eastAsia="Times New Roman" w:cs="Arial"/>
            <w:noProof/>
            <w:szCs w:val="17"/>
            <w:lang w:val="fr-FR"/>
          </w:rPr>
          <w:delText xml:space="preserve">et </w:delText>
        </w:r>
        <w:r w:rsidR="005E48A2" w:rsidRPr="00982192" w:rsidDel="00A91427">
          <w:rPr>
            <w:rFonts w:eastAsia="Times New Roman" w:cs="Arial"/>
            <w:noProof/>
            <w:szCs w:val="17"/>
            <w:lang w:val="fr-FR"/>
          </w:rPr>
          <w:delText>7232</w:delText>
        </w:r>
        <w:r w:rsidR="00800793" w:rsidDel="00A91427">
          <w:rPr>
            <w:rFonts w:eastAsia="Times New Roman" w:cs="Arial"/>
            <w:noProof/>
            <w:szCs w:val="17"/>
            <w:lang w:val="fr-FR"/>
          </w:rPr>
          <w:delText xml:space="preserve"> </w:delText>
        </w:r>
      </w:del>
      <w:ins w:id="262" w:author="Author">
        <w:r w:rsidR="00A91427">
          <w:rPr>
            <w:rFonts w:eastAsia="Times New Roman" w:cs="Arial"/>
            <w:noProof/>
            <w:szCs w:val="17"/>
            <w:lang w:val="fr-FR"/>
          </w:rPr>
          <w:t xml:space="preserve">9110 </w:t>
        </w:r>
      </w:ins>
      <w:r w:rsidR="00800793">
        <w:rPr>
          <w:rFonts w:eastAsia="Times New Roman" w:cs="Arial"/>
          <w:noProof/>
          <w:szCs w:val="17"/>
          <w:lang w:val="fr-FR"/>
        </w:rPr>
        <w:t>de l</w:t>
      </w:r>
      <w:r w:rsidR="00BB0A23">
        <w:rPr>
          <w:rFonts w:eastAsia="Times New Roman" w:cs="Arial"/>
          <w:noProof/>
          <w:szCs w:val="17"/>
          <w:lang w:val="fr-FR"/>
        </w:rPr>
        <w:t>’</w:t>
      </w:r>
      <w:r w:rsidR="00800793">
        <w:rPr>
          <w:rFonts w:eastAsia="Times New Roman" w:cs="Arial"/>
          <w:noProof/>
          <w:szCs w:val="17"/>
          <w:lang w:val="fr-FR"/>
        </w:rPr>
        <w:t>IETF</w:t>
      </w:r>
      <w:r w:rsidR="005E48A2" w:rsidRPr="00982192">
        <w:rPr>
          <w:rFonts w:eastAsia="Times New Roman" w:cs="Arial"/>
          <w:noProof/>
          <w:szCs w:val="17"/>
          <w:lang w:val="fr-FR"/>
        </w:rPr>
        <w:t>.</w:t>
      </w:r>
    </w:p>
    <w:p w14:paraId="3946A6A4" w14:textId="7A7480B4" w:rsidR="00992C0C"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800793">
        <w:rPr>
          <w:rFonts w:eastAsia="Times New Roman" w:cs="Arial"/>
          <w:noProof/>
          <w:szCs w:val="17"/>
          <w:lang w:val="fr-FR"/>
        </w:rPr>
        <w:t>Afin d</w:t>
      </w:r>
      <w:r w:rsidR="00BB0A23">
        <w:rPr>
          <w:rFonts w:eastAsia="Times New Roman" w:cs="Arial"/>
          <w:noProof/>
          <w:szCs w:val="17"/>
          <w:lang w:val="fr-FR"/>
        </w:rPr>
        <w:t>’</w:t>
      </w:r>
      <w:r w:rsidR="00800793">
        <w:rPr>
          <w:rFonts w:eastAsia="Times New Roman" w:cs="Arial"/>
          <w:noProof/>
          <w:szCs w:val="17"/>
          <w:lang w:val="fr-FR"/>
        </w:rPr>
        <w:t>exécuter la validation des ressources en fonction du temps, l</w:t>
      </w:r>
      <w:r w:rsidR="00BB0A23">
        <w:rPr>
          <w:rFonts w:eastAsia="Times New Roman" w:cs="Arial"/>
          <w:noProof/>
          <w:szCs w:val="17"/>
          <w:lang w:val="fr-FR"/>
        </w:rPr>
        <w:t>’</w:t>
      </w:r>
      <w:r w:rsidR="00800793">
        <w:rPr>
          <w:rFonts w:eastAsia="Times New Roman" w:cs="Arial"/>
          <w:noProof/>
          <w:szCs w:val="17"/>
          <w:lang w:val="fr-FR"/>
        </w:rPr>
        <w:t>en</w:t>
      </w:r>
      <w:r w:rsidR="00BB0A23">
        <w:rPr>
          <w:rFonts w:eastAsia="Times New Roman" w:cs="Arial"/>
          <w:noProof/>
          <w:szCs w:val="17"/>
          <w:lang w:val="fr-FR"/>
        </w:rPr>
        <w:t>-</w:t>
      </w:r>
      <w:r w:rsidR="00800793">
        <w:rPr>
          <w:rFonts w:eastAsia="Times New Roman" w:cs="Arial"/>
          <w:noProof/>
          <w:szCs w:val="17"/>
          <w:lang w:val="fr-FR"/>
        </w:rPr>
        <w:t xml:space="preserve">tête HTTP </w:t>
      </w:r>
      <w:r w:rsidR="005E48A2" w:rsidRPr="00982192">
        <w:rPr>
          <w:rFonts w:ascii="Courier New" w:eastAsia="Times New Roman" w:hAnsi="Courier New" w:cs="Courier New"/>
          <w:noProof/>
          <w:szCs w:val="17"/>
          <w:lang w:val="fr-FR"/>
        </w:rPr>
        <w:t>Last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Modified</w:t>
      </w:r>
      <w:r w:rsidR="005E48A2" w:rsidRPr="00982192">
        <w:rPr>
          <w:rFonts w:eastAsia="Times New Roman" w:cs="Arial"/>
          <w:noProof/>
          <w:szCs w:val="17"/>
          <w:lang w:val="fr-FR"/>
        </w:rPr>
        <w:t xml:space="preserve"> </w:t>
      </w:r>
      <w:r w:rsidR="00800793">
        <w:rPr>
          <w:rFonts w:eastAsia="Times New Roman" w:cs="Arial"/>
          <w:noProof/>
          <w:szCs w:val="17"/>
          <w:lang w:val="fr-FR"/>
        </w:rPr>
        <w:t>DEVRAIT être utili</w:t>
      </w:r>
      <w:r w:rsidR="00334310">
        <w:rPr>
          <w:rFonts w:eastAsia="Times New Roman" w:cs="Arial"/>
          <w:noProof/>
          <w:szCs w:val="17"/>
          <w:lang w:val="fr-FR"/>
        </w:rPr>
        <w:t>sé.  Ce</w:t>
      </w:r>
      <w:r w:rsidR="00800793">
        <w:rPr>
          <w:rFonts w:eastAsia="Times New Roman" w:cs="Arial"/>
          <w:noProof/>
          <w:szCs w:val="17"/>
          <w:lang w:val="fr-FR"/>
        </w:rPr>
        <w:t xml:space="preserve"> mécanisme est spécifié dans</w:t>
      </w:r>
      <w:del w:id="263" w:author="Author">
        <w:r w:rsidR="00992C0C" w:rsidDel="00A91427">
          <w:rPr>
            <w:rFonts w:eastAsia="Times New Roman" w:cs="Arial"/>
            <w:noProof/>
            <w:szCs w:val="17"/>
            <w:lang w:val="fr-FR"/>
          </w:rPr>
          <w:delText xml:space="preserve"> les</w:delText>
        </w:r>
      </w:del>
      <w:ins w:id="264" w:author="Author">
        <w:r w:rsidR="00A91427">
          <w:rPr>
            <w:rFonts w:eastAsia="Times New Roman" w:cs="Arial"/>
            <w:noProof/>
            <w:szCs w:val="17"/>
            <w:lang w:val="fr-FR"/>
          </w:rPr>
          <w:t>le</w:t>
        </w:r>
      </w:ins>
      <w:r w:rsidR="00992C0C">
        <w:rPr>
          <w:rFonts w:eastAsia="Times New Roman" w:cs="Arial"/>
          <w:noProof/>
          <w:szCs w:val="17"/>
          <w:lang w:val="fr-FR"/>
        </w:rPr>
        <w:t> </w:t>
      </w:r>
      <w:r w:rsidR="00992C0C" w:rsidRPr="00982192">
        <w:rPr>
          <w:rFonts w:eastAsia="Times New Roman" w:cs="Arial"/>
          <w:noProof/>
          <w:szCs w:val="17"/>
          <w:lang w:val="fr-FR"/>
        </w:rPr>
        <w:t>RFC</w:t>
      </w:r>
      <w:r w:rsidR="00800793" w:rsidRPr="00982192">
        <w:rPr>
          <w:rFonts w:eastAsia="Times New Roman" w:cs="Arial"/>
          <w:noProof/>
          <w:szCs w:val="17"/>
          <w:lang w:val="fr-FR"/>
        </w:rPr>
        <w:t xml:space="preserve"> </w:t>
      </w:r>
      <w:del w:id="265" w:author="Author">
        <w:r w:rsidR="00800793" w:rsidRPr="00982192" w:rsidDel="00A91427">
          <w:rPr>
            <w:rFonts w:eastAsia="Times New Roman" w:cs="Arial"/>
            <w:noProof/>
            <w:szCs w:val="17"/>
            <w:lang w:val="fr-FR"/>
          </w:rPr>
          <w:delText xml:space="preserve">7231 </w:delText>
        </w:r>
        <w:r w:rsidR="00800793" w:rsidDel="00A91427">
          <w:rPr>
            <w:rFonts w:eastAsia="Times New Roman" w:cs="Arial"/>
            <w:noProof/>
            <w:szCs w:val="17"/>
            <w:lang w:val="fr-FR"/>
          </w:rPr>
          <w:delText xml:space="preserve">et </w:delText>
        </w:r>
        <w:r w:rsidR="00800793" w:rsidRPr="00982192" w:rsidDel="00A91427">
          <w:rPr>
            <w:rFonts w:eastAsia="Times New Roman" w:cs="Arial"/>
            <w:noProof/>
            <w:szCs w:val="17"/>
            <w:lang w:val="fr-FR"/>
          </w:rPr>
          <w:delText>7232</w:delText>
        </w:r>
      </w:del>
      <w:ins w:id="266" w:author="Author">
        <w:r w:rsidR="00A91427">
          <w:rPr>
            <w:rFonts w:eastAsia="Times New Roman" w:cs="Arial"/>
            <w:noProof/>
            <w:szCs w:val="17"/>
            <w:lang w:val="fr-FR"/>
          </w:rPr>
          <w:t>9110</w:t>
        </w:r>
      </w:ins>
      <w:r w:rsidR="00800793">
        <w:rPr>
          <w:rFonts w:eastAsia="Times New Roman" w:cs="Arial"/>
          <w:noProof/>
          <w:szCs w:val="17"/>
          <w:lang w:val="fr-FR"/>
        </w:rPr>
        <w:t xml:space="preserve"> de l</w:t>
      </w:r>
      <w:r w:rsidR="00BB0A23">
        <w:rPr>
          <w:rFonts w:eastAsia="Times New Roman" w:cs="Arial"/>
          <w:noProof/>
          <w:szCs w:val="17"/>
          <w:lang w:val="fr-FR"/>
        </w:rPr>
        <w:t>’</w:t>
      </w:r>
      <w:r w:rsidR="00800793">
        <w:rPr>
          <w:rFonts w:eastAsia="Times New Roman" w:cs="Arial"/>
          <w:noProof/>
          <w:szCs w:val="17"/>
          <w:lang w:val="fr-FR"/>
        </w:rPr>
        <w:t>IETF</w:t>
      </w:r>
      <w:r w:rsidR="005E48A2" w:rsidRPr="00982192">
        <w:rPr>
          <w:rFonts w:eastAsia="Times New Roman" w:cs="Arial"/>
          <w:noProof/>
          <w:szCs w:val="17"/>
          <w:lang w:val="fr-FR"/>
        </w:rPr>
        <w:t>.</w:t>
      </w:r>
    </w:p>
    <w:p w14:paraId="7E3672D9" w14:textId="5AFD7A7A"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800793">
        <w:rPr>
          <w:rFonts w:eastAsia="Times New Roman" w:cs="Arial"/>
          <w:noProof/>
          <w:szCs w:val="17"/>
          <w:lang w:val="fr-FR"/>
        </w:rPr>
        <w:t>En utilisant le versionnage des réponses</w:t>
      </w:r>
      <w:r w:rsidR="009C22C5" w:rsidRPr="00982192">
        <w:rPr>
          <w:rFonts w:eastAsia="Times New Roman" w:cs="Arial"/>
          <w:noProof/>
          <w:szCs w:val="17"/>
          <w:lang w:val="fr-FR"/>
        </w:rPr>
        <w:t>,</w:t>
      </w:r>
      <w:r w:rsidR="005E48A2" w:rsidRPr="00982192">
        <w:rPr>
          <w:rFonts w:eastAsia="Times New Roman" w:cs="Arial"/>
          <w:noProof/>
          <w:szCs w:val="17"/>
          <w:lang w:val="fr-FR"/>
        </w:rPr>
        <w:t xml:space="preserve"> </w:t>
      </w:r>
      <w:r w:rsidR="00800793">
        <w:rPr>
          <w:rFonts w:eastAsia="Times New Roman" w:cs="Arial"/>
          <w:noProof/>
          <w:szCs w:val="17"/>
          <w:lang w:val="fr-FR"/>
        </w:rPr>
        <w:t xml:space="preserve">un consommateur de </w:t>
      </w:r>
      <w:r w:rsidR="005E48A2" w:rsidRPr="00982192">
        <w:rPr>
          <w:rFonts w:eastAsia="Times New Roman" w:cs="Arial"/>
          <w:noProof/>
          <w:szCs w:val="17"/>
          <w:lang w:val="fr-FR"/>
        </w:rPr>
        <w:t xml:space="preserve">service </w:t>
      </w:r>
      <w:r w:rsidR="00800793">
        <w:rPr>
          <w:rFonts w:eastAsia="Times New Roman" w:cs="Arial"/>
          <w:noProof/>
          <w:szCs w:val="17"/>
          <w:lang w:val="fr-FR"/>
        </w:rPr>
        <w:t>PEUT mettre en œuvre un verrouillage optimiste</w:t>
      </w:r>
      <w:r w:rsidR="005E48A2" w:rsidRPr="00982192">
        <w:rPr>
          <w:rFonts w:eastAsia="Times New Roman" w:cs="Arial"/>
          <w:noProof/>
          <w:szCs w:val="17"/>
          <w:lang w:val="fr-FR"/>
        </w:rPr>
        <w:t>.</w:t>
      </w:r>
    </w:p>
    <w:p w14:paraId="00F26929" w14:textId="77777777" w:rsidR="00992C0C" w:rsidRDefault="00800793" w:rsidP="00CE01DA">
      <w:pPr>
        <w:pStyle w:val="Heading4"/>
        <w:spacing w:before="170" w:after="170"/>
        <w:rPr>
          <w:noProof/>
          <w:lang w:val="fr-FR"/>
        </w:rPr>
      </w:pPr>
      <w:r>
        <w:rPr>
          <w:noProof/>
          <w:lang w:val="fr-FR"/>
        </w:rPr>
        <w:t>Mise en antémémoire</w:t>
      </w:r>
    </w:p>
    <w:p w14:paraId="47F16D4D" w14:textId="0C311CA7"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00793">
        <w:rPr>
          <w:rFonts w:eastAsia="Times New Roman" w:cs="Arial"/>
          <w:noProof/>
          <w:szCs w:val="17"/>
          <w:lang w:val="fr-FR"/>
        </w:rPr>
        <w:t>L</w:t>
      </w:r>
      <w:r w:rsidR="00BB0A23">
        <w:rPr>
          <w:rFonts w:eastAsia="Times New Roman" w:cs="Arial"/>
          <w:noProof/>
          <w:szCs w:val="17"/>
          <w:lang w:val="fr-FR"/>
        </w:rPr>
        <w:t>’</w:t>
      </w:r>
      <w:r w:rsidR="00800793">
        <w:rPr>
          <w:rFonts w:eastAsia="Times New Roman" w:cs="Arial"/>
          <w:noProof/>
          <w:szCs w:val="17"/>
          <w:lang w:val="fr-FR"/>
        </w:rPr>
        <w:t>implémentation d</w:t>
      </w:r>
      <w:r w:rsidR="00BB0A23">
        <w:rPr>
          <w:rFonts w:eastAsia="Times New Roman" w:cs="Arial"/>
          <w:noProof/>
          <w:szCs w:val="17"/>
          <w:lang w:val="fr-FR"/>
        </w:rPr>
        <w:t>’</w:t>
      </w:r>
      <w:r w:rsidR="00800793">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00793">
        <w:rPr>
          <w:rFonts w:eastAsia="Times New Roman" w:cs="Arial"/>
          <w:noProof/>
          <w:szCs w:val="17"/>
          <w:lang w:val="fr-FR"/>
        </w:rPr>
        <w:t>devrait prendre en charge la mise en antémémoire afin d</w:t>
      </w:r>
      <w:r w:rsidR="00BB0A23">
        <w:rPr>
          <w:rFonts w:eastAsia="Times New Roman" w:cs="Arial"/>
          <w:noProof/>
          <w:szCs w:val="17"/>
          <w:lang w:val="fr-FR"/>
        </w:rPr>
        <w:t>’</w:t>
      </w:r>
      <w:r w:rsidR="00800793">
        <w:rPr>
          <w:rFonts w:eastAsia="Times New Roman" w:cs="Arial"/>
          <w:noProof/>
          <w:szCs w:val="17"/>
          <w:lang w:val="fr-FR"/>
        </w:rPr>
        <w:t>économiser de la ban</w:t>
      </w:r>
      <w:r w:rsidR="004E22A4">
        <w:rPr>
          <w:rFonts w:eastAsia="Times New Roman" w:cs="Arial"/>
          <w:noProof/>
          <w:szCs w:val="17"/>
          <w:lang w:val="fr-FR"/>
        </w:rPr>
        <w:t xml:space="preserve">de </w:t>
      </w:r>
      <w:r w:rsidR="00800793">
        <w:rPr>
          <w:rFonts w:eastAsia="Times New Roman" w:cs="Arial"/>
          <w:noProof/>
          <w:szCs w:val="17"/>
          <w:lang w:val="fr-FR"/>
        </w:rPr>
        <w:t>passante, conformément</w:t>
      </w:r>
      <w:r w:rsidR="00992C0C">
        <w:rPr>
          <w:rFonts w:eastAsia="Times New Roman" w:cs="Arial"/>
          <w:noProof/>
          <w:szCs w:val="17"/>
          <w:lang w:val="fr-FR"/>
        </w:rPr>
        <w:t xml:space="preserve"> au </w:t>
      </w:r>
      <w:r w:rsidR="00992C0C" w:rsidRPr="00982192">
        <w:rPr>
          <w:rFonts w:eastAsia="Times New Roman" w:cs="Arial"/>
          <w:noProof/>
          <w:szCs w:val="17"/>
          <w:lang w:val="fr-FR"/>
        </w:rPr>
        <w:t>RFC</w:t>
      </w:r>
      <w:r w:rsidR="005E48A2" w:rsidRPr="00982192">
        <w:rPr>
          <w:rFonts w:eastAsia="Times New Roman" w:cs="Arial"/>
          <w:noProof/>
          <w:szCs w:val="17"/>
          <w:lang w:val="fr-FR"/>
        </w:rPr>
        <w:t xml:space="preserve"> </w:t>
      </w:r>
      <w:del w:id="267" w:author="Author">
        <w:r w:rsidR="005E48A2" w:rsidRPr="00982192" w:rsidDel="007C2B81">
          <w:rPr>
            <w:rFonts w:eastAsia="Times New Roman" w:cs="Arial"/>
            <w:noProof/>
            <w:szCs w:val="17"/>
            <w:lang w:val="fr-FR"/>
          </w:rPr>
          <w:delText>7234</w:delText>
        </w:r>
        <w:r w:rsidR="00800793" w:rsidDel="007C2B81">
          <w:rPr>
            <w:rFonts w:eastAsia="Times New Roman" w:cs="Arial"/>
            <w:noProof/>
            <w:szCs w:val="17"/>
            <w:lang w:val="fr-FR"/>
          </w:rPr>
          <w:delText xml:space="preserve"> </w:delText>
        </w:r>
      </w:del>
      <w:ins w:id="268" w:author="Author">
        <w:r w:rsidR="007C2B81">
          <w:rPr>
            <w:rFonts w:eastAsia="Times New Roman" w:cs="Arial"/>
            <w:noProof/>
            <w:szCs w:val="17"/>
            <w:lang w:val="fr-FR"/>
          </w:rPr>
          <w:t>9111</w:t>
        </w:r>
        <w:r w:rsidR="003B5E97">
          <w:rPr>
            <w:rFonts w:eastAsia="Times New Roman" w:cs="Arial"/>
            <w:noProof/>
            <w:szCs w:val="17"/>
            <w:lang w:val="fr-FR"/>
          </w:rPr>
          <w:t xml:space="preserve"> </w:t>
        </w:r>
      </w:ins>
      <w:r w:rsidR="00800793">
        <w:rPr>
          <w:rFonts w:eastAsia="Times New Roman" w:cs="Arial"/>
          <w:noProof/>
          <w:szCs w:val="17"/>
          <w:lang w:val="fr-FR"/>
        </w:rPr>
        <w:t>de l</w:t>
      </w:r>
      <w:r w:rsidR="00BB0A23">
        <w:rPr>
          <w:rFonts w:eastAsia="Times New Roman" w:cs="Arial"/>
          <w:noProof/>
          <w:szCs w:val="17"/>
          <w:lang w:val="fr-FR"/>
        </w:rPr>
        <w:t>’</w:t>
      </w:r>
      <w:r w:rsidR="00800793">
        <w:rPr>
          <w:rFonts w:eastAsia="Times New Roman" w:cs="Arial"/>
          <w:noProof/>
          <w:szCs w:val="17"/>
          <w:lang w:val="fr-FR"/>
        </w:rPr>
        <w:t>IETF</w:t>
      </w:r>
      <w:r w:rsidR="005E48A2" w:rsidRPr="00982192">
        <w:rPr>
          <w:rFonts w:eastAsia="Times New Roman" w:cs="Arial"/>
          <w:noProof/>
          <w:szCs w:val="17"/>
          <w:lang w:val="fr-FR"/>
        </w:rPr>
        <w:t>.</w:t>
      </w:r>
    </w:p>
    <w:p w14:paraId="1CB1F0A9" w14:textId="3136FB88"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800793">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00793">
        <w:rPr>
          <w:rFonts w:eastAsia="Times New Roman" w:cs="Arial"/>
          <w:noProof/>
          <w:szCs w:val="17"/>
          <w:lang w:val="fr-FR"/>
        </w:rPr>
        <w:t xml:space="preserve">DOIT prendre en charge la mise en antémémoire des résultats de </w:t>
      </w:r>
      <w:r w:rsidR="005E48A2" w:rsidRPr="00982192">
        <w:rPr>
          <w:rFonts w:ascii="Courier New" w:eastAsia="Times New Roman" w:hAnsi="Courier New" w:cs="Courier New"/>
          <w:noProof/>
          <w:szCs w:val="17"/>
          <w:lang w:val="fr-FR"/>
        </w:rPr>
        <w:t>GET</w:t>
      </w:r>
      <w:r w:rsidR="005E48A2" w:rsidRPr="00982192">
        <w:rPr>
          <w:rFonts w:eastAsia="Times New Roman" w:cs="Arial"/>
          <w:noProof/>
          <w:szCs w:val="17"/>
          <w:lang w:val="fr-FR"/>
        </w:rPr>
        <w:t xml:space="preserve">; </w:t>
      </w:r>
      <w:r w:rsidR="002D56D3">
        <w:rPr>
          <w:rFonts w:eastAsia="Times New Roman" w:cs="Arial"/>
          <w:noProof/>
          <w:szCs w:val="17"/>
          <w:lang w:val="fr-FR"/>
        </w:rPr>
        <w:t xml:space="preserve"> </w:t>
      </w:r>
      <w:r w:rsidR="00800793">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00793">
        <w:rPr>
          <w:rFonts w:eastAsia="Times New Roman" w:cs="Arial"/>
          <w:noProof/>
          <w:szCs w:val="17"/>
          <w:lang w:val="fr-FR"/>
        </w:rPr>
        <w:t>PEUT prendre en charge la mise en antémémoire des résultats d</w:t>
      </w:r>
      <w:r w:rsidR="00BB0A23">
        <w:rPr>
          <w:rFonts w:eastAsia="Times New Roman" w:cs="Arial"/>
          <w:noProof/>
          <w:szCs w:val="17"/>
          <w:lang w:val="fr-FR"/>
        </w:rPr>
        <w:t>’</w:t>
      </w:r>
      <w:r w:rsidR="00800793">
        <w:rPr>
          <w:rFonts w:eastAsia="Times New Roman" w:cs="Arial"/>
          <w:noProof/>
          <w:szCs w:val="17"/>
          <w:lang w:val="fr-FR"/>
        </w:rPr>
        <w:t xml:space="preserve">autres méthodes </w:t>
      </w:r>
      <w:r w:rsidR="005E48A2" w:rsidRPr="00982192">
        <w:rPr>
          <w:rFonts w:eastAsia="Times New Roman" w:cs="Arial"/>
          <w:noProof/>
          <w:szCs w:val="17"/>
          <w:lang w:val="fr-FR"/>
        </w:rPr>
        <w:t>HTTP.</w:t>
      </w:r>
    </w:p>
    <w:p w14:paraId="716A4D59" w14:textId="60D5B910"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800793">
        <w:rPr>
          <w:rFonts w:eastAsia="Times New Roman" w:cs="Arial"/>
          <w:noProof/>
          <w:szCs w:val="17"/>
          <w:lang w:val="fr-FR"/>
        </w:rPr>
        <w:t>Les en</w:t>
      </w:r>
      <w:r w:rsidR="00BB0A23">
        <w:rPr>
          <w:rFonts w:eastAsia="Times New Roman" w:cs="Arial"/>
          <w:noProof/>
          <w:szCs w:val="17"/>
          <w:lang w:val="fr-FR"/>
        </w:rPr>
        <w:t>-</w:t>
      </w:r>
      <w:r w:rsidR="00800793">
        <w:rPr>
          <w:rFonts w:eastAsia="Times New Roman" w:cs="Arial"/>
          <w:noProof/>
          <w:szCs w:val="17"/>
          <w:lang w:val="fr-FR"/>
        </w:rPr>
        <w:t xml:space="preserve">têtes de réponse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Cache</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Control</w:t>
      </w:r>
      <w:r w:rsidR="00800793">
        <w:rPr>
          <w:rFonts w:eastAsia="Times New Roman" w:cs="Arial"/>
          <w:noProof/>
          <w:szCs w:val="17"/>
          <w:lang w:val="fr-FR"/>
        </w:rPr>
        <w:t xml:space="preserve"> 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Expires</w:t>
      </w:r>
      <w:r w:rsidR="005E48A2" w:rsidRPr="00982192">
        <w:rPr>
          <w:rFonts w:eastAsia="Times New Roman" w:cs="Arial"/>
          <w:noProof/>
          <w:szCs w:val="17"/>
          <w:lang w:val="fr-FR"/>
        </w:rPr>
        <w:t xml:space="preserve"> </w:t>
      </w:r>
      <w:r w:rsidR="00800793">
        <w:rPr>
          <w:rFonts w:eastAsia="Times New Roman" w:cs="Arial"/>
          <w:noProof/>
          <w:szCs w:val="17"/>
          <w:lang w:val="fr-FR"/>
        </w:rPr>
        <w:t>DEVRAIENT être utilis</w:t>
      </w:r>
      <w:r w:rsidR="00334310">
        <w:rPr>
          <w:rFonts w:eastAsia="Times New Roman" w:cs="Arial"/>
          <w:noProof/>
          <w:szCs w:val="17"/>
          <w:lang w:val="fr-FR"/>
        </w:rPr>
        <w:t>és.  Ce</w:t>
      </w:r>
      <w:r w:rsidR="00800793">
        <w:rPr>
          <w:rFonts w:eastAsia="Times New Roman" w:cs="Arial"/>
          <w:noProof/>
          <w:szCs w:val="17"/>
          <w:lang w:val="fr-FR"/>
        </w:rPr>
        <w:t xml:space="preserve"> dernier en</w:t>
      </w:r>
      <w:r w:rsidR="00BB0A23">
        <w:rPr>
          <w:rFonts w:eastAsia="Times New Roman" w:cs="Arial"/>
          <w:noProof/>
          <w:szCs w:val="17"/>
          <w:lang w:val="fr-FR"/>
        </w:rPr>
        <w:t>-</w:t>
      </w:r>
      <w:r w:rsidR="00800793">
        <w:rPr>
          <w:rFonts w:eastAsia="Times New Roman" w:cs="Arial"/>
          <w:noProof/>
          <w:szCs w:val="17"/>
          <w:lang w:val="fr-FR"/>
        </w:rPr>
        <w:t>tête PEUT être utilisé po</w:t>
      </w:r>
      <w:r w:rsidR="004719AB">
        <w:rPr>
          <w:rFonts w:eastAsia="Times New Roman" w:cs="Arial"/>
          <w:noProof/>
          <w:szCs w:val="17"/>
          <w:lang w:val="fr-FR"/>
        </w:rPr>
        <w:t>ur</w:t>
      </w:r>
      <w:r w:rsidR="00800793">
        <w:rPr>
          <w:rFonts w:eastAsia="Times New Roman" w:cs="Arial"/>
          <w:noProof/>
          <w:szCs w:val="17"/>
          <w:lang w:val="fr-FR"/>
        </w:rPr>
        <w:t xml:space="preserve"> prendre en charge </w:t>
      </w:r>
      <w:r w:rsidR="004719AB">
        <w:rPr>
          <w:rFonts w:eastAsia="Times New Roman" w:cs="Arial"/>
          <w:noProof/>
          <w:szCs w:val="17"/>
          <w:lang w:val="fr-FR"/>
        </w:rPr>
        <w:t xml:space="preserve">les anciens </w:t>
      </w:r>
      <w:r w:rsidR="005E48A2" w:rsidRPr="00982192">
        <w:rPr>
          <w:rFonts w:eastAsia="Times New Roman" w:cs="Arial"/>
          <w:noProof/>
          <w:szCs w:val="17"/>
          <w:lang w:val="fr-FR"/>
        </w:rPr>
        <w:t>clients.</w:t>
      </w:r>
    </w:p>
    <w:p w14:paraId="1CCD5FBD" w14:textId="77777777" w:rsidR="00992C0C" w:rsidRDefault="004719AB" w:rsidP="00CE01DA">
      <w:pPr>
        <w:pStyle w:val="Heading4"/>
        <w:spacing w:before="170" w:after="170"/>
        <w:rPr>
          <w:noProof/>
          <w:lang w:val="fr-FR"/>
        </w:rPr>
      </w:pPr>
      <w:r>
        <w:rPr>
          <w:noProof/>
          <w:lang w:val="fr-FR"/>
        </w:rPr>
        <w:t>Encadrement du transfert de fichiers</w:t>
      </w:r>
    </w:p>
    <w:p w14:paraId="49ECBA45" w14:textId="523920F0" w:rsidR="00992C0C" w:rsidRDefault="001446D6" w:rsidP="00CE01DA">
      <w:pPr>
        <w:pStyle w:val="NormalWeb"/>
        <w:spacing w:before="170" w:beforeAutospacing="0" w:after="170" w:afterAutospacing="0"/>
        <w:rPr>
          <w:rFonts w:eastAsia="Times New Roman" w:cs="Arial"/>
          <w:noProof/>
          <w:szCs w:val="17"/>
          <w:vertAlign w:val="superscript"/>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6961F8">
        <w:rPr>
          <w:rFonts w:eastAsia="Times New Roman" w:cs="Arial"/>
          <w:noProof/>
          <w:szCs w:val="17"/>
          <w:lang w:val="fr-FR"/>
        </w:rPr>
        <w:t>Le transfert (c</w:t>
      </w:r>
      <w:r w:rsidR="00BB0A23">
        <w:rPr>
          <w:rFonts w:eastAsia="Times New Roman" w:cs="Arial"/>
          <w:noProof/>
          <w:szCs w:val="17"/>
          <w:lang w:val="fr-FR"/>
        </w:rPr>
        <w:t>’</w:t>
      </w:r>
      <w:r w:rsidR="006961F8">
        <w:rPr>
          <w:rFonts w:eastAsia="Times New Roman" w:cs="Arial"/>
          <w:noProof/>
          <w:szCs w:val="17"/>
          <w:lang w:val="fr-FR"/>
        </w:rPr>
        <w:t>est</w:t>
      </w:r>
      <w:r w:rsidR="00BB0A23">
        <w:rPr>
          <w:rFonts w:eastAsia="Times New Roman" w:cs="Arial"/>
          <w:noProof/>
          <w:szCs w:val="17"/>
          <w:lang w:val="fr-FR"/>
        </w:rPr>
        <w:t>-</w:t>
      </w:r>
      <w:r w:rsidR="006961F8">
        <w:rPr>
          <w:rFonts w:eastAsia="Times New Roman" w:cs="Arial"/>
          <w:noProof/>
          <w:szCs w:val="17"/>
          <w:lang w:val="fr-FR"/>
        </w:rPr>
        <w:t>à</w:t>
      </w:r>
      <w:r w:rsidR="00BB0A23">
        <w:rPr>
          <w:rFonts w:eastAsia="Times New Roman" w:cs="Arial"/>
          <w:noProof/>
          <w:szCs w:val="17"/>
          <w:lang w:val="fr-FR"/>
        </w:rPr>
        <w:t>-</w:t>
      </w:r>
      <w:r w:rsidR="006961F8">
        <w:rPr>
          <w:rFonts w:eastAsia="Times New Roman" w:cs="Arial"/>
          <w:noProof/>
          <w:szCs w:val="17"/>
          <w:lang w:val="fr-FR"/>
        </w:rPr>
        <w:t>dire le téléchargement en aval ou en amont</w:t>
      </w:r>
      <w:r w:rsidR="005E48A2" w:rsidRPr="00982192">
        <w:rPr>
          <w:rFonts w:eastAsia="Times New Roman" w:cs="Arial"/>
          <w:noProof/>
          <w:szCs w:val="17"/>
          <w:lang w:val="fr-FR"/>
        </w:rPr>
        <w:t xml:space="preserve">) </w:t>
      </w:r>
      <w:r w:rsidR="006961F8">
        <w:rPr>
          <w:rFonts w:eastAsia="Times New Roman" w:cs="Arial"/>
          <w:noProof/>
          <w:szCs w:val="17"/>
          <w:lang w:val="fr-FR"/>
        </w:rPr>
        <w:t>de gros fichiers présente une forte probabilité d</w:t>
      </w:r>
      <w:r w:rsidR="00BB0A23">
        <w:rPr>
          <w:rFonts w:eastAsia="Times New Roman" w:cs="Arial"/>
          <w:noProof/>
          <w:szCs w:val="17"/>
          <w:lang w:val="fr-FR"/>
        </w:rPr>
        <w:t>’</w:t>
      </w:r>
      <w:r w:rsidR="005E48A2" w:rsidRPr="00982192">
        <w:rPr>
          <w:rFonts w:eastAsia="Times New Roman" w:cs="Arial"/>
          <w:noProof/>
          <w:szCs w:val="17"/>
          <w:lang w:val="fr-FR"/>
        </w:rPr>
        <w:t xml:space="preserve">interruption </w:t>
      </w:r>
      <w:r w:rsidR="006961F8">
        <w:rPr>
          <w:rFonts w:eastAsia="Times New Roman" w:cs="Arial"/>
          <w:noProof/>
          <w:szCs w:val="17"/>
          <w:lang w:val="fr-FR"/>
        </w:rPr>
        <w:t>du réseau ou d</w:t>
      </w:r>
      <w:r w:rsidR="00BB0A23">
        <w:rPr>
          <w:rFonts w:eastAsia="Times New Roman" w:cs="Arial"/>
          <w:noProof/>
          <w:szCs w:val="17"/>
          <w:lang w:val="fr-FR"/>
        </w:rPr>
        <w:t>’</w:t>
      </w:r>
      <w:r w:rsidR="006961F8">
        <w:rPr>
          <w:rFonts w:eastAsia="Times New Roman" w:cs="Arial"/>
          <w:noProof/>
          <w:szCs w:val="17"/>
          <w:lang w:val="fr-FR"/>
        </w:rPr>
        <w:t xml:space="preserve">une autre défaillance de </w:t>
      </w:r>
      <w:r w:rsidR="005E48A2" w:rsidRPr="00982192">
        <w:rPr>
          <w:rFonts w:eastAsia="Times New Roman" w:cs="Arial"/>
          <w:noProof/>
          <w:szCs w:val="17"/>
          <w:lang w:val="fr-FR"/>
        </w:rPr>
        <w:t>transmissi</w:t>
      </w:r>
      <w:r w:rsidR="00334310" w:rsidRPr="00982192">
        <w:rPr>
          <w:rFonts w:eastAsia="Times New Roman" w:cs="Arial"/>
          <w:noProof/>
          <w:szCs w:val="17"/>
          <w:lang w:val="fr-FR"/>
        </w:rPr>
        <w:t>on</w:t>
      </w:r>
      <w:r w:rsidR="00334310">
        <w:rPr>
          <w:rFonts w:eastAsia="Times New Roman" w:cs="Arial"/>
          <w:noProof/>
          <w:szCs w:val="17"/>
          <w:lang w:val="fr-FR"/>
        </w:rPr>
        <w:t>.  De</w:t>
      </w:r>
      <w:r w:rsidR="006961F8">
        <w:rPr>
          <w:rFonts w:eastAsia="Times New Roman" w:cs="Arial"/>
          <w:noProof/>
          <w:szCs w:val="17"/>
          <w:lang w:val="fr-FR"/>
        </w:rPr>
        <w:t xml:space="preserve"> plus, il consomme une grande quantité de mémoire tant pour le prestataire que pour le consommateur du servi</w:t>
      </w:r>
      <w:r w:rsidR="00334310">
        <w:rPr>
          <w:rFonts w:eastAsia="Times New Roman" w:cs="Arial"/>
          <w:noProof/>
          <w:szCs w:val="17"/>
          <w:lang w:val="fr-FR"/>
        </w:rPr>
        <w:t>ce.  Il</w:t>
      </w:r>
      <w:r w:rsidR="006961F8">
        <w:rPr>
          <w:rFonts w:eastAsia="Times New Roman" w:cs="Arial"/>
          <w:noProof/>
          <w:szCs w:val="17"/>
          <w:lang w:val="fr-FR"/>
        </w:rPr>
        <w:t xml:space="preserve"> est donc recommandé de transférer les fichiers vo</w:t>
      </w:r>
      <w:r w:rsidR="00363426">
        <w:rPr>
          <w:rFonts w:eastAsia="Times New Roman" w:cs="Arial"/>
          <w:noProof/>
          <w:szCs w:val="17"/>
          <w:lang w:val="fr-FR"/>
        </w:rPr>
        <w:t>l</w:t>
      </w:r>
      <w:r w:rsidR="006961F8">
        <w:rPr>
          <w:rFonts w:eastAsia="Times New Roman" w:cs="Arial"/>
          <w:noProof/>
          <w:szCs w:val="17"/>
          <w:lang w:val="fr-FR"/>
        </w:rPr>
        <w:t>umineux en plusieurs morceaux en envoyant plusieurs demand</w:t>
      </w:r>
      <w:r w:rsidR="00334310">
        <w:rPr>
          <w:rFonts w:eastAsia="Times New Roman" w:cs="Arial"/>
          <w:noProof/>
          <w:szCs w:val="17"/>
          <w:lang w:val="fr-FR"/>
        </w:rPr>
        <w:t>es.  Ce</w:t>
      </w:r>
      <w:r w:rsidR="006961F8">
        <w:rPr>
          <w:rFonts w:eastAsia="Times New Roman" w:cs="Arial"/>
          <w:noProof/>
          <w:szCs w:val="17"/>
          <w:lang w:val="fr-FR"/>
        </w:rPr>
        <w:t xml:space="preserve">tte </w:t>
      </w:r>
      <w:r w:rsidR="005E48A2" w:rsidRPr="00982192">
        <w:rPr>
          <w:rFonts w:eastAsia="Times New Roman" w:cs="Arial"/>
          <w:noProof/>
          <w:szCs w:val="17"/>
          <w:lang w:val="fr-FR"/>
        </w:rPr>
        <w:t xml:space="preserve">option </w:t>
      </w:r>
      <w:r w:rsidR="006961F8">
        <w:rPr>
          <w:rFonts w:eastAsia="Times New Roman" w:cs="Arial"/>
          <w:noProof/>
          <w:szCs w:val="17"/>
          <w:lang w:val="fr-FR"/>
        </w:rPr>
        <w:t>indique également l</w:t>
      </w:r>
      <w:r w:rsidR="00BB0A23">
        <w:rPr>
          <w:rFonts w:eastAsia="Times New Roman" w:cs="Arial"/>
          <w:noProof/>
          <w:szCs w:val="17"/>
          <w:lang w:val="fr-FR"/>
        </w:rPr>
        <w:t>’</w:t>
      </w:r>
      <w:r w:rsidR="006961F8">
        <w:rPr>
          <w:rFonts w:eastAsia="Times New Roman" w:cs="Arial"/>
          <w:noProof/>
          <w:szCs w:val="17"/>
          <w:lang w:val="fr-FR"/>
        </w:rPr>
        <w:t>état d</w:t>
      </w:r>
      <w:r w:rsidR="00BB0A23">
        <w:rPr>
          <w:rFonts w:eastAsia="Times New Roman" w:cs="Arial"/>
          <w:noProof/>
          <w:szCs w:val="17"/>
          <w:lang w:val="fr-FR"/>
        </w:rPr>
        <w:t>’</w:t>
      </w:r>
      <w:r w:rsidR="006961F8">
        <w:rPr>
          <w:rFonts w:eastAsia="Times New Roman" w:cs="Arial"/>
          <w:noProof/>
          <w:szCs w:val="17"/>
          <w:lang w:val="fr-FR"/>
        </w:rPr>
        <w:t>avancement du téléchargement aval ou amo</w:t>
      </w:r>
      <w:r w:rsidR="00334310">
        <w:rPr>
          <w:rFonts w:eastAsia="Times New Roman" w:cs="Arial"/>
          <w:noProof/>
          <w:szCs w:val="17"/>
          <w:lang w:val="fr-FR"/>
        </w:rPr>
        <w:t>nt.  Le</w:t>
      </w:r>
      <w:r w:rsidR="006961F8">
        <w:rPr>
          <w:rFonts w:eastAsia="Times New Roman" w:cs="Arial"/>
          <w:noProof/>
          <w:szCs w:val="17"/>
          <w:lang w:val="fr-FR"/>
        </w:rPr>
        <w:t xml:space="preserve"> transfert partiel de gros fichiers devrait </w:t>
      </w:r>
      <w:r w:rsidR="002841B4">
        <w:rPr>
          <w:rFonts w:eastAsia="Times New Roman" w:cs="Arial"/>
          <w:noProof/>
          <w:szCs w:val="17"/>
          <w:lang w:val="fr-FR"/>
        </w:rPr>
        <w:t>reprendre la prise en char</w:t>
      </w:r>
      <w:r w:rsidR="00334310">
        <w:rPr>
          <w:rFonts w:eastAsia="Times New Roman" w:cs="Arial"/>
          <w:noProof/>
          <w:szCs w:val="17"/>
          <w:lang w:val="fr-FR"/>
        </w:rPr>
        <w:t>ge.  Le</w:t>
      </w:r>
      <w:r w:rsidR="002841B4">
        <w:rPr>
          <w:rFonts w:eastAsia="Times New Roman" w:cs="Arial"/>
          <w:noProof/>
          <w:szCs w:val="17"/>
          <w:lang w:val="fr-FR"/>
        </w:rPr>
        <w:t xml:space="preserve"> prestataire devrait faire savoir s</w:t>
      </w:r>
      <w:r w:rsidR="00BB0A23">
        <w:rPr>
          <w:rFonts w:eastAsia="Times New Roman" w:cs="Arial"/>
          <w:noProof/>
          <w:szCs w:val="17"/>
          <w:lang w:val="fr-FR"/>
        </w:rPr>
        <w:t>’</w:t>
      </w:r>
      <w:r w:rsidR="002841B4">
        <w:rPr>
          <w:rFonts w:eastAsia="Times New Roman" w:cs="Arial"/>
          <w:noProof/>
          <w:szCs w:val="17"/>
          <w:lang w:val="fr-FR"/>
        </w:rPr>
        <w:t>il prend en charge le transfert partiel de gros fichiers</w:t>
      </w:r>
      <w:r w:rsidR="002841B4" w:rsidRPr="00982192">
        <w:rPr>
          <w:noProof/>
          <w:vertAlign w:val="superscript"/>
          <w:lang w:val="fr-FR"/>
        </w:rPr>
        <w:footnoteReference w:id="11"/>
      </w:r>
      <w:r w:rsidR="005E48A2" w:rsidRPr="00982192">
        <w:rPr>
          <w:rFonts w:eastAsia="Times New Roman" w:cs="Arial"/>
          <w:noProof/>
          <w:szCs w:val="17"/>
          <w:lang w:val="fr-FR"/>
        </w:rPr>
        <w:t>.</w:t>
      </w:r>
    </w:p>
    <w:p w14:paraId="135F4288" w14:textId="0B3DD238" w:rsidR="00DF26BA" w:rsidRPr="00982192" w:rsidRDefault="001446D6" w:rsidP="00CE01DA">
      <w:pPr>
        <w:pStyle w:val="NormalWeb"/>
        <w:spacing w:before="170" w:beforeAutospacing="0" w:after="170" w:afterAutospacing="0"/>
        <w:rPr>
          <w:noProof/>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BB27D6">
        <w:rPr>
          <w:rFonts w:eastAsia="Times New Roman" w:cs="Arial"/>
          <w:noProof/>
          <w:szCs w:val="17"/>
          <w:lang w:val="fr-FR"/>
        </w:rPr>
        <w:t>Ce type de transfert peut se faire de deux</w:t>
      </w:r>
      <w:r w:rsidR="002D56D3">
        <w:rPr>
          <w:rFonts w:eastAsia="Times New Roman" w:cs="Arial"/>
          <w:noProof/>
          <w:szCs w:val="17"/>
          <w:lang w:val="fr-FR"/>
        </w:rPr>
        <w:t> </w:t>
      </w:r>
      <w:r w:rsidR="00BB27D6">
        <w:rPr>
          <w:rFonts w:eastAsia="Times New Roman" w:cs="Arial"/>
          <w:noProof/>
          <w:szCs w:val="17"/>
          <w:lang w:val="fr-FR"/>
        </w:rPr>
        <w:t>manières</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BB27D6">
        <w:rPr>
          <w:rFonts w:eastAsia="Times New Roman" w:cs="Arial"/>
          <w:noProof/>
          <w:szCs w:val="17"/>
          <w:lang w:val="fr-FR"/>
        </w:rPr>
        <w:t>la première consiste à utiliser un en</w:t>
      </w:r>
      <w:r w:rsidR="00BB0A23">
        <w:rPr>
          <w:rFonts w:eastAsia="Times New Roman" w:cs="Arial"/>
          <w:noProof/>
          <w:szCs w:val="17"/>
          <w:lang w:val="fr-FR"/>
        </w:rPr>
        <w:t>-</w:t>
      </w:r>
      <w:r w:rsidR="00BB27D6">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Transfer</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Encoding: chunked</w:t>
      </w:r>
      <w:r w:rsidR="005E48A2" w:rsidRPr="00982192">
        <w:rPr>
          <w:rFonts w:eastAsia="Times New Roman" w:cs="Arial"/>
          <w:noProof/>
          <w:szCs w:val="17"/>
          <w:lang w:val="fr-FR"/>
        </w:rPr>
        <w:t xml:space="preserve"> </w:t>
      </w:r>
      <w:r w:rsidR="00BB27D6">
        <w:rPr>
          <w:rFonts w:eastAsia="Times New Roman" w:cs="Arial"/>
          <w:noProof/>
          <w:szCs w:val="17"/>
          <w:lang w:val="fr-FR"/>
        </w:rPr>
        <w:t xml:space="preserve">et la </w:t>
      </w:r>
      <w:r w:rsidR="00DF26BA" w:rsidRPr="00982192">
        <w:rPr>
          <w:rFonts w:eastAsia="Times New Roman" w:cs="Arial"/>
          <w:noProof/>
          <w:szCs w:val="17"/>
          <w:lang w:val="fr-FR"/>
        </w:rPr>
        <w:t>second</w:t>
      </w:r>
      <w:r w:rsidR="00BB27D6">
        <w:rPr>
          <w:rFonts w:eastAsia="Times New Roman" w:cs="Arial"/>
          <w:noProof/>
          <w:szCs w:val="17"/>
          <w:lang w:val="fr-FR"/>
        </w:rPr>
        <w:t>e</w:t>
      </w:r>
      <w:r w:rsidR="00DF26BA" w:rsidRPr="00982192">
        <w:rPr>
          <w:rFonts w:eastAsia="Times New Roman" w:cs="Arial"/>
          <w:noProof/>
          <w:szCs w:val="17"/>
          <w:lang w:val="fr-FR"/>
        </w:rPr>
        <w:t xml:space="preserve"> </w:t>
      </w:r>
      <w:r w:rsidR="00BB27D6">
        <w:rPr>
          <w:rFonts w:eastAsia="Times New Roman" w:cs="Arial"/>
          <w:noProof/>
          <w:szCs w:val="17"/>
          <w:lang w:val="fr-FR"/>
        </w:rPr>
        <w:t>à utiliser l</w:t>
      </w:r>
      <w:r w:rsidR="00BB0A23">
        <w:rPr>
          <w:rFonts w:eastAsia="Times New Roman" w:cs="Arial"/>
          <w:noProof/>
          <w:szCs w:val="17"/>
          <w:lang w:val="fr-FR"/>
        </w:rPr>
        <w:t>’</w:t>
      </w:r>
      <w:r w:rsidR="00BB27D6">
        <w:rPr>
          <w:rFonts w:eastAsia="Times New Roman" w:cs="Arial"/>
          <w:noProof/>
          <w:szCs w:val="17"/>
          <w:lang w:val="fr-FR"/>
        </w:rPr>
        <w:t>en</w:t>
      </w:r>
      <w:r w:rsidR="00BB0A23">
        <w:rPr>
          <w:rFonts w:eastAsia="Times New Roman" w:cs="Arial"/>
          <w:noProof/>
          <w:szCs w:val="17"/>
          <w:lang w:val="fr-FR"/>
        </w:rPr>
        <w:t>-</w:t>
      </w:r>
      <w:r w:rsidR="00BB27D6">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Leng</w:t>
      </w:r>
      <w:r w:rsidR="00334310" w:rsidRPr="00982192">
        <w:rPr>
          <w:rFonts w:ascii="Courier New" w:eastAsia="Times New Roman" w:hAnsi="Courier New" w:cs="Courier New"/>
          <w:noProof/>
          <w:szCs w:val="17"/>
          <w:lang w:val="fr-FR"/>
        </w:rPr>
        <w:t>th</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Ce</w:t>
      </w:r>
      <w:r w:rsidR="00BB27D6">
        <w:rPr>
          <w:rFonts w:eastAsia="Times New Roman" w:cs="Arial"/>
          <w:noProof/>
          <w:szCs w:val="17"/>
          <w:lang w:val="fr-FR"/>
        </w:rPr>
        <w:t>s en</w:t>
      </w:r>
      <w:r w:rsidR="00BB0A23">
        <w:rPr>
          <w:rFonts w:eastAsia="Times New Roman" w:cs="Arial"/>
          <w:noProof/>
          <w:szCs w:val="17"/>
          <w:lang w:val="fr-FR"/>
        </w:rPr>
        <w:t>-</w:t>
      </w:r>
      <w:r w:rsidR="00BB27D6">
        <w:rPr>
          <w:rFonts w:eastAsia="Times New Roman" w:cs="Arial"/>
          <w:noProof/>
          <w:szCs w:val="17"/>
          <w:lang w:val="fr-FR"/>
        </w:rPr>
        <w:t>têtes ne devraient pas être utilisés ensemb</w:t>
      </w:r>
      <w:r w:rsidR="00334310">
        <w:rPr>
          <w:rFonts w:eastAsia="Times New Roman" w:cs="Arial"/>
          <w:noProof/>
          <w:szCs w:val="17"/>
          <w:lang w:val="fr-FR"/>
        </w:rPr>
        <w:t xml:space="preserve">le.  </w:t>
      </w:r>
      <w:r w:rsidR="00334310" w:rsidRPr="00982192">
        <w:rPr>
          <w:rFonts w:ascii="Courier New" w:eastAsia="Times New Roman" w:hAnsi="Courier New" w:cs="Courier New"/>
          <w:noProof/>
          <w:szCs w:val="17"/>
          <w:lang w:val="fr-FR"/>
        </w:rPr>
        <w:t>Co</w:t>
      </w:r>
      <w:r w:rsidR="005E48A2" w:rsidRPr="00982192">
        <w:rPr>
          <w:rFonts w:ascii="Courier New" w:eastAsia="Times New Roman" w:hAnsi="Courier New" w:cs="Courier New"/>
          <w:noProof/>
          <w:szCs w:val="17"/>
          <w:lang w:val="fr-FR"/>
        </w:rPr>
        <w:t>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Length</w:t>
      </w:r>
      <w:r w:rsidR="005E48A2" w:rsidRPr="00982192">
        <w:rPr>
          <w:rFonts w:eastAsia="Times New Roman" w:cs="Arial"/>
          <w:noProof/>
          <w:szCs w:val="17"/>
          <w:lang w:val="fr-FR"/>
        </w:rPr>
        <w:t xml:space="preserve"> indi</w:t>
      </w:r>
      <w:r w:rsidR="00BB27D6">
        <w:rPr>
          <w:rFonts w:eastAsia="Times New Roman" w:cs="Arial"/>
          <w:noProof/>
          <w:szCs w:val="17"/>
          <w:lang w:val="fr-FR"/>
        </w:rPr>
        <w:t>que la taille totale du fichier transféré;</w:t>
      </w:r>
      <w:r w:rsidR="002D56D3">
        <w:rPr>
          <w:rFonts w:eastAsia="Times New Roman" w:cs="Arial"/>
          <w:noProof/>
          <w:szCs w:val="17"/>
          <w:lang w:val="fr-FR"/>
        </w:rPr>
        <w:t xml:space="preserve"> </w:t>
      </w:r>
      <w:r w:rsidR="00BB27D6">
        <w:rPr>
          <w:rFonts w:eastAsia="Times New Roman" w:cs="Arial"/>
          <w:noProof/>
          <w:szCs w:val="17"/>
          <w:lang w:val="fr-FR"/>
        </w:rPr>
        <w:t xml:space="preserve"> le destinataire connaîtra donc la longueur du corps et pourra estimer le temps dé téléchargement av</w:t>
      </w:r>
      <w:r w:rsidR="00334310">
        <w:rPr>
          <w:rFonts w:eastAsia="Times New Roman" w:cs="Arial"/>
          <w:noProof/>
          <w:szCs w:val="17"/>
          <w:lang w:val="fr-FR"/>
        </w:rPr>
        <w:t>al.  L’e</w:t>
      </w:r>
      <w:r w:rsidR="00BB27D6">
        <w:rPr>
          <w:rFonts w:eastAsia="Times New Roman" w:cs="Arial"/>
          <w:noProof/>
          <w:szCs w:val="17"/>
          <w:lang w:val="fr-FR"/>
        </w:rPr>
        <w:t>n</w:t>
      </w:r>
      <w:r w:rsidR="00BB0A23">
        <w:rPr>
          <w:rFonts w:eastAsia="Times New Roman" w:cs="Arial"/>
          <w:noProof/>
          <w:szCs w:val="17"/>
          <w:lang w:val="fr-FR"/>
        </w:rPr>
        <w:t>-</w:t>
      </w:r>
      <w:r w:rsidR="00BB27D6">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Transfer</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Encoding: chunked</w:t>
      </w:r>
      <w:r w:rsidR="005E48A2" w:rsidRPr="00982192">
        <w:rPr>
          <w:rFonts w:eastAsia="Times New Roman" w:cs="Arial"/>
          <w:noProof/>
          <w:szCs w:val="17"/>
          <w:lang w:val="fr-FR"/>
        </w:rPr>
        <w:t xml:space="preserve"> </w:t>
      </w:r>
      <w:r w:rsidR="00BB27D6">
        <w:rPr>
          <w:rFonts w:eastAsia="Times New Roman" w:cs="Arial"/>
          <w:noProof/>
          <w:szCs w:val="17"/>
          <w:lang w:val="fr-FR"/>
        </w:rPr>
        <w:t xml:space="preserve">est utile pour transmettre en continu des données </w:t>
      </w:r>
      <w:r w:rsidR="00DB6B35">
        <w:rPr>
          <w:rFonts w:eastAsia="Times New Roman" w:cs="Arial"/>
          <w:noProof/>
          <w:szCs w:val="17"/>
          <w:lang w:val="fr-FR"/>
        </w:rPr>
        <w:t>limitées à l</w:t>
      </w:r>
      <w:r w:rsidR="00BB0A23">
        <w:rPr>
          <w:rFonts w:eastAsia="Times New Roman" w:cs="Arial"/>
          <w:noProof/>
          <w:szCs w:val="17"/>
          <w:lang w:val="fr-FR"/>
        </w:rPr>
        <w:t>’</w:t>
      </w:r>
      <w:r w:rsidR="00DB6B35">
        <w:rPr>
          <w:rFonts w:eastAsia="Times New Roman" w:cs="Arial"/>
          <w:noProof/>
          <w:szCs w:val="17"/>
          <w:lang w:val="fr-FR"/>
        </w:rPr>
        <w:t>infini</w:t>
      </w:r>
      <w:r w:rsidR="005E48A2" w:rsidRPr="00982192">
        <w:rPr>
          <w:rFonts w:eastAsia="Times New Roman" w:cs="Arial"/>
          <w:noProof/>
          <w:szCs w:val="17"/>
          <w:lang w:val="fr-FR"/>
        </w:rPr>
        <w:t xml:space="preserve">, </w:t>
      </w:r>
      <w:r w:rsidR="00DB6B35">
        <w:rPr>
          <w:rFonts w:eastAsia="Times New Roman" w:cs="Arial"/>
          <w:noProof/>
          <w:szCs w:val="17"/>
          <w:lang w:val="fr-FR"/>
        </w:rPr>
        <w:t xml:space="preserve">telles que les données </w:t>
      </w:r>
      <w:r w:rsidR="005E48A2" w:rsidRPr="00982192">
        <w:rPr>
          <w:rFonts w:eastAsia="Times New Roman" w:cs="Arial"/>
          <w:noProof/>
          <w:szCs w:val="17"/>
          <w:lang w:val="fr-FR"/>
        </w:rPr>
        <w:t>audio o</w:t>
      </w:r>
      <w:r w:rsidR="00DB6B35">
        <w:rPr>
          <w:rFonts w:eastAsia="Times New Roman" w:cs="Arial"/>
          <w:noProof/>
          <w:szCs w:val="17"/>
          <w:lang w:val="fr-FR"/>
        </w:rPr>
        <w:t>u</w:t>
      </w:r>
      <w:r w:rsidR="005E48A2" w:rsidRPr="00982192">
        <w:rPr>
          <w:rFonts w:eastAsia="Times New Roman" w:cs="Arial"/>
          <w:noProof/>
          <w:szCs w:val="17"/>
          <w:lang w:val="fr-FR"/>
        </w:rPr>
        <w:t xml:space="preserve"> vid</w:t>
      </w:r>
      <w:r w:rsidR="00DB6B35">
        <w:rPr>
          <w:rFonts w:eastAsia="Times New Roman" w:cs="Arial"/>
          <w:noProof/>
          <w:szCs w:val="17"/>
          <w:lang w:val="fr-FR"/>
        </w:rPr>
        <w:t>é</w:t>
      </w:r>
      <w:r w:rsidR="005E48A2" w:rsidRPr="00982192">
        <w:rPr>
          <w:rFonts w:eastAsia="Times New Roman" w:cs="Arial"/>
          <w:noProof/>
          <w:szCs w:val="17"/>
          <w:lang w:val="fr-FR"/>
        </w:rPr>
        <w:t xml:space="preserve">o, </w:t>
      </w:r>
      <w:r w:rsidR="006E4885">
        <w:rPr>
          <w:rFonts w:eastAsia="Times New Roman" w:cs="Arial"/>
          <w:noProof/>
          <w:szCs w:val="17"/>
          <w:lang w:val="fr-FR"/>
        </w:rPr>
        <w:t>mais pas l</w:t>
      </w:r>
      <w:r w:rsidR="00DB6B35">
        <w:rPr>
          <w:rFonts w:eastAsia="Times New Roman" w:cs="Arial"/>
          <w:noProof/>
          <w:szCs w:val="17"/>
          <w:lang w:val="fr-FR"/>
        </w:rPr>
        <w:t>es fichie</w:t>
      </w:r>
      <w:r w:rsidR="00334310">
        <w:rPr>
          <w:rFonts w:eastAsia="Times New Roman" w:cs="Arial"/>
          <w:noProof/>
          <w:szCs w:val="17"/>
          <w:lang w:val="fr-FR"/>
        </w:rPr>
        <w:t xml:space="preserve">rs.  </w:t>
      </w:r>
      <w:r w:rsidR="00334310" w:rsidRPr="00982192">
        <w:rPr>
          <w:rFonts w:eastAsia="Times New Roman" w:cs="Arial"/>
          <w:noProof/>
          <w:szCs w:val="17"/>
          <w:lang w:val="fr-FR"/>
        </w:rPr>
        <w:t>I</w:t>
      </w:r>
      <w:r w:rsidR="00334310">
        <w:rPr>
          <w:rFonts w:eastAsia="Times New Roman" w:cs="Arial"/>
          <w:noProof/>
          <w:szCs w:val="17"/>
          <w:lang w:val="fr-FR"/>
        </w:rPr>
        <w:t>l</w:t>
      </w:r>
      <w:r w:rsidR="00DB6B35">
        <w:rPr>
          <w:rFonts w:eastAsia="Times New Roman" w:cs="Arial"/>
          <w:noProof/>
          <w:szCs w:val="17"/>
          <w:lang w:val="fr-FR"/>
        </w:rPr>
        <w:t xml:space="preserve"> est recommandé d</w:t>
      </w:r>
      <w:r w:rsidR="00BB0A23">
        <w:rPr>
          <w:rFonts w:eastAsia="Times New Roman" w:cs="Arial"/>
          <w:noProof/>
          <w:szCs w:val="17"/>
          <w:lang w:val="fr-FR"/>
        </w:rPr>
        <w:t>’</w:t>
      </w:r>
      <w:r w:rsidR="00DB6B35">
        <w:rPr>
          <w:rFonts w:eastAsia="Times New Roman" w:cs="Arial"/>
          <w:noProof/>
          <w:szCs w:val="17"/>
          <w:lang w:val="fr-FR"/>
        </w:rPr>
        <w:t>utiliser l</w:t>
      </w:r>
      <w:r w:rsidR="00BB0A23">
        <w:rPr>
          <w:rFonts w:eastAsia="Times New Roman" w:cs="Arial"/>
          <w:noProof/>
          <w:szCs w:val="17"/>
          <w:lang w:val="fr-FR"/>
        </w:rPr>
        <w:t>’</w:t>
      </w:r>
      <w:r w:rsidR="00DB6B35">
        <w:rPr>
          <w:rFonts w:eastAsia="Times New Roman" w:cs="Arial"/>
          <w:noProof/>
          <w:szCs w:val="17"/>
          <w:lang w:val="fr-FR"/>
        </w:rPr>
        <w:t>en</w:t>
      </w:r>
      <w:r w:rsidR="00BB0A23">
        <w:rPr>
          <w:rFonts w:eastAsia="Times New Roman" w:cs="Arial"/>
          <w:noProof/>
          <w:szCs w:val="17"/>
          <w:lang w:val="fr-FR"/>
        </w:rPr>
        <w:t>-</w:t>
      </w:r>
      <w:r w:rsidR="00DB6B35">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Length</w:t>
      </w:r>
      <w:r w:rsidR="005E48A2" w:rsidRPr="00982192">
        <w:rPr>
          <w:rFonts w:eastAsia="Times New Roman" w:cs="Arial"/>
          <w:noProof/>
          <w:szCs w:val="17"/>
          <w:lang w:val="fr-FR"/>
        </w:rPr>
        <w:t xml:space="preserve"> </w:t>
      </w:r>
      <w:r w:rsidR="006E4885">
        <w:rPr>
          <w:rFonts w:eastAsia="Times New Roman" w:cs="Arial"/>
          <w:noProof/>
          <w:szCs w:val="17"/>
          <w:lang w:val="fr-FR"/>
        </w:rPr>
        <w:t>p</w:t>
      </w:r>
      <w:r w:rsidR="005E48A2" w:rsidRPr="00982192">
        <w:rPr>
          <w:rFonts w:eastAsia="Times New Roman" w:cs="Arial"/>
          <w:noProof/>
          <w:szCs w:val="17"/>
          <w:lang w:val="fr-FR"/>
        </w:rPr>
        <w:t>o</w:t>
      </w:r>
      <w:r w:rsidR="006E4885">
        <w:rPr>
          <w:rFonts w:eastAsia="Times New Roman" w:cs="Arial"/>
          <w:noProof/>
          <w:szCs w:val="17"/>
          <w:lang w:val="fr-FR"/>
        </w:rPr>
        <w:t>u</w:t>
      </w:r>
      <w:r w:rsidR="005E48A2" w:rsidRPr="00982192">
        <w:rPr>
          <w:rFonts w:eastAsia="Times New Roman" w:cs="Arial"/>
          <w:noProof/>
          <w:szCs w:val="17"/>
          <w:lang w:val="fr-FR"/>
        </w:rPr>
        <w:t xml:space="preserve">r </w:t>
      </w:r>
      <w:r w:rsidR="006E4885">
        <w:rPr>
          <w:rFonts w:eastAsia="Times New Roman" w:cs="Arial"/>
          <w:noProof/>
          <w:szCs w:val="17"/>
          <w:lang w:val="fr-FR"/>
        </w:rPr>
        <w:t>le téléchargement aval car l</w:t>
      </w:r>
      <w:r w:rsidR="00BB0A23">
        <w:rPr>
          <w:rFonts w:eastAsia="Times New Roman" w:cs="Arial"/>
          <w:noProof/>
          <w:szCs w:val="17"/>
          <w:lang w:val="fr-FR"/>
        </w:rPr>
        <w:t>’</w:t>
      </w:r>
      <w:r w:rsidR="006E4885">
        <w:rPr>
          <w:rFonts w:eastAsia="Times New Roman" w:cs="Arial"/>
          <w:noProof/>
          <w:szCs w:val="17"/>
          <w:lang w:val="fr-FR"/>
        </w:rPr>
        <w:t>utilisation du serveur est faible par rapport à l</w:t>
      </w:r>
      <w:r w:rsidR="00BB0A23">
        <w:rPr>
          <w:rFonts w:eastAsia="Times New Roman" w:cs="Arial"/>
          <w:noProof/>
          <w:szCs w:val="17"/>
          <w:lang w:val="fr-FR"/>
        </w:rPr>
        <w:t>’</w:t>
      </w:r>
      <w:r w:rsidR="006E4885">
        <w:rPr>
          <w:rFonts w:eastAsia="Times New Roman" w:cs="Arial"/>
          <w:noProof/>
          <w:szCs w:val="17"/>
          <w:lang w:val="fr-FR"/>
        </w:rPr>
        <w:t>en</w:t>
      </w:r>
      <w:r w:rsidR="00BB0A23">
        <w:rPr>
          <w:rFonts w:eastAsia="Times New Roman" w:cs="Arial"/>
          <w:noProof/>
          <w:szCs w:val="17"/>
          <w:lang w:val="fr-FR"/>
        </w:rPr>
        <w:t>-</w:t>
      </w:r>
      <w:r w:rsidR="006E4885">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Transfer</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Encoding: chunk</w:t>
      </w:r>
      <w:r w:rsidR="00334310" w:rsidRPr="00982192">
        <w:rPr>
          <w:rFonts w:ascii="Courier New" w:eastAsia="Times New Roman" w:hAnsi="Courier New" w:cs="Courier New"/>
          <w:noProof/>
          <w:szCs w:val="17"/>
          <w:lang w:val="fr-FR"/>
        </w:rPr>
        <w:t>ed</w:t>
      </w:r>
      <w:r w:rsidR="00334310">
        <w:rPr>
          <w:rFonts w:ascii="Courier New" w:eastAsia="Times New Roman" w:hAnsi="Courier New" w:cs="Courier New"/>
          <w:noProof/>
          <w:szCs w:val="17"/>
          <w:lang w:val="fr-FR"/>
        </w:rPr>
        <w:t xml:space="preserve">.  </w:t>
      </w:r>
      <w:r w:rsidR="00334310">
        <w:rPr>
          <w:rFonts w:eastAsia="Times New Roman" w:cs="Arial"/>
          <w:noProof/>
          <w:szCs w:val="17"/>
          <w:lang w:val="fr-FR"/>
        </w:rPr>
        <w:t>Po</w:t>
      </w:r>
      <w:r w:rsidR="006E4885">
        <w:rPr>
          <w:rFonts w:eastAsia="Times New Roman" w:cs="Arial"/>
          <w:noProof/>
          <w:szCs w:val="17"/>
          <w:lang w:val="fr-FR"/>
        </w:rPr>
        <w:t>ur un téléchargement amont</w:t>
      </w:r>
      <w:r w:rsidR="005E48A2" w:rsidRPr="00982192">
        <w:rPr>
          <w:rFonts w:eastAsia="Times New Roman" w:cs="Arial"/>
          <w:noProof/>
          <w:szCs w:val="17"/>
          <w:lang w:val="fr-FR"/>
        </w:rPr>
        <w:t xml:space="preserve">, </w:t>
      </w:r>
      <w:r w:rsidR="006E4885">
        <w:rPr>
          <w:rFonts w:eastAsia="Times New Roman" w:cs="Arial"/>
          <w:noProof/>
          <w:szCs w:val="17"/>
          <w:lang w:val="fr-FR"/>
        </w:rPr>
        <w:t>l</w:t>
      </w:r>
      <w:r w:rsidR="00BB0A23">
        <w:rPr>
          <w:rFonts w:eastAsia="Times New Roman" w:cs="Arial"/>
          <w:noProof/>
          <w:szCs w:val="17"/>
          <w:lang w:val="fr-FR"/>
        </w:rPr>
        <w:t>’</w:t>
      </w:r>
      <w:r w:rsidR="006E4885">
        <w:rPr>
          <w:rFonts w:eastAsia="Times New Roman" w:cs="Arial"/>
          <w:noProof/>
          <w:szCs w:val="17"/>
          <w:lang w:val="fr-FR"/>
        </w:rPr>
        <w:t>en</w:t>
      </w:r>
      <w:r w:rsidR="00BB0A23">
        <w:rPr>
          <w:rFonts w:eastAsia="Times New Roman" w:cs="Arial"/>
          <w:noProof/>
          <w:szCs w:val="17"/>
          <w:lang w:val="fr-FR"/>
        </w:rPr>
        <w:t>-</w:t>
      </w:r>
      <w:r w:rsidR="006E4885">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Transfer</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Encoding: chunked</w:t>
      </w:r>
      <w:r w:rsidR="005E48A2" w:rsidRPr="00982192">
        <w:rPr>
          <w:rFonts w:eastAsia="Times New Roman" w:cs="Arial"/>
          <w:noProof/>
          <w:szCs w:val="17"/>
          <w:lang w:val="fr-FR"/>
        </w:rPr>
        <w:t xml:space="preserve"> </w:t>
      </w:r>
      <w:r w:rsidR="006E4885">
        <w:rPr>
          <w:rFonts w:eastAsia="Times New Roman" w:cs="Arial"/>
          <w:noProof/>
          <w:szCs w:val="17"/>
          <w:lang w:val="fr-FR"/>
        </w:rPr>
        <w:t>est recommandé</w:t>
      </w:r>
      <w:r w:rsidR="005E48A2" w:rsidRPr="00982192">
        <w:rPr>
          <w:rFonts w:eastAsia="Times New Roman" w:cs="Arial"/>
          <w:noProof/>
          <w:szCs w:val="17"/>
          <w:lang w:val="fr-FR"/>
        </w:rPr>
        <w:t>.</w:t>
      </w:r>
    </w:p>
    <w:p w14:paraId="48880A3C" w14:textId="71DA0921" w:rsidR="005E48A2" w:rsidRPr="00982192" w:rsidRDefault="006E4885" w:rsidP="00CE01DA">
      <w:pPr>
        <w:pStyle w:val="NormalWeb"/>
        <w:spacing w:before="170" w:beforeAutospacing="0" w:after="170" w:afterAutospacing="0"/>
        <w:rPr>
          <w:noProof/>
          <w:lang w:val="fr-FR"/>
        </w:rPr>
      </w:pPr>
      <w:r>
        <w:rPr>
          <w:noProof/>
          <w:lang w:val="fr-FR"/>
        </w:rPr>
        <w:t xml:space="preserve">Une API </w:t>
      </w:r>
      <w:r w:rsidR="005E48A2" w:rsidRPr="00982192">
        <w:rPr>
          <w:rFonts w:eastAsia="Times New Roman" w:cs="Arial"/>
          <w:noProof/>
          <w:szCs w:val="17"/>
          <w:lang w:val="fr-FR"/>
        </w:rPr>
        <w:t>Web</w:t>
      </w:r>
      <w:r w:rsidR="005E48A2" w:rsidRPr="00982192">
        <w:rPr>
          <w:noProof/>
          <w:lang w:val="fr-FR"/>
        </w:rPr>
        <w:t xml:space="preserve"> </w:t>
      </w:r>
      <w:r>
        <w:rPr>
          <w:noProof/>
          <w:lang w:val="fr-FR"/>
        </w:rPr>
        <w:t xml:space="preserve">devrait faire savoir si elle prend en charge les téléchargements partiels de fichiers en répondant aux requêtes </w:t>
      </w:r>
      <w:r w:rsidR="005E48A2" w:rsidRPr="00982192">
        <w:rPr>
          <w:rFonts w:ascii="Courier New" w:hAnsi="Courier New" w:cs="Courier New"/>
          <w:noProof/>
          <w:lang w:val="fr-FR"/>
        </w:rPr>
        <w:t>HEAD</w:t>
      </w:r>
      <w:r w:rsidR="005E48A2" w:rsidRPr="00982192">
        <w:rPr>
          <w:noProof/>
          <w:lang w:val="fr-FR"/>
        </w:rPr>
        <w:t xml:space="preserve"> </w:t>
      </w:r>
      <w:r>
        <w:rPr>
          <w:noProof/>
          <w:lang w:val="fr-FR"/>
        </w:rPr>
        <w:t>et en envoyant les en</w:t>
      </w:r>
      <w:r w:rsidR="00BB0A23">
        <w:rPr>
          <w:noProof/>
          <w:lang w:val="fr-FR"/>
        </w:rPr>
        <w:t>-</w:t>
      </w:r>
      <w:r>
        <w:rPr>
          <w:noProof/>
          <w:lang w:val="fr-FR"/>
        </w:rPr>
        <w:t>têtes de réponse HTTP</w:t>
      </w:r>
      <w:r w:rsidR="00BB0A23">
        <w:rPr>
          <w:noProof/>
          <w:lang w:val="fr-FR"/>
        </w:rPr>
        <w:t> :</w:t>
      </w:r>
      <w:r w:rsidR="005E48A2" w:rsidRPr="00982192">
        <w:rPr>
          <w:noProof/>
          <w:lang w:val="fr-FR"/>
        </w:rPr>
        <w:t xml:space="preserve"> </w:t>
      </w:r>
      <w:r w:rsidR="005E48A2" w:rsidRPr="00982192">
        <w:rPr>
          <w:rFonts w:ascii="Courier New" w:hAnsi="Courier New" w:cs="Courier New"/>
          <w:noProof/>
          <w:lang w:val="fr-FR"/>
        </w:rPr>
        <w:t>Accept</w:t>
      </w:r>
      <w:r w:rsidR="00BB0A23">
        <w:rPr>
          <w:rFonts w:ascii="Courier New" w:hAnsi="Courier New" w:cs="Courier New"/>
          <w:noProof/>
          <w:lang w:val="fr-FR"/>
        </w:rPr>
        <w:t>-</w:t>
      </w:r>
      <w:r w:rsidR="005E48A2" w:rsidRPr="00982192">
        <w:rPr>
          <w:rFonts w:ascii="Courier New" w:hAnsi="Courier New" w:cs="Courier New"/>
          <w:noProof/>
          <w:lang w:val="fr-FR"/>
        </w:rPr>
        <w:t>Ranges</w:t>
      </w:r>
      <w:r w:rsidR="005E48A2" w:rsidRPr="00982192">
        <w:rPr>
          <w:noProof/>
          <w:lang w:val="fr-FR"/>
        </w:rPr>
        <w:t xml:space="preserve"> </w:t>
      </w:r>
      <w:r>
        <w:rPr>
          <w:noProof/>
          <w:lang w:val="fr-FR"/>
        </w:rPr>
        <w:t>et</w:t>
      </w:r>
      <w:r w:rsidR="005E48A2" w:rsidRPr="00982192">
        <w:rPr>
          <w:noProof/>
          <w:lang w:val="fr-FR"/>
        </w:rPr>
        <w:t xml:space="preserve"> </w:t>
      </w:r>
      <w:r w:rsidR="005E48A2" w:rsidRPr="00982192">
        <w:rPr>
          <w:rFonts w:ascii="Courier New" w:hAnsi="Courier New" w:cs="Courier New"/>
          <w:noProof/>
          <w:lang w:val="fr-FR"/>
        </w:rPr>
        <w:t>Content</w:t>
      </w:r>
      <w:r w:rsidR="00BB0A23">
        <w:rPr>
          <w:rFonts w:ascii="Courier New" w:hAnsi="Courier New" w:cs="Courier New"/>
          <w:noProof/>
          <w:lang w:val="fr-FR"/>
        </w:rPr>
        <w:t>-</w:t>
      </w:r>
      <w:r w:rsidR="005E48A2" w:rsidRPr="00982192">
        <w:rPr>
          <w:rFonts w:ascii="Courier New" w:hAnsi="Courier New" w:cs="Courier New"/>
          <w:noProof/>
          <w:lang w:val="fr-FR"/>
        </w:rPr>
        <w:t>Leng</w:t>
      </w:r>
      <w:r w:rsidR="00334310" w:rsidRPr="00982192">
        <w:rPr>
          <w:rFonts w:ascii="Courier New" w:hAnsi="Courier New" w:cs="Courier New"/>
          <w:noProof/>
          <w:lang w:val="fr-FR"/>
        </w:rPr>
        <w:t>th</w:t>
      </w:r>
      <w:r w:rsidR="00334310">
        <w:rPr>
          <w:rFonts w:ascii="Courier New" w:hAnsi="Courier New" w:cs="Courier New"/>
          <w:noProof/>
          <w:lang w:val="fr-FR"/>
        </w:rPr>
        <w:t xml:space="preserve">.  </w:t>
      </w:r>
      <w:r w:rsidR="00334310">
        <w:rPr>
          <w:noProof/>
          <w:lang w:val="fr-FR"/>
        </w:rPr>
        <w:t>Le</w:t>
      </w:r>
      <w:r>
        <w:rPr>
          <w:noProof/>
          <w:lang w:val="fr-FR"/>
        </w:rPr>
        <w:t xml:space="preserve"> premier devrait indiquer l</w:t>
      </w:r>
      <w:r w:rsidR="00BB0A23">
        <w:rPr>
          <w:noProof/>
          <w:lang w:val="fr-FR"/>
        </w:rPr>
        <w:t>’</w:t>
      </w:r>
      <w:r>
        <w:rPr>
          <w:noProof/>
          <w:lang w:val="fr-FR"/>
        </w:rPr>
        <w:t xml:space="preserve">unité pouvant être utilisée pour définir une </w:t>
      </w:r>
      <w:r w:rsidR="00853EAC">
        <w:rPr>
          <w:noProof/>
          <w:lang w:val="fr-FR"/>
        </w:rPr>
        <w:t>plage</w:t>
      </w:r>
      <w:r>
        <w:rPr>
          <w:noProof/>
          <w:lang w:val="fr-FR"/>
        </w:rPr>
        <w:t xml:space="preserve"> et ne devrait jamais être défini comme </w:t>
      </w:r>
      <w:r w:rsidR="00555419">
        <w:rPr>
          <w:noProof/>
          <w:lang w:val="fr-FR"/>
        </w:rPr>
        <w:t>“</w:t>
      </w:r>
      <w:r>
        <w:rPr>
          <w:noProof/>
          <w:lang w:val="fr-FR"/>
        </w:rPr>
        <w:t>aucun</w:t>
      </w:r>
      <w:r w:rsidR="009456E7">
        <w:rPr>
          <w:noProof/>
          <w:lang w:val="fr-FR"/>
        </w:rPr>
        <w:t>e</w:t>
      </w:r>
      <w:r w:rsidR="00555419">
        <w:rPr>
          <w:noProof/>
          <w:lang w:val="fr-FR"/>
        </w:rPr>
        <w:t>”</w:t>
      </w:r>
      <w:r w:rsidR="005E48A2" w:rsidRPr="00982192">
        <w:rPr>
          <w:noProof/>
          <w:lang w:val="fr-FR"/>
        </w:rPr>
        <w:t xml:space="preserve">. </w:t>
      </w:r>
      <w:r w:rsidR="0058536A" w:rsidRPr="00982192">
        <w:rPr>
          <w:noProof/>
          <w:lang w:val="fr-FR"/>
        </w:rPr>
        <w:t xml:space="preserve"> </w:t>
      </w:r>
      <w:r>
        <w:rPr>
          <w:noProof/>
          <w:lang w:val="fr-FR"/>
        </w:rPr>
        <w:t>Le second indique la taille totale du fichier à télécharger</w:t>
      </w:r>
      <w:r w:rsidR="005E48A2" w:rsidRPr="00982192">
        <w:rPr>
          <w:noProof/>
          <w:lang w:val="fr-FR"/>
        </w:rPr>
        <w:t>.</w:t>
      </w:r>
    </w:p>
    <w:p w14:paraId="7C111740" w14:textId="6ED3DCD9" w:rsidR="00992C0C" w:rsidRDefault="008620A5" w:rsidP="00CE01DA">
      <w:pPr>
        <w:spacing w:before="170" w:after="170"/>
        <w:ind w:left="567"/>
        <w:rPr>
          <w:noProof/>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9456E7">
        <w:rPr>
          <w:rFonts w:eastAsia="Times New Roman" w:cs="Arial"/>
          <w:noProof/>
          <w:szCs w:val="17"/>
          <w:lang w:val="fr-FR"/>
        </w:rPr>
        <w:t xml:space="preserve">Une </w:t>
      </w:r>
      <w:r w:rsidR="005E48A2" w:rsidRPr="00982192">
        <w:rPr>
          <w:rFonts w:eastAsia="Times New Roman" w:cs="Arial"/>
          <w:noProof/>
          <w:szCs w:val="17"/>
          <w:lang w:val="fr-FR"/>
        </w:rPr>
        <w:t xml:space="preserve">API </w:t>
      </w:r>
      <w:r w:rsidR="009456E7">
        <w:rPr>
          <w:rFonts w:eastAsia="Times New Roman" w:cs="Arial"/>
          <w:noProof/>
          <w:szCs w:val="17"/>
          <w:lang w:val="fr-FR"/>
        </w:rPr>
        <w:t xml:space="preserve">Web DEVRAIT </w:t>
      </w:r>
      <w:r w:rsidR="009456E7">
        <w:rPr>
          <w:noProof/>
          <w:lang w:val="fr-FR"/>
        </w:rPr>
        <w:t xml:space="preserve">faire savoir si elle prend en charge les téléchargements partiels de fichiers en répondant aux requêtes </w:t>
      </w:r>
      <w:r w:rsidR="009456E7" w:rsidRPr="00982192">
        <w:rPr>
          <w:rFonts w:ascii="Courier New" w:hAnsi="Courier New" w:cs="Courier New"/>
          <w:noProof/>
          <w:lang w:val="fr-FR"/>
        </w:rPr>
        <w:t>HEAD</w:t>
      </w:r>
      <w:r w:rsidR="009456E7" w:rsidRPr="00982192">
        <w:rPr>
          <w:noProof/>
          <w:lang w:val="fr-FR"/>
        </w:rPr>
        <w:t xml:space="preserve"> </w:t>
      </w:r>
      <w:r w:rsidR="009456E7">
        <w:rPr>
          <w:noProof/>
          <w:lang w:val="fr-FR"/>
        </w:rPr>
        <w:t>et en envoyant les en</w:t>
      </w:r>
      <w:r w:rsidR="00BB0A23">
        <w:rPr>
          <w:noProof/>
          <w:lang w:val="fr-FR"/>
        </w:rPr>
        <w:t>-</w:t>
      </w:r>
      <w:r w:rsidR="009456E7">
        <w:rPr>
          <w:noProof/>
          <w:lang w:val="fr-FR"/>
        </w:rPr>
        <w:t xml:space="preserve">têtes de réponse HTTP </w:t>
      </w:r>
      <w:r w:rsidR="009456E7" w:rsidRPr="00982192">
        <w:rPr>
          <w:rFonts w:ascii="Courier New" w:hAnsi="Courier New" w:cs="Courier New"/>
          <w:noProof/>
          <w:lang w:val="fr-FR"/>
        </w:rPr>
        <w:t>Accept</w:t>
      </w:r>
      <w:r w:rsidR="00BB0A23">
        <w:rPr>
          <w:rFonts w:ascii="Courier New" w:hAnsi="Courier New" w:cs="Courier New"/>
          <w:noProof/>
          <w:lang w:val="fr-FR"/>
        </w:rPr>
        <w:t>-</w:t>
      </w:r>
      <w:r w:rsidR="009456E7" w:rsidRPr="00982192">
        <w:rPr>
          <w:rFonts w:ascii="Courier New" w:hAnsi="Courier New" w:cs="Courier New"/>
          <w:noProof/>
          <w:lang w:val="fr-FR"/>
        </w:rPr>
        <w:t>Ranges</w:t>
      </w:r>
      <w:r w:rsidR="009456E7" w:rsidRPr="00982192">
        <w:rPr>
          <w:noProof/>
          <w:lang w:val="fr-FR"/>
        </w:rPr>
        <w:t xml:space="preserve"> </w:t>
      </w:r>
      <w:r w:rsidR="009456E7">
        <w:rPr>
          <w:noProof/>
          <w:lang w:val="fr-FR"/>
        </w:rPr>
        <w:t>et</w:t>
      </w:r>
      <w:r w:rsidR="009456E7" w:rsidRPr="00982192">
        <w:rPr>
          <w:noProof/>
          <w:lang w:val="fr-FR"/>
        </w:rPr>
        <w:t xml:space="preserve"> </w:t>
      </w:r>
      <w:r w:rsidR="009456E7" w:rsidRPr="00982192">
        <w:rPr>
          <w:rFonts w:ascii="Courier New" w:hAnsi="Courier New" w:cs="Courier New"/>
          <w:noProof/>
          <w:lang w:val="fr-FR"/>
        </w:rPr>
        <w:t>Content</w:t>
      </w:r>
      <w:r w:rsidR="00BB0A23">
        <w:rPr>
          <w:rFonts w:ascii="Courier New" w:hAnsi="Courier New" w:cs="Courier New"/>
          <w:noProof/>
          <w:lang w:val="fr-FR"/>
        </w:rPr>
        <w:t>-</w:t>
      </w:r>
      <w:r w:rsidR="009456E7" w:rsidRPr="00982192">
        <w:rPr>
          <w:rFonts w:ascii="Courier New" w:hAnsi="Courier New" w:cs="Courier New"/>
          <w:noProof/>
          <w:lang w:val="fr-FR"/>
        </w:rPr>
        <w:t>Length</w:t>
      </w:r>
      <w:r w:rsidR="009456E7" w:rsidRPr="00982192">
        <w:rPr>
          <w:noProof/>
          <w:lang w:val="fr-FR"/>
        </w:rPr>
        <w:t>.</w:t>
      </w:r>
    </w:p>
    <w:p w14:paraId="0B35711A" w14:textId="2A855AA7"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9456E7">
        <w:rPr>
          <w:noProof/>
          <w:lang w:val="fr-FR"/>
        </w:rPr>
        <w:t>Selon</w:t>
      </w:r>
      <w:r w:rsidR="00992C0C">
        <w:rPr>
          <w:noProof/>
          <w:lang w:val="fr-FR"/>
        </w:rPr>
        <w:t xml:space="preserve"> le RFC</w:t>
      </w:r>
      <w:r w:rsidR="009456E7">
        <w:rPr>
          <w:noProof/>
          <w:lang w:val="fr-FR"/>
        </w:rPr>
        <w:t xml:space="preserve"> 7232 de l</w:t>
      </w:r>
      <w:r w:rsidR="00BB0A23">
        <w:rPr>
          <w:noProof/>
          <w:lang w:val="fr-FR"/>
        </w:rPr>
        <w:t>’</w:t>
      </w:r>
      <w:r w:rsidR="009456E7">
        <w:rPr>
          <w:noProof/>
          <w:lang w:val="fr-FR"/>
        </w:rPr>
        <w:t>IET</w:t>
      </w:r>
      <w:r w:rsidR="00E84D20">
        <w:rPr>
          <w:noProof/>
          <w:lang w:val="fr-FR"/>
        </w:rPr>
        <w:t>F</w:t>
      </w:r>
      <w:r w:rsidR="009456E7">
        <w:rPr>
          <w:noProof/>
          <w:lang w:val="fr-FR"/>
        </w:rPr>
        <w:t>, une API Web qui prend en charge le téléchargement de gros fichiers devrait prendre en charge les requêtes de téléchargement partiel</w:t>
      </w:r>
      <w:r w:rsidR="005E48A2" w:rsidRPr="00982192">
        <w:rPr>
          <w:noProof/>
          <w:lang w:val="fr-FR"/>
        </w:rPr>
        <w:t xml:space="preserve">, </w:t>
      </w:r>
      <w:r w:rsidR="009456E7">
        <w:rPr>
          <w:noProof/>
          <w:lang w:val="fr-FR"/>
        </w:rPr>
        <w:t>c</w:t>
      </w:r>
      <w:r w:rsidR="00BB0A23">
        <w:rPr>
          <w:noProof/>
          <w:lang w:val="fr-FR"/>
        </w:rPr>
        <w:t>’</w:t>
      </w:r>
      <w:r w:rsidR="009456E7">
        <w:rPr>
          <w:noProof/>
          <w:lang w:val="fr-FR"/>
        </w:rPr>
        <w:t>est</w:t>
      </w:r>
      <w:r w:rsidR="00BB0A23">
        <w:rPr>
          <w:noProof/>
          <w:lang w:val="fr-FR"/>
        </w:rPr>
        <w:t>-</w:t>
      </w:r>
      <w:r w:rsidR="009456E7">
        <w:rPr>
          <w:noProof/>
          <w:lang w:val="fr-FR"/>
        </w:rPr>
        <w:t>à</w:t>
      </w:r>
      <w:r w:rsidR="00BB0A23">
        <w:rPr>
          <w:noProof/>
          <w:lang w:val="fr-FR"/>
        </w:rPr>
        <w:t>-</w:t>
      </w:r>
      <w:r w:rsidR="009456E7">
        <w:rPr>
          <w:noProof/>
          <w:lang w:val="fr-FR"/>
        </w:rPr>
        <w:t>dire que</w:t>
      </w:r>
      <w:r w:rsidR="00BB0A23">
        <w:rPr>
          <w:noProof/>
          <w:lang w:val="fr-FR"/>
        </w:rPr>
        <w:t> :</w:t>
      </w:r>
    </w:p>
    <w:p w14:paraId="1C40A972" w14:textId="260EB683" w:rsidR="005E48A2" w:rsidRPr="00982192" w:rsidRDefault="00A23CD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le </w:t>
      </w:r>
      <w:r w:rsidR="009456E7">
        <w:rPr>
          <w:rFonts w:eastAsia="Times New Roman" w:cs="Arial"/>
          <w:noProof/>
          <w:szCs w:val="17"/>
          <w:lang w:val="fr-FR"/>
        </w:rPr>
        <w:t xml:space="preserve">consommateur de </w:t>
      </w:r>
      <w:r w:rsidR="005E48A2" w:rsidRPr="00982192">
        <w:rPr>
          <w:rFonts w:eastAsia="Times New Roman" w:cs="Arial"/>
          <w:noProof/>
          <w:szCs w:val="17"/>
          <w:lang w:val="fr-FR"/>
        </w:rPr>
        <w:t xml:space="preserve">service </w:t>
      </w:r>
      <w:r w:rsidR="009456E7">
        <w:rPr>
          <w:rFonts w:eastAsia="Times New Roman" w:cs="Arial"/>
          <w:noProof/>
          <w:szCs w:val="17"/>
          <w:lang w:val="fr-FR"/>
        </w:rPr>
        <w:t xml:space="preserve">demandant une </w:t>
      </w:r>
      <w:r w:rsidR="00853EAC">
        <w:rPr>
          <w:rFonts w:eastAsia="Times New Roman" w:cs="Arial"/>
          <w:noProof/>
          <w:szCs w:val="17"/>
          <w:lang w:val="fr-FR"/>
        </w:rPr>
        <w:t xml:space="preserve">plage </w:t>
      </w:r>
      <w:r w:rsidR="009456E7">
        <w:rPr>
          <w:rFonts w:eastAsia="Times New Roman" w:cs="Arial"/>
          <w:noProof/>
          <w:szCs w:val="17"/>
          <w:lang w:val="fr-FR"/>
        </w:rPr>
        <w:t>devrait utiliser l</w:t>
      </w:r>
      <w:r w:rsidR="00BB0A23">
        <w:rPr>
          <w:rFonts w:eastAsia="Times New Roman" w:cs="Arial"/>
          <w:noProof/>
          <w:szCs w:val="17"/>
          <w:lang w:val="fr-FR"/>
        </w:rPr>
        <w:t>’</w:t>
      </w:r>
      <w:r w:rsidR="009456E7">
        <w:rPr>
          <w:rFonts w:eastAsia="Times New Roman" w:cs="Arial"/>
          <w:noProof/>
          <w:szCs w:val="17"/>
          <w:lang w:val="fr-FR"/>
        </w:rPr>
        <w:t>en</w:t>
      </w:r>
      <w:r w:rsidR="00BB0A23">
        <w:rPr>
          <w:rFonts w:eastAsia="Times New Roman" w:cs="Arial"/>
          <w:noProof/>
          <w:szCs w:val="17"/>
          <w:lang w:val="fr-FR"/>
        </w:rPr>
        <w:t>-</w:t>
      </w:r>
      <w:r w:rsidR="009456E7">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Range</w:t>
      </w:r>
      <w:r w:rsidR="0058536A" w:rsidRPr="00982192">
        <w:rPr>
          <w:rFonts w:eastAsia="Times New Roman" w:cs="Arial"/>
          <w:noProof/>
          <w:szCs w:val="17"/>
          <w:lang w:val="fr-FR"/>
        </w:rPr>
        <w:t>;</w:t>
      </w:r>
    </w:p>
    <w:p w14:paraId="77B13A53" w14:textId="66527648" w:rsidR="005E48A2" w:rsidRPr="00982192" w:rsidRDefault="00A23CD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 xml:space="preserve">la </w:t>
      </w:r>
      <w:r w:rsidR="009456E7">
        <w:rPr>
          <w:rFonts w:eastAsia="Times New Roman" w:cs="Arial"/>
          <w:noProof/>
          <w:szCs w:val="17"/>
          <w:lang w:val="fr-FR"/>
        </w:rPr>
        <w:t xml:space="preserve">réponse du prestataire de </w:t>
      </w:r>
      <w:r w:rsidR="005E48A2" w:rsidRPr="00982192">
        <w:rPr>
          <w:rFonts w:eastAsia="Times New Roman" w:cs="Arial"/>
          <w:noProof/>
          <w:szCs w:val="17"/>
          <w:lang w:val="fr-FR"/>
        </w:rPr>
        <w:t xml:space="preserve">service </w:t>
      </w:r>
      <w:r w:rsidR="009456E7">
        <w:rPr>
          <w:rFonts w:eastAsia="Times New Roman" w:cs="Arial"/>
          <w:noProof/>
          <w:szCs w:val="17"/>
          <w:lang w:val="fr-FR"/>
        </w:rPr>
        <w:t>devrait contenir les en</w:t>
      </w:r>
      <w:r w:rsidR="00BB0A23">
        <w:rPr>
          <w:rFonts w:eastAsia="Times New Roman" w:cs="Arial"/>
          <w:noProof/>
          <w:szCs w:val="17"/>
          <w:lang w:val="fr-FR"/>
        </w:rPr>
        <w:t>-</w:t>
      </w:r>
      <w:r w:rsidR="009456E7">
        <w:rPr>
          <w:rFonts w:eastAsia="Times New Roman" w:cs="Arial"/>
          <w:noProof/>
          <w:szCs w:val="17"/>
          <w:lang w:val="fr-FR"/>
        </w:rPr>
        <w:t xml:space="preserve">têtes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Range</w:t>
      </w:r>
      <w:r w:rsidR="005E48A2" w:rsidRPr="00982192">
        <w:rPr>
          <w:rFonts w:eastAsia="Times New Roman" w:cs="Arial"/>
          <w:noProof/>
          <w:szCs w:val="17"/>
          <w:lang w:val="fr-FR"/>
        </w:rPr>
        <w:t xml:space="preserve"> </w:t>
      </w:r>
      <w:r w:rsidR="009456E7">
        <w:rPr>
          <w:rFonts w:eastAsia="Times New Roman" w:cs="Arial"/>
          <w:noProof/>
          <w:szCs w:val="17"/>
          <w:lang w:val="fr-FR"/>
        </w:rPr>
        <w:t>et</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Length</w:t>
      </w:r>
      <w:r w:rsidR="0058536A" w:rsidRPr="00982192">
        <w:rPr>
          <w:rFonts w:eastAsia="Times New Roman" w:cs="Arial"/>
          <w:noProof/>
          <w:szCs w:val="17"/>
          <w:lang w:val="fr-FR"/>
        </w:rPr>
        <w:t xml:space="preserve">;  </w:t>
      </w:r>
      <w:r w:rsidR="009456E7">
        <w:rPr>
          <w:rFonts w:eastAsia="Times New Roman" w:cs="Arial"/>
          <w:noProof/>
          <w:szCs w:val="17"/>
          <w:lang w:val="fr-FR"/>
        </w:rPr>
        <w:t>et</w:t>
      </w:r>
    </w:p>
    <w:p w14:paraId="65178008" w14:textId="69E0696E" w:rsidR="005E48A2" w:rsidRPr="00982192" w:rsidRDefault="00A23CD5" w:rsidP="00CE01DA">
      <w:pPr>
        <w:numPr>
          <w:ilvl w:val="1"/>
          <w:numId w:val="4"/>
        </w:numPr>
        <w:tabs>
          <w:tab w:val="clear" w:pos="709"/>
          <w:tab w:val="num" w:pos="1134"/>
        </w:tabs>
        <w:spacing w:before="170" w:after="170"/>
        <w:ind w:left="1134" w:hanging="567"/>
        <w:rPr>
          <w:rFonts w:eastAsia="Times New Roman" w:cs="Arial"/>
          <w:noProof/>
          <w:szCs w:val="17"/>
          <w:lang w:val="fr-FR"/>
        </w:rPr>
      </w:pPr>
      <w:r>
        <w:rPr>
          <w:rFonts w:eastAsia="Times New Roman" w:cs="Arial"/>
          <w:noProof/>
          <w:szCs w:val="17"/>
          <w:lang w:val="fr-FR"/>
        </w:rPr>
        <w:t>la</w:t>
      </w:r>
      <w:r w:rsidR="009456E7">
        <w:rPr>
          <w:rFonts w:eastAsia="Times New Roman" w:cs="Arial"/>
          <w:noProof/>
          <w:szCs w:val="17"/>
          <w:lang w:val="fr-FR"/>
        </w:rPr>
        <w:t xml:space="preserve"> réponse du prestataire de </w:t>
      </w:r>
      <w:r w:rsidR="009456E7" w:rsidRPr="00982192">
        <w:rPr>
          <w:rFonts w:eastAsia="Times New Roman" w:cs="Arial"/>
          <w:noProof/>
          <w:szCs w:val="17"/>
          <w:lang w:val="fr-FR"/>
        </w:rPr>
        <w:t xml:space="preserve">service </w:t>
      </w:r>
      <w:r w:rsidR="009456E7">
        <w:rPr>
          <w:rFonts w:eastAsia="Times New Roman" w:cs="Arial"/>
          <w:noProof/>
          <w:szCs w:val="17"/>
          <w:lang w:val="fr-FR"/>
        </w:rPr>
        <w:t>devrait comprendre l</w:t>
      </w:r>
      <w:r w:rsidR="00BB0A23">
        <w:rPr>
          <w:rFonts w:eastAsia="Times New Roman" w:cs="Arial"/>
          <w:noProof/>
          <w:szCs w:val="17"/>
          <w:lang w:val="fr-FR"/>
        </w:rPr>
        <w:t>’</w:t>
      </w:r>
      <w:r w:rsidR="009456E7">
        <w:rPr>
          <w:rFonts w:eastAsia="Times New Roman" w:cs="Arial"/>
          <w:noProof/>
          <w:szCs w:val="17"/>
          <w:lang w:val="fr-FR"/>
        </w:rPr>
        <w:t xml:space="preserve">état </w:t>
      </w:r>
      <w:r w:rsidR="005E48A2" w:rsidRPr="00982192">
        <w:rPr>
          <w:rFonts w:eastAsia="Times New Roman" w:cs="Arial"/>
          <w:noProof/>
          <w:szCs w:val="17"/>
          <w:lang w:val="fr-FR"/>
        </w:rPr>
        <w:t xml:space="preserve">HTTP </w:t>
      </w:r>
      <w:r w:rsidR="00D6310F" w:rsidRPr="00A21BF0">
        <w:rPr>
          <w:rFonts w:eastAsia="Times New Roman" w:cs="Arial"/>
          <w:szCs w:val="17"/>
          <w:lang w:val="fr-FR"/>
        </w:rPr>
        <w:t>"</w:t>
      </w:r>
      <w:r w:rsidR="005E48A2" w:rsidRPr="00982192">
        <w:rPr>
          <w:rFonts w:ascii="Courier New" w:eastAsia="Times New Roman" w:hAnsi="Courier New" w:cs="Courier New"/>
          <w:noProof/>
          <w:szCs w:val="17"/>
          <w:lang w:val="fr-FR"/>
        </w:rPr>
        <w:t>206 Partial Content</w:t>
      </w:r>
      <w:r w:rsidR="00D6310F" w:rsidRPr="00A21BF0">
        <w:rPr>
          <w:rFonts w:eastAsia="Times New Roman" w:cs="Arial"/>
          <w:szCs w:val="17"/>
          <w:lang w:val="fr-FR"/>
        </w:rPr>
        <w:t>"</w:t>
      </w:r>
      <w:r w:rsidR="009456E7">
        <w:rPr>
          <w:rFonts w:eastAsia="Times New Roman" w:cs="Arial"/>
          <w:noProof/>
          <w:szCs w:val="17"/>
          <w:lang w:val="fr-FR"/>
        </w:rPr>
        <w:t xml:space="preserve"> en cas d</w:t>
      </w:r>
      <w:r w:rsidR="00BB0A23">
        <w:rPr>
          <w:rFonts w:eastAsia="Times New Roman" w:cs="Arial"/>
          <w:noProof/>
          <w:szCs w:val="17"/>
          <w:lang w:val="fr-FR"/>
        </w:rPr>
        <w:t>’</w:t>
      </w:r>
      <w:r w:rsidR="00853EAC">
        <w:rPr>
          <w:rFonts w:eastAsia="Times New Roman" w:cs="Arial"/>
          <w:noProof/>
          <w:szCs w:val="17"/>
          <w:lang w:val="fr-FR"/>
        </w:rPr>
        <w:t>acceptation d</w:t>
      </w:r>
      <w:r w:rsidR="009456E7">
        <w:rPr>
          <w:rFonts w:eastAsia="Times New Roman" w:cs="Arial"/>
          <w:noProof/>
          <w:szCs w:val="17"/>
          <w:lang w:val="fr-FR"/>
        </w:rPr>
        <w:t xml:space="preserve">e </w:t>
      </w:r>
      <w:r w:rsidR="00853EAC">
        <w:rPr>
          <w:rFonts w:eastAsia="Times New Roman" w:cs="Arial"/>
          <w:noProof/>
          <w:szCs w:val="17"/>
          <w:lang w:val="fr-FR"/>
        </w:rPr>
        <w:t>la demande de pla</w:t>
      </w:r>
      <w:r w:rsidR="00334310">
        <w:rPr>
          <w:rFonts w:eastAsia="Times New Roman" w:cs="Arial"/>
          <w:noProof/>
          <w:szCs w:val="17"/>
          <w:lang w:val="fr-FR"/>
        </w:rPr>
        <w:t>ge.  Si</w:t>
      </w:r>
      <w:r w:rsidR="00853EAC">
        <w:rPr>
          <w:rFonts w:eastAsia="Times New Roman" w:cs="Arial"/>
          <w:noProof/>
          <w:szCs w:val="17"/>
          <w:lang w:val="fr-FR"/>
        </w:rPr>
        <w:t xml:space="preserve"> une demande de plage dépasse les limites </w:t>
      </w:r>
      <w:r w:rsidR="005E48A2" w:rsidRPr="00982192">
        <w:rPr>
          <w:rFonts w:eastAsia="Times New Roman" w:cs="Arial"/>
          <w:noProof/>
          <w:szCs w:val="17"/>
          <w:lang w:val="fr-FR"/>
        </w:rPr>
        <w:t>(</w:t>
      </w:r>
      <w:r w:rsidR="00853EAC">
        <w:rPr>
          <w:rFonts w:eastAsia="Times New Roman" w:cs="Arial"/>
          <w:noProof/>
          <w:szCs w:val="17"/>
          <w:lang w:val="fr-FR"/>
        </w:rPr>
        <w:t>les valeurs de la plage débordent les limites de la ressource</w:t>
      </w:r>
      <w:r w:rsidR="005E48A2" w:rsidRPr="00982192">
        <w:rPr>
          <w:rFonts w:eastAsia="Times New Roman" w:cs="Arial"/>
          <w:noProof/>
          <w:szCs w:val="17"/>
          <w:lang w:val="fr-FR"/>
        </w:rPr>
        <w:t xml:space="preserve">), </w:t>
      </w:r>
      <w:r w:rsidR="00853EAC">
        <w:rPr>
          <w:rFonts w:eastAsia="Times New Roman" w:cs="Arial"/>
          <w:noProof/>
          <w:szCs w:val="17"/>
          <w:lang w:val="fr-FR"/>
        </w:rPr>
        <w:t>le serveur répond par l</w:t>
      </w:r>
      <w:r w:rsidR="00BB0A23">
        <w:rPr>
          <w:rFonts w:eastAsia="Times New Roman" w:cs="Arial"/>
          <w:noProof/>
          <w:szCs w:val="17"/>
          <w:lang w:val="fr-FR"/>
        </w:rPr>
        <w:t>’</w:t>
      </w:r>
      <w:r w:rsidR="00853EAC">
        <w:rPr>
          <w:rFonts w:eastAsia="Times New Roman" w:cs="Arial"/>
          <w:noProof/>
          <w:szCs w:val="17"/>
          <w:lang w:val="fr-FR"/>
        </w:rPr>
        <w:t xml:space="preserve">état </w:t>
      </w:r>
      <w:r w:rsidR="00D6310F" w:rsidRPr="00A21BF0">
        <w:rPr>
          <w:rFonts w:eastAsia="Times New Roman" w:cs="Arial"/>
          <w:szCs w:val="17"/>
          <w:lang w:val="fr-FR"/>
        </w:rPr>
        <w:t>"</w:t>
      </w:r>
      <w:r w:rsidR="005E48A2" w:rsidRPr="00982192">
        <w:rPr>
          <w:rFonts w:ascii="Courier New" w:eastAsia="Times New Roman" w:hAnsi="Courier New" w:cs="Courier New"/>
          <w:noProof/>
          <w:szCs w:val="17"/>
          <w:lang w:val="fr-FR"/>
        </w:rPr>
        <w:t>416 Requested Range Not Satisfiable</w:t>
      </w:r>
      <w:r w:rsidR="00D6310F" w:rsidRPr="00A21BF0">
        <w:rPr>
          <w:rFonts w:eastAsia="Times New Roman" w:cs="Arial"/>
          <w:szCs w:val="17"/>
          <w:lang w:val="fr-FR"/>
        </w:rPr>
        <w:t>"</w:t>
      </w:r>
      <w:r w:rsidR="005E48A2" w:rsidRPr="00982192">
        <w:rPr>
          <w:rFonts w:eastAsia="Times New Roman" w:cs="Arial"/>
          <w:noProof/>
          <w:szCs w:val="17"/>
          <w:lang w:val="fr-FR"/>
        </w:rPr>
        <w:t xml:space="preserve">. </w:t>
      </w:r>
      <w:r w:rsidR="002D56D3">
        <w:rPr>
          <w:rFonts w:eastAsia="Times New Roman" w:cs="Arial"/>
          <w:noProof/>
          <w:szCs w:val="17"/>
          <w:lang w:val="fr-FR"/>
        </w:rPr>
        <w:t xml:space="preserve"> </w:t>
      </w:r>
      <w:r w:rsidR="00853EAC">
        <w:rPr>
          <w:rFonts w:eastAsia="Times New Roman" w:cs="Arial"/>
          <w:noProof/>
          <w:szCs w:val="17"/>
          <w:lang w:val="fr-FR"/>
        </w:rPr>
        <w:t>Si la plage demandée n</w:t>
      </w:r>
      <w:r w:rsidR="00BB0A23">
        <w:rPr>
          <w:rFonts w:eastAsia="Times New Roman" w:cs="Arial"/>
          <w:noProof/>
          <w:szCs w:val="17"/>
          <w:lang w:val="fr-FR"/>
        </w:rPr>
        <w:t>’</w:t>
      </w:r>
      <w:r w:rsidR="00853EAC">
        <w:rPr>
          <w:rFonts w:eastAsia="Times New Roman" w:cs="Arial"/>
          <w:noProof/>
          <w:szCs w:val="17"/>
          <w:lang w:val="fr-FR"/>
        </w:rPr>
        <w:t>est pas prise en charge, le serveur renvoie l</w:t>
      </w:r>
      <w:r w:rsidR="00BB0A23">
        <w:rPr>
          <w:rFonts w:eastAsia="Times New Roman" w:cs="Arial"/>
          <w:noProof/>
          <w:szCs w:val="17"/>
          <w:lang w:val="fr-FR"/>
        </w:rPr>
        <w:t>’</w:t>
      </w:r>
      <w:r w:rsidR="00853EAC">
        <w:rPr>
          <w:rFonts w:eastAsia="Times New Roman" w:cs="Arial"/>
          <w:noProof/>
          <w:szCs w:val="17"/>
          <w:lang w:val="fr-FR"/>
        </w:rPr>
        <w:t xml:space="preserve">état </w:t>
      </w:r>
      <w:r w:rsidR="00D6310F" w:rsidRPr="00A21BF0">
        <w:rPr>
          <w:rFonts w:eastAsia="Times New Roman" w:cs="Arial"/>
          <w:szCs w:val="17"/>
          <w:lang w:val="fr-FR"/>
        </w:rPr>
        <w:t>"</w:t>
      </w:r>
      <w:r w:rsidR="005E48A2" w:rsidRPr="00982192">
        <w:rPr>
          <w:rFonts w:ascii="Courier New" w:eastAsia="Times New Roman" w:hAnsi="Courier New" w:cs="Courier New"/>
          <w:noProof/>
          <w:szCs w:val="17"/>
          <w:lang w:val="fr-FR"/>
        </w:rPr>
        <w:t>200</w:t>
      </w:r>
      <w:r w:rsidR="00555419">
        <w:rPr>
          <w:rFonts w:ascii="Courier New" w:eastAsia="Times New Roman" w:hAnsi="Courier New" w:cs="Courier New"/>
          <w:noProof/>
          <w:szCs w:val="17"/>
          <w:lang w:val="fr-FR"/>
        </w:rPr>
        <w:t> </w:t>
      </w:r>
      <w:r w:rsidR="005E48A2" w:rsidRPr="00982192">
        <w:rPr>
          <w:rFonts w:ascii="Courier New" w:eastAsia="Times New Roman" w:hAnsi="Courier New" w:cs="Courier New"/>
          <w:noProof/>
          <w:szCs w:val="17"/>
          <w:lang w:val="fr-FR"/>
        </w:rPr>
        <w:t>OK</w:t>
      </w:r>
      <w:r w:rsidR="00D6310F" w:rsidRPr="00A21BF0">
        <w:rPr>
          <w:rFonts w:eastAsia="Times New Roman" w:cs="Arial"/>
          <w:szCs w:val="17"/>
          <w:lang w:val="fr-FR"/>
        </w:rPr>
        <w:t>"</w:t>
      </w:r>
      <w:r w:rsidR="005E48A2" w:rsidRPr="00982192">
        <w:rPr>
          <w:rFonts w:eastAsia="Times New Roman" w:cs="Arial"/>
          <w:noProof/>
          <w:szCs w:val="17"/>
          <w:lang w:val="fr-FR"/>
        </w:rPr>
        <w:t>.</w:t>
      </w:r>
    </w:p>
    <w:p w14:paraId="519792BD" w14:textId="35949051" w:rsidR="005E48A2" w:rsidRPr="00982192" w:rsidRDefault="00A9726C"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853EAC">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853EAC">
        <w:rPr>
          <w:rFonts w:eastAsia="Times New Roman" w:cs="Arial"/>
          <w:noProof/>
          <w:szCs w:val="17"/>
          <w:lang w:val="fr-FR"/>
        </w:rPr>
        <w:t>DEVRAIT prendre en charge les téléchargements partiels de fichie</w:t>
      </w:r>
      <w:r w:rsidR="00334310">
        <w:rPr>
          <w:rFonts w:eastAsia="Times New Roman" w:cs="Arial"/>
          <w:noProof/>
          <w:szCs w:val="17"/>
          <w:lang w:val="fr-FR"/>
        </w:rPr>
        <w:t>rs.  Le</w:t>
      </w:r>
      <w:r w:rsidR="00853EAC">
        <w:rPr>
          <w:rFonts w:eastAsia="Times New Roman" w:cs="Arial"/>
          <w:noProof/>
          <w:szCs w:val="17"/>
          <w:lang w:val="fr-FR"/>
        </w:rPr>
        <w:t xml:space="preserve">s plages à plusieurs </w:t>
      </w:r>
      <w:r w:rsidR="00533C61">
        <w:rPr>
          <w:rFonts w:eastAsia="Times New Roman" w:cs="Arial"/>
          <w:noProof/>
          <w:szCs w:val="17"/>
          <w:lang w:val="fr-FR"/>
        </w:rPr>
        <w:t xml:space="preserve">parties </w:t>
      </w:r>
      <w:r w:rsidR="00853EAC">
        <w:rPr>
          <w:rFonts w:eastAsia="Times New Roman" w:cs="Arial"/>
          <w:noProof/>
          <w:szCs w:val="17"/>
          <w:lang w:val="fr-FR"/>
        </w:rPr>
        <w:t>DEVRAIENT être prises en charge</w:t>
      </w:r>
      <w:r w:rsidR="005E48A2" w:rsidRPr="00982192">
        <w:rPr>
          <w:rFonts w:eastAsia="Times New Roman" w:cs="Arial"/>
          <w:noProof/>
          <w:szCs w:val="17"/>
          <w:lang w:val="fr-FR"/>
        </w:rPr>
        <w:t>.</w:t>
      </w:r>
    </w:p>
    <w:p w14:paraId="3EE542B6" w14:textId="6768A11E" w:rsidR="001446D6"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33C61">
        <w:rPr>
          <w:rFonts w:eastAsia="Times New Roman" w:cs="Arial"/>
          <w:noProof/>
          <w:szCs w:val="17"/>
          <w:lang w:val="fr-FR"/>
        </w:rPr>
        <w:t>Des plages à plusieurs parties peuvent également être demandées si l</w:t>
      </w:r>
      <w:r w:rsidR="00BB0A23">
        <w:rPr>
          <w:rFonts w:eastAsia="Times New Roman" w:cs="Arial"/>
          <w:noProof/>
          <w:szCs w:val="17"/>
          <w:lang w:val="fr-FR"/>
        </w:rPr>
        <w:t>’</w:t>
      </w:r>
      <w:r w:rsidR="00533C61">
        <w:rPr>
          <w:rFonts w:eastAsia="Times New Roman" w:cs="Arial"/>
          <w:noProof/>
          <w:szCs w:val="17"/>
          <w:lang w:val="fr-FR"/>
        </w:rPr>
        <w:t>en</w:t>
      </w:r>
      <w:r w:rsidR="00BB0A23">
        <w:rPr>
          <w:rFonts w:eastAsia="Times New Roman" w:cs="Arial"/>
          <w:noProof/>
          <w:szCs w:val="17"/>
          <w:lang w:val="fr-FR"/>
        </w:rPr>
        <w:t>-</w:t>
      </w:r>
      <w:r w:rsidR="00533C61">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Content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Type: multipart/byteranges; boundary=XXXXX</w:t>
      </w:r>
      <w:r w:rsidR="00533C61">
        <w:rPr>
          <w:rFonts w:eastAsia="Times New Roman" w:cs="Arial"/>
          <w:noProof/>
          <w:szCs w:val="17"/>
          <w:lang w:val="fr-FR"/>
        </w:rPr>
        <w:t xml:space="preserve"> e</w:t>
      </w:r>
      <w:r w:rsidR="005E48A2" w:rsidRPr="00982192">
        <w:rPr>
          <w:rFonts w:eastAsia="Times New Roman" w:cs="Arial"/>
          <w:noProof/>
          <w:szCs w:val="17"/>
          <w:lang w:val="fr-FR"/>
        </w:rPr>
        <w:t>s</w:t>
      </w:r>
      <w:r w:rsidR="00533C61">
        <w:rPr>
          <w:rFonts w:eastAsia="Times New Roman" w:cs="Arial"/>
          <w:noProof/>
          <w:szCs w:val="17"/>
          <w:lang w:val="fr-FR"/>
        </w:rPr>
        <w:t>t utili</w:t>
      </w:r>
      <w:r w:rsidR="00334310">
        <w:rPr>
          <w:rFonts w:eastAsia="Times New Roman" w:cs="Arial"/>
          <w:noProof/>
          <w:szCs w:val="17"/>
          <w:lang w:val="fr-FR"/>
        </w:rPr>
        <w:t>sé.  Un</w:t>
      </w:r>
      <w:r w:rsidR="00533C61">
        <w:rPr>
          <w:rFonts w:eastAsia="Times New Roman" w:cs="Arial"/>
          <w:noProof/>
          <w:szCs w:val="17"/>
          <w:lang w:val="fr-FR"/>
        </w:rPr>
        <w:t>e demande de plage peut être conditionnelle si elle est associée aux en</w:t>
      </w:r>
      <w:r w:rsidR="00BB0A23">
        <w:rPr>
          <w:rFonts w:eastAsia="Times New Roman" w:cs="Arial"/>
          <w:noProof/>
          <w:szCs w:val="17"/>
          <w:lang w:val="fr-FR"/>
        </w:rPr>
        <w:t>-</w:t>
      </w:r>
      <w:r w:rsidR="00533C61">
        <w:rPr>
          <w:rFonts w:eastAsia="Times New Roman" w:cs="Arial"/>
          <w:noProof/>
          <w:szCs w:val="17"/>
          <w:lang w:val="fr-FR"/>
        </w:rPr>
        <w:t xml:space="preserve">têtes HTTP </w:t>
      </w:r>
      <w:r w:rsidR="005E48A2" w:rsidRPr="00982192">
        <w:rPr>
          <w:rFonts w:ascii="Courier New" w:eastAsia="Times New Roman" w:hAnsi="Courier New" w:cs="Courier New"/>
          <w:noProof/>
          <w:szCs w:val="17"/>
          <w:lang w:val="fr-FR"/>
        </w:rPr>
        <w:t>ETag</w:t>
      </w:r>
      <w:r w:rsidR="00E84D20">
        <w:rPr>
          <w:rFonts w:eastAsia="Times New Roman" w:cs="Arial"/>
          <w:noProof/>
          <w:szCs w:val="17"/>
          <w:lang w:val="fr-FR"/>
        </w:rPr>
        <w:t xml:space="preserve"> o</w:t>
      </w:r>
      <w:r w:rsidR="00533C61">
        <w:rPr>
          <w:rFonts w:eastAsia="Times New Roman" w:cs="Arial"/>
          <w:noProof/>
          <w:szCs w:val="17"/>
          <w:lang w:val="fr-FR"/>
        </w:rPr>
        <w:t>u</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If</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Range</w:t>
      </w:r>
      <w:r w:rsidR="005E48A2" w:rsidRPr="00982192">
        <w:rPr>
          <w:rFonts w:eastAsia="Times New Roman" w:cs="Arial"/>
          <w:noProof/>
          <w:szCs w:val="17"/>
          <w:lang w:val="fr-FR"/>
        </w:rPr>
        <w:t>.</w:t>
      </w:r>
    </w:p>
    <w:p w14:paraId="7C3D2917" w14:textId="5BE70316"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33C61">
        <w:rPr>
          <w:rFonts w:eastAsia="Times New Roman" w:cs="Arial"/>
          <w:noProof/>
          <w:szCs w:val="17"/>
          <w:lang w:val="fr-FR"/>
        </w:rPr>
        <w:t>Aucun RFC de l</w:t>
      </w:r>
      <w:r w:rsidR="00BB0A23">
        <w:rPr>
          <w:rFonts w:eastAsia="Times New Roman" w:cs="Arial"/>
          <w:noProof/>
          <w:szCs w:val="17"/>
          <w:lang w:val="fr-FR"/>
        </w:rPr>
        <w:t>’</w:t>
      </w:r>
      <w:r w:rsidR="005E48A2" w:rsidRPr="00982192">
        <w:rPr>
          <w:rFonts w:eastAsia="Times New Roman" w:cs="Arial"/>
          <w:noProof/>
          <w:szCs w:val="17"/>
          <w:lang w:val="fr-FR"/>
        </w:rPr>
        <w:t xml:space="preserve">IETF </w:t>
      </w:r>
      <w:r w:rsidR="00533C61">
        <w:rPr>
          <w:rFonts w:eastAsia="Times New Roman" w:cs="Arial"/>
          <w:noProof/>
          <w:szCs w:val="17"/>
          <w:lang w:val="fr-FR"/>
        </w:rPr>
        <w:t>ne porte sur le téléchargement amont de gros fichie</w:t>
      </w:r>
      <w:r w:rsidR="00334310">
        <w:rPr>
          <w:rFonts w:eastAsia="Times New Roman" w:cs="Arial"/>
          <w:noProof/>
          <w:szCs w:val="17"/>
          <w:lang w:val="fr-FR"/>
        </w:rPr>
        <w:t>rs.  Au</w:t>
      </w:r>
      <w:r w:rsidR="00533C61">
        <w:rPr>
          <w:rFonts w:eastAsia="Times New Roman" w:cs="Arial"/>
          <w:noProof/>
          <w:szCs w:val="17"/>
          <w:lang w:val="fr-FR"/>
        </w:rPr>
        <w:t>ssi la présente norme ne fournit</w:t>
      </w:r>
      <w:r w:rsidR="00BB0A23">
        <w:rPr>
          <w:rFonts w:eastAsia="Times New Roman" w:cs="Arial"/>
          <w:noProof/>
          <w:szCs w:val="17"/>
          <w:lang w:val="fr-FR"/>
        </w:rPr>
        <w:t>-</w:t>
      </w:r>
      <w:r w:rsidR="00533C61">
        <w:rPr>
          <w:rFonts w:eastAsia="Times New Roman" w:cs="Arial"/>
          <w:noProof/>
          <w:szCs w:val="17"/>
          <w:lang w:val="fr-FR"/>
        </w:rPr>
        <w:t>elle aucune recommandation d</w:t>
      </w:r>
      <w:r w:rsidR="00BB0A23">
        <w:rPr>
          <w:rFonts w:eastAsia="Times New Roman" w:cs="Arial"/>
          <w:noProof/>
          <w:szCs w:val="17"/>
          <w:lang w:val="fr-FR"/>
        </w:rPr>
        <w:t>’</w:t>
      </w:r>
      <w:r w:rsidR="00533C61">
        <w:rPr>
          <w:rFonts w:eastAsia="Times New Roman" w:cs="Arial"/>
          <w:noProof/>
          <w:szCs w:val="17"/>
          <w:lang w:val="fr-FR"/>
        </w:rPr>
        <w:t>exécution concernant les téléchargements amont de fichiers volumineux</w:t>
      </w:r>
      <w:r w:rsidR="005E48A2" w:rsidRPr="00982192">
        <w:rPr>
          <w:rFonts w:eastAsia="Times New Roman" w:cs="Arial"/>
          <w:noProof/>
          <w:szCs w:val="17"/>
          <w:lang w:val="fr-FR"/>
        </w:rPr>
        <w:t>.</w:t>
      </w:r>
    </w:p>
    <w:p w14:paraId="515E438D" w14:textId="5963133A"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10</w:t>
      </w:r>
      <w:r w:rsidR="00307F5D">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533C61">
        <w:rPr>
          <w:rFonts w:eastAsia="Times New Roman" w:cs="Arial"/>
          <w:noProof/>
          <w:szCs w:val="17"/>
          <w:lang w:val="fr-FR"/>
        </w:rPr>
        <w:t>Une</w:t>
      </w:r>
      <w:r w:rsidR="005E48A2" w:rsidRPr="00982192">
        <w:rPr>
          <w:rFonts w:eastAsia="Times New Roman" w:cs="Arial"/>
          <w:noProof/>
          <w:szCs w:val="17"/>
          <w:lang w:val="fr-FR"/>
        </w:rPr>
        <w:t xml:space="preserve"> API </w:t>
      </w:r>
      <w:r w:rsidR="00533C61">
        <w:rPr>
          <w:rFonts w:eastAsia="Times New Roman" w:cs="Arial"/>
          <w:noProof/>
          <w:szCs w:val="17"/>
          <w:lang w:val="fr-FR"/>
        </w:rPr>
        <w:t>Web DEVRAIT faire savoir si elle prend en charge les téléchargements amont partiels de fichiers</w:t>
      </w:r>
      <w:r w:rsidR="005E48A2" w:rsidRPr="00982192">
        <w:rPr>
          <w:rFonts w:eastAsia="Times New Roman" w:cs="Arial"/>
          <w:noProof/>
          <w:szCs w:val="17"/>
          <w:lang w:val="fr-FR"/>
        </w:rPr>
        <w:t>.</w:t>
      </w:r>
    </w:p>
    <w:p w14:paraId="28525D27" w14:textId="26949AB4"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w:t>
      </w:r>
      <w:r w:rsidR="00307F5D">
        <w:rPr>
          <w:rFonts w:eastAsia="Times New Roman" w:cs="Arial"/>
          <w:noProof/>
          <w:szCs w:val="17"/>
          <w:lang w:val="fr-FR"/>
        </w:rPr>
        <w:t>10</w:t>
      </w:r>
      <w:r w:rsidR="000B46F0">
        <w:rPr>
          <w:rFonts w:eastAsia="Times New Roman" w:cs="Arial"/>
          <w:noProof/>
          <w:szCs w:val="17"/>
          <w:lang w:val="fr-FR"/>
        </w:rPr>
        <w:t>]</w:t>
      </w:r>
      <w:r w:rsidR="000B46F0">
        <w:rPr>
          <w:rFonts w:eastAsia="Times New Roman" w:cs="Arial"/>
          <w:noProof/>
          <w:szCs w:val="17"/>
          <w:lang w:val="fr-FR"/>
        </w:rPr>
        <w:tab/>
      </w:r>
      <w:r w:rsidR="00533C61">
        <w:rPr>
          <w:rFonts w:eastAsia="Times New Roman" w:cs="Arial"/>
          <w:noProof/>
          <w:szCs w:val="17"/>
          <w:lang w:val="fr-FR"/>
        </w:rPr>
        <w:t xml:space="preserve">Une API </w:t>
      </w:r>
      <w:r w:rsidR="005E48A2" w:rsidRPr="00982192">
        <w:rPr>
          <w:rFonts w:eastAsia="Times New Roman" w:cs="Arial"/>
          <w:noProof/>
          <w:szCs w:val="17"/>
          <w:lang w:val="fr-FR"/>
        </w:rPr>
        <w:t xml:space="preserve">Web </w:t>
      </w:r>
      <w:r w:rsidR="00533C61">
        <w:rPr>
          <w:rFonts w:eastAsia="Times New Roman" w:cs="Arial"/>
          <w:noProof/>
          <w:szCs w:val="17"/>
          <w:lang w:val="fr-FR"/>
        </w:rPr>
        <w:t>DEVRAIT prendre en charge les téléchargements amont partiels de fichie</w:t>
      </w:r>
      <w:r w:rsidR="00334310">
        <w:rPr>
          <w:rFonts w:eastAsia="Times New Roman" w:cs="Arial"/>
          <w:noProof/>
          <w:szCs w:val="17"/>
          <w:lang w:val="fr-FR"/>
        </w:rPr>
        <w:t>rs.  Le</w:t>
      </w:r>
      <w:r w:rsidR="00533C61">
        <w:rPr>
          <w:rFonts w:eastAsia="Times New Roman" w:cs="Arial"/>
          <w:noProof/>
          <w:szCs w:val="17"/>
          <w:lang w:val="fr-FR"/>
        </w:rPr>
        <w:t>s plages à plusieurs parties DEVRAIENT être prises en charge</w:t>
      </w:r>
      <w:r w:rsidR="005E48A2" w:rsidRPr="00982192">
        <w:rPr>
          <w:rFonts w:eastAsia="Times New Roman" w:cs="Arial"/>
          <w:noProof/>
          <w:szCs w:val="17"/>
          <w:lang w:val="fr-FR"/>
        </w:rPr>
        <w:t>.</w:t>
      </w:r>
    </w:p>
    <w:p w14:paraId="7ACC6E57" w14:textId="077A5ACA"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33C61">
        <w:rPr>
          <w:rFonts w:eastAsia="Times New Roman" w:cs="Arial"/>
          <w:noProof/>
          <w:szCs w:val="17"/>
          <w:lang w:val="fr-FR"/>
        </w:rPr>
        <w:t xml:space="preserve">Le </w:t>
      </w:r>
      <w:r w:rsidR="005E48A2" w:rsidRPr="00982192">
        <w:rPr>
          <w:rFonts w:eastAsia="Times New Roman" w:cs="Arial"/>
          <w:noProof/>
          <w:szCs w:val="17"/>
          <w:lang w:val="fr-FR"/>
        </w:rPr>
        <w:t xml:space="preserve">RFC </w:t>
      </w:r>
      <w:del w:id="269" w:author="Author">
        <w:r w:rsidR="005E48A2" w:rsidRPr="00982192" w:rsidDel="0004648B">
          <w:rPr>
            <w:rFonts w:eastAsia="Times New Roman" w:cs="Arial"/>
            <w:noProof/>
            <w:szCs w:val="17"/>
            <w:lang w:val="fr-FR"/>
          </w:rPr>
          <w:delText xml:space="preserve">2616 </w:delText>
        </w:r>
      </w:del>
      <w:ins w:id="270" w:author="Author">
        <w:r w:rsidR="0004648B">
          <w:rPr>
            <w:rFonts w:eastAsia="Times New Roman" w:cs="Arial"/>
            <w:noProof/>
            <w:szCs w:val="17"/>
            <w:lang w:val="fr-FR"/>
          </w:rPr>
          <w:t xml:space="preserve">9110 </w:t>
        </w:r>
      </w:ins>
      <w:r w:rsidR="00533C61">
        <w:rPr>
          <w:rFonts w:eastAsia="Times New Roman" w:cs="Arial"/>
          <w:noProof/>
          <w:szCs w:val="17"/>
          <w:lang w:val="fr-FR"/>
        </w:rPr>
        <w:t>de l</w:t>
      </w:r>
      <w:r w:rsidR="00BB0A23">
        <w:rPr>
          <w:rFonts w:eastAsia="Times New Roman" w:cs="Arial"/>
          <w:noProof/>
          <w:szCs w:val="17"/>
          <w:lang w:val="fr-FR"/>
        </w:rPr>
        <w:t>’</w:t>
      </w:r>
      <w:r w:rsidR="00533C61">
        <w:rPr>
          <w:rFonts w:eastAsia="Times New Roman" w:cs="Arial"/>
          <w:noProof/>
          <w:szCs w:val="17"/>
          <w:lang w:val="fr-FR"/>
        </w:rPr>
        <w:t>IETF n</w:t>
      </w:r>
      <w:r w:rsidR="00BB0A23">
        <w:rPr>
          <w:rFonts w:eastAsia="Times New Roman" w:cs="Arial"/>
          <w:noProof/>
          <w:szCs w:val="17"/>
          <w:lang w:val="fr-FR"/>
        </w:rPr>
        <w:t>’</w:t>
      </w:r>
      <w:r w:rsidR="00533C61">
        <w:rPr>
          <w:rFonts w:eastAsia="Times New Roman" w:cs="Arial"/>
          <w:noProof/>
          <w:szCs w:val="17"/>
          <w:lang w:val="fr-FR"/>
        </w:rPr>
        <w:t>impose aucune limite de taille spécifique pour les demand</w:t>
      </w:r>
      <w:r w:rsidR="00334310">
        <w:rPr>
          <w:rFonts w:eastAsia="Times New Roman" w:cs="Arial"/>
          <w:noProof/>
          <w:szCs w:val="17"/>
          <w:lang w:val="fr-FR"/>
        </w:rPr>
        <w:t>es.  Le</w:t>
      </w:r>
      <w:r w:rsidR="00533C61">
        <w:rPr>
          <w:rFonts w:eastAsia="Times New Roman" w:cs="Arial"/>
          <w:noProof/>
          <w:szCs w:val="17"/>
          <w:lang w:val="fr-FR"/>
        </w:rPr>
        <w:t xml:space="preserve"> contrat de service de l</w:t>
      </w:r>
      <w:r w:rsidR="00BB0A23">
        <w:rPr>
          <w:rFonts w:eastAsia="Times New Roman" w:cs="Arial"/>
          <w:noProof/>
          <w:szCs w:val="17"/>
          <w:lang w:val="fr-FR"/>
        </w:rPr>
        <w:t>’</w:t>
      </w:r>
      <w:r w:rsidR="00533C61">
        <w:rPr>
          <w:rFonts w:eastAsia="Times New Roman" w:cs="Arial"/>
          <w:noProof/>
          <w:szCs w:val="17"/>
          <w:lang w:val="fr-FR"/>
        </w:rPr>
        <w:t>A</w:t>
      </w:r>
      <w:r w:rsidR="005E48A2" w:rsidRPr="00982192">
        <w:rPr>
          <w:rFonts w:eastAsia="Times New Roman" w:cs="Arial"/>
          <w:noProof/>
          <w:szCs w:val="17"/>
          <w:lang w:val="fr-FR"/>
        </w:rPr>
        <w:t xml:space="preserve">PI </w:t>
      </w:r>
      <w:r w:rsidR="00533C61">
        <w:rPr>
          <w:rFonts w:eastAsia="Times New Roman" w:cs="Arial"/>
          <w:noProof/>
          <w:szCs w:val="17"/>
          <w:lang w:val="fr-FR"/>
        </w:rPr>
        <w:t>devrait stipuler la limite maximale des requêt</w:t>
      </w:r>
      <w:r w:rsidR="00334310">
        <w:rPr>
          <w:rFonts w:eastAsia="Times New Roman" w:cs="Arial"/>
          <w:noProof/>
          <w:szCs w:val="17"/>
          <w:lang w:val="fr-FR"/>
        </w:rPr>
        <w:t>es.  De</w:t>
      </w:r>
      <w:r w:rsidR="00533C61">
        <w:rPr>
          <w:rFonts w:eastAsia="Times New Roman" w:cs="Arial"/>
          <w:noProof/>
          <w:szCs w:val="17"/>
          <w:lang w:val="fr-FR"/>
        </w:rPr>
        <w:t xml:space="preserve"> plus,</w:t>
      </w:r>
      <w:r w:rsidR="00FF116C" w:rsidRPr="00982192">
        <w:rPr>
          <w:rFonts w:eastAsia="Times New Roman" w:cs="Arial"/>
          <w:noProof/>
          <w:szCs w:val="17"/>
          <w:lang w:val="fr-FR"/>
        </w:rPr>
        <w:t xml:space="preserve"> </w:t>
      </w:r>
      <w:r w:rsidR="00533C61">
        <w:rPr>
          <w:rFonts w:eastAsia="Times New Roman" w:cs="Arial"/>
          <w:noProof/>
          <w:szCs w:val="17"/>
          <w:lang w:val="fr-FR"/>
        </w:rPr>
        <w:t>pendant l</w:t>
      </w:r>
      <w:r w:rsidR="00BB0A23">
        <w:rPr>
          <w:rFonts w:eastAsia="Times New Roman" w:cs="Arial"/>
          <w:noProof/>
          <w:szCs w:val="17"/>
          <w:lang w:val="fr-FR"/>
        </w:rPr>
        <w:t>’</w:t>
      </w:r>
      <w:r w:rsidR="00533C61">
        <w:rPr>
          <w:rFonts w:eastAsia="Times New Roman" w:cs="Arial"/>
          <w:noProof/>
          <w:szCs w:val="17"/>
          <w:lang w:val="fr-FR"/>
        </w:rPr>
        <w:t xml:space="preserve">exécution, le prestataire de </w:t>
      </w:r>
      <w:r w:rsidR="005E48A2" w:rsidRPr="00982192">
        <w:rPr>
          <w:rFonts w:eastAsia="Times New Roman" w:cs="Arial"/>
          <w:noProof/>
          <w:szCs w:val="17"/>
          <w:lang w:val="fr-FR"/>
        </w:rPr>
        <w:t xml:space="preserve">service </w:t>
      </w:r>
      <w:r w:rsidR="00533C61">
        <w:rPr>
          <w:rFonts w:eastAsia="Times New Roman" w:cs="Arial"/>
          <w:noProof/>
          <w:szCs w:val="17"/>
          <w:lang w:val="fr-FR"/>
        </w:rPr>
        <w:t>devrait indiquer au consommateur si la limite maximale autorisée a été dépassée</w:t>
      </w:r>
      <w:r w:rsidR="005E48A2" w:rsidRPr="00982192">
        <w:rPr>
          <w:rFonts w:eastAsia="Times New Roman" w:cs="Arial"/>
          <w:noProof/>
          <w:szCs w:val="17"/>
          <w:lang w:val="fr-FR"/>
        </w:rPr>
        <w:t>.</w:t>
      </w:r>
    </w:p>
    <w:p w14:paraId="0FB20342" w14:textId="4760E410"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11</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F77E80">
        <w:rPr>
          <w:rFonts w:eastAsia="Times New Roman" w:cs="Arial"/>
          <w:noProof/>
          <w:szCs w:val="17"/>
          <w:lang w:val="fr-FR"/>
        </w:rPr>
        <w:t>Si la requête a dépassé la limite maximale autorisée, l</w:t>
      </w:r>
      <w:r w:rsidR="00533C61">
        <w:rPr>
          <w:rFonts w:eastAsia="Times New Roman" w:cs="Arial"/>
          <w:noProof/>
          <w:szCs w:val="17"/>
          <w:lang w:val="fr-FR"/>
        </w:rPr>
        <w:t xml:space="preserve">e prestataire de </w:t>
      </w:r>
      <w:r w:rsidR="005E48A2" w:rsidRPr="00982192">
        <w:rPr>
          <w:rFonts w:eastAsia="Times New Roman" w:cs="Arial"/>
          <w:noProof/>
          <w:szCs w:val="17"/>
          <w:lang w:val="fr-FR"/>
        </w:rPr>
        <w:t>service</w:t>
      </w:r>
      <w:r w:rsidR="006A6FC2">
        <w:rPr>
          <w:rFonts w:eastAsia="Times New Roman" w:cs="Arial"/>
          <w:noProof/>
          <w:szCs w:val="17"/>
          <w:lang w:val="fr-FR"/>
        </w:rPr>
        <w:t>s</w:t>
      </w:r>
      <w:r w:rsidR="005E48A2" w:rsidRPr="00982192">
        <w:rPr>
          <w:rFonts w:eastAsia="Times New Roman" w:cs="Arial"/>
          <w:noProof/>
          <w:szCs w:val="17"/>
          <w:lang w:val="fr-FR"/>
        </w:rPr>
        <w:t xml:space="preserve"> </w:t>
      </w:r>
      <w:r w:rsidR="00533C61">
        <w:rPr>
          <w:rFonts w:eastAsia="Times New Roman" w:cs="Arial"/>
          <w:noProof/>
          <w:szCs w:val="17"/>
          <w:lang w:val="fr-FR"/>
        </w:rPr>
        <w:t xml:space="preserve">DEVRAIT </w:t>
      </w:r>
      <w:r w:rsidR="00F77E80">
        <w:rPr>
          <w:rFonts w:eastAsia="Times New Roman" w:cs="Arial"/>
          <w:noProof/>
          <w:szCs w:val="17"/>
          <w:lang w:val="fr-FR"/>
        </w:rPr>
        <w:t>renvoyer avec les en</w:t>
      </w:r>
      <w:r w:rsidR="00BB0A23">
        <w:rPr>
          <w:rFonts w:eastAsia="Times New Roman" w:cs="Arial"/>
          <w:noProof/>
          <w:szCs w:val="17"/>
          <w:lang w:val="fr-FR"/>
        </w:rPr>
        <w:t>-</w:t>
      </w:r>
      <w:r w:rsidR="00F77E80">
        <w:rPr>
          <w:rFonts w:eastAsia="Times New Roman" w:cs="Arial"/>
          <w:noProof/>
          <w:szCs w:val="17"/>
          <w:lang w:val="fr-FR"/>
        </w:rPr>
        <w:t>tête</w:t>
      </w:r>
      <w:r w:rsidR="003E3D51">
        <w:rPr>
          <w:rFonts w:eastAsia="Times New Roman" w:cs="Arial"/>
          <w:noProof/>
          <w:szCs w:val="17"/>
          <w:lang w:val="fr-FR"/>
        </w:rPr>
        <w:t>s</w:t>
      </w:r>
      <w:r w:rsidR="00F77E80">
        <w:rPr>
          <w:rFonts w:eastAsia="Times New Roman" w:cs="Arial"/>
          <w:noProof/>
          <w:szCs w:val="17"/>
          <w:lang w:val="fr-FR"/>
        </w:rPr>
        <w:t xml:space="preserve"> de réponse </w:t>
      </w:r>
      <w:r w:rsidR="005E48A2" w:rsidRPr="00982192">
        <w:rPr>
          <w:rFonts w:eastAsia="Times New Roman" w:cs="Arial"/>
          <w:noProof/>
          <w:szCs w:val="17"/>
          <w:lang w:val="fr-FR"/>
        </w:rPr>
        <w:t xml:space="preserve">HTTP </w:t>
      </w:r>
      <w:r w:rsidR="00F77E80">
        <w:rPr>
          <w:rFonts w:eastAsia="Times New Roman" w:cs="Arial"/>
          <w:noProof/>
          <w:szCs w:val="17"/>
          <w:lang w:val="fr-FR"/>
        </w:rPr>
        <w:t>l</w:t>
      </w:r>
      <w:r w:rsidR="00BB0A23">
        <w:rPr>
          <w:rFonts w:eastAsia="Times New Roman" w:cs="Arial"/>
          <w:noProof/>
          <w:szCs w:val="17"/>
          <w:lang w:val="fr-FR"/>
        </w:rPr>
        <w:t>’</w:t>
      </w:r>
      <w:r w:rsidR="00F77E80">
        <w:rPr>
          <w:rFonts w:eastAsia="Times New Roman" w:cs="Arial"/>
          <w:noProof/>
          <w:szCs w:val="17"/>
          <w:lang w:val="fr-FR"/>
        </w:rPr>
        <w:t>en</w:t>
      </w:r>
      <w:r w:rsidR="00BB0A23">
        <w:rPr>
          <w:rFonts w:eastAsia="Times New Roman" w:cs="Arial"/>
          <w:noProof/>
          <w:szCs w:val="17"/>
          <w:lang w:val="fr-FR"/>
        </w:rPr>
        <w:t>-</w:t>
      </w:r>
      <w:r w:rsidR="00F77E80">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D6310F" w:rsidRPr="00A21BF0">
        <w:rPr>
          <w:rFonts w:eastAsia="Times New Roman" w:cs="Arial"/>
          <w:szCs w:val="17"/>
          <w:lang w:val="fr-FR"/>
        </w:rPr>
        <w:t>"</w:t>
      </w:r>
      <w:r w:rsidR="005E48A2" w:rsidRPr="00982192">
        <w:rPr>
          <w:rFonts w:ascii="Courier New" w:eastAsia="Times New Roman" w:hAnsi="Courier New" w:cs="Courier New"/>
          <w:noProof/>
          <w:szCs w:val="17"/>
          <w:lang w:val="fr-FR"/>
        </w:rPr>
        <w:t>413 Request Entity Too Large</w:t>
      </w:r>
      <w:r w:rsidR="00D6310F" w:rsidRPr="00A21BF0">
        <w:rPr>
          <w:rFonts w:eastAsia="Times New Roman" w:cs="Arial"/>
          <w:szCs w:val="17"/>
          <w:lang w:val="fr-FR"/>
        </w:rPr>
        <w:t>"</w:t>
      </w:r>
      <w:r w:rsidR="005E48A2" w:rsidRPr="00982192">
        <w:rPr>
          <w:rFonts w:eastAsia="Times New Roman" w:cs="Arial"/>
          <w:noProof/>
          <w:szCs w:val="17"/>
          <w:lang w:val="fr-FR"/>
        </w:rPr>
        <w:t xml:space="preserve">. </w:t>
      </w:r>
      <w:r w:rsidR="00555419">
        <w:rPr>
          <w:rFonts w:eastAsia="Times New Roman" w:cs="Arial"/>
          <w:noProof/>
          <w:szCs w:val="17"/>
          <w:lang w:val="fr-FR"/>
        </w:rPr>
        <w:t xml:space="preserve"> </w:t>
      </w:r>
      <w:r w:rsidR="00F77E80">
        <w:rPr>
          <w:rFonts w:eastAsia="Times New Roman" w:cs="Arial"/>
          <w:noProof/>
          <w:szCs w:val="17"/>
          <w:lang w:val="fr-FR"/>
        </w:rPr>
        <w:t>Un en</w:t>
      </w:r>
      <w:r w:rsidR="00BB0A23">
        <w:rPr>
          <w:rFonts w:eastAsia="Times New Roman" w:cs="Arial"/>
          <w:noProof/>
          <w:szCs w:val="17"/>
          <w:lang w:val="fr-FR"/>
        </w:rPr>
        <w:t>-</w:t>
      </w:r>
      <w:r w:rsidR="00F77E80">
        <w:rPr>
          <w:rFonts w:eastAsia="Times New Roman" w:cs="Arial"/>
          <w:noProof/>
          <w:szCs w:val="17"/>
          <w:lang w:val="fr-FR"/>
        </w:rPr>
        <w:t xml:space="preserve">tête </w:t>
      </w:r>
      <w:r w:rsidR="005E48A2" w:rsidRPr="00982192">
        <w:rPr>
          <w:rFonts w:eastAsia="Times New Roman" w:cs="Arial"/>
          <w:noProof/>
          <w:szCs w:val="17"/>
          <w:lang w:val="fr-FR"/>
        </w:rPr>
        <w:t xml:space="preserve">HTTP </w:t>
      </w:r>
      <w:r w:rsidR="00F77E80">
        <w:rPr>
          <w:rFonts w:eastAsia="Times New Roman" w:cs="Arial"/>
          <w:noProof/>
          <w:szCs w:val="17"/>
          <w:lang w:val="fr-FR"/>
        </w:rPr>
        <w:t>personnalisé PEUT être utilisé pour indiquer la taille maximale de la réponse</w:t>
      </w:r>
      <w:r w:rsidR="005E48A2" w:rsidRPr="00982192">
        <w:rPr>
          <w:rFonts w:eastAsia="Times New Roman" w:cs="Arial"/>
          <w:noProof/>
          <w:szCs w:val="17"/>
          <w:lang w:val="fr-FR"/>
        </w:rPr>
        <w:t>.</w:t>
      </w:r>
    </w:p>
    <w:p w14:paraId="3B33B3FF" w14:textId="5021C1C9" w:rsidR="005E48A2" w:rsidRPr="00982192" w:rsidRDefault="00F77E80" w:rsidP="00D5662D">
      <w:pPr>
        <w:pStyle w:val="Heading3"/>
        <w:spacing w:before="170"/>
        <w:ind w:left="0"/>
      </w:pPr>
      <w:bookmarkStart w:id="271" w:name="_Toc54363373"/>
      <w:bookmarkStart w:id="272" w:name="_Toc212824890"/>
      <w:r>
        <w:t>Gesti</w:t>
      </w:r>
      <w:r w:rsidR="00106AF2">
        <w:t>on</w:t>
      </w:r>
      <w:r>
        <w:t xml:space="preserve"> des préférences</w:t>
      </w:r>
      <w:bookmarkEnd w:id="271"/>
      <w:bookmarkEnd w:id="272"/>
    </w:p>
    <w:p w14:paraId="31282862" w14:textId="5E41C486"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114640">
        <w:rPr>
          <w:rFonts w:eastAsia="Times New Roman" w:cs="Arial"/>
          <w:noProof/>
          <w:szCs w:val="17"/>
          <w:lang w:val="fr-FR"/>
        </w:rPr>
        <w:t xml:space="preserve">Un prestataire de </w:t>
      </w:r>
      <w:r w:rsidR="005E48A2" w:rsidRPr="00982192">
        <w:rPr>
          <w:rFonts w:eastAsia="Times New Roman" w:cs="Arial"/>
          <w:noProof/>
          <w:szCs w:val="17"/>
          <w:lang w:val="fr-FR"/>
        </w:rPr>
        <w:t>service</w:t>
      </w:r>
      <w:r w:rsidR="006A6FC2">
        <w:rPr>
          <w:rFonts w:eastAsia="Times New Roman" w:cs="Arial"/>
          <w:noProof/>
          <w:szCs w:val="17"/>
          <w:lang w:val="fr-FR"/>
        </w:rPr>
        <w:t>s</w:t>
      </w:r>
      <w:r w:rsidR="005E48A2" w:rsidRPr="00982192">
        <w:rPr>
          <w:rFonts w:eastAsia="Times New Roman" w:cs="Arial"/>
          <w:noProof/>
          <w:szCs w:val="17"/>
          <w:lang w:val="fr-FR"/>
        </w:rPr>
        <w:t xml:space="preserve"> </w:t>
      </w:r>
      <w:r w:rsidR="00114640">
        <w:rPr>
          <w:rFonts w:eastAsia="Times New Roman" w:cs="Arial"/>
          <w:noProof/>
          <w:szCs w:val="17"/>
          <w:lang w:val="fr-FR"/>
        </w:rPr>
        <w:t>peut autoriser un consommateur à configurer des valeurs et à influencer la manière dont le premier traite les requêtes du seco</w:t>
      </w:r>
      <w:r w:rsidR="00334310">
        <w:rPr>
          <w:rFonts w:eastAsia="Times New Roman" w:cs="Arial"/>
          <w:noProof/>
          <w:szCs w:val="17"/>
          <w:lang w:val="fr-FR"/>
        </w:rPr>
        <w:t>nd.  Le</w:t>
      </w:r>
      <w:r w:rsidR="00992C0C">
        <w:rPr>
          <w:rFonts w:eastAsia="Times New Roman" w:cs="Arial"/>
          <w:noProof/>
          <w:szCs w:val="17"/>
          <w:lang w:val="fr-FR"/>
        </w:rPr>
        <w:t> RFC</w:t>
      </w:r>
      <w:r w:rsidR="00114640">
        <w:rPr>
          <w:rFonts w:eastAsia="Times New Roman" w:cs="Arial"/>
          <w:noProof/>
          <w:szCs w:val="17"/>
          <w:lang w:val="fr-FR"/>
        </w:rPr>
        <w:t xml:space="preserve"> </w:t>
      </w:r>
      <w:del w:id="273" w:author="Author">
        <w:r w:rsidR="00114640" w:rsidDel="0004648B">
          <w:rPr>
            <w:rFonts w:eastAsia="Times New Roman" w:cs="Arial"/>
            <w:noProof/>
            <w:szCs w:val="17"/>
            <w:lang w:val="fr-FR"/>
          </w:rPr>
          <w:delText xml:space="preserve">7240 </w:delText>
        </w:r>
      </w:del>
      <w:ins w:id="274" w:author="Author">
        <w:r w:rsidR="0004648B">
          <w:rPr>
            <w:rFonts w:eastAsia="Times New Roman" w:cs="Arial"/>
            <w:noProof/>
            <w:szCs w:val="17"/>
            <w:lang w:val="fr-FR"/>
          </w:rPr>
          <w:t xml:space="preserve">8144 </w:t>
        </w:r>
      </w:ins>
      <w:r w:rsidR="00114640">
        <w:rPr>
          <w:rFonts w:eastAsia="Times New Roman" w:cs="Arial"/>
          <w:noProof/>
          <w:szCs w:val="17"/>
          <w:lang w:val="fr-FR"/>
        </w:rPr>
        <w:t>de l</w:t>
      </w:r>
      <w:r w:rsidR="00BB0A23">
        <w:rPr>
          <w:rFonts w:eastAsia="Times New Roman" w:cs="Arial"/>
          <w:noProof/>
          <w:szCs w:val="17"/>
          <w:lang w:val="fr-FR"/>
        </w:rPr>
        <w:t>’</w:t>
      </w:r>
      <w:r w:rsidR="00114640">
        <w:rPr>
          <w:rFonts w:eastAsia="Times New Roman" w:cs="Arial"/>
          <w:noProof/>
          <w:szCs w:val="17"/>
          <w:lang w:val="fr-FR"/>
        </w:rPr>
        <w:t xml:space="preserve">IETF décrit un moyen </w:t>
      </w:r>
      <w:r w:rsidR="00A806E4" w:rsidRPr="00982192">
        <w:rPr>
          <w:rFonts w:eastAsia="Times New Roman" w:cs="Arial"/>
          <w:noProof/>
          <w:szCs w:val="17"/>
          <w:lang w:val="fr-FR"/>
        </w:rPr>
        <w:t xml:space="preserve">standard </w:t>
      </w:r>
      <w:r w:rsidR="00114640">
        <w:rPr>
          <w:rFonts w:eastAsia="Times New Roman" w:cs="Arial"/>
          <w:noProof/>
          <w:szCs w:val="17"/>
          <w:lang w:val="fr-FR"/>
        </w:rPr>
        <w:t>d</w:t>
      </w:r>
      <w:r w:rsidR="00BB0A23">
        <w:rPr>
          <w:rFonts w:eastAsia="Times New Roman" w:cs="Arial"/>
          <w:noProof/>
          <w:szCs w:val="17"/>
          <w:lang w:val="fr-FR"/>
        </w:rPr>
        <w:t>’</w:t>
      </w:r>
      <w:r w:rsidR="00114640">
        <w:rPr>
          <w:rFonts w:eastAsia="Times New Roman" w:cs="Arial"/>
          <w:noProof/>
          <w:szCs w:val="17"/>
          <w:lang w:val="fr-FR"/>
        </w:rPr>
        <w:t>implémenter la gestion des préférences</w:t>
      </w:r>
      <w:r w:rsidR="00A806E4" w:rsidRPr="00982192">
        <w:rPr>
          <w:rFonts w:eastAsia="Times New Roman" w:cs="Arial"/>
          <w:noProof/>
          <w:szCs w:val="17"/>
          <w:lang w:val="fr-FR"/>
        </w:rPr>
        <w:t>.</w:t>
      </w:r>
    </w:p>
    <w:p w14:paraId="1E3F47D9" w14:textId="116B0C6E" w:rsidR="00992C0C"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11</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114640">
        <w:rPr>
          <w:rFonts w:eastAsia="Times New Roman" w:cs="Arial"/>
          <w:noProof/>
          <w:szCs w:val="17"/>
          <w:lang w:val="fr-FR"/>
        </w:rPr>
        <w:t xml:space="preserve">Si une API </w:t>
      </w:r>
      <w:r w:rsidR="005E48A2" w:rsidRPr="00982192">
        <w:rPr>
          <w:rFonts w:eastAsia="Times New Roman" w:cs="Arial"/>
          <w:noProof/>
          <w:szCs w:val="17"/>
          <w:lang w:val="fr-FR"/>
        </w:rPr>
        <w:t xml:space="preserve">Web </w:t>
      </w:r>
      <w:r w:rsidR="00114640">
        <w:rPr>
          <w:rFonts w:eastAsia="Times New Roman" w:cs="Arial"/>
          <w:noProof/>
          <w:szCs w:val="17"/>
          <w:lang w:val="fr-FR"/>
        </w:rPr>
        <w:t>prend en charge la gestion des préférence</w:t>
      </w:r>
      <w:r w:rsidR="005E48A2" w:rsidRPr="00982192">
        <w:rPr>
          <w:rFonts w:eastAsia="Times New Roman" w:cs="Arial"/>
          <w:noProof/>
          <w:szCs w:val="17"/>
          <w:lang w:val="fr-FR"/>
        </w:rPr>
        <w:t>s</w:t>
      </w:r>
      <w:r w:rsidR="00A806E4" w:rsidRPr="00982192">
        <w:rPr>
          <w:rFonts w:eastAsia="Times New Roman" w:cs="Arial"/>
          <w:noProof/>
          <w:szCs w:val="17"/>
          <w:lang w:val="fr-FR"/>
        </w:rPr>
        <w:t>,</w:t>
      </w:r>
      <w:r w:rsidR="005E48A2" w:rsidRPr="00982192">
        <w:rPr>
          <w:rFonts w:eastAsia="Times New Roman" w:cs="Arial"/>
          <w:noProof/>
          <w:szCs w:val="17"/>
          <w:lang w:val="fr-FR"/>
        </w:rPr>
        <w:t xml:space="preserve"> </w:t>
      </w:r>
      <w:r w:rsidR="00114640">
        <w:rPr>
          <w:rFonts w:eastAsia="Times New Roman" w:cs="Arial"/>
          <w:noProof/>
          <w:szCs w:val="17"/>
          <w:lang w:val="fr-FR"/>
        </w:rPr>
        <w:t>celle</w:t>
      </w:r>
      <w:r w:rsidR="00BB0A23">
        <w:rPr>
          <w:rFonts w:eastAsia="Times New Roman" w:cs="Arial"/>
          <w:noProof/>
          <w:szCs w:val="17"/>
          <w:lang w:val="fr-FR"/>
        </w:rPr>
        <w:t>-</w:t>
      </w:r>
      <w:r w:rsidR="00114640">
        <w:rPr>
          <w:rFonts w:eastAsia="Times New Roman" w:cs="Arial"/>
          <w:noProof/>
          <w:szCs w:val="17"/>
          <w:lang w:val="fr-FR"/>
        </w:rPr>
        <w:t>ci DEVRAIT être implémentée conformément</w:t>
      </w:r>
      <w:r w:rsidR="00992C0C">
        <w:rPr>
          <w:rFonts w:eastAsia="Times New Roman" w:cs="Arial"/>
          <w:noProof/>
          <w:szCs w:val="17"/>
          <w:lang w:val="fr-FR"/>
        </w:rPr>
        <w:t xml:space="preserve"> au RFC</w:t>
      </w:r>
      <w:r w:rsidR="00114640">
        <w:rPr>
          <w:rFonts w:eastAsia="Times New Roman" w:cs="Arial"/>
          <w:noProof/>
          <w:szCs w:val="17"/>
          <w:lang w:val="fr-FR"/>
        </w:rPr>
        <w:t xml:space="preserve"> </w:t>
      </w:r>
      <w:del w:id="275" w:author="Author">
        <w:r w:rsidR="00114640" w:rsidDel="0004648B">
          <w:rPr>
            <w:rFonts w:eastAsia="Times New Roman" w:cs="Arial"/>
            <w:noProof/>
            <w:szCs w:val="17"/>
            <w:lang w:val="fr-FR"/>
          </w:rPr>
          <w:delText xml:space="preserve">7240 </w:delText>
        </w:r>
      </w:del>
      <w:ins w:id="276" w:author="Author">
        <w:r w:rsidR="0004648B">
          <w:rPr>
            <w:rFonts w:eastAsia="Times New Roman" w:cs="Arial"/>
            <w:noProof/>
            <w:szCs w:val="17"/>
            <w:lang w:val="fr-FR"/>
          </w:rPr>
          <w:t xml:space="preserve">8144 </w:t>
        </w:r>
      </w:ins>
      <w:r w:rsidR="00114640">
        <w:rPr>
          <w:rFonts w:eastAsia="Times New Roman" w:cs="Arial"/>
          <w:noProof/>
          <w:szCs w:val="17"/>
          <w:lang w:val="fr-FR"/>
        </w:rPr>
        <w:t>de l</w:t>
      </w:r>
      <w:r w:rsidR="00BB0A23">
        <w:rPr>
          <w:rFonts w:eastAsia="Times New Roman" w:cs="Arial"/>
          <w:noProof/>
          <w:szCs w:val="17"/>
          <w:lang w:val="fr-FR"/>
        </w:rPr>
        <w:t>’</w:t>
      </w:r>
      <w:r w:rsidR="00114640">
        <w:rPr>
          <w:rFonts w:eastAsia="Times New Roman" w:cs="Arial"/>
          <w:noProof/>
          <w:szCs w:val="17"/>
          <w:lang w:val="fr-FR"/>
        </w:rPr>
        <w:t>IETF</w:t>
      </w:r>
      <w:r w:rsidR="005E48A2" w:rsidRPr="00982192">
        <w:rPr>
          <w:rFonts w:eastAsia="Times New Roman" w:cs="Arial"/>
          <w:noProof/>
          <w:szCs w:val="17"/>
          <w:lang w:val="fr-FR"/>
        </w:rPr>
        <w:t xml:space="preserve">, </w:t>
      </w:r>
      <w:r w:rsidR="00114640">
        <w:rPr>
          <w:rFonts w:eastAsia="Times New Roman" w:cs="Arial"/>
          <w:noProof/>
          <w:szCs w:val="17"/>
          <w:lang w:val="fr-FR"/>
        </w:rPr>
        <w:t>c</w:t>
      </w:r>
      <w:r w:rsidR="00BB0A23">
        <w:rPr>
          <w:rFonts w:eastAsia="Times New Roman" w:cs="Arial"/>
          <w:noProof/>
          <w:szCs w:val="17"/>
          <w:lang w:val="fr-FR"/>
        </w:rPr>
        <w:t>’</w:t>
      </w:r>
      <w:r w:rsidR="00114640">
        <w:rPr>
          <w:rFonts w:eastAsia="Times New Roman" w:cs="Arial"/>
          <w:noProof/>
          <w:szCs w:val="17"/>
          <w:lang w:val="fr-FR"/>
        </w:rPr>
        <w:t>est</w:t>
      </w:r>
      <w:r w:rsidR="00BB0A23">
        <w:rPr>
          <w:rFonts w:eastAsia="Times New Roman" w:cs="Arial"/>
          <w:noProof/>
          <w:szCs w:val="17"/>
          <w:lang w:val="fr-FR"/>
        </w:rPr>
        <w:t>-</w:t>
      </w:r>
      <w:r w:rsidR="00114640">
        <w:rPr>
          <w:rFonts w:eastAsia="Times New Roman" w:cs="Arial"/>
          <w:noProof/>
          <w:szCs w:val="17"/>
          <w:lang w:val="fr-FR"/>
        </w:rPr>
        <w:t>à</w:t>
      </w:r>
      <w:r w:rsidR="00BB0A23">
        <w:rPr>
          <w:rFonts w:eastAsia="Times New Roman" w:cs="Arial"/>
          <w:noProof/>
          <w:szCs w:val="17"/>
          <w:lang w:val="fr-FR"/>
        </w:rPr>
        <w:t>-</w:t>
      </w:r>
      <w:r w:rsidR="00114640">
        <w:rPr>
          <w:rFonts w:eastAsia="Times New Roman" w:cs="Arial"/>
          <w:noProof/>
          <w:szCs w:val="17"/>
          <w:lang w:val="fr-FR"/>
        </w:rPr>
        <w:t>dire que l</w:t>
      </w:r>
      <w:r w:rsidR="00BB0A23">
        <w:rPr>
          <w:rFonts w:eastAsia="Times New Roman" w:cs="Arial"/>
          <w:noProof/>
          <w:szCs w:val="17"/>
          <w:lang w:val="fr-FR"/>
        </w:rPr>
        <w:t>’</w:t>
      </w:r>
      <w:r w:rsidR="00114640">
        <w:rPr>
          <w:rFonts w:eastAsia="Times New Roman" w:cs="Arial"/>
          <w:noProof/>
          <w:szCs w:val="17"/>
          <w:lang w:val="fr-FR"/>
        </w:rPr>
        <w:t>en</w:t>
      </w:r>
      <w:r w:rsidR="00BB0A23">
        <w:rPr>
          <w:rFonts w:eastAsia="Times New Roman" w:cs="Arial"/>
          <w:noProof/>
          <w:szCs w:val="17"/>
          <w:lang w:val="fr-FR"/>
        </w:rPr>
        <w:t>-</w:t>
      </w:r>
      <w:r w:rsidR="00114640">
        <w:rPr>
          <w:rFonts w:eastAsia="Times New Roman" w:cs="Arial"/>
          <w:noProof/>
          <w:szCs w:val="17"/>
          <w:lang w:val="fr-FR"/>
        </w:rPr>
        <w:t>tête de requête</w:t>
      </w:r>
      <w:r w:rsidR="00114640" w:rsidRPr="00982192">
        <w:rPr>
          <w:rFonts w:eastAsia="Times New Roman" w:cs="Arial"/>
          <w:noProof/>
          <w:szCs w:val="17"/>
          <w:lang w:val="fr-FR"/>
        </w:rPr>
        <w:t xml:space="preserv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Prefer</w:t>
      </w:r>
      <w:r w:rsidR="005E48A2" w:rsidRPr="00982192">
        <w:rPr>
          <w:rFonts w:eastAsia="Times New Roman" w:cs="Arial"/>
          <w:noProof/>
          <w:szCs w:val="17"/>
          <w:lang w:val="fr-FR"/>
        </w:rPr>
        <w:t xml:space="preserve"> </w:t>
      </w:r>
      <w:r w:rsidR="00114640">
        <w:rPr>
          <w:rFonts w:eastAsia="Times New Roman" w:cs="Arial"/>
          <w:noProof/>
          <w:szCs w:val="17"/>
          <w:lang w:val="fr-FR"/>
        </w:rPr>
        <w:t>DEVRAIT être utilisé et l</w:t>
      </w:r>
      <w:r w:rsidR="00BB0A23">
        <w:rPr>
          <w:rFonts w:eastAsia="Times New Roman" w:cs="Arial"/>
          <w:noProof/>
          <w:szCs w:val="17"/>
          <w:lang w:val="fr-FR"/>
        </w:rPr>
        <w:t>’</w:t>
      </w:r>
      <w:r w:rsidR="00114640">
        <w:rPr>
          <w:rFonts w:eastAsia="Times New Roman" w:cs="Arial"/>
          <w:noProof/>
          <w:szCs w:val="17"/>
          <w:lang w:val="fr-FR"/>
        </w:rPr>
        <w:t>en</w:t>
      </w:r>
      <w:r w:rsidR="00BB0A23">
        <w:rPr>
          <w:rFonts w:eastAsia="Times New Roman" w:cs="Arial"/>
          <w:noProof/>
          <w:szCs w:val="17"/>
          <w:lang w:val="fr-FR"/>
        </w:rPr>
        <w:t>-</w:t>
      </w:r>
      <w:r w:rsidR="00390DCD">
        <w:rPr>
          <w:rFonts w:eastAsia="Times New Roman" w:cs="Arial"/>
          <w:noProof/>
          <w:szCs w:val="17"/>
          <w:lang w:val="fr-FR"/>
        </w:rPr>
        <w:t xml:space="preserve">tête de réponse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Preference</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Applied</w:t>
      </w:r>
      <w:r w:rsidR="005E48A2" w:rsidRPr="00982192">
        <w:rPr>
          <w:rFonts w:eastAsia="Times New Roman" w:cs="Arial"/>
          <w:noProof/>
          <w:szCs w:val="17"/>
          <w:lang w:val="fr-FR"/>
        </w:rPr>
        <w:t xml:space="preserve"> </w:t>
      </w:r>
      <w:r w:rsidR="00390DCD">
        <w:rPr>
          <w:rFonts w:eastAsia="Times New Roman" w:cs="Arial"/>
          <w:noProof/>
          <w:szCs w:val="17"/>
          <w:lang w:val="fr-FR"/>
        </w:rPr>
        <w:t xml:space="preserve">DEVRAIT être renvoyé </w:t>
      </w:r>
      <w:r w:rsidR="005E48A2" w:rsidRPr="00982192">
        <w:rPr>
          <w:rFonts w:eastAsia="Times New Roman" w:cs="Arial"/>
          <w:noProof/>
          <w:szCs w:val="17"/>
          <w:lang w:val="fr-FR"/>
        </w:rPr>
        <w:t>(</w:t>
      </w:r>
      <w:r w:rsidR="00390DCD">
        <w:rPr>
          <w:rFonts w:eastAsia="Times New Roman" w:cs="Arial"/>
          <w:noProof/>
          <w:szCs w:val="17"/>
          <w:lang w:val="fr-FR"/>
        </w:rPr>
        <w:t>confirmant la requête originelle</w:t>
      </w:r>
      <w:r w:rsidR="005E48A2" w:rsidRPr="00982192">
        <w:rPr>
          <w:rFonts w:eastAsia="Times New Roman" w:cs="Arial"/>
          <w:noProof/>
          <w:szCs w:val="17"/>
          <w:lang w:val="fr-FR"/>
        </w:rPr>
        <w:t>).</w:t>
      </w:r>
    </w:p>
    <w:p w14:paraId="0C2572E0" w14:textId="0A57A0B4" w:rsidR="007D638D" w:rsidRPr="00982192" w:rsidRDefault="00CA1F2D" w:rsidP="00CE01DA">
      <w:pPr>
        <w:spacing w:before="170" w:after="170"/>
        <w:ind w:left="567"/>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11</w:t>
      </w:r>
      <w:r w:rsidR="00307F5D">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390DCD">
        <w:rPr>
          <w:rFonts w:eastAsia="Times New Roman" w:cs="Arial"/>
          <w:noProof/>
          <w:szCs w:val="17"/>
          <w:lang w:val="fr-FR"/>
        </w:rPr>
        <w:t xml:space="preserve">Si une API </w:t>
      </w:r>
      <w:r w:rsidR="00390DCD" w:rsidRPr="00982192">
        <w:rPr>
          <w:rFonts w:eastAsia="Times New Roman" w:cs="Arial"/>
          <w:noProof/>
          <w:szCs w:val="17"/>
          <w:lang w:val="fr-FR"/>
        </w:rPr>
        <w:t xml:space="preserve">Web </w:t>
      </w:r>
      <w:r w:rsidR="00390DCD">
        <w:rPr>
          <w:rFonts w:eastAsia="Times New Roman" w:cs="Arial"/>
          <w:noProof/>
          <w:szCs w:val="17"/>
          <w:lang w:val="fr-FR"/>
        </w:rPr>
        <w:t>prend en charge la gestion des préférence</w:t>
      </w:r>
      <w:r w:rsidR="00390DCD" w:rsidRPr="00982192">
        <w:rPr>
          <w:rFonts w:eastAsia="Times New Roman" w:cs="Arial"/>
          <w:noProof/>
          <w:szCs w:val="17"/>
          <w:lang w:val="fr-FR"/>
        </w:rPr>
        <w:t xml:space="preserve">s, </w:t>
      </w:r>
      <w:r w:rsidR="00390DCD">
        <w:rPr>
          <w:rFonts w:eastAsia="Times New Roman" w:cs="Arial"/>
          <w:noProof/>
          <w:szCs w:val="17"/>
          <w:lang w:val="fr-FR"/>
        </w:rPr>
        <w:t xml:space="preserve">la liste des </w:t>
      </w:r>
      <w:r w:rsidR="005E48A2" w:rsidRPr="00982192">
        <w:rPr>
          <w:rFonts w:eastAsia="Times New Roman" w:cs="Arial"/>
          <w:noProof/>
          <w:szCs w:val="17"/>
          <w:lang w:val="fr-FR"/>
        </w:rPr>
        <w:t>pr</w:t>
      </w:r>
      <w:r w:rsidR="00390DCD">
        <w:rPr>
          <w:rFonts w:eastAsia="Times New Roman" w:cs="Arial"/>
          <w:noProof/>
          <w:szCs w:val="17"/>
          <w:lang w:val="fr-FR"/>
        </w:rPr>
        <w:t>é</w:t>
      </w:r>
      <w:r w:rsidR="005E48A2" w:rsidRPr="00982192">
        <w:rPr>
          <w:rFonts w:eastAsia="Times New Roman" w:cs="Arial"/>
          <w:noProof/>
          <w:szCs w:val="17"/>
          <w:lang w:val="fr-FR"/>
        </w:rPr>
        <w:t>f</w:t>
      </w:r>
      <w:r w:rsidR="00390DCD">
        <w:rPr>
          <w:rFonts w:eastAsia="Times New Roman" w:cs="Arial"/>
          <w:noProof/>
          <w:szCs w:val="17"/>
          <w:lang w:val="fr-FR"/>
        </w:rPr>
        <w:t>é</w:t>
      </w:r>
      <w:r w:rsidR="005E48A2" w:rsidRPr="00982192">
        <w:rPr>
          <w:rFonts w:eastAsia="Times New Roman" w:cs="Arial"/>
          <w:noProof/>
          <w:szCs w:val="17"/>
          <w:lang w:val="fr-FR"/>
        </w:rPr>
        <w:t xml:space="preserve">rences </w:t>
      </w:r>
      <w:r w:rsidR="00390DCD">
        <w:rPr>
          <w:rFonts w:eastAsia="Times New Roman" w:cs="Arial"/>
          <w:noProof/>
          <w:szCs w:val="17"/>
          <w:lang w:val="fr-FR"/>
        </w:rPr>
        <w:t>qui PEUT être constitué</w:t>
      </w:r>
      <w:r w:rsidR="008A2DD7">
        <w:rPr>
          <w:rFonts w:eastAsia="Times New Roman" w:cs="Arial"/>
          <w:noProof/>
          <w:szCs w:val="17"/>
          <w:lang w:val="fr-FR"/>
        </w:rPr>
        <w:t>e</w:t>
      </w:r>
      <w:r w:rsidR="00390DCD">
        <w:rPr>
          <w:rFonts w:eastAsia="Times New Roman" w:cs="Arial"/>
          <w:noProof/>
          <w:szCs w:val="17"/>
          <w:lang w:val="fr-FR"/>
        </w:rPr>
        <w:t xml:space="preserve"> en utilisant l</w:t>
      </w:r>
      <w:r w:rsidR="00BB0A23">
        <w:rPr>
          <w:rFonts w:eastAsia="Times New Roman" w:cs="Arial"/>
          <w:noProof/>
          <w:szCs w:val="17"/>
          <w:lang w:val="fr-FR"/>
        </w:rPr>
        <w:t>’</w:t>
      </w:r>
      <w:r w:rsidR="00390DCD">
        <w:rPr>
          <w:rFonts w:eastAsia="Times New Roman" w:cs="Arial"/>
          <w:noProof/>
          <w:szCs w:val="17"/>
          <w:lang w:val="fr-FR"/>
        </w:rPr>
        <w:t>en</w:t>
      </w:r>
      <w:r w:rsidR="00BB0A23">
        <w:rPr>
          <w:rFonts w:eastAsia="Times New Roman" w:cs="Arial"/>
          <w:noProof/>
          <w:szCs w:val="17"/>
          <w:lang w:val="fr-FR"/>
        </w:rPr>
        <w:t>-</w:t>
      </w:r>
      <w:r w:rsidR="00390DCD">
        <w:rPr>
          <w:rFonts w:eastAsia="Times New Roman" w:cs="Arial"/>
          <w:noProof/>
          <w:szCs w:val="17"/>
          <w:lang w:val="fr-FR"/>
        </w:rPr>
        <w:t xml:space="preserve">tête </w:t>
      </w:r>
      <w:r w:rsidR="005E48A2" w:rsidRPr="00982192">
        <w:rPr>
          <w:rFonts w:ascii="Courier New" w:eastAsia="Times New Roman" w:hAnsi="Courier New" w:cs="Courier New"/>
          <w:noProof/>
          <w:szCs w:val="17"/>
          <w:lang w:val="fr-FR"/>
        </w:rPr>
        <w:t>Prefer</w:t>
      </w:r>
      <w:r w:rsidR="005E48A2" w:rsidRPr="00982192">
        <w:rPr>
          <w:rFonts w:eastAsia="Times New Roman" w:cs="Arial"/>
          <w:noProof/>
          <w:szCs w:val="17"/>
          <w:lang w:val="fr-FR"/>
        </w:rPr>
        <w:t xml:space="preserve"> </w:t>
      </w:r>
      <w:r w:rsidR="00390DCD">
        <w:rPr>
          <w:rFonts w:eastAsia="Times New Roman" w:cs="Arial"/>
          <w:noProof/>
          <w:szCs w:val="17"/>
          <w:lang w:val="fr-FR"/>
        </w:rPr>
        <w:t>DOIT être enregistrée dans le contrat de s</w:t>
      </w:r>
      <w:r w:rsidR="005E48A2" w:rsidRPr="00982192">
        <w:rPr>
          <w:rFonts w:eastAsia="Times New Roman" w:cs="Arial"/>
          <w:noProof/>
          <w:szCs w:val="17"/>
          <w:lang w:val="fr-FR"/>
        </w:rPr>
        <w:t>ervice.</w:t>
      </w:r>
    </w:p>
    <w:p w14:paraId="13B4A8B6" w14:textId="4F44F562" w:rsidR="005E48A2" w:rsidRPr="00982192" w:rsidRDefault="00390DCD" w:rsidP="00D5662D">
      <w:pPr>
        <w:pStyle w:val="Heading3"/>
        <w:spacing w:before="170"/>
        <w:ind w:left="0"/>
      </w:pPr>
      <w:bookmarkStart w:id="277" w:name="_Toc54363374"/>
      <w:bookmarkStart w:id="278" w:name="_Toc212824891"/>
      <w:r>
        <w:t>Traduction</w:t>
      </w:r>
      <w:bookmarkEnd w:id="277"/>
      <w:bookmarkEnd w:id="278"/>
    </w:p>
    <w:p w14:paraId="24E391DA" w14:textId="11F1D1A8"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57406">
        <w:rPr>
          <w:rFonts w:eastAsia="Times New Roman" w:cs="Arial"/>
          <w:noProof/>
          <w:szCs w:val="17"/>
          <w:lang w:val="fr-FR"/>
        </w:rPr>
        <w:t xml:space="preserve">Un consommateur de </w:t>
      </w:r>
      <w:r w:rsidR="005E48A2" w:rsidRPr="00982192">
        <w:rPr>
          <w:rFonts w:eastAsia="Times New Roman" w:cs="Arial"/>
          <w:noProof/>
          <w:szCs w:val="17"/>
          <w:lang w:val="fr-FR"/>
        </w:rPr>
        <w:t xml:space="preserve">service </w:t>
      </w:r>
      <w:r w:rsidR="00857406">
        <w:rPr>
          <w:rFonts w:eastAsia="Times New Roman" w:cs="Arial"/>
          <w:noProof/>
          <w:szCs w:val="17"/>
          <w:lang w:val="fr-FR"/>
        </w:rPr>
        <w:t>peut demander à recevoir des réponses dans une certaine langue si le prestataire la prend en char</w:t>
      </w:r>
      <w:r w:rsidR="00334310">
        <w:rPr>
          <w:rFonts w:eastAsia="Times New Roman" w:cs="Arial"/>
          <w:noProof/>
          <w:szCs w:val="17"/>
          <w:lang w:val="fr-FR"/>
        </w:rPr>
        <w:t>ge.  On</w:t>
      </w:r>
      <w:r w:rsidR="00857406">
        <w:rPr>
          <w:rFonts w:eastAsia="Times New Roman" w:cs="Arial"/>
          <w:noProof/>
          <w:szCs w:val="17"/>
          <w:lang w:val="fr-FR"/>
        </w:rPr>
        <w:t xml:space="preserve"> trouvera une </w:t>
      </w:r>
      <w:r w:rsidR="00A806E4" w:rsidRPr="00982192">
        <w:rPr>
          <w:rFonts w:eastAsia="Times New Roman" w:cs="Arial"/>
          <w:noProof/>
          <w:szCs w:val="17"/>
          <w:lang w:val="fr-FR"/>
        </w:rPr>
        <w:t>sp</w:t>
      </w:r>
      <w:r w:rsidR="00857406">
        <w:rPr>
          <w:rFonts w:eastAsia="Times New Roman" w:cs="Arial"/>
          <w:noProof/>
          <w:szCs w:val="17"/>
          <w:lang w:val="fr-FR"/>
        </w:rPr>
        <w:t>é</w:t>
      </w:r>
      <w:r w:rsidR="00A806E4" w:rsidRPr="00982192">
        <w:rPr>
          <w:rFonts w:eastAsia="Times New Roman" w:cs="Arial"/>
          <w:noProof/>
          <w:szCs w:val="17"/>
          <w:lang w:val="fr-FR"/>
        </w:rPr>
        <w:t xml:space="preserve">cification </w:t>
      </w:r>
      <w:r w:rsidR="006A6FC2">
        <w:rPr>
          <w:rFonts w:eastAsia="Times New Roman" w:cs="Arial"/>
          <w:noProof/>
          <w:szCs w:val="17"/>
          <w:lang w:val="fr-FR"/>
        </w:rPr>
        <w:t>normalisée</w:t>
      </w:r>
      <w:r w:rsidR="00857406">
        <w:rPr>
          <w:rFonts w:eastAsia="Times New Roman" w:cs="Arial"/>
          <w:noProof/>
          <w:szCs w:val="17"/>
          <w:lang w:val="fr-FR"/>
        </w:rPr>
        <w:t xml:space="preserve"> pour la prise en charge d</w:t>
      </w:r>
      <w:r w:rsidR="00BB0A23">
        <w:rPr>
          <w:rFonts w:eastAsia="Times New Roman" w:cs="Arial"/>
          <w:noProof/>
          <w:szCs w:val="17"/>
          <w:lang w:val="fr-FR"/>
        </w:rPr>
        <w:t>’</w:t>
      </w:r>
      <w:r w:rsidR="00857406">
        <w:rPr>
          <w:rFonts w:eastAsia="Times New Roman" w:cs="Arial"/>
          <w:noProof/>
          <w:szCs w:val="17"/>
          <w:lang w:val="fr-FR"/>
        </w:rPr>
        <w:t>une série de langues naturelles dans</w:t>
      </w:r>
      <w:r w:rsidR="00992C0C">
        <w:rPr>
          <w:rFonts w:eastAsia="Times New Roman" w:cs="Arial"/>
          <w:noProof/>
          <w:szCs w:val="17"/>
          <w:lang w:val="fr-FR"/>
        </w:rPr>
        <w:t xml:space="preserve"> le RFC</w:t>
      </w:r>
      <w:r w:rsidR="00857406">
        <w:rPr>
          <w:rFonts w:eastAsia="Times New Roman" w:cs="Arial"/>
          <w:noProof/>
          <w:szCs w:val="17"/>
          <w:lang w:val="fr-FR"/>
        </w:rPr>
        <w:t xml:space="preserve"> </w:t>
      </w:r>
      <w:del w:id="279" w:author="Author">
        <w:r w:rsidR="00857406" w:rsidDel="009D5351">
          <w:rPr>
            <w:rFonts w:eastAsia="Times New Roman" w:cs="Arial"/>
            <w:noProof/>
            <w:szCs w:val="17"/>
            <w:lang w:val="fr-FR"/>
          </w:rPr>
          <w:delText xml:space="preserve">7231 </w:delText>
        </w:r>
      </w:del>
      <w:ins w:id="280" w:author="Author">
        <w:r w:rsidR="009D5351">
          <w:rPr>
            <w:rFonts w:eastAsia="Times New Roman" w:cs="Arial"/>
            <w:noProof/>
            <w:szCs w:val="17"/>
            <w:lang w:val="fr-FR"/>
          </w:rPr>
          <w:t xml:space="preserve">9110 </w:t>
        </w:r>
      </w:ins>
      <w:r w:rsidR="00857406">
        <w:rPr>
          <w:rFonts w:eastAsia="Times New Roman" w:cs="Arial"/>
          <w:noProof/>
          <w:szCs w:val="17"/>
          <w:lang w:val="fr-FR"/>
        </w:rPr>
        <w:t>de l</w:t>
      </w:r>
      <w:r w:rsidR="00BB0A23">
        <w:rPr>
          <w:rFonts w:eastAsia="Times New Roman" w:cs="Arial"/>
          <w:noProof/>
          <w:szCs w:val="17"/>
          <w:lang w:val="fr-FR"/>
        </w:rPr>
        <w:t>’</w:t>
      </w:r>
      <w:r w:rsidR="00A806E4" w:rsidRPr="00982192">
        <w:rPr>
          <w:rFonts w:eastAsia="Times New Roman" w:cs="Arial"/>
          <w:noProof/>
          <w:szCs w:val="17"/>
          <w:lang w:val="fr-FR"/>
        </w:rPr>
        <w:t>IETF.</w:t>
      </w:r>
    </w:p>
    <w:p w14:paraId="17E0DD02" w14:textId="4D57F83D"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11</w:t>
      </w:r>
      <w:r w:rsidR="00307F5D">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857406">
        <w:rPr>
          <w:rFonts w:eastAsia="Times New Roman" w:cs="Arial"/>
          <w:noProof/>
          <w:szCs w:val="17"/>
          <w:lang w:val="fr-FR"/>
        </w:rPr>
        <w:t xml:space="preserve">Si une API </w:t>
      </w:r>
      <w:r w:rsidR="005E48A2" w:rsidRPr="00982192">
        <w:rPr>
          <w:rFonts w:eastAsia="Times New Roman" w:cs="Arial"/>
          <w:noProof/>
          <w:szCs w:val="17"/>
          <w:lang w:val="fr-FR"/>
        </w:rPr>
        <w:t xml:space="preserve">Web </w:t>
      </w:r>
      <w:r w:rsidR="00857406">
        <w:rPr>
          <w:rFonts w:eastAsia="Times New Roman" w:cs="Arial"/>
          <w:noProof/>
          <w:szCs w:val="17"/>
          <w:lang w:val="fr-FR"/>
        </w:rPr>
        <w:t>pre</w:t>
      </w:r>
      <w:r w:rsidR="004A220E">
        <w:rPr>
          <w:rFonts w:eastAsia="Times New Roman" w:cs="Arial"/>
          <w:noProof/>
          <w:szCs w:val="17"/>
          <w:lang w:val="fr-FR"/>
        </w:rPr>
        <w:t>n</w:t>
      </w:r>
      <w:r w:rsidR="00857406">
        <w:rPr>
          <w:rFonts w:eastAsia="Times New Roman" w:cs="Arial"/>
          <w:noProof/>
          <w:szCs w:val="17"/>
          <w:lang w:val="fr-FR"/>
        </w:rPr>
        <w:t xml:space="preserve">d en charge </w:t>
      </w:r>
      <w:r w:rsidR="004A220E">
        <w:rPr>
          <w:rFonts w:eastAsia="Times New Roman" w:cs="Arial"/>
          <w:noProof/>
          <w:szCs w:val="17"/>
          <w:lang w:val="fr-FR"/>
        </w:rPr>
        <w:t>les données localisées</w:t>
      </w:r>
      <w:r w:rsidR="005E48A2" w:rsidRPr="00982192">
        <w:rPr>
          <w:rFonts w:eastAsia="Times New Roman" w:cs="Arial"/>
          <w:noProof/>
          <w:szCs w:val="17"/>
          <w:lang w:val="fr-FR"/>
        </w:rPr>
        <w:t xml:space="preserve">, </w:t>
      </w:r>
      <w:r w:rsidR="004A220E">
        <w:rPr>
          <w:rFonts w:eastAsia="Times New Roman" w:cs="Arial"/>
          <w:noProof/>
          <w:szCs w:val="17"/>
          <w:lang w:val="fr-FR"/>
        </w:rPr>
        <w:t>l</w:t>
      </w:r>
      <w:r w:rsidR="00BB0A23">
        <w:rPr>
          <w:rFonts w:eastAsia="Times New Roman" w:cs="Arial"/>
          <w:noProof/>
          <w:szCs w:val="17"/>
          <w:lang w:val="fr-FR"/>
        </w:rPr>
        <w:t>’</w:t>
      </w:r>
      <w:r w:rsidR="004A220E">
        <w:rPr>
          <w:rFonts w:eastAsia="Times New Roman" w:cs="Arial"/>
          <w:noProof/>
          <w:szCs w:val="17"/>
          <w:lang w:val="fr-FR"/>
        </w:rPr>
        <w:t>en</w:t>
      </w:r>
      <w:r w:rsidR="00BB0A23">
        <w:rPr>
          <w:rFonts w:eastAsia="Times New Roman" w:cs="Arial"/>
          <w:noProof/>
          <w:szCs w:val="17"/>
          <w:lang w:val="fr-FR"/>
        </w:rPr>
        <w:t>-</w:t>
      </w:r>
      <w:r w:rsidR="004A220E">
        <w:rPr>
          <w:rFonts w:eastAsia="Times New Roman" w:cs="Arial"/>
          <w:noProof/>
          <w:szCs w:val="17"/>
          <w:lang w:val="fr-FR"/>
        </w:rPr>
        <w:t xml:space="preserve">tête de requête </w:t>
      </w:r>
      <w:r w:rsidR="005E48A2" w:rsidRPr="00982192">
        <w:rPr>
          <w:rFonts w:eastAsia="Times New Roman" w:cs="Arial"/>
          <w:noProof/>
          <w:szCs w:val="17"/>
          <w:lang w:val="fr-FR"/>
        </w:rPr>
        <w:t xml:space="preserve">HTTP </w:t>
      </w:r>
      <w:r w:rsidR="005E48A2" w:rsidRPr="00982192">
        <w:rPr>
          <w:rFonts w:ascii="Courier New" w:eastAsia="Times New Roman" w:hAnsi="Courier New" w:cs="Courier New"/>
          <w:noProof/>
          <w:szCs w:val="17"/>
          <w:lang w:val="fr-FR"/>
        </w:rPr>
        <w:t>Accept</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Language</w:t>
      </w:r>
      <w:r w:rsidR="005E48A2" w:rsidRPr="00982192">
        <w:rPr>
          <w:rFonts w:eastAsia="Times New Roman" w:cs="Arial"/>
          <w:noProof/>
          <w:szCs w:val="17"/>
          <w:lang w:val="fr-FR"/>
        </w:rPr>
        <w:t xml:space="preserve"> </w:t>
      </w:r>
      <w:r w:rsidR="004A220E">
        <w:rPr>
          <w:rFonts w:eastAsia="Times New Roman" w:cs="Arial"/>
          <w:noProof/>
          <w:szCs w:val="17"/>
          <w:lang w:val="fr-FR"/>
        </w:rPr>
        <w:t>DOIT, conformément</w:t>
      </w:r>
      <w:r w:rsidR="00992C0C">
        <w:rPr>
          <w:rFonts w:eastAsia="Times New Roman" w:cs="Arial"/>
          <w:noProof/>
          <w:szCs w:val="17"/>
          <w:lang w:val="fr-FR"/>
        </w:rPr>
        <w:t xml:space="preserve"> au </w:t>
      </w:r>
      <w:r w:rsidR="00992C0C" w:rsidRPr="00982192">
        <w:rPr>
          <w:rFonts w:eastAsia="Times New Roman" w:cs="Arial"/>
          <w:noProof/>
          <w:szCs w:val="17"/>
          <w:lang w:val="fr-FR"/>
        </w:rPr>
        <w:t>RFC</w:t>
      </w:r>
      <w:r w:rsidR="004A220E" w:rsidRPr="00982192">
        <w:rPr>
          <w:rFonts w:eastAsia="Times New Roman" w:cs="Arial"/>
          <w:noProof/>
          <w:szCs w:val="17"/>
          <w:lang w:val="fr-FR"/>
        </w:rPr>
        <w:t xml:space="preserve"> </w:t>
      </w:r>
      <w:del w:id="281" w:author="Author">
        <w:r w:rsidR="004A220E" w:rsidRPr="00982192" w:rsidDel="009D5351">
          <w:rPr>
            <w:rFonts w:eastAsia="Times New Roman" w:cs="Arial"/>
            <w:noProof/>
            <w:szCs w:val="17"/>
            <w:lang w:val="fr-FR"/>
          </w:rPr>
          <w:delText>7231</w:delText>
        </w:r>
        <w:r w:rsidR="004A220E" w:rsidDel="009D5351">
          <w:rPr>
            <w:rFonts w:eastAsia="Times New Roman" w:cs="Arial"/>
            <w:noProof/>
            <w:szCs w:val="17"/>
            <w:lang w:val="fr-FR"/>
          </w:rPr>
          <w:delText xml:space="preserve"> </w:delText>
        </w:r>
      </w:del>
      <w:ins w:id="282" w:author="Author">
        <w:r w:rsidR="009D5351">
          <w:rPr>
            <w:rFonts w:eastAsia="Times New Roman" w:cs="Arial"/>
            <w:noProof/>
            <w:szCs w:val="17"/>
            <w:lang w:val="fr-FR"/>
          </w:rPr>
          <w:t xml:space="preserve">9110 </w:t>
        </w:r>
      </w:ins>
      <w:r w:rsidR="004A220E">
        <w:rPr>
          <w:rFonts w:eastAsia="Times New Roman" w:cs="Arial"/>
          <w:noProof/>
          <w:szCs w:val="17"/>
          <w:lang w:val="fr-FR"/>
        </w:rPr>
        <w:t>de l</w:t>
      </w:r>
      <w:r w:rsidR="00BB0A23">
        <w:rPr>
          <w:rFonts w:eastAsia="Times New Roman" w:cs="Arial"/>
          <w:noProof/>
          <w:szCs w:val="17"/>
          <w:lang w:val="fr-FR"/>
        </w:rPr>
        <w:t>’</w:t>
      </w:r>
      <w:r w:rsidR="004A220E">
        <w:rPr>
          <w:rFonts w:eastAsia="Times New Roman" w:cs="Arial"/>
          <w:noProof/>
          <w:szCs w:val="17"/>
          <w:lang w:val="fr-FR"/>
        </w:rPr>
        <w:t>IETF, être pris en charge pour indiquer la série de langues naturelles qui sont préférées dans la réponse</w:t>
      </w:r>
      <w:r w:rsidR="005E48A2" w:rsidRPr="00982192">
        <w:rPr>
          <w:rFonts w:eastAsia="Times New Roman" w:cs="Arial"/>
          <w:noProof/>
          <w:szCs w:val="17"/>
          <w:lang w:val="fr-FR"/>
        </w:rPr>
        <w:t>.</w:t>
      </w:r>
    </w:p>
    <w:p w14:paraId="288B453C" w14:textId="5B38CCD9" w:rsidR="005E48A2" w:rsidRPr="00982192" w:rsidRDefault="005E48A2" w:rsidP="00D5662D">
      <w:pPr>
        <w:pStyle w:val="Heading3"/>
        <w:spacing w:before="170"/>
        <w:ind w:left="0"/>
      </w:pPr>
      <w:bookmarkStart w:id="283" w:name="_Toc54363375"/>
      <w:bookmarkStart w:id="284" w:name="_Toc212824892"/>
      <w:r w:rsidRPr="00982192">
        <w:t>Op</w:t>
      </w:r>
      <w:r w:rsidR="004A220E">
        <w:t>é</w:t>
      </w:r>
      <w:r w:rsidRPr="00982192">
        <w:t>rations</w:t>
      </w:r>
      <w:r w:rsidR="004A220E">
        <w:t xml:space="preserve"> de longue durée</w:t>
      </w:r>
      <w:bookmarkEnd w:id="283"/>
      <w:bookmarkEnd w:id="284"/>
    </w:p>
    <w:p w14:paraId="01EBC86C" w14:textId="24ABF7E0" w:rsidR="001446D6"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4A220E">
        <w:rPr>
          <w:rFonts w:eastAsia="Times New Roman" w:cs="Arial"/>
          <w:noProof/>
          <w:szCs w:val="17"/>
          <w:lang w:val="fr-FR"/>
        </w:rPr>
        <w:t xml:space="preserve">Il y </w:t>
      </w:r>
      <w:r w:rsidR="006A6FC2">
        <w:rPr>
          <w:rFonts w:eastAsia="Times New Roman" w:cs="Arial"/>
          <w:noProof/>
          <w:szCs w:val="17"/>
          <w:lang w:val="fr-FR"/>
        </w:rPr>
        <w:t xml:space="preserve">a </w:t>
      </w:r>
      <w:r w:rsidR="004A220E">
        <w:rPr>
          <w:rFonts w:eastAsia="Times New Roman" w:cs="Arial"/>
          <w:noProof/>
          <w:szCs w:val="17"/>
          <w:lang w:val="fr-FR"/>
        </w:rPr>
        <w:t>des cas où une API Web peut donner lieu à des opérations de longue dur</w:t>
      </w:r>
      <w:r w:rsidR="00334310">
        <w:rPr>
          <w:rFonts w:eastAsia="Times New Roman" w:cs="Arial"/>
          <w:noProof/>
          <w:szCs w:val="17"/>
          <w:lang w:val="fr-FR"/>
        </w:rPr>
        <w:t>ée.  Pa</w:t>
      </w:r>
      <w:r w:rsidR="004A220E">
        <w:rPr>
          <w:rFonts w:eastAsia="Times New Roman" w:cs="Arial"/>
          <w:noProof/>
          <w:szCs w:val="17"/>
          <w:lang w:val="fr-FR"/>
        </w:rPr>
        <w:t>r exemple, la création d</w:t>
      </w:r>
      <w:r w:rsidR="00BB0A23">
        <w:rPr>
          <w:rFonts w:eastAsia="Times New Roman" w:cs="Arial"/>
          <w:noProof/>
          <w:szCs w:val="17"/>
          <w:lang w:val="fr-FR"/>
        </w:rPr>
        <w:t>’</w:t>
      </w:r>
      <w:r w:rsidR="004A220E">
        <w:rPr>
          <w:rFonts w:eastAsia="Times New Roman" w:cs="Arial"/>
          <w:noProof/>
          <w:szCs w:val="17"/>
          <w:lang w:val="fr-FR"/>
        </w:rPr>
        <w:t xml:space="preserve">un </w:t>
      </w:r>
      <w:r w:rsidR="005E48A2" w:rsidRPr="00982192">
        <w:rPr>
          <w:rFonts w:eastAsia="Times New Roman" w:cs="Arial"/>
          <w:noProof/>
          <w:szCs w:val="17"/>
          <w:lang w:val="fr-FR"/>
        </w:rPr>
        <w:t xml:space="preserve">PDF </w:t>
      </w:r>
      <w:r w:rsidR="004A220E">
        <w:rPr>
          <w:rFonts w:eastAsia="Times New Roman" w:cs="Arial"/>
          <w:noProof/>
          <w:szCs w:val="17"/>
          <w:lang w:val="fr-FR"/>
        </w:rPr>
        <w:t>par le prestataire de services peut prendre plusieurs minut</w:t>
      </w:r>
      <w:r w:rsidR="00334310">
        <w:rPr>
          <w:rFonts w:eastAsia="Times New Roman" w:cs="Arial"/>
          <w:noProof/>
          <w:szCs w:val="17"/>
          <w:lang w:val="fr-FR"/>
        </w:rPr>
        <w:t>es.  Le</w:t>
      </w:r>
      <w:r w:rsidR="004A220E">
        <w:rPr>
          <w:rFonts w:eastAsia="Times New Roman" w:cs="Arial"/>
          <w:noProof/>
          <w:szCs w:val="17"/>
          <w:lang w:val="fr-FR"/>
        </w:rPr>
        <w:t xml:space="preserve"> </w:t>
      </w:r>
      <w:r w:rsidR="006A6FC2">
        <w:rPr>
          <w:rFonts w:eastAsia="Times New Roman" w:cs="Arial"/>
          <w:noProof/>
          <w:szCs w:val="17"/>
          <w:lang w:val="fr-FR"/>
        </w:rPr>
        <w:t xml:space="preserve">présent </w:t>
      </w:r>
      <w:r w:rsidR="005E48A2" w:rsidRPr="00982192">
        <w:rPr>
          <w:rFonts w:eastAsia="Times New Roman" w:cs="Arial"/>
          <w:noProof/>
          <w:szCs w:val="17"/>
          <w:lang w:val="fr-FR"/>
        </w:rPr>
        <w:t>paragraph</w:t>
      </w:r>
      <w:r w:rsidR="004A220E">
        <w:rPr>
          <w:rFonts w:eastAsia="Times New Roman" w:cs="Arial"/>
          <w:noProof/>
          <w:szCs w:val="17"/>
          <w:lang w:val="fr-FR"/>
        </w:rPr>
        <w:t xml:space="preserve">e recommande </w:t>
      </w:r>
      <w:r w:rsidR="00E81DD4">
        <w:rPr>
          <w:rFonts w:eastAsia="Times New Roman" w:cs="Arial"/>
          <w:noProof/>
          <w:szCs w:val="17"/>
          <w:lang w:val="fr-FR"/>
        </w:rPr>
        <w:t>un modèle courant d</w:t>
      </w:r>
      <w:r w:rsidR="00BB0A23">
        <w:rPr>
          <w:rFonts w:eastAsia="Times New Roman" w:cs="Arial"/>
          <w:noProof/>
          <w:szCs w:val="17"/>
          <w:lang w:val="fr-FR"/>
        </w:rPr>
        <w:t>’</w:t>
      </w:r>
      <w:r w:rsidR="00E81DD4">
        <w:rPr>
          <w:rFonts w:eastAsia="Times New Roman" w:cs="Arial"/>
          <w:noProof/>
          <w:szCs w:val="17"/>
          <w:lang w:val="fr-FR"/>
        </w:rPr>
        <w:t>échange de messages pour implémenter ces c</w:t>
      </w:r>
      <w:r w:rsidR="00334310">
        <w:rPr>
          <w:rFonts w:eastAsia="Times New Roman" w:cs="Arial"/>
          <w:noProof/>
          <w:szCs w:val="17"/>
          <w:lang w:val="fr-FR"/>
        </w:rPr>
        <w:t>as.  Pa</w:t>
      </w:r>
      <w:r w:rsidR="00E81DD4">
        <w:rPr>
          <w:rFonts w:eastAsia="Times New Roman" w:cs="Arial"/>
          <w:noProof/>
          <w:szCs w:val="17"/>
          <w:lang w:val="fr-FR"/>
        </w:rPr>
        <w:t>r exemple</w:t>
      </w:r>
      <w:r w:rsidR="00BB0A23">
        <w:rPr>
          <w:rFonts w:eastAsia="Times New Roman" w:cs="Arial"/>
          <w:noProof/>
          <w:szCs w:val="17"/>
          <w:lang w:val="fr-FR"/>
        </w:rPr>
        <w:t> :</w:t>
      </w:r>
    </w:p>
    <w:tbl>
      <w:tblPr>
        <w:tblStyle w:val="TableGrid"/>
        <w:tblW w:w="8996" w:type="dxa"/>
        <w:tblInd w:w="355" w:type="dxa"/>
        <w:tblLook w:val="04A0" w:firstRow="1" w:lastRow="0" w:firstColumn="1" w:lastColumn="0" w:noHBand="0" w:noVBand="1"/>
      </w:tblPr>
      <w:tblGrid>
        <w:gridCol w:w="8996"/>
      </w:tblGrid>
      <w:tr w:rsidR="005E48A2" w:rsidRPr="00982192" w14:paraId="382A4134" w14:textId="77777777" w:rsidTr="00D5662D">
        <w:tc>
          <w:tcPr>
            <w:tcW w:w="8996" w:type="dxa"/>
          </w:tcPr>
          <w:p w14:paraId="740C65A9"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 (a)</w:t>
            </w:r>
          </w:p>
          <w:p w14:paraId="1AA4FC82"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/api/v1/patent</w:t>
            </w:r>
            <w:r>
              <w:rPr>
                <w:rFonts w:ascii="Courier New" w:hAnsi="Courier New" w:cs="Courier New"/>
              </w:rPr>
              <w:t>s</w:t>
            </w:r>
          </w:p>
          <w:p w14:paraId="4677C14C" w14:textId="77777777" w:rsidR="00B763E8" w:rsidRPr="009356B5" w:rsidRDefault="00B763E8" w:rsidP="00CE01DA">
            <w:pPr>
              <w:spacing w:before="170" w:after="170"/>
              <w:rPr>
                <w:rFonts w:ascii="Courier New" w:hAnsi="Courier New" w:cs="Courier New"/>
              </w:rPr>
            </w:pPr>
            <w:r w:rsidRPr="009356B5">
              <w:rPr>
                <w:rFonts w:ascii="Courier New" w:hAnsi="Courier New" w:cs="Courier New"/>
              </w:rPr>
              <w:t>Accept: application/pdf</w:t>
            </w:r>
          </w:p>
          <w:p w14:paraId="7B3F51AE" w14:textId="77777777" w:rsidR="00B763E8" w:rsidRPr="009356B5" w:rsidRDefault="00B763E8" w:rsidP="00CE01DA">
            <w:pPr>
              <w:spacing w:before="170" w:after="170"/>
              <w:rPr>
                <w:rFonts w:ascii="Courier New" w:hAnsi="Courier New" w:cs="Courier New"/>
              </w:rPr>
            </w:pPr>
            <w:r w:rsidRPr="009356B5">
              <w:rPr>
                <w:rFonts w:ascii="Courier New" w:hAnsi="Courier New" w:cs="Courier New"/>
              </w:rPr>
              <w:t>…</w:t>
            </w:r>
          </w:p>
          <w:p w14:paraId="472D6E95" w14:textId="77777777" w:rsidR="00B763E8" w:rsidRPr="009356B5" w:rsidRDefault="00B763E8" w:rsidP="00CE01DA">
            <w:pPr>
              <w:spacing w:before="170" w:after="170"/>
              <w:rPr>
                <w:rFonts w:ascii="Courier New" w:hAnsi="Courier New" w:cs="Courier New"/>
              </w:rPr>
            </w:pPr>
            <w:r w:rsidRPr="009356B5">
              <w:rPr>
                <w:rFonts w:ascii="Courier New" w:hAnsi="Courier New" w:cs="Courier New"/>
              </w:rPr>
              <w:t>// (b)</w:t>
            </w:r>
          </w:p>
          <w:p w14:paraId="34F81309"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HTTP/1.1 202 Accepted</w:t>
            </w:r>
          </w:p>
          <w:p w14:paraId="2BFF0FFF"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/api/v1/queue</w:t>
            </w:r>
            <w:r>
              <w:rPr>
                <w:rFonts w:ascii="Courier New" w:hAnsi="Courier New" w:cs="Courier New"/>
              </w:rPr>
              <w:t>s</w:t>
            </w:r>
            <w:r w:rsidRPr="00DD70E5">
              <w:rPr>
                <w:rFonts w:ascii="Courier New" w:hAnsi="Courier New" w:cs="Courier New"/>
              </w:rPr>
              <w:t>/12345</w:t>
            </w:r>
          </w:p>
          <w:p w14:paraId="7315674D"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w:t>
            </w:r>
          </w:p>
          <w:p w14:paraId="1728E19F"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 (c1)</w:t>
            </w:r>
          </w:p>
          <w:p w14:paraId="166452ED"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Pr>
                <w:rFonts w:ascii="Courier New" w:hAnsi="Courier New" w:cs="Courier New"/>
              </w:rPr>
              <w:t>s</w:t>
            </w:r>
            <w:r w:rsidRPr="00DD70E5">
              <w:rPr>
                <w:rFonts w:ascii="Courier New" w:hAnsi="Courier New" w:cs="Courier New"/>
              </w:rPr>
              <w:t>/12345</w:t>
            </w:r>
          </w:p>
          <w:p w14:paraId="21CE107C"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w:t>
            </w:r>
          </w:p>
          <w:p w14:paraId="795B3C56"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HTTP/1.1 200 OK</w:t>
            </w:r>
          </w:p>
          <w:p w14:paraId="3C26A089"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w:t>
            </w:r>
          </w:p>
          <w:p w14:paraId="30E973D3"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 (c2)</w:t>
            </w:r>
          </w:p>
          <w:p w14:paraId="070D2725"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Pr>
                <w:rFonts w:ascii="Courier New" w:hAnsi="Courier New" w:cs="Courier New"/>
              </w:rPr>
              <w:t>s</w:t>
            </w:r>
            <w:r w:rsidRPr="00DD70E5">
              <w:rPr>
                <w:rFonts w:ascii="Courier New" w:hAnsi="Courier New" w:cs="Courier New"/>
              </w:rPr>
              <w:t>/12345</w:t>
            </w:r>
          </w:p>
          <w:p w14:paraId="1EA3607B"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HTTP/1.1 303 See Other</w:t>
            </w:r>
          </w:p>
          <w:p w14:paraId="7CB8FE56"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/api/v1/path/to/pdf</w:t>
            </w:r>
          </w:p>
          <w:p w14:paraId="60021729"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w:t>
            </w:r>
          </w:p>
          <w:p w14:paraId="4B3F6BB7"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 (c3)</w:t>
            </w:r>
          </w:p>
          <w:p w14:paraId="5B1433EE" w14:textId="77777777" w:rsidR="00B763E8" w:rsidRPr="00DD70E5" w:rsidRDefault="00B763E8" w:rsidP="00CE01DA">
            <w:pPr>
              <w:spacing w:before="170" w:after="170"/>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/api/v1/path/to/pdf</w:t>
            </w:r>
          </w:p>
          <w:p w14:paraId="36857019" w14:textId="2A040CF0" w:rsidR="005E48A2" w:rsidRPr="00982192" w:rsidRDefault="00B763E8" w:rsidP="00CE01DA">
            <w:pPr>
              <w:spacing w:before="170" w:after="170"/>
              <w:rPr>
                <w:rFonts w:ascii="Courier New" w:hAnsi="Courier New" w:cs="Courier New"/>
                <w:noProof/>
                <w:lang w:val="fr-FR"/>
              </w:rPr>
            </w:pPr>
            <w:r w:rsidRPr="00DD70E5">
              <w:rPr>
                <w:rFonts w:ascii="Courier New" w:hAnsi="Courier New" w:cs="Courier New"/>
              </w:rPr>
              <w:t>…</w:t>
            </w:r>
          </w:p>
        </w:tc>
      </w:tr>
    </w:tbl>
    <w:p w14:paraId="5F580B42" w14:textId="4CE53CE0" w:rsidR="00992C0C" w:rsidRDefault="00F875E1"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E81DD4">
        <w:rPr>
          <w:rFonts w:eastAsia="Times New Roman" w:cs="Arial"/>
          <w:noProof/>
          <w:szCs w:val="17"/>
          <w:lang w:val="fr-FR"/>
        </w:rPr>
        <w:t xml:space="preserve">Si une </w:t>
      </w:r>
      <w:r w:rsidRPr="00982192">
        <w:rPr>
          <w:rFonts w:eastAsia="Times New Roman" w:cs="Arial"/>
          <w:noProof/>
          <w:szCs w:val="17"/>
          <w:lang w:val="fr-FR"/>
        </w:rPr>
        <w:t xml:space="preserve">API </w:t>
      </w:r>
      <w:r w:rsidR="00E81DD4">
        <w:rPr>
          <w:rFonts w:eastAsia="Times New Roman" w:cs="Arial"/>
          <w:noProof/>
          <w:szCs w:val="17"/>
          <w:lang w:val="fr-FR"/>
        </w:rPr>
        <w:t>prend en charge les opérations de longue durée, celles</w:t>
      </w:r>
      <w:r w:rsidR="00BB0A23">
        <w:rPr>
          <w:rFonts w:eastAsia="Times New Roman" w:cs="Arial"/>
          <w:noProof/>
          <w:szCs w:val="17"/>
          <w:lang w:val="fr-FR"/>
        </w:rPr>
        <w:t>-</w:t>
      </w:r>
      <w:r w:rsidR="00E81DD4">
        <w:rPr>
          <w:rFonts w:eastAsia="Times New Roman" w:cs="Arial"/>
          <w:noProof/>
          <w:szCs w:val="17"/>
          <w:lang w:val="fr-FR"/>
        </w:rPr>
        <w:t>ci devraient être exécutées de manière</w:t>
      </w:r>
      <w:r w:rsidRPr="00982192">
        <w:rPr>
          <w:rFonts w:eastAsia="Times New Roman" w:cs="Arial"/>
          <w:noProof/>
          <w:szCs w:val="17"/>
          <w:lang w:val="fr-FR"/>
        </w:rPr>
        <w:t xml:space="preserve"> asynchron</w:t>
      </w:r>
      <w:r w:rsidR="00E81DD4">
        <w:rPr>
          <w:rFonts w:eastAsia="Times New Roman" w:cs="Arial"/>
          <w:noProof/>
          <w:szCs w:val="17"/>
          <w:lang w:val="fr-FR"/>
        </w:rPr>
        <w:t>e pour que l</w:t>
      </w:r>
      <w:r w:rsidR="00BB0A23">
        <w:rPr>
          <w:rFonts w:eastAsia="Times New Roman" w:cs="Arial"/>
          <w:noProof/>
          <w:szCs w:val="17"/>
          <w:lang w:val="fr-FR"/>
        </w:rPr>
        <w:t>’</w:t>
      </w:r>
      <w:r w:rsidR="00E81DD4">
        <w:rPr>
          <w:rFonts w:eastAsia="Times New Roman" w:cs="Arial"/>
          <w:noProof/>
          <w:szCs w:val="17"/>
          <w:lang w:val="fr-FR"/>
        </w:rPr>
        <w:t>utilisateur n</w:t>
      </w:r>
      <w:r w:rsidR="00BB0A23">
        <w:rPr>
          <w:rFonts w:eastAsia="Times New Roman" w:cs="Arial"/>
          <w:noProof/>
          <w:szCs w:val="17"/>
          <w:lang w:val="fr-FR"/>
        </w:rPr>
        <w:t>’</w:t>
      </w:r>
      <w:r w:rsidR="00E81DD4">
        <w:rPr>
          <w:rFonts w:eastAsia="Times New Roman" w:cs="Arial"/>
          <w:noProof/>
          <w:szCs w:val="17"/>
          <w:lang w:val="fr-FR"/>
        </w:rPr>
        <w:t>ait pas à attendre une répon</w:t>
      </w:r>
      <w:r w:rsidR="00334310">
        <w:rPr>
          <w:rFonts w:eastAsia="Times New Roman" w:cs="Arial"/>
          <w:noProof/>
          <w:szCs w:val="17"/>
          <w:lang w:val="fr-FR"/>
        </w:rPr>
        <w:t>se.  La</w:t>
      </w:r>
      <w:r w:rsidR="00E81DD4">
        <w:rPr>
          <w:rFonts w:eastAsia="Times New Roman" w:cs="Arial"/>
          <w:noProof/>
          <w:szCs w:val="17"/>
          <w:lang w:val="fr-FR"/>
        </w:rPr>
        <w:t xml:space="preserve"> règle ci</w:t>
      </w:r>
      <w:r w:rsidR="00BB0A23">
        <w:rPr>
          <w:rFonts w:eastAsia="Times New Roman" w:cs="Arial"/>
          <w:noProof/>
          <w:szCs w:val="17"/>
          <w:lang w:val="fr-FR"/>
        </w:rPr>
        <w:t>-</w:t>
      </w:r>
      <w:r w:rsidR="00E81DD4">
        <w:rPr>
          <w:rFonts w:eastAsia="Times New Roman" w:cs="Arial"/>
          <w:noProof/>
          <w:szCs w:val="17"/>
          <w:lang w:val="fr-FR"/>
        </w:rPr>
        <w:t>après énonce un mode d</w:t>
      </w:r>
      <w:r w:rsidR="00BB0A23">
        <w:rPr>
          <w:rFonts w:eastAsia="Times New Roman" w:cs="Arial"/>
          <w:noProof/>
          <w:szCs w:val="17"/>
          <w:lang w:val="fr-FR"/>
        </w:rPr>
        <w:t>’</w:t>
      </w:r>
      <w:r w:rsidR="00E81DD4">
        <w:rPr>
          <w:rFonts w:eastAsia="Times New Roman" w:cs="Arial"/>
          <w:noProof/>
          <w:szCs w:val="17"/>
          <w:lang w:val="fr-FR"/>
        </w:rPr>
        <w:t>implémentation recommandé</w:t>
      </w:r>
      <w:r w:rsidRPr="00982192">
        <w:rPr>
          <w:rFonts w:eastAsia="Times New Roman" w:cs="Arial"/>
          <w:noProof/>
          <w:szCs w:val="17"/>
          <w:lang w:val="fr-FR"/>
        </w:rPr>
        <w:t>.</w:t>
      </w:r>
    </w:p>
    <w:p w14:paraId="4C9D6F6F" w14:textId="092F6CCA" w:rsidR="005E48A2" w:rsidRPr="00982192" w:rsidRDefault="008620A5"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B04C50"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1</w:t>
      </w:r>
      <w:r w:rsidR="00307F5D">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E81DD4">
        <w:rPr>
          <w:rFonts w:eastAsia="Times New Roman" w:cs="Arial"/>
          <w:noProof/>
          <w:szCs w:val="17"/>
          <w:lang w:val="fr-FR"/>
        </w:rPr>
        <w:t>Si l</w:t>
      </w:r>
      <w:r w:rsidR="00BB0A23">
        <w:rPr>
          <w:rFonts w:eastAsia="Times New Roman" w:cs="Arial"/>
          <w:noProof/>
          <w:szCs w:val="17"/>
          <w:lang w:val="fr-FR"/>
        </w:rPr>
        <w:t>’</w:t>
      </w:r>
      <w:r w:rsidR="00E81DD4">
        <w:rPr>
          <w:rFonts w:eastAsia="Times New Roman" w:cs="Arial"/>
          <w:noProof/>
          <w:szCs w:val="17"/>
          <w:lang w:val="fr-FR"/>
        </w:rPr>
        <w:t>API prend en charge les opérations de longue durée</w:t>
      </w:r>
      <w:r w:rsidR="005E48A2" w:rsidRPr="00982192">
        <w:rPr>
          <w:rFonts w:eastAsia="Times New Roman" w:cs="Arial"/>
          <w:noProof/>
          <w:szCs w:val="17"/>
          <w:lang w:val="fr-FR"/>
        </w:rPr>
        <w:t xml:space="preserve">, </w:t>
      </w:r>
      <w:r w:rsidR="00E81DD4">
        <w:rPr>
          <w:rFonts w:eastAsia="Times New Roman" w:cs="Arial"/>
          <w:noProof/>
          <w:szCs w:val="17"/>
          <w:lang w:val="fr-FR"/>
        </w:rPr>
        <w:t>celles</w:t>
      </w:r>
      <w:r w:rsidR="00BB0A23">
        <w:rPr>
          <w:rFonts w:eastAsia="Times New Roman" w:cs="Arial"/>
          <w:noProof/>
          <w:szCs w:val="17"/>
          <w:lang w:val="fr-FR"/>
        </w:rPr>
        <w:t>-</w:t>
      </w:r>
      <w:r w:rsidR="00E81DD4">
        <w:rPr>
          <w:rFonts w:eastAsia="Times New Roman" w:cs="Arial"/>
          <w:noProof/>
          <w:szCs w:val="17"/>
          <w:lang w:val="fr-FR"/>
        </w:rPr>
        <w:t>ci DEVRAIENT être asynchron</w:t>
      </w:r>
      <w:r w:rsidR="00334310">
        <w:rPr>
          <w:rFonts w:eastAsia="Times New Roman" w:cs="Arial"/>
          <w:noProof/>
          <w:szCs w:val="17"/>
          <w:lang w:val="fr-FR"/>
        </w:rPr>
        <w:t>es.  Le</w:t>
      </w:r>
      <w:r w:rsidR="00E81DD4">
        <w:rPr>
          <w:rFonts w:eastAsia="Times New Roman" w:cs="Arial"/>
          <w:noProof/>
          <w:szCs w:val="17"/>
          <w:lang w:val="fr-FR"/>
        </w:rPr>
        <w:t xml:space="preserve"> mode d</w:t>
      </w:r>
      <w:r w:rsidR="00BB0A23">
        <w:rPr>
          <w:rFonts w:eastAsia="Times New Roman" w:cs="Arial"/>
          <w:noProof/>
          <w:szCs w:val="17"/>
          <w:lang w:val="fr-FR"/>
        </w:rPr>
        <w:t>’</w:t>
      </w:r>
      <w:r w:rsidR="00E81DD4">
        <w:rPr>
          <w:rFonts w:eastAsia="Times New Roman" w:cs="Arial"/>
          <w:noProof/>
          <w:szCs w:val="17"/>
          <w:lang w:val="fr-FR"/>
        </w:rPr>
        <w:t>implémentation ci</w:t>
      </w:r>
      <w:r w:rsidR="00BB0A23">
        <w:rPr>
          <w:rFonts w:eastAsia="Times New Roman" w:cs="Arial"/>
          <w:noProof/>
          <w:szCs w:val="17"/>
          <w:lang w:val="fr-FR"/>
        </w:rPr>
        <w:t>-</w:t>
      </w:r>
      <w:r w:rsidR="00E81DD4">
        <w:rPr>
          <w:rFonts w:eastAsia="Times New Roman" w:cs="Arial"/>
          <w:noProof/>
          <w:szCs w:val="17"/>
          <w:lang w:val="fr-FR"/>
        </w:rPr>
        <w:t>après DEVRAIT être appliqué</w:t>
      </w:r>
      <w:r w:rsidR="00BB0A23">
        <w:rPr>
          <w:rFonts w:eastAsia="Times New Roman" w:cs="Arial"/>
          <w:noProof/>
          <w:szCs w:val="17"/>
          <w:lang w:val="fr-FR"/>
        </w:rPr>
        <w:t> :</w:t>
      </w:r>
    </w:p>
    <w:p w14:paraId="4EC8C353" w14:textId="05DD0EFB" w:rsidR="005E48A2" w:rsidRPr="004F1F36" w:rsidRDefault="0084398A" w:rsidP="00D5662D">
      <w:pPr>
        <w:pStyle w:val="ListParagraph"/>
        <w:numPr>
          <w:ilvl w:val="0"/>
          <w:numId w:val="47"/>
        </w:numPr>
        <w:ind w:left="1134" w:hanging="567"/>
        <w:rPr>
          <w:noProof/>
          <w:lang w:val="fr-FR"/>
        </w:rPr>
      </w:pPr>
      <w:r w:rsidRPr="004F1F36">
        <w:rPr>
          <w:noProof/>
          <w:lang w:val="fr-FR"/>
        </w:rPr>
        <w:t xml:space="preserve">le </w:t>
      </w:r>
      <w:r w:rsidR="0080413D" w:rsidRPr="004F1F36">
        <w:rPr>
          <w:noProof/>
          <w:lang w:val="fr-FR"/>
        </w:rPr>
        <w:t xml:space="preserve">consommateur active le fonctionnement du </w:t>
      </w:r>
      <w:r w:rsidR="00C805CD" w:rsidRPr="004F1F36">
        <w:rPr>
          <w:noProof/>
          <w:lang w:val="fr-FR"/>
        </w:rPr>
        <w:t>service;</w:t>
      </w:r>
    </w:p>
    <w:p w14:paraId="06FA245E" w14:textId="009E18A4" w:rsidR="0058276D" w:rsidRPr="00982192" w:rsidRDefault="0084398A" w:rsidP="00D5662D">
      <w:pPr>
        <w:pStyle w:val="ListParagraph"/>
        <w:numPr>
          <w:ilvl w:val="0"/>
          <w:numId w:val="47"/>
        </w:numPr>
        <w:ind w:left="1134" w:hanging="567"/>
        <w:rPr>
          <w:noProof/>
          <w:lang w:val="fr-FR"/>
        </w:rPr>
      </w:pPr>
      <w:r>
        <w:rPr>
          <w:noProof/>
          <w:lang w:val="fr-FR"/>
        </w:rPr>
        <w:t xml:space="preserve">le </w:t>
      </w:r>
      <w:r w:rsidR="0058276D" w:rsidRPr="00982192">
        <w:rPr>
          <w:noProof/>
          <w:lang w:val="fr-FR"/>
        </w:rPr>
        <w:t xml:space="preserve">service </w:t>
      </w:r>
      <w:r w:rsidR="0080413D">
        <w:rPr>
          <w:noProof/>
          <w:lang w:val="fr-FR"/>
        </w:rPr>
        <w:t>renvoie le code d</w:t>
      </w:r>
      <w:r w:rsidR="00BB0A23">
        <w:rPr>
          <w:noProof/>
          <w:lang w:val="fr-FR"/>
        </w:rPr>
        <w:t>’</w:t>
      </w:r>
      <w:r w:rsidR="0080413D">
        <w:rPr>
          <w:noProof/>
          <w:lang w:val="fr-FR"/>
        </w:rPr>
        <w:t xml:space="preserve">état </w:t>
      </w:r>
      <w:r w:rsidR="0058276D" w:rsidRPr="00982192">
        <w:rPr>
          <w:noProof/>
          <w:lang w:val="fr-FR"/>
        </w:rPr>
        <w:t>“</w:t>
      </w:r>
      <w:r w:rsidR="0058276D" w:rsidRPr="00A21BF0">
        <w:rPr>
          <w:noProof/>
          <w:lang w:val="fr-FR"/>
        </w:rPr>
        <w:t>202 Accepted</w:t>
      </w:r>
      <w:r w:rsidR="0058276D" w:rsidRPr="00982192">
        <w:rPr>
          <w:rFonts w:ascii="Courier New" w:hAnsi="Courier New" w:cs="Courier New"/>
          <w:noProof/>
          <w:lang w:val="fr-FR"/>
        </w:rPr>
        <w:t>”</w:t>
      </w:r>
      <w:r w:rsidR="0058276D" w:rsidRPr="00982192">
        <w:rPr>
          <w:noProof/>
          <w:lang w:val="fr-FR"/>
        </w:rPr>
        <w:t xml:space="preserve"> </w:t>
      </w:r>
      <w:r w:rsidR="0080413D">
        <w:rPr>
          <w:noProof/>
          <w:lang w:val="fr-FR"/>
        </w:rPr>
        <w:t>conformément</w:t>
      </w:r>
      <w:r w:rsidR="00992C0C">
        <w:rPr>
          <w:noProof/>
          <w:lang w:val="fr-FR"/>
        </w:rPr>
        <w:t xml:space="preserve"> au RFC</w:t>
      </w:r>
      <w:r w:rsidR="0080413D">
        <w:rPr>
          <w:noProof/>
          <w:lang w:val="fr-FR"/>
        </w:rPr>
        <w:t xml:space="preserve"> </w:t>
      </w:r>
      <w:del w:id="285" w:author="Author">
        <w:r w:rsidR="0080413D" w:rsidDel="009E341E">
          <w:rPr>
            <w:noProof/>
            <w:lang w:val="fr-FR"/>
          </w:rPr>
          <w:delText xml:space="preserve">7231 </w:delText>
        </w:r>
      </w:del>
      <w:ins w:id="286" w:author="Author">
        <w:r w:rsidR="009E341E">
          <w:rPr>
            <w:noProof/>
            <w:lang w:val="fr-FR"/>
          </w:rPr>
          <w:t xml:space="preserve">9110 </w:t>
        </w:r>
      </w:ins>
      <w:r w:rsidR="0080413D">
        <w:rPr>
          <w:noProof/>
          <w:lang w:val="fr-FR"/>
        </w:rPr>
        <w:t>de l</w:t>
      </w:r>
      <w:r w:rsidR="00BB0A23">
        <w:rPr>
          <w:noProof/>
          <w:lang w:val="fr-FR"/>
        </w:rPr>
        <w:t>’</w:t>
      </w:r>
      <w:r w:rsidR="0058276D" w:rsidRPr="00982192">
        <w:rPr>
          <w:noProof/>
          <w:lang w:val="fr-FR"/>
        </w:rPr>
        <w:t>IETF (</w:t>
      </w:r>
      <w:r w:rsidR="00992C0C" w:rsidRPr="00982192">
        <w:rPr>
          <w:noProof/>
          <w:lang w:val="fr-FR"/>
        </w:rPr>
        <w:t>section</w:t>
      </w:r>
      <w:r w:rsidR="00992C0C">
        <w:rPr>
          <w:noProof/>
          <w:lang w:val="fr-FR"/>
        </w:rPr>
        <w:t> </w:t>
      </w:r>
      <w:del w:id="287" w:author="Author">
        <w:r w:rsidR="00992C0C" w:rsidRPr="00982192" w:rsidDel="009E341E">
          <w:rPr>
            <w:noProof/>
            <w:lang w:val="fr-FR"/>
          </w:rPr>
          <w:delText>6</w:delText>
        </w:r>
      </w:del>
      <w:ins w:id="288" w:author="Author">
        <w:r w:rsidR="009E341E">
          <w:rPr>
            <w:noProof/>
            <w:lang w:val="fr-FR"/>
          </w:rPr>
          <w:t>15</w:t>
        </w:r>
      </w:ins>
      <w:r w:rsidR="0058276D" w:rsidRPr="00982192">
        <w:rPr>
          <w:noProof/>
          <w:lang w:val="fr-FR"/>
        </w:rPr>
        <w:t xml:space="preserve">.3.3), </w:t>
      </w:r>
      <w:r w:rsidR="0080413D">
        <w:rPr>
          <w:noProof/>
          <w:lang w:val="fr-FR"/>
        </w:rPr>
        <w:t>c</w:t>
      </w:r>
      <w:r w:rsidR="00BB0A23">
        <w:rPr>
          <w:noProof/>
          <w:lang w:val="fr-FR"/>
        </w:rPr>
        <w:t>’</w:t>
      </w:r>
      <w:r w:rsidR="0080413D">
        <w:rPr>
          <w:noProof/>
          <w:lang w:val="fr-FR"/>
        </w:rPr>
        <w:t>est</w:t>
      </w:r>
      <w:r w:rsidR="00BB0A23">
        <w:rPr>
          <w:noProof/>
          <w:lang w:val="fr-FR"/>
        </w:rPr>
        <w:t>-</w:t>
      </w:r>
      <w:r w:rsidR="0080413D">
        <w:rPr>
          <w:noProof/>
          <w:lang w:val="fr-FR"/>
        </w:rPr>
        <w:t>à</w:t>
      </w:r>
      <w:r w:rsidR="00BB0A23">
        <w:rPr>
          <w:noProof/>
          <w:lang w:val="fr-FR"/>
        </w:rPr>
        <w:t>-</w:t>
      </w:r>
      <w:r w:rsidR="0080413D">
        <w:rPr>
          <w:noProof/>
          <w:lang w:val="fr-FR"/>
        </w:rPr>
        <w:t>dire que la requête a été acceptée pour traitement, mais celui</w:t>
      </w:r>
      <w:r w:rsidR="00BB0A23">
        <w:rPr>
          <w:noProof/>
          <w:lang w:val="fr-FR"/>
        </w:rPr>
        <w:t>-</w:t>
      </w:r>
      <w:r w:rsidR="0080413D">
        <w:rPr>
          <w:noProof/>
          <w:lang w:val="fr-FR"/>
        </w:rPr>
        <w:t>ci n</w:t>
      </w:r>
      <w:r w:rsidR="00BB0A23">
        <w:rPr>
          <w:noProof/>
          <w:lang w:val="fr-FR"/>
        </w:rPr>
        <w:t>’</w:t>
      </w:r>
      <w:r w:rsidR="0080413D">
        <w:rPr>
          <w:noProof/>
          <w:lang w:val="fr-FR"/>
        </w:rPr>
        <w:t>est pas termi</w:t>
      </w:r>
      <w:r w:rsidR="00334310">
        <w:rPr>
          <w:noProof/>
          <w:lang w:val="fr-FR"/>
        </w:rPr>
        <w:t>né.  L’e</w:t>
      </w:r>
      <w:r w:rsidR="0080413D">
        <w:rPr>
          <w:noProof/>
          <w:lang w:val="fr-FR"/>
        </w:rPr>
        <w:t>mplacement de la tâche dans la file d</w:t>
      </w:r>
      <w:r w:rsidR="00BB0A23">
        <w:rPr>
          <w:noProof/>
          <w:lang w:val="fr-FR"/>
        </w:rPr>
        <w:t>’</w:t>
      </w:r>
      <w:r w:rsidR="0080413D">
        <w:rPr>
          <w:noProof/>
          <w:lang w:val="fr-FR"/>
        </w:rPr>
        <w:t>attente qui a été créé est également renvoyé avec l</w:t>
      </w:r>
      <w:r w:rsidR="00BB0A23">
        <w:rPr>
          <w:noProof/>
          <w:lang w:val="fr-FR"/>
        </w:rPr>
        <w:t>’</w:t>
      </w:r>
      <w:r w:rsidR="0080413D">
        <w:rPr>
          <w:noProof/>
          <w:lang w:val="fr-FR"/>
        </w:rPr>
        <w:t>en</w:t>
      </w:r>
      <w:r w:rsidR="00BB0A23">
        <w:rPr>
          <w:noProof/>
          <w:lang w:val="fr-FR"/>
        </w:rPr>
        <w:t>-</w:t>
      </w:r>
      <w:r w:rsidR="0080413D">
        <w:rPr>
          <w:noProof/>
          <w:lang w:val="fr-FR"/>
        </w:rPr>
        <w:t xml:space="preserve">tête </w:t>
      </w:r>
      <w:r w:rsidR="0058276D" w:rsidRPr="00982192">
        <w:rPr>
          <w:noProof/>
          <w:lang w:val="fr-FR"/>
        </w:rPr>
        <w:t xml:space="preserve">HTTP </w:t>
      </w:r>
      <w:r w:rsidR="0058276D" w:rsidRPr="00A21BF0">
        <w:rPr>
          <w:noProof/>
          <w:lang w:val="fr-FR"/>
        </w:rPr>
        <w:t>Location</w:t>
      </w:r>
      <w:r w:rsidR="00C805CD" w:rsidRPr="00982192">
        <w:rPr>
          <w:noProof/>
          <w:lang w:val="fr-FR"/>
        </w:rPr>
        <w:t xml:space="preserve">;  </w:t>
      </w:r>
      <w:r w:rsidR="0080413D">
        <w:rPr>
          <w:noProof/>
          <w:lang w:val="fr-FR"/>
        </w:rPr>
        <w:t>et</w:t>
      </w:r>
    </w:p>
    <w:p w14:paraId="6457A89D" w14:textId="613CD196" w:rsidR="00992C0C" w:rsidRDefault="0084398A" w:rsidP="00D5662D">
      <w:pPr>
        <w:pStyle w:val="ListParagraph"/>
        <w:numPr>
          <w:ilvl w:val="0"/>
          <w:numId w:val="47"/>
        </w:numPr>
        <w:ind w:left="1134" w:hanging="567"/>
        <w:rPr>
          <w:noProof/>
          <w:lang w:val="fr-FR"/>
        </w:rPr>
      </w:pPr>
      <w:r>
        <w:rPr>
          <w:noProof/>
          <w:lang w:val="fr-FR"/>
        </w:rPr>
        <w:t xml:space="preserve">le </w:t>
      </w:r>
      <w:r w:rsidR="0080413D">
        <w:rPr>
          <w:noProof/>
          <w:lang w:val="fr-FR"/>
        </w:rPr>
        <w:t xml:space="preserve">consommateur appelle le </w:t>
      </w:r>
      <w:r w:rsidR="00A806E4" w:rsidRPr="00A21BF0">
        <w:rPr>
          <w:noProof/>
          <w:lang w:val="fr-FR"/>
        </w:rPr>
        <w:t>L</w:t>
      </w:r>
      <w:r w:rsidR="0058276D" w:rsidRPr="00A21BF0">
        <w:rPr>
          <w:noProof/>
          <w:lang w:val="fr-FR"/>
        </w:rPr>
        <w:t>ocation</w:t>
      </w:r>
      <w:r w:rsidR="0058276D" w:rsidRPr="00982192">
        <w:rPr>
          <w:noProof/>
          <w:lang w:val="fr-FR"/>
        </w:rPr>
        <w:t xml:space="preserve"> </w:t>
      </w:r>
      <w:r w:rsidR="0080413D">
        <w:rPr>
          <w:noProof/>
          <w:lang w:val="fr-FR"/>
        </w:rPr>
        <w:t>renvoyé pour savoir si la ressource est disponib</w:t>
      </w:r>
      <w:r w:rsidR="00334310">
        <w:rPr>
          <w:noProof/>
          <w:lang w:val="fr-FR"/>
        </w:rPr>
        <w:t>le.  Si</w:t>
      </w:r>
      <w:r w:rsidR="0080413D">
        <w:rPr>
          <w:noProof/>
          <w:lang w:val="fr-FR"/>
        </w:rPr>
        <w:t xml:space="preserve"> elle ne l</w:t>
      </w:r>
      <w:r w:rsidR="00BB0A23">
        <w:rPr>
          <w:noProof/>
          <w:lang w:val="fr-FR"/>
        </w:rPr>
        <w:t>’</w:t>
      </w:r>
      <w:r w:rsidR="0080413D">
        <w:rPr>
          <w:noProof/>
          <w:lang w:val="fr-FR"/>
        </w:rPr>
        <w:t>est pas, la réponse DEVRAIT comporter le code d</w:t>
      </w:r>
      <w:r w:rsidR="00BB0A23">
        <w:rPr>
          <w:noProof/>
          <w:lang w:val="fr-FR"/>
        </w:rPr>
        <w:t>’</w:t>
      </w:r>
      <w:r w:rsidR="0080413D">
        <w:rPr>
          <w:noProof/>
          <w:lang w:val="fr-FR"/>
        </w:rPr>
        <w:t xml:space="preserve">état </w:t>
      </w:r>
      <w:r w:rsidR="0058276D" w:rsidRPr="00982192">
        <w:rPr>
          <w:noProof/>
          <w:lang w:val="fr-FR"/>
        </w:rPr>
        <w:t>“</w:t>
      </w:r>
      <w:r w:rsidR="0058276D" w:rsidRPr="00A21BF0">
        <w:rPr>
          <w:noProof/>
          <w:lang w:val="fr-FR"/>
        </w:rPr>
        <w:t>200 OK</w:t>
      </w:r>
      <w:r w:rsidR="0058276D" w:rsidRPr="00982192">
        <w:rPr>
          <w:rFonts w:ascii="Courier New" w:hAnsi="Courier New" w:cs="Courier New"/>
          <w:noProof/>
          <w:lang w:val="fr-FR"/>
        </w:rPr>
        <w:t>”</w:t>
      </w:r>
      <w:r w:rsidR="0058276D" w:rsidRPr="00982192">
        <w:rPr>
          <w:noProof/>
          <w:lang w:val="fr-FR"/>
        </w:rPr>
        <w:t>, cont</w:t>
      </w:r>
      <w:r w:rsidR="0080413D">
        <w:rPr>
          <w:noProof/>
          <w:lang w:val="fr-FR"/>
        </w:rPr>
        <w:t xml:space="preserve">enir </w:t>
      </w:r>
      <w:r w:rsidR="00C82871">
        <w:rPr>
          <w:noProof/>
          <w:lang w:val="fr-FR"/>
        </w:rPr>
        <w:t>l</w:t>
      </w:r>
      <w:r w:rsidR="00BB0A23">
        <w:rPr>
          <w:noProof/>
          <w:lang w:val="fr-FR"/>
        </w:rPr>
        <w:t>’</w:t>
      </w:r>
      <w:r w:rsidR="00C82871">
        <w:rPr>
          <w:noProof/>
          <w:lang w:val="fr-FR"/>
        </w:rPr>
        <w:t>état d</w:t>
      </w:r>
      <w:r w:rsidR="00BB0A23">
        <w:rPr>
          <w:noProof/>
          <w:lang w:val="fr-FR"/>
        </w:rPr>
        <w:t>’</w:t>
      </w:r>
      <w:r w:rsidR="00C82871">
        <w:rPr>
          <w:noProof/>
          <w:lang w:val="fr-FR"/>
        </w:rPr>
        <w:t xml:space="preserve">avancement de la tâche </w:t>
      </w:r>
      <w:r w:rsidR="0058276D" w:rsidRPr="00982192">
        <w:rPr>
          <w:noProof/>
          <w:lang w:val="fr-FR"/>
        </w:rPr>
        <w:t>(</w:t>
      </w:r>
      <w:r w:rsidR="00C82871">
        <w:rPr>
          <w:noProof/>
          <w:lang w:val="fr-FR"/>
        </w:rPr>
        <w:t>par exemple, en attente d</w:t>
      </w:r>
      <w:r w:rsidR="00BB0A23">
        <w:rPr>
          <w:noProof/>
          <w:lang w:val="fr-FR"/>
        </w:rPr>
        <w:t>’</w:t>
      </w:r>
      <w:r w:rsidR="00C82871">
        <w:rPr>
          <w:noProof/>
          <w:lang w:val="fr-FR"/>
        </w:rPr>
        <w:t>exécution</w:t>
      </w:r>
      <w:r w:rsidR="0058276D" w:rsidRPr="00982192">
        <w:rPr>
          <w:noProof/>
          <w:lang w:val="fr-FR"/>
        </w:rPr>
        <w:t xml:space="preserve">) </w:t>
      </w:r>
      <w:r w:rsidR="00C82871">
        <w:rPr>
          <w:noProof/>
          <w:lang w:val="fr-FR"/>
        </w:rPr>
        <w:t xml:space="preserve">et PEUT </w:t>
      </w:r>
      <w:r w:rsidR="0058276D" w:rsidRPr="00982192">
        <w:rPr>
          <w:noProof/>
          <w:lang w:val="fr-FR"/>
        </w:rPr>
        <w:t>cont</w:t>
      </w:r>
      <w:r w:rsidR="00C82871">
        <w:rPr>
          <w:noProof/>
          <w:lang w:val="fr-FR"/>
        </w:rPr>
        <w:t>enir d</w:t>
      </w:r>
      <w:r w:rsidR="00BB0A23">
        <w:rPr>
          <w:noProof/>
          <w:lang w:val="fr-FR"/>
        </w:rPr>
        <w:t>’</w:t>
      </w:r>
      <w:r w:rsidR="00C82871">
        <w:rPr>
          <w:noProof/>
          <w:lang w:val="fr-FR"/>
        </w:rPr>
        <w:t xml:space="preserve">autres </w:t>
      </w:r>
      <w:r w:rsidR="0058276D" w:rsidRPr="00982192">
        <w:rPr>
          <w:noProof/>
          <w:lang w:val="fr-FR"/>
        </w:rPr>
        <w:t>information</w:t>
      </w:r>
      <w:r w:rsidR="00C82871">
        <w:rPr>
          <w:noProof/>
          <w:lang w:val="fr-FR"/>
        </w:rPr>
        <w:t>s</w:t>
      </w:r>
      <w:r w:rsidR="0058276D" w:rsidRPr="00982192">
        <w:rPr>
          <w:noProof/>
          <w:lang w:val="fr-FR"/>
        </w:rPr>
        <w:t xml:space="preserve"> (</w:t>
      </w:r>
      <w:r w:rsidR="00C82871">
        <w:rPr>
          <w:noProof/>
          <w:lang w:val="fr-FR"/>
        </w:rPr>
        <w:t>par exemple</w:t>
      </w:r>
      <w:r w:rsidR="0058276D" w:rsidRPr="00982192">
        <w:rPr>
          <w:noProof/>
          <w:lang w:val="fr-FR"/>
        </w:rPr>
        <w:t>,</w:t>
      </w:r>
      <w:r w:rsidR="00630FD6">
        <w:rPr>
          <w:noProof/>
          <w:lang w:val="fr-FR"/>
        </w:rPr>
        <w:t xml:space="preserve"> un indicateur de déroulement ou un</w:t>
      </w:r>
      <w:r w:rsidR="0058276D" w:rsidRPr="00982192">
        <w:rPr>
          <w:noProof/>
          <w:lang w:val="fr-FR"/>
        </w:rPr>
        <w:t xml:space="preserve"> li</w:t>
      </w:r>
      <w:r w:rsidR="00630FD6">
        <w:rPr>
          <w:noProof/>
          <w:lang w:val="fr-FR"/>
        </w:rPr>
        <w:t>en permettant d</w:t>
      </w:r>
      <w:r w:rsidR="00BB0A23">
        <w:rPr>
          <w:noProof/>
          <w:lang w:val="fr-FR"/>
        </w:rPr>
        <w:t>’</w:t>
      </w:r>
      <w:r w:rsidR="00630FD6">
        <w:rPr>
          <w:noProof/>
          <w:lang w:val="fr-FR"/>
        </w:rPr>
        <w:t>annuler ou de supprimer la tâche à l</w:t>
      </w:r>
      <w:r w:rsidR="00BB0A23">
        <w:rPr>
          <w:noProof/>
          <w:lang w:val="fr-FR"/>
        </w:rPr>
        <w:t>’</w:t>
      </w:r>
      <w:r w:rsidR="00630FD6">
        <w:rPr>
          <w:noProof/>
          <w:lang w:val="fr-FR"/>
        </w:rPr>
        <w:t xml:space="preserve">aide de la méthode HTTP </w:t>
      </w:r>
      <w:r w:rsidR="0058276D" w:rsidRPr="00A21BF0">
        <w:rPr>
          <w:noProof/>
          <w:lang w:val="fr-FR"/>
        </w:rPr>
        <w:t>DELETE</w:t>
      </w:r>
      <w:r w:rsidR="0058276D" w:rsidRPr="00982192">
        <w:rPr>
          <w:noProof/>
          <w:lang w:val="fr-FR"/>
        </w:rPr>
        <w:t xml:space="preserve">). </w:t>
      </w:r>
      <w:r w:rsidR="002D56D3">
        <w:rPr>
          <w:noProof/>
          <w:lang w:val="fr-FR"/>
        </w:rPr>
        <w:t xml:space="preserve"> </w:t>
      </w:r>
      <w:r w:rsidR="00630FD6">
        <w:rPr>
          <w:noProof/>
          <w:lang w:val="fr-FR"/>
        </w:rPr>
        <w:t>Si la ressource est disponible, la réponse DEVRAIT comporter le code d</w:t>
      </w:r>
      <w:r w:rsidR="00BB0A23">
        <w:rPr>
          <w:noProof/>
          <w:lang w:val="fr-FR"/>
        </w:rPr>
        <w:t>’</w:t>
      </w:r>
      <w:r w:rsidR="00630FD6">
        <w:rPr>
          <w:noProof/>
          <w:lang w:val="fr-FR"/>
        </w:rPr>
        <w:t xml:space="preserve">état </w:t>
      </w:r>
      <w:r w:rsidR="0058276D" w:rsidRPr="00982192">
        <w:rPr>
          <w:noProof/>
          <w:lang w:val="fr-FR"/>
        </w:rPr>
        <w:t>“</w:t>
      </w:r>
      <w:r w:rsidR="0058276D" w:rsidRPr="00A21BF0">
        <w:rPr>
          <w:noProof/>
          <w:lang w:val="fr-FR"/>
        </w:rPr>
        <w:t>303 See Other</w:t>
      </w:r>
      <w:r w:rsidR="0058276D" w:rsidRPr="00982192">
        <w:rPr>
          <w:rFonts w:ascii="Courier New" w:hAnsi="Courier New" w:cs="Courier New"/>
          <w:noProof/>
          <w:lang w:val="fr-FR"/>
        </w:rPr>
        <w:t>”</w:t>
      </w:r>
      <w:r w:rsidR="00630FD6">
        <w:rPr>
          <w:rFonts w:ascii="Courier New" w:hAnsi="Courier New" w:cs="Courier New"/>
          <w:noProof/>
          <w:lang w:val="fr-FR"/>
        </w:rPr>
        <w:t>,</w:t>
      </w:r>
      <w:r w:rsidR="0058276D" w:rsidRPr="00982192">
        <w:rPr>
          <w:noProof/>
          <w:lang w:val="fr-FR"/>
        </w:rPr>
        <w:t xml:space="preserve"> </w:t>
      </w:r>
      <w:r w:rsidR="00630FD6">
        <w:rPr>
          <w:noProof/>
          <w:lang w:val="fr-FR"/>
        </w:rPr>
        <w:t>et l</w:t>
      </w:r>
      <w:r w:rsidR="00BB0A23">
        <w:rPr>
          <w:noProof/>
          <w:lang w:val="fr-FR"/>
        </w:rPr>
        <w:t>’</w:t>
      </w:r>
      <w:r w:rsidR="00630FD6">
        <w:rPr>
          <w:noProof/>
          <w:lang w:val="fr-FR"/>
        </w:rPr>
        <w:t>en</w:t>
      </w:r>
      <w:r w:rsidR="00BB0A23">
        <w:rPr>
          <w:noProof/>
          <w:lang w:val="fr-FR"/>
        </w:rPr>
        <w:t>-</w:t>
      </w:r>
      <w:r w:rsidR="00630FD6">
        <w:rPr>
          <w:noProof/>
          <w:lang w:val="fr-FR"/>
        </w:rPr>
        <w:t xml:space="preserve">tête </w:t>
      </w:r>
      <w:r w:rsidR="0058276D" w:rsidRPr="00982192">
        <w:rPr>
          <w:noProof/>
          <w:lang w:val="fr-FR"/>
        </w:rPr>
        <w:t xml:space="preserve">HTTP </w:t>
      </w:r>
      <w:r w:rsidR="0058276D" w:rsidRPr="00A21BF0">
        <w:rPr>
          <w:noProof/>
          <w:lang w:val="fr-FR"/>
        </w:rPr>
        <w:t>Location</w:t>
      </w:r>
      <w:r w:rsidR="0058276D" w:rsidRPr="00982192">
        <w:rPr>
          <w:noProof/>
          <w:lang w:val="fr-FR"/>
        </w:rPr>
        <w:t xml:space="preserve"> </w:t>
      </w:r>
      <w:r w:rsidR="00630FD6">
        <w:rPr>
          <w:noProof/>
          <w:lang w:val="fr-FR"/>
        </w:rPr>
        <w:t>DEVRAIT contenir l</w:t>
      </w:r>
      <w:r w:rsidR="00BB0A23">
        <w:rPr>
          <w:noProof/>
          <w:lang w:val="fr-FR"/>
        </w:rPr>
        <w:t>’</w:t>
      </w:r>
      <w:r w:rsidR="00630FD6">
        <w:rPr>
          <w:noProof/>
          <w:lang w:val="fr-FR"/>
        </w:rPr>
        <w:t xml:space="preserve">adresse </w:t>
      </w:r>
      <w:r w:rsidR="0058276D" w:rsidRPr="00982192">
        <w:rPr>
          <w:noProof/>
          <w:lang w:val="fr-FR"/>
        </w:rPr>
        <w:t xml:space="preserve">URL </w:t>
      </w:r>
      <w:r w:rsidR="00630FD6">
        <w:rPr>
          <w:noProof/>
          <w:lang w:val="fr-FR"/>
        </w:rPr>
        <w:t>pour extraire les résultats de la tâche</w:t>
      </w:r>
      <w:r w:rsidR="0058276D" w:rsidRPr="00982192">
        <w:rPr>
          <w:noProof/>
          <w:lang w:val="fr-FR"/>
        </w:rPr>
        <w:t>.</w:t>
      </w:r>
    </w:p>
    <w:p w14:paraId="109A69B0" w14:textId="31896E30" w:rsidR="005E48A2" w:rsidRPr="00982192" w:rsidRDefault="00630FD6" w:rsidP="00D5662D">
      <w:pPr>
        <w:pStyle w:val="Heading3"/>
        <w:spacing w:before="170"/>
        <w:ind w:left="0"/>
      </w:pPr>
      <w:bookmarkStart w:id="289" w:name="_Toc54363376"/>
      <w:bookmarkStart w:id="290" w:name="_Toc212824893"/>
      <w:r>
        <w:t>Modèle de sé</w:t>
      </w:r>
      <w:r w:rsidR="005E48A2" w:rsidRPr="00982192">
        <w:t>curit</w:t>
      </w:r>
      <w:r>
        <w:t>é</w:t>
      </w:r>
      <w:bookmarkEnd w:id="289"/>
      <w:bookmarkEnd w:id="290"/>
    </w:p>
    <w:p w14:paraId="36941EA2" w14:textId="77777777" w:rsidR="00992C0C" w:rsidRDefault="00630FD6" w:rsidP="00CE01DA">
      <w:pPr>
        <w:pStyle w:val="Heading4"/>
        <w:spacing w:before="170" w:after="170"/>
        <w:rPr>
          <w:noProof/>
          <w:lang w:val="fr-FR"/>
        </w:rPr>
      </w:pPr>
      <w:r>
        <w:rPr>
          <w:noProof/>
          <w:lang w:val="fr-FR"/>
        </w:rPr>
        <w:t>Règles générales</w:t>
      </w:r>
    </w:p>
    <w:p w14:paraId="27C7AAD1" w14:textId="3C8C0345"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23287A">
        <w:rPr>
          <w:rFonts w:eastAsia="Times New Roman" w:cs="Arial"/>
          <w:noProof/>
          <w:szCs w:val="17"/>
          <w:lang w:val="fr-FR"/>
        </w:rPr>
        <w:t>Dans le champ d</w:t>
      </w:r>
      <w:r w:rsidR="00BB0A23">
        <w:rPr>
          <w:rFonts w:eastAsia="Times New Roman" w:cs="Arial"/>
          <w:noProof/>
          <w:szCs w:val="17"/>
          <w:lang w:val="fr-FR"/>
        </w:rPr>
        <w:t>’</w:t>
      </w:r>
      <w:r w:rsidR="0023287A">
        <w:rPr>
          <w:rFonts w:eastAsia="Times New Roman" w:cs="Arial"/>
          <w:noProof/>
          <w:szCs w:val="17"/>
          <w:lang w:val="fr-FR"/>
        </w:rPr>
        <w:t>application de la présente norme, la sécurité de l</w:t>
      </w:r>
      <w:r w:rsidR="00BB0A23">
        <w:rPr>
          <w:rFonts w:eastAsia="Times New Roman" w:cs="Arial"/>
          <w:noProof/>
          <w:szCs w:val="17"/>
          <w:lang w:val="fr-FR"/>
        </w:rPr>
        <w:t>’</w:t>
      </w:r>
      <w:r w:rsidR="005E48A2" w:rsidRPr="00982192">
        <w:rPr>
          <w:rFonts w:eastAsia="Times New Roman" w:cs="Arial"/>
          <w:noProof/>
          <w:szCs w:val="17"/>
          <w:lang w:val="fr-FR"/>
        </w:rPr>
        <w:t xml:space="preserve">API </w:t>
      </w:r>
      <w:r w:rsidR="0023287A">
        <w:rPr>
          <w:rFonts w:eastAsia="Times New Roman" w:cs="Arial"/>
          <w:noProof/>
          <w:szCs w:val="17"/>
          <w:lang w:val="fr-FR"/>
        </w:rPr>
        <w:t xml:space="preserve">implique des </w:t>
      </w:r>
      <w:r w:rsidR="00A47C31">
        <w:rPr>
          <w:rFonts w:eastAsia="Times New Roman" w:cs="Arial"/>
          <w:noProof/>
          <w:szCs w:val="17"/>
          <w:lang w:val="fr-FR"/>
        </w:rPr>
        <w:t>attribut</w:t>
      </w:r>
      <w:r w:rsidR="0023287A">
        <w:rPr>
          <w:rFonts w:eastAsia="Times New Roman" w:cs="Arial"/>
          <w:noProof/>
          <w:szCs w:val="17"/>
          <w:lang w:val="fr-FR"/>
        </w:rPr>
        <w:t xml:space="preserve">s de sécurité essentiels qui doivent garantir que les </w:t>
      </w:r>
      <w:r w:rsidR="005E48A2" w:rsidRPr="00982192">
        <w:rPr>
          <w:rFonts w:eastAsia="Times New Roman" w:cs="Arial"/>
          <w:noProof/>
          <w:szCs w:val="17"/>
          <w:lang w:val="fr-FR"/>
        </w:rPr>
        <w:t>information</w:t>
      </w:r>
      <w:r w:rsidR="0023287A">
        <w:rPr>
          <w:rFonts w:eastAsia="Times New Roman" w:cs="Arial"/>
          <w:noProof/>
          <w:szCs w:val="17"/>
          <w:lang w:val="fr-FR"/>
        </w:rPr>
        <w:t>s</w:t>
      </w:r>
      <w:r w:rsidR="005E48A2" w:rsidRPr="00982192">
        <w:rPr>
          <w:rFonts w:eastAsia="Times New Roman" w:cs="Arial"/>
          <w:noProof/>
          <w:szCs w:val="17"/>
          <w:lang w:val="fr-FR"/>
        </w:rPr>
        <w:t xml:space="preserve"> </w:t>
      </w:r>
      <w:r w:rsidR="00F27721" w:rsidRPr="00982192">
        <w:rPr>
          <w:rFonts w:eastAsia="Times New Roman" w:cs="Arial"/>
          <w:noProof/>
          <w:szCs w:val="17"/>
          <w:lang w:val="fr-FR"/>
        </w:rPr>
        <w:t>accessible</w:t>
      </w:r>
      <w:r w:rsidR="0023287A">
        <w:rPr>
          <w:rFonts w:eastAsia="Times New Roman" w:cs="Arial"/>
          <w:noProof/>
          <w:szCs w:val="17"/>
          <w:lang w:val="fr-FR"/>
        </w:rPr>
        <w:t>s</w:t>
      </w:r>
      <w:r w:rsidR="00F27721" w:rsidRPr="00982192">
        <w:rPr>
          <w:rFonts w:eastAsia="Times New Roman" w:cs="Arial"/>
          <w:noProof/>
          <w:szCs w:val="17"/>
          <w:lang w:val="fr-FR"/>
        </w:rPr>
        <w:t xml:space="preserve"> </w:t>
      </w:r>
      <w:r w:rsidR="0023287A">
        <w:rPr>
          <w:rFonts w:eastAsia="Times New Roman" w:cs="Arial"/>
          <w:noProof/>
          <w:szCs w:val="17"/>
          <w:lang w:val="fr-FR"/>
        </w:rPr>
        <w:t xml:space="preserve">par une </w:t>
      </w:r>
      <w:r w:rsidR="00F27721" w:rsidRPr="00982192">
        <w:rPr>
          <w:rFonts w:eastAsia="Times New Roman" w:cs="Arial"/>
          <w:noProof/>
          <w:szCs w:val="17"/>
          <w:lang w:val="fr-FR"/>
        </w:rPr>
        <w:t xml:space="preserve">API </w:t>
      </w:r>
      <w:r w:rsidR="0023287A">
        <w:rPr>
          <w:rFonts w:eastAsia="Times New Roman" w:cs="Arial"/>
          <w:noProof/>
          <w:szCs w:val="17"/>
          <w:lang w:val="fr-FR"/>
        </w:rPr>
        <w:t>et</w:t>
      </w:r>
      <w:r w:rsidR="00992C0C">
        <w:rPr>
          <w:rFonts w:eastAsia="Times New Roman" w:cs="Arial"/>
          <w:noProof/>
          <w:szCs w:val="17"/>
          <w:lang w:val="fr-FR"/>
        </w:rPr>
        <w:t xml:space="preserve"> les API</w:t>
      </w:r>
      <w:r w:rsidR="005E48A2" w:rsidRPr="00982192">
        <w:rPr>
          <w:rFonts w:eastAsia="Times New Roman" w:cs="Arial"/>
          <w:noProof/>
          <w:szCs w:val="17"/>
          <w:lang w:val="fr-FR"/>
        </w:rPr>
        <w:t xml:space="preserve"> </w:t>
      </w:r>
      <w:r w:rsidR="0023287A">
        <w:rPr>
          <w:rFonts w:eastAsia="Times New Roman" w:cs="Arial"/>
          <w:noProof/>
          <w:szCs w:val="17"/>
          <w:lang w:val="fr-FR"/>
        </w:rPr>
        <w:t>elles</w:t>
      </w:r>
      <w:r w:rsidR="00BB0A23">
        <w:rPr>
          <w:rFonts w:eastAsia="Times New Roman" w:cs="Arial"/>
          <w:noProof/>
          <w:szCs w:val="17"/>
          <w:lang w:val="fr-FR"/>
        </w:rPr>
        <w:t>-</w:t>
      </w:r>
      <w:r w:rsidR="0023287A">
        <w:rPr>
          <w:rFonts w:eastAsia="Times New Roman" w:cs="Arial"/>
          <w:noProof/>
          <w:szCs w:val="17"/>
          <w:lang w:val="fr-FR"/>
        </w:rPr>
        <w:t xml:space="preserve">mêmes sont sécurisées </w:t>
      </w:r>
      <w:r w:rsidR="00A66363" w:rsidRPr="00A66363">
        <w:rPr>
          <w:rFonts w:eastAsia="Times New Roman" w:cs="Arial"/>
          <w:noProof/>
          <w:szCs w:val="17"/>
          <w:lang w:val="fr-FR"/>
        </w:rPr>
        <w:t xml:space="preserve">tout au long de </w:t>
      </w:r>
      <w:r w:rsidR="00A66363">
        <w:rPr>
          <w:rFonts w:eastAsia="Times New Roman" w:cs="Arial"/>
          <w:noProof/>
          <w:szCs w:val="17"/>
          <w:lang w:val="fr-FR"/>
        </w:rPr>
        <w:t>leur</w:t>
      </w:r>
      <w:r w:rsidR="00A66363" w:rsidRPr="00A66363">
        <w:rPr>
          <w:rFonts w:eastAsia="Times New Roman" w:cs="Arial"/>
          <w:noProof/>
          <w:szCs w:val="17"/>
          <w:lang w:val="fr-FR"/>
        </w:rPr>
        <w:t xml:space="preserve"> cycle de v</w:t>
      </w:r>
      <w:r w:rsidR="00334310" w:rsidRPr="00A66363">
        <w:rPr>
          <w:rFonts w:eastAsia="Times New Roman" w:cs="Arial"/>
          <w:noProof/>
          <w:szCs w:val="17"/>
          <w:lang w:val="fr-FR"/>
        </w:rPr>
        <w:t>ie</w:t>
      </w:r>
      <w:r w:rsidR="00334310">
        <w:rPr>
          <w:rFonts w:eastAsia="Times New Roman" w:cs="Arial"/>
          <w:noProof/>
          <w:szCs w:val="17"/>
          <w:lang w:val="fr-FR"/>
        </w:rPr>
        <w:t>.  Ce</w:t>
      </w:r>
      <w:r w:rsidR="00A66363">
        <w:rPr>
          <w:rFonts w:eastAsia="Times New Roman" w:cs="Arial"/>
          <w:noProof/>
          <w:szCs w:val="17"/>
          <w:lang w:val="fr-FR"/>
        </w:rPr>
        <w:t xml:space="preserve">s </w:t>
      </w:r>
      <w:r w:rsidR="00A47C31">
        <w:rPr>
          <w:rFonts w:eastAsia="Times New Roman" w:cs="Arial"/>
          <w:noProof/>
          <w:szCs w:val="17"/>
          <w:lang w:val="fr-FR"/>
        </w:rPr>
        <w:t xml:space="preserve">attributs </w:t>
      </w:r>
      <w:r w:rsidR="00A66363">
        <w:rPr>
          <w:rFonts w:eastAsia="Times New Roman" w:cs="Arial"/>
          <w:noProof/>
          <w:szCs w:val="17"/>
          <w:lang w:val="fr-FR"/>
        </w:rPr>
        <w:t xml:space="preserve">sont la </w:t>
      </w:r>
      <w:r w:rsidR="005E48A2" w:rsidRPr="00982192">
        <w:rPr>
          <w:rFonts w:eastAsia="Times New Roman" w:cs="Arial"/>
          <w:noProof/>
          <w:szCs w:val="17"/>
          <w:lang w:val="fr-FR"/>
        </w:rPr>
        <w:t>confidentialit</w:t>
      </w:r>
      <w:r w:rsidR="00A66363">
        <w:rPr>
          <w:rFonts w:eastAsia="Times New Roman" w:cs="Arial"/>
          <w:noProof/>
          <w:szCs w:val="17"/>
          <w:lang w:val="fr-FR"/>
        </w:rPr>
        <w:t>é</w:t>
      </w:r>
      <w:r w:rsidR="005E48A2" w:rsidRPr="00982192">
        <w:rPr>
          <w:rFonts w:eastAsia="Times New Roman" w:cs="Arial"/>
          <w:noProof/>
          <w:szCs w:val="17"/>
          <w:lang w:val="fr-FR"/>
        </w:rPr>
        <w:t xml:space="preserve">, </w:t>
      </w:r>
      <w:r w:rsidR="00A66363">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int</w:t>
      </w:r>
      <w:r w:rsidR="00A66363">
        <w:rPr>
          <w:rFonts w:eastAsia="Times New Roman" w:cs="Arial"/>
          <w:noProof/>
          <w:szCs w:val="17"/>
          <w:lang w:val="fr-FR"/>
        </w:rPr>
        <w:t>é</w:t>
      </w:r>
      <w:r w:rsidR="005E48A2" w:rsidRPr="00982192">
        <w:rPr>
          <w:rFonts w:eastAsia="Times New Roman" w:cs="Arial"/>
          <w:noProof/>
          <w:szCs w:val="17"/>
          <w:lang w:val="fr-FR"/>
        </w:rPr>
        <w:t>grit</w:t>
      </w:r>
      <w:r w:rsidR="00A66363">
        <w:rPr>
          <w:rFonts w:eastAsia="Times New Roman" w:cs="Arial"/>
          <w:noProof/>
          <w:szCs w:val="17"/>
          <w:lang w:val="fr-FR"/>
        </w:rPr>
        <w:t>é</w:t>
      </w:r>
      <w:r w:rsidR="005E48A2" w:rsidRPr="00982192">
        <w:rPr>
          <w:rFonts w:eastAsia="Times New Roman" w:cs="Arial"/>
          <w:noProof/>
          <w:szCs w:val="17"/>
          <w:lang w:val="fr-FR"/>
        </w:rPr>
        <w:t xml:space="preserve">, </w:t>
      </w:r>
      <w:r w:rsidR="00A66363">
        <w:rPr>
          <w:rFonts w:eastAsia="Times New Roman" w:cs="Arial"/>
          <w:noProof/>
          <w:szCs w:val="17"/>
          <w:lang w:val="fr-FR"/>
        </w:rPr>
        <w:t>la disponibilité</w:t>
      </w:r>
      <w:r w:rsidR="005E48A2" w:rsidRPr="00982192">
        <w:rPr>
          <w:rFonts w:eastAsia="Times New Roman" w:cs="Arial"/>
          <w:noProof/>
          <w:szCs w:val="17"/>
          <w:lang w:val="fr-FR"/>
        </w:rPr>
        <w:t xml:space="preserve">, </w:t>
      </w:r>
      <w:r w:rsidR="00A66363">
        <w:rPr>
          <w:rFonts w:eastAsia="Times New Roman" w:cs="Arial"/>
          <w:noProof/>
          <w:szCs w:val="17"/>
          <w:lang w:val="fr-FR"/>
        </w:rPr>
        <w:t>la confiance</w:t>
      </w:r>
      <w:r w:rsidR="005E48A2" w:rsidRPr="00982192">
        <w:rPr>
          <w:rFonts w:eastAsia="Times New Roman" w:cs="Arial"/>
          <w:noProof/>
          <w:szCs w:val="17"/>
          <w:lang w:val="fr-FR"/>
        </w:rPr>
        <w:t xml:space="preserve">, </w:t>
      </w:r>
      <w:r w:rsidR="00421DE5">
        <w:rPr>
          <w:rFonts w:eastAsia="Times New Roman" w:cs="Arial"/>
          <w:noProof/>
          <w:szCs w:val="17"/>
          <w:lang w:val="fr-FR"/>
        </w:rPr>
        <w:t xml:space="preserve">la </w:t>
      </w:r>
      <w:r w:rsidR="005E48A2" w:rsidRPr="00982192">
        <w:rPr>
          <w:rFonts w:eastAsia="Times New Roman" w:cs="Arial"/>
          <w:noProof/>
          <w:szCs w:val="17"/>
          <w:lang w:val="fr-FR"/>
        </w:rPr>
        <w:t>non</w:t>
      </w:r>
      <w:r w:rsidR="00BB0A23">
        <w:rPr>
          <w:rFonts w:eastAsia="Times New Roman" w:cs="Arial"/>
          <w:noProof/>
          <w:szCs w:val="17"/>
          <w:lang w:val="fr-FR"/>
        </w:rPr>
        <w:t>-</w:t>
      </w:r>
      <w:r w:rsidR="005E48A2" w:rsidRPr="00982192">
        <w:rPr>
          <w:rFonts w:eastAsia="Times New Roman" w:cs="Arial"/>
          <w:noProof/>
          <w:szCs w:val="17"/>
          <w:lang w:val="fr-FR"/>
        </w:rPr>
        <w:t>r</w:t>
      </w:r>
      <w:r w:rsidR="00421DE5">
        <w:rPr>
          <w:rFonts w:eastAsia="Times New Roman" w:cs="Arial"/>
          <w:noProof/>
          <w:szCs w:val="17"/>
          <w:lang w:val="fr-FR"/>
        </w:rPr>
        <w:t>é</w:t>
      </w:r>
      <w:r w:rsidR="005E48A2" w:rsidRPr="00982192">
        <w:rPr>
          <w:rFonts w:eastAsia="Times New Roman" w:cs="Arial"/>
          <w:noProof/>
          <w:szCs w:val="17"/>
          <w:lang w:val="fr-FR"/>
        </w:rPr>
        <w:t xml:space="preserve">pudiation, </w:t>
      </w:r>
      <w:r w:rsidR="00421DE5">
        <w:rPr>
          <w:rFonts w:eastAsia="Times New Roman" w:cs="Arial"/>
          <w:noProof/>
          <w:szCs w:val="17"/>
          <w:lang w:val="fr-FR"/>
        </w:rPr>
        <w:t xml:space="preserve">la </w:t>
      </w:r>
      <w:r w:rsidR="005E48A2" w:rsidRPr="00982192">
        <w:rPr>
          <w:rFonts w:eastAsia="Times New Roman" w:cs="Arial"/>
          <w:noProof/>
          <w:szCs w:val="17"/>
          <w:lang w:val="fr-FR"/>
        </w:rPr>
        <w:t>compart</w:t>
      </w:r>
      <w:r w:rsidR="00421DE5">
        <w:rPr>
          <w:rFonts w:eastAsia="Times New Roman" w:cs="Arial"/>
          <w:noProof/>
          <w:szCs w:val="17"/>
          <w:lang w:val="fr-FR"/>
        </w:rPr>
        <w:t>i</w:t>
      </w:r>
      <w:r w:rsidR="005E48A2" w:rsidRPr="00982192">
        <w:rPr>
          <w:rFonts w:eastAsia="Times New Roman" w:cs="Arial"/>
          <w:noProof/>
          <w:szCs w:val="17"/>
          <w:lang w:val="fr-FR"/>
        </w:rPr>
        <w:t xml:space="preserve">mentation, </w:t>
      </w:r>
      <w:r w:rsidR="00421DE5">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authenti</w:t>
      </w:r>
      <w:r w:rsidR="00421DE5">
        <w:rPr>
          <w:rFonts w:eastAsia="Times New Roman" w:cs="Arial"/>
          <w:noProof/>
          <w:szCs w:val="17"/>
          <w:lang w:val="fr-FR"/>
        </w:rPr>
        <w:t>fi</w:t>
      </w:r>
      <w:r w:rsidR="005E48A2" w:rsidRPr="00982192">
        <w:rPr>
          <w:rFonts w:eastAsia="Times New Roman" w:cs="Arial"/>
          <w:noProof/>
          <w:szCs w:val="17"/>
          <w:lang w:val="fr-FR"/>
        </w:rPr>
        <w:t xml:space="preserve">cation, </w:t>
      </w:r>
      <w:r w:rsidR="00421DE5">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autori</w:t>
      </w:r>
      <w:r w:rsidR="00421DE5">
        <w:rPr>
          <w:rFonts w:eastAsia="Times New Roman" w:cs="Arial"/>
          <w:noProof/>
          <w:szCs w:val="17"/>
          <w:lang w:val="fr-FR"/>
        </w:rPr>
        <w:t>s</w:t>
      </w:r>
      <w:r w:rsidR="005E48A2" w:rsidRPr="00982192">
        <w:rPr>
          <w:rFonts w:eastAsia="Times New Roman" w:cs="Arial"/>
          <w:noProof/>
          <w:szCs w:val="17"/>
          <w:lang w:val="fr-FR"/>
        </w:rPr>
        <w:t xml:space="preserve">ation </w:t>
      </w:r>
      <w:r w:rsidR="00421DE5">
        <w:rPr>
          <w:rFonts w:eastAsia="Times New Roman" w:cs="Arial"/>
          <w:noProof/>
          <w:szCs w:val="17"/>
          <w:lang w:val="fr-FR"/>
        </w:rPr>
        <w:t>et la véri</w:t>
      </w:r>
      <w:r w:rsidR="00A47C31">
        <w:rPr>
          <w:rFonts w:eastAsia="Times New Roman" w:cs="Arial"/>
          <w:noProof/>
          <w:szCs w:val="17"/>
          <w:lang w:val="fr-FR"/>
        </w:rPr>
        <w:t>f</w:t>
      </w:r>
      <w:r w:rsidR="00421DE5">
        <w:rPr>
          <w:rFonts w:eastAsia="Times New Roman" w:cs="Arial"/>
          <w:noProof/>
          <w:szCs w:val="17"/>
          <w:lang w:val="fr-FR"/>
        </w:rPr>
        <w:t>ication</w:t>
      </w:r>
      <w:r w:rsidR="005E48A2" w:rsidRPr="00982192">
        <w:rPr>
          <w:rFonts w:eastAsia="Times New Roman" w:cs="Arial"/>
          <w:noProof/>
          <w:szCs w:val="17"/>
          <w:lang w:val="fr-FR"/>
        </w:rPr>
        <w:t>.</w:t>
      </w:r>
    </w:p>
    <w:p w14:paraId="31F0D1E5" w14:textId="2632FD60" w:rsidR="005E48A2" w:rsidRPr="00982192" w:rsidRDefault="005E48A2" w:rsidP="00D5662D">
      <w:pPr>
        <w:spacing w:before="170" w:after="170"/>
        <w:ind w:left="567"/>
        <w:rPr>
          <w:noProof/>
          <w:lang w:val="fr-FR"/>
        </w:rPr>
      </w:pPr>
      <w:r w:rsidRPr="00982192">
        <w:rPr>
          <w:noProof/>
          <w:lang w:val="fr-FR"/>
        </w:rPr>
        <w:t>[RS</w:t>
      </w:r>
      <w:r w:rsidR="00EE255D" w:rsidRPr="00982192">
        <w:rPr>
          <w:noProof/>
          <w:lang w:val="fr-FR"/>
        </w:rPr>
        <w:t>G</w:t>
      </w:r>
      <w:r w:rsidR="00BB0A23">
        <w:rPr>
          <w:noProof/>
          <w:lang w:val="fr-FR"/>
        </w:rPr>
        <w:t>-</w:t>
      </w:r>
      <w:r w:rsidR="008620A5" w:rsidRPr="00982192">
        <w:rPr>
          <w:noProof/>
          <w:lang w:val="fr-FR"/>
        </w:rPr>
        <w:t>1</w:t>
      </w:r>
      <w:r w:rsidR="00CA1F2D" w:rsidRPr="00982192">
        <w:rPr>
          <w:noProof/>
          <w:lang w:val="fr-FR"/>
        </w:rPr>
        <w:t>1</w:t>
      </w:r>
      <w:r w:rsidR="00307F5D">
        <w:rPr>
          <w:noProof/>
          <w:lang w:val="fr-FR"/>
        </w:rPr>
        <w:t>6</w:t>
      </w:r>
      <w:r w:rsidR="000B46F0">
        <w:rPr>
          <w:noProof/>
          <w:lang w:val="fr-FR"/>
        </w:rPr>
        <w:t>]</w:t>
      </w:r>
      <w:r w:rsidR="000B46F0">
        <w:rPr>
          <w:noProof/>
          <w:lang w:val="fr-FR"/>
        </w:rPr>
        <w:tab/>
      </w:r>
      <w:r w:rsidRPr="00982192">
        <w:rPr>
          <w:noProof/>
          <w:lang w:val="fr-FR"/>
        </w:rPr>
        <w:t>Confidentialit</w:t>
      </w:r>
      <w:r w:rsidR="00421DE5">
        <w:rPr>
          <w:noProof/>
          <w:lang w:val="fr-FR"/>
        </w:rPr>
        <w:t>é</w:t>
      </w:r>
      <w:r w:rsidR="00BB0A23">
        <w:rPr>
          <w:noProof/>
          <w:lang w:val="fr-FR"/>
        </w:rPr>
        <w:t> :</w:t>
      </w:r>
      <w:r w:rsidR="00992C0C" w:rsidRPr="00982192">
        <w:rPr>
          <w:noProof/>
          <w:sz w:val="16"/>
          <w:szCs w:val="16"/>
          <w:lang w:val="fr-FR" w:eastAsia="zh-CN"/>
        </w:rPr>
        <w:t xml:space="preserve"> </w:t>
      </w:r>
      <w:r w:rsidR="00992C0C">
        <w:rPr>
          <w:noProof/>
          <w:sz w:val="16"/>
          <w:szCs w:val="16"/>
          <w:lang w:val="fr-FR" w:eastAsia="zh-CN"/>
        </w:rPr>
        <w:t>les API</w:t>
      </w:r>
      <w:r w:rsidR="00421DE5">
        <w:rPr>
          <w:noProof/>
          <w:sz w:val="16"/>
          <w:szCs w:val="16"/>
          <w:lang w:val="fr-FR" w:eastAsia="zh-CN"/>
        </w:rPr>
        <w:t xml:space="preserve"> et les informations sur</w:t>
      </w:r>
      <w:r w:rsidR="00992C0C">
        <w:rPr>
          <w:noProof/>
          <w:sz w:val="16"/>
          <w:szCs w:val="16"/>
          <w:lang w:val="fr-FR" w:eastAsia="zh-CN"/>
        </w:rPr>
        <w:t xml:space="preserve"> les API</w:t>
      </w:r>
      <w:r w:rsidR="00421DE5">
        <w:rPr>
          <w:noProof/>
          <w:sz w:val="16"/>
          <w:szCs w:val="16"/>
          <w:lang w:val="fr-FR" w:eastAsia="zh-CN"/>
        </w:rPr>
        <w:t xml:space="preserve"> DOIVENT être </w:t>
      </w:r>
      <w:r w:rsidRPr="00982192">
        <w:rPr>
          <w:noProof/>
          <w:lang w:val="fr-FR"/>
        </w:rPr>
        <w:t>identifi</w:t>
      </w:r>
      <w:r w:rsidR="00421DE5">
        <w:rPr>
          <w:noProof/>
          <w:lang w:val="fr-FR"/>
        </w:rPr>
        <w:t xml:space="preserve">ées, classées et protégées </w:t>
      </w:r>
      <w:r w:rsidR="00A53D29">
        <w:rPr>
          <w:noProof/>
          <w:lang w:val="fr-FR"/>
        </w:rPr>
        <w:t xml:space="preserve">à tout moment </w:t>
      </w:r>
      <w:r w:rsidR="00421DE5">
        <w:rPr>
          <w:noProof/>
          <w:lang w:val="fr-FR"/>
        </w:rPr>
        <w:t xml:space="preserve">contre </w:t>
      </w:r>
      <w:r w:rsidR="00A53D29">
        <w:rPr>
          <w:noProof/>
          <w:lang w:val="fr-FR"/>
        </w:rPr>
        <w:t>l</w:t>
      </w:r>
      <w:r w:rsidR="00BB0A23">
        <w:rPr>
          <w:noProof/>
          <w:lang w:val="fr-FR"/>
        </w:rPr>
        <w:t>’</w:t>
      </w:r>
      <w:r w:rsidR="00A53D29">
        <w:rPr>
          <w:noProof/>
          <w:lang w:val="fr-FR"/>
        </w:rPr>
        <w:t>accès et la divulgation non autorisés et contre les écout</w:t>
      </w:r>
      <w:r w:rsidR="00334310">
        <w:rPr>
          <w:noProof/>
          <w:lang w:val="fr-FR"/>
        </w:rPr>
        <w:t>es.  Le</w:t>
      </w:r>
      <w:r w:rsidR="00A53D29">
        <w:rPr>
          <w:noProof/>
          <w:lang w:val="fr-FR"/>
        </w:rPr>
        <w:t xml:space="preserve">s principes du moindre privilège, </w:t>
      </w:r>
      <w:r w:rsidR="0080188F">
        <w:rPr>
          <w:noProof/>
          <w:lang w:val="fr-FR"/>
        </w:rPr>
        <w:t>de l</w:t>
      </w:r>
      <w:r w:rsidR="00BB0A23">
        <w:rPr>
          <w:noProof/>
          <w:lang w:val="fr-FR"/>
        </w:rPr>
        <w:t>’</w:t>
      </w:r>
      <w:r w:rsidR="0080188F">
        <w:rPr>
          <w:noProof/>
          <w:lang w:val="fr-FR"/>
        </w:rPr>
        <w:t>absence de confiance</w:t>
      </w:r>
      <w:r w:rsidR="00783C4B" w:rsidRPr="00982192">
        <w:rPr>
          <w:noProof/>
          <w:lang w:val="fr-FR"/>
        </w:rPr>
        <w:t xml:space="preserve">, </w:t>
      </w:r>
      <w:r w:rsidR="0080188F">
        <w:rPr>
          <w:noProof/>
          <w:lang w:val="fr-FR"/>
        </w:rPr>
        <w:t>du besoin de connaître et du besoin de partager</w:t>
      </w:r>
      <w:r w:rsidR="00C37888" w:rsidRPr="00982192">
        <w:rPr>
          <w:rStyle w:val="FootnoteReference"/>
          <w:noProof/>
          <w:lang w:val="fr-FR"/>
        </w:rPr>
        <w:footnoteReference w:id="12"/>
      </w:r>
      <w:r w:rsidRPr="00982192">
        <w:rPr>
          <w:noProof/>
          <w:lang w:val="fr-FR"/>
        </w:rPr>
        <w:t xml:space="preserve"> </w:t>
      </w:r>
      <w:r w:rsidR="0080188F">
        <w:rPr>
          <w:noProof/>
          <w:lang w:val="fr-FR"/>
        </w:rPr>
        <w:t>DOIVENT être respectés</w:t>
      </w:r>
      <w:r w:rsidRPr="00982192">
        <w:rPr>
          <w:noProof/>
          <w:lang w:val="fr-FR"/>
        </w:rPr>
        <w:t>.</w:t>
      </w:r>
    </w:p>
    <w:p w14:paraId="7EB0F9FB" w14:textId="5F90EB28" w:rsidR="005E48A2" w:rsidRPr="00982192" w:rsidRDefault="005E48A2" w:rsidP="00D5662D">
      <w:pPr>
        <w:spacing w:before="170" w:after="170"/>
        <w:ind w:left="567"/>
        <w:rPr>
          <w:noProof/>
          <w:lang w:val="fr-FR"/>
        </w:rPr>
      </w:pPr>
      <w:r w:rsidRPr="00982192">
        <w:rPr>
          <w:noProof/>
          <w:lang w:val="fr-FR"/>
        </w:rPr>
        <w:t>[RS</w:t>
      </w:r>
      <w:r w:rsidR="00EE255D" w:rsidRPr="00982192">
        <w:rPr>
          <w:noProof/>
          <w:lang w:val="fr-FR"/>
        </w:rPr>
        <w:t>G</w:t>
      </w:r>
      <w:r w:rsidR="00BB0A23">
        <w:rPr>
          <w:noProof/>
          <w:lang w:val="fr-FR"/>
        </w:rPr>
        <w:t>-</w:t>
      </w:r>
      <w:r w:rsidR="001B5854" w:rsidRPr="00982192">
        <w:rPr>
          <w:noProof/>
          <w:lang w:val="fr-FR"/>
        </w:rPr>
        <w:t>1</w:t>
      </w:r>
      <w:r w:rsidR="00CA1F2D" w:rsidRPr="00982192">
        <w:rPr>
          <w:noProof/>
          <w:lang w:val="fr-FR"/>
        </w:rPr>
        <w:t>1</w:t>
      </w:r>
      <w:r w:rsidR="00307F5D">
        <w:rPr>
          <w:noProof/>
          <w:lang w:val="fr-FR"/>
        </w:rPr>
        <w:t>7</w:t>
      </w:r>
      <w:r w:rsidR="000B46F0">
        <w:rPr>
          <w:noProof/>
          <w:lang w:val="fr-FR"/>
        </w:rPr>
        <w:t>]</w:t>
      </w:r>
      <w:r w:rsidR="000B46F0">
        <w:rPr>
          <w:noProof/>
          <w:lang w:val="fr-FR"/>
        </w:rPr>
        <w:tab/>
      </w:r>
      <w:r w:rsidRPr="00982192">
        <w:rPr>
          <w:noProof/>
          <w:lang w:val="fr-FR"/>
        </w:rPr>
        <w:t>Int</w:t>
      </w:r>
      <w:r w:rsidR="0080188F">
        <w:rPr>
          <w:noProof/>
          <w:lang w:val="fr-FR"/>
        </w:rPr>
        <w:t>é</w:t>
      </w:r>
      <w:r w:rsidRPr="00982192">
        <w:rPr>
          <w:noProof/>
          <w:lang w:val="fr-FR"/>
        </w:rPr>
        <w:t>grit</w:t>
      </w:r>
      <w:r w:rsidR="0080188F">
        <w:rPr>
          <w:noProof/>
          <w:lang w:val="fr-FR"/>
        </w:rPr>
        <w:t>é</w:t>
      </w:r>
      <w:r w:rsidR="00BB0A23">
        <w:rPr>
          <w:noProof/>
          <w:lang w:val="fr-FR"/>
        </w:rPr>
        <w:t> :</w:t>
      </w:r>
      <w:r w:rsidR="00992C0C" w:rsidRPr="00982192">
        <w:rPr>
          <w:noProof/>
          <w:sz w:val="16"/>
          <w:szCs w:val="16"/>
          <w:lang w:val="fr-FR" w:eastAsia="zh-CN"/>
        </w:rPr>
        <w:t xml:space="preserve"> </w:t>
      </w:r>
      <w:r w:rsidR="00992C0C">
        <w:rPr>
          <w:noProof/>
          <w:sz w:val="16"/>
          <w:szCs w:val="16"/>
          <w:lang w:val="fr-FR" w:eastAsia="zh-CN"/>
        </w:rPr>
        <w:t>les API</w:t>
      </w:r>
      <w:r w:rsidR="0080188F">
        <w:rPr>
          <w:noProof/>
          <w:sz w:val="16"/>
          <w:szCs w:val="16"/>
          <w:lang w:val="fr-FR" w:eastAsia="zh-CN"/>
        </w:rPr>
        <w:t xml:space="preserve"> et les informations sur</w:t>
      </w:r>
      <w:r w:rsidR="00992C0C">
        <w:rPr>
          <w:noProof/>
          <w:sz w:val="16"/>
          <w:szCs w:val="16"/>
          <w:lang w:val="fr-FR" w:eastAsia="zh-CN"/>
        </w:rPr>
        <w:t xml:space="preserve"> les API</w:t>
      </w:r>
      <w:r w:rsidR="0080188F">
        <w:rPr>
          <w:noProof/>
          <w:sz w:val="16"/>
          <w:szCs w:val="16"/>
          <w:lang w:val="fr-FR" w:eastAsia="zh-CN"/>
        </w:rPr>
        <w:t xml:space="preserve"> DOIVENT être </w:t>
      </w:r>
      <w:r w:rsidRPr="00982192">
        <w:rPr>
          <w:noProof/>
          <w:lang w:val="fr-FR"/>
        </w:rPr>
        <w:t>prot</w:t>
      </w:r>
      <w:r w:rsidR="0080188F">
        <w:rPr>
          <w:noProof/>
          <w:lang w:val="fr-FR"/>
        </w:rPr>
        <w:t xml:space="preserve">égées contre toute </w:t>
      </w:r>
      <w:r w:rsidRPr="00982192">
        <w:rPr>
          <w:noProof/>
          <w:lang w:val="fr-FR"/>
        </w:rPr>
        <w:t xml:space="preserve">modification, </w:t>
      </w:r>
      <w:r w:rsidR="0080188F">
        <w:rPr>
          <w:noProof/>
          <w:lang w:val="fr-FR"/>
        </w:rPr>
        <w:t>reproduction</w:t>
      </w:r>
      <w:r w:rsidRPr="00982192">
        <w:rPr>
          <w:noProof/>
          <w:lang w:val="fr-FR"/>
        </w:rPr>
        <w:t xml:space="preserve">, </w:t>
      </w:r>
      <w:r w:rsidR="00B260E8">
        <w:rPr>
          <w:noProof/>
          <w:lang w:val="fr-FR"/>
        </w:rPr>
        <w:t>altération et</w:t>
      </w:r>
      <w:r w:rsidRPr="00982192">
        <w:rPr>
          <w:noProof/>
          <w:lang w:val="fr-FR"/>
        </w:rPr>
        <w:t xml:space="preserve"> destruction</w:t>
      </w:r>
      <w:r w:rsidR="0080188F">
        <w:rPr>
          <w:noProof/>
          <w:lang w:val="fr-FR"/>
        </w:rPr>
        <w:t xml:space="preserve"> non autoris</w:t>
      </w:r>
      <w:r w:rsidR="00065A24">
        <w:rPr>
          <w:noProof/>
          <w:lang w:val="fr-FR"/>
        </w:rPr>
        <w:t>é</w:t>
      </w:r>
      <w:r w:rsidR="00334310">
        <w:rPr>
          <w:noProof/>
          <w:lang w:val="fr-FR"/>
        </w:rPr>
        <w:t>es.  Le</w:t>
      </w:r>
      <w:r w:rsidR="00B260E8">
        <w:rPr>
          <w:noProof/>
          <w:lang w:val="fr-FR"/>
        </w:rPr>
        <w:t>s i</w:t>
      </w:r>
      <w:r w:rsidRPr="00982192">
        <w:rPr>
          <w:noProof/>
          <w:lang w:val="fr-FR"/>
        </w:rPr>
        <w:t>nformation</w:t>
      </w:r>
      <w:r w:rsidR="00B260E8">
        <w:rPr>
          <w:noProof/>
          <w:lang w:val="fr-FR"/>
        </w:rPr>
        <w:t>s</w:t>
      </w:r>
      <w:r w:rsidRPr="00982192">
        <w:rPr>
          <w:noProof/>
          <w:lang w:val="fr-FR"/>
        </w:rPr>
        <w:t xml:space="preserve"> </w:t>
      </w:r>
      <w:r w:rsidR="00B260E8">
        <w:rPr>
          <w:noProof/>
          <w:lang w:val="fr-FR"/>
        </w:rPr>
        <w:t>DOIVENT être modifiées au moyen de transactions et d</w:t>
      </w:r>
      <w:r w:rsidR="00BB0A23">
        <w:rPr>
          <w:noProof/>
          <w:lang w:val="fr-FR"/>
        </w:rPr>
        <w:t>’</w:t>
      </w:r>
      <w:r w:rsidR="00B260E8">
        <w:rPr>
          <w:noProof/>
          <w:lang w:val="fr-FR"/>
        </w:rPr>
        <w:t>interfaces approuvé</w:t>
      </w:r>
      <w:r w:rsidR="00334310">
        <w:rPr>
          <w:noProof/>
          <w:lang w:val="fr-FR"/>
        </w:rPr>
        <w:t>es.  Le</w:t>
      </w:r>
      <w:r w:rsidR="00B260E8">
        <w:rPr>
          <w:noProof/>
          <w:lang w:val="fr-FR"/>
        </w:rPr>
        <w:t xml:space="preserve">s systèmes DOIVENT être mis à jour en lançant des processus approuvés de gestion de </w:t>
      </w:r>
      <w:r w:rsidRPr="00982192">
        <w:rPr>
          <w:noProof/>
          <w:lang w:val="fr-FR"/>
        </w:rPr>
        <w:t xml:space="preserve">configuration, </w:t>
      </w:r>
      <w:r w:rsidR="00B260E8">
        <w:rPr>
          <w:noProof/>
          <w:lang w:val="fr-FR"/>
        </w:rPr>
        <w:t xml:space="preserve">de </w:t>
      </w:r>
      <w:r w:rsidR="00A47C31">
        <w:rPr>
          <w:noProof/>
          <w:lang w:val="fr-FR"/>
        </w:rPr>
        <w:t>gestion des modificat</w:t>
      </w:r>
      <w:r w:rsidR="00B260E8">
        <w:rPr>
          <w:noProof/>
          <w:lang w:val="fr-FR"/>
        </w:rPr>
        <w:t>ions et de gestion</w:t>
      </w:r>
      <w:r w:rsidR="00A47C31">
        <w:rPr>
          <w:noProof/>
          <w:lang w:val="fr-FR"/>
        </w:rPr>
        <w:t xml:space="preserve"> des correctifs</w:t>
      </w:r>
      <w:r w:rsidRPr="00982192">
        <w:rPr>
          <w:noProof/>
          <w:lang w:val="fr-FR"/>
        </w:rPr>
        <w:t>.</w:t>
      </w:r>
    </w:p>
    <w:p w14:paraId="66731070" w14:textId="1D139218" w:rsidR="005E48A2" w:rsidRPr="00982192" w:rsidRDefault="005E48A2" w:rsidP="00D5662D">
      <w:pPr>
        <w:spacing w:before="170" w:after="170"/>
        <w:ind w:left="567"/>
        <w:rPr>
          <w:noProof/>
          <w:lang w:val="fr-FR"/>
        </w:rPr>
      </w:pPr>
      <w:r w:rsidRPr="00982192">
        <w:rPr>
          <w:noProof/>
          <w:lang w:val="fr-FR"/>
        </w:rPr>
        <w:t>[RS</w:t>
      </w:r>
      <w:r w:rsidR="00EE255D" w:rsidRPr="00982192">
        <w:rPr>
          <w:noProof/>
          <w:lang w:val="fr-FR"/>
        </w:rPr>
        <w:t>G</w:t>
      </w:r>
      <w:r w:rsidR="00BB0A23">
        <w:rPr>
          <w:noProof/>
          <w:lang w:val="fr-FR"/>
        </w:rPr>
        <w:t>-</w:t>
      </w:r>
      <w:r w:rsidR="001B5854" w:rsidRPr="00982192">
        <w:rPr>
          <w:noProof/>
          <w:lang w:val="fr-FR"/>
        </w:rPr>
        <w:t>1</w:t>
      </w:r>
      <w:r w:rsidR="00CA1F2D" w:rsidRPr="00982192">
        <w:rPr>
          <w:noProof/>
          <w:lang w:val="fr-FR"/>
        </w:rPr>
        <w:t>1</w:t>
      </w:r>
      <w:r w:rsidR="00307F5D">
        <w:rPr>
          <w:noProof/>
          <w:lang w:val="fr-FR"/>
        </w:rPr>
        <w:t>8</w:t>
      </w:r>
      <w:r w:rsidR="000B46F0">
        <w:rPr>
          <w:noProof/>
          <w:lang w:val="fr-FR"/>
        </w:rPr>
        <w:t>]</w:t>
      </w:r>
      <w:r w:rsidR="000B46F0">
        <w:rPr>
          <w:noProof/>
          <w:lang w:val="fr-FR"/>
        </w:rPr>
        <w:tab/>
      </w:r>
      <w:r w:rsidR="00A47C31">
        <w:rPr>
          <w:noProof/>
          <w:lang w:val="fr-FR"/>
        </w:rPr>
        <w:t>Disponibilité</w:t>
      </w:r>
      <w:r w:rsidR="00BB0A23">
        <w:rPr>
          <w:noProof/>
          <w:lang w:val="fr-FR"/>
        </w:rPr>
        <w:t> :</w:t>
      </w:r>
      <w:r w:rsidR="00992C0C" w:rsidRPr="00982192">
        <w:rPr>
          <w:noProof/>
          <w:lang w:val="fr-FR"/>
        </w:rPr>
        <w:t xml:space="preserve"> </w:t>
      </w:r>
      <w:r w:rsidR="00992C0C">
        <w:rPr>
          <w:noProof/>
          <w:sz w:val="16"/>
          <w:szCs w:val="16"/>
          <w:lang w:val="fr-FR" w:eastAsia="zh-CN"/>
        </w:rPr>
        <w:t>les</w:t>
      </w:r>
      <w:r w:rsidR="00992C0C">
        <w:rPr>
          <w:noProof/>
          <w:lang w:val="fr-FR"/>
        </w:rPr>
        <w:t> </w:t>
      </w:r>
      <w:r w:rsidR="00992C0C">
        <w:rPr>
          <w:noProof/>
          <w:sz w:val="16"/>
          <w:szCs w:val="16"/>
          <w:lang w:val="fr-FR" w:eastAsia="zh-CN"/>
        </w:rPr>
        <w:t>API</w:t>
      </w:r>
      <w:r w:rsidR="00A47C31">
        <w:rPr>
          <w:noProof/>
          <w:sz w:val="16"/>
          <w:szCs w:val="16"/>
          <w:lang w:val="fr-FR" w:eastAsia="zh-CN"/>
        </w:rPr>
        <w:t xml:space="preserve"> et les informations sur</w:t>
      </w:r>
      <w:r w:rsidR="00992C0C">
        <w:rPr>
          <w:noProof/>
          <w:sz w:val="16"/>
          <w:szCs w:val="16"/>
          <w:lang w:val="fr-FR" w:eastAsia="zh-CN"/>
        </w:rPr>
        <w:t xml:space="preserve"> les API</w:t>
      </w:r>
      <w:r w:rsidR="00A47C31">
        <w:rPr>
          <w:noProof/>
          <w:sz w:val="16"/>
          <w:szCs w:val="16"/>
          <w:lang w:val="fr-FR" w:eastAsia="zh-CN"/>
        </w:rPr>
        <w:t xml:space="preserve"> DOIVENT être disponibles pour les utilisateurs autorisés au moment voulu, selon les stipulations des accords de niveau de service, les politiques de contrôle d</w:t>
      </w:r>
      <w:r w:rsidR="00BB0A23">
        <w:rPr>
          <w:noProof/>
          <w:sz w:val="16"/>
          <w:szCs w:val="16"/>
          <w:lang w:val="fr-FR" w:eastAsia="zh-CN"/>
        </w:rPr>
        <w:t>’</w:t>
      </w:r>
      <w:r w:rsidR="00A47C31">
        <w:rPr>
          <w:noProof/>
          <w:sz w:val="16"/>
          <w:szCs w:val="16"/>
          <w:lang w:val="fr-FR" w:eastAsia="zh-CN"/>
        </w:rPr>
        <w:t>accès et les processus opérationnels définis</w:t>
      </w:r>
      <w:r w:rsidRPr="00982192">
        <w:rPr>
          <w:noProof/>
          <w:lang w:val="fr-FR"/>
        </w:rPr>
        <w:t>.</w:t>
      </w:r>
    </w:p>
    <w:p w14:paraId="674A7512" w14:textId="11BCFED6" w:rsidR="005E48A2" w:rsidRPr="00982192" w:rsidRDefault="001B5854" w:rsidP="00D5662D">
      <w:pPr>
        <w:spacing w:before="170" w:after="170"/>
        <w:ind w:left="567"/>
        <w:rPr>
          <w:noProof/>
          <w:lang w:val="fr-FR"/>
        </w:rPr>
      </w:pPr>
      <w:r w:rsidRPr="00982192">
        <w:rPr>
          <w:noProof/>
          <w:lang w:val="fr-FR"/>
        </w:rPr>
        <w:t>[RS</w:t>
      </w:r>
      <w:r w:rsidR="00EE255D" w:rsidRPr="00982192">
        <w:rPr>
          <w:noProof/>
          <w:lang w:val="fr-FR"/>
        </w:rPr>
        <w:t>G</w:t>
      </w:r>
      <w:r w:rsidR="00BB0A23">
        <w:rPr>
          <w:noProof/>
          <w:lang w:val="fr-FR"/>
        </w:rPr>
        <w:t>-</w:t>
      </w:r>
      <w:r w:rsidRPr="00982192">
        <w:rPr>
          <w:noProof/>
          <w:lang w:val="fr-FR"/>
        </w:rPr>
        <w:t>1</w:t>
      </w:r>
      <w:r w:rsidR="00CA1F2D" w:rsidRPr="00982192">
        <w:rPr>
          <w:noProof/>
          <w:lang w:val="fr-FR"/>
        </w:rPr>
        <w:t>1</w:t>
      </w:r>
      <w:r w:rsidR="00307F5D">
        <w:rPr>
          <w:noProof/>
          <w:lang w:val="fr-FR"/>
        </w:rPr>
        <w:t>9</w:t>
      </w:r>
      <w:r w:rsidR="000B46F0">
        <w:rPr>
          <w:noProof/>
          <w:lang w:val="fr-FR"/>
        </w:rPr>
        <w:t>]</w:t>
      </w:r>
      <w:r w:rsidR="000B46F0">
        <w:rPr>
          <w:noProof/>
          <w:lang w:val="fr-FR"/>
        </w:rPr>
        <w:tab/>
      </w:r>
      <w:r w:rsidR="005E48A2" w:rsidRPr="00982192">
        <w:rPr>
          <w:noProof/>
          <w:lang w:val="fr-FR"/>
        </w:rPr>
        <w:t>Non</w:t>
      </w:r>
      <w:r w:rsidR="00BB0A23">
        <w:rPr>
          <w:noProof/>
          <w:lang w:val="fr-FR"/>
        </w:rPr>
        <w:t>-</w:t>
      </w:r>
      <w:r w:rsidR="005E48A2" w:rsidRPr="00982192">
        <w:rPr>
          <w:noProof/>
          <w:lang w:val="fr-FR"/>
        </w:rPr>
        <w:t>r</w:t>
      </w:r>
      <w:r w:rsidR="00A47C31">
        <w:rPr>
          <w:noProof/>
          <w:lang w:val="fr-FR"/>
        </w:rPr>
        <w:t>é</w:t>
      </w:r>
      <w:r w:rsidR="005E48A2" w:rsidRPr="00982192">
        <w:rPr>
          <w:noProof/>
          <w:lang w:val="fr-FR"/>
        </w:rPr>
        <w:t>pudiation</w:t>
      </w:r>
      <w:r w:rsidR="00BB0A23">
        <w:rPr>
          <w:noProof/>
          <w:lang w:val="fr-FR"/>
        </w:rPr>
        <w:t> :</w:t>
      </w:r>
      <w:r w:rsidR="005E48A2" w:rsidRPr="00982192">
        <w:rPr>
          <w:noProof/>
          <w:lang w:val="fr-FR"/>
        </w:rPr>
        <w:t xml:space="preserve"> </w:t>
      </w:r>
      <w:r w:rsidR="00A47C31">
        <w:rPr>
          <w:noProof/>
          <w:lang w:val="fr-FR"/>
        </w:rPr>
        <w:t xml:space="preserve">Chaque </w:t>
      </w:r>
      <w:r w:rsidR="005E48A2" w:rsidRPr="00982192">
        <w:rPr>
          <w:noProof/>
          <w:lang w:val="fr-FR"/>
        </w:rPr>
        <w:t xml:space="preserve">transaction </w:t>
      </w:r>
      <w:r w:rsidR="00A47C31">
        <w:rPr>
          <w:noProof/>
          <w:lang w:val="fr-FR"/>
        </w:rPr>
        <w:t>traitée ou action exécutée par</w:t>
      </w:r>
      <w:r w:rsidR="00992C0C">
        <w:rPr>
          <w:noProof/>
          <w:lang w:val="fr-FR"/>
        </w:rPr>
        <w:t xml:space="preserve"> les API</w:t>
      </w:r>
      <w:r w:rsidR="00A47C31">
        <w:rPr>
          <w:noProof/>
          <w:lang w:val="fr-FR"/>
        </w:rPr>
        <w:t xml:space="preserve"> DOIT veiller au respect de la </w:t>
      </w:r>
      <w:r w:rsidR="005E48A2" w:rsidRPr="00982192">
        <w:rPr>
          <w:noProof/>
          <w:lang w:val="fr-FR"/>
        </w:rPr>
        <w:t>non</w:t>
      </w:r>
      <w:r w:rsidR="00BB0A23">
        <w:rPr>
          <w:noProof/>
          <w:lang w:val="fr-FR"/>
        </w:rPr>
        <w:t>-</w:t>
      </w:r>
      <w:r w:rsidR="005E48A2" w:rsidRPr="00982192">
        <w:rPr>
          <w:noProof/>
          <w:lang w:val="fr-FR"/>
        </w:rPr>
        <w:t>r</w:t>
      </w:r>
      <w:r w:rsidR="00A47C31">
        <w:rPr>
          <w:noProof/>
          <w:lang w:val="fr-FR"/>
        </w:rPr>
        <w:t>é</w:t>
      </w:r>
      <w:r w:rsidR="005E48A2" w:rsidRPr="00982192">
        <w:rPr>
          <w:noProof/>
          <w:lang w:val="fr-FR"/>
        </w:rPr>
        <w:t xml:space="preserve">pudiation </w:t>
      </w:r>
      <w:r w:rsidR="00A47C31">
        <w:rPr>
          <w:noProof/>
          <w:lang w:val="fr-FR"/>
        </w:rPr>
        <w:t xml:space="preserve">en mettant en </w:t>
      </w:r>
      <w:r w:rsidR="00A47C31">
        <w:rPr>
          <w:rFonts w:cs="Arial"/>
          <w:noProof/>
          <w:lang w:val="fr-FR"/>
        </w:rPr>
        <w:t>œ</w:t>
      </w:r>
      <w:r w:rsidR="00A47C31">
        <w:rPr>
          <w:noProof/>
          <w:lang w:val="fr-FR"/>
        </w:rPr>
        <w:t>uvre des processus de vérification, d</w:t>
      </w:r>
      <w:r w:rsidR="00BB0A23">
        <w:rPr>
          <w:noProof/>
          <w:lang w:val="fr-FR"/>
        </w:rPr>
        <w:t>’</w:t>
      </w:r>
      <w:r w:rsidR="00A47C31">
        <w:rPr>
          <w:noProof/>
          <w:lang w:val="fr-FR"/>
        </w:rPr>
        <w:t>autorisation et d</w:t>
      </w:r>
      <w:r w:rsidR="00BB0A23">
        <w:rPr>
          <w:noProof/>
          <w:lang w:val="fr-FR"/>
        </w:rPr>
        <w:t>’</w:t>
      </w:r>
      <w:r w:rsidR="00A47C31">
        <w:rPr>
          <w:noProof/>
          <w:lang w:val="fr-FR"/>
        </w:rPr>
        <w:t>authentification, en sécurisant les chemins d</w:t>
      </w:r>
      <w:r w:rsidR="00BB0A23">
        <w:rPr>
          <w:noProof/>
          <w:lang w:val="fr-FR"/>
        </w:rPr>
        <w:t>’</w:t>
      </w:r>
      <w:r w:rsidR="00A47C31">
        <w:rPr>
          <w:noProof/>
          <w:lang w:val="fr-FR"/>
        </w:rPr>
        <w:t xml:space="preserve">accès et en mettant en place des services et mécanismes de </w:t>
      </w:r>
      <w:r w:rsidR="005E48A2" w:rsidRPr="00982192">
        <w:rPr>
          <w:noProof/>
          <w:lang w:val="fr-FR"/>
        </w:rPr>
        <w:t>non</w:t>
      </w:r>
      <w:r w:rsidR="00BB0A23">
        <w:rPr>
          <w:noProof/>
          <w:lang w:val="fr-FR"/>
        </w:rPr>
        <w:t>-</w:t>
      </w:r>
      <w:r w:rsidR="005E48A2" w:rsidRPr="00982192">
        <w:rPr>
          <w:noProof/>
          <w:lang w:val="fr-FR"/>
        </w:rPr>
        <w:t>r</w:t>
      </w:r>
      <w:r w:rsidR="00A47C31">
        <w:rPr>
          <w:noProof/>
          <w:lang w:val="fr-FR"/>
        </w:rPr>
        <w:t>é</w:t>
      </w:r>
      <w:r w:rsidR="005E48A2" w:rsidRPr="00982192">
        <w:rPr>
          <w:noProof/>
          <w:lang w:val="fr-FR"/>
        </w:rPr>
        <w:t>pudiation.</w:t>
      </w:r>
    </w:p>
    <w:p w14:paraId="2E7A3252" w14:textId="1988521A" w:rsidR="005E48A2" w:rsidRPr="00982192" w:rsidRDefault="001B5854" w:rsidP="00D5662D">
      <w:pPr>
        <w:spacing w:before="170" w:after="170"/>
        <w:ind w:left="567"/>
        <w:rPr>
          <w:noProof/>
          <w:lang w:val="fr-FR"/>
        </w:rPr>
      </w:pPr>
      <w:r w:rsidRPr="00982192">
        <w:rPr>
          <w:noProof/>
          <w:lang w:val="fr-FR"/>
        </w:rPr>
        <w:t>[RS</w:t>
      </w:r>
      <w:r w:rsidR="00EE255D" w:rsidRPr="00982192">
        <w:rPr>
          <w:noProof/>
          <w:lang w:val="fr-FR"/>
        </w:rPr>
        <w:t>G</w:t>
      </w:r>
      <w:r w:rsidR="00BB0A23">
        <w:rPr>
          <w:noProof/>
          <w:lang w:val="fr-FR"/>
        </w:rPr>
        <w:t>-</w:t>
      </w:r>
      <w:r w:rsidRPr="00982192">
        <w:rPr>
          <w:noProof/>
          <w:lang w:val="fr-FR"/>
        </w:rPr>
        <w:t>1</w:t>
      </w:r>
      <w:r w:rsidR="00307F5D">
        <w:rPr>
          <w:noProof/>
          <w:lang w:val="fr-FR"/>
        </w:rPr>
        <w:t>20</w:t>
      </w:r>
      <w:r w:rsidR="000B46F0">
        <w:rPr>
          <w:noProof/>
          <w:lang w:val="fr-FR"/>
        </w:rPr>
        <w:t>]</w:t>
      </w:r>
      <w:r w:rsidR="000B46F0">
        <w:rPr>
          <w:noProof/>
          <w:lang w:val="fr-FR"/>
        </w:rPr>
        <w:tab/>
      </w:r>
      <w:r w:rsidR="005E48A2" w:rsidRPr="00982192">
        <w:rPr>
          <w:noProof/>
          <w:lang w:val="fr-FR"/>
        </w:rPr>
        <w:t>Authenti</w:t>
      </w:r>
      <w:r w:rsidR="00A47C31">
        <w:rPr>
          <w:noProof/>
          <w:lang w:val="fr-FR"/>
        </w:rPr>
        <w:t>fi</w:t>
      </w:r>
      <w:r w:rsidR="005E48A2" w:rsidRPr="00982192">
        <w:rPr>
          <w:noProof/>
          <w:lang w:val="fr-FR"/>
        </w:rPr>
        <w:t xml:space="preserve">cation, </w:t>
      </w:r>
      <w:r w:rsidR="00A47C31">
        <w:rPr>
          <w:noProof/>
          <w:lang w:val="fr-FR"/>
        </w:rPr>
        <w:t>a</w:t>
      </w:r>
      <w:r w:rsidR="005E48A2" w:rsidRPr="00982192">
        <w:rPr>
          <w:noProof/>
          <w:lang w:val="fr-FR"/>
        </w:rPr>
        <w:t>utori</w:t>
      </w:r>
      <w:r w:rsidR="00A47C31">
        <w:rPr>
          <w:noProof/>
          <w:lang w:val="fr-FR"/>
        </w:rPr>
        <w:t>s</w:t>
      </w:r>
      <w:r w:rsidR="005E48A2" w:rsidRPr="00982192">
        <w:rPr>
          <w:noProof/>
          <w:lang w:val="fr-FR"/>
        </w:rPr>
        <w:t xml:space="preserve">ation, </w:t>
      </w:r>
      <w:r w:rsidR="00A47C31">
        <w:rPr>
          <w:noProof/>
          <w:lang w:val="fr-FR"/>
        </w:rPr>
        <w:t>vérification</w:t>
      </w:r>
      <w:r w:rsidR="00BB0A23">
        <w:rPr>
          <w:noProof/>
          <w:lang w:val="fr-FR"/>
        </w:rPr>
        <w:t> :</w:t>
      </w:r>
      <w:r w:rsidR="005E48A2" w:rsidRPr="00982192">
        <w:rPr>
          <w:noProof/>
          <w:lang w:val="fr-FR"/>
        </w:rPr>
        <w:t xml:space="preserve"> </w:t>
      </w:r>
      <w:r w:rsidR="00A47C31">
        <w:rPr>
          <w:noProof/>
          <w:lang w:val="fr-FR"/>
        </w:rPr>
        <w:t>Les utilisateurs, les systèmes,</w:t>
      </w:r>
      <w:r w:rsidR="00992C0C">
        <w:rPr>
          <w:noProof/>
          <w:lang w:val="fr-FR"/>
        </w:rPr>
        <w:t xml:space="preserve"> les API</w:t>
      </w:r>
      <w:r w:rsidR="00A47C31">
        <w:rPr>
          <w:noProof/>
          <w:lang w:val="fr-FR"/>
        </w:rPr>
        <w:t xml:space="preserve"> ou les dispositifs associés à des transactions ou actions critiques DOIVENT être authentifiés et autorisés à l</w:t>
      </w:r>
      <w:r w:rsidR="00BB0A23">
        <w:rPr>
          <w:noProof/>
          <w:lang w:val="fr-FR"/>
        </w:rPr>
        <w:t>’</w:t>
      </w:r>
      <w:r w:rsidR="00A47C31">
        <w:rPr>
          <w:noProof/>
          <w:lang w:val="fr-FR"/>
        </w:rPr>
        <w:t>aide de services de contrôle d</w:t>
      </w:r>
      <w:r w:rsidR="00BB0A23">
        <w:rPr>
          <w:noProof/>
          <w:lang w:val="fr-FR"/>
        </w:rPr>
        <w:t>’</w:t>
      </w:r>
      <w:r w:rsidR="00A47C31">
        <w:rPr>
          <w:noProof/>
          <w:lang w:val="fr-FR"/>
        </w:rPr>
        <w:t>accès basés sur des rôles ou des attributs, et maintenir la séparation des tâch</w:t>
      </w:r>
      <w:r w:rsidR="00334310">
        <w:rPr>
          <w:noProof/>
          <w:lang w:val="fr-FR"/>
        </w:rPr>
        <w:t>es.  En</w:t>
      </w:r>
      <w:r w:rsidR="00A47C31">
        <w:rPr>
          <w:noProof/>
          <w:lang w:val="fr-FR"/>
        </w:rPr>
        <w:t xml:space="preserve"> outre, toutes les actions DOIVENT être enregistrées et le poids de l</w:t>
      </w:r>
      <w:r w:rsidR="00BB0A23">
        <w:rPr>
          <w:noProof/>
          <w:lang w:val="fr-FR"/>
        </w:rPr>
        <w:t>’</w:t>
      </w:r>
      <w:r w:rsidR="00A47C31">
        <w:rPr>
          <w:noProof/>
          <w:lang w:val="fr-FR"/>
        </w:rPr>
        <w:t xml:space="preserve">authentification doit augmenter </w:t>
      </w:r>
      <w:r w:rsidR="00FF34E2">
        <w:rPr>
          <w:noProof/>
          <w:lang w:val="fr-FR"/>
        </w:rPr>
        <w:t>avec le risque en matière de sécurité de l</w:t>
      </w:r>
      <w:r w:rsidR="00BB0A23">
        <w:rPr>
          <w:noProof/>
          <w:lang w:val="fr-FR"/>
        </w:rPr>
        <w:t>’</w:t>
      </w:r>
      <w:r w:rsidR="00FF34E2">
        <w:rPr>
          <w:noProof/>
          <w:lang w:val="fr-FR"/>
        </w:rPr>
        <w:t>information</w:t>
      </w:r>
      <w:r w:rsidR="005E48A2" w:rsidRPr="00982192">
        <w:rPr>
          <w:noProof/>
          <w:lang w:val="fr-FR"/>
        </w:rPr>
        <w:t>.</w:t>
      </w:r>
    </w:p>
    <w:p w14:paraId="0EF85B72" w14:textId="36172FC7" w:rsidR="00992C0C" w:rsidRDefault="00FF34E2" w:rsidP="00CE01DA">
      <w:pPr>
        <w:pStyle w:val="Heading4"/>
        <w:spacing w:before="170" w:after="170"/>
        <w:rPr>
          <w:noProof/>
          <w:lang w:val="fr-FR"/>
        </w:rPr>
      </w:pPr>
      <w:r>
        <w:rPr>
          <w:noProof/>
          <w:lang w:val="fr-FR"/>
        </w:rPr>
        <w:t>Directives concernant une gestion</w:t>
      </w:r>
      <w:r w:rsidR="00992C0C">
        <w:rPr>
          <w:noProof/>
          <w:lang w:val="fr-FR"/>
        </w:rPr>
        <w:t xml:space="preserve"> des API</w:t>
      </w:r>
      <w:r>
        <w:rPr>
          <w:noProof/>
          <w:lang w:val="fr-FR"/>
        </w:rPr>
        <w:t xml:space="preserve"> sécurisée et capable de faire face aux menaces</w:t>
      </w:r>
    </w:p>
    <w:p w14:paraId="60D6A365" w14:textId="2C3F9F07" w:rsidR="00992C0C"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94D0F">
        <w:rPr>
          <w:rFonts w:eastAsia="Times New Roman" w:cs="Arial"/>
          <w:noProof/>
          <w:szCs w:val="17"/>
          <w:lang w:val="fr-FR"/>
        </w:rPr>
        <w:t xml:space="preserve">Les </w:t>
      </w:r>
      <w:r w:rsidR="005E48A2" w:rsidRPr="00982192">
        <w:rPr>
          <w:rFonts w:eastAsia="Times New Roman" w:cs="Arial"/>
          <w:noProof/>
          <w:szCs w:val="17"/>
          <w:lang w:val="fr-FR"/>
        </w:rPr>
        <w:t>API</w:t>
      </w:r>
      <w:r w:rsidR="00794D0F">
        <w:rPr>
          <w:rFonts w:eastAsia="Times New Roman" w:cs="Arial"/>
          <w:noProof/>
          <w:szCs w:val="17"/>
          <w:lang w:val="fr-FR"/>
        </w:rPr>
        <w:t xml:space="preserve"> devraient être conçues, construites, testées et exécutées en gardant à l</w:t>
      </w:r>
      <w:r w:rsidR="00BB0A23">
        <w:rPr>
          <w:rFonts w:eastAsia="Times New Roman" w:cs="Arial"/>
          <w:noProof/>
          <w:szCs w:val="17"/>
          <w:lang w:val="fr-FR"/>
        </w:rPr>
        <w:t>’</w:t>
      </w:r>
      <w:r w:rsidR="00794D0F">
        <w:rPr>
          <w:rFonts w:eastAsia="Times New Roman" w:cs="Arial"/>
          <w:noProof/>
          <w:szCs w:val="17"/>
          <w:lang w:val="fr-FR"/>
        </w:rPr>
        <w:t>esprit les obligations et les risques en matière de sécuri</w:t>
      </w:r>
      <w:r w:rsidR="00334310">
        <w:rPr>
          <w:rFonts w:eastAsia="Times New Roman" w:cs="Arial"/>
          <w:noProof/>
          <w:szCs w:val="17"/>
          <w:lang w:val="fr-FR"/>
        </w:rPr>
        <w:t>té.  Le</w:t>
      </w:r>
      <w:r w:rsidR="00794D0F">
        <w:rPr>
          <w:rFonts w:eastAsia="Times New Roman" w:cs="Arial"/>
          <w:noProof/>
          <w:szCs w:val="17"/>
          <w:lang w:val="fr-FR"/>
        </w:rPr>
        <w:t>s parades et contrôles appropriés devraient être directement intégrés à la conception, et non ajoutés après co</w:t>
      </w:r>
      <w:r w:rsidR="00334310">
        <w:rPr>
          <w:rFonts w:eastAsia="Times New Roman" w:cs="Arial"/>
          <w:noProof/>
          <w:szCs w:val="17"/>
          <w:lang w:val="fr-FR"/>
        </w:rPr>
        <w:t xml:space="preserve">up.  </w:t>
      </w:r>
      <w:r w:rsidR="00334310" w:rsidRPr="00982192">
        <w:rPr>
          <w:rFonts w:eastAsia="Times New Roman" w:cs="Arial"/>
          <w:noProof/>
          <w:szCs w:val="17"/>
          <w:lang w:val="fr-FR"/>
        </w:rPr>
        <w:t>I</w:t>
      </w:r>
      <w:r w:rsidR="00334310">
        <w:rPr>
          <w:rFonts w:eastAsia="Times New Roman" w:cs="Arial"/>
          <w:noProof/>
          <w:szCs w:val="17"/>
          <w:lang w:val="fr-FR"/>
        </w:rPr>
        <w:t>l</w:t>
      </w:r>
      <w:r w:rsidR="00794D0F">
        <w:rPr>
          <w:rFonts w:eastAsia="Times New Roman" w:cs="Arial"/>
          <w:noProof/>
          <w:szCs w:val="17"/>
          <w:lang w:val="fr-FR"/>
        </w:rPr>
        <w:t xml:space="preserve"> est </w:t>
      </w:r>
      <w:r w:rsidR="005E48A2" w:rsidRPr="00982192">
        <w:rPr>
          <w:rFonts w:eastAsia="Times New Roman" w:cs="Arial"/>
          <w:noProof/>
          <w:szCs w:val="17"/>
          <w:lang w:val="fr-FR"/>
        </w:rPr>
        <w:t>recomm</w:t>
      </w:r>
      <w:r w:rsidR="00794D0F">
        <w:rPr>
          <w:rFonts w:eastAsia="Times New Roman" w:cs="Arial"/>
          <w:noProof/>
          <w:szCs w:val="17"/>
          <w:lang w:val="fr-FR"/>
        </w:rPr>
        <w:t>andé d</w:t>
      </w:r>
      <w:r w:rsidR="00BB0A23">
        <w:rPr>
          <w:rFonts w:eastAsia="Times New Roman" w:cs="Arial"/>
          <w:noProof/>
          <w:szCs w:val="17"/>
          <w:lang w:val="fr-FR"/>
        </w:rPr>
        <w:t>’</w:t>
      </w:r>
      <w:r w:rsidR="00794D0F">
        <w:rPr>
          <w:rFonts w:eastAsia="Times New Roman" w:cs="Arial"/>
          <w:noProof/>
          <w:szCs w:val="17"/>
          <w:lang w:val="fr-FR"/>
        </w:rPr>
        <w:t xml:space="preserve">utiliser les meilleures pratiques et normes, telles que </w:t>
      </w:r>
      <w:r w:rsidR="00856BC9">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OWASP</w:t>
      </w:r>
      <w:r w:rsidR="00856BC9">
        <w:rPr>
          <w:rFonts w:eastAsia="Times New Roman" w:cs="Arial"/>
          <w:noProof/>
          <w:szCs w:val="17"/>
          <w:lang w:val="fr-FR"/>
        </w:rPr>
        <w:t xml:space="preserve"> (Open Web Application Security Project)</w:t>
      </w:r>
      <w:r w:rsidR="005E48A2" w:rsidRPr="00982192">
        <w:rPr>
          <w:rFonts w:eastAsia="Times New Roman" w:cs="Arial"/>
          <w:noProof/>
          <w:szCs w:val="17"/>
          <w:lang w:val="fr-FR"/>
        </w:rPr>
        <w:t>.</w:t>
      </w:r>
    </w:p>
    <w:p w14:paraId="05ECBA76" w14:textId="4542CA71" w:rsidR="005E48A2" w:rsidRPr="00982192" w:rsidRDefault="005E48A2"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8F1690">
        <w:rPr>
          <w:rFonts w:eastAsia="Times New Roman" w:cs="Arial"/>
          <w:noProof/>
          <w:szCs w:val="17"/>
          <w:lang w:val="fr-FR"/>
        </w:rPr>
        <w:t>Pendant la mise au point</w:t>
      </w:r>
      <w:r w:rsidR="00992C0C">
        <w:rPr>
          <w:rFonts w:eastAsia="Times New Roman" w:cs="Arial"/>
          <w:noProof/>
          <w:szCs w:val="17"/>
          <w:lang w:val="fr-FR"/>
        </w:rPr>
        <w:t xml:space="preserve"> des API</w:t>
      </w:r>
      <w:r w:rsidRPr="00982192">
        <w:rPr>
          <w:rFonts w:eastAsia="Times New Roman" w:cs="Arial"/>
          <w:noProof/>
          <w:szCs w:val="17"/>
          <w:lang w:val="fr-FR"/>
        </w:rPr>
        <w:t xml:space="preserve">, </w:t>
      </w:r>
      <w:r w:rsidR="008F1690">
        <w:rPr>
          <w:rFonts w:eastAsia="Times New Roman" w:cs="Arial"/>
          <w:noProof/>
          <w:szCs w:val="17"/>
          <w:lang w:val="fr-FR"/>
        </w:rPr>
        <w:t>les menaces</w:t>
      </w:r>
      <w:r w:rsidRPr="00982192">
        <w:rPr>
          <w:rFonts w:eastAsia="Times New Roman" w:cs="Arial"/>
          <w:noProof/>
          <w:szCs w:val="17"/>
          <w:lang w:val="fr-FR"/>
        </w:rPr>
        <w:t xml:space="preserve">, </w:t>
      </w:r>
      <w:r w:rsidR="008F1690">
        <w:rPr>
          <w:rFonts w:eastAsia="Times New Roman" w:cs="Arial"/>
          <w:noProof/>
          <w:szCs w:val="17"/>
          <w:lang w:val="fr-FR"/>
        </w:rPr>
        <w:t>les cas d</w:t>
      </w:r>
      <w:r w:rsidR="00BB0A23">
        <w:rPr>
          <w:rFonts w:eastAsia="Times New Roman" w:cs="Arial"/>
          <w:noProof/>
          <w:szCs w:val="17"/>
          <w:lang w:val="fr-FR"/>
        </w:rPr>
        <w:t>’</w:t>
      </w:r>
      <w:r w:rsidR="008F1690">
        <w:rPr>
          <w:rFonts w:eastAsia="Times New Roman" w:cs="Arial"/>
          <w:noProof/>
          <w:szCs w:val="17"/>
          <w:lang w:val="fr-FR"/>
        </w:rPr>
        <w:t>usage malveillant</w:t>
      </w:r>
      <w:r w:rsidRPr="00982192">
        <w:rPr>
          <w:rFonts w:eastAsia="Times New Roman" w:cs="Arial"/>
          <w:noProof/>
          <w:szCs w:val="17"/>
          <w:lang w:val="fr-FR"/>
        </w:rPr>
        <w:t xml:space="preserve">, </w:t>
      </w:r>
      <w:r w:rsidR="008F1690">
        <w:rPr>
          <w:rFonts w:eastAsia="Times New Roman" w:cs="Arial"/>
          <w:noProof/>
          <w:szCs w:val="17"/>
          <w:lang w:val="fr-FR"/>
        </w:rPr>
        <w:t>les techniques sûres de codage</w:t>
      </w:r>
      <w:r w:rsidRPr="00982192">
        <w:rPr>
          <w:rFonts w:eastAsia="Times New Roman" w:cs="Arial"/>
          <w:noProof/>
          <w:szCs w:val="17"/>
          <w:lang w:val="fr-FR"/>
        </w:rPr>
        <w:t xml:space="preserve">, </w:t>
      </w:r>
      <w:r w:rsidR="008F1690">
        <w:rPr>
          <w:rFonts w:eastAsia="Times New Roman" w:cs="Arial"/>
          <w:noProof/>
          <w:szCs w:val="17"/>
          <w:lang w:val="fr-FR"/>
        </w:rPr>
        <w:t xml:space="preserve">la sécurité de la couche transport et </w:t>
      </w:r>
      <w:r w:rsidR="00043B8C">
        <w:rPr>
          <w:rFonts w:eastAsia="Times New Roman" w:cs="Arial"/>
          <w:noProof/>
          <w:szCs w:val="17"/>
          <w:lang w:val="fr-FR"/>
        </w:rPr>
        <w:t xml:space="preserve">les tests de </w:t>
      </w:r>
      <w:r w:rsidRPr="00982192">
        <w:rPr>
          <w:rFonts w:eastAsia="Times New Roman" w:cs="Arial"/>
          <w:noProof/>
          <w:szCs w:val="17"/>
          <w:lang w:val="fr-FR"/>
        </w:rPr>
        <w:t>s</w:t>
      </w:r>
      <w:r w:rsidR="00043B8C">
        <w:rPr>
          <w:rFonts w:eastAsia="Times New Roman" w:cs="Arial"/>
          <w:noProof/>
          <w:szCs w:val="17"/>
          <w:lang w:val="fr-FR"/>
        </w:rPr>
        <w:t>é</w:t>
      </w:r>
      <w:r w:rsidRPr="00982192">
        <w:rPr>
          <w:rFonts w:eastAsia="Times New Roman" w:cs="Arial"/>
          <w:noProof/>
          <w:szCs w:val="17"/>
          <w:lang w:val="fr-FR"/>
        </w:rPr>
        <w:t>curit</w:t>
      </w:r>
      <w:r w:rsidR="00043B8C">
        <w:rPr>
          <w:rFonts w:eastAsia="Times New Roman" w:cs="Arial"/>
          <w:noProof/>
          <w:szCs w:val="17"/>
          <w:lang w:val="fr-FR"/>
        </w:rPr>
        <w:t>é</w:t>
      </w:r>
      <w:r w:rsidRPr="00982192">
        <w:rPr>
          <w:rFonts w:eastAsia="Times New Roman" w:cs="Arial"/>
          <w:noProof/>
          <w:szCs w:val="17"/>
          <w:lang w:val="fr-FR"/>
        </w:rPr>
        <w:t xml:space="preserve"> </w:t>
      </w:r>
      <w:r w:rsidR="008F1690">
        <w:rPr>
          <w:rFonts w:eastAsia="Times New Roman" w:cs="Arial"/>
          <w:noProof/>
          <w:szCs w:val="17"/>
          <w:lang w:val="fr-FR"/>
        </w:rPr>
        <w:t>DOIVENT faire l</w:t>
      </w:r>
      <w:r w:rsidR="00BB0A23">
        <w:rPr>
          <w:rFonts w:eastAsia="Times New Roman" w:cs="Arial"/>
          <w:noProof/>
          <w:szCs w:val="17"/>
          <w:lang w:val="fr-FR"/>
        </w:rPr>
        <w:t>’</w:t>
      </w:r>
      <w:r w:rsidR="008F1690">
        <w:rPr>
          <w:rFonts w:eastAsia="Times New Roman" w:cs="Arial"/>
          <w:noProof/>
          <w:szCs w:val="17"/>
          <w:lang w:val="fr-FR"/>
        </w:rPr>
        <w:t>objet d</w:t>
      </w:r>
      <w:r w:rsidR="00BB0A23">
        <w:rPr>
          <w:rFonts w:eastAsia="Times New Roman" w:cs="Arial"/>
          <w:noProof/>
          <w:szCs w:val="17"/>
          <w:lang w:val="fr-FR"/>
        </w:rPr>
        <w:t>’</w:t>
      </w:r>
      <w:r w:rsidR="00043B8C">
        <w:rPr>
          <w:rFonts w:eastAsia="Times New Roman" w:cs="Arial"/>
          <w:noProof/>
          <w:szCs w:val="17"/>
          <w:lang w:val="fr-FR"/>
        </w:rPr>
        <w:t>une atten</w:t>
      </w:r>
      <w:r w:rsidR="008F1690">
        <w:rPr>
          <w:rFonts w:eastAsia="Times New Roman" w:cs="Arial"/>
          <w:noProof/>
          <w:szCs w:val="17"/>
          <w:lang w:val="fr-FR"/>
        </w:rPr>
        <w:t>tion particulière</w:t>
      </w:r>
      <w:r w:rsidR="00043B8C">
        <w:rPr>
          <w:rFonts w:eastAsia="Times New Roman" w:cs="Arial"/>
          <w:noProof/>
          <w:szCs w:val="17"/>
          <w:lang w:val="fr-FR"/>
        </w:rPr>
        <w:t>, notamment en ce qui concerne</w:t>
      </w:r>
      <w:r w:rsidR="00BB0A23">
        <w:rPr>
          <w:rFonts w:eastAsia="Times New Roman" w:cs="Arial"/>
          <w:noProof/>
          <w:szCs w:val="17"/>
          <w:lang w:val="fr-FR"/>
        </w:rPr>
        <w:t> :</w:t>
      </w:r>
    </w:p>
    <w:p w14:paraId="65BA02CD" w14:textId="71CB39A5" w:rsidR="005E48A2" w:rsidRPr="00982192" w:rsidRDefault="00043B8C" w:rsidP="00D5662D">
      <w:pPr>
        <w:pStyle w:val="NormalWeb"/>
        <w:numPr>
          <w:ilvl w:val="0"/>
          <w:numId w:val="12"/>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Les</w:t>
      </w:r>
      <w:r w:rsidRPr="00982192">
        <w:rPr>
          <w:rFonts w:ascii="Courier New" w:eastAsia="Times New Roman" w:hAnsi="Courier New" w:cs="Arial"/>
          <w:noProof/>
          <w:szCs w:val="17"/>
          <w:lang w:val="fr-FR"/>
        </w:rPr>
        <w:t xml:space="preserve"> </w:t>
      </w:r>
      <w:r w:rsidR="005E48A2" w:rsidRPr="00982192">
        <w:rPr>
          <w:rFonts w:ascii="Courier New" w:eastAsia="Times New Roman" w:hAnsi="Courier New" w:cs="Arial"/>
          <w:noProof/>
          <w:szCs w:val="17"/>
          <w:lang w:val="fr-FR"/>
        </w:rPr>
        <w:t>PUTs</w:t>
      </w:r>
      <w:r>
        <w:rPr>
          <w:rFonts w:eastAsia="Times New Roman" w:cs="Arial"/>
          <w:noProof/>
          <w:szCs w:val="17"/>
          <w:lang w:val="fr-FR"/>
        </w:rPr>
        <w:t xml:space="preserve"> et</w:t>
      </w:r>
      <w:r w:rsidR="00992C0C" w:rsidRPr="00982192">
        <w:rPr>
          <w:rFonts w:eastAsia="Times New Roman" w:cs="Arial"/>
          <w:noProof/>
          <w:szCs w:val="17"/>
          <w:lang w:val="fr-FR"/>
        </w:rPr>
        <w:t xml:space="preserve"> </w:t>
      </w:r>
      <w:r w:rsidR="00992C0C">
        <w:rPr>
          <w:rFonts w:eastAsia="Times New Roman" w:cs="Arial"/>
          <w:noProof/>
          <w:szCs w:val="17"/>
          <w:lang w:val="fr-FR"/>
        </w:rPr>
        <w:t>les </w:t>
      </w:r>
      <w:r w:rsidR="00992C0C" w:rsidRPr="00982192">
        <w:rPr>
          <w:rFonts w:ascii="Courier New" w:eastAsia="Times New Roman" w:hAnsi="Courier New" w:cs="Arial"/>
          <w:noProof/>
          <w:szCs w:val="17"/>
          <w:lang w:val="fr-FR"/>
        </w:rPr>
        <w:t>POS</w:t>
      </w:r>
      <w:r w:rsidR="005E48A2" w:rsidRPr="00982192">
        <w:rPr>
          <w:rFonts w:ascii="Courier New" w:eastAsia="Times New Roman" w:hAnsi="Courier New" w:cs="Arial"/>
          <w:noProof/>
          <w:szCs w:val="17"/>
          <w:lang w:val="fr-FR"/>
        </w:rPr>
        <w:t>Ts</w:t>
      </w:r>
      <w:r w:rsidR="005E48A2" w:rsidRPr="00982192">
        <w:rPr>
          <w:rFonts w:eastAsia="Times New Roman" w:cs="Arial"/>
          <w:noProof/>
          <w:szCs w:val="17"/>
          <w:lang w:val="fr-FR"/>
        </w:rPr>
        <w:t xml:space="preserve"> – </w:t>
      </w:r>
      <w:r w:rsidR="00BB0A23">
        <w:rPr>
          <w:rFonts w:eastAsia="Times New Roman" w:cs="Arial"/>
          <w:noProof/>
          <w:szCs w:val="17"/>
          <w:lang w:val="fr-FR"/>
        </w:rPr>
        <w:t>à savoir :</w:t>
      </w:r>
      <w:r w:rsidR="005E48A2" w:rsidRPr="00982192">
        <w:rPr>
          <w:rFonts w:eastAsia="Times New Roman" w:cs="Arial"/>
          <w:noProof/>
          <w:szCs w:val="17"/>
          <w:lang w:val="fr-FR"/>
        </w:rPr>
        <w:t xml:space="preserve"> </w:t>
      </w:r>
      <w:r>
        <w:rPr>
          <w:rFonts w:eastAsia="Times New Roman" w:cs="Arial"/>
          <w:noProof/>
          <w:szCs w:val="17"/>
          <w:lang w:val="fr-FR"/>
        </w:rPr>
        <w:t>quelles modifications des données internes pourraient être utilisées pour attaquer ou induire en erreur</w:t>
      </w:r>
      <w:r w:rsidR="00FA7889" w:rsidRPr="00982192">
        <w:rPr>
          <w:rFonts w:eastAsia="Times New Roman" w:cs="Arial"/>
          <w:noProof/>
          <w:szCs w:val="17"/>
          <w:lang w:val="fr-FR"/>
        </w:rPr>
        <w:t>;</w:t>
      </w:r>
    </w:p>
    <w:p w14:paraId="2C0A6CAF" w14:textId="53F5C8E8" w:rsidR="005E48A2" w:rsidRPr="00982192" w:rsidRDefault="005E48A2" w:rsidP="00D5662D">
      <w:pPr>
        <w:pStyle w:val="NormalWeb"/>
        <w:numPr>
          <w:ilvl w:val="0"/>
          <w:numId w:val="12"/>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Arial"/>
          <w:noProof/>
          <w:szCs w:val="17"/>
          <w:lang w:val="fr-FR"/>
        </w:rPr>
        <w:t>DELETE</w:t>
      </w:r>
      <w:ins w:id="292" w:author="Author">
        <w:r w:rsidR="00D5662D">
          <w:rPr>
            <w:rFonts w:ascii="Courier New" w:eastAsia="Times New Roman" w:hAnsi="Courier New" w:cs="Arial"/>
            <w:noProof/>
            <w:szCs w:val="17"/>
            <w:lang w:val="fr-FR"/>
          </w:rPr>
          <w:t>s</w:t>
        </w:r>
      </w:ins>
      <w:del w:id="293" w:author="Author">
        <w:r w:rsidRPr="00982192" w:rsidDel="00D5662D">
          <w:rPr>
            <w:rFonts w:ascii="Courier New" w:eastAsia="Times New Roman" w:hAnsi="Courier New" w:cs="Arial"/>
            <w:noProof/>
            <w:szCs w:val="17"/>
            <w:lang w:val="fr-FR"/>
          </w:rPr>
          <w:delText>S</w:delText>
        </w:r>
      </w:del>
      <w:r w:rsidRPr="00982192">
        <w:rPr>
          <w:rFonts w:eastAsia="Times New Roman" w:cs="Arial"/>
          <w:noProof/>
          <w:szCs w:val="17"/>
          <w:lang w:val="fr-FR"/>
        </w:rPr>
        <w:t xml:space="preserve"> – </w:t>
      </w:r>
      <w:r w:rsidR="00BB0A23">
        <w:rPr>
          <w:rFonts w:eastAsia="Times New Roman" w:cs="Arial"/>
          <w:noProof/>
          <w:szCs w:val="17"/>
          <w:lang w:val="fr-FR"/>
        </w:rPr>
        <w:t>à savoir :</w:t>
      </w:r>
      <w:r w:rsidR="00043B8C" w:rsidRPr="00982192">
        <w:rPr>
          <w:rFonts w:eastAsia="Times New Roman" w:cs="Arial"/>
          <w:noProof/>
          <w:szCs w:val="17"/>
          <w:lang w:val="fr-FR"/>
        </w:rPr>
        <w:t xml:space="preserve"> </w:t>
      </w:r>
      <w:r w:rsidR="00043B8C">
        <w:rPr>
          <w:rFonts w:eastAsia="Times New Roman" w:cs="Arial"/>
          <w:noProof/>
          <w:szCs w:val="17"/>
          <w:lang w:val="fr-FR"/>
        </w:rPr>
        <w:t>pourraient être utilisé</w:t>
      </w:r>
      <w:r w:rsidR="00D5662D">
        <w:rPr>
          <w:rFonts w:eastAsia="Times New Roman" w:cs="Arial"/>
          <w:noProof/>
          <w:szCs w:val="17"/>
          <w:lang w:val="fr-FR"/>
        </w:rPr>
        <w:t>s</w:t>
      </w:r>
      <w:r w:rsidR="00043B8C">
        <w:rPr>
          <w:rFonts w:eastAsia="Times New Roman" w:cs="Arial"/>
          <w:noProof/>
          <w:szCs w:val="17"/>
          <w:lang w:val="fr-FR"/>
        </w:rPr>
        <w:t xml:space="preserve"> pour supprimer le contenu </w:t>
      </w:r>
      <w:r w:rsidR="00D53CDA">
        <w:rPr>
          <w:rFonts w:eastAsia="Times New Roman" w:cs="Arial"/>
          <w:noProof/>
          <w:szCs w:val="17"/>
          <w:lang w:val="fr-FR"/>
        </w:rPr>
        <w:t>d</w:t>
      </w:r>
      <w:r w:rsidR="00BB0A23">
        <w:rPr>
          <w:rFonts w:eastAsia="Times New Roman" w:cs="Arial"/>
          <w:noProof/>
          <w:szCs w:val="17"/>
          <w:lang w:val="fr-FR"/>
        </w:rPr>
        <w:t>’</w:t>
      </w:r>
      <w:r w:rsidR="00D53CDA">
        <w:rPr>
          <w:rFonts w:eastAsia="Times New Roman" w:cs="Arial"/>
          <w:noProof/>
          <w:szCs w:val="17"/>
          <w:lang w:val="fr-FR"/>
        </w:rPr>
        <w:t>un référentiel de ressources internes</w:t>
      </w:r>
      <w:r w:rsidR="00FA7889" w:rsidRPr="00982192">
        <w:rPr>
          <w:rFonts w:eastAsia="Times New Roman" w:cs="Arial"/>
          <w:noProof/>
          <w:szCs w:val="17"/>
          <w:lang w:val="fr-FR"/>
        </w:rPr>
        <w:t>;</w:t>
      </w:r>
    </w:p>
    <w:p w14:paraId="26F832DE" w14:textId="029327AD" w:rsidR="005E48A2" w:rsidRPr="00982192" w:rsidRDefault="00D53CDA" w:rsidP="00D5662D">
      <w:pPr>
        <w:pStyle w:val="NormalWeb"/>
        <w:numPr>
          <w:ilvl w:val="0"/>
          <w:numId w:val="12"/>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Méthodes autorisées d</w:t>
      </w:r>
      <w:r w:rsidR="00BB0A23">
        <w:rPr>
          <w:rFonts w:eastAsia="Times New Roman" w:cs="Arial"/>
          <w:noProof/>
          <w:szCs w:val="17"/>
          <w:lang w:val="fr-FR"/>
        </w:rPr>
        <w:t>’</w:t>
      </w:r>
      <w:r>
        <w:rPr>
          <w:rFonts w:eastAsia="Times New Roman" w:cs="Arial"/>
          <w:noProof/>
          <w:szCs w:val="17"/>
          <w:lang w:val="fr-FR"/>
        </w:rPr>
        <w:t>établissement d</w:t>
      </w:r>
      <w:r w:rsidR="00BB0A23">
        <w:rPr>
          <w:rFonts w:eastAsia="Times New Roman" w:cs="Arial"/>
          <w:noProof/>
          <w:szCs w:val="17"/>
          <w:lang w:val="fr-FR"/>
        </w:rPr>
        <w:t>’</w:t>
      </w:r>
      <w:r>
        <w:rPr>
          <w:rFonts w:eastAsia="Times New Roman" w:cs="Arial"/>
          <w:noProof/>
          <w:szCs w:val="17"/>
          <w:lang w:val="fr-FR"/>
        </w:rPr>
        <w:t>une liste blanche</w:t>
      </w:r>
      <w:r w:rsidR="005E48A2" w:rsidRPr="00982192">
        <w:rPr>
          <w:rFonts w:eastAsia="Times New Roman" w:cs="Arial"/>
          <w:noProof/>
          <w:szCs w:val="17"/>
          <w:lang w:val="fr-FR"/>
        </w:rPr>
        <w:t xml:space="preserve"> </w:t>
      </w:r>
      <w:r>
        <w:rPr>
          <w:rFonts w:eastAsia="Times New Roman" w:cs="Arial"/>
          <w:noProof/>
          <w:szCs w:val="17"/>
          <w:lang w:val="fr-FR"/>
        </w:rPr>
        <w:t>–</w:t>
      </w:r>
      <w:r w:rsidR="005E48A2" w:rsidRPr="00982192">
        <w:rPr>
          <w:rFonts w:eastAsia="Times New Roman" w:cs="Arial"/>
          <w:noProof/>
          <w:szCs w:val="17"/>
          <w:lang w:val="fr-FR"/>
        </w:rPr>
        <w:t xml:space="preserve"> </w:t>
      </w:r>
      <w:r>
        <w:rPr>
          <w:rFonts w:eastAsia="Times New Roman" w:cs="Arial"/>
          <w:noProof/>
          <w:szCs w:val="17"/>
          <w:lang w:val="fr-FR"/>
        </w:rPr>
        <w:t>pour s</w:t>
      </w:r>
      <w:r w:rsidR="00BB0A23">
        <w:rPr>
          <w:rFonts w:eastAsia="Times New Roman" w:cs="Arial"/>
          <w:noProof/>
          <w:szCs w:val="17"/>
          <w:lang w:val="fr-FR"/>
        </w:rPr>
        <w:t>’</w:t>
      </w:r>
      <w:r>
        <w:rPr>
          <w:rFonts w:eastAsia="Times New Roman" w:cs="Arial"/>
          <w:noProof/>
          <w:szCs w:val="17"/>
          <w:lang w:val="fr-FR"/>
        </w:rPr>
        <w:t xml:space="preserve">assurer que les méthodes </w:t>
      </w:r>
      <w:r w:rsidR="005E48A2" w:rsidRPr="00982192">
        <w:rPr>
          <w:rFonts w:eastAsia="Times New Roman" w:cs="Arial"/>
          <w:noProof/>
          <w:szCs w:val="17"/>
          <w:lang w:val="fr-FR"/>
        </w:rPr>
        <w:t xml:space="preserve">HTTP </w:t>
      </w:r>
      <w:r>
        <w:rPr>
          <w:rFonts w:eastAsia="Times New Roman" w:cs="Arial"/>
          <w:noProof/>
          <w:szCs w:val="17"/>
          <w:lang w:val="fr-FR"/>
        </w:rPr>
        <w:t>autorisées sont légitimement restreintes tandis que les autres renverraient un code de réponse légitime</w:t>
      </w:r>
      <w:r w:rsidR="00FA7889" w:rsidRPr="00982192">
        <w:rPr>
          <w:rFonts w:eastAsia="Times New Roman" w:cs="Arial"/>
          <w:noProof/>
          <w:szCs w:val="17"/>
          <w:lang w:val="fr-FR"/>
        </w:rPr>
        <w:t xml:space="preserve">; </w:t>
      </w:r>
      <w:r w:rsidR="002D56D3">
        <w:rPr>
          <w:rFonts w:eastAsia="Times New Roman" w:cs="Arial"/>
          <w:noProof/>
          <w:szCs w:val="17"/>
          <w:lang w:val="fr-FR"/>
        </w:rPr>
        <w:t xml:space="preserve"> </w:t>
      </w:r>
      <w:r>
        <w:rPr>
          <w:rFonts w:eastAsia="Times New Roman" w:cs="Arial"/>
          <w:noProof/>
          <w:szCs w:val="17"/>
          <w:lang w:val="fr-FR"/>
        </w:rPr>
        <w:t>et</w:t>
      </w:r>
    </w:p>
    <w:p w14:paraId="1AC43875" w14:textId="648F5F9D" w:rsidR="005E48A2" w:rsidRPr="00D5662D" w:rsidRDefault="009226D4" w:rsidP="00D5662D">
      <w:pPr>
        <w:pStyle w:val="NormalWeb"/>
        <w:numPr>
          <w:ilvl w:val="0"/>
          <w:numId w:val="12"/>
        </w:numPr>
        <w:spacing w:before="170" w:beforeAutospacing="0" w:after="170" w:afterAutospacing="0"/>
        <w:ind w:left="2268" w:hanging="567"/>
        <w:rPr>
          <w:rFonts w:cs="Arial"/>
          <w:noProof/>
          <w:szCs w:val="17"/>
          <w:lang w:val="fr-FR"/>
        </w:rPr>
      </w:pPr>
      <w:r>
        <w:rPr>
          <w:rFonts w:eastAsia="Times New Roman" w:cs="Arial"/>
          <w:noProof/>
          <w:szCs w:val="17"/>
          <w:lang w:val="fr-FR"/>
        </w:rPr>
        <w:t>Les attaques les plus courantes devraient être prises en considération pendant la phase de la conception qui porte sur la modélisation des menaces de façon que le risque n</w:t>
      </w:r>
      <w:r w:rsidR="00BB0A23">
        <w:rPr>
          <w:rFonts w:eastAsia="Times New Roman" w:cs="Arial"/>
          <w:noProof/>
          <w:szCs w:val="17"/>
          <w:lang w:val="fr-FR"/>
        </w:rPr>
        <w:t>’</w:t>
      </w:r>
      <w:r>
        <w:rPr>
          <w:rFonts w:eastAsia="Times New Roman" w:cs="Arial"/>
          <w:noProof/>
          <w:szCs w:val="17"/>
          <w:lang w:val="fr-FR"/>
        </w:rPr>
        <w:t>augmente p</w:t>
      </w:r>
      <w:r w:rsidR="00334310">
        <w:rPr>
          <w:rFonts w:eastAsia="Times New Roman" w:cs="Arial"/>
          <w:noProof/>
          <w:szCs w:val="17"/>
          <w:lang w:val="fr-FR"/>
        </w:rPr>
        <w:t>as.  Le</w:t>
      </w:r>
      <w:r>
        <w:rPr>
          <w:rFonts w:eastAsia="Times New Roman" w:cs="Arial"/>
          <w:noProof/>
          <w:szCs w:val="17"/>
          <w:lang w:val="fr-FR"/>
        </w:rPr>
        <w:t>s menaces et les mesures d</w:t>
      </w:r>
      <w:r w:rsidR="00BB0A23">
        <w:rPr>
          <w:rFonts w:eastAsia="Times New Roman" w:cs="Arial"/>
          <w:noProof/>
          <w:szCs w:val="17"/>
          <w:lang w:val="fr-FR"/>
        </w:rPr>
        <w:t>’</w:t>
      </w:r>
      <w:r>
        <w:rPr>
          <w:rFonts w:eastAsia="Times New Roman" w:cs="Arial"/>
          <w:noProof/>
          <w:szCs w:val="17"/>
          <w:lang w:val="fr-FR"/>
        </w:rPr>
        <w:t>atténuation définies dans l</w:t>
      </w:r>
      <w:r w:rsidR="00BB0A23">
        <w:rPr>
          <w:rFonts w:eastAsia="Times New Roman" w:cs="Arial"/>
          <w:noProof/>
          <w:szCs w:val="17"/>
          <w:lang w:val="fr-FR"/>
        </w:rPr>
        <w:t>’</w:t>
      </w:r>
      <w:r>
        <w:rPr>
          <w:rFonts w:eastAsia="Times New Roman" w:cs="Arial"/>
          <w:noProof/>
          <w:szCs w:val="17"/>
          <w:lang w:val="fr-FR"/>
        </w:rPr>
        <w:t>aide</w:t>
      </w:r>
      <w:r w:rsidR="00BB0A23">
        <w:rPr>
          <w:rFonts w:eastAsia="Times New Roman" w:cs="Arial"/>
          <w:noProof/>
          <w:szCs w:val="17"/>
          <w:lang w:val="fr-FR"/>
        </w:rPr>
        <w:t>-</w:t>
      </w:r>
      <w:r>
        <w:rPr>
          <w:rFonts w:eastAsia="Times New Roman" w:cs="Arial"/>
          <w:noProof/>
          <w:szCs w:val="17"/>
          <w:lang w:val="fr-FR"/>
        </w:rPr>
        <w:t>mémoire de l</w:t>
      </w:r>
      <w:r w:rsidR="00BB0A23">
        <w:rPr>
          <w:rFonts w:eastAsia="Times New Roman" w:cs="Arial"/>
          <w:noProof/>
          <w:szCs w:val="17"/>
          <w:lang w:val="fr-FR"/>
        </w:rPr>
        <w:t>’</w:t>
      </w:r>
      <w:r w:rsidR="005E48A2">
        <w:fldChar w:fldCharType="begin"/>
      </w:r>
      <w:r w:rsidR="005E48A2" w:rsidRPr="00C1783B">
        <w:rPr>
          <w:lang w:val="fr-CH"/>
          <w:rPrChange w:id="294" w:author="Author">
            <w:rPr/>
          </w:rPrChange>
        </w:rPr>
        <w:instrText>HYPERLINK "https://www.owasp.org/index.php/OWASP_Top_Ten_Cheat_Sheet"</w:instrText>
      </w:r>
      <w:r w:rsidR="005E48A2">
        <w:fldChar w:fldCharType="separate"/>
      </w:r>
      <w:r w:rsidR="005E48A2" w:rsidRPr="00982192">
        <w:rPr>
          <w:rFonts w:eastAsia="Times New Roman" w:cs="Arial"/>
          <w:noProof/>
          <w:lang w:val="fr-FR"/>
        </w:rPr>
        <w:t xml:space="preserve">OWASP Top Ten </w:t>
      </w:r>
      <w:r>
        <w:rPr>
          <w:rFonts w:eastAsia="Times New Roman" w:cs="Arial"/>
          <w:noProof/>
          <w:lang w:val="fr-FR"/>
        </w:rPr>
        <w:t>(</w:t>
      </w:r>
      <w:r w:rsidRPr="009226D4">
        <w:rPr>
          <w:rFonts w:eastAsia="Times New Roman" w:cs="Arial"/>
          <w:noProof/>
          <w:lang w:val="fr-FR"/>
        </w:rPr>
        <w:t xml:space="preserve">OWASP Top Ten </w:t>
      </w:r>
      <w:r w:rsidR="005E48A2" w:rsidRPr="00982192">
        <w:rPr>
          <w:rFonts w:eastAsia="Times New Roman" w:cs="Arial"/>
          <w:noProof/>
          <w:lang w:val="fr-FR"/>
        </w:rPr>
        <w:t>Cheat Sheet</w:t>
      </w:r>
      <w:r w:rsidR="005E48A2">
        <w:fldChar w:fldCharType="end"/>
      </w:r>
      <w:r>
        <w:rPr>
          <w:rFonts w:eastAsia="Times New Roman" w:cs="Arial"/>
          <w:noProof/>
          <w:lang w:val="fr-FR"/>
        </w:rPr>
        <w:t>)</w:t>
      </w:r>
      <w:r w:rsidR="007C1799" w:rsidRPr="00982192">
        <w:rPr>
          <w:rStyle w:val="FootnoteReference"/>
          <w:rFonts w:eastAsia="Times New Roman" w:cs="Arial"/>
          <w:noProof/>
          <w:lang w:val="fr-FR"/>
        </w:rPr>
        <w:footnoteReference w:id="13"/>
      </w:r>
      <w:r w:rsidR="005E48A2" w:rsidRPr="00982192">
        <w:rPr>
          <w:rFonts w:eastAsia="Times New Roman" w:cs="Arial"/>
          <w:noProof/>
          <w:szCs w:val="17"/>
          <w:lang w:val="fr-FR"/>
        </w:rPr>
        <w:t> </w:t>
      </w:r>
      <w:r>
        <w:rPr>
          <w:rFonts w:eastAsia="Times New Roman" w:cs="Arial"/>
          <w:noProof/>
          <w:szCs w:val="17"/>
          <w:lang w:val="fr-FR"/>
        </w:rPr>
        <w:t>DOIVENT être prises en considération</w:t>
      </w:r>
      <w:r w:rsidR="005E48A2" w:rsidRPr="00982192">
        <w:rPr>
          <w:rFonts w:eastAsia="Times New Roman" w:cs="Arial"/>
          <w:noProof/>
          <w:szCs w:val="17"/>
          <w:lang w:val="fr-FR"/>
        </w:rPr>
        <w:t>.</w:t>
      </w:r>
    </w:p>
    <w:p w14:paraId="74B690C1" w14:textId="46630896" w:rsidR="005E48A2" w:rsidRPr="00982192" w:rsidRDefault="00CA1F2D"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12</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9226D4">
        <w:rPr>
          <w:rFonts w:eastAsia="Times New Roman" w:cs="Arial"/>
          <w:noProof/>
          <w:szCs w:val="17"/>
          <w:lang w:val="fr-FR"/>
        </w:rPr>
        <w:t>Lors de la mise au point</w:t>
      </w:r>
      <w:r w:rsidR="00992C0C">
        <w:rPr>
          <w:rFonts w:eastAsia="Times New Roman" w:cs="Arial"/>
          <w:noProof/>
          <w:szCs w:val="17"/>
          <w:lang w:val="fr-FR"/>
        </w:rPr>
        <w:t xml:space="preserve"> des API</w:t>
      </w:r>
      <w:r w:rsidR="009226D4">
        <w:rPr>
          <w:rFonts w:eastAsia="Times New Roman" w:cs="Arial"/>
          <w:noProof/>
          <w:szCs w:val="17"/>
          <w:lang w:val="fr-FR"/>
        </w:rPr>
        <w:t>, les normes et meilleures pratiques énumérées ci</w:t>
      </w:r>
      <w:r w:rsidR="00BB0A23">
        <w:rPr>
          <w:rFonts w:eastAsia="Times New Roman" w:cs="Arial"/>
          <w:noProof/>
          <w:szCs w:val="17"/>
          <w:lang w:val="fr-FR"/>
        </w:rPr>
        <w:t>-</w:t>
      </w:r>
      <w:r w:rsidR="009226D4">
        <w:rPr>
          <w:rFonts w:eastAsia="Times New Roman" w:cs="Arial"/>
          <w:noProof/>
          <w:szCs w:val="17"/>
          <w:lang w:val="fr-FR"/>
        </w:rPr>
        <w:t>après DEVRAIENT être appliquées</w:t>
      </w:r>
      <w:r w:rsidR="00BB0A23">
        <w:rPr>
          <w:rFonts w:eastAsia="Times New Roman" w:cs="Arial"/>
          <w:noProof/>
          <w:szCs w:val="17"/>
          <w:lang w:val="fr-FR"/>
        </w:rPr>
        <w:t> :</w:t>
      </w:r>
    </w:p>
    <w:p w14:paraId="7A1820DB" w14:textId="0CCCD4E1" w:rsidR="00992C0C" w:rsidRDefault="009226D4" w:rsidP="00D5662D">
      <w:pPr>
        <w:pStyle w:val="NormalWeb"/>
        <w:numPr>
          <w:ilvl w:val="1"/>
          <w:numId w:val="12"/>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Meilleures pratiques de codage sûres</w:t>
      </w:r>
      <w:r w:rsidR="00BB0A23">
        <w:rPr>
          <w:rFonts w:eastAsia="Times New Roman" w:cs="Arial"/>
          <w:noProof/>
          <w:szCs w:val="17"/>
          <w:lang w:val="fr-FR"/>
        </w:rPr>
        <w:t> :</w:t>
      </w:r>
      <w:r w:rsidR="005E48A2" w:rsidRPr="00982192">
        <w:rPr>
          <w:rFonts w:eastAsia="Times New Roman" w:cs="Arial"/>
          <w:noProof/>
          <w:szCs w:val="17"/>
          <w:lang w:val="fr-FR"/>
        </w:rPr>
        <w:t xml:space="preserve"> </w:t>
      </w:r>
      <w:r>
        <w:rPr>
          <w:rFonts w:eastAsia="Times New Roman" w:cs="Arial"/>
          <w:noProof/>
          <w:szCs w:val="17"/>
          <w:lang w:val="fr-FR"/>
        </w:rPr>
        <w:t>principes de codage sûrs de l</w:t>
      </w:r>
      <w:r w:rsidR="00BB0A23">
        <w:rPr>
          <w:rFonts w:eastAsia="Times New Roman" w:cs="Arial"/>
          <w:noProof/>
          <w:szCs w:val="17"/>
          <w:lang w:val="fr-FR"/>
        </w:rPr>
        <w:t>’</w:t>
      </w:r>
      <w:r w:rsidR="005E48A2">
        <w:fldChar w:fldCharType="begin"/>
      </w:r>
      <w:r w:rsidR="005E48A2" w:rsidRPr="00C1783B">
        <w:rPr>
          <w:lang w:val="fr-CH"/>
          <w:rPrChange w:id="298" w:author="Author">
            <w:rPr/>
          </w:rPrChange>
        </w:rPr>
        <w:instrText>HYPERLINK "https://www.owasp.org/index.php/Secure_Coding_Principles"</w:instrText>
      </w:r>
      <w:r w:rsidR="005E48A2">
        <w:fldChar w:fldCharType="separate"/>
      </w:r>
      <w:r w:rsidR="005E48A2" w:rsidRPr="00982192">
        <w:rPr>
          <w:rFonts w:eastAsia="Times New Roman" w:cs="Arial"/>
          <w:noProof/>
          <w:lang w:val="fr-FR"/>
        </w:rPr>
        <w:t>OWASP</w:t>
      </w:r>
      <w:r w:rsidR="005E48A2">
        <w:fldChar w:fldCharType="end"/>
      </w:r>
      <w:r w:rsidR="001306A9" w:rsidRPr="00982192">
        <w:rPr>
          <w:rFonts w:eastAsia="Times New Roman" w:cs="Arial"/>
          <w:noProof/>
          <w:szCs w:val="17"/>
          <w:lang w:val="fr-FR"/>
        </w:rPr>
        <w:t>;</w:t>
      </w:r>
    </w:p>
    <w:p w14:paraId="54F8B111" w14:textId="4E69F6D4" w:rsidR="00992C0C" w:rsidRDefault="009226D4" w:rsidP="00D5662D">
      <w:pPr>
        <w:pStyle w:val="NormalWeb"/>
        <w:numPr>
          <w:ilvl w:val="1"/>
          <w:numId w:val="12"/>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Sécurité</w:t>
      </w:r>
      <w:r w:rsidR="00992C0C">
        <w:rPr>
          <w:rFonts w:eastAsia="Times New Roman" w:cs="Arial"/>
          <w:noProof/>
          <w:szCs w:val="17"/>
          <w:lang w:val="fr-FR"/>
        </w:rPr>
        <w:t xml:space="preserve"> des API</w:t>
      </w:r>
      <w:r>
        <w:rPr>
          <w:rFonts w:eastAsia="Times New Roman" w:cs="Arial"/>
          <w:noProof/>
          <w:szCs w:val="17"/>
          <w:lang w:val="fr-FR"/>
        </w:rPr>
        <w:t xml:space="preserve"> </w:t>
      </w:r>
      <w:r w:rsidR="006363D2">
        <w:rPr>
          <w:rFonts w:eastAsia="Times New Roman" w:cs="Arial"/>
          <w:noProof/>
          <w:szCs w:val="17"/>
          <w:lang w:val="fr-FR"/>
        </w:rPr>
        <w:t>REST</w:t>
      </w:r>
      <w:r w:rsidR="00BB0A23">
        <w:rPr>
          <w:rFonts w:eastAsia="Times New Roman" w:cs="Arial"/>
          <w:noProof/>
          <w:szCs w:val="17"/>
          <w:lang w:val="fr-FR"/>
        </w:rPr>
        <w:t> :</w:t>
      </w:r>
      <w:r w:rsidR="005E48A2" w:rsidRPr="00982192">
        <w:rPr>
          <w:rFonts w:eastAsia="Times New Roman" w:cs="Arial"/>
          <w:noProof/>
          <w:szCs w:val="17"/>
          <w:lang w:val="fr-FR"/>
        </w:rPr>
        <w:t xml:space="preserve"> </w:t>
      </w:r>
      <w:r>
        <w:rPr>
          <w:rFonts w:eastAsia="Times New Roman" w:cs="Arial"/>
          <w:noProof/>
          <w:szCs w:val="17"/>
          <w:lang w:val="fr-FR"/>
        </w:rPr>
        <w:t>aide</w:t>
      </w:r>
      <w:r w:rsidR="00BB0A23">
        <w:rPr>
          <w:rFonts w:eastAsia="Times New Roman" w:cs="Arial"/>
          <w:noProof/>
          <w:szCs w:val="17"/>
          <w:lang w:val="fr-FR"/>
        </w:rPr>
        <w:t>-</w:t>
      </w:r>
      <w:r>
        <w:rPr>
          <w:rFonts w:eastAsia="Times New Roman" w:cs="Arial"/>
          <w:noProof/>
          <w:szCs w:val="17"/>
          <w:lang w:val="fr-FR"/>
        </w:rPr>
        <w:t xml:space="preserve">mémoire sur la sécurité </w:t>
      </w:r>
      <w:r w:rsidR="005E48A2">
        <w:fldChar w:fldCharType="begin"/>
      </w:r>
      <w:r w:rsidR="005E48A2" w:rsidRPr="00C1783B">
        <w:rPr>
          <w:lang w:val="fr-CH"/>
          <w:rPrChange w:id="299" w:author="Author">
            <w:rPr/>
          </w:rPrChange>
        </w:rPr>
        <w:instrText>HYPERLINK "https://www.owasp.org/index.php/REST_Security_Cheat_Sheet"</w:instrText>
      </w:r>
      <w:r w:rsidR="005E48A2">
        <w:fldChar w:fldCharType="separate"/>
      </w:r>
      <w:r w:rsidR="005E48A2" w:rsidRPr="00982192">
        <w:rPr>
          <w:rFonts w:eastAsia="Times New Roman" w:cs="Arial"/>
          <w:noProof/>
          <w:lang w:val="fr-FR"/>
        </w:rPr>
        <w:t>REST</w:t>
      </w:r>
      <w:r w:rsidR="005E48A2">
        <w:fldChar w:fldCharType="end"/>
      </w:r>
      <w:r w:rsidR="001306A9" w:rsidRPr="00982192">
        <w:rPr>
          <w:rFonts w:eastAsia="Times New Roman" w:cs="Arial"/>
          <w:noProof/>
          <w:szCs w:val="17"/>
          <w:lang w:val="fr-FR"/>
        </w:rPr>
        <w:t>;</w:t>
      </w:r>
    </w:p>
    <w:p w14:paraId="18FE9A89" w14:textId="6E31800A" w:rsidR="00992C0C" w:rsidRDefault="009226D4" w:rsidP="00D5662D">
      <w:pPr>
        <w:pStyle w:val="NormalWeb"/>
        <w:numPr>
          <w:ilvl w:val="1"/>
          <w:numId w:val="12"/>
        </w:numPr>
        <w:spacing w:before="170" w:beforeAutospacing="0" w:after="170" w:afterAutospacing="0"/>
        <w:ind w:left="2268" w:hanging="567"/>
        <w:rPr>
          <w:rFonts w:eastAsia="Times New Roman" w:cs="Arial"/>
          <w:noProof/>
          <w:lang w:val="fr-FR"/>
        </w:rPr>
      </w:pPr>
      <w:r>
        <w:rPr>
          <w:rFonts w:eastAsia="Times New Roman" w:cs="Arial"/>
          <w:noProof/>
          <w:szCs w:val="17"/>
          <w:lang w:val="fr-FR"/>
        </w:rPr>
        <w:t>Aseptisation des entrées et protection contre l</w:t>
      </w:r>
      <w:r w:rsidR="00BB0A23">
        <w:rPr>
          <w:rFonts w:eastAsia="Times New Roman" w:cs="Arial"/>
          <w:noProof/>
          <w:szCs w:val="17"/>
          <w:lang w:val="fr-FR"/>
        </w:rPr>
        <w:t>’</w:t>
      </w:r>
      <w:r>
        <w:rPr>
          <w:rFonts w:eastAsia="Times New Roman" w:cs="Arial"/>
          <w:noProof/>
          <w:szCs w:val="17"/>
          <w:lang w:val="fr-FR"/>
        </w:rPr>
        <w:t>injection de code indirecte (XSS)</w:t>
      </w:r>
      <w:r w:rsidR="00BB0A23">
        <w:rPr>
          <w:rFonts w:eastAsia="Times New Roman" w:cs="Arial"/>
          <w:noProof/>
          <w:szCs w:val="17"/>
          <w:lang w:val="fr-FR"/>
        </w:rPr>
        <w:t> :</w:t>
      </w:r>
      <w:r w:rsidR="005E48A2" w:rsidRPr="00982192">
        <w:rPr>
          <w:rFonts w:eastAsia="Times New Roman" w:cs="Arial"/>
          <w:noProof/>
          <w:lang w:val="fr-FR"/>
        </w:rPr>
        <w:t xml:space="preserve"> </w:t>
      </w:r>
      <w:r>
        <w:rPr>
          <w:rFonts w:eastAsia="Times New Roman" w:cs="Arial"/>
          <w:noProof/>
          <w:lang w:val="fr-FR"/>
        </w:rPr>
        <w:t>aide</w:t>
      </w:r>
      <w:r w:rsidR="00BB0A23">
        <w:rPr>
          <w:rFonts w:eastAsia="Times New Roman" w:cs="Arial"/>
          <w:noProof/>
          <w:lang w:val="fr-FR"/>
        </w:rPr>
        <w:t>-</w:t>
      </w:r>
      <w:r>
        <w:rPr>
          <w:rFonts w:eastAsia="Times New Roman" w:cs="Arial"/>
          <w:noProof/>
          <w:lang w:val="fr-FR"/>
        </w:rPr>
        <w:t>mémoire XSS de l</w:t>
      </w:r>
      <w:r w:rsidR="00BB0A23">
        <w:rPr>
          <w:rFonts w:eastAsia="Times New Roman" w:cs="Arial"/>
          <w:noProof/>
          <w:lang w:val="fr-FR"/>
        </w:rPr>
        <w:t>’</w:t>
      </w:r>
      <w:r w:rsidR="005E48A2">
        <w:fldChar w:fldCharType="begin"/>
      </w:r>
      <w:r w:rsidR="005E48A2" w:rsidRPr="00C1783B">
        <w:rPr>
          <w:lang w:val="fr-CH"/>
          <w:rPrChange w:id="300" w:author="Author">
            <w:rPr/>
          </w:rPrChange>
        </w:rPr>
        <w:instrText>HYPERLINK "https://www.owasp.org/index.php/XSS_Prevention_Cheat_Sheet"</w:instrText>
      </w:r>
      <w:r w:rsidR="005E48A2">
        <w:fldChar w:fldCharType="separate"/>
      </w:r>
      <w:r w:rsidR="005E48A2" w:rsidRPr="00982192">
        <w:rPr>
          <w:rFonts w:eastAsia="Times New Roman" w:cs="Arial"/>
          <w:noProof/>
          <w:lang w:val="fr-FR"/>
        </w:rPr>
        <w:t>OWASP</w:t>
      </w:r>
      <w:r w:rsidR="005E48A2">
        <w:fldChar w:fldCharType="end"/>
      </w:r>
      <w:r w:rsidR="001306A9" w:rsidRPr="00982192">
        <w:rPr>
          <w:rFonts w:eastAsia="Times New Roman" w:cs="Arial"/>
          <w:noProof/>
          <w:lang w:val="fr-FR"/>
        </w:rPr>
        <w:t>;</w:t>
      </w:r>
    </w:p>
    <w:p w14:paraId="350F58A4" w14:textId="16C22FAD" w:rsidR="005E48A2" w:rsidRPr="00982192" w:rsidRDefault="009226D4" w:rsidP="00D5662D">
      <w:pPr>
        <w:pStyle w:val="NormalWeb"/>
        <w:numPr>
          <w:ilvl w:val="1"/>
          <w:numId w:val="12"/>
        </w:numPr>
        <w:spacing w:before="170" w:beforeAutospacing="0" w:after="170" w:afterAutospacing="0"/>
        <w:ind w:left="2268" w:hanging="567"/>
        <w:rPr>
          <w:noProof/>
          <w:lang w:val="fr-FR"/>
        </w:rPr>
      </w:pPr>
      <w:r>
        <w:rPr>
          <w:rFonts w:eastAsia="Times New Roman" w:cs="Arial"/>
          <w:noProof/>
          <w:szCs w:val="17"/>
          <w:lang w:val="fr-FR"/>
        </w:rPr>
        <w:t xml:space="preserve">Prévention </w:t>
      </w:r>
      <w:r w:rsidR="006363D2">
        <w:rPr>
          <w:rFonts w:eastAsia="Times New Roman" w:cs="Arial"/>
          <w:noProof/>
          <w:szCs w:val="17"/>
          <w:lang w:val="fr-FR"/>
        </w:rPr>
        <w:t>de</w:t>
      </w:r>
      <w:r w:rsidRPr="009226D4">
        <w:rPr>
          <w:rFonts w:eastAsia="Times New Roman" w:cs="Arial"/>
          <w:i/>
          <w:noProof/>
          <w:szCs w:val="17"/>
          <w:lang w:val="fr-FR"/>
        </w:rPr>
        <w:t xml:space="preserve"> </w:t>
      </w:r>
      <w:r w:rsidRPr="009226D4">
        <w:rPr>
          <w:rFonts w:eastAsia="Times New Roman" w:cs="Arial"/>
          <w:noProof/>
          <w:szCs w:val="17"/>
          <w:lang w:val="fr-FR"/>
        </w:rPr>
        <w:t>l</w:t>
      </w:r>
      <w:r w:rsidR="00BB0A23">
        <w:rPr>
          <w:rFonts w:eastAsia="Times New Roman" w:cs="Arial"/>
          <w:noProof/>
          <w:szCs w:val="17"/>
          <w:lang w:val="fr-FR"/>
        </w:rPr>
        <w:t>’</w:t>
      </w:r>
      <w:r w:rsidRPr="009226D4">
        <w:rPr>
          <w:rFonts w:eastAsia="Times New Roman" w:cs="Arial"/>
          <w:noProof/>
          <w:szCs w:val="17"/>
          <w:lang w:val="fr-FR"/>
        </w:rPr>
        <w:t>inject</w:t>
      </w:r>
      <w:r w:rsidR="00031838">
        <w:rPr>
          <w:rFonts w:eastAsia="Times New Roman" w:cs="Arial"/>
          <w:noProof/>
          <w:szCs w:val="17"/>
          <w:lang w:val="fr-FR"/>
        </w:rPr>
        <w:t>i</w:t>
      </w:r>
      <w:r w:rsidRPr="009226D4">
        <w:rPr>
          <w:rFonts w:eastAsia="Times New Roman" w:cs="Arial"/>
          <w:noProof/>
          <w:szCs w:val="17"/>
          <w:lang w:val="fr-FR"/>
        </w:rPr>
        <w:t xml:space="preserve">on </w:t>
      </w:r>
      <w:r w:rsidR="005E48A2" w:rsidRPr="009226D4">
        <w:rPr>
          <w:rFonts w:eastAsia="Times New Roman" w:cs="Arial"/>
          <w:noProof/>
          <w:szCs w:val="17"/>
          <w:lang w:val="fr-FR"/>
        </w:rPr>
        <w:t>SQL</w:t>
      </w:r>
      <w:r w:rsidR="00BB0A23">
        <w:rPr>
          <w:rFonts w:eastAsia="Times New Roman" w:cs="Arial"/>
          <w:noProof/>
          <w:szCs w:val="17"/>
          <w:lang w:val="fr-FR"/>
        </w:rPr>
        <w:t> :</w:t>
      </w:r>
      <w:r w:rsidR="005E48A2" w:rsidRPr="00982192">
        <w:rPr>
          <w:rFonts w:eastAsia="Times New Roman" w:cs="Arial"/>
          <w:noProof/>
          <w:szCs w:val="17"/>
          <w:lang w:val="fr-FR"/>
        </w:rPr>
        <w:t xml:space="preserve"> </w:t>
      </w:r>
      <w:r>
        <w:rPr>
          <w:rFonts w:eastAsia="Times New Roman" w:cs="Arial"/>
          <w:noProof/>
          <w:szCs w:val="17"/>
          <w:lang w:val="fr-FR"/>
        </w:rPr>
        <w:t>aide</w:t>
      </w:r>
      <w:r w:rsidR="00BB0A23">
        <w:rPr>
          <w:rFonts w:eastAsia="Times New Roman" w:cs="Arial"/>
          <w:noProof/>
          <w:szCs w:val="17"/>
          <w:lang w:val="fr-FR"/>
        </w:rPr>
        <w:t>-</w:t>
      </w:r>
      <w:r>
        <w:rPr>
          <w:rFonts w:eastAsia="Times New Roman" w:cs="Arial"/>
          <w:noProof/>
          <w:szCs w:val="17"/>
          <w:lang w:val="fr-FR"/>
        </w:rPr>
        <w:t>mémoire de l</w:t>
      </w:r>
      <w:r w:rsidR="00BB0A23">
        <w:rPr>
          <w:rFonts w:eastAsia="Times New Roman" w:cs="Arial"/>
          <w:noProof/>
          <w:szCs w:val="17"/>
          <w:lang w:val="fr-FR"/>
        </w:rPr>
        <w:t>’</w:t>
      </w:r>
      <w:r w:rsidR="005E48A2">
        <w:fldChar w:fldCharType="begin"/>
      </w:r>
      <w:r w:rsidR="005E48A2" w:rsidRPr="00C1783B">
        <w:rPr>
          <w:lang w:val="fr-CH"/>
          <w:rPrChange w:id="301" w:author="Author">
            <w:rPr/>
          </w:rPrChange>
        </w:rPr>
        <w:instrText>HYPERLINK "https://www.owasp.org/index.php/SQL_Injection_Prevention_Cheat_Sheet"</w:instrText>
      </w:r>
      <w:r w:rsidR="005E48A2">
        <w:fldChar w:fldCharType="separate"/>
      </w:r>
      <w:r w:rsidR="005E48A2" w:rsidRPr="00982192">
        <w:rPr>
          <w:rFonts w:eastAsia="Times New Roman" w:cs="Arial"/>
          <w:noProof/>
          <w:lang w:val="fr-FR"/>
        </w:rPr>
        <w:t xml:space="preserve">OWASP </w:t>
      </w:r>
      <w:r>
        <w:rPr>
          <w:rFonts w:eastAsia="Times New Roman" w:cs="Arial"/>
          <w:noProof/>
          <w:lang w:val="fr-FR"/>
        </w:rPr>
        <w:t>sur l</w:t>
      </w:r>
      <w:r w:rsidR="00BB0A23">
        <w:rPr>
          <w:rFonts w:eastAsia="Times New Roman" w:cs="Arial"/>
          <w:noProof/>
          <w:lang w:val="fr-FR"/>
        </w:rPr>
        <w:t>’</w:t>
      </w:r>
      <w:r>
        <w:rPr>
          <w:rFonts w:eastAsia="Times New Roman" w:cs="Arial"/>
          <w:noProof/>
          <w:lang w:val="fr-FR"/>
        </w:rPr>
        <w:t xml:space="preserve">injection </w:t>
      </w:r>
      <w:r w:rsidR="005E48A2" w:rsidRPr="00982192">
        <w:rPr>
          <w:rFonts w:eastAsia="Times New Roman" w:cs="Arial"/>
          <w:noProof/>
          <w:lang w:val="fr-FR"/>
        </w:rPr>
        <w:t>SQL</w:t>
      </w:r>
      <w:r w:rsidR="005E48A2">
        <w:fldChar w:fldCharType="end"/>
      </w:r>
      <w:r w:rsidR="005E48A2" w:rsidRPr="00982192">
        <w:rPr>
          <w:noProof/>
          <w:lang w:val="fr-FR"/>
        </w:rPr>
        <w:t xml:space="preserve">, </w:t>
      </w:r>
      <w:r>
        <w:rPr>
          <w:noProof/>
          <w:lang w:val="fr-FR"/>
        </w:rPr>
        <w:t>aide</w:t>
      </w:r>
      <w:r w:rsidR="00BB0A23">
        <w:rPr>
          <w:noProof/>
          <w:lang w:val="fr-FR"/>
        </w:rPr>
        <w:t>-</w:t>
      </w:r>
      <w:r>
        <w:rPr>
          <w:noProof/>
          <w:lang w:val="fr-FR"/>
        </w:rPr>
        <w:t>mémoire de l</w:t>
      </w:r>
      <w:r w:rsidR="00BB0A23">
        <w:rPr>
          <w:noProof/>
          <w:lang w:val="fr-FR"/>
        </w:rPr>
        <w:t>’</w:t>
      </w:r>
      <w:r w:rsidR="005E48A2">
        <w:fldChar w:fldCharType="begin"/>
      </w:r>
      <w:r w:rsidR="005E48A2" w:rsidRPr="00C1783B">
        <w:rPr>
          <w:lang w:val="fr-CH"/>
          <w:rPrChange w:id="302" w:author="Author">
            <w:rPr/>
          </w:rPrChange>
        </w:rPr>
        <w:instrText>HYPERLINK "https://www.owasp.org/index.php/Query_Parameterization_Cheat_Sheet"</w:instrText>
      </w:r>
      <w:r w:rsidR="005E48A2">
        <w:fldChar w:fldCharType="separate"/>
      </w:r>
      <w:r w:rsidR="005E48A2" w:rsidRPr="00982192">
        <w:rPr>
          <w:rFonts w:eastAsia="Times New Roman" w:cs="Arial"/>
          <w:noProof/>
          <w:lang w:val="fr-FR"/>
        </w:rPr>
        <w:t xml:space="preserve">OWASP </w:t>
      </w:r>
      <w:r>
        <w:rPr>
          <w:rFonts w:eastAsia="Times New Roman" w:cs="Arial"/>
          <w:noProof/>
          <w:lang w:val="fr-FR"/>
        </w:rPr>
        <w:t>sur le paramétrage</w:t>
      </w:r>
      <w:r w:rsidR="005E48A2">
        <w:fldChar w:fldCharType="end"/>
      </w:r>
      <w:r w:rsidR="001306A9" w:rsidRPr="00982192">
        <w:rPr>
          <w:rFonts w:eastAsia="Times New Roman" w:cs="Arial"/>
          <w:noProof/>
          <w:lang w:val="fr-FR"/>
        </w:rPr>
        <w:t xml:space="preserve">;  </w:t>
      </w:r>
      <w:r>
        <w:rPr>
          <w:rFonts w:eastAsia="Times New Roman" w:cs="Arial"/>
          <w:noProof/>
          <w:lang w:val="fr-FR"/>
        </w:rPr>
        <w:t>et</w:t>
      </w:r>
    </w:p>
    <w:p w14:paraId="7D824FD9" w14:textId="0449D7F1" w:rsidR="003222D8" w:rsidRPr="00982192" w:rsidRDefault="009226D4" w:rsidP="00D5662D">
      <w:pPr>
        <w:pStyle w:val="NormalWeb"/>
        <w:numPr>
          <w:ilvl w:val="1"/>
          <w:numId w:val="12"/>
        </w:numPr>
        <w:spacing w:before="170" w:beforeAutospacing="0" w:after="170" w:afterAutospacing="0"/>
        <w:ind w:left="2268" w:hanging="567"/>
        <w:rPr>
          <w:noProof/>
          <w:lang w:val="fr-FR"/>
        </w:rPr>
      </w:pPr>
      <w:r>
        <w:rPr>
          <w:rFonts w:eastAsia="Times New Roman" w:cs="Arial"/>
          <w:noProof/>
          <w:szCs w:val="17"/>
          <w:lang w:val="fr-FR"/>
        </w:rPr>
        <w:t>Sécurité de la couche t</w:t>
      </w:r>
      <w:r w:rsidR="005E48A2" w:rsidRPr="00982192">
        <w:rPr>
          <w:rFonts w:eastAsia="Times New Roman" w:cs="Arial"/>
          <w:noProof/>
          <w:szCs w:val="17"/>
          <w:lang w:val="fr-FR"/>
        </w:rPr>
        <w:t>ransport</w:t>
      </w:r>
      <w:r w:rsidR="00BB0A23">
        <w:rPr>
          <w:rFonts w:eastAsia="Times New Roman" w:cs="Arial"/>
          <w:noProof/>
          <w:szCs w:val="17"/>
          <w:lang w:val="fr-FR"/>
        </w:rPr>
        <w:t> :</w:t>
      </w:r>
      <w:r w:rsidR="005E48A2" w:rsidRPr="00982192">
        <w:rPr>
          <w:rFonts w:eastAsia="Times New Roman" w:cs="Arial"/>
          <w:noProof/>
          <w:szCs w:val="17"/>
          <w:lang w:val="fr-FR"/>
        </w:rPr>
        <w:t xml:space="preserve"> </w:t>
      </w:r>
      <w:r>
        <w:rPr>
          <w:rFonts w:eastAsia="Times New Roman" w:cs="Arial"/>
          <w:noProof/>
          <w:szCs w:val="17"/>
          <w:lang w:val="fr-FR"/>
        </w:rPr>
        <w:t>aide</w:t>
      </w:r>
      <w:r w:rsidR="00BB0A23">
        <w:rPr>
          <w:rFonts w:eastAsia="Times New Roman" w:cs="Arial"/>
          <w:noProof/>
          <w:szCs w:val="17"/>
          <w:lang w:val="fr-FR"/>
        </w:rPr>
        <w:t>-</w:t>
      </w:r>
      <w:r>
        <w:rPr>
          <w:rFonts w:eastAsia="Times New Roman" w:cs="Arial"/>
          <w:noProof/>
          <w:szCs w:val="17"/>
          <w:lang w:val="fr-FR"/>
        </w:rPr>
        <w:t>mémoire de l</w:t>
      </w:r>
      <w:r w:rsidR="00BB0A23">
        <w:rPr>
          <w:rFonts w:eastAsia="Times New Roman" w:cs="Arial"/>
          <w:noProof/>
          <w:szCs w:val="17"/>
          <w:lang w:val="fr-FR"/>
        </w:rPr>
        <w:t>’</w:t>
      </w:r>
      <w:r w:rsidR="005E48A2">
        <w:fldChar w:fldCharType="begin"/>
      </w:r>
      <w:r w:rsidR="005E48A2" w:rsidRPr="00C1783B">
        <w:rPr>
          <w:lang w:val="fr-CH"/>
          <w:rPrChange w:id="303" w:author="Author">
            <w:rPr/>
          </w:rPrChange>
        </w:rPr>
        <w:instrText>HYPERLINK "https://www.owasp.org/index.php/Transport_Layer_Protection_Cheat_Sheet"</w:instrText>
      </w:r>
      <w:r w:rsidR="005E48A2">
        <w:fldChar w:fldCharType="separate"/>
      </w:r>
      <w:r w:rsidR="005E48A2" w:rsidRPr="00982192">
        <w:rPr>
          <w:rFonts w:eastAsia="Times New Roman" w:cs="Arial"/>
          <w:noProof/>
          <w:lang w:val="fr-FR"/>
        </w:rPr>
        <w:t xml:space="preserve">OWASP </w:t>
      </w:r>
      <w:r>
        <w:rPr>
          <w:rFonts w:eastAsia="Times New Roman" w:cs="Arial"/>
          <w:noProof/>
          <w:lang w:val="fr-FR"/>
        </w:rPr>
        <w:t>sur la protection de la couche t</w:t>
      </w:r>
      <w:r w:rsidR="005E48A2" w:rsidRPr="00982192">
        <w:rPr>
          <w:rFonts w:eastAsia="Times New Roman" w:cs="Arial"/>
          <w:noProof/>
          <w:lang w:val="fr-FR"/>
        </w:rPr>
        <w:t>ransport</w:t>
      </w:r>
      <w:r w:rsidR="005E48A2">
        <w:fldChar w:fldCharType="end"/>
      </w:r>
      <w:r w:rsidR="001306A9" w:rsidRPr="00982192">
        <w:rPr>
          <w:rFonts w:eastAsia="Times New Roman" w:cs="Arial"/>
          <w:noProof/>
          <w:lang w:val="fr-FR"/>
        </w:rPr>
        <w:t>.</w:t>
      </w:r>
    </w:p>
    <w:p w14:paraId="2971DC5B" w14:textId="102CC23E" w:rsidR="007D638D" w:rsidRPr="00982192" w:rsidRDefault="001B5854"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9226D4">
        <w:rPr>
          <w:rFonts w:eastAsia="Times New Roman" w:cs="Arial"/>
          <w:noProof/>
          <w:szCs w:val="17"/>
          <w:lang w:val="fr-FR"/>
        </w:rPr>
        <w:t>Les tests de sécurité et l</w:t>
      </w:r>
      <w:r w:rsidR="00BB0A23">
        <w:rPr>
          <w:rFonts w:eastAsia="Times New Roman" w:cs="Arial"/>
          <w:noProof/>
          <w:szCs w:val="17"/>
          <w:lang w:val="fr-FR"/>
        </w:rPr>
        <w:t>’</w:t>
      </w:r>
      <w:r w:rsidR="009226D4">
        <w:rPr>
          <w:rFonts w:eastAsia="Times New Roman" w:cs="Arial"/>
          <w:noProof/>
          <w:szCs w:val="17"/>
          <w:lang w:val="fr-FR"/>
        </w:rPr>
        <w:t xml:space="preserve">appréciation de la </w:t>
      </w:r>
      <w:r w:rsidR="005E48A2" w:rsidRPr="00982192">
        <w:rPr>
          <w:rFonts w:eastAsia="Times New Roman" w:cs="Arial"/>
          <w:noProof/>
          <w:szCs w:val="17"/>
          <w:lang w:val="fr-FR"/>
        </w:rPr>
        <w:t>vuln</w:t>
      </w:r>
      <w:r w:rsidR="009226D4">
        <w:rPr>
          <w:rFonts w:eastAsia="Times New Roman" w:cs="Arial"/>
          <w:noProof/>
          <w:szCs w:val="17"/>
          <w:lang w:val="fr-FR"/>
        </w:rPr>
        <w:t>érabilité</w:t>
      </w:r>
      <w:r w:rsidR="005E48A2" w:rsidRPr="00982192">
        <w:rPr>
          <w:rFonts w:eastAsia="Times New Roman" w:cs="Arial"/>
          <w:noProof/>
          <w:szCs w:val="17"/>
          <w:lang w:val="fr-FR"/>
        </w:rPr>
        <w:t xml:space="preserve"> </w:t>
      </w:r>
      <w:r w:rsidR="009226D4">
        <w:rPr>
          <w:rFonts w:eastAsia="Times New Roman" w:cs="Arial"/>
          <w:noProof/>
          <w:szCs w:val="17"/>
          <w:lang w:val="fr-FR"/>
        </w:rPr>
        <w:t>DOIVENT être réalisés pour garantir la sécurité</w:t>
      </w:r>
      <w:r w:rsidR="00992C0C">
        <w:rPr>
          <w:rFonts w:eastAsia="Times New Roman" w:cs="Arial"/>
          <w:noProof/>
          <w:szCs w:val="17"/>
          <w:lang w:val="fr-FR"/>
        </w:rPr>
        <w:t xml:space="preserve"> des API</w:t>
      </w:r>
      <w:r w:rsidR="009226D4">
        <w:rPr>
          <w:rFonts w:eastAsia="Times New Roman" w:cs="Arial"/>
          <w:noProof/>
          <w:szCs w:val="17"/>
          <w:lang w:val="fr-FR"/>
        </w:rPr>
        <w:t xml:space="preserve"> et leur résistance aux menac</w:t>
      </w:r>
      <w:r w:rsidR="00334310">
        <w:rPr>
          <w:rFonts w:eastAsia="Times New Roman" w:cs="Arial"/>
          <w:noProof/>
          <w:szCs w:val="17"/>
          <w:lang w:val="fr-FR"/>
        </w:rPr>
        <w:t>es.  Ce</w:t>
      </w:r>
      <w:r w:rsidR="009226D4">
        <w:rPr>
          <w:rFonts w:eastAsia="Times New Roman" w:cs="Arial"/>
          <w:noProof/>
          <w:szCs w:val="17"/>
          <w:lang w:val="fr-FR"/>
        </w:rPr>
        <w:t xml:space="preserve">tte exigence PEUT être satisfaite en utilisant les tests statiques et dynamiques de sécurité des applications </w:t>
      </w:r>
      <w:r w:rsidR="005E48A2" w:rsidRPr="00982192">
        <w:rPr>
          <w:rFonts w:eastAsia="Times New Roman" w:cs="Arial"/>
          <w:noProof/>
          <w:szCs w:val="17"/>
          <w:lang w:val="fr-FR"/>
        </w:rPr>
        <w:t xml:space="preserve">(SAST/DAST), </w:t>
      </w:r>
      <w:r w:rsidR="009226D4">
        <w:rPr>
          <w:rFonts w:eastAsia="Times New Roman" w:cs="Arial"/>
          <w:noProof/>
          <w:szCs w:val="17"/>
          <w:lang w:val="fr-FR"/>
        </w:rPr>
        <w:t xml:space="preserve">les outils automatisés de gestion des </w:t>
      </w:r>
      <w:r w:rsidR="005E48A2" w:rsidRPr="00982192">
        <w:rPr>
          <w:rFonts w:eastAsia="Times New Roman" w:cs="Arial"/>
          <w:noProof/>
          <w:szCs w:val="17"/>
          <w:lang w:val="fr-FR"/>
        </w:rPr>
        <w:t>vuln</w:t>
      </w:r>
      <w:r w:rsidR="009226D4">
        <w:rPr>
          <w:rFonts w:eastAsia="Times New Roman" w:cs="Arial"/>
          <w:noProof/>
          <w:szCs w:val="17"/>
          <w:lang w:val="fr-FR"/>
        </w:rPr>
        <w:t>é</w:t>
      </w:r>
      <w:r w:rsidR="005E48A2" w:rsidRPr="00982192">
        <w:rPr>
          <w:rFonts w:eastAsia="Times New Roman" w:cs="Arial"/>
          <w:noProof/>
          <w:szCs w:val="17"/>
          <w:lang w:val="fr-FR"/>
        </w:rPr>
        <w:t>rabilit</w:t>
      </w:r>
      <w:r w:rsidR="009226D4">
        <w:rPr>
          <w:rFonts w:eastAsia="Times New Roman" w:cs="Arial"/>
          <w:noProof/>
          <w:szCs w:val="17"/>
          <w:lang w:val="fr-FR"/>
        </w:rPr>
        <w:t>és</w:t>
      </w:r>
      <w:r w:rsidR="005E48A2" w:rsidRPr="00982192">
        <w:rPr>
          <w:rFonts w:eastAsia="Times New Roman" w:cs="Arial"/>
          <w:noProof/>
          <w:szCs w:val="17"/>
          <w:lang w:val="fr-FR"/>
        </w:rPr>
        <w:t xml:space="preserve"> </w:t>
      </w:r>
      <w:r w:rsidR="009226D4">
        <w:rPr>
          <w:rFonts w:eastAsia="Times New Roman" w:cs="Arial"/>
          <w:noProof/>
          <w:szCs w:val="17"/>
          <w:lang w:val="fr-FR"/>
        </w:rPr>
        <w:t xml:space="preserve">et </w:t>
      </w:r>
      <w:r w:rsidR="00D70956">
        <w:rPr>
          <w:rFonts w:eastAsia="Times New Roman" w:cs="Arial"/>
          <w:noProof/>
          <w:szCs w:val="17"/>
          <w:lang w:val="fr-FR"/>
        </w:rPr>
        <w:t xml:space="preserve">les tests de </w:t>
      </w:r>
      <w:r w:rsidR="005E48A2" w:rsidRPr="00982192">
        <w:rPr>
          <w:rFonts w:eastAsia="Times New Roman" w:cs="Arial"/>
          <w:noProof/>
          <w:szCs w:val="17"/>
          <w:lang w:val="fr-FR"/>
        </w:rPr>
        <w:t>p</w:t>
      </w:r>
      <w:r w:rsidR="00D70956">
        <w:rPr>
          <w:rFonts w:eastAsia="Times New Roman" w:cs="Arial"/>
          <w:noProof/>
          <w:szCs w:val="17"/>
          <w:lang w:val="fr-FR"/>
        </w:rPr>
        <w:t>é</w:t>
      </w:r>
      <w:r w:rsidR="005E48A2" w:rsidRPr="00982192">
        <w:rPr>
          <w:rFonts w:eastAsia="Times New Roman" w:cs="Arial"/>
          <w:noProof/>
          <w:szCs w:val="17"/>
          <w:lang w:val="fr-FR"/>
        </w:rPr>
        <w:t>n</w:t>
      </w:r>
      <w:r w:rsidR="00D70956">
        <w:rPr>
          <w:rFonts w:eastAsia="Times New Roman" w:cs="Arial"/>
          <w:noProof/>
          <w:szCs w:val="17"/>
          <w:lang w:val="fr-FR"/>
        </w:rPr>
        <w:t>é</w:t>
      </w:r>
      <w:r w:rsidR="005E48A2" w:rsidRPr="00982192">
        <w:rPr>
          <w:rFonts w:eastAsia="Times New Roman" w:cs="Arial"/>
          <w:noProof/>
          <w:szCs w:val="17"/>
          <w:lang w:val="fr-FR"/>
        </w:rPr>
        <w:t>tration.</w:t>
      </w:r>
    </w:p>
    <w:p w14:paraId="101F671A" w14:textId="7BE1E96F" w:rsidR="005E48A2" w:rsidRPr="00982192" w:rsidRDefault="003D2D7B" w:rsidP="00CE01DA">
      <w:pPr>
        <w:pStyle w:val="Heading4"/>
        <w:spacing w:before="170" w:after="170"/>
        <w:rPr>
          <w:noProof/>
          <w:lang w:val="fr-FR"/>
        </w:rPr>
      </w:pPr>
      <w:r>
        <w:rPr>
          <w:noProof/>
          <w:lang w:val="fr-FR"/>
        </w:rPr>
        <w:t>Chiffrement</w:t>
      </w:r>
      <w:r w:rsidR="005E48A2" w:rsidRPr="00982192">
        <w:rPr>
          <w:noProof/>
          <w:lang w:val="fr-FR"/>
        </w:rPr>
        <w:t xml:space="preserve">, </w:t>
      </w:r>
      <w:r>
        <w:rPr>
          <w:noProof/>
          <w:lang w:val="fr-FR"/>
        </w:rPr>
        <w:t>i</w:t>
      </w:r>
      <w:r w:rsidR="005E48A2" w:rsidRPr="00982192">
        <w:rPr>
          <w:noProof/>
          <w:lang w:val="fr-FR"/>
        </w:rPr>
        <w:t>nt</w:t>
      </w:r>
      <w:r>
        <w:rPr>
          <w:noProof/>
          <w:lang w:val="fr-FR"/>
        </w:rPr>
        <w:t>é</w:t>
      </w:r>
      <w:r w:rsidR="005E48A2" w:rsidRPr="00982192">
        <w:rPr>
          <w:noProof/>
          <w:lang w:val="fr-FR"/>
        </w:rPr>
        <w:t>grit</w:t>
      </w:r>
      <w:r>
        <w:rPr>
          <w:noProof/>
          <w:lang w:val="fr-FR"/>
        </w:rPr>
        <w:t>é</w:t>
      </w:r>
      <w:r w:rsidR="005E48A2" w:rsidRPr="00982192">
        <w:rPr>
          <w:noProof/>
          <w:lang w:val="fr-FR"/>
        </w:rPr>
        <w:t xml:space="preserve"> </w:t>
      </w:r>
      <w:r>
        <w:rPr>
          <w:noProof/>
          <w:lang w:val="fr-FR"/>
        </w:rPr>
        <w:t>et non</w:t>
      </w:r>
      <w:r w:rsidR="00BB0A23">
        <w:rPr>
          <w:noProof/>
          <w:lang w:val="fr-FR"/>
        </w:rPr>
        <w:t>-</w:t>
      </w:r>
      <w:r>
        <w:rPr>
          <w:noProof/>
          <w:lang w:val="fr-FR"/>
        </w:rPr>
        <w:t>ré</w:t>
      </w:r>
      <w:r w:rsidR="005E48A2" w:rsidRPr="00982192">
        <w:rPr>
          <w:noProof/>
          <w:lang w:val="fr-FR"/>
        </w:rPr>
        <w:t>pudiation</w:t>
      </w:r>
    </w:p>
    <w:p w14:paraId="3C92C066" w14:textId="1A1376C6" w:rsidR="00992C0C" w:rsidRDefault="00F875E1" w:rsidP="00CE01DA">
      <w:pPr>
        <w:tabs>
          <w:tab w:val="left" w:pos="567"/>
        </w:tabs>
        <w:spacing w:before="170" w:after="17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00095873">
        <w:rPr>
          <w:noProof/>
          <w:lang w:val="fr-FR"/>
        </w:rPr>
        <w:tab/>
      </w:r>
      <w:r w:rsidR="003D2D7B">
        <w:rPr>
          <w:noProof/>
          <w:lang w:val="fr-FR"/>
        </w:rPr>
        <w:t>Les services protégés doivent être sécurisés afin de protéger les données d</w:t>
      </w:r>
      <w:r w:rsidR="00BB0A23">
        <w:rPr>
          <w:noProof/>
          <w:lang w:val="fr-FR"/>
        </w:rPr>
        <w:t>’</w:t>
      </w:r>
      <w:r w:rsidR="005E48A2" w:rsidRPr="00982192">
        <w:rPr>
          <w:noProof/>
          <w:lang w:val="fr-FR"/>
        </w:rPr>
        <w:t>authenti</w:t>
      </w:r>
      <w:r w:rsidR="00031838">
        <w:rPr>
          <w:noProof/>
          <w:lang w:val="fr-FR"/>
        </w:rPr>
        <w:t>fi</w:t>
      </w:r>
      <w:r w:rsidR="005E48A2" w:rsidRPr="00982192">
        <w:rPr>
          <w:noProof/>
          <w:lang w:val="fr-FR"/>
        </w:rPr>
        <w:t xml:space="preserve">cation </w:t>
      </w:r>
      <w:r w:rsidR="003D2D7B">
        <w:rPr>
          <w:noProof/>
          <w:lang w:val="fr-FR"/>
        </w:rPr>
        <w:t>e</w:t>
      </w:r>
      <w:r w:rsidR="005E48A2" w:rsidRPr="00982192">
        <w:rPr>
          <w:noProof/>
          <w:lang w:val="fr-FR"/>
        </w:rPr>
        <w:t>n transit</w:t>
      </w:r>
      <w:r w:rsidR="00BB0A23">
        <w:rPr>
          <w:noProof/>
          <w:lang w:val="fr-FR"/>
        </w:rPr>
        <w:t> :</w:t>
      </w:r>
      <w:r w:rsidR="005E48A2" w:rsidRPr="00982192">
        <w:rPr>
          <w:noProof/>
          <w:lang w:val="fr-FR"/>
        </w:rPr>
        <w:t xml:space="preserve"> </w:t>
      </w:r>
      <w:r w:rsidR="003D2D7B">
        <w:rPr>
          <w:noProof/>
          <w:lang w:val="fr-FR"/>
        </w:rPr>
        <w:t>par exemple, les mots de passe</w:t>
      </w:r>
      <w:r w:rsidR="005E48A2" w:rsidRPr="00982192">
        <w:rPr>
          <w:noProof/>
          <w:lang w:val="fr-FR"/>
        </w:rPr>
        <w:t xml:space="preserve">, </w:t>
      </w:r>
      <w:r w:rsidR="003D2D7B">
        <w:rPr>
          <w:noProof/>
          <w:lang w:val="fr-FR"/>
        </w:rPr>
        <w:t xml:space="preserve">les clés </w:t>
      </w:r>
      <w:r w:rsidR="005E48A2" w:rsidRPr="00982192">
        <w:rPr>
          <w:noProof/>
          <w:lang w:val="fr-FR"/>
        </w:rPr>
        <w:t xml:space="preserve">API </w:t>
      </w:r>
      <w:r w:rsidR="003D2D7B">
        <w:rPr>
          <w:noProof/>
          <w:lang w:val="fr-FR"/>
        </w:rPr>
        <w:t>ou</w:t>
      </w:r>
      <w:r w:rsidR="005E48A2" w:rsidRPr="00982192">
        <w:rPr>
          <w:noProof/>
          <w:lang w:val="fr-FR"/>
        </w:rPr>
        <w:t xml:space="preserve"> </w:t>
      </w:r>
      <w:r w:rsidR="0095446C">
        <w:rPr>
          <w:noProof/>
          <w:lang w:val="fr-FR"/>
        </w:rPr>
        <w:t xml:space="preserve">les jetons Web </w:t>
      </w:r>
      <w:r w:rsidR="005E48A2" w:rsidRPr="00982192">
        <w:rPr>
          <w:noProof/>
          <w:lang w:val="fr-FR"/>
        </w:rPr>
        <w:t xml:space="preserve">JSON. </w:t>
      </w:r>
      <w:r w:rsidR="00946A7E" w:rsidRPr="00982192">
        <w:rPr>
          <w:noProof/>
          <w:lang w:val="fr-FR"/>
        </w:rPr>
        <w:t xml:space="preserve"> </w:t>
      </w:r>
      <w:r w:rsidR="0095446C">
        <w:rPr>
          <w:noProof/>
          <w:lang w:val="fr-FR"/>
        </w:rPr>
        <w:t>L</w:t>
      </w:r>
      <w:r w:rsidR="00BB0A23">
        <w:rPr>
          <w:noProof/>
          <w:lang w:val="fr-FR"/>
        </w:rPr>
        <w:t>’</w:t>
      </w:r>
      <w:r w:rsidR="0095446C">
        <w:rPr>
          <w:noProof/>
          <w:lang w:val="fr-FR"/>
        </w:rPr>
        <w:t>inté</w:t>
      </w:r>
      <w:r w:rsidR="005E48A2" w:rsidRPr="00982192">
        <w:rPr>
          <w:noProof/>
          <w:lang w:val="fr-FR"/>
        </w:rPr>
        <w:t>grit</w:t>
      </w:r>
      <w:r w:rsidR="0095446C">
        <w:rPr>
          <w:noProof/>
          <w:lang w:val="fr-FR"/>
        </w:rPr>
        <w:t>é</w:t>
      </w:r>
      <w:r w:rsidR="005E48A2" w:rsidRPr="00982192">
        <w:rPr>
          <w:noProof/>
          <w:lang w:val="fr-FR"/>
        </w:rPr>
        <w:t xml:space="preserve"> </w:t>
      </w:r>
      <w:r w:rsidR="0095446C">
        <w:rPr>
          <w:noProof/>
          <w:lang w:val="fr-FR"/>
        </w:rPr>
        <w:t xml:space="preserve">des données transmises et la </w:t>
      </w:r>
      <w:r w:rsidR="005E48A2" w:rsidRPr="00982192">
        <w:rPr>
          <w:noProof/>
          <w:lang w:val="fr-FR"/>
        </w:rPr>
        <w:t>non</w:t>
      </w:r>
      <w:r w:rsidR="00BB0A23">
        <w:rPr>
          <w:noProof/>
          <w:lang w:val="fr-FR"/>
        </w:rPr>
        <w:t>-</w:t>
      </w:r>
      <w:r w:rsidR="005E48A2" w:rsidRPr="00982192">
        <w:rPr>
          <w:noProof/>
          <w:lang w:val="fr-FR"/>
        </w:rPr>
        <w:t>r</w:t>
      </w:r>
      <w:r w:rsidR="0095446C">
        <w:rPr>
          <w:noProof/>
          <w:lang w:val="fr-FR"/>
        </w:rPr>
        <w:t>é</w:t>
      </w:r>
      <w:r w:rsidR="005E48A2" w:rsidRPr="00982192">
        <w:rPr>
          <w:noProof/>
          <w:lang w:val="fr-FR"/>
        </w:rPr>
        <w:t xml:space="preserve">pudiation </w:t>
      </w:r>
      <w:r w:rsidR="0095446C">
        <w:rPr>
          <w:noProof/>
          <w:lang w:val="fr-FR"/>
        </w:rPr>
        <w:t>des actions exécutées devraient également être</w:t>
      </w:r>
      <w:r w:rsidR="00C56BF7">
        <w:rPr>
          <w:noProof/>
          <w:lang w:val="fr-FR"/>
        </w:rPr>
        <w:t xml:space="preserve"> assuré</w:t>
      </w:r>
      <w:r w:rsidR="00334310">
        <w:rPr>
          <w:noProof/>
          <w:lang w:val="fr-FR"/>
        </w:rPr>
        <w:t>es.  De</w:t>
      </w:r>
      <w:r w:rsidR="00C56BF7">
        <w:rPr>
          <w:noProof/>
          <w:lang w:val="fr-FR"/>
        </w:rPr>
        <w:t>s mécanismes cryptographiques sûrs peuvent garantir la confidentialité</w:t>
      </w:r>
      <w:r w:rsidR="005E48A2" w:rsidRPr="00982192">
        <w:rPr>
          <w:noProof/>
          <w:lang w:val="fr-FR"/>
        </w:rPr>
        <w:t xml:space="preserve">, </w:t>
      </w:r>
      <w:r w:rsidR="00C56BF7">
        <w:rPr>
          <w:noProof/>
          <w:lang w:val="fr-FR"/>
        </w:rPr>
        <w:t>le chiffrement</w:t>
      </w:r>
      <w:r w:rsidR="005E48A2" w:rsidRPr="00982192">
        <w:rPr>
          <w:noProof/>
          <w:lang w:val="fr-FR"/>
        </w:rPr>
        <w:t xml:space="preserve">, </w:t>
      </w:r>
      <w:r w:rsidR="00C56BF7">
        <w:rPr>
          <w:noProof/>
          <w:lang w:val="fr-FR"/>
        </w:rPr>
        <w:t>l</w:t>
      </w:r>
      <w:r w:rsidR="00BB0A23">
        <w:rPr>
          <w:noProof/>
          <w:lang w:val="fr-FR"/>
        </w:rPr>
        <w:t>’</w:t>
      </w:r>
      <w:r w:rsidR="005E48A2" w:rsidRPr="00982192">
        <w:rPr>
          <w:noProof/>
          <w:lang w:val="fr-FR"/>
        </w:rPr>
        <w:t>int</w:t>
      </w:r>
      <w:r w:rsidR="00C56BF7">
        <w:rPr>
          <w:noProof/>
          <w:lang w:val="fr-FR"/>
        </w:rPr>
        <w:t>é</w:t>
      </w:r>
      <w:r w:rsidR="005E48A2" w:rsidRPr="00982192">
        <w:rPr>
          <w:noProof/>
          <w:lang w:val="fr-FR"/>
        </w:rPr>
        <w:t>grit</w:t>
      </w:r>
      <w:r w:rsidR="00C56BF7">
        <w:rPr>
          <w:noProof/>
          <w:lang w:val="fr-FR"/>
        </w:rPr>
        <w:t>é</w:t>
      </w:r>
      <w:r w:rsidR="005E48A2" w:rsidRPr="00982192">
        <w:rPr>
          <w:noProof/>
          <w:lang w:val="fr-FR"/>
        </w:rPr>
        <w:t xml:space="preserve"> </w:t>
      </w:r>
      <w:r w:rsidR="00C56BF7">
        <w:rPr>
          <w:noProof/>
          <w:lang w:val="fr-FR"/>
        </w:rPr>
        <w:t xml:space="preserve">et la </w:t>
      </w:r>
      <w:r w:rsidR="005E48A2" w:rsidRPr="00982192">
        <w:rPr>
          <w:noProof/>
          <w:lang w:val="fr-FR"/>
        </w:rPr>
        <w:t>non</w:t>
      </w:r>
      <w:r w:rsidR="00BB0A23">
        <w:rPr>
          <w:noProof/>
          <w:lang w:val="fr-FR"/>
        </w:rPr>
        <w:t>-</w:t>
      </w:r>
      <w:r w:rsidR="005E48A2" w:rsidRPr="00982192">
        <w:rPr>
          <w:noProof/>
          <w:lang w:val="fr-FR"/>
        </w:rPr>
        <w:t>r</w:t>
      </w:r>
      <w:r w:rsidR="00C56BF7">
        <w:rPr>
          <w:noProof/>
          <w:lang w:val="fr-FR"/>
        </w:rPr>
        <w:t>é</w:t>
      </w:r>
      <w:r w:rsidR="005E48A2" w:rsidRPr="00982192">
        <w:rPr>
          <w:noProof/>
          <w:lang w:val="fr-FR"/>
        </w:rPr>
        <w:t>pudiati</w:t>
      </w:r>
      <w:r w:rsidR="00334310" w:rsidRPr="00982192">
        <w:rPr>
          <w:noProof/>
          <w:lang w:val="fr-FR"/>
        </w:rPr>
        <w:t>on</w:t>
      </w:r>
      <w:r w:rsidR="00334310">
        <w:rPr>
          <w:noProof/>
          <w:lang w:val="fr-FR"/>
        </w:rPr>
        <w:t>.  La</w:t>
      </w:r>
      <w:r w:rsidR="00C56BF7">
        <w:rPr>
          <w:noProof/>
          <w:lang w:val="fr-FR"/>
        </w:rPr>
        <w:t xml:space="preserve"> parfaite sécurité itérative est l</w:t>
      </w:r>
      <w:r w:rsidR="00BB0A23">
        <w:rPr>
          <w:noProof/>
          <w:lang w:val="fr-FR"/>
        </w:rPr>
        <w:t>’</w:t>
      </w:r>
      <w:r w:rsidR="00C56BF7">
        <w:rPr>
          <w:noProof/>
          <w:lang w:val="fr-FR"/>
        </w:rPr>
        <w:t>un des moyens utilisés pour que les clés de session ne puissent pas être prédites</w:t>
      </w:r>
      <w:r w:rsidR="004A1FA1" w:rsidRPr="00982192">
        <w:rPr>
          <w:noProof/>
          <w:lang w:val="fr-FR"/>
        </w:rPr>
        <w:t>.</w:t>
      </w:r>
    </w:p>
    <w:p w14:paraId="48DF37B1" w14:textId="30EBB762" w:rsidR="00992C0C"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C56BF7">
        <w:rPr>
          <w:rFonts w:eastAsia="Times New Roman" w:cs="Arial"/>
          <w:noProof/>
          <w:szCs w:val="17"/>
          <w:lang w:val="fr-FR"/>
        </w:rPr>
        <w:t xml:space="preserve">Les services protégés DOIVENT ne fournir que des </w:t>
      </w:r>
      <w:r w:rsidR="00451425">
        <w:rPr>
          <w:rFonts w:eastAsia="Times New Roman" w:cs="Arial"/>
          <w:noProof/>
          <w:szCs w:val="17"/>
          <w:lang w:val="fr-FR"/>
        </w:rPr>
        <w:t>points de terminaison</w:t>
      </w:r>
      <w:r w:rsidRPr="00982192">
        <w:rPr>
          <w:rFonts w:eastAsia="Times New Roman" w:cs="Arial"/>
          <w:noProof/>
          <w:szCs w:val="17"/>
          <w:lang w:val="fr-FR"/>
        </w:rPr>
        <w:t xml:space="preserve"> </w:t>
      </w:r>
      <w:r w:rsidR="00C80407" w:rsidRPr="00982192">
        <w:rPr>
          <w:rFonts w:eastAsia="Times New Roman" w:cs="Arial"/>
          <w:noProof/>
          <w:szCs w:val="17"/>
          <w:lang w:val="fr-FR"/>
        </w:rPr>
        <w:t xml:space="preserve">HTTPS </w:t>
      </w:r>
      <w:r w:rsidR="00C56BF7">
        <w:rPr>
          <w:rFonts w:eastAsia="Times New Roman" w:cs="Arial"/>
          <w:noProof/>
          <w:szCs w:val="17"/>
          <w:lang w:val="fr-FR"/>
        </w:rPr>
        <w:t>qui utilisent</w:t>
      </w:r>
      <w:r w:rsidR="00992C0C">
        <w:rPr>
          <w:rFonts w:eastAsia="Times New Roman" w:cs="Arial"/>
          <w:noProof/>
          <w:szCs w:val="17"/>
          <w:lang w:val="fr-FR"/>
        </w:rPr>
        <w:t xml:space="preserve"> le </w:t>
      </w:r>
      <w:r w:rsidR="00992C0C" w:rsidRPr="00982192">
        <w:rPr>
          <w:rFonts w:eastAsia="Times New Roman" w:cs="Arial"/>
          <w:noProof/>
          <w:szCs w:val="17"/>
          <w:lang w:val="fr-FR"/>
        </w:rPr>
        <w:t>TLS</w:t>
      </w:r>
      <w:r w:rsidRPr="00982192">
        <w:rPr>
          <w:rFonts w:eastAsia="Times New Roman" w:cs="Arial"/>
          <w:noProof/>
          <w:szCs w:val="17"/>
          <w:lang w:val="fr-FR"/>
        </w:rPr>
        <w:t xml:space="preserve"> 1.2</w:t>
      </w:r>
      <w:r w:rsidR="00B36E39" w:rsidRPr="00982192">
        <w:rPr>
          <w:rFonts w:eastAsia="Times New Roman" w:cs="Arial"/>
          <w:noProof/>
          <w:szCs w:val="17"/>
          <w:lang w:val="fr-FR"/>
        </w:rPr>
        <w:t>,</w:t>
      </w:r>
      <w:r w:rsidRPr="00982192">
        <w:rPr>
          <w:rFonts w:eastAsia="Times New Roman" w:cs="Arial"/>
          <w:noProof/>
          <w:szCs w:val="17"/>
          <w:lang w:val="fr-FR"/>
        </w:rPr>
        <w:t xml:space="preserve"> </w:t>
      </w:r>
      <w:r w:rsidR="00C56BF7">
        <w:rPr>
          <w:rFonts w:eastAsia="Times New Roman" w:cs="Arial"/>
          <w:noProof/>
          <w:szCs w:val="17"/>
          <w:lang w:val="fr-FR"/>
        </w:rPr>
        <w:t>ou une version plus récente</w:t>
      </w:r>
      <w:r w:rsidR="00B36E39" w:rsidRPr="00982192">
        <w:rPr>
          <w:rFonts w:eastAsia="Times New Roman" w:cs="Arial"/>
          <w:noProof/>
          <w:szCs w:val="17"/>
          <w:lang w:val="fr-FR"/>
        </w:rPr>
        <w:t>,</w:t>
      </w:r>
      <w:r w:rsidRPr="00982192">
        <w:rPr>
          <w:rFonts w:eastAsia="Times New Roman" w:cs="Arial"/>
          <w:noProof/>
          <w:szCs w:val="17"/>
          <w:lang w:val="fr-FR"/>
        </w:rPr>
        <w:t xml:space="preserve"> </w:t>
      </w:r>
      <w:r w:rsidR="00C56BF7">
        <w:rPr>
          <w:rFonts w:eastAsia="Times New Roman" w:cs="Arial"/>
          <w:noProof/>
          <w:szCs w:val="17"/>
          <w:lang w:val="fr-FR"/>
        </w:rPr>
        <w:t>avec une suite de chiffres qui comprend le protocole d</w:t>
      </w:r>
      <w:r w:rsidR="00BB0A23">
        <w:rPr>
          <w:rFonts w:eastAsia="Times New Roman" w:cs="Arial"/>
          <w:noProof/>
          <w:szCs w:val="17"/>
          <w:lang w:val="fr-FR"/>
        </w:rPr>
        <w:t>’</w:t>
      </w:r>
      <w:r w:rsidR="00C56BF7">
        <w:rPr>
          <w:rFonts w:eastAsia="Times New Roman" w:cs="Arial"/>
          <w:noProof/>
          <w:szCs w:val="17"/>
          <w:lang w:val="fr-FR"/>
        </w:rPr>
        <w:t xml:space="preserve">échange de clés </w:t>
      </w:r>
      <w:r w:rsidRPr="00982192">
        <w:rPr>
          <w:rFonts w:eastAsia="Times New Roman" w:cs="Arial"/>
          <w:noProof/>
          <w:szCs w:val="17"/>
          <w:lang w:val="fr-FR"/>
        </w:rPr>
        <w:t>ECDHE</w:t>
      </w:r>
      <w:r w:rsidR="00F875E1" w:rsidRPr="00982192">
        <w:rPr>
          <w:rFonts w:eastAsia="Times New Roman" w:cs="Arial"/>
          <w:noProof/>
          <w:szCs w:val="17"/>
          <w:lang w:val="fr-FR"/>
        </w:rPr>
        <w:t>.</w:t>
      </w:r>
    </w:p>
    <w:p w14:paraId="5AB71A2F" w14:textId="7F0A5E1A" w:rsidR="00992C0C" w:rsidRDefault="00F875E1"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12</w:t>
      </w:r>
      <w:r w:rsidR="00307F5D">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C56BF7">
        <w:rPr>
          <w:rFonts w:eastAsia="Times New Roman" w:cs="Arial"/>
          <w:noProof/>
          <w:szCs w:val="17"/>
          <w:lang w:val="fr-FR"/>
        </w:rPr>
        <w:t>En ce qui concerne les protocoles d</w:t>
      </w:r>
      <w:r w:rsidR="00BB0A23">
        <w:rPr>
          <w:rFonts w:eastAsia="Times New Roman" w:cs="Arial"/>
          <w:noProof/>
          <w:szCs w:val="17"/>
          <w:lang w:val="fr-FR"/>
        </w:rPr>
        <w:t>’</w:t>
      </w:r>
      <w:r w:rsidR="004A1FA1" w:rsidRPr="00982192">
        <w:rPr>
          <w:rFonts w:eastAsia="Times New Roman" w:cs="Arial"/>
          <w:noProof/>
          <w:szCs w:val="17"/>
          <w:lang w:val="fr-FR"/>
        </w:rPr>
        <w:t>authenti</w:t>
      </w:r>
      <w:r w:rsidR="00C56BF7">
        <w:rPr>
          <w:rFonts w:eastAsia="Times New Roman" w:cs="Arial"/>
          <w:noProof/>
          <w:szCs w:val="17"/>
          <w:lang w:val="fr-FR"/>
        </w:rPr>
        <w:t>fi</w:t>
      </w:r>
      <w:r w:rsidR="004A1FA1" w:rsidRPr="00982192">
        <w:rPr>
          <w:rFonts w:eastAsia="Times New Roman" w:cs="Arial"/>
          <w:noProof/>
          <w:szCs w:val="17"/>
          <w:lang w:val="fr-FR"/>
        </w:rPr>
        <w:t>cation</w:t>
      </w:r>
      <w:r w:rsidRPr="00982192">
        <w:rPr>
          <w:rFonts w:eastAsia="Times New Roman" w:cs="Arial"/>
          <w:noProof/>
          <w:szCs w:val="17"/>
          <w:lang w:val="fr-FR"/>
        </w:rPr>
        <w:t xml:space="preserve">, </w:t>
      </w:r>
      <w:r w:rsidR="00C56BF7">
        <w:rPr>
          <w:rFonts w:eastAsia="Times New Roman" w:cs="Arial"/>
          <w:noProof/>
          <w:szCs w:val="17"/>
          <w:lang w:val="fr-FR"/>
        </w:rPr>
        <w:t xml:space="preserve">la parfaite sécurité itérative DEVRAIT être utilisée pour assurer la sécurité du </w:t>
      </w:r>
      <w:r w:rsidRPr="00982192">
        <w:rPr>
          <w:rFonts w:eastAsia="Times New Roman" w:cs="Arial"/>
          <w:noProof/>
          <w:szCs w:val="17"/>
          <w:lang w:val="fr-FR"/>
        </w:rPr>
        <w:t>transpo</w:t>
      </w:r>
      <w:r w:rsidR="00334310" w:rsidRPr="00982192">
        <w:rPr>
          <w:rFonts w:eastAsia="Times New Roman" w:cs="Arial"/>
          <w:noProof/>
          <w:szCs w:val="17"/>
          <w:lang w:val="fr-FR"/>
        </w:rPr>
        <w:t>rt</w:t>
      </w:r>
      <w:r w:rsidR="00334310">
        <w:rPr>
          <w:rFonts w:eastAsia="Times New Roman" w:cs="Arial"/>
          <w:noProof/>
          <w:szCs w:val="17"/>
          <w:lang w:val="fr-FR"/>
        </w:rPr>
        <w:t>.  L’u</w:t>
      </w:r>
      <w:r w:rsidR="00C56BF7">
        <w:rPr>
          <w:rFonts w:eastAsia="Times New Roman" w:cs="Arial"/>
          <w:noProof/>
          <w:szCs w:val="17"/>
          <w:lang w:val="fr-FR"/>
        </w:rPr>
        <w:t>tilisation d</w:t>
      </w:r>
      <w:r w:rsidR="00BB0A23">
        <w:rPr>
          <w:rFonts w:eastAsia="Times New Roman" w:cs="Arial"/>
          <w:noProof/>
          <w:szCs w:val="17"/>
          <w:lang w:val="fr-FR"/>
        </w:rPr>
        <w:t>’</w:t>
      </w:r>
      <w:r w:rsidR="00C56BF7">
        <w:rPr>
          <w:rFonts w:eastAsia="Times New Roman" w:cs="Arial"/>
          <w:noProof/>
          <w:szCs w:val="17"/>
          <w:lang w:val="fr-FR"/>
        </w:rPr>
        <w:t>algorithmes cryptographiques non sûrs</w:t>
      </w:r>
      <w:r w:rsidR="005E48A2" w:rsidRPr="00982192">
        <w:rPr>
          <w:rFonts w:eastAsia="Times New Roman" w:cs="Arial"/>
          <w:noProof/>
          <w:szCs w:val="17"/>
          <w:lang w:val="fr-FR"/>
        </w:rPr>
        <w:t xml:space="preserve"> </w:t>
      </w:r>
      <w:r w:rsidR="00C56BF7">
        <w:rPr>
          <w:rFonts w:eastAsia="Times New Roman" w:cs="Arial"/>
          <w:noProof/>
          <w:szCs w:val="17"/>
          <w:lang w:val="fr-FR"/>
        </w:rPr>
        <w:t>et la rétrocompatibilité</w:t>
      </w:r>
      <w:r w:rsidR="005E48A2" w:rsidRPr="00982192">
        <w:rPr>
          <w:rFonts w:eastAsia="Times New Roman" w:cs="Arial"/>
          <w:noProof/>
          <w:szCs w:val="17"/>
          <w:lang w:val="fr-FR"/>
        </w:rPr>
        <w:t xml:space="preserve"> </w:t>
      </w:r>
      <w:r w:rsidR="00C56BF7">
        <w:rPr>
          <w:rFonts w:eastAsia="Times New Roman" w:cs="Arial"/>
          <w:noProof/>
          <w:szCs w:val="17"/>
          <w:lang w:val="fr-FR"/>
        </w:rPr>
        <w:t xml:space="preserve">avec les protocoles </w:t>
      </w:r>
      <w:r w:rsidR="005E48A2" w:rsidRPr="00982192">
        <w:rPr>
          <w:rFonts w:eastAsia="Times New Roman" w:cs="Arial"/>
          <w:noProof/>
          <w:szCs w:val="17"/>
          <w:lang w:val="fr-FR"/>
        </w:rPr>
        <w:t xml:space="preserve">SSL 3 </w:t>
      </w:r>
      <w:r w:rsidR="00C56BF7">
        <w:rPr>
          <w:rFonts w:eastAsia="Times New Roman" w:cs="Arial"/>
          <w:noProof/>
          <w:szCs w:val="17"/>
          <w:lang w:val="fr-FR"/>
        </w:rPr>
        <w:t>et</w:t>
      </w:r>
      <w:r w:rsidR="005E48A2" w:rsidRPr="00982192">
        <w:rPr>
          <w:rFonts w:eastAsia="Times New Roman" w:cs="Arial"/>
          <w:noProof/>
          <w:szCs w:val="17"/>
          <w:lang w:val="fr-FR"/>
        </w:rPr>
        <w:t xml:space="preserve"> TLS 1.0/1.1 </w:t>
      </w:r>
      <w:r w:rsidR="00C56BF7">
        <w:rPr>
          <w:rFonts w:eastAsia="Times New Roman" w:cs="Arial"/>
          <w:noProof/>
          <w:szCs w:val="17"/>
          <w:lang w:val="fr-FR"/>
        </w:rPr>
        <w:t>NE DEVRAIENT PAS être autorisées</w:t>
      </w:r>
      <w:r w:rsidR="005E48A2" w:rsidRPr="00982192">
        <w:rPr>
          <w:rFonts w:eastAsia="Times New Roman" w:cs="Arial"/>
          <w:noProof/>
          <w:szCs w:val="17"/>
          <w:lang w:val="fr-FR"/>
        </w:rPr>
        <w:t>.</w:t>
      </w:r>
    </w:p>
    <w:p w14:paraId="4436B42E" w14:textId="7CE758FE" w:rsidR="005E48A2" w:rsidRPr="00982192" w:rsidRDefault="001B5854"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C56BF7">
        <w:rPr>
          <w:rFonts w:eastAsia="Times New Roman" w:cs="Arial"/>
          <w:noProof/>
          <w:szCs w:val="17"/>
          <w:lang w:val="fr-FR"/>
        </w:rPr>
        <w:t>Pour une sécurité et une confiance maximales, un</w:t>
      </w:r>
      <w:r w:rsidR="00C56BF7" w:rsidRPr="00C56BF7">
        <w:rPr>
          <w:rFonts w:eastAsia="Times New Roman" w:cs="Arial"/>
          <w:noProof/>
          <w:szCs w:val="17"/>
          <w:lang w:val="fr-FR"/>
        </w:rPr>
        <w:t xml:space="preserve"> réseau privé virtuel sous protocole de sécurité IPSec</w:t>
      </w:r>
      <w:r w:rsidR="005E48A2" w:rsidRPr="00982192">
        <w:rPr>
          <w:rFonts w:eastAsia="Times New Roman" w:cs="Arial"/>
          <w:noProof/>
          <w:szCs w:val="17"/>
          <w:lang w:val="fr-FR"/>
        </w:rPr>
        <w:t xml:space="preserve"> </w:t>
      </w:r>
      <w:r w:rsidR="00C56BF7">
        <w:rPr>
          <w:rFonts w:eastAsia="Times New Roman" w:cs="Arial"/>
          <w:noProof/>
          <w:szCs w:val="17"/>
          <w:lang w:val="fr-FR"/>
        </w:rPr>
        <w:t>DEVRAIT être installé</w:t>
      </w:r>
      <w:r w:rsidR="005E48A2" w:rsidRPr="00982192">
        <w:rPr>
          <w:rFonts w:eastAsia="Times New Roman" w:cs="Arial"/>
          <w:noProof/>
          <w:szCs w:val="17"/>
          <w:lang w:val="fr-FR"/>
        </w:rPr>
        <w:t xml:space="preserve"> </w:t>
      </w:r>
      <w:r w:rsidR="00C56BF7">
        <w:rPr>
          <w:rFonts w:eastAsia="Times New Roman" w:cs="Arial"/>
          <w:noProof/>
          <w:szCs w:val="17"/>
          <w:lang w:val="fr-FR"/>
        </w:rPr>
        <w:t xml:space="preserve">de site à site pour mieux protéger les </w:t>
      </w:r>
      <w:r w:rsidR="005E48A2" w:rsidRPr="00982192">
        <w:rPr>
          <w:rFonts w:eastAsia="Times New Roman" w:cs="Arial"/>
          <w:noProof/>
          <w:szCs w:val="17"/>
          <w:lang w:val="fr-FR"/>
        </w:rPr>
        <w:t>information</w:t>
      </w:r>
      <w:r w:rsidR="00C56BF7">
        <w:rPr>
          <w:rFonts w:eastAsia="Times New Roman" w:cs="Arial"/>
          <w:noProof/>
          <w:szCs w:val="17"/>
          <w:lang w:val="fr-FR"/>
        </w:rPr>
        <w:t>s</w:t>
      </w:r>
      <w:r w:rsidR="005E48A2" w:rsidRPr="00982192">
        <w:rPr>
          <w:rFonts w:eastAsia="Times New Roman" w:cs="Arial"/>
          <w:noProof/>
          <w:szCs w:val="17"/>
          <w:lang w:val="fr-FR"/>
        </w:rPr>
        <w:t xml:space="preserve"> </w:t>
      </w:r>
      <w:r w:rsidR="00B36E39" w:rsidRPr="00982192">
        <w:rPr>
          <w:rFonts w:eastAsia="Times New Roman" w:cs="Arial"/>
          <w:noProof/>
          <w:szCs w:val="17"/>
          <w:lang w:val="fr-FR"/>
        </w:rPr>
        <w:t>transmi</w:t>
      </w:r>
      <w:r w:rsidR="00C56BF7">
        <w:rPr>
          <w:rFonts w:eastAsia="Times New Roman" w:cs="Arial"/>
          <w:noProof/>
          <w:szCs w:val="17"/>
          <w:lang w:val="fr-FR"/>
        </w:rPr>
        <w:t>ses</w:t>
      </w:r>
      <w:r w:rsidR="005E48A2" w:rsidRPr="00982192">
        <w:rPr>
          <w:rFonts w:eastAsia="Times New Roman" w:cs="Arial"/>
          <w:noProof/>
          <w:szCs w:val="17"/>
          <w:lang w:val="fr-FR"/>
        </w:rPr>
        <w:t xml:space="preserve"> </w:t>
      </w:r>
      <w:r w:rsidR="00C56BF7">
        <w:rPr>
          <w:rFonts w:eastAsia="Times New Roman" w:cs="Arial"/>
          <w:noProof/>
          <w:szCs w:val="17"/>
          <w:lang w:val="fr-FR"/>
        </w:rPr>
        <w:t xml:space="preserve">sur des </w:t>
      </w:r>
      <w:r w:rsidR="00033AF7">
        <w:rPr>
          <w:rFonts w:eastAsia="Times New Roman" w:cs="Arial"/>
          <w:noProof/>
          <w:szCs w:val="17"/>
          <w:lang w:val="fr-FR"/>
        </w:rPr>
        <w:t>réseaux non sécurisés</w:t>
      </w:r>
      <w:r w:rsidR="005E48A2" w:rsidRPr="00982192">
        <w:rPr>
          <w:rFonts w:eastAsia="Times New Roman" w:cs="Arial"/>
          <w:noProof/>
          <w:szCs w:val="17"/>
          <w:lang w:val="fr-FR"/>
        </w:rPr>
        <w:t>.</w:t>
      </w:r>
    </w:p>
    <w:p w14:paraId="01AB2327" w14:textId="17BED573" w:rsidR="005E48A2" w:rsidRPr="00982192" w:rsidRDefault="00A9726C"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326283">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 xml:space="preserve">application </w:t>
      </w:r>
      <w:r w:rsidR="00326283">
        <w:rPr>
          <w:rFonts w:eastAsia="Times New Roman" w:cs="Arial"/>
          <w:noProof/>
          <w:szCs w:val="17"/>
          <w:lang w:val="fr-FR"/>
        </w:rPr>
        <w:t xml:space="preserve">consommatrice DEVRAIT valider la chaîne de certificats </w:t>
      </w:r>
      <w:r w:rsidR="005E48A2" w:rsidRPr="00982192">
        <w:rPr>
          <w:rFonts w:eastAsia="Times New Roman" w:cs="Arial"/>
          <w:noProof/>
          <w:szCs w:val="17"/>
          <w:lang w:val="fr-FR"/>
        </w:rPr>
        <w:t xml:space="preserve">TLS </w:t>
      </w:r>
      <w:r w:rsidR="00326283">
        <w:rPr>
          <w:rFonts w:eastAsia="Times New Roman" w:cs="Arial"/>
          <w:noProof/>
          <w:szCs w:val="17"/>
          <w:lang w:val="fr-FR"/>
        </w:rPr>
        <w:t>au moment de demander l</w:t>
      </w:r>
      <w:r w:rsidR="00BB0A23">
        <w:rPr>
          <w:rFonts w:eastAsia="Times New Roman" w:cs="Arial"/>
          <w:noProof/>
          <w:szCs w:val="17"/>
          <w:lang w:val="fr-FR"/>
        </w:rPr>
        <w:t>’</w:t>
      </w:r>
      <w:r w:rsidR="00326283">
        <w:rPr>
          <w:rFonts w:eastAsia="Times New Roman" w:cs="Arial"/>
          <w:noProof/>
          <w:szCs w:val="17"/>
          <w:lang w:val="fr-FR"/>
        </w:rPr>
        <w:t>accès à des ressources protégées, notamment en consultant la liste de révocation de certificats</w:t>
      </w:r>
      <w:r w:rsidR="005E48A2" w:rsidRPr="00982192">
        <w:rPr>
          <w:rFonts w:eastAsia="Times New Roman" w:cs="Arial"/>
          <w:noProof/>
          <w:szCs w:val="17"/>
          <w:lang w:val="fr-FR"/>
        </w:rPr>
        <w:t>.</w:t>
      </w:r>
    </w:p>
    <w:p w14:paraId="1D704BDD" w14:textId="5CCB19A6" w:rsidR="005E48A2" w:rsidRPr="00982192" w:rsidRDefault="001B5854"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326283">
        <w:rPr>
          <w:rFonts w:eastAsia="Times New Roman" w:cs="Arial"/>
          <w:noProof/>
          <w:szCs w:val="17"/>
          <w:lang w:val="fr-FR"/>
        </w:rPr>
        <w:t>Les services protégés DEVRAIENT utiliser uniquement des certificats valides émis par une autorité de certification digne de confiance</w:t>
      </w:r>
      <w:r w:rsidR="005E48A2" w:rsidRPr="00982192">
        <w:rPr>
          <w:rFonts w:eastAsia="Times New Roman" w:cs="Arial"/>
          <w:noProof/>
          <w:szCs w:val="17"/>
          <w:lang w:val="fr-FR"/>
        </w:rPr>
        <w:t>.</w:t>
      </w:r>
    </w:p>
    <w:p w14:paraId="781B15B5" w14:textId="097EBFE1" w:rsidR="005E48A2" w:rsidRPr="00982192" w:rsidRDefault="001B5854"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2</w:t>
      </w:r>
      <w:r w:rsidR="00307F5D">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326283">
        <w:rPr>
          <w:rFonts w:eastAsia="Times New Roman" w:cs="Arial"/>
          <w:noProof/>
          <w:szCs w:val="17"/>
          <w:lang w:val="fr-FR"/>
        </w:rPr>
        <w:t>Les jetons DEVRAIENT être signés à l</w:t>
      </w:r>
      <w:r w:rsidR="00BB0A23">
        <w:rPr>
          <w:rFonts w:eastAsia="Times New Roman" w:cs="Arial"/>
          <w:noProof/>
          <w:szCs w:val="17"/>
          <w:lang w:val="fr-FR"/>
        </w:rPr>
        <w:t>’</w:t>
      </w:r>
      <w:r w:rsidR="00326283">
        <w:rPr>
          <w:rFonts w:eastAsia="Times New Roman" w:cs="Arial"/>
          <w:noProof/>
          <w:szCs w:val="17"/>
          <w:lang w:val="fr-FR"/>
        </w:rPr>
        <w:t>aide d</w:t>
      </w:r>
      <w:r w:rsidR="00BB0A23">
        <w:rPr>
          <w:rFonts w:eastAsia="Times New Roman" w:cs="Arial"/>
          <w:noProof/>
          <w:szCs w:val="17"/>
          <w:lang w:val="fr-FR"/>
        </w:rPr>
        <w:t>’</w:t>
      </w:r>
      <w:r w:rsidR="00326283">
        <w:rPr>
          <w:rFonts w:eastAsia="Times New Roman" w:cs="Arial"/>
          <w:noProof/>
          <w:szCs w:val="17"/>
          <w:lang w:val="fr-FR"/>
        </w:rPr>
        <w:t>algorithmes de signature sécurisés qui soient conformes à la norme de signature numérique</w:t>
      </w:r>
      <w:r w:rsidR="005E48A2" w:rsidRPr="00982192">
        <w:rPr>
          <w:rFonts w:eastAsia="Times New Roman" w:cs="Arial"/>
          <w:noProof/>
          <w:szCs w:val="17"/>
          <w:lang w:val="fr-FR"/>
        </w:rPr>
        <w:t xml:space="preserve"> FIPS –186</w:t>
      </w:r>
      <w:r w:rsidR="00BB0A23">
        <w:rPr>
          <w:rFonts w:eastAsia="Times New Roman" w:cs="Arial"/>
          <w:noProof/>
          <w:szCs w:val="17"/>
          <w:lang w:val="fr-FR"/>
        </w:rPr>
        <w:t>-</w:t>
      </w:r>
      <w:r w:rsidR="005E48A2" w:rsidRPr="00982192">
        <w:rPr>
          <w:rFonts w:eastAsia="Times New Roman" w:cs="Arial"/>
          <w:noProof/>
          <w:szCs w:val="17"/>
          <w:lang w:val="fr-FR"/>
        </w:rPr>
        <w:t>4</w:t>
      </w:r>
      <w:r w:rsidR="00497540" w:rsidRPr="00982192">
        <w:rPr>
          <w:rFonts w:eastAsia="Times New Roman" w:cs="Arial"/>
          <w:noProof/>
          <w:szCs w:val="17"/>
          <w:lang w:val="fr-FR"/>
        </w:rPr>
        <w:t>.</w:t>
      </w:r>
      <w:r w:rsidR="005E48A2" w:rsidRPr="00982192">
        <w:rPr>
          <w:rFonts w:eastAsia="Times New Roman" w:cs="Arial"/>
          <w:noProof/>
          <w:szCs w:val="17"/>
          <w:lang w:val="fr-FR"/>
        </w:rPr>
        <w:t xml:space="preserve"> </w:t>
      </w:r>
      <w:r w:rsidR="002D56D3">
        <w:rPr>
          <w:rFonts w:eastAsia="Times New Roman" w:cs="Arial"/>
          <w:noProof/>
          <w:szCs w:val="17"/>
          <w:lang w:val="fr-FR"/>
        </w:rPr>
        <w:t xml:space="preserve"> </w:t>
      </w:r>
      <w:r w:rsidR="00326283">
        <w:rPr>
          <w:rFonts w:eastAsia="Times New Roman" w:cs="Arial"/>
          <w:noProof/>
          <w:szCs w:val="17"/>
          <w:lang w:val="fr-FR"/>
        </w:rPr>
        <w:t>L</w:t>
      </w:r>
      <w:r w:rsidR="00BB0A23">
        <w:rPr>
          <w:rFonts w:eastAsia="Times New Roman" w:cs="Arial"/>
          <w:noProof/>
          <w:szCs w:val="17"/>
          <w:lang w:val="fr-FR"/>
        </w:rPr>
        <w:t>’</w:t>
      </w:r>
      <w:r w:rsidR="00326283">
        <w:rPr>
          <w:rFonts w:eastAsia="Times New Roman" w:cs="Arial"/>
          <w:noProof/>
          <w:szCs w:val="17"/>
          <w:lang w:val="fr-FR"/>
        </w:rPr>
        <w:t xml:space="preserve">algorithme de signature numérique </w:t>
      </w:r>
      <w:r w:rsidR="005E48A2" w:rsidRPr="00982192">
        <w:rPr>
          <w:rFonts w:eastAsia="Times New Roman" w:cs="Arial"/>
          <w:noProof/>
          <w:szCs w:val="17"/>
          <w:lang w:val="fr-FR"/>
        </w:rPr>
        <w:t xml:space="preserve">RSA </w:t>
      </w:r>
      <w:r w:rsidR="00326283">
        <w:rPr>
          <w:rFonts w:eastAsia="Times New Roman" w:cs="Arial"/>
          <w:noProof/>
          <w:szCs w:val="17"/>
          <w:lang w:val="fr-FR"/>
        </w:rPr>
        <w:t>ou l</w:t>
      </w:r>
      <w:r w:rsidR="00BB0A23">
        <w:rPr>
          <w:rFonts w:eastAsia="Times New Roman" w:cs="Arial"/>
          <w:noProof/>
          <w:szCs w:val="17"/>
          <w:lang w:val="fr-FR"/>
        </w:rPr>
        <w:t>’</w:t>
      </w:r>
      <w:r w:rsidR="00326283">
        <w:rPr>
          <w:rFonts w:eastAsia="Times New Roman" w:cs="Arial"/>
          <w:noProof/>
          <w:szCs w:val="17"/>
          <w:lang w:val="fr-FR"/>
        </w:rPr>
        <w:t xml:space="preserve">algorithme </w:t>
      </w:r>
      <w:r w:rsidR="005E48A2" w:rsidRPr="00982192">
        <w:rPr>
          <w:rFonts w:eastAsia="Times New Roman" w:cs="Arial"/>
          <w:noProof/>
          <w:szCs w:val="17"/>
          <w:lang w:val="fr-FR"/>
        </w:rPr>
        <w:t xml:space="preserve">ECDSA </w:t>
      </w:r>
      <w:r w:rsidR="00326283">
        <w:rPr>
          <w:rFonts w:eastAsia="Times New Roman" w:cs="Arial"/>
          <w:noProof/>
          <w:szCs w:val="17"/>
          <w:lang w:val="fr-FR"/>
        </w:rPr>
        <w:t>DEVRAIENT être pris en considération</w:t>
      </w:r>
      <w:r w:rsidR="005E48A2" w:rsidRPr="00982192">
        <w:rPr>
          <w:rFonts w:eastAsia="Times New Roman" w:cs="Arial"/>
          <w:noProof/>
          <w:szCs w:val="17"/>
          <w:lang w:val="fr-FR"/>
        </w:rPr>
        <w:t>.</w:t>
      </w:r>
    </w:p>
    <w:p w14:paraId="32FDA344" w14:textId="77777777" w:rsidR="00992C0C" w:rsidRDefault="005E48A2" w:rsidP="00CE01DA">
      <w:pPr>
        <w:pStyle w:val="Heading4"/>
        <w:spacing w:before="170" w:after="170"/>
        <w:rPr>
          <w:noProof/>
          <w:lang w:val="fr-FR"/>
        </w:rPr>
      </w:pPr>
      <w:r w:rsidRPr="00982192">
        <w:rPr>
          <w:noProof/>
          <w:lang w:val="fr-FR"/>
        </w:rPr>
        <w:t>Authenti</w:t>
      </w:r>
      <w:r w:rsidR="00326283">
        <w:rPr>
          <w:noProof/>
          <w:lang w:val="fr-FR"/>
        </w:rPr>
        <w:t>fi</w:t>
      </w:r>
      <w:r w:rsidRPr="00982192">
        <w:rPr>
          <w:noProof/>
          <w:lang w:val="fr-FR"/>
        </w:rPr>
        <w:t xml:space="preserve">cation </w:t>
      </w:r>
      <w:r w:rsidR="00326283">
        <w:rPr>
          <w:noProof/>
          <w:lang w:val="fr-FR"/>
        </w:rPr>
        <w:t>et autorisation</w:t>
      </w:r>
    </w:p>
    <w:p w14:paraId="608B7222" w14:textId="629575E8" w:rsidR="005E48A2" w:rsidRPr="00982192" w:rsidRDefault="001446D6" w:rsidP="00CE01DA">
      <w:pPr>
        <w:pStyle w:val="NormalWeb"/>
        <w:spacing w:before="170" w:beforeAutospacing="0" w:after="170" w:afterAutospacing="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326283">
        <w:rPr>
          <w:noProof/>
          <w:lang w:val="fr-FR"/>
        </w:rPr>
        <w:t>L</w:t>
      </w:r>
      <w:r w:rsidR="00BB0A23">
        <w:rPr>
          <w:noProof/>
          <w:lang w:val="fr-FR"/>
        </w:rPr>
        <w:t>’</w:t>
      </w:r>
      <w:r w:rsidR="00326283">
        <w:rPr>
          <w:noProof/>
          <w:lang w:val="fr-FR"/>
        </w:rPr>
        <w:t>aut</w:t>
      </w:r>
      <w:r w:rsidR="005E48A2" w:rsidRPr="00982192">
        <w:rPr>
          <w:noProof/>
          <w:lang w:val="fr-FR"/>
        </w:rPr>
        <w:t>ori</w:t>
      </w:r>
      <w:r w:rsidR="00326283">
        <w:rPr>
          <w:noProof/>
          <w:lang w:val="fr-FR"/>
        </w:rPr>
        <w:t>s</w:t>
      </w:r>
      <w:r w:rsidR="005E48A2" w:rsidRPr="00982192">
        <w:rPr>
          <w:noProof/>
          <w:lang w:val="fr-FR"/>
        </w:rPr>
        <w:t xml:space="preserve">ation </w:t>
      </w:r>
      <w:r w:rsidR="00326283">
        <w:rPr>
          <w:noProof/>
          <w:lang w:val="fr-FR"/>
        </w:rPr>
        <w:t>s</w:t>
      </w:r>
      <w:r w:rsidR="00BB0A23">
        <w:rPr>
          <w:noProof/>
          <w:lang w:val="fr-FR"/>
        </w:rPr>
        <w:t>’</w:t>
      </w:r>
      <w:r w:rsidR="00326283">
        <w:rPr>
          <w:noProof/>
          <w:lang w:val="fr-FR"/>
        </w:rPr>
        <w:t>entend de l</w:t>
      </w:r>
      <w:r w:rsidR="00BB0A23">
        <w:rPr>
          <w:noProof/>
          <w:lang w:val="fr-FR"/>
        </w:rPr>
        <w:t>’</w:t>
      </w:r>
      <w:r w:rsidR="00326283">
        <w:rPr>
          <w:noProof/>
          <w:lang w:val="fr-FR"/>
        </w:rPr>
        <w:t>acte consistant à contrôler l</w:t>
      </w:r>
      <w:r w:rsidR="00BB0A23">
        <w:rPr>
          <w:noProof/>
          <w:lang w:val="fr-FR"/>
        </w:rPr>
        <w:t>’</w:t>
      </w:r>
      <w:r w:rsidR="00326283">
        <w:rPr>
          <w:noProof/>
          <w:lang w:val="fr-FR"/>
        </w:rPr>
        <w:t>accès à une ressour</w:t>
      </w:r>
      <w:r w:rsidR="00334310">
        <w:rPr>
          <w:noProof/>
          <w:lang w:val="fr-FR"/>
        </w:rPr>
        <w:t>ce.  L’a</w:t>
      </w:r>
      <w:r w:rsidR="005E48A2" w:rsidRPr="00982192">
        <w:rPr>
          <w:noProof/>
          <w:lang w:val="fr-FR"/>
        </w:rPr>
        <w:t>utori</w:t>
      </w:r>
      <w:r w:rsidR="00326283">
        <w:rPr>
          <w:noProof/>
          <w:lang w:val="fr-FR"/>
        </w:rPr>
        <w:t>s</w:t>
      </w:r>
      <w:r w:rsidR="005E48A2" w:rsidRPr="00982192">
        <w:rPr>
          <w:noProof/>
          <w:lang w:val="fr-FR"/>
        </w:rPr>
        <w:t xml:space="preserve">ation </w:t>
      </w:r>
      <w:r w:rsidR="00326283">
        <w:rPr>
          <w:noProof/>
          <w:lang w:val="fr-FR"/>
        </w:rPr>
        <w:t>concerne non seulement l</w:t>
      </w:r>
      <w:r w:rsidR="00BB0A23">
        <w:rPr>
          <w:noProof/>
          <w:lang w:val="fr-FR"/>
        </w:rPr>
        <w:t>’</w:t>
      </w:r>
      <w:r w:rsidR="00326283">
        <w:rPr>
          <w:noProof/>
          <w:lang w:val="fr-FR"/>
        </w:rPr>
        <w:t>application de mesures de contrôle d</w:t>
      </w:r>
      <w:r w:rsidR="00BB0A23">
        <w:rPr>
          <w:noProof/>
          <w:lang w:val="fr-FR"/>
        </w:rPr>
        <w:t>’</w:t>
      </w:r>
      <w:r w:rsidR="00326283">
        <w:rPr>
          <w:noProof/>
          <w:lang w:val="fr-FR"/>
        </w:rPr>
        <w:t>accès, mais aussi la définition de ces mesur</w:t>
      </w:r>
      <w:r w:rsidR="00334310">
        <w:rPr>
          <w:noProof/>
          <w:lang w:val="fr-FR"/>
        </w:rPr>
        <w:t>es.  Il</w:t>
      </w:r>
      <w:r w:rsidR="00326283">
        <w:rPr>
          <w:noProof/>
          <w:lang w:val="fr-FR"/>
        </w:rPr>
        <w:t xml:space="preserve"> s</w:t>
      </w:r>
      <w:r w:rsidR="00BB0A23">
        <w:rPr>
          <w:noProof/>
          <w:lang w:val="fr-FR"/>
        </w:rPr>
        <w:t>’</w:t>
      </w:r>
      <w:r w:rsidR="00326283">
        <w:rPr>
          <w:noProof/>
          <w:lang w:val="fr-FR"/>
        </w:rPr>
        <w:t>agit notamment des règles et politiques d</w:t>
      </w:r>
      <w:r w:rsidR="00BB0A23">
        <w:rPr>
          <w:noProof/>
          <w:lang w:val="fr-FR"/>
        </w:rPr>
        <w:t>’</w:t>
      </w:r>
      <w:r w:rsidR="00326283">
        <w:rPr>
          <w:noProof/>
          <w:lang w:val="fr-FR"/>
        </w:rPr>
        <w:t>accès, qui devraient définir le niveau requis d</w:t>
      </w:r>
      <w:r w:rsidR="00BB0A23">
        <w:rPr>
          <w:noProof/>
          <w:lang w:val="fr-FR"/>
        </w:rPr>
        <w:t>’</w:t>
      </w:r>
      <w:r w:rsidR="00326283">
        <w:rPr>
          <w:noProof/>
          <w:lang w:val="fr-FR"/>
        </w:rPr>
        <w:t>accès acceptable tant pour le prestataire de service que pour l</w:t>
      </w:r>
      <w:r w:rsidR="00BB0A23">
        <w:rPr>
          <w:noProof/>
          <w:lang w:val="fr-FR"/>
        </w:rPr>
        <w:t>’</w:t>
      </w:r>
      <w:r w:rsidR="00326283">
        <w:rPr>
          <w:noProof/>
          <w:lang w:val="fr-FR"/>
        </w:rPr>
        <w:t>application consommatri</w:t>
      </w:r>
      <w:r w:rsidR="00334310">
        <w:rPr>
          <w:noProof/>
          <w:lang w:val="fr-FR"/>
        </w:rPr>
        <w:t>ce.  Le</w:t>
      </w:r>
      <w:r w:rsidR="00326283">
        <w:rPr>
          <w:noProof/>
          <w:lang w:val="fr-FR"/>
        </w:rPr>
        <w:t xml:space="preserve"> contrôle de l</w:t>
      </w:r>
      <w:r w:rsidR="00BB0A23">
        <w:rPr>
          <w:noProof/>
          <w:lang w:val="fr-FR"/>
        </w:rPr>
        <w:t>’</w:t>
      </w:r>
      <w:r w:rsidR="00326283">
        <w:rPr>
          <w:noProof/>
          <w:lang w:val="fr-FR"/>
        </w:rPr>
        <w:t>accès repose sur le fait que le prestataire accorde ou refuse à une application consommatrice ou à un consommateur l</w:t>
      </w:r>
      <w:r w:rsidR="00BB0A23">
        <w:rPr>
          <w:noProof/>
          <w:lang w:val="fr-FR"/>
        </w:rPr>
        <w:t>’</w:t>
      </w:r>
      <w:r w:rsidR="00326283">
        <w:rPr>
          <w:noProof/>
          <w:lang w:val="fr-FR"/>
        </w:rPr>
        <w:t>accès à une ressource à un certain degré de déta</w:t>
      </w:r>
      <w:r w:rsidR="00334310">
        <w:rPr>
          <w:noProof/>
          <w:lang w:val="fr-FR"/>
        </w:rPr>
        <w:t>il.  Un</w:t>
      </w:r>
      <w:r w:rsidR="00326283">
        <w:rPr>
          <w:noProof/>
          <w:lang w:val="fr-FR"/>
        </w:rPr>
        <w:t xml:space="preserve"> accès peu détaillé devrait être envisagé </w:t>
      </w:r>
      <w:r w:rsidR="003F41D8">
        <w:rPr>
          <w:noProof/>
          <w:lang w:val="fr-FR"/>
        </w:rPr>
        <w:t>au point de requête de l</w:t>
      </w:r>
      <w:r w:rsidR="00BB0A23">
        <w:rPr>
          <w:noProof/>
          <w:lang w:val="fr-FR"/>
        </w:rPr>
        <w:t>’</w:t>
      </w:r>
      <w:r w:rsidR="003F41D8">
        <w:rPr>
          <w:noProof/>
          <w:lang w:val="fr-FR"/>
        </w:rPr>
        <w:t>API ou de la passerelle de l</w:t>
      </w:r>
      <w:r w:rsidR="00BB0A23">
        <w:rPr>
          <w:noProof/>
          <w:lang w:val="fr-FR"/>
        </w:rPr>
        <w:t>’</w:t>
      </w:r>
      <w:r w:rsidR="003F41D8">
        <w:rPr>
          <w:noProof/>
          <w:lang w:val="fr-FR"/>
        </w:rPr>
        <w:t xml:space="preserve">API, </w:t>
      </w:r>
      <w:r w:rsidR="00326283">
        <w:rPr>
          <w:noProof/>
          <w:lang w:val="fr-FR"/>
        </w:rPr>
        <w:t>tandis qu</w:t>
      </w:r>
      <w:r w:rsidR="00BB0A23">
        <w:rPr>
          <w:noProof/>
          <w:lang w:val="fr-FR"/>
        </w:rPr>
        <w:t>’</w:t>
      </w:r>
      <w:r w:rsidR="00326283">
        <w:rPr>
          <w:noProof/>
          <w:lang w:val="fr-FR"/>
        </w:rPr>
        <w:t>un contrôle détaillé</w:t>
      </w:r>
      <w:r w:rsidR="005E48A2" w:rsidRPr="00982192">
        <w:rPr>
          <w:noProof/>
          <w:lang w:val="fr-FR"/>
        </w:rPr>
        <w:t xml:space="preserve"> </w:t>
      </w:r>
      <w:r w:rsidR="003F41D8">
        <w:rPr>
          <w:noProof/>
          <w:lang w:val="fr-FR"/>
        </w:rPr>
        <w:t xml:space="preserve">devrait </w:t>
      </w:r>
      <w:r w:rsidR="00A93754">
        <w:rPr>
          <w:noProof/>
          <w:lang w:val="fr-FR"/>
        </w:rPr>
        <w:t>êtr</w:t>
      </w:r>
      <w:r w:rsidR="003F41D8">
        <w:rPr>
          <w:noProof/>
          <w:lang w:val="fr-FR"/>
        </w:rPr>
        <w:t>e</w:t>
      </w:r>
      <w:r w:rsidR="00A93754">
        <w:rPr>
          <w:noProof/>
          <w:lang w:val="fr-FR"/>
        </w:rPr>
        <w:t xml:space="preserve"> </w:t>
      </w:r>
      <w:r w:rsidR="003F41D8">
        <w:rPr>
          <w:noProof/>
          <w:lang w:val="fr-FR"/>
        </w:rPr>
        <w:t xml:space="preserve">envisagé </w:t>
      </w:r>
      <w:r w:rsidR="00A93754">
        <w:rPr>
          <w:noProof/>
          <w:lang w:val="fr-FR"/>
        </w:rPr>
        <w:t>au niveau du service dorsal</w:t>
      </w:r>
      <w:r w:rsidR="00165EE3" w:rsidRPr="00982192">
        <w:rPr>
          <w:noProof/>
          <w:lang w:val="fr-FR"/>
        </w:rPr>
        <w:t>,</w:t>
      </w:r>
      <w:r w:rsidR="005E48A2" w:rsidRPr="00982192">
        <w:rPr>
          <w:noProof/>
          <w:lang w:val="fr-FR"/>
        </w:rPr>
        <w:t xml:space="preserve"> </w:t>
      </w:r>
      <w:r w:rsidR="00A93754">
        <w:rPr>
          <w:noProof/>
          <w:lang w:val="fr-FR"/>
        </w:rPr>
        <w:t>si</w:t>
      </w:r>
      <w:r w:rsidR="005E48A2" w:rsidRPr="00982192">
        <w:rPr>
          <w:noProof/>
          <w:lang w:val="fr-FR"/>
        </w:rPr>
        <w:t xml:space="preserve"> possib</w:t>
      </w:r>
      <w:r w:rsidR="00334310" w:rsidRPr="00982192">
        <w:rPr>
          <w:noProof/>
          <w:lang w:val="fr-FR"/>
        </w:rPr>
        <w:t>le</w:t>
      </w:r>
      <w:r w:rsidR="00334310">
        <w:rPr>
          <w:noProof/>
          <w:lang w:val="fr-FR"/>
        </w:rPr>
        <w:t>.  Le</w:t>
      </w:r>
      <w:r w:rsidR="00A93754">
        <w:rPr>
          <w:noProof/>
          <w:lang w:val="fr-FR"/>
        </w:rPr>
        <w:t xml:space="preserve"> modèle </w:t>
      </w:r>
      <w:r w:rsidR="00992C0C">
        <w:rPr>
          <w:noProof/>
          <w:lang w:val="fr-FR"/>
        </w:rPr>
        <w:t>“</w:t>
      </w:r>
      <w:r w:rsidR="001D5566">
        <w:rPr>
          <w:noProof/>
          <w:lang w:val="fr-FR"/>
        </w:rPr>
        <w:t>contrôle d</w:t>
      </w:r>
      <w:r w:rsidR="00BB0A23">
        <w:rPr>
          <w:noProof/>
          <w:lang w:val="fr-FR"/>
        </w:rPr>
        <w:t>’</w:t>
      </w:r>
      <w:r w:rsidR="001D5566">
        <w:rPr>
          <w:noProof/>
          <w:lang w:val="fr-FR"/>
        </w:rPr>
        <w:t>accès à base de rôles</w:t>
      </w:r>
      <w:r w:rsidR="00992C0C">
        <w:rPr>
          <w:noProof/>
          <w:lang w:val="fr-FR"/>
        </w:rPr>
        <w:t>”</w:t>
      </w:r>
      <w:r w:rsidR="001D5566">
        <w:rPr>
          <w:noProof/>
          <w:lang w:val="fr-FR"/>
        </w:rPr>
        <w:t xml:space="preserve"> </w:t>
      </w:r>
      <w:r w:rsidR="005E48A2" w:rsidRPr="00982192">
        <w:rPr>
          <w:noProof/>
          <w:lang w:val="fr-FR"/>
        </w:rPr>
        <w:t>(RBAC) o</w:t>
      </w:r>
      <w:r w:rsidR="001D5566">
        <w:rPr>
          <w:noProof/>
          <w:lang w:val="fr-FR"/>
        </w:rPr>
        <w:t>u</w:t>
      </w:r>
      <w:r w:rsidR="005E48A2" w:rsidRPr="00982192">
        <w:rPr>
          <w:noProof/>
          <w:lang w:val="fr-FR"/>
        </w:rPr>
        <w:t xml:space="preserve"> </w:t>
      </w:r>
      <w:r w:rsidR="00992C0C">
        <w:rPr>
          <w:noProof/>
          <w:lang w:val="fr-FR"/>
        </w:rPr>
        <w:t>“</w:t>
      </w:r>
      <w:r w:rsidR="001D5566">
        <w:rPr>
          <w:noProof/>
          <w:lang w:val="fr-FR"/>
        </w:rPr>
        <w:t>contrôle d</w:t>
      </w:r>
      <w:r w:rsidR="00BB0A23">
        <w:rPr>
          <w:noProof/>
          <w:lang w:val="fr-FR"/>
        </w:rPr>
        <w:t>’</w:t>
      </w:r>
      <w:r w:rsidR="001D5566">
        <w:rPr>
          <w:noProof/>
          <w:lang w:val="fr-FR"/>
        </w:rPr>
        <w:t>accès basé sur les attributs</w:t>
      </w:r>
      <w:r w:rsidR="00992C0C">
        <w:rPr>
          <w:noProof/>
          <w:lang w:val="fr-FR"/>
        </w:rPr>
        <w:t>”</w:t>
      </w:r>
      <w:r w:rsidR="001D5566">
        <w:rPr>
          <w:noProof/>
          <w:lang w:val="fr-FR"/>
        </w:rPr>
        <w:t xml:space="preserve"> </w:t>
      </w:r>
      <w:r w:rsidRPr="00982192">
        <w:rPr>
          <w:noProof/>
          <w:lang w:val="fr-FR"/>
        </w:rPr>
        <w:t xml:space="preserve">(ABAC) </w:t>
      </w:r>
      <w:r w:rsidR="001D5566">
        <w:rPr>
          <w:noProof/>
          <w:lang w:val="fr-FR"/>
        </w:rPr>
        <w:t>peut être pris en considération</w:t>
      </w:r>
      <w:r w:rsidRPr="00982192">
        <w:rPr>
          <w:noProof/>
          <w:lang w:val="fr-FR"/>
        </w:rPr>
        <w:t>.</w:t>
      </w:r>
    </w:p>
    <w:p w14:paraId="60A67118" w14:textId="7A8F3DB3" w:rsidR="005E48A2" w:rsidRPr="00982192" w:rsidRDefault="001446D6" w:rsidP="00CE01DA">
      <w:pPr>
        <w:pStyle w:val="NormalWeb"/>
        <w:spacing w:before="170" w:beforeAutospacing="0" w:after="170" w:afterAutospacing="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1D5566">
        <w:rPr>
          <w:noProof/>
          <w:lang w:val="fr-FR"/>
        </w:rPr>
        <w:t xml:space="preserve">Si un </w:t>
      </w:r>
      <w:r w:rsidR="005E48A2" w:rsidRPr="00982192">
        <w:rPr>
          <w:noProof/>
          <w:lang w:val="fr-FR"/>
        </w:rPr>
        <w:t xml:space="preserve">service </w:t>
      </w:r>
      <w:r w:rsidR="001D5566">
        <w:rPr>
          <w:noProof/>
          <w:lang w:val="fr-FR"/>
        </w:rPr>
        <w:t>est protégé</w:t>
      </w:r>
      <w:r w:rsidR="005E48A2" w:rsidRPr="00982192">
        <w:rPr>
          <w:noProof/>
          <w:lang w:val="fr-FR"/>
        </w:rPr>
        <w:t xml:space="preserve">, </w:t>
      </w:r>
      <w:r w:rsidR="00B01A5F">
        <w:rPr>
          <w:noProof/>
          <w:lang w:val="fr-FR"/>
        </w:rPr>
        <w:t>le standard d</w:t>
      </w:r>
      <w:r w:rsidR="00BB0A23">
        <w:rPr>
          <w:noProof/>
          <w:lang w:val="fr-FR"/>
        </w:rPr>
        <w:t>’</w:t>
      </w:r>
      <w:r w:rsidR="00B01A5F">
        <w:rPr>
          <w:noProof/>
          <w:lang w:val="fr-FR"/>
        </w:rPr>
        <w:t xml:space="preserve">identification </w:t>
      </w:r>
      <w:r w:rsidR="00293E8B" w:rsidRPr="00982192">
        <w:rPr>
          <w:noProof/>
          <w:lang w:val="fr-FR"/>
        </w:rPr>
        <w:t xml:space="preserve">Open ID Connect </w:t>
      </w:r>
      <w:r w:rsidR="00B01A5F">
        <w:rPr>
          <w:noProof/>
          <w:lang w:val="fr-FR"/>
        </w:rPr>
        <w:t xml:space="preserve">devrait être préféré à </w:t>
      </w:r>
      <w:r w:rsidR="005E48A2" w:rsidRPr="00982192">
        <w:rPr>
          <w:noProof/>
          <w:lang w:val="fr-FR"/>
        </w:rPr>
        <w:t xml:space="preserve">OAuth 2.0 </w:t>
      </w:r>
      <w:r w:rsidR="00B01A5F">
        <w:rPr>
          <w:noProof/>
          <w:lang w:val="fr-FR"/>
        </w:rPr>
        <w:t>car il comble un grand nombre des failles de ce dernier et normalise la manière d</w:t>
      </w:r>
      <w:r w:rsidR="00BB0A23">
        <w:rPr>
          <w:noProof/>
          <w:lang w:val="fr-FR"/>
        </w:rPr>
        <w:t>’</w:t>
      </w:r>
      <w:r w:rsidR="00B01A5F">
        <w:rPr>
          <w:noProof/>
          <w:lang w:val="fr-FR"/>
        </w:rPr>
        <w:t>obtenir les données relatives au profil du propriétaire de la ressource</w:t>
      </w:r>
      <w:r w:rsidR="00BB0A23">
        <w:rPr>
          <w:noProof/>
          <w:lang w:val="fr-FR"/>
        </w:rPr>
        <w:t> :</w:t>
      </w:r>
      <w:r w:rsidR="00B01A5F">
        <w:rPr>
          <w:noProof/>
          <w:lang w:val="fr-FR"/>
        </w:rPr>
        <w:t xml:space="preserve"> le format et la cryptographie</w:t>
      </w:r>
      <w:r w:rsidR="005E48A2" w:rsidRPr="00982192">
        <w:rPr>
          <w:noProof/>
          <w:lang w:val="fr-FR"/>
        </w:rPr>
        <w:t xml:space="preserve"> </w:t>
      </w:r>
      <w:r w:rsidR="00B01A5F">
        <w:rPr>
          <w:noProof/>
          <w:lang w:val="fr-FR"/>
        </w:rPr>
        <w:t xml:space="preserve">normalisés des jetons Web </w:t>
      </w:r>
      <w:r w:rsidR="005E48A2" w:rsidRPr="00982192">
        <w:rPr>
          <w:noProof/>
          <w:lang w:val="fr-FR"/>
        </w:rPr>
        <w:t>JSON</w:t>
      </w:r>
      <w:r w:rsidR="00A327D4">
        <w:rPr>
          <w:noProof/>
          <w:lang w:val="fr-FR"/>
        </w:rPr>
        <w:t xml:space="preserve"> (JWT)</w:t>
      </w:r>
      <w:r w:rsidR="005E48A2" w:rsidRPr="00982192">
        <w:rPr>
          <w:noProof/>
          <w:lang w:val="fr-FR"/>
        </w:rPr>
        <w:t>.</w:t>
      </w:r>
      <w:r w:rsidR="00946A7E" w:rsidRPr="00982192">
        <w:rPr>
          <w:noProof/>
          <w:lang w:val="fr-FR"/>
        </w:rPr>
        <w:t xml:space="preserve"> </w:t>
      </w:r>
      <w:r w:rsidR="005E48A2" w:rsidRPr="00982192">
        <w:rPr>
          <w:noProof/>
          <w:lang w:val="fr-FR"/>
        </w:rPr>
        <w:t xml:space="preserve"> </w:t>
      </w:r>
      <w:r w:rsidR="00B01A5F">
        <w:rPr>
          <w:noProof/>
          <w:lang w:val="fr-FR"/>
        </w:rPr>
        <w:t>Les autres systèmes de sécurité, comme l</w:t>
      </w:r>
      <w:r w:rsidR="00BB0A23">
        <w:rPr>
          <w:noProof/>
          <w:lang w:val="fr-FR"/>
        </w:rPr>
        <w:t>’</w:t>
      </w:r>
      <w:r w:rsidR="00B01A5F">
        <w:rPr>
          <w:noProof/>
          <w:lang w:val="fr-FR"/>
        </w:rPr>
        <w:t xml:space="preserve">Authentification de base </w:t>
      </w:r>
      <w:r w:rsidR="00A327D4">
        <w:rPr>
          <w:rFonts w:cs="Arial"/>
          <w:noProof/>
          <w:szCs w:val="17"/>
          <w:lang w:val="fr-FR"/>
        </w:rPr>
        <w:t>HTTP</w:t>
      </w:r>
      <w:r w:rsidR="00B01A5F">
        <w:rPr>
          <w:rFonts w:cs="Arial"/>
          <w:noProof/>
          <w:szCs w:val="17"/>
          <w:lang w:val="fr-FR"/>
        </w:rPr>
        <w:t xml:space="preserve">, qui exige que le </w:t>
      </w:r>
      <w:r w:rsidR="005E48A2" w:rsidRPr="00982192">
        <w:rPr>
          <w:rFonts w:cs="Arial"/>
          <w:noProof/>
          <w:szCs w:val="17"/>
          <w:lang w:val="fr-FR"/>
        </w:rPr>
        <w:t xml:space="preserve">client </w:t>
      </w:r>
      <w:r w:rsidR="00B01A5F">
        <w:rPr>
          <w:rFonts w:cs="Arial"/>
          <w:noProof/>
          <w:szCs w:val="17"/>
          <w:lang w:val="fr-FR"/>
        </w:rPr>
        <w:t>conserve un mot de passe quelque part en texte clair pour l</w:t>
      </w:r>
      <w:r w:rsidR="00BB0A23">
        <w:rPr>
          <w:rFonts w:cs="Arial"/>
          <w:noProof/>
          <w:szCs w:val="17"/>
          <w:lang w:val="fr-FR"/>
        </w:rPr>
        <w:t>’</w:t>
      </w:r>
      <w:r w:rsidR="00B01A5F">
        <w:rPr>
          <w:rFonts w:cs="Arial"/>
          <w:noProof/>
          <w:szCs w:val="17"/>
          <w:lang w:val="fr-FR"/>
        </w:rPr>
        <w:t>envoyer avec chaque requête, ne devraient pas être utilis</w:t>
      </w:r>
      <w:r w:rsidR="00334310">
        <w:rPr>
          <w:rFonts w:cs="Arial"/>
          <w:noProof/>
          <w:szCs w:val="17"/>
          <w:lang w:val="fr-FR"/>
        </w:rPr>
        <w:t>és.  De</w:t>
      </w:r>
      <w:r w:rsidR="00B01A5F">
        <w:rPr>
          <w:rFonts w:cs="Arial"/>
          <w:noProof/>
          <w:szCs w:val="17"/>
          <w:lang w:val="fr-FR"/>
        </w:rPr>
        <w:t xml:space="preserve"> même, la </w:t>
      </w:r>
      <w:r w:rsidR="005E48A2" w:rsidRPr="00982192">
        <w:rPr>
          <w:rFonts w:cs="Arial"/>
          <w:noProof/>
          <w:szCs w:val="17"/>
          <w:lang w:val="fr-FR"/>
        </w:rPr>
        <w:t>v</w:t>
      </w:r>
      <w:r w:rsidR="00B01A5F">
        <w:rPr>
          <w:rFonts w:cs="Arial"/>
          <w:noProof/>
          <w:szCs w:val="17"/>
          <w:lang w:val="fr-FR"/>
        </w:rPr>
        <w:t>é</w:t>
      </w:r>
      <w:r w:rsidR="005E48A2" w:rsidRPr="00982192">
        <w:rPr>
          <w:rFonts w:cs="Arial"/>
          <w:noProof/>
          <w:szCs w:val="17"/>
          <w:lang w:val="fr-FR"/>
        </w:rPr>
        <w:t xml:space="preserve">rification </w:t>
      </w:r>
      <w:r w:rsidR="00B01A5F">
        <w:rPr>
          <w:rFonts w:cs="Arial"/>
          <w:noProof/>
          <w:szCs w:val="17"/>
          <w:lang w:val="fr-FR"/>
        </w:rPr>
        <w:t xml:space="preserve">de ce mot de passe serait ralentie car elle devrait accéder </w:t>
      </w:r>
      <w:r w:rsidR="00A327D4">
        <w:rPr>
          <w:rFonts w:cs="Arial"/>
          <w:noProof/>
          <w:szCs w:val="17"/>
          <w:lang w:val="fr-FR"/>
        </w:rPr>
        <w:t>au magasin d</w:t>
      </w:r>
      <w:r w:rsidR="00BB0A23">
        <w:rPr>
          <w:rFonts w:cs="Arial"/>
          <w:noProof/>
          <w:szCs w:val="17"/>
          <w:lang w:val="fr-FR"/>
        </w:rPr>
        <w:t>’</w:t>
      </w:r>
      <w:r w:rsidR="00A17914">
        <w:rPr>
          <w:rFonts w:cs="Arial"/>
          <w:noProof/>
          <w:szCs w:val="17"/>
          <w:lang w:val="fr-FR"/>
        </w:rPr>
        <w:t>authentifiants</w:t>
      </w:r>
      <w:r w:rsidR="005E48A2" w:rsidRPr="00982192">
        <w:rPr>
          <w:rFonts w:cs="Arial"/>
          <w:noProof/>
          <w:szCs w:val="17"/>
          <w:lang w:val="fr-FR"/>
        </w:rPr>
        <w:t>.</w:t>
      </w:r>
      <w:r w:rsidR="00946A7E" w:rsidRPr="00982192">
        <w:rPr>
          <w:rFonts w:cs="Arial"/>
          <w:noProof/>
          <w:szCs w:val="17"/>
          <w:lang w:val="fr-FR"/>
        </w:rPr>
        <w:t xml:space="preserve"> </w:t>
      </w:r>
      <w:r w:rsidR="005E48A2" w:rsidRPr="00982192">
        <w:rPr>
          <w:rFonts w:cs="Arial"/>
          <w:noProof/>
          <w:szCs w:val="17"/>
          <w:lang w:val="fr-FR"/>
        </w:rPr>
        <w:t xml:space="preserve"> </w:t>
      </w:r>
      <w:r w:rsidR="005E48A2" w:rsidRPr="00982192">
        <w:rPr>
          <w:noProof/>
          <w:lang w:val="fr-FR"/>
        </w:rPr>
        <w:t xml:space="preserve">OAuth 2.0 </w:t>
      </w:r>
      <w:r w:rsidR="00A327D4">
        <w:rPr>
          <w:noProof/>
          <w:lang w:val="fr-FR"/>
        </w:rPr>
        <w:t>ne spécifie pas le jeton de sécuri</w:t>
      </w:r>
      <w:r w:rsidR="00334310">
        <w:rPr>
          <w:noProof/>
          <w:lang w:val="fr-FR"/>
        </w:rPr>
        <w:t>té.  Il</w:t>
      </w:r>
      <w:r w:rsidR="00A327D4">
        <w:rPr>
          <w:noProof/>
          <w:lang w:val="fr-FR"/>
        </w:rPr>
        <w:t xml:space="preserve"> s</w:t>
      </w:r>
      <w:r w:rsidR="00BB0A23">
        <w:rPr>
          <w:noProof/>
          <w:lang w:val="fr-FR"/>
        </w:rPr>
        <w:t>’</w:t>
      </w:r>
      <w:r w:rsidR="00A327D4">
        <w:rPr>
          <w:noProof/>
          <w:lang w:val="fr-FR"/>
        </w:rPr>
        <w:t xml:space="preserve">ensuit que le jeton </w:t>
      </w:r>
      <w:r w:rsidR="005E48A2" w:rsidRPr="00982192">
        <w:rPr>
          <w:noProof/>
          <w:lang w:val="fr-FR"/>
        </w:rPr>
        <w:t xml:space="preserve">JWT </w:t>
      </w:r>
      <w:r w:rsidR="00A327D4">
        <w:rPr>
          <w:noProof/>
          <w:lang w:val="fr-FR"/>
        </w:rPr>
        <w:t>devrait être utilisé plutôt, par exemple, que</w:t>
      </w:r>
      <w:r w:rsidR="00992C0C">
        <w:rPr>
          <w:noProof/>
          <w:lang w:val="fr-FR"/>
        </w:rPr>
        <w:t xml:space="preserve"> le </w:t>
      </w:r>
      <w:r w:rsidR="00992C0C" w:rsidRPr="00982192">
        <w:rPr>
          <w:noProof/>
          <w:lang w:val="fr-FR"/>
        </w:rPr>
        <w:t>SAM</w:t>
      </w:r>
      <w:r w:rsidR="005E48A2" w:rsidRPr="00982192">
        <w:rPr>
          <w:noProof/>
          <w:lang w:val="fr-FR"/>
        </w:rPr>
        <w:t xml:space="preserve">L 2.0, </w:t>
      </w:r>
      <w:r w:rsidR="00A327D4">
        <w:rPr>
          <w:noProof/>
          <w:lang w:val="fr-FR"/>
        </w:rPr>
        <w:t xml:space="preserve">qui est plus </w:t>
      </w:r>
      <w:r w:rsidR="00C51A58">
        <w:rPr>
          <w:noProof/>
          <w:lang w:val="fr-FR"/>
        </w:rPr>
        <w:t>verbeux</w:t>
      </w:r>
      <w:r w:rsidR="005E48A2" w:rsidRPr="00982192">
        <w:rPr>
          <w:noProof/>
          <w:lang w:val="fr-FR"/>
        </w:rPr>
        <w:t>.</w:t>
      </w:r>
    </w:p>
    <w:p w14:paraId="46417A1D" w14:textId="66E7EAD3" w:rsidR="00992C0C" w:rsidRDefault="005E48A2"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307F5D">
        <w:rPr>
          <w:rFonts w:eastAsia="Times New Roman" w:cs="Arial"/>
          <w:noProof/>
          <w:szCs w:val="17"/>
          <w:lang w:val="fr-FR"/>
        </w:rPr>
        <w:t>30</w:t>
      </w:r>
      <w:r w:rsidR="000B46F0">
        <w:rPr>
          <w:rFonts w:eastAsia="Times New Roman" w:cs="Arial"/>
          <w:noProof/>
          <w:szCs w:val="17"/>
          <w:lang w:val="fr-FR"/>
        </w:rPr>
        <w:t>]</w:t>
      </w:r>
      <w:r w:rsidR="000B46F0">
        <w:rPr>
          <w:rFonts w:eastAsia="Times New Roman" w:cs="Arial"/>
          <w:noProof/>
          <w:szCs w:val="17"/>
          <w:lang w:val="fr-FR"/>
        </w:rPr>
        <w:tab/>
      </w:r>
      <w:r w:rsidR="00A327D4">
        <w:rPr>
          <w:rFonts w:eastAsia="Times New Roman" w:cs="Arial"/>
          <w:noProof/>
          <w:szCs w:val="17"/>
          <w:lang w:val="fr-FR"/>
        </w:rPr>
        <w:t>L</w:t>
      </w:r>
      <w:r w:rsidR="00BB0A23">
        <w:rPr>
          <w:rFonts w:eastAsia="Times New Roman" w:cs="Arial"/>
          <w:noProof/>
          <w:szCs w:val="17"/>
          <w:lang w:val="fr-FR"/>
        </w:rPr>
        <w:t>’</w:t>
      </w:r>
      <w:r w:rsidR="00A327D4">
        <w:rPr>
          <w:rFonts w:eastAsia="Times New Roman" w:cs="Arial"/>
          <w:noProof/>
          <w:szCs w:val="17"/>
          <w:lang w:val="fr-FR"/>
        </w:rPr>
        <w:t>a</w:t>
      </w:r>
      <w:r w:rsidRPr="00982192">
        <w:rPr>
          <w:rFonts w:eastAsia="Times New Roman" w:cs="Arial"/>
          <w:noProof/>
          <w:szCs w:val="17"/>
          <w:lang w:val="fr-FR"/>
        </w:rPr>
        <w:t>uthenti</w:t>
      </w:r>
      <w:r w:rsidR="00A327D4">
        <w:rPr>
          <w:rFonts w:eastAsia="Times New Roman" w:cs="Arial"/>
          <w:noProof/>
          <w:szCs w:val="17"/>
          <w:lang w:val="fr-FR"/>
        </w:rPr>
        <w:t>fi</w:t>
      </w:r>
      <w:r w:rsidRPr="00982192">
        <w:rPr>
          <w:rFonts w:eastAsia="Times New Roman" w:cs="Arial"/>
          <w:noProof/>
          <w:szCs w:val="17"/>
          <w:lang w:val="fr-FR"/>
        </w:rPr>
        <w:t xml:space="preserve">cation </w:t>
      </w:r>
      <w:r w:rsidR="00A327D4">
        <w:rPr>
          <w:rFonts w:eastAsia="Times New Roman" w:cs="Arial"/>
          <w:noProof/>
          <w:szCs w:val="17"/>
          <w:lang w:val="fr-FR"/>
        </w:rPr>
        <w:t>anonyme DOIT</w:t>
      </w:r>
      <w:r w:rsidR="00031838">
        <w:rPr>
          <w:rFonts w:eastAsia="Times New Roman" w:cs="Arial"/>
          <w:noProof/>
          <w:szCs w:val="17"/>
          <w:lang w:val="fr-FR"/>
        </w:rPr>
        <w:t xml:space="preserve"> </w:t>
      </w:r>
      <w:r w:rsidR="00A327D4">
        <w:rPr>
          <w:rFonts w:eastAsia="Times New Roman" w:cs="Arial"/>
          <w:noProof/>
          <w:szCs w:val="17"/>
          <w:lang w:val="fr-FR"/>
        </w:rPr>
        <w:t>n</w:t>
      </w:r>
      <w:r w:rsidR="00BB0A23">
        <w:rPr>
          <w:rFonts w:eastAsia="Times New Roman" w:cs="Arial"/>
          <w:noProof/>
          <w:szCs w:val="17"/>
          <w:lang w:val="fr-FR"/>
        </w:rPr>
        <w:t>’</w:t>
      </w:r>
      <w:r w:rsidR="00A327D4">
        <w:rPr>
          <w:rFonts w:eastAsia="Times New Roman" w:cs="Arial"/>
          <w:noProof/>
          <w:szCs w:val="17"/>
          <w:lang w:val="fr-FR"/>
        </w:rPr>
        <w:t>être utilisée que lorsque les clients et l</w:t>
      </w:r>
      <w:r w:rsidR="00BB0A23">
        <w:rPr>
          <w:rFonts w:eastAsia="Times New Roman" w:cs="Arial"/>
          <w:noProof/>
          <w:szCs w:val="17"/>
          <w:lang w:val="fr-FR"/>
        </w:rPr>
        <w:t>’</w:t>
      </w:r>
      <w:r w:rsidRPr="00982192">
        <w:rPr>
          <w:rFonts w:eastAsia="Times New Roman" w:cs="Arial"/>
          <w:noProof/>
          <w:szCs w:val="17"/>
          <w:lang w:val="fr-FR"/>
        </w:rPr>
        <w:t xml:space="preserve">application </w:t>
      </w:r>
      <w:r w:rsidR="00A327D4">
        <w:rPr>
          <w:rFonts w:eastAsia="Times New Roman" w:cs="Arial"/>
          <w:noProof/>
          <w:szCs w:val="17"/>
          <w:lang w:val="fr-FR"/>
        </w:rPr>
        <w:t>qu</w:t>
      </w:r>
      <w:r w:rsidR="00BB0A23">
        <w:rPr>
          <w:rFonts w:eastAsia="Times New Roman" w:cs="Arial"/>
          <w:noProof/>
          <w:szCs w:val="17"/>
          <w:lang w:val="fr-FR"/>
        </w:rPr>
        <w:t>’</w:t>
      </w:r>
      <w:r w:rsidR="00A327D4">
        <w:rPr>
          <w:rFonts w:eastAsia="Times New Roman" w:cs="Arial"/>
          <w:noProof/>
          <w:szCs w:val="17"/>
          <w:lang w:val="fr-FR"/>
        </w:rPr>
        <w:t xml:space="preserve">ils utilisent accèdent à des informations ou des fonctionnalités </w:t>
      </w:r>
      <w:r w:rsidR="000312FC">
        <w:rPr>
          <w:rFonts w:eastAsia="Times New Roman" w:cs="Arial"/>
          <w:noProof/>
          <w:szCs w:val="17"/>
          <w:lang w:val="fr-FR"/>
        </w:rPr>
        <w:t>d</w:t>
      </w:r>
      <w:r w:rsidR="00BB0A23">
        <w:rPr>
          <w:rFonts w:eastAsia="Times New Roman" w:cs="Arial"/>
          <w:noProof/>
          <w:szCs w:val="17"/>
          <w:lang w:val="fr-FR"/>
        </w:rPr>
        <w:t>’</w:t>
      </w:r>
      <w:r w:rsidR="000312FC">
        <w:rPr>
          <w:rFonts w:eastAsia="Times New Roman" w:cs="Arial"/>
          <w:noProof/>
          <w:szCs w:val="17"/>
          <w:lang w:val="fr-FR"/>
        </w:rPr>
        <w:t xml:space="preserve">un faible niveau de sensibilité qui ne devraient pas exiger une </w:t>
      </w:r>
      <w:r w:rsidR="00A97985" w:rsidRPr="00982192">
        <w:rPr>
          <w:rFonts w:eastAsia="Times New Roman" w:cs="Arial"/>
          <w:noProof/>
          <w:szCs w:val="17"/>
          <w:lang w:val="fr-FR"/>
        </w:rPr>
        <w:t>authenti</w:t>
      </w:r>
      <w:r w:rsidR="000312FC">
        <w:rPr>
          <w:rFonts w:eastAsia="Times New Roman" w:cs="Arial"/>
          <w:noProof/>
          <w:szCs w:val="17"/>
          <w:lang w:val="fr-FR"/>
        </w:rPr>
        <w:t>fi</w:t>
      </w:r>
      <w:r w:rsidR="00A97985" w:rsidRPr="00982192">
        <w:rPr>
          <w:rFonts w:eastAsia="Times New Roman" w:cs="Arial"/>
          <w:noProof/>
          <w:szCs w:val="17"/>
          <w:lang w:val="fr-FR"/>
        </w:rPr>
        <w:t xml:space="preserve">cation, </w:t>
      </w:r>
      <w:r w:rsidR="000312FC">
        <w:rPr>
          <w:rFonts w:eastAsia="Times New Roman" w:cs="Arial"/>
          <w:noProof/>
          <w:szCs w:val="17"/>
          <w:lang w:val="fr-FR"/>
        </w:rPr>
        <w:t xml:space="preserve">comme les informations </w:t>
      </w:r>
      <w:r w:rsidRPr="00982192">
        <w:rPr>
          <w:rFonts w:eastAsia="Times New Roman" w:cs="Arial"/>
          <w:noProof/>
          <w:szCs w:val="17"/>
          <w:lang w:val="fr-FR"/>
        </w:rPr>
        <w:t>publi</w:t>
      </w:r>
      <w:r w:rsidR="000312FC">
        <w:rPr>
          <w:rFonts w:eastAsia="Times New Roman" w:cs="Arial"/>
          <w:noProof/>
          <w:szCs w:val="17"/>
          <w:lang w:val="fr-FR"/>
        </w:rPr>
        <w:t>ques</w:t>
      </w:r>
      <w:r w:rsidRPr="00982192">
        <w:rPr>
          <w:rFonts w:eastAsia="Times New Roman" w:cs="Arial"/>
          <w:noProof/>
          <w:szCs w:val="17"/>
          <w:lang w:val="fr-FR"/>
        </w:rPr>
        <w:t>.</w:t>
      </w:r>
    </w:p>
    <w:p w14:paraId="2C8A52E0" w14:textId="2F93B291" w:rsidR="00992C0C" w:rsidRDefault="005E48A2"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FF3B99">
        <w:rPr>
          <w:rFonts w:eastAsia="Times New Roman" w:cs="Arial"/>
          <w:noProof/>
          <w:szCs w:val="17"/>
          <w:lang w:val="fr-FR"/>
        </w:rPr>
        <w:t>Une authentification par identifiant et mot de passe ou par hachage de mot de passe NE DOIT PAS être autorisée</w:t>
      </w:r>
      <w:r w:rsidRPr="00982192">
        <w:rPr>
          <w:rFonts w:eastAsia="Times New Roman" w:cs="Arial"/>
          <w:noProof/>
          <w:szCs w:val="17"/>
          <w:lang w:val="fr-FR"/>
        </w:rPr>
        <w:t>.</w:t>
      </w:r>
    </w:p>
    <w:p w14:paraId="2246442F" w14:textId="4809CDAA" w:rsidR="00992C0C"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FF3B99">
        <w:rPr>
          <w:rFonts w:eastAsia="Times New Roman" w:cs="Arial"/>
          <w:noProof/>
          <w:szCs w:val="17"/>
          <w:lang w:val="fr-FR"/>
        </w:rPr>
        <w:t>Si un service est protégé</w:t>
      </w:r>
      <w:r w:rsidRPr="00982192">
        <w:rPr>
          <w:rFonts w:eastAsia="Times New Roman" w:cs="Arial"/>
          <w:noProof/>
          <w:szCs w:val="17"/>
          <w:lang w:val="fr-FR"/>
        </w:rPr>
        <w:t xml:space="preserve">, Open ID Connect </w:t>
      </w:r>
      <w:r w:rsidR="00FF3B99">
        <w:rPr>
          <w:rFonts w:eastAsia="Times New Roman" w:cs="Arial"/>
          <w:noProof/>
          <w:szCs w:val="17"/>
          <w:lang w:val="fr-FR"/>
        </w:rPr>
        <w:t>DEVRAIT être utilisé</w:t>
      </w:r>
      <w:r w:rsidRPr="00982192">
        <w:rPr>
          <w:rFonts w:eastAsia="Times New Roman" w:cs="Arial"/>
          <w:noProof/>
          <w:szCs w:val="17"/>
          <w:lang w:val="fr-FR"/>
        </w:rPr>
        <w:t>.</w:t>
      </w:r>
    </w:p>
    <w:p w14:paraId="62587D7F" w14:textId="68C00BFE" w:rsidR="00992C0C" w:rsidRDefault="00DF77F7"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13</w:t>
      </w:r>
      <w:r w:rsidR="00307F5D">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FF3B99">
        <w:rPr>
          <w:rFonts w:eastAsia="Times New Roman" w:cs="Arial"/>
          <w:noProof/>
          <w:szCs w:val="17"/>
          <w:lang w:val="fr-FR"/>
        </w:rPr>
        <w:t>Lorsqu</w:t>
      </w:r>
      <w:r w:rsidR="00BB0A23">
        <w:rPr>
          <w:rFonts w:eastAsia="Times New Roman" w:cs="Arial"/>
          <w:noProof/>
          <w:szCs w:val="17"/>
          <w:lang w:val="fr-FR"/>
        </w:rPr>
        <w:t>’</w:t>
      </w:r>
      <w:r w:rsidR="00FF3B99">
        <w:rPr>
          <w:rFonts w:eastAsia="Times New Roman" w:cs="Arial"/>
          <w:noProof/>
          <w:szCs w:val="17"/>
          <w:lang w:val="fr-FR"/>
        </w:rPr>
        <w:t xml:space="preserve">un jeton Web </w:t>
      </w:r>
      <w:r w:rsidRPr="00982192">
        <w:rPr>
          <w:rFonts w:eastAsia="Times New Roman" w:cs="Arial"/>
          <w:noProof/>
          <w:szCs w:val="17"/>
          <w:lang w:val="fr-FR"/>
        </w:rPr>
        <w:t xml:space="preserve">JSON (JWT) </w:t>
      </w:r>
      <w:r w:rsidR="00FF3B99">
        <w:rPr>
          <w:rFonts w:eastAsia="Times New Roman" w:cs="Arial"/>
          <w:noProof/>
          <w:szCs w:val="17"/>
          <w:lang w:val="fr-FR"/>
        </w:rPr>
        <w:t>est utilisé</w:t>
      </w:r>
      <w:r w:rsidRPr="00982192">
        <w:rPr>
          <w:rFonts w:eastAsia="Times New Roman" w:cs="Arial"/>
          <w:noProof/>
          <w:szCs w:val="17"/>
          <w:lang w:val="fr-FR"/>
        </w:rPr>
        <w:t xml:space="preserve">, </w:t>
      </w:r>
      <w:r w:rsidR="00FF3B99">
        <w:rPr>
          <w:rFonts w:eastAsia="Times New Roman" w:cs="Arial"/>
          <w:noProof/>
          <w:szCs w:val="17"/>
          <w:lang w:val="fr-FR"/>
        </w:rPr>
        <w:t xml:space="preserve">un secret de </w:t>
      </w:r>
      <w:r w:rsidRPr="00982192">
        <w:rPr>
          <w:rFonts w:eastAsia="Times New Roman" w:cs="Arial"/>
          <w:noProof/>
          <w:szCs w:val="17"/>
          <w:lang w:val="fr-FR"/>
        </w:rPr>
        <w:t xml:space="preserve">JWT </w:t>
      </w:r>
      <w:r w:rsidR="00627636">
        <w:rPr>
          <w:rFonts w:eastAsia="Times New Roman" w:cs="Arial"/>
          <w:noProof/>
          <w:szCs w:val="17"/>
          <w:lang w:val="fr-FR"/>
        </w:rPr>
        <w:t>DEVRAIT posséder un degré élevé d</w:t>
      </w:r>
      <w:r w:rsidR="00BB0A23">
        <w:rPr>
          <w:rFonts w:eastAsia="Times New Roman" w:cs="Arial"/>
          <w:noProof/>
          <w:szCs w:val="17"/>
          <w:lang w:val="fr-FR"/>
        </w:rPr>
        <w:t>’</w:t>
      </w:r>
      <w:r w:rsidR="00627636">
        <w:rPr>
          <w:rFonts w:eastAsia="Times New Roman" w:cs="Arial"/>
          <w:noProof/>
          <w:szCs w:val="17"/>
          <w:lang w:val="fr-FR"/>
        </w:rPr>
        <w:t xml:space="preserve">entropie </w:t>
      </w:r>
      <w:r w:rsidR="00397FE4">
        <w:rPr>
          <w:rFonts w:eastAsia="Times New Roman" w:cs="Arial"/>
          <w:noProof/>
          <w:szCs w:val="17"/>
          <w:lang w:val="fr-FR"/>
        </w:rPr>
        <w:t>afin d</w:t>
      </w:r>
      <w:r w:rsidR="00BB0A23">
        <w:rPr>
          <w:rFonts w:eastAsia="Times New Roman" w:cs="Arial"/>
          <w:noProof/>
          <w:szCs w:val="17"/>
          <w:lang w:val="fr-FR"/>
        </w:rPr>
        <w:t>’</w:t>
      </w:r>
      <w:r w:rsidR="00397FE4">
        <w:rPr>
          <w:rFonts w:eastAsia="Times New Roman" w:cs="Arial"/>
          <w:noProof/>
          <w:szCs w:val="17"/>
          <w:lang w:val="fr-FR"/>
        </w:rPr>
        <w:t>augmenter le facteur de travail d</w:t>
      </w:r>
      <w:r w:rsidR="00BB0A23">
        <w:rPr>
          <w:rFonts w:eastAsia="Times New Roman" w:cs="Arial"/>
          <w:noProof/>
          <w:szCs w:val="17"/>
          <w:lang w:val="fr-FR"/>
        </w:rPr>
        <w:t>’</w:t>
      </w:r>
      <w:r w:rsidR="00397FE4">
        <w:rPr>
          <w:rFonts w:eastAsia="Times New Roman" w:cs="Arial"/>
          <w:noProof/>
          <w:szCs w:val="17"/>
          <w:lang w:val="fr-FR"/>
        </w:rPr>
        <w:t>une attaque par force brute</w:t>
      </w:r>
      <w:r w:rsidRPr="00982192">
        <w:rPr>
          <w:rFonts w:eastAsia="Times New Roman" w:cs="Arial"/>
          <w:noProof/>
          <w:szCs w:val="17"/>
          <w:lang w:val="fr-FR"/>
        </w:rPr>
        <w:t xml:space="preserve">; </w:t>
      </w:r>
      <w:r w:rsidR="002D56D3">
        <w:rPr>
          <w:rFonts w:eastAsia="Times New Roman" w:cs="Arial"/>
          <w:noProof/>
          <w:szCs w:val="17"/>
          <w:lang w:val="fr-FR"/>
        </w:rPr>
        <w:t xml:space="preserve"> </w:t>
      </w:r>
      <w:r w:rsidR="00397FE4">
        <w:rPr>
          <w:rFonts w:eastAsia="Times New Roman" w:cs="Arial"/>
          <w:noProof/>
          <w:szCs w:val="17"/>
          <w:lang w:val="fr-FR"/>
        </w:rPr>
        <w:t xml:space="preserve">les jetons </w:t>
      </w:r>
      <w:r w:rsidRPr="00982192">
        <w:rPr>
          <w:rFonts w:eastAsia="Times New Roman" w:cs="Arial"/>
          <w:noProof/>
          <w:szCs w:val="17"/>
          <w:lang w:val="fr-FR"/>
        </w:rPr>
        <w:t xml:space="preserve">TTL </w:t>
      </w:r>
      <w:r w:rsidR="00397FE4">
        <w:rPr>
          <w:rFonts w:eastAsia="Times New Roman" w:cs="Arial"/>
          <w:noProof/>
          <w:szCs w:val="17"/>
          <w:lang w:val="fr-FR"/>
        </w:rPr>
        <w:t>et</w:t>
      </w:r>
      <w:r w:rsidRPr="00982192">
        <w:rPr>
          <w:rFonts w:eastAsia="Times New Roman" w:cs="Arial"/>
          <w:noProof/>
          <w:szCs w:val="17"/>
          <w:lang w:val="fr-FR"/>
        </w:rPr>
        <w:t xml:space="preserve"> RTTL </w:t>
      </w:r>
      <w:r w:rsidR="00397FE4">
        <w:rPr>
          <w:rFonts w:eastAsia="Times New Roman" w:cs="Arial"/>
          <w:noProof/>
          <w:szCs w:val="17"/>
          <w:lang w:val="fr-FR"/>
        </w:rPr>
        <w:t xml:space="preserve">DEVRAIENT être aussi courts que </w:t>
      </w:r>
      <w:r w:rsidRPr="00982192">
        <w:rPr>
          <w:rFonts w:eastAsia="Times New Roman" w:cs="Arial"/>
          <w:noProof/>
          <w:szCs w:val="17"/>
          <w:lang w:val="fr-FR"/>
        </w:rPr>
        <w:t>possible;</w:t>
      </w:r>
      <w:r w:rsidR="002D56D3">
        <w:rPr>
          <w:rFonts w:eastAsia="Times New Roman" w:cs="Arial"/>
          <w:noProof/>
          <w:szCs w:val="17"/>
          <w:lang w:val="fr-FR"/>
        </w:rPr>
        <w:t xml:space="preserve"> </w:t>
      </w:r>
      <w:r w:rsidRPr="00982192">
        <w:rPr>
          <w:rFonts w:eastAsia="Times New Roman" w:cs="Arial"/>
          <w:noProof/>
          <w:szCs w:val="17"/>
          <w:lang w:val="fr-FR"/>
        </w:rPr>
        <w:t xml:space="preserve"> </w:t>
      </w:r>
      <w:r w:rsidR="00397FE4">
        <w:rPr>
          <w:rFonts w:eastAsia="Times New Roman" w:cs="Arial"/>
          <w:noProof/>
          <w:szCs w:val="17"/>
          <w:lang w:val="fr-FR"/>
        </w:rPr>
        <w:t>et les informations sensibles NE DEVRAIENT PAS être stockées dans la charge utile</w:t>
      </w:r>
      <w:r w:rsidR="00992C0C">
        <w:rPr>
          <w:rFonts w:eastAsia="Times New Roman" w:cs="Arial"/>
          <w:noProof/>
          <w:szCs w:val="17"/>
          <w:lang w:val="fr-FR"/>
        </w:rPr>
        <w:t xml:space="preserve"> du </w:t>
      </w:r>
      <w:r w:rsidR="00992C0C" w:rsidRPr="00982192">
        <w:rPr>
          <w:rFonts w:eastAsia="Times New Roman" w:cs="Arial"/>
          <w:noProof/>
          <w:szCs w:val="17"/>
          <w:lang w:val="fr-FR"/>
        </w:rPr>
        <w:t>JWT</w:t>
      </w:r>
      <w:r w:rsidRPr="00982192">
        <w:rPr>
          <w:rFonts w:eastAsia="Times New Roman" w:cs="Arial"/>
          <w:noProof/>
          <w:szCs w:val="17"/>
          <w:lang w:val="fr-FR"/>
        </w:rPr>
        <w:t>.</w:t>
      </w:r>
    </w:p>
    <w:p w14:paraId="245C6035" w14:textId="1996D12F"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397FE4">
        <w:rPr>
          <w:rFonts w:eastAsia="Times New Roman" w:cs="Arial"/>
          <w:noProof/>
          <w:szCs w:val="17"/>
          <w:lang w:val="fr-FR"/>
        </w:rPr>
        <w:t>En matière de conception de sécurité, on choisit couramment de centraliser l</w:t>
      </w:r>
      <w:r w:rsidR="00BB0A23">
        <w:rPr>
          <w:rFonts w:eastAsia="Times New Roman" w:cs="Arial"/>
          <w:noProof/>
          <w:szCs w:val="17"/>
          <w:lang w:val="fr-FR"/>
        </w:rPr>
        <w:t>’</w:t>
      </w:r>
      <w:r w:rsidR="00397FE4">
        <w:rPr>
          <w:rFonts w:eastAsia="Times New Roman" w:cs="Arial"/>
          <w:noProof/>
          <w:szCs w:val="17"/>
          <w:lang w:val="fr-FR"/>
        </w:rPr>
        <w:t>authentification de l</w:t>
      </w:r>
      <w:r w:rsidR="00BB0A23">
        <w:rPr>
          <w:rFonts w:eastAsia="Times New Roman" w:cs="Arial"/>
          <w:noProof/>
          <w:szCs w:val="17"/>
          <w:lang w:val="fr-FR"/>
        </w:rPr>
        <w:t>’</w:t>
      </w:r>
      <w:r w:rsidR="00397FE4">
        <w:rPr>
          <w:rFonts w:eastAsia="Times New Roman" w:cs="Arial"/>
          <w:noProof/>
          <w:szCs w:val="17"/>
          <w:lang w:val="fr-FR"/>
        </w:rPr>
        <w:t>utilisate</w:t>
      </w:r>
      <w:r w:rsidR="00334310">
        <w:rPr>
          <w:rFonts w:eastAsia="Times New Roman" w:cs="Arial"/>
          <w:noProof/>
          <w:szCs w:val="17"/>
          <w:lang w:val="fr-FR"/>
        </w:rPr>
        <w:t>ur.  El</w:t>
      </w:r>
      <w:r w:rsidR="00397FE4">
        <w:rPr>
          <w:rFonts w:eastAsia="Times New Roman" w:cs="Arial"/>
          <w:noProof/>
          <w:szCs w:val="17"/>
          <w:lang w:val="fr-FR"/>
        </w:rPr>
        <w:t>le devrait être stockée dans un fournisseur d</w:t>
      </w:r>
      <w:r w:rsidR="00BB0A23">
        <w:rPr>
          <w:rFonts w:eastAsia="Times New Roman" w:cs="Arial"/>
          <w:noProof/>
          <w:szCs w:val="17"/>
          <w:lang w:val="fr-FR"/>
        </w:rPr>
        <w:t>’</w:t>
      </w:r>
      <w:r w:rsidR="00397FE4">
        <w:rPr>
          <w:rFonts w:eastAsia="Times New Roman" w:cs="Arial"/>
          <w:noProof/>
          <w:szCs w:val="17"/>
          <w:lang w:val="fr-FR"/>
        </w:rPr>
        <w:t>identité</w:t>
      </w:r>
      <w:r w:rsidR="005E48A2" w:rsidRPr="00982192">
        <w:rPr>
          <w:rFonts w:eastAsia="Times New Roman" w:cs="Arial"/>
          <w:noProof/>
          <w:szCs w:val="17"/>
          <w:lang w:val="fr-FR"/>
        </w:rPr>
        <w:t xml:space="preserve"> (IdP) o</w:t>
      </w:r>
      <w:r w:rsidR="00397FE4">
        <w:rPr>
          <w:rFonts w:eastAsia="Times New Roman" w:cs="Arial"/>
          <w:noProof/>
          <w:szCs w:val="17"/>
          <w:lang w:val="fr-FR"/>
        </w:rPr>
        <w:t xml:space="preserve">u, localement, aux points de terminaison </w:t>
      </w:r>
      <w:r w:rsidR="002222A0" w:rsidRPr="00982192">
        <w:rPr>
          <w:rFonts w:eastAsia="Times New Roman" w:cs="Arial"/>
          <w:noProof/>
          <w:szCs w:val="17"/>
          <w:lang w:val="fr-FR"/>
        </w:rPr>
        <w:t>REST</w:t>
      </w:r>
      <w:r w:rsidR="005E48A2" w:rsidRPr="00982192">
        <w:rPr>
          <w:rFonts w:eastAsia="Times New Roman" w:cs="Arial"/>
          <w:noProof/>
          <w:szCs w:val="17"/>
          <w:lang w:val="fr-FR"/>
        </w:rPr>
        <w:t>.</w:t>
      </w:r>
    </w:p>
    <w:p w14:paraId="06E38C27" w14:textId="07B800DF"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397FE4">
        <w:rPr>
          <w:rFonts w:cs="Arial"/>
          <w:noProof/>
          <w:szCs w:val="17"/>
          <w:lang w:val="fr-FR"/>
        </w:rPr>
        <w:t>Les s</w:t>
      </w:r>
      <w:r w:rsidR="005E48A2" w:rsidRPr="00982192">
        <w:rPr>
          <w:rFonts w:cs="Arial"/>
          <w:noProof/>
          <w:szCs w:val="17"/>
          <w:lang w:val="fr-FR"/>
        </w:rPr>
        <w:t xml:space="preserve">ervices </w:t>
      </w:r>
      <w:r w:rsidR="00397FE4">
        <w:rPr>
          <w:rFonts w:cs="Arial"/>
          <w:noProof/>
          <w:szCs w:val="17"/>
          <w:lang w:val="fr-FR"/>
        </w:rPr>
        <w:t>devraient veiller à prévenir toute divulgation d</w:t>
      </w:r>
      <w:r w:rsidR="00BB0A23">
        <w:rPr>
          <w:rFonts w:cs="Arial"/>
          <w:noProof/>
          <w:szCs w:val="17"/>
          <w:lang w:val="fr-FR"/>
        </w:rPr>
        <w:t>’</w:t>
      </w:r>
      <w:r w:rsidR="00397FE4">
        <w:rPr>
          <w:rFonts w:cs="Arial"/>
          <w:noProof/>
          <w:szCs w:val="17"/>
          <w:lang w:val="fr-FR"/>
        </w:rPr>
        <w:t>authentifian</w:t>
      </w:r>
      <w:r w:rsidR="00334310">
        <w:rPr>
          <w:rFonts w:cs="Arial"/>
          <w:noProof/>
          <w:szCs w:val="17"/>
          <w:lang w:val="fr-FR"/>
        </w:rPr>
        <w:t>ts.  Le</w:t>
      </w:r>
      <w:r w:rsidR="00397FE4">
        <w:rPr>
          <w:rFonts w:cs="Arial"/>
          <w:noProof/>
          <w:szCs w:val="17"/>
          <w:lang w:val="fr-FR"/>
        </w:rPr>
        <w:t>s mots de passe, les jetons de sécurité et les clés d</w:t>
      </w:r>
      <w:r w:rsidR="00BB0A23">
        <w:rPr>
          <w:rFonts w:cs="Arial"/>
          <w:noProof/>
          <w:szCs w:val="17"/>
          <w:lang w:val="fr-FR"/>
        </w:rPr>
        <w:t>’</w:t>
      </w:r>
      <w:r w:rsidR="00397FE4">
        <w:rPr>
          <w:rFonts w:cs="Arial"/>
          <w:noProof/>
          <w:szCs w:val="17"/>
          <w:lang w:val="fr-FR"/>
        </w:rPr>
        <w:t>API ne devraient pas apparaître dans l</w:t>
      </w:r>
      <w:r w:rsidR="00BB0A23">
        <w:rPr>
          <w:rFonts w:cs="Arial"/>
          <w:noProof/>
          <w:szCs w:val="17"/>
          <w:lang w:val="fr-FR"/>
        </w:rPr>
        <w:t>’</w:t>
      </w:r>
      <w:r w:rsidR="00397FE4">
        <w:rPr>
          <w:rFonts w:cs="Arial"/>
          <w:noProof/>
          <w:szCs w:val="17"/>
          <w:lang w:val="fr-FR"/>
        </w:rPr>
        <w:t>adresse URL</w:t>
      </w:r>
      <w:r w:rsidR="005E48A2" w:rsidRPr="00982192">
        <w:rPr>
          <w:rFonts w:cs="Arial"/>
          <w:noProof/>
          <w:szCs w:val="17"/>
          <w:lang w:val="fr-FR"/>
        </w:rPr>
        <w:t xml:space="preserve">, </w:t>
      </w:r>
      <w:r w:rsidR="00397FE4">
        <w:rPr>
          <w:rFonts w:cs="Arial"/>
          <w:noProof/>
          <w:szCs w:val="17"/>
          <w:lang w:val="fr-FR"/>
        </w:rPr>
        <w:t>car ils peuvent être saisis dans les journaux de serveur Web</w:t>
      </w:r>
      <w:r w:rsidR="005E48A2" w:rsidRPr="00982192">
        <w:rPr>
          <w:rFonts w:cs="Arial"/>
          <w:noProof/>
          <w:szCs w:val="17"/>
          <w:lang w:val="fr-FR"/>
        </w:rPr>
        <w:t>,</w:t>
      </w:r>
      <w:r w:rsidR="00881668">
        <w:rPr>
          <w:rFonts w:cs="Arial"/>
          <w:noProof/>
          <w:szCs w:val="17"/>
          <w:lang w:val="fr-FR"/>
        </w:rPr>
        <w:t xml:space="preserve"> ce qui confère à ces derniers un intérêt intrinsèq</w:t>
      </w:r>
      <w:r w:rsidR="00334310">
        <w:rPr>
          <w:rFonts w:cs="Arial"/>
          <w:noProof/>
          <w:szCs w:val="17"/>
          <w:lang w:val="fr-FR"/>
        </w:rPr>
        <w:t>ue.  Pa</w:t>
      </w:r>
      <w:r w:rsidR="00881668">
        <w:rPr>
          <w:rFonts w:cs="Arial"/>
          <w:noProof/>
          <w:szCs w:val="17"/>
          <w:lang w:val="fr-FR"/>
        </w:rPr>
        <w:t xml:space="preserve">r exemple, ce qui suit est </w:t>
      </w:r>
      <w:r w:rsidR="005E48A2" w:rsidRPr="00982192">
        <w:rPr>
          <w:rFonts w:cs="Arial"/>
          <w:noProof/>
          <w:szCs w:val="17"/>
          <w:lang w:val="fr-FR"/>
        </w:rPr>
        <w:t>incorrect (</w:t>
      </w:r>
      <w:r w:rsidR="00881668">
        <w:rPr>
          <w:rFonts w:cs="Arial"/>
          <w:noProof/>
          <w:szCs w:val="17"/>
          <w:lang w:val="fr-FR"/>
        </w:rPr>
        <w:t>clé d</w:t>
      </w:r>
      <w:r w:rsidR="00BB0A23">
        <w:rPr>
          <w:rFonts w:cs="Arial"/>
          <w:noProof/>
          <w:szCs w:val="17"/>
          <w:lang w:val="fr-FR"/>
        </w:rPr>
        <w:t>’</w:t>
      </w:r>
      <w:r w:rsidR="005E48A2" w:rsidRPr="00982192">
        <w:rPr>
          <w:rFonts w:cs="Arial"/>
          <w:noProof/>
          <w:szCs w:val="17"/>
          <w:lang w:val="fr-FR"/>
        </w:rPr>
        <w:t xml:space="preserve">API </w:t>
      </w:r>
      <w:r w:rsidR="00881668">
        <w:rPr>
          <w:rFonts w:cs="Arial"/>
          <w:noProof/>
          <w:szCs w:val="17"/>
          <w:lang w:val="fr-FR"/>
        </w:rPr>
        <w:t>dans l</w:t>
      </w:r>
      <w:r w:rsidR="00BB0A23">
        <w:rPr>
          <w:rFonts w:cs="Arial"/>
          <w:noProof/>
          <w:szCs w:val="17"/>
          <w:lang w:val="fr-FR"/>
        </w:rPr>
        <w:t>’</w:t>
      </w:r>
      <w:r w:rsidR="005E48A2" w:rsidRPr="00982192">
        <w:rPr>
          <w:rFonts w:cs="Arial"/>
          <w:noProof/>
          <w:szCs w:val="17"/>
          <w:lang w:val="fr-FR"/>
        </w:rPr>
        <w:t>URL)</w:t>
      </w:r>
      <w:r w:rsidR="00BB0A23">
        <w:rPr>
          <w:rFonts w:cs="Arial"/>
          <w:noProof/>
          <w:szCs w:val="17"/>
          <w:lang w:val="fr-FR"/>
        </w:rPr>
        <w:t> :</w:t>
      </w:r>
      <w:r w:rsidR="005E48A2" w:rsidRPr="00982192">
        <w:rPr>
          <w:rFonts w:cs="Arial"/>
          <w:noProof/>
          <w:szCs w:val="17"/>
          <w:lang w:val="fr-FR"/>
        </w:rPr>
        <w:t xml:space="preserve"> </w:t>
      </w:r>
      <w:r w:rsidR="002222A0">
        <w:fldChar w:fldCharType="begin"/>
      </w:r>
      <w:r w:rsidR="002222A0" w:rsidRPr="00C1783B">
        <w:rPr>
          <w:lang w:val="fr-CH"/>
          <w:rPrChange w:id="304" w:author="Author">
            <w:rPr/>
          </w:rPrChange>
        </w:rPr>
        <w:instrText>HYPERLINK "https://wipo.int/api/patents?apiKey=a53f435643de32"</w:instrText>
      </w:r>
      <w:r w:rsidR="002222A0">
        <w:fldChar w:fldCharType="separate"/>
      </w:r>
      <w:r w:rsidR="002222A0" w:rsidRPr="00982192">
        <w:rPr>
          <w:rStyle w:val="Hyperlink"/>
          <w:rFonts w:ascii="Courier New" w:hAnsi="Courier New" w:cs="Courier New"/>
          <w:noProof/>
          <w:szCs w:val="17"/>
          <w:lang w:val="fr-FR"/>
        </w:rPr>
        <w:t>https://wipo.int/api/patents?apiKey=a53f435643de32</w:t>
      </w:r>
      <w:r w:rsidR="002222A0">
        <w:fldChar w:fldCharType="end"/>
      </w:r>
      <w:r w:rsidR="002222A0" w:rsidRPr="00982192">
        <w:rPr>
          <w:rFonts w:ascii="Courier New" w:hAnsi="Courier New" w:cs="Courier New"/>
          <w:noProof/>
          <w:szCs w:val="17"/>
          <w:lang w:val="fr-FR"/>
        </w:rPr>
        <w:t>.</w:t>
      </w:r>
    </w:p>
    <w:p w14:paraId="62845ECD" w14:textId="48FFBA84"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881668">
        <w:rPr>
          <w:rFonts w:eastAsia="Times New Roman" w:cs="Arial"/>
          <w:noProof/>
          <w:szCs w:val="17"/>
          <w:lang w:val="fr-FR"/>
        </w:rPr>
        <w:t xml:space="preserve">Dans les requêtes </w:t>
      </w:r>
      <w:r w:rsidRPr="00982192">
        <w:rPr>
          <w:rFonts w:ascii="Courier New" w:eastAsia="Times New Roman" w:hAnsi="Courier New" w:cs="Courier New"/>
          <w:noProof/>
          <w:szCs w:val="17"/>
          <w:lang w:val="fr-FR"/>
        </w:rPr>
        <w:t>POST/PUT</w:t>
      </w:r>
      <w:r w:rsidRPr="00982192">
        <w:rPr>
          <w:rFonts w:eastAsia="Times New Roman" w:cs="Arial"/>
          <w:noProof/>
          <w:szCs w:val="17"/>
          <w:lang w:val="fr-FR"/>
        </w:rPr>
        <w:t xml:space="preserve">, </w:t>
      </w:r>
      <w:r w:rsidR="00881668">
        <w:rPr>
          <w:rFonts w:eastAsia="Times New Roman" w:cs="Arial"/>
          <w:noProof/>
          <w:szCs w:val="17"/>
          <w:lang w:val="fr-FR"/>
        </w:rPr>
        <w:t>les données sensibles DEVRAIENT être transférées dans le corps de la requête ou par des en</w:t>
      </w:r>
      <w:r w:rsidR="00BB0A23">
        <w:rPr>
          <w:rFonts w:eastAsia="Times New Roman" w:cs="Arial"/>
          <w:noProof/>
          <w:szCs w:val="17"/>
          <w:lang w:val="fr-FR"/>
        </w:rPr>
        <w:t>-</w:t>
      </w:r>
      <w:r w:rsidR="00881668">
        <w:rPr>
          <w:rFonts w:eastAsia="Times New Roman" w:cs="Arial"/>
          <w:noProof/>
          <w:szCs w:val="17"/>
          <w:lang w:val="fr-FR"/>
        </w:rPr>
        <w:t>têtes de requête</w:t>
      </w:r>
      <w:r w:rsidRPr="00982192">
        <w:rPr>
          <w:rFonts w:eastAsia="Times New Roman" w:cs="Arial"/>
          <w:noProof/>
          <w:szCs w:val="17"/>
          <w:lang w:val="fr-FR"/>
        </w:rPr>
        <w:t>.</w:t>
      </w:r>
    </w:p>
    <w:p w14:paraId="5D140223" w14:textId="2FE1919C" w:rsidR="00992C0C" w:rsidRDefault="001B5854"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00CA1F2D" w:rsidRPr="00982192">
        <w:rPr>
          <w:rFonts w:eastAsia="Times New Roman" w:cs="Arial"/>
          <w:noProof/>
          <w:szCs w:val="17"/>
          <w:lang w:val="fr-FR"/>
        </w:rPr>
        <w:t>13</w:t>
      </w:r>
      <w:r w:rsidR="00307F5D">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881668">
        <w:rPr>
          <w:rFonts w:eastAsia="Times New Roman" w:cs="Arial"/>
          <w:noProof/>
          <w:szCs w:val="17"/>
          <w:lang w:val="fr-FR"/>
        </w:rPr>
        <w:t xml:space="preserve">Dans les requêtes </w:t>
      </w:r>
      <w:r w:rsidR="005E48A2" w:rsidRPr="00982192">
        <w:rPr>
          <w:rFonts w:ascii="Courier New" w:eastAsia="Times New Roman" w:hAnsi="Courier New" w:cs="Courier New"/>
          <w:noProof/>
          <w:szCs w:val="17"/>
          <w:lang w:val="fr-FR"/>
        </w:rPr>
        <w:t>GET</w:t>
      </w:r>
      <w:r w:rsidR="005E48A2" w:rsidRPr="00982192">
        <w:rPr>
          <w:rFonts w:eastAsia="Times New Roman" w:cs="Arial"/>
          <w:noProof/>
          <w:szCs w:val="17"/>
          <w:lang w:val="fr-FR"/>
        </w:rPr>
        <w:t xml:space="preserve">, </w:t>
      </w:r>
      <w:r w:rsidR="00881668">
        <w:rPr>
          <w:rFonts w:eastAsia="Times New Roman" w:cs="Arial"/>
          <w:noProof/>
          <w:szCs w:val="17"/>
          <w:lang w:val="fr-FR"/>
        </w:rPr>
        <w:t>les données sensibles DEVRAIENT être transférées</w:t>
      </w:r>
      <w:r w:rsidR="00881668" w:rsidRPr="00982192">
        <w:rPr>
          <w:rFonts w:eastAsia="Times New Roman" w:cs="Arial"/>
          <w:noProof/>
          <w:szCs w:val="17"/>
          <w:lang w:val="fr-FR"/>
        </w:rPr>
        <w:t xml:space="preserve"> </w:t>
      </w:r>
      <w:r w:rsidR="00881668">
        <w:rPr>
          <w:rFonts w:eastAsia="Times New Roman" w:cs="Arial"/>
          <w:noProof/>
          <w:szCs w:val="17"/>
          <w:lang w:val="fr-FR"/>
        </w:rPr>
        <w:t>dans un en</w:t>
      </w:r>
      <w:r w:rsidR="00BB0A23">
        <w:rPr>
          <w:rFonts w:eastAsia="Times New Roman" w:cs="Arial"/>
          <w:noProof/>
          <w:szCs w:val="17"/>
          <w:lang w:val="fr-FR"/>
        </w:rPr>
        <w:t>-</w:t>
      </w:r>
      <w:r w:rsidR="00881668">
        <w:rPr>
          <w:rFonts w:eastAsia="Times New Roman" w:cs="Arial"/>
          <w:noProof/>
          <w:szCs w:val="17"/>
          <w:lang w:val="fr-FR"/>
        </w:rPr>
        <w:t xml:space="preserve">tête </w:t>
      </w:r>
      <w:r w:rsidR="005E48A2" w:rsidRPr="00982192">
        <w:rPr>
          <w:rFonts w:eastAsia="Times New Roman" w:cs="Arial"/>
          <w:noProof/>
          <w:szCs w:val="17"/>
          <w:lang w:val="fr-FR"/>
        </w:rPr>
        <w:t>HTTP.</w:t>
      </w:r>
    </w:p>
    <w:p w14:paraId="28F4EF54" w14:textId="26BCE1E2" w:rsidR="005E48A2" w:rsidRPr="00982192" w:rsidRDefault="001B5854"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881668">
        <w:rPr>
          <w:rFonts w:eastAsia="Times New Roman" w:cs="Arial"/>
          <w:noProof/>
          <w:szCs w:val="17"/>
          <w:lang w:val="fr-FR"/>
        </w:rPr>
        <w:t>Afin de limiter au minimum le temps d</w:t>
      </w:r>
      <w:r w:rsidR="00BB0A23">
        <w:rPr>
          <w:rFonts w:eastAsia="Times New Roman" w:cs="Arial"/>
          <w:noProof/>
          <w:szCs w:val="17"/>
          <w:lang w:val="fr-FR"/>
        </w:rPr>
        <w:t>’</w:t>
      </w:r>
      <w:r w:rsidR="00881668">
        <w:rPr>
          <w:rFonts w:eastAsia="Times New Roman" w:cs="Arial"/>
          <w:noProof/>
          <w:szCs w:val="17"/>
          <w:lang w:val="fr-FR"/>
        </w:rPr>
        <w:t>attente et de réduire le couplage entre services protégés, la décision de contrôle d</w:t>
      </w:r>
      <w:r w:rsidR="00BB0A23">
        <w:rPr>
          <w:rFonts w:eastAsia="Times New Roman" w:cs="Arial"/>
          <w:noProof/>
          <w:szCs w:val="17"/>
          <w:lang w:val="fr-FR"/>
        </w:rPr>
        <w:t>’</w:t>
      </w:r>
      <w:r w:rsidR="00881668">
        <w:rPr>
          <w:rFonts w:eastAsia="Times New Roman" w:cs="Arial"/>
          <w:noProof/>
          <w:szCs w:val="17"/>
          <w:lang w:val="fr-FR"/>
        </w:rPr>
        <w:t xml:space="preserve">accès DEVRAIT être prise localement par les points de terminaison </w:t>
      </w:r>
      <w:r w:rsidR="005E48A2" w:rsidRPr="00982192">
        <w:rPr>
          <w:rFonts w:eastAsia="Times New Roman" w:cs="Arial"/>
          <w:noProof/>
          <w:szCs w:val="17"/>
          <w:lang w:val="fr-FR"/>
        </w:rPr>
        <w:t>REST.</w:t>
      </w:r>
    </w:p>
    <w:p w14:paraId="578E31E5" w14:textId="18B30436" w:rsidR="005E48A2" w:rsidRPr="00982192" w:rsidRDefault="001446D6"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81668">
        <w:rPr>
          <w:rFonts w:eastAsia="Times New Roman" w:cs="Arial"/>
          <w:noProof/>
          <w:szCs w:val="17"/>
          <w:lang w:val="fr-FR"/>
        </w:rPr>
        <w:t>Authentification</w:t>
      </w:r>
      <w:r w:rsidR="00CA3E35">
        <w:rPr>
          <w:rFonts w:eastAsia="Times New Roman" w:cs="Arial"/>
          <w:noProof/>
          <w:szCs w:val="17"/>
          <w:lang w:val="fr-FR"/>
        </w:rPr>
        <w:t xml:space="preserve"> par clés </w:t>
      </w:r>
      <w:r w:rsidR="00881668">
        <w:rPr>
          <w:rFonts w:eastAsia="Times New Roman" w:cs="Arial"/>
          <w:noProof/>
          <w:szCs w:val="17"/>
          <w:lang w:val="fr-FR"/>
        </w:rPr>
        <w:t>API</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881668">
        <w:rPr>
          <w:rFonts w:eastAsia="Times New Roman" w:cs="Arial"/>
          <w:noProof/>
          <w:szCs w:val="17"/>
          <w:lang w:val="fr-FR"/>
        </w:rPr>
        <w:t>les clés d</w:t>
      </w:r>
      <w:r w:rsidR="00BB0A23">
        <w:rPr>
          <w:rFonts w:eastAsia="Times New Roman" w:cs="Arial"/>
          <w:noProof/>
          <w:szCs w:val="17"/>
          <w:lang w:val="fr-FR"/>
        </w:rPr>
        <w:t>’</w:t>
      </w:r>
      <w:r w:rsidR="005E48A2" w:rsidRPr="00982192">
        <w:rPr>
          <w:rFonts w:eastAsia="Times New Roman" w:cs="Arial"/>
          <w:noProof/>
          <w:szCs w:val="17"/>
          <w:lang w:val="fr-FR"/>
        </w:rPr>
        <w:t xml:space="preserve">API </w:t>
      </w:r>
      <w:r w:rsidR="00881668">
        <w:rPr>
          <w:rFonts w:eastAsia="Times New Roman" w:cs="Arial"/>
          <w:noProof/>
          <w:szCs w:val="17"/>
          <w:lang w:val="fr-FR"/>
        </w:rPr>
        <w:t>devraient être utilisées chaque fois qu</w:t>
      </w:r>
      <w:r w:rsidR="00BB0A23">
        <w:rPr>
          <w:rFonts w:eastAsia="Times New Roman" w:cs="Arial"/>
          <w:noProof/>
          <w:szCs w:val="17"/>
          <w:lang w:val="fr-FR"/>
        </w:rPr>
        <w:t>’</w:t>
      </w:r>
      <w:r w:rsidR="00881668">
        <w:rPr>
          <w:rFonts w:eastAsia="Times New Roman" w:cs="Arial"/>
          <w:noProof/>
          <w:szCs w:val="17"/>
          <w:lang w:val="fr-FR"/>
        </w:rPr>
        <w:t>une authentification système à système est exig</w:t>
      </w:r>
      <w:r w:rsidR="00065A24">
        <w:rPr>
          <w:rFonts w:eastAsia="Times New Roman" w:cs="Arial"/>
          <w:noProof/>
          <w:szCs w:val="17"/>
          <w:lang w:val="fr-FR"/>
        </w:rPr>
        <w:t>ée</w:t>
      </w:r>
      <w:r w:rsidR="00307F5D">
        <w:rPr>
          <w:rFonts w:eastAsia="Times New Roman" w:cs="Arial"/>
          <w:noProof/>
          <w:szCs w:val="17"/>
          <w:lang w:val="fr-FR"/>
        </w:rPr>
        <w:t xml:space="preserve"> et elles </w:t>
      </w:r>
      <w:r w:rsidR="00881668">
        <w:rPr>
          <w:rFonts w:eastAsia="Times New Roman" w:cs="Arial"/>
          <w:noProof/>
          <w:szCs w:val="17"/>
          <w:lang w:val="fr-FR"/>
        </w:rPr>
        <w:t>devraient être générées de façon automatique et aléatoi</w:t>
      </w:r>
      <w:r w:rsidR="00334310">
        <w:rPr>
          <w:rFonts w:eastAsia="Times New Roman" w:cs="Arial"/>
          <w:noProof/>
          <w:szCs w:val="17"/>
          <w:lang w:val="fr-FR"/>
        </w:rPr>
        <w:t>re.  Ce</w:t>
      </w:r>
      <w:r w:rsidR="00881668">
        <w:rPr>
          <w:rFonts w:eastAsia="Times New Roman" w:cs="Arial"/>
          <w:noProof/>
          <w:szCs w:val="17"/>
          <w:lang w:val="fr-FR"/>
        </w:rPr>
        <w:t xml:space="preserve"> mode d</w:t>
      </w:r>
      <w:r w:rsidR="00BB0A23">
        <w:rPr>
          <w:rFonts w:eastAsia="Times New Roman" w:cs="Arial"/>
          <w:noProof/>
          <w:szCs w:val="17"/>
          <w:lang w:val="fr-FR"/>
        </w:rPr>
        <w:t>’</w:t>
      </w:r>
      <w:r w:rsidR="00881668">
        <w:rPr>
          <w:rFonts w:eastAsia="Times New Roman" w:cs="Arial"/>
          <w:noProof/>
          <w:szCs w:val="17"/>
          <w:lang w:val="fr-FR"/>
        </w:rPr>
        <w:t>authentification présente le risque inhérent que la possession d</w:t>
      </w:r>
      <w:r w:rsidR="00BB0A23">
        <w:rPr>
          <w:rFonts w:eastAsia="Times New Roman" w:cs="Arial"/>
          <w:noProof/>
          <w:szCs w:val="17"/>
          <w:lang w:val="fr-FR"/>
        </w:rPr>
        <w:t>’</w:t>
      </w:r>
      <w:r w:rsidR="00881668">
        <w:rPr>
          <w:rFonts w:eastAsia="Times New Roman" w:cs="Arial"/>
          <w:noProof/>
          <w:szCs w:val="17"/>
          <w:lang w:val="fr-FR"/>
        </w:rPr>
        <w:t>une copie de la clé API permet</w:t>
      </w:r>
      <w:r w:rsidR="003E3D51">
        <w:rPr>
          <w:rFonts w:eastAsia="Times New Roman" w:cs="Arial"/>
          <w:noProof/>
          <w:szCs w:val="17"/>
          <w:lang w:val="fr-FR"/>
        </w:rPr>
        <w:t>te</w:t>
      </w:r>
      <w:r w:rsidR="00881668">
        <w:rPr>
          <w:rFonts w:eastAsia="Times New Roman" w:cs="Arial"/>
          <w:noProof/>
          <w:szCs w:val="17"/>
          <w:lang w:val="fr-FR"/>
        </w:rPr>
        <w:t xml:space="preserve"> de l</w:t>
      </w:r>
      <w:r w:rsidR="00BB0A23">
        <w:rPr>
          <w:rFonts w:eastAsia="Times New Roman" w:cs="Arial"/>
          <w:noProof/>
          <w:szCs w:val="17"/>
          <w:lang w:val="fr-FR"/>
        </w:rPr>
        <w:t>’</w:t>
      </w:r>
      <w:r w:rsidR="00881668">
        <w:rPr>
          <w:rFonts w:eastAsia="Times New Roman" w:cs="Arial"/>
          <w:noProof/>
          <w:szCs w:val="17"/>
          <w:lang w:val="fr-FR"/>
        </w:rPr>
        <w:t>utiliser en se faisant passer pour l</w:t>
      </w:r>
      <w:r w:rsidR="00BB0A23">
        <w:rPr>
          <w:rFonts w:eastAsia="Times New Roman" w:cs="Arial"/>
          <w:noProof/>
          <w:szCs w:val="17"/>
          <w:lang w:val="fr-FR"/>
        </w:rPr>
        <w:t>’</w:t>
      </w:r>
      <w:r w:rsidR="00881668">
        <w:rPr>
          <w:rFonts w:eastAsia="Times New Roman" w:cs="Arial"/>
          <w:noProof/>
          <w:szCs w:val="17"/>
          <w:lang w:val="fr-FR"/>
        </w:rPr>
        <w:t>application consommatrice légiti</w:t>
      </w:r>
      <w:r w:rsidR="00334310">
        <w:rPr>
          <w:rFonts w:eastAsia="Times New Roman" w:cs="Arial"/>
          <w:noProof/>
          <w:szCs w:val="17"/>
          <w:lang w:val="fr-FR"/>
        </w:rPr>
        <w:t>me.  Il</w:t>
      </w:r>
      <w:r w:rsidR="00881668">
        <w:rPr>
          <w:rFonts w:eastAsia="Times New Roman" w:cs="Arial"/>
          <w:noProof/>
          <w:szCs w:val="17"/>
          <w:lang w:val="fr-FR"/>
        </w:rPr>
        <w:t xml:space="preserve"> s</w:t>
      </w:r>
      <w:r w:rsidR="00BB0A23">
        <w:rPr>
          <w:rFonts w:eastAsia="Times New Roman" w:cs="Arial"/>
          <w:noProof/>
          <w:szCs w:val="17"/>
          <w:lang w:val="fr-FR"/>
        </w:rPr>
        <w:t>’</w:t>
      </w:r>
      <w:r w:rsidR="00881668">
        <w:rPr>
          <w:rFonts w:eastAsia="Times New Roman" w:cs="Arial"/>
          <w:noProof/>
          <w:szCs w:val="17"/>
          <w:lang w:val="fr-FR"/>
        </w:rPr>
        <w:t xml:space="preserve">ensuit que toutes les </w:t>
      </w:r>
      <w:r w:rsidR="00FC1DE5" w:rsidRPr="00982192">
        <w:rPr>
          <w:rFonts w:eastAsia="Times New Roman" w:cs="Arial"/>
          <w:noProof/>
          <w:szCs w:val="17"/>
          <w:lang w:val="fr-FR"/>
        </w:rPr>
        <w:t xml:space="preserve">communications </w:t>
      </w:r>
      <w:r w:rsidR="00881668">
        <w:rPr>
          <w:rFonts w:eastAsia="Times New Roman" w:cs="Arial"/>
          <w:noProof/>
          <w:szCs w:val="17"/>
          <w:lang w:val="fr-FR"/>
        </w:rPr>
        <w:t xml:space="preserve">devraient se conformer à </w:t>
      </w:r>
      <w:r w:rsidR="002C2BF3" w:rsidRPr="00982192">
        <w:rPr>
          <w:rFonts w:eastAsia="Times New Roman" w:cs="Arial"/>
          <w:noProof/>
          <w:szCs w:val="17"/>
          <w:lang w:val="fr-FR"/>
        </w:rPr>
        <w:t>[RSG</w:t>
      </w:r>
      <w:r w:rsidR="00BB0A23">
        <w:rPr>
          <w:rFonts w:eastAsia="Times New Roman" w:cs="Arial"/>
          <w:noProof/>
          <w:szCs w:val="17"/>
          <w:lang w:val="fr-FR"/>
        </w:rPr>
        <w:t>-</w:t>
      </w:r>
      <w:r w:rsidR="002C2BF3" w:rsidRPr="00982192">
        <w:rPr>
          <w:rFonts w:eastAsia="Times New Roman" w:cs="Arial"/>
          <w:noProof/>
          <w:szCs w:val="17"/>
          <w:lang w:val="fr-FR"/>
        </w:rPr>
        <w:t>12</w:t>
      </w:r>
      <w:r w:rsidR="00307F5D">
        <w:rPr>
          <w:rFonts w:eastAsia="Times New Roman" w:cs="Arial"/>
          <w:noProof/>
          <w:szCs w:val="17"/>
          <w:lang w:val="fr-FR"/>
        </w:rPr>
        <w:t>4</w:t>
      </w:r>
      <w:r w:rsidR="002C2BF3" w:rsidRPr="00982192">
        <w:rPr>
          <w:rFonts w:eastAsia="Times New Roman" w:cs="Arial"/>
          <w:noProof/>
          <w:szCs w:val="17"/>
          <w:lang w:val="fr-FR"/>
        </w:rPr>
        <w:t>]</w:t>
      </w:r>
      <w:r w:rsidR="005E48A2" w:rsidRPr="00982192">
        <w:rPr>
          <w:rFonts w:eastAsia="Times New Roman" w:cs="Arial"/>
          <w:noProof/>
          <w:szCs w:val="17"/>
          <w:lang w:val="fr-FR"/>
        </w:rPr>
        <w:t xml:space="preserve">, </w:t>
      </w:r>
      <w:r w:rsidR="00881668">
        <w:rPr>
          <w:rFonts w:eastAsia="Times New Roman" w:cs="Arial"/>
          <w:noProof/>
          <w:szCs w:val="17"/>
          <w:lang w:val="fr-FR"/>
        </w:rPr>
        <w:t xml:space="preserve">pour protéger la clé en </w:t>
      </w:r>
      <w:r w:rsidR="005E48A2" w:rsidRPr="00982192">
        <w:rPr>
          <w:rFonts w:eastAsia="Times New Roman" w:cs="Arial"/>
          <w:noProof/>
          <w:szCs w:val="17"/>
          <w:lang w:val="fr-FR"/>
        </w:rPr>
        <w:t>trans</w:t>
      </w:r>
      <w:r w:rsidR="00334310" w:rsidRPr="00982192">
        <w:rPr>
          <w:rFonts w:eastAsia="Times New Roman" w:cs="Arial"/>
          <w:noProof/>
          <w:szCs w:val="17"/>
          <w:lang w:val="fr-FR"/>
        </w:rPr>
        <w:t>it</w:t>
      </w:r>
      <w:r w:rsidR="00334310">
        <w:rPr>
          <w:rFonts w:eastAsia="Times New Roman" w:cs="Arial"/>
          <w:noProof/>
          <w:szCs w:val="17"/>
          <w:lang w:val="fr-FR"/>
        </w:rPr>
        <w:t>.  Il</w:t>
      </w:r>
      <w:r w:rsidR="00881668">
        <w:rPr>
          <w:rFonts w:eastAsia="Times New Roman" w:cs="Arial"/>
          <w:noProof/>
          <w:szCs w:val="17"/>
          <w:lang w:val="fr-FR"/>
        </w:rPr>
        <w:t xml:space="preserve"> incombe au développeur de l</w:t>
      </w:r>
      <w:r w:rsidR="00BB0A23">
        <w:rPr>
          <w:rFonts w:eastAsia="Times New Roman" w:cs="Arial"/>
          <w:noProof/>
          <w:szCs w:val="17"/>
          <w:lang w:val="fr-FR"/>
        </w:rPr>
        <w:t>’</w:t>
      </w:r>
      <w:r w:rsidR="005E48A2" w:rsidRPr="00982192">
        <w:rPr>
          <w:rFonts w:eastAsia="Times New Roman" w:cs="Arial"/>
          <w:noProof/>
          <w:szCs w:val="17"/>
          <w:lang w:val="fr-FR"/>
        </w:rPr>
        <w:t xml:space="preserve">application </w:t>
      </w:r>
      <w:r w:rsidR="00881668">
        <w:rPr>
          <w:rFonts w:eastAsia="Times New Roman" w:cs="Arial"/>
          <w:noProof/>
          <w:szCs w:val="17"/>
          <w:lang w:val="fr-FR"/>
        </w:rPr>
        <w:t xml:space="preserve">de protéger comme il convient sa copie de la clé </w:t>
      </w:r>
      <w:r w:rsidR="00334310" w:rsidRPr="00982192">
        <w:rPr>
          <w:rFonts w:eastAsia="Times New Roman" w:cs="Arial"/>
          <w:noProof/>
          <w:szCs w:val="17"/>
          <w:lang w:val="fr-FR"/>
        </w:rPr>
        <w:t>API</w:t>
      </w:r>
      <w:r w:rsidR="00334310">
        <w:rPr>
          <w:rFonts w:eastAsia="Times New Roman" w:cs="Arial"/>
          <w:noProof/>
          <w:szCs w:val="17"/>
          <w:lang w:val="fr-FR"/>
        </w:rPr>
        <w:t>.  Si</w:t>
      </w:r>
      <w:r w:rsidR="00881668">
        <w:rPr>
          <w:rFonts w:eastAsia="Times New Roman" w:cs="Arial"/>
          <w:noProof/>
          <w:szCs w:val="17"/>
          <w:lang w:val="fr-FR"/>
        </w:rPr>
        <w:t xml:space="preserve"> la clé </w:t>
      </w:r>
      <w:r w:rsidR="005E48A2" w:rsidRPr="00982192">
        <w:rPr>
          <w:rFonts w:eastAsia="Times New Roman" w:cs="Arial"/>
          <w:noProof/>
          <w:szCs w:val="17"/>
          <w:lang w:val="fr-FR"/>
        </w:rPr>
        <w:t xml:space="preserve">API </w:t>
      </w:r>
      <w:r w:rsidR="00881668">
        <w:rPr>
          <w:rFonts w:eastAsia="Times New Roman" w:cs="Arial"/>
          <w:noProof/>
          <w:szCs w:val="17"/>
          <w:lang w:val="fr-FR"/>
        </w:rPr>
        <w:t>est incorporée dans l</w:t>
      </w:r>
      <w:r w:rsidR="00BB0A23">
        <w:rPr>
          <w:rFonts w:eastAsia="Times New Roman" w:cs="Arial"/>
          <w:noProof/>
          <w:szCs w:val="17"/>
          <w:lang w:val="fr-FR"/>
        </w:rPr>
        <w:t>’</w:t>
      </w:r>
      <w:r w:rsidR="00881668">
        <w:rPr>
          <w:rFonts w:eastAsia="Times New Roman" w:cs="Arial"/>
          <w:noProof/>
          <w:szCs w:val="17"/>
          <w:lang w:val="fr-FR"/>
        </w:rPr>
        <w:t>application consommatrice, elle peut être décompilée et extrai</w:t>
      </w:r>
      <w:r w:rsidR="00334310">
        <w:rPr>
          <w:rFonts w:eastAsia="Times New Roman" w:cs="Arial"/>
          <w:noProof/>
          <w:szCs w:val="17"/>
          <w:lang w:val="fr-FR"/>
        </w:rPr>
        <w:t>te.  Si</w:t>
      </w:r>
      <w:r w:rsidR="00881668">
        <w:rPr>
          <w:rFonts w:eastAsia="Times New Roman" w:cs="Arial"/>
          <w:noProof/>
          <w:szCs w:val="17"/>
          <w:lang w:val="fr-FR"/>
        </w:rPr>
        <w:t xml:space="preserve"> elle est stockée dans des fichiers en clair</w:t>
      </w:r>
      <w:r w:rsidR="0036519F" w:rsidRPr="00982192">
        <w:rPr>
          <w:rFonts w:eastAsia="Times New Roman" w:cs="Arial"/>
          <w:noProof/>
          <w:szCs w:val="17"/>
          <w:lang w:val="fr-FR"/>
        </w:rPr>
        <w:t>,</w:t>
      </w:r>
      <w:r w:rsidR="005E48A2" w:rsidRPr="00982192">
        <w:rPr>
          <w:rFonts w:eastAsia="Times New Roman" w:cs="Arial"/>
          <w:noProof/>
          <w:szCs w:val="17"/>
          <w:lang w:val="fr-FR"/>
        </w:rPr>
        <w:t xml:space="preserve"> </w:t>
      </w:r>
      <w:r w:rsidR="00881668">
        <w:rPr>
          <w:rFonts w:eastAsia="Times New Roman" w:cs="Arial"/>
          <w:noProof/>
          <w:szCs w:val="17"/>
          <w:lang w:val="fr-FR"/>
        </w:rPr>
        <w:t>elle peut être volée et réutilisée à des fins malveillant</w:t>
      </w:r>
      <w:r w:rsidR="00334310">
        <w:rPr>
          <w:rFonts w:eastAsia="Times New Roman" w:cs="Arial"/>
          <w:noProof/>
          <w:szCs w:val="17"/>
          <w:lang w:val="fr-FR"/>
        </w:rPr>
        <w:t>es.  Un</w:t>
      </w:r>
      <w:r w:rsidR="00881668">
        <w:rPr>
          <w:rFonts w:eastAsia="Times New Roman" w:cs="Arial"/>
          <w:noProof/>
          <w:szCs w:val="17"/>
          <w:lang w:val="fr-FR"/>
        </w:rPr>
        <w:t xml:space="preserve">e clé </w:t>
      </w:r>
      <w:r w:rsidR="0036519F" w:rsidRPr="00982192">
        <w:rPr>
          <w:rFonts w:eastAsia="Times New Roman" w:cs="Arial"/>
          <w:noProof/>
          <w:szCs w:val="17"/>
          <w:lang w:val="fr-FR"/>
        </w:rPr>
        <w:t>A</w:t>
      </w:r>
      <w:r w:rsidR="005E48A2" w:rsidRPr="00982192">
        <w:rPr>
          <w:rFonts w:eastAsia="Times New Roman" w:cs="Arial"/>
          <w:noProof/>
          <w:szCs w:val="17"/>
          <w:lang w:val="fr-FR"/>
        </w:rPr>
        <w:t xml:space="preserve">PI </w:t>
      </w:r>
      <w:r w:rsidR="00881668">
        <w:rPr>
          <w:rFonts w:eastAsia="Times New Roman" w:cs="Arial"/>
          <w:noProof/>
          <w:szCs w:val="17"/>
          <w:lang w:val="fr-FR"/>
        </w:rPr>
        <w:t xml:space="preserve">doit donc être protégée par </w:t>
      </w:r>
      <w:r w:rsidR="00A17914">
        <w:rPr>
          <w:rFonts w:eastAsia="Times New Roman" w:cs="Arial"/>
          <w:noProof/>
          <w:szCs w:val="17"/>
          <w:lang w:val="fr-FR"/>
        </w:rPr>
        <w:t>un magasin d</w:t>
      </w:r>
      <w:r w:rsidR="00BB0A23">
        <w:rPr>
          <w:rFonts w:eastAsia="Times New Roman" w:cs="Arial"/>
          <w:noProof/>
          <w:szCs w:val="17"/>
          <w:lang w:val="fr-FR"/>
        </w:rPr>
        <w:t>’</w:t>
      </w:r>
      <w:r w:rsidR="00A17914">
        <w:rPr>
          <w:rFonts w:eastAsia="Times New Roman" w:cs="Arial"/>
          <w:noProof/>
          <w:szCs w:val="17"/>
          <w:lang w:val="fr-FR"/>
        </w:rPr>
        <w:t>authentifiants</w:t>
      </w:r>
      <w:r w:rsidR="00881668">
        <w:rPr>
          <w:rFonts w:eastAsia="Times New Roman" w:cs="Arial"/>
          <w:noProof/>
          <w:szCs w:val="17"/>
          <w:lang w:val="fr-FR"/>
        </w:rPr>
        <w:t xml:space="preserve"> ou un mécanisme de gestion des secre</w:t>
      </w:r>
      <w:r w:rsidR="00334310">
        <w:rPr>
          <w:rFonts w:eastAsia="Times New Roman" w:cs="Arial"/>
          <w:noProof/>
          <w:szCs w:val="17"/>
          <w:lang w:val="fr-FR"/>
        </w:rPr>
        <w:t>ts.  Le</w:t>
      </w:r>
      <w:r w:rsidR="00881668">
        <w:rPr>
          <w:rFonts w:eastAsia="Times New Roman" w:cs="Arial"/>
          <w:noProof/>
          <w:szCs w:val="17"/>
          <w:lang w:val="fr-FR"/>
        </w:rPr>
        <w:t xml:space="preserve">s clés </w:t>
      </w:r>
      <w:r w:rsidR="005E48A2" w:rsidRPr="00982192">
        <w:rPr>
          <w:rFonts w:eastAsia="Times New Roman" w:cs="Arial"/>
          <w:noProof/>
          <w:szCs w:val="17"/>
          <w:lang w:val="fr-FR"/>
        </w:rPr>
        <w:t xml:space="preserve">API </w:t>
      </w:r>
      <w:r w:rsidR="00881668">
        <w:rPr>
          <w:rFonts w:eastAsia="Times New Roman" w:cs="Arial"/>
          <w:noProof/>
          <w:szCs w:val="17"/>
          <w:lang w:val="fr-FR"/>
        </w:rPr>
        <w:t>peuvent être utilisées pour contrôler l</w:t>
      </w:r>
      <w:r w:rsidR="00BB0A23">
        <w:rPr>
          <w:rFonts w:eastAsia="Times New Roman" w:cs="Arial"/>
          <w:noProof/>
          <w:szCs w:val="17"/>
          <w:lang w:val="fr-FR"/>
        </w:rPr>
        <w:t>’</w:t>
      </w:r>
      <w:r w:rsidR="00881668">
        <w:rPr>
          <w:rFonts w:eastAsia="Times New Roman" w:cs="Arial"/>
          <w:noProof/>
          <w:szCs w:val="17"/>
          <w:lang w:val="fr-FR"/>
        </w:rPr>
        <w:t>utilisation de services même dans le cas de services publics</w:t>
      </w:r>
      <w:r w:rsidR="005E48A2" w:rsidRPr="00982192">
        <w:rPr>
          <w:rFonts w:eastAsia="Times New Roman" w:cs="Arial"/>
          <w:noProof/>
          <w:szCs w:val="17"/>
          <w:lang w:val="fr-FR"/>
        </w:rPr>
        <w:t>.</w:t>
      </w:r>
    </w:p>
    <w:p w14:paraId="7BE9BB6C" w14:textId="25BD1339" w:rsidR="00992C0C" w:rsidRDefault="001B5854"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CA3E35">
        <w:rPr>
          <w:rFonts w:eastAsia="Times New Roman" w:cs="Arial"/>
          <w:noProof/>
          <w:szCs w:val="17"/>
          <w:lang w:val="fr-FR"/>
        </w:rPr>
        <w:t xml:space="preserve">Les clés </w:t>
      </w:r>
      <w:r w:rsidR="005E48A2" w:rsidRPr="00982192">
        <w:rPr>
          <w:rFonts w:eastAsia="Times New Roman" w:cs="Arial"/>
          <w:noProof/>
          <w:szCs w:val="17"/>
          <w:lang w:val="fr-FR"/>
        </w:rPr>
        <w:t xml:space="preserve">API </w:t>
      </w:r>
      <w:r w:rsidR="00881668">
        <w:rPr>
          <w:rFonts w:eastAsia="Times New Roman" w:cs="Arial"/>
          <w:noProof/>
          <w:szCs w:val="17"/>
          <w:lang w:val="fr-FR"/>
        </w:rPr>
        <w:t>DEVRAIENT être utilisées pour les services protégés et les services publics afin d</w:t>
      </w:r>
      <w:r w:rsidR="00BB0A23">
        <w:rPr>
          <w:rFonts w:eastAsia="Times New Roman" w:cs="Arial"/>
          <w:noProof/>
          <w:szCs w:val="17"/>
          <w:lang w:val="fr-FR"/>
        </w:rPr>
        <w:t>’</w:t>
      </w:r>
      <w:r w:rsidR="00881668">
        <w:rPr>
          <w:rFonts w:eastAsia="Times New Roman" w:cs="Arial"/>
          <w:noProof/>
          <w:szCs w:val="17"/>
          <w:lang w:val="fr-FR"/>
        </w:rPr>
        <w:t xml:space="preserve">empêcher que leur prestataire de services ne soit submergé par des requêtes multiples </w:t>
      </w:r>
      <w:r w:rsidR="005E48A2" w:rsidRPr="00982192">
        <w:rPr>
          <w:rFonts w:eastAsia="Times New Roman" w:cs="Arial"/>
          <w:noProof/>
          <w:szCs w:val="17"/>
          <w:lang w:val="fr-FR"/>
        </w:rPr>
        <w:t>(</w:t>
      </w:r>
      <w:r w:rsidR="00881668">
        <w:rPr>
          <w:rFonts w:eastAsia="Times New Roman" w:cs="Arial"/>
          <w:noProof/>
          <w:szCs w:val="17"/>
          <w:lang w:val="fr-FR"/>
        </w:rPr>
        <w:t>attaques par déni de service</w:t>
      </w:r>
      <w:r w:rsidR="005E48A2" w:rsidRPr="00982192">
        <w:rPr>
          <w:rFonts w:eastAsia="Times New Roman" w:cs="Arial"/>
          <w:noProof/>
          <w:szCs w:val="17"/>
          <w:lang w:val="fr-FR"/>
        </w:rPr>
        <w:t xml:space="preserve">). </w:t>
      </w:r>
      <w:r w:rsidR="002D56D3">
        <w:rPr>
          <w:rFonts w:eastAsia="Times New Roman" w:cs="Arial"/>
          <w:noProof/>
          <w:szCs w:val="17"/>
          <w:lang w:val="fr-FR"/>
        </w:rPr>
        <w:t xml:space="preserve"> </w:t>
      </w:r>
      <w:r w:rsidR="00881668">
        <w:rPr>
          <w:rFonts w:eastAsia="Times New Roman" w:cs="Arial"/>
          <w:noProof/>
          <w:szCs w:val="17"/>
          <w:lang w:val="fr-FR"/>
        </w:rPr>
        <w:t>S</w:t>
      </w:r>
      <w:r w:rsidR="00BB0A23">
        <w:rPr>
          <w:rFonts w:eastAsia="Times New Roman" w:cs="Arial"/>
          <w:noProof/>
          <w:szCs w:val="17"/>
          <w:lang w:val="fr-FR"/>
        </w:rPr>
        <w:t>’</w:t>
      </w:r>
      <w:r w:rsidR="00881668">
        <w:rPr>
          <w:rFonts w:eastAsia="Times New Roman" w:cs="Arial"/>
          <w:noProof/>
          <w:szCs w:val="17"/>
          <w:lang w:val="fr-FR"/>
        </w:rPr>
        <w:t xml:space="preserve">agissant des services protégés, les clés </w:t>
      </w:r>
      <w:r w:rsidR="005E48A2" w:rsidRPr="00982192">
        <w:rPr>
          <w:rFonts w:eastAsia="Times New Roman" w:cs="Arial"/>
          <w:noProof/>
          <w:szCs w:val="17"/>
          <w:lang w:val="fr-FR"/>
        </w:rPr>
        <w:t xml:space="preserve">API </w:t>
      </w:r>
      <w:r w:rsidR="00881668">
        <w:rPr>
          <w:rFonts w:eastAsia="Times New Roman" w:cs="Arial"/>
          <w:noProof/>
          <w:szCs w:val="17"/>
          <w:lang w:val="fr-FR"/>
        </w:rPr>
        <w:t>PEUVENT être utilisées à des fins de moné</w:t>
      </w:r>
      <w:r w:rsidR="005E48A2" w:rsidRPr="00982192">
        <w:rPr>
          <w:rFonts w:eastAsia="Times New Roman" w:cs="Arial"/>
          <w:noProof/>
          <w:szCs w:val="17"/>
          <w:lang w:val="fr-FR"/>
        </w:rPr>
        <w:t>ti</w:t>
      </w:r>
      <w:r w:rsidR="00881668">
        <w:rPr>
          <w:rFonts w:eastAsia="Times New Roman" w:cs="Arial"/>
          <w:noProof/>
          <w:szCs w:val="17"/>
          <w:lang w:val="fr-FR"/>
        </w:rPr>
        <w:t>s</w:t>
      </w:r>
      <w:r w:rsidR="005E48A2" w:rsidRPr="00982192">
        <w:rPr>
          <w:rFonts w:eastAsia="Times New Roman" w:cs="Arial"/>
          <w:noProof/>
          <w:szCs w:val="17"/>
          <w:lang w:val="fr-FR"/>
        </w:rPr>
        <w:t>ation (plans</w:t>
      </w:r>
      <w:r w:rsidR="00881668">
        <w:rPr>
          <w:rFonts w:eastAsia="Times New Roman" w:cs="Arial"/>
          <w:noProof/>
          <w:szCs w:val="17"/>
          <w:lang w:val="fr-FR"/>
        </w:rPr>
        <w:t xml:space="preserve"> achetés</w:t>
      </w:r>
      <w:r w:rsidR="005E48A2" w:rsidRPr="00982192">
        <w:rPr>
          <w:rFonts w:eastAsia="Times New Roman" w:cs="Arial"/>
          <w:noProof/>
          <w:szCs w:val="17"/>
          <w:lang w:val="fr-FR"/>
        </w:rPr>
        <w:t xml:space="preserve">), </w:t>
      </w:r>
      <w:r w:rsidR="00881668">
        <w:rPr>
          <w:rFonts w:eastAsia="Times New Roman" w:cs="Arial"/>
          <w:noProof/>
          <w:szCs w:val="17"/>
          <w:lang w:val="fr-FR"/>
        </w:rPr>
        <w:t>d</w:t>
      </w:r>
      <w:r w:rsidR="00BB0A23">
        <w:rPr>
          <w:rFonts w:eastAsia="Times New Roman" w:cs="Arial"/>
          <w:noProof/>
          <w:szCs w:val="17"/>
          <w:lang w:val="fr-FR"/>
        </w:rPr>
        <w:t>’</w:t>
      </w:r>
      <w:r w:rsidR="00881668">
        <w:rPr>
          <w:rFonts w:eastAsia="Times New Roman" w:cs="Arial"/>
          <w:noProof/>
          <w:szCs w:val="17"/>
          <w:lang w:val="fr-FR"/>
        </w:rPr>
        <w:t>application de règlements d</w:t>
      </w:r>
      <w:r w:rsidR="00BB0A23">
        <w:rPr>
          <w:rFonts w:eastAsia="Times New Roman" w:cs="Arial"/>
          <w:noProof/>
          <w:szCs w:val="17"/>
          <w:lang w:val="fr-FR"/>
        </w:rPr>
        <w:t>’</w:t>
      </w:r>
      <w:r w:rsidR="00881668">
        <w:rPr>
          <w:rFonts w:eastAsia="Times New Roman" w:cs="Arial"/>
          <w:noProof/>
          <w:szCs w:val="17"/>
          <w:lang w:val="fr-FR"/>
        </w:rPr>
        <w:t>utilisation</w:t>
      </w:r>
      <w:r w:rsidR="005E48A2" w:rsidRPr="00982192">
        <w:rPr>
          <w:rFonts w:eastAsia="Times New Roman" w:cs="Arial"/>
          <w:noProof/>
          <w:szCs w:val="17"/>
          <w:lang w:val="fr-FR"/>
        </w:rPr>
        <w:t xml:space="preserve"> (QoS</w:t>
      </w:r>
      <w:r w:rsidR="00881668">
        <w:rPr>
          <w:rFonts w:eastAsia="Times New Roman" w:cs="Arial"/>
          <w:noProof/>
          <w:szCs w:val="17"/>
          <w:lang w:val="fr-FR"/>
        </w:rPr>
        <w:t>, qualité de service</w:t>
      </w:r>
      <w:r w:rsidR="005E48A2" w:rsidRPr="00982192">
        <w:rPr>
          <w:rFonts w:eastAsia="Times New Roman" w:cs="Arial"/>
          <w:noProof/>
          <w:szCs w:val="17"/>
          <w:lang w:val="fr-FR"/>
        </w:rPr>
        <w:t xml:space="preserve">) </w:t>
      </w:r>
      <w:r w:rsidR="00881668">
        <w:rPr>
          <w:rFonts w:eastAsia="Times New Roman" w:cs="Arial"/>
          <w:noProof/>
          <w:szCs w:val="17"/>
          <w:lang w:val="fr-FR"/>
        </w:rPr>
        <w:t>et de contrôle</w:t>
      </w:r>
      <w:r w:rsidR="005E48A2" w:rsidRPr="00982192">
        <w:rPr>
          <w:rFonts w:eastAsia="Times New Roman" w:cs="Arial"/>
          <w:noProof/>
          <w:szCs w:val="17"/>
          <w:lang w:val="fr-FR"/>
        </w:rPr>
        <w:t>.</w:t>
      </w:r>
    </w:p>
    <w:p w14:paraId="036582AA" w14:textId="6F9F6D42" w:rsidR="00992C0C" w:rsidRDefault="00A9726C"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075D35">
        <w:rPr>
          <w:rFonts w:eastAsia="Times New Roman" w:cs="Arial"/>
          <w:noProof/>
          <w:szCs w:val="17"/>
          <w:lang w:val="fr-FR"/>
        </w:rPr>
        <w:t>Comme l</w:t>
      </w:r>
      <w:r w:rsidR="00BB0A23">
        <w:rPr>
          <w:rFonts w:eastAsia="Times New Roman" w:cs="Arial"/>
          <w:noProof/>
          <w:szCs w:val="17"/>
          <w:lang w:val="fr-FR"/>
        </w:rPr>
        <w:t>’</w:t>
      </w:r>
      <w:r w:rsidR="00075D35">
        <w:rPr>
          <w:rFonts w:eastAsia="Times New Roman" w:cs="Arial"/>
          <w:noProof/>
          <w:szCs w:val="17"/>
          <w:lang w:val="fr-FR"/>
        </w:rPr>
        <w:t>indique</w:t>
      </w:r>
      <w:r w:rsidR="00992C0C">
        <w:rPr>
          <w:rFonts w:eastAsia="Times New Roman" w:cs="Arial"/>
          <w:noProof/>
          <w:szCs w:val="17"/>
          <w:lang w:val="fr-FR"/>
        </w:rPr>
        <w:t xml:space="preserve"> le RFC</w:t>
      </w:r>
      <w:r w:rsidR="00075D35">
        <w:rPr>
          <w:rFonts w:eastAsia="Times New Roman" w:cs="Arial"/>
          <w:noProof/>
          <w:szCs w:val="17"/>
          <w:lang w:val="fr-FR"/>
        </w:rPr>
        <w:t xml:space="preserve"> </w:t>
      </w:r>
      <w:del w:id="305" w:author="Author">
        <w:r w:rsidR="00075D35" w:rsidDel="009E341E">
          <w:rPr>
            <w:rFonts w:eastAsia="Times New Roman" w:cs="Arial"/>
            <w:noProof/>
            <w:szCs w:val="17"/>
            <w:lang w:val="fr-FR"/>
          </w:rPr>
          <w:delText xml:space="preserve">7231 </w:delText>
        </w:r>
      </w:del>
      <w:ins w:id="306" w:author="Author">
        <w:r w:rsidR="009E341E">
          <w:rPr>
            <w:rFonts w:eastAsia="Times New Roman" w:cs="Arial"/>
            <w:noProof/>
            <w:szCs w:val="17"/>
            <w:lang w:val="fr-FR"/>
          </w:rPr>
          <w:t xml:space="preserve">9110 </w:t>
        </w:r>
      </w:ins>
      <w:r w:rsidR="00075D35">
        <w:rPr>
          <w:rFonts w:eastAsia="Times New Roman" w:cs="Arial"/>
          <w:noProof/>
          <w:szCs w:val="17"/>
          <w:lang w:val="fr-FR"/>
        </w:rPr>
        <w:t>de l</w:t>
      </w:r>
      <w:r w:rsidR="00BB0A23">
        <w:rPr>
          <w:rFonts w:eastAsia="Times New Roman" w:cs="Arial"/>
          <w:noProof/>
          <w:szCs w:val="17"/>
          <w:lang w:val="fr-FR"/>
        </w:rPr>
        <w:t>’</w:t>
      </w:r>
      <w:r w:rsidR="00075D35">
        <w:rPr>
          <w:rFonts w:eastAsia="Times New Roman" w:cs="Arial"/>
          <w:noProof/>
          <w:szCs w:val="17"/>
          <w:lang w:val="fr-FR"/>
        </w:rPr>
        <w:t>IETF, l</w:t>
      </w:r>
      <w:r w:rsidR="00881668">
        <w:rPr>
          <w:rFonts w:eastAsia="Times New Roman" w:cs="Arial"/>
          <w:noProof/>
          <w:szCs w:val="17"/>
          <w:lang w:val="fr-FR"/>
        </w:rPr>
        <w:t>es clé</w:t>
      </w:r>
      <w:r w:rsidR="00075D35">
        <w:rPr>
          <w:rFonts w:eastAsia="Times New Roman" w:cs="Arial"/>
          <w:noProof/>
          <w:szCs w:val="17"/>
          <w:lang w:val="fr-FR"/>
        </w:rPr>
        <w:t>s</w:t>
      </w:r>
      <w:r w:rsidR="00881668">
        <w:rPr>
          <w:rFonts w:eastAsia="Times New Roman" w:cs="Arial"/>
          <w:noProof/>
          <w:szCs w:val="17"/>
          <w:lang w:val="fr-FR"/>
        </w:rPr>
        <w:t xml:space="preserve"> </w:t>
      </w:r>
      <w:r w:rsidR="005E48A2" w:rsidRPr="00982192">
        <w:rPr>
          <w:rFonts w:eastAsia="Times New Roman" w:cs="Arial"/>
          <w:noProof/>
          <w:szCs w:val="17"/>
          <w:lang w:val="fr-FR"/>
        </w:rPr>
        <w:t xml:space="preserve">API </w:t>
      </w:r>
      <w:r w:rsidR="00075D35">
        <w:rPr>
          <w:rFonts w:eastAsia="Times New Roman" w:cs="Arial"/>
          <w:noProof/>
          <w:szCs w:val="17"/>
          <w:lang w:val="fr-FR"/>
        </w:rPr>
        <w:t>PEUVENT être combinées avec l</w:t>
      </w:r>
      <w:r w:rsidR="00BB0A23">
        <w:rPr>
          <w:rFonts w:eastAsia="Times New Roman" w:cs="Arial"/>
          <w:noProof/>
          <w:szCs w:val="17"/>
          <w:lang w:val="fr-FR"/>
        </w:rPr>
        <w:t>’</w:t>
      </w:r>
      <w:r w:rsidR="00075D35">
        <w:rPr>
          <w:rFonts w:eastAsia="Times New Roman" w:cs="Arial"/>
          <w:noProof/>
          <w:szCs w:val="17"/>
          <w:lang w:val="fr-FR"/>
        </w:rPr>
        <w:t>utilisateur ou l</w:t>
      </w:r>
      <w:r w:rsidR="00BB0A23">
        <w:rPr>
          <w:rFonts w:eastAsia="Times New Roman" w:cs="Arial"/>
          <w:noProof/>
          <w:szCs w:val="17"/>
          <w:lang w:val="fr-FR"/>
        </w:rPr>
        <w:t>’</w:t>
      </w:r>
      <w:r w:rsidR="00075D35">
        <w:rPr>
          <w:rFonts w:eastAsia="Times New Roman" w:cs="Arial"/>
          <w:noProof/>
          <w:szCs w:val="17"/>
          <w:lang w:val="fr-FR"/>
        </w:rPr>
        <w:t>agent de l</w:t>
      </w:r>
      <w:r w:rsidR="00BB0A23">
        <w:rPr>
          <w:rFonts w:eastAsia="Times New Roman" w:cs="Arial"/>
          <w:noProof/>
          <w:szCs w:val="17"/>
          <w:lang w:val="fr-FR"/>
        </w:rPr>
        <w:t>’</w:t>
      </w:r>
      <w:r w:rsidR="00075D35">
        <w:rPr>
          <w:rFonts w:eastAsia="Times New Roman" w:cs="Arial"/>
          <w:noProof/>
          <w:szCs w:val="17"/>
          <w:lang w:val="fr-FR"/>
        </w:rPr>
        <w:t>en</w:t>
      </w:r>
      <w:r w:rsidR="00BB0A23">
        <w:rPr>
          <w:rFonts w:eastAsia="Times New Roman" w:cs="Arial"/>
          <w:noProof/>
          <w:szCs w:val="17"/>
          <w:lang w:val="fr-FR"/>
        </w:rPr>
        <w:t>-</w:t>
      </w:r>
      <w:r w:rsidR="00075D35">
        <w:rPr>
          <w:rFonts w:eastAsia="Times New Roman" w:cs="Arial"/>
          <w:noProof/>
          <w:szCs w:val="17"/>
          <w:lang w:val="fr-FR"/>
        </w:rPr>
        <w:t xml:space="preserve">tête de requête </w:t>
      </w:r>
      <w:r w:rsidR="005E48A2" w:rsidRPr="00982192">
        <w:rPr>
          <w:rFonts w:eastAsia="Times New Roman" w:cs="Arial"/>
          <w:noProof/>
          <w:szCs w:val="17"/>
          <w:lang w:val="fr-FR"/>
        </w:rPr>
        <w:t xml:space="preserve">HTTP </w:t>
      </w:r>
      <w:r w:rsidR="00075D35">
        <w:rPr>
          <w:rFonts w:eastAsia="Times New Roman" w:cs="Arial"/>
          <w:noProof/>
          <w:szCs w:val="17"/>
          <w:lang w:val="fr-FR"/>
        </w:rPr>
        <w:t>pour distinguer entre un utilisateur humain et un agent intelligent</w:t>
      </w:r>
      <w:r w:rsidR="005E48A2" w:rsidRPr="00982192">
        <w:rPr>
          <w:rFonts w:eastAsia="Times New Roman" w:cs="Arial"/>
          <w:noProof/>
          <w:szCs w:val="17"/>
          <w:lang w:val="fr-FR"/>
        </w:rPr>
        <w:t>.</w:t>
      </w:r>
    </w:p>
    <w:p w14:paraId="710EE403" w14:textId="19F215DF"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7D6BD6"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3</w:t>
      </w:r>
      <w:r w:rsidR="00307F5D">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075D35">
        <w:rPr>
          <w:rFonts w:eastAsia="Times New Roman" w:cs="Arial"/>
          <w:noProof/>
          <w:szCs w:val="17"/>
          <w:lang w:val="fr-FR"/>
        </w:rPr>
        <w:t xml:space="preserve">Le prestataire de </w:t>
      </w:r>
      <w:r w:rsidRPr="00982192">
        <w:rPr>
          <w:rFonts w:eastAsia="Times New Roman" w:cs="Arial"/>
          <w:noProof/>
          <w:szCs w:val="17"/>
          <w:lang w:val="fr-FR"/>
        </w:rPr>
        <w:t xml:space="preserve">service </w:t>
      </w:r>
      <w:r w:rsidR="00075D35">
        <w:rPr>
          <w:rFonts w:eastAsia="Times New Roman" w:cs="Arial"/>
          <w:noProof/>
          <w:szCs w:val="17"/>
          <w:lang w:val="fr-FR"/>
        </w:rPr>
        <w:t>DEVRAIT renvoyer l</w:t>
      </w:r>
      <w:r w:rsidR="00BB0A23">
        <w:rPr>
          <w:rFonts w:eastAsia="Times New Roman" w:cs="Arial"/>
          <w:noProof/>
          <w:szCs w:val="17"/>
          <w:lang w:val="fr-FR"/>
        </w:rPr>
        <w:t>’</w:t>
      </w:r>
      <w:r w:rsidR="00075D35">
        <w:rPr>
          <w:rFonts w:eastAsia="Times New Roman" w:cs="Arial"/>
          <w:noProof/>
          <w:szCs w:val="17"/>
          <w:lang w:val="fr-FR"/>
        </w:rPr>
        <w:t>état d</w:t>
      </w:r>
      <w:r w:rsidR="00BB0A23">
        <w:rPr>
          <w:rFonts w:eastAsia="Times New Roman" w:cs="Arial"/>
          <w:noProof/>
          <w:szCs w:val="17"/>
          <w:lang w:val="fr-FR"/>
        </w:rPr>
        <w:t>’</w:t>
      </w:r>
      <w:r w:rsidR="00075D35">
        <w:rPr>
          <w:rFonts w:eastAsia="Times New Roman" w:cs="Arial"/>
          <w:noProof/>
          <w:szCs w:val="17"/>
          <w:lang w:val="fr-FR"/>
        </w:rPr>
        <w:t>utilisation actuelle en même temps que les en</w:t>
      </w:r>
      <w:r w:rsidR="00BB0A23">
        <w:rPr>
          <w:rFonts w:eastAsia="Times New Roman" w:cs="Arial"/>
          <w:noProof/>
          <w:szCs w:val="17"/>
          <w:lang w:val="fr-FR"/>
        </w:rPr>
        <w:t>-</w:t>
      </w:r>
      <w:r w:rsidR="00075D35">
        <w:rPr>
          <w:rFonts w:eastAsia="Times New Roman" w:cs="Arial"/>
          <w:noProof/>
          <w:szCs w:val="17"/>
          <w:lang w:val="fr-FR"/>
        </w:rPr>
        <w:t xml:space="preserve">têtes de réponse </w:t>
      </w:r>
      <w:r w:rsidRPr="00982192">
        <w:rPr>
          <w:rFonts w:eastAsia="Times New Roman" w:cs="Arial"/>
          <w:noProof/>
          <w:szCs w:val="17"/>
          <w:lang w:val="fr-FR"/>
        </w:rPr>
        <w:t>H</w:t>
      </w:r>
      <w:r w:rsidR="00334310" w:rsidRPr="00982192">
        <w:rPr>
          <w:rFonts w:eastAsia="Times New Roman" w:cs="Arial"/>
          <w:noProof/>
          <w:szCs w:val="17"/>
          <w:lang w:val="fr-FR"/>
        </w:rPr>
        <w:t>TTP</w:t>
      </w:r>
      <w:r w:rsidR="00334310">
        <w:rPr>
          <w:rFonts w:eastAsia="Times New Roman" w:cs="Arial"/>
          <w:noProof/>
          <w:szCs w:val="17"/>
          <w:lang w:val="fr-FR"/>
        </w:rPr>
        <w:t>.  Le</w:t>
      </w:r>
      <w:r w:rsidR="00075D35">
        <w:rPr>
          <w:rFonts w:eastAsia="Times New Roman" w:cs="Arial"/>
          <w:noProof/>
          <w:szCs w:val="17"/>
          <w:lang w:val="fr-FR"/>
        </w:rPr>
        <w:t>s données de réponse ci</w:t>
      </w:r>
      <w:r w:rsidR="00BB0A23">
        <w:rPr>
          <w:rFonts w:eastAsia="Times New Roman" w:cs="Arial"/>
          <w:noProof/>
          <w:szCs w:val="17"/>
          <w:lang w:val="fr-FR"/>
        </w:rPr>
        <w:t>-</w:t>
      </w:r>
      <w:r w:rsidR="00075D35">
        <w:rPr>
          <w:rFonts w:eastAsia="Times New Roman" w:cs="Arial"/>
          <w:noProof/>
          <w:szCs w:val="17"/>
          <w:lang w:val="fr-FR"/>
        </w:rPr>
        <w:t>après PEUVENT être renvoyées</w:t>
      </w:r>
      <w:r w:rsidR="00BB0A23">
        <w:rPr>
          <w:rFonts w:eastAsia="Times New Roman" w:cs="Arial"/>
          <w:noProof/>
          <w:szCs w:val="17"/>
          <w:lang w:val="fr-FR"/>
        </w:rPr>
        <w:t> :</w:t>
      </w:r>
    </w:p>
    <w:p w14:paraId="634E3F33" w14:textId="39A8EB70" w:rsidR="005E48A2" w:rsidRPr="00982192" w:rsidRDefault="005E1160" w:rsidP="00D5662D">
      <w:pPr>
        <w:pStyle w:val="NormalWeb"/>
        <w:numPr>
          <w:ilvl w:val="0"/>
          <w:numId w:val="13"/>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limite de débit</w:t>
      </w:r>
      <w:r w:rsidR="009E341E">
        <w:rPr>
          <w:rFonts w:eastAsia="Times New Roman" w:cs="Arial"/>
          <w:noProof/>
          <w:szCs w:val="17"/>
          <w:lang w:val="fr-FR"/>
        </w:rPr>
        <w:t> :</w:t>
      </w:r>
      <w:r w:rsidR="005E48A2" w:rsidRPr="00982192">
        <w:rPr>
          <w:rFonts w:eastAsia="Times New Roman" w:cs="Arial"/>
          <w:noProof/>
          <w:szCs w:val="17"/>
          <w:lang w:val="fr-FR"/>
        </w:rPr>
        <w:t xml:space="preserve"> </w:t>
      </w:r>
      <w:r>
        <w:rPr>
          <w:rFonts w:eastAsia="Times New Roman" w:cs="Arial"/>
          <w:noProof/>
          <w:szCs w:val="17"/>
          <w:lang w:val="fr-FR"/>
        </w:rPr>
        <w:t xml:space="preserve">limite de débit </w:t>
      </w:r>
      <w:r w:rsidR="005E48A2" w:rsidRPr="00982192">
        <w:rPr>
          <w:rFonts w:eastAsia="Times New Roman" w:cs="Arial"/>
          <w:noProof/>
          <w:szCs w:val="17"/>
          <w:lang w:val="fr-FR"/>
        </w:rPr>
        <w:t>(p</w:t>
      </w:r>
      <w:r>
        <w:rPr>
          <w:rFonts w:eastAsia="Times New Roman" w:cs="Arial"/>
          <w:noProof/>
          <w:szCs w:val="17"/>
          <w:lang w:val="fr-FR"/>
        </w:rPr>
        <w:t>a</w:t>
      </w:r>
      <w:r w:rsidR="005E48A2" w:rsidRPr="00982192">
        <w:rPr>
          <w:rFonts w:eastAsia="Times New Roman" w:cs="Arial"/>
          <w:noProof/>
          <w:szCs w:val="17"/>
          <w:lang w:val="fr-FR"/>
        </w:rPr>
        <w:t xml:space="preserve">r minute) </w:t>
      </w:r>
      <w:r>
        <w:rPr>
          <w:rFonts w:eastAsia="Times New Roman" w:cs="Arial"/>
          <w:noProof/>
          <w:szCs w:val="17"/>
          <w:lang w:val="fr-FR"/>
        </w:rPr>
        <w:t>fixée dans le système</w:t>
      </w:r>
      <w:r w:rsidR="005E48A2" w:rsidRPr="00982192">
        <w:rPr>
          <w:rFonts w:eastAsia="Times New Roman" w:cs="Arial"/>
          <w:noProof/>
          <w:szCs w:val="17"/>
          <w:lang w:val="fr-FR"/>
        </w:rPr>
        <w:t>;</w:t>
      </w:r>
    </w:p>
    <w:p w14:paraId="4BDB67F6" w14:textId="0485559F" w:rsidR="005E48A2" w:rsidRPr="00982192" w:rsidRDefault="005E1160" w:rsidP="00D5662D">
      <w:pPr>
        <w:pStyle w:val="NormalWeb"/>
        <w:numPr>
          <w:ilvl w:val="0"/>
          <w:numId w:val="13"/>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limite de débit restante</w:t>
      </w:r>
      <w:r w:rsidR="009E341E">
        <w:rPr>
          <w:rFonts w:eastAsia="Times New Roman" w:cs="Arial"/>
          <w:noProof/>
          <w:szCs w:val="17"/>
          <w:lang w:val="fr-FR"/>
        </w:rPr>
        <w:t> :</w:t>
      </w:r>
      <w:r w:rsidR="00272716">
        <w:rPr>
          <w:rFonts w:eastAsia="Times New Roman" w:cs="Arial"/>
          <w:noProof/>
          <w:szCs w:val="17"/>
          <w:lang w:val="fr-FR"/>
        </w:rPr>
        <w:t xml:space="preserve"> </w:t>
      </w:r>
      <w:r>
        <w:rPr>
          <w:rFonts w:eastAsia="Times New Roman" w:cs="Arial"/>
          <w:noProof/>
          <w:szCs w:val="17"/>
          <w:lang w:val="fr-FR"/>
        </w:rPr>
        <w:t xml:space="preserve">nombre restant de requêtes autorisé pendant la tranche de temps actuelle </w:t>
      </w:r>
      <w:r w:rsidR="005E48A2" w:rsidRPr="00982192">
        <w:rPr>
          <w:rFonts w:eastAsia="Times New Roman" w:cs="Arial"/>
          <w:noProof/>
          <w:szCs w:val="17"/>
          <w:lang w:val="fr-FR"/>
        </w:rPr>
        <w:t>(</w:t>
      </w:r>
      <w:r w:rsidR="00BB0A23">
        <w:rPr>
          <w:rFonts w:eastAsia="Times New Roman" w:cs="Arial"/>
          <w:noProof/>
          <w:szCs w:val="17"/>
          <w:lang w:val="fr-FR"/>
        </w:rPr>
        <w:t>-</w:t>
      </w:r>
      <w:r w:rsidR="005E48A2" w:rsidRPr="00982192">
        <w:rPr>
          <w:rFonts w:eastAsia="Times New Roman" w:cs="Arial"/>
          <w:noProof/>
          <w:szCs w:val="17"/>
          <w:lang w:val="fr-FR"/>
        </w:rPr>
        <w:t>1 indi</w:t>
      </w:r>
      <w:r>
        <w:rPr>
          <w:rFonts w:eastAsia="Times New Roman" w:cs="Arial"/>
          <w:noProof/>
          <w:szCs w:val="17"/>
          <w:lang w:val="fr-FR"/>
        </w:rPr>
        <w:t>que que la</w:t>
      </w:r>
      <w:r w:rsidR="005E48A2" w:rsidRPr="00982192">
        <w:rPr>
          <w:rFonts w:eastAsia="Times New Roman" w:cs="Arial"/>
          <w:noProof/>
          <w:szCs w:val="17"/>
          <w:lang w:val="fr-FR"/>
        </w:rPr>
        <w:t xml:space="preserve"> limit</w:t>
      </w:r>
      <w:r>
        <w:rPr>
          <w:rFonts w:eastAsia="Times New Roman" w:cs="Arial"/>
          <w:noProof/>
          <w:szCs w:val="17"/>
          <w:lang w:val="fr-FR"/>
        </w:rPr>
        <w:t>e</w:t>
      </w:r>
      <w:r w:rsidR="005E48A2" w:rsidRPr="00982192">
        <w:rPr>
          <w:rFonts w:eastAsia="Times New Roman" w:cs="Arial"/>
          <w:noProof/>
          <w:szCs w:val="17"/>
          <w:lang w:val="fr-FR"/>
        </w:rPr>
        <w:t xml:space="preserve"> </w:t>
      </w:r>
      <w:r>
        <w:rPr>
          <w:rFonts w:eastAsia="Times New Roman" w:cs="Arial"/>
          <w:noProof/>
          <w:szCs w:val="17"/>
          <w:lang w:val="fr-FR"/>
        </w:rPr>
        <w:t>a été dépassée</w:t>
      </w:r>
      <w:r w:rsidR="005E48A2" w:rsidRPr="00982192">
        <w:rPr>
          <w:rFonts w:eastAsia="Times New Roman" w:cs="Arial"/>
          <w:noProof/>
          <w:szCs w:val="17"/>
          <w:lang w:val="fr-FR"/>
        </w:rPr>
        <w:t>);</w:t>
      </w:r>
      <w:r w:rsidR="005E3121" w:rsidRPr="00982192">
        <w:rPr>
          <w:rFonts w:eastAsia="Times New Roman" w:cs="Arial"/>
          <w:noProof/>
          <w:szCs w:val="17"/>
          <w:lang w:val="fr-FR"/>
        </w:rPr>
        <w:t xml:space="preserve"> </w:t>
      </w:r>
      <w:r w:rsidR="002D56D3">
        <w:rPr>
          <w:rFonts w:eastAsia="Times New Roman" w:cs="Arial"/>
          <w:noProof/>
          <w:szCs w:val="17"/>
          <w:lang w:val="fr-FR"/>
        </w:rPr>
        <w:t xml:space="preserve"> </w:t>
      </w:r>
      <w:r>
        <w:rPr>
          <w:rFonts w:eastAsia="Times New Roman" w:cs="Arial"/>
          <w:noProof/>
          <w:szCs w:val="17"/>
          <w:lang w:val="fr-FR"/>
        </w:rPr>
        <w:t>et</w:t>
      </w:r>
    </w:p>
    <w:p w14:paraId="3B301971" w14:textId="7FABCD43" w:rsidR="005E48A2" w:rsidRPr="00982192"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eastAsia="Times New Roman" w:cs="Arial"/>
          <w:noProof/>
          <w:szCs w:val="17"/>
          <w:lang w:val="fr-FR"/>
        </w:rPr>
        <w:t>r</w:t>
      </w:r>
      <w:r w:rsidR="00CA3E35">
        <w:rPr>
          <w:rFonts w:eastAsia="Times New Roman" w:cs="Arial"/>
          <w:noProof/>
          <w:szCs w:val="17"/>
          <w:lang w:val="fr-FR"/>
        </w:rPr>
        <w:t>emise à zéro de la limite de débit</w:t>
      </w:r>
      <w:r w:rsidR="009E341E">
        <w:rPr>
          <w:rFonts w:eastAsia="Times New Roman" w:cs="Arial"/>
          <w:noProof/>
          <w:szCs w:val="17"/>
          <w:lang w:val="fr-FR"/>
        </w:rPr>
        <w:t> :</w:t>
      </w:r>
      <w:r w:rsidRPr="00982192">
        <w:rPr>
          <w:rFonts w:eastAsia="Times New Roman" w:cs="Arial"/>
          <w:noProof/>
          <w:szCs w:val="17"/>
          <w:lang w:val="fr-FR"/>
        </w:rPr>
        <w:t xml:space="preserve"> </w:t>
      </w:r>
      <w:r w:rsidR="00CA3E35">
        <w:rPr>
          <w:rFonts w:eastAsia="Times New Roman" w:cs="Arial"/>
          <w:noProof/>
          <w:szCs w:val="17"/>
          <w:lang w:val="fr-FR"/>
        </w:rPr>
        <w:t xml:space="preserve">durée </w:t>
      </w:r>
      <w:r w:rsidRPr="00982192">
        <w:rPr>
          <w:rFonts w:eastAsia="Times New Roman" w:cs="Arial"/>
          <w:noProof/>
          <w:szCs w:val="17"/>
          <w:lang w:val="fr-FR"/>
        </w:rPr>
        <w:t>(</w:t>
      </w:r>
      <w:r w:rsidR="00CA3E35">
        <w:rPr>
          <w:rFonts w:eastAsia="Times New Roman" w:cs="Arial"/>
          <w:noProof/>
          <w:szCs w:val="17"/>
          <w:lang w:val="fr-FR"/>
        </w:rPr>
        <w:t>en secondes</w:t>
      </w:r>
      <w:r w:rsidRPr="00982192">
        <w:rPr>
          <w:rFonts w:eastAsia="Times New Roman" w:cs="Arial"/>
          <w:noProof/>
          <w:szCs w:val="17"/>
          <w:lang w:val="fr-FR"/>
        </w:rPr>
        <w:t>) re</w:t>
      </w:r>
      <w:r w:rsidR="00CA3E35">
        <w:rPr>
          <w:rFonts w:eastAsia="Times New Roman" w:cs="Arial"/>
          <w:noProof/>
          <w:szCs w:val="17"/>
          <w:lang w:val="fr-FR"/>
        </w:rPr>
        <w:t>stant à courir jusqu</w:t>
      </w:r>
      <w:r w:rsidR="00BB0A23">
        <w:rPr>
          <w:rFonts w:eastAsia="Times New Roman" w:cs="Arial"/>
          <w:noProof/>
          <w:szCs w:val="17"/>
          <w:lang w:val="fr-FR"/>
        </w:rPr>
        <w:t>’</w:t>
      </w:r>
      <w:r w:rsidR="00CA3E35">
        <w:rPr>
          <w:rFonts w:eastAsia="Times New Roman" w:cs="Arial"/>
          <w:noProof/>
          <w:szCs w:val="17"/>
          <w:lang w:val="fr-FR"/>
        </w:rPr>
        <w:t>à la remise à zéro du compteur de requêtes</w:t>
      </w:r>
      <w:r w:rsidRPr="00982192">
        <w:rPr>
          <w:rFonts w:eastAsia="Times New Roman" w:cs="Arial"/>
          <w:noProof/>
          <w:szCs w:val="17"/>
          <w:lang w:val="fr-FR"/>
        </w:rPr>
        <w:t>.</w:t>
      </w:r>
    </w:p>
    <w:p w14:paraId="3F4CCC0F" w14:textId="682965CB"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307F5D">
        <w:rPr>
          <w:rFonts w:eastAsia="Times New Roman" w:cs="Arial"/>
          <w:noProof/>
          <w:szCs w:val="17"/>
          <w:lang w:val="fr-FR"/>
        </w:rPr>
        <w:t>40</w:t>
      </w:r>
      <w:r w:rsidR="000B46F0">
        <w:rPr>
          <w:rFonts w:eastAsia="Times New Roman" w:cs="Arial"/>
          <w:noProof/>
          <w:szCs w:val="17"/>
          <w:lang w:val="fr-FR"/>
        </w:rPr>
        <w:t>]</w:t>
      </w:r>
      <w:r w:rsidR="000B46F0">
        <w:rPr>
          <w:rFonts w:eastAsia="Times New Roman" w:cs="Arial"/>
          <w:noProof/>
          <w:szCs w:val="17"/>
          <w:lang w:val="fr-FR"/>
        </w:rPr>
        <w:tab/>
      </w:r>
      <w:r w:rsidR="00CA3E35">
        <w:rPr>
          <w:rFonts w:eastAsia="Times New Roman" w:cs="Arial"/>
          <w:noProof/>
          <w:szCs w:val="17"/>
          <w:lang w:val="fr-FR"/>
        </w:rPr>
        <w:t xml:space="preserve">Le prestataire de </w:t>
      </w:r>
      <w:r w:rsidRPr="00982192">
        <w:rPr>
          <w:rFonts w:eastAsia="Times New Roman" w:cs="Arial"/>
          <w:noProof/>
          <w:szCs w:val="17"/>
          <w:lang w:val="fr-FR"/>
        </w:rPr>
        <w:t xml:space="preserve">service </w:t>
      </w:r>
      <w:r w:rsidR="00CA3E35">
        <w:rPr>
          <w:rFonts w:eastAsia="Times New Roman" w:cs="Arial"/>
          <w:noProof/>
          <w:szCs w:val="17"/>
          <w:lang w:val="fr-FR"/>
        </w:rPr>
        <w:t>DEVRAIT renvoyer le code d</w:t>
      </w:r>
      <w:r w:rsidR="00BB0A23">
        <w:rPr>
          <w:rFonts w:eastAsia="Times New Roman" w:cs="Arial"/>
          <w:noProof/>
          <w:szCs w:val="17"/>
          <w:lang w:val="fr-FR"/>
        </w:rPr>
        <w:t>’</w:t>
      </w:r>
      <w:r w:rsidR="00CA3E35">
        <w:rPr>
          <w:rFonts w:eastAsia="Times New Roman" w:cs="Arial"/>
          <w:noProof/>
          <w:szCs w:val="17"/>
          <w:lang w:val="fr-FR"/>
        </w:rPr>
        <w:t xml:space="preserve">état </w:t>
      </w:r>
      <w:r w:rsidR="00890A28" w:rsidRPr="00A21BF0">
        <w:rPr>
          <w:rFonts w:eastAsia="Times New Roman" w:cs="Arial"/>
          <w:szCs w:val="17"/>
          <w:lang w:val="fr-FR"/>
        </w:rPr>
        <w:t>"</w:t>
      </w:r>
      <w:r w:rsidRPr="00982192">
        <w:rPr>
          <w:rFonts w:ascii="Courier New" w:eastAsia="Times New Roman" w:hAnsi="Courier New" w:cs="Courier New"/>
          <w:noProof/>
          <w:szCs w:val="17"/>
          <w:lang w:val="fr-FR"/>
        </w:rPr>
        <w:t>429 Too Many Requests</w:t>
      </w:r>
      <w:r w:rsidR="00890A28" w:rsidRPr="00A21BF0">
        <w:rPr>
          <w:rFonts w:eastAsia="Times New Roman" w:cs="Arial"/>
          <w:szCs w:val="17"/>
          <w:lang w:val="fr-FR"/>
        </w:rPr>
        <w:t>"</w:t>
      </w:r>
      <w:r w:rsidRPr="00982192">
        <w:rPr>
          <w:rFonts w:eastAsia="Times New Roman" w:cs="Arial"/>
          <w:noProof/>
          <w:szCs w:val="17"/>
          <w:lang w:val="fr-FR"/>
        </w:rPr>
        <w:t xml:space="preserve"> </w:t>
      </w:r>
      <w:r w:rsidR="00CA3E35">
        <w:rPr>
          <w:rFonts w:eastAsia="Times New Roman" w:cs="Arial"/>
          <w:noProof/>
          <w:szCs w:val="17"/>
          <w:lang w:val="fr-FR"/>
        </w:rPr>
        <w:t>si les requêtes lui sont envoyées trop rapidement</w:t>
      </w:r>
      <w:r w:rsidRPr="00982192">
        <w:rPr>
          <w:rFonts w:eastAsia="Times New Roman" w:cs="Arial"/>
          <w:noProof/>
          <w:szCs w:val="17"/>
          <w:lang w:val="fr-FR"/>
        </w:rPr>
        <w:t>.</w:t>
      </w:r>
    </w:p>
    <w:p w14:paraId="003D2449" w14:textId="7B4B8659"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4</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CA3E35">
        <w:rPr>
          <w:rFonts w:eastAsia="Times New Roman" w:cs="Arial"/>
          <w:noProof/>
          <w:szCs w:val="17"/>
          <w:lang w:val="fr-FR"/>
        </w:rPr>
        <w:t xml:space="preserve">Les clés </w:t>
      </w:r>
      <w:r w:rsidRPr="00982192">
        <w:rPr>
          <w:rFonts w:eastAsia="Times New Roman" w:cs="Arial"/>
          <w:noProof/>
          <w:szCs w:val="17"/>
          <w:lang w:val="fr-FR"/>
        </w:rPr>
        <w:t xml:space="preserve">API </w:t>
      </w:r>
      <w:r w:rsidR="00CA3E35">
        <w:rPr>
          <w:rFonts w:eastAsia="Times New Roman" w:cs="Arial"/>
          <w:noProof/>
          <w:szCs w:val="17"/>
          <w:lang w:val="fr-FR"/>
        </w:rPr>
        <w:t xml:space="preserve">DOIVENT être révoquées si le </w:t>
      </w:r>
      <w:r w:rsidRPr="00982192">
        <w:rPr>
          <w:rFonts w:eastAsia="Times New Roman" w:cs="Arial"/>
          <w:noProof/>
          <w:szCs w:val="17"/>
          <w:lang w:val="fr-FR"/>
        </w:rPr>
        <w:t xml:space="preserve">client </w:t>
      </w:r>
      <w:r w:rsidR="00CA3E35">
        <w:rPr>
          <w:rFonts w:eastAsia="Times New Roman" w:cs="Arial"/>
          <w:noProof/>
          <w:szCs w:val="17"/>
          <w:lang w:val="fr-FR"/>
        </w:rPr>
        <w:t>viole l</w:t>
      </w:r>
      <w:r w:rsidR="00BB0A23">
        <w:rPr>
          <w:rFonts w:eastAsia="Times New Roman" w:cs="Arial"/>
          <w:noProof/>
          <w:szCs w:val="17"/>
          <w:lang w:val="fr-FR"/>
        </w:rPr>
        <w:t>’</w:t>
      </w:r>
      <w:r w:rsidR="00CA3E35">
        <w:rPr>
          <w:rFonts w:eastAsia="Times New Roman" w:cs="Arial"/>
          <w:noProof/>
          <w:szCs w:val="17"/>
          <w:lang w:val="fr-FR"/>
        </w:rPr>
        <w:t>accord d</w:t>
      </w:r>
      <w:r w:rsidR="00BB0A23">
        <w:rPr>
          <w:rFonts w:eastAsia="Times New Roman" w:cs="Arial"/>
          <w:noProof/>
          <w:szCs w:val="17"/>
          <w:lang w:val="fr-FR"/>
        </w:rPr>
        <w:t>’</w:t>
      </w:r>
      <w:r w:rsidR="00CA3E35">
        <w:rPr>
          <w:rFonts w:eastAsia="Times New Roman" w:cs="Arial"/>
          <w:noProof/>
          <w:szCs w:val="17"/>
          <w:lang w:val="fr-FR"/>
        </w:rPr>
        <w:t>utilisation, comme prescrit par l</w:t>
      </w:r>
      <w:r w:rsidR="00BB0A23">
        <w:rPr>
          <w:rFonts w:eastAsia="Times New Roman" w:cs="Arial"/>
          <w:noProof/>
          <w:szCs w:val="17"/>
          <w:lang w:val="fr-FR"/>
        </w:rPr>
        <w:t>’</w:t>
      </w:r>
      <w:r w:rsidR="00CA3E35">
        <w:rPr>
          <w:rFonts w:eastAsia="Times New Roman" w:cs="Arial"/>
          <w:noProof/>
          <w:szCs w:val="17"/>
          <w:lang w:val="fr-FR"/>
        </w:rPr>
        <w:t>Office de propriété intellectuelle</w:t>
      </w:r>
      <w:r w:rsidRPr="00982192">
        <w:rPr>
          <w:rFonts w:eastAsia="Times New Roman" w:cs="Arial"/>
          <w:noProof/>
          <w:szCs w:val="17"/>
          <w:lang w:val="fr-FR"/>
        </w:rPr>
        <w:t>.</w:t>
      </w:r>
    </w:p>
    <w:p w14:paraId="44A5A6E9" w14:textId="66B68D41"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4</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BC51CC">
        <w:rPr>
          <w:rFonts w:eastAsia="Times New Roman" w:cs="Arial"/>
          <w:noProof/>
          <w:szCs w:val="17"/>
          <w:lang w:val="fr-FR"/>
        </w:rPr>
        <w:t xml:space="preserve"> </w:t>
      </w:r>
      <w:r w:rsidR="00CA3E35">
        <w:rPr>
          <w:rFonts w:eastAsia="Times New Roman" w:cs="Arial"/>
          <w:noProof/>
          <w:szCs w:val="17"/>
          <w:lang w:val="fr-FR"/>
        </w:rPr>
        <w:t xml:space="preserve">Les clés </w:t>
      </w:r>
      <w:r w:rsidR="00CA3E35" w:rsidRPr="00982192">
        <w:rPr>
          <w:rFonts w:eastAsia="Times New Roman" w:cs="Arial"/>
          <w:noProof/>
          <w:szCs w:val="17"/>
          <w:lang w:val="fr-FR"/>
        </w:rPr>
        <w:t xml:space="preserve">API </w:t>
      </w:r>
      <w:r w:rsidR="00CA3E35">
        <w:rPr>
          <w:rFonts w:eastAsia="Times New Roman" w:cs="Arial"/>
          <w:noProof/>
          <w:szCs w:val="17"/>
          <w:lang w:val="fr-FR"/>
        </w:rPr>
        <w:t>DEVRAIENT être transférées à l</w:t>
      </w:r>
      <w:r w:rsidR="00BB0A23">
        <w:rPr>
          <w:rFonts w:eastAsia="Times New Roman" w:cs="Arial"/>
          <w:noProof/>
          <w:szCs w:val="17"/>
          <w:lang w:val="fr-FR"/>
        </w:rPr>
        <w:t>’</w:t>
      </w:r>
      <w:r w:rsidR="00CA3E35">
        <w:rPr>
          <w:rFonts w:eastAsia="Times New Roman" w:cs="Arial"/>
          <w:noProof/>
          <w:szCs w:val="17"/>
          <w:lang w:val="fr-FR"/>
        </w:rPr>
        <w:t>aide d</w:t>
      </w:r>
      <w:r w:rsidR="00BB0A23">
        <w:rPr>
          <w:rFonts w:eastAsia="Times New Roman" w:cs="Arial"/>
          <w:noProof/>
          <w:szCs w:val="17"/>
          <w:lang w:val="fr-FR"/>
        </w:rPr>
        <w:t>’</w:t>
      </w:r>
      <w:r w:rsidR="00CA3E35">
        <w:rPr>
          <w:rFonts w:eastAsia="Times New Roman" w:cs="Arial"/>
          <w:noProof/>
          <w:szCs w:val="17"/>
          <w:lang w:val="fr-FR"/>
        </w:rPr>
        <w:t>en</w:t>
      </w:r>
      <w:r w:rsidR="00BB0A23">
        <w:rPr>
          <w:rFonts w:eastAsia="Times New Roman" w:cs="Arial"/>
          <w:noProof/>
          <w:szCs w:val="17"/>
          <w:lang w:val="fr-FR"/>
        </w:rPr>
        <w:t>-</w:t>
      </w:r>
      <w:r w:rsidR="00CA3E35">
        <w:rPr>
          <w:rFonts w:eastAsia="Times New Roman" w:cs="Arial"/>
          <w:noProof/>
          <w:szCs w:val="17"/>
          <w:lang w:val="fr-FR"/>
        </w:rPr>
        <w:t xml:space="preserve">têtes </w:t>
      </w:r>
      <w:r w:rsidRPr="00982192">
        <w:rPr>
          <w:rFonts w:eastAsia="Times New Roman" w:cs="Arial"/>
          <w:noProof/>
          <w:szCs w:val="17"/>
          <w:lang w:val="fr-FR"/>
        </w:rPr>
        <w:t xml:space="preserve">HTTP </w:t>
      </w:r>
      <w:r w:rsidR="00CA3E35">
        <w:rPr>
          <w:rFonts w:eastAsia="Times New Roman" w:cs="Arial"/>
          <w:noProof/>
          <w:szCs w:val="17"/>
          <w:lang w:val="fr-FR"/>
        </w:rPr>
        <w:t>personnalis</w:t>
      </w:r>
      <w:r w:rsidR="00334310">
        <w:rPr>
          <w:rFonts w:eastAsia="Times New Roman" w:cs="Arial"/>
          <w:noProof/>
          <w:szCs w:val="17"/>
          <w:lang w:val="fr-FR"/>
        </w:rPr>
        <w:t>és.  El</w:t>
      </w:r>
      <w:r w:rsidR="00CA3E35">
        <w:rPr>
          <w:rFonts w:eastAsia="Times New Roman" w:cs="Arial"/>
          <w:noProof/>
          <w:szCs w:val="17"/>
          <w:lang w:val="fr-FR"/>
        </w:rPr>
        <w:t>les NE DEVRAIENT PAS l</w:t>
      </w:r>
      <w:r w:rsidR="00BB0A23">
        <w:rPr>
          <w:rFonts w:eastAsia="Times New Roman" w:cs="Arial"/>
          <w:noProof/>
          <w:szCs w:val="17"/>
          <w:lang w:val="fr-FR"/>
        </w:rPr>
        <w:t>’</w:t>
      </w:r>
      <w:r w:rsidR="00CA3E35">
        <w:rPr>
          <w:rFonts w:eastAsia="Times New Roman" w:cs="Arial"/>
          <w:noProof/>
          <w:szCs w:val="17"/>
          <w:lang w:val="fr-FR"/>
        </w:rPr>
        <w:t>être à l</w:t>
      </w:r>
      <w:r w:rsidR="00BB0A23">
        <w:rPr>
          <w:rFonts w:eastAsia="Times New Roman" w:cs="Arial"/>
          <w:noProof/>
          <w:szCs w:val="17"/>
          <w:lang w:val="fr-FR"/>
        </w:rPr>
        <w:t>’</w:t>
      </w:r>
      <w:r w:rsidR="00CA3E35">
        <w:rPr>
          <w:rFonts w:eastAsia="Times New Roman" w:cs="Arial"/>
          <w:noProof/>
          <w:szCs w:val="17"/>
          <w:lang w:val="fr-FR"/>
        </w:rPr>
        <w:t>aide de paramètres de requête</w:t>
      </w:r>
      <w:r w:rsidRPr="00982192">
        <w:rPr>
          <w:rFonts w:eastAsia="Times New Roman" w:cs="Arial"/>
          <w:noProof/>
          <w:szCs w:val="17"/>
          <w:lang w:val="fr-FR"/>
        </w:rPr>
        <w:t>.</w:t>
      </w:r>
    </w:p>
    <w:p w14:paraId="27B4C6E7" w14:textId="70A86492" w:rsidR="00992C0C" w:rsidRDefault="005E48A2"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CA1F2D" w:rsidRPr="00982192">
        <w:rPr>
          <w:rFonts w:eastAsia="Times New Roman" w:cs="Arial"/>
          <w:noProof/>
          <w:szCs w:val="17"/>
          <w:lang w:val="fr-FR"/>
        </w:rPr>
        <w:t>4</w:t>
      </w:r>
      <w:r w:rsidR="00307F5D">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BC51CC">
        <w:rPr>
          <w:rFonts w:eastAsia="Times New Roman" w:cs="Arial"/>
          <w:noProof/>
          <w:szCs w:val="17"/>
          <w:lang w:val="fr-FR"/>
        </w:rPr>
        <w:t xml:space="preserve"> </w:t>
      </w:r>
      <w:r w:rsidR="00CA3E35">
        <w:rPr>
          <w:rFonts w:eastAsia="Times New Roman" w:cs="Arial"/>
          <w:noProof/>
          <w:szCs w:val="17"/>
          <w:lang w:val="fr-FR"/>
        </w:rPr>
        <w:t xml:space="preserve">Les clés </w:t>
      </w:r>
      <w:r w:rsidR="00CA3E35" w:rsidRPr="00982192">
        <w:rPr>
          <w:rFonts w:eastAsia="Times New Roman" w:cs="Arial"/>
          <w:noProof/>
          <w:szCs w:val="17"/>
          <w:lang w:val="fr-FR"/>
        </w:rPr>
        <w:t xml:space="preserve">API </w:t>
      </w:r>
      <w:r w:rsidR="00CA3E35">
        <w:rPr>
          <w:rFonts w:eastAsia="Times New Roman" w:cs="Arial"/>
          <w:noProof/>
          <w:szCs w:val="17"/>
          <w:lang w:val="fr-FR"/>
        </w:rPr>
        <w:t>DEVRAIENT être générées de façon aléatoire</w:t>
      </w:r>
      <w:r w:rsidR="0036519F" w:rsidRPr="00982192">
        <w:rPr>
          <w:rFonts w:eastAsia="Times New Roman" w:cs="Arial"/>
          <w:noProof/>
          <w:szCs w:val="17"/>
          <w:lang w:val="fr-FR"/>
        </w:rPr>
        <w:t>.</w:t>
      </w:r>
    </w:p>
    <w:p w14:paraId="618C138A" w14:textId="23EFA25A" w:rsidR="00992C0C" w:rsidRDefault="00C80407" w:rsidP="00CE01DA">
      <w:pPr>
        <w:spacing w:before="170" w:after="170"/>
        <w:rPr>
          <w:noProof/>
          <w:lang w:val="fr-FR"/>
        </w:rPr>
      </w:pPr>
      <w:r w:rsidRPr="00982192">
        <w:rPr>
          <w:noProof/>
          <w:lang w:val="fr-FR"/>
        </w:rPr>
        <w:fldChar w:fldCharType="begin"/>
      </w:r>
      <w:r w:rsidRPr="00982192">
        <w:rPr>
          <w:noProof/>
          <w:lang w:val="fr-FR"/>
        </w:rPr>
        <w:instrText xml:space="preserve"> AUTONUM  </w:instrText>
      </w:r>
      <w:r w:rsidRPr="00982192">
        <w:rPr>
          <w:noProof/>
          <w:lang w:val="fr-FR"/>
        </w:rPr>
        <w:fldChar w:fldCharType="end"/>
      </w:r>
      <w:r w:rsidRPr="00982192">
        <w:rPr>
          <w:noProof/>
          <w:lang w:val="fr-FR"/>
        </w:rPr>
        <w:tab/>
      </w:r>
      <w:r w:rsidR="007513C0">
        <w:rPr>
          <w:noProof/>
          <w:lang w:val="fr-FR"/>
        </w:rPr>
        <w:t>Si l</w:t>
      </w:r>
      <w:r w:rsidR="00BB0A23">
        <w:rPr>
          <w:noProof/>
          <w:lang w:val="fr-FR"/>
        </w:rPr>
        <w:t>’</w:t>
      </w:r>
      <w:r w:rsidR="007513C0">
        <w:rPr>
          <w:noProof/>
          <w:lang w:val="fr-FR"/>
        </w:rPr>
        <w:t>utilisation de la cryptographie par clé publique</w:t>
      </w:r>
      <w:r w:rsidR="00FC1DE5" w:rsidRPr="00982192">
        <w:rPr>
          <w:noProof/>
          <w:lang w:val="fr-FR"/>
        </w:rPr>
        <w:t xml:space="preserve"> </w:t>
      </w:r>
      <w:r w:rsidR="007513C0">
        <w:rPr>
          <w:noProof/>
          <w:lang w:val="fr-FR"/>
        </w:rPr>
        <w:t xml:space="preserve">et des </w:t>
      </w:r>
      <w:r w:rsidR="00FC1DE5" w:rsidRPr="00982192">
        <w:rPr>
          <w:noProof/>
          <w:lang w:val="fr-FR"/>
        </w:rPr>
        <w:t>certificats</w:t>
      </w:r>
      <w:r w:rsidR="007513C0">
        <w:rPr>
          <w:noProof/>
          <w:lang w:val="fr-FR"/>
        </w:rPr>
        <w:t xml:space="preserve"> de clé publique occasionne des </w:t>
      </w:r>
      <w:r w:rsidR="00F852B5">
        <w:rPr>
          <w:noProof/>
          <w:lang w:val="fr-FR"/>
        </w:rPr>
        <w:t>coûts indirects</w:t>
      </w:r>
      <w:r w:rsidR="00FC1DE5" w:rsidRPr="00982192">
        <w:rPr>
          <w:noProof/>
          <w:lang w:val="fr-FR"/>
        </w:rPr>
        <w:t xml:space="preserve">, </w:t>
      </w:r>
      <w:r w:rsidR="007513C0">
        <w:rPr>
          <w:noProof/>
          <w:lang w:val="fr-FR"/>
        </w:rPr>
        <w:t>l</w:t>
      </w:r>
      <w:r w:rsidR="00BB0A23">
        <w:rPr>
          <w:noProof/>
          <w:lang w:val="fr-FR"/>
        </w:rPr>
        <w:t>’</w:t>
      </w:r>
      <w:r w:rsidR="007513C0">
        <w:rPr>
          <w:noProof/>
          <w:lang w:val="fr-FR"/>
        </w:rPr>
        <w:t>authentification réciproque par certificat n</w:t>
      </w:r>
      <w:r w:rsidR="00BB0A23">
        <w:rPr>
          <w:noProof/>
          <w:lang w:val="fr-FR"/>
        </w:rPr>
        <w:t>’</w:t>
      </w:r>
      <w:r w:rsidR="007513C0">
        <w:rPr>
          <w:noProof/>
          <w:lang w:val="fr-FR"/>
        </w:rPr>
        <w:t>en devrait pas moins être utilisée lorsqu</w:t>
      </w:r>
      <w:r w:rsidR="00BB0A23">
        <w:rPr>
          <w:noProof/>
          <w:lang w:val="fr-FR"/>
        </w:rPr>
        <w:t>’</w:t>
      </w:r>
      <w:r w:rsidR="007513C0">
        <w:rPr>
          <w:noProof/>
          <w:lang w:val="fr-FR"/>
        </w:rPr>
        <w:t xml:space="preserve">une API Web exige une </w:t>
      </w:r>
      <w:r w:rsidR="00FC1DE5" w:rsidRPr="00982192">
        <w:rPr>
          <w:noProof/>
          <w:lang w:val="fr-FR"/>
        </w:rPr>
        <w:t>authenti</w:t>
      </w:r>
      <w:r w:rsidR="007513C0">
        <w:rPr>
          <w:noProof/>
          <w:lang w:val="fr-FR"/>
        </w:rPr>
        <w:t>fi</w:t>
      </w:r>
      <w:r w:rsidR="00FC1DE5" w:rsidRPr="00982192">
        <w:rPr>
          <w:noProof/>
          <w:lang w:val="fr-FR"/>
        </w:rPr>
        <w:t xml:space="preserve">cation </w:t>
      </w:r>
      <w:r w:rsidR="007513C0">
        <w:rPr>
          <w:noProof/>
          <w:lang w:val="fr-FR"/>
        </w:rPr>
        <w:t>plus forte que celle qu</w:t>
      </w:r>
      <w:r w:rsidR="00BB0A23">
        <w:rPr>
          <w:noProof/>
          <w:lang w:val="fr-FR"/>
        </w:rPr>
        <w:t>’</w:t>
      </w:r>
      <w:r w:rsidR="007513C0">
        <w:rPr>
          <w:noProof/>
          <w:lang w:val="fr-FR"/>
        </w:rPr>
        <w:t xml:space="preserve">offrent les clés </w:t>
      </w:r>
      <w:r w:rsidR="00FC1DE5" w:rsidRPr="00982192">
        <w:rPr>
          <w:noProof/>
          <w:lang w:val="fr-FR"/>
        </w:rPr>
        <w:t>API</w:t>
      </w:r>
      <w:r w:rsidR="007513C0">
        <w:rPr>
          <w:noProof/>
          <w:lang w:val="fr-FR"/>
        </w:rPr>
        <w:t>, afin de fournir une sécurité supplémentai</w:t>
      </w:r>
      <w:r w:rsidR="00334310">
        <w:rPr>
          <w:noProof/>
          <w:lang w:val="fr-FR"/>
        </w:rPr>
        <w:t>re.  De</w:t>
      </w:r>
      <w:r w:rsidR="007513C0">
        <w:rPr>
          <w:noProof/>
          <w:lang w:val="fr-FR"/>
        </w:rPr>
        <w:t xml:space="preserve">s certificats </w:t>
      </w:r>
      <w:r w:rsidR="000719C3">
        <w:rPr>
          <w:noProof/>
          <w:lang w:val="fr-FR"/>
        </w:rPr>
        <w:t>sécurisés et fiables doivent être émis par une autorité de certification qui a la confiance des deux</w:t>
      </w:r>
      <w:r w:rsidR="002D56D3">
        <w:rPr>
          <w:noProof/>
          <w:lang w:val="fr-FR"/>
        </w:rPr>
        <w:t> </w:t>
      </w:r>
      <w:r w:rsidR="000719C3">
        <w:rPr>
          <w:noProof/>
          <w:lang w:val="fr-FR"/>
        </w:rPr>
        <w:t>parties dans le cadre d</w:t>
      </w:r>
      <w:r w:rsidR="00BB0A23">
        <w:rPr>
          <w:noProof/>
          <w:lang w:val="fr-FR"/>
        </w:rPr>
        <w:t>’</w:t>
      </w:r>
      <w:r w:rsidR="000719C3">
        <w:rPr>
          <w:noProof/>
          <w:lang w:val="fr-FR"/>
        </w:rPr>
        <w:t>un processus d</w:t>
      </w:r>
      <w:r w:rsidR="00BB0A23">
        <w:rPr>
          <w:noProof/>
          <w:lang w:val="fr-FR"/>
        </w:rPr>
        <w:t>’</w:t>
      </w:r>
      <w:r w:rsidR="000719C3">
        <w:rPr>
          <w:noProof/>
          <w:lang w:val="fr-FR"/>
        </w:rPr>
        <w:t>instauration de la confiance ou d</w:t>
      </w:r>
      <w:r w:rsidR="00BB0A23">
        <w:rPr>
          <w:noProof/>
          <w:lang w:val="fr-FR"/>
        </w:rPr>
        <w:t>’</w:t>
      </w:r>
      <w:r w:rsidR="000719C3">
        <w:rPr>
          <w:noProof/>
          <w:lang w:val="fr-FR"/>
        </w:rPr>
        <w:t xml:space="preserve">une </w:t>
      </w:r>
      <w:r w:rsidRPr="00982192">
        <w:rPr>
          <w:noProof/>
          <w:lang w:val="fr-FR"/>
        </w:rPr>
        <w:t>certification</w:t>
      </w:r>
      <w:r w:rsidR="000719C3">
        <w:rPr>
          <w:noProof/>
          <w:lang w:val="fr-FR"/>
        </w:rPr>
        <w:t xml:space="preserve"> crois</w:t>
      </w:r>
      <w:r w:rsidR="00334310">
        <w:rPr>
          <w:noProof/>
          <w:lang w:val="fr-FR"/>
        </w:rPr>
        <w:t>ée.  Af</w:t>
      </w:r>
      <w:r w:rsidR="003D32E5">
        <w:rPr>
          <w:noProof/>
          <w:lang w:val="fr-FR"/>
        </w:rPr>
        <w:t xml:space="preserve">in de </w:t>
      </w:r>
      <w:r w:rsidR="000719C3">
        <w:rPr>
          <w:noProof/>
          <w:lang w:val="fr-FR"/>
        </w:rPr>
        <w:t>réduire les risques pour la sécurité des données d</w:t>
      </w:r>
      <w:r w:rsidR="00BB0A23">
        <w:rPr>
          <w:noProof/>
          <w:lang w:val="fr-FR"/>
        </w:rPr>
        <w:t>’</w:t>
      </w:r>
      <w:r w:rsidR="000719C3">
        <w:rPr>
          <w:noProof/>
          <w:lang w:val="fr-FR"/>
        </w:rPr>
        <w:t xml:space="preserve">identification </w:t>
      </w:r>
      <w:r w:rsidR="003D32E5">
        <w:rPr>
          <w:noProof/>
          <w:lang w:val="fr-FR"/>
        </w:rPr>
        <w:t xml:space="preserve">qui </w:t>
      </w:r>
      <w:r w:rsidR="000719C3">
        <w:rPr>
          <w:noProof/>
          <w:lang w:val="fr-FR"/>
        </w:rPr>
        <w:t>s</w:t>
      </w:r>
      <w:r w:rsidR="003D32E5">
        <w:rPr>
          <w:noProof/>
          <w:lang w:val="fr-FR"/>
        </w:rPr>
        <w:t>ont particuliers</w:t>
      </w:r>
      <w:r w:rsidR="000719C3">
        <w:rPr>
          <w:noProof/>
          <w:lang w:val="fr-FR"/>
        </w:rPr>
        <w:t xml:space="preserve"> aux systèmes sensibles et </w:t>
      </w:r>
      <w:r w:rsidR="00847390">
        <w:rPr>
          <w:noProof/>
          <w:lang w:val="fr-FR"/>
        </w:rPr>
        <w:t xml:space="preserve">aux actions </w:t>
      </w:r>
      <w:r w:rsidR="002F1516">
        <w:rPr>
          <w:noProof/>
          <w:lang w:val="fr-FR"/>
        </w:rPr>
        <w:t>protég</w:t>
      </w:r>
      <w:r w:rsidR="00847390">
        <w:rPr>
          <w:noProof/>
          <w:lang w:val="fr-FR"/>
        </w:rPr>
        <w:t>ées, une authentification forte peut être utilis</w:t>
      </w:r>
      <w:r w:rsidR="00334310">
        <w:rPr>
          <w:noProof/>
          <w:lang w:val="fr-FR"/>
        </w:rPr>
        <w:t>ée.  Le</w:t>
      </w:r>
      <w:r w:rsidR="003D32E5">
        <w:rPr>
          <w:noProof/>
          <w:lang w:val="fr-FR"/>
        </w:rPr>
        <w:t>s c</w:t>
      </w:r>
      <w:r w:rsidR="004A714F" w:rsidRPr="00982192">
        <w:rPr>
          <w:noProof/>
          <w:lang w:val="fr-FR"/>
        </w:rPr>
        <w:t xml:space="preserve">ertificats </w:t>
      </w:r>
      <w:r w:rsidR="003D32E5">
        <w:rPr>
          <w:noProof/>
          <w:lang w:val="fr-FR"/>
        </w:rPr>
        <w:t xml:space="preserve">partagés entre le </w:t>
      </w:r>
      <w:r w:rsidR="004A714F" w:rsidRPr="00982192">
        <w:rPr>
          <w:noProof/>
          <w:lang w:val="fr-FR"/>
        </w:rPr>
        <w:t xml:space="preserve">client </w:t>
      </w:r>
      <w:r w:rsidR="003D32E5">
        <w:rPr>
          <w:noProof/>
          <w:lang w:val="fr-FR"/>
        </w:rPr>
        <w:t>et le serveur, p</w:t>
      </w:r>
      <w:r w:rsidR="00C65FF6">
        <w:rPr>
          <w:noProof/>
          <w:lang w:val="fr-FR"/>
        </w:rPr>
        <w:t>.</w:t>
      </w:r>
      <w:r w:rsidR="00756EA5">
        <w:rPr>
          <w:noProof/>
          <w:lang w:val="fr-FR"/>
        </w:rPr>
        <w:t> </w:t>
      </w:r>
      <w:r w:rsidR="003D32E5">
        <w:rPr>
          <w:noProof/>
          <w:lang w:val="fr-FR"/>
        </w:rPr>
        <w:t>ex</w:t>
      </w:r>
      <w:r w:rsidR="00C65FF6">
        <w:rPr>
          <w:noProof/>
          <w:lang w:val="fr-FR"/>
        </w:rPr>
        <w:t>.</w:t>
      </w:r>
      <w:r w:rsidR="003D32E5">
        <w:rPr>
          <w:noProof/>
          <w:lang w:val="fr-FR"/>
        </w:rPr>
        <w:t xml:space="preserve"> X.509, devraient être utilisés</w:t>
      </w:r>
      <w:r w:rsidR="004A714F" w:rsidRPr="00982192">
        <w:rPr>
          <w:noProof/>
          <w:lang w:val="fr-FR"/>
        </w:rPr>
        <w:t>.</w:t>
      </w:r>
    </w:p>
    <w:p w14:paraId="7FB4051A" w14:textId="0316212C" w:rsidR="00FC1DE5" w:rsidRPr="00982192" w:rsidRDefault="00FC1DE5" w:rsidP="00D5662D">
      <w:pPr>
        <w:spacing w:before="170" w:after="170"/>
        <w:ind w:left="567"/>
        <w:rPr>
          <w:noProof/>
          <w:lang w:val="fr-FR"/>
        </w:rPr>
      </w:pPr>
      <w:r w:rsidRPr="00982192">
        <w:rPr>
          <w:noProof/>
          <w:lang w:val="fr-FR"/>
        </w:rPr>
        <w:t>[</w:t>
      </w:r>
      <w:r w:rsidR="002E7D9D" w:rsidRPr="00982192">
        <w:rPr>
          <w:noProof/>
          <w:lang w:val="fr-FR"/>
        </w:rPr>
        <w:t>RSG</w:t>
      </w:r>
      <w:r w:rsidR="00BB0A23">
        <w:rPr>
          <w:noProof/>
          <w:lang w:val="fr-FR"/>
        </w:rPr>
        <w:t>-</w:t>
      </w:r>
      <w:r w:rsidR="002E7D9D" w:rsidRPr="00982192">
        <w:rPr>
          <w:noProof/>
          <w:lang w:val="fr-FR"/>
        </w:rPr>
        <w:t>14</w:t>
      </w:r>
      <w:r w:rsidR="00307F5D">
        <w:rPr>
          <w:noProof/>
          <w:lang w:val="fr-FR"/>
        </w:rPr>
        <w:t>4</w:t>
      </w:r>
      <w:r w:rsidR="000B46F0">
        <w:rPr>
          <w:noProof/>
          <w:lang w:val="fr-FR"/>
        </w:rPr>
        <w:t>]</w:t>
      </w:r>
      <w:r w:rsidR="000B46F0">
        <w:rPr>
          <w:noProof/>
          <w:lang w:val="fr-FR"/>
        </w:rPr>
        <w:tab/>
      </w:r>
      <w:r w:rsidR="003D32E5">
        <w:rPr>
          <w:noProof/>
          <w:lang w:val="fr-FR"/>
        </w:rPr>
        <w:t>Des certificats sécurisés et fiables DOIVENT être émis par une autorité de certification qui a la confiance des deux</w:t>
      </w:r>
      <w:r w:rsidR="002D56D3">
        <w:rPr>
          <w:noProof/>
          <w:lang w:val="fr-FR"/>
        </w:rPr>
        <w:t> </w:t>
      </w:r>
      <w:r w:rsidR="003D32E5">
        <w:rPr>
          <w:noProof/>
          <w:lang w:val="fr-FR"/>
        </w:rPr>
        <w:t>parties dans le cadre d</w:t>
      </w:r>
      <w:r w:rsidR="00BB0A23">
        <w:rPr>
          <w:noProof/>
          <w:lang w:val="fr-FR"/>
        </w:rPr>
        <w:t>’</w:t>
      </w:r>
      <w:r w:rsidR="003D32E5">
        <w:rPr>
          <w:noProof/>
          <w:lang w:val="fr-FR"/>
        </w:rPr>
        <w:t>un processus d</w:t>
      </w:r>
      <w:r w:rsidR="00BB0A23">
        <w:rPr>
          <w:noProof/>
          <w:lang w:val="fr-FR"/>
        </w:rPr>
        <w:t>’</w:t>
      </w:r>
      <w:r w:rsidR="003D32E5">
        <w:rPr>
          <w:noProof/>
          <w:lang w:val="fr-FR"/>
        </w:rPr>
        <w:t>instauration de la confiance ou d</w:t>
      </w:r>
      <w:r w:rsidR="00BB0A23">
        <w:rPr>
          <w:noProof/>
          <w:lang w:val="fr-FR"/>
        </w:rPr>
        <w:t>’</w:t>
      </w:r>
      <w:r w:rsidR="003D32E5">
        <w:rPr>
          <w:noProof/>
          <w:lang w:val="fr-FR"/>
        </w:rPr>
        <w:t xml:space="preserve">une </w:t>
      </w:r>
      <w:r w:rsidR="003D32E5" w:rsidRPr="00982192">
        <w:rPr>
          <w:noProof/>
          <w:lang w:val="fr-FR"/>
        </w:rPr>
        <w:t>certification</w:t>
      </w:r>
      <w:r w:rsidR="003D32E5">
        <w:rPr>
          <w:noProof/>
          <w:lang w:val="fr-FR"/>
        </w:rPr>
        <w:t xml:space="preserve"> croisée</w:t>
      </w:r>
      <w:r w:rsidRPr="00982192">
        <w:rPr>
          <w:noProof/>
          <w:lang w:val="fr-FR"/>
        </w:rPr>
        <w:t>.</w:t>
      </w:r>
    </w:p>
    <w:p w14:paraId="078FB891" w14:textId="309DC16E" w:rsidR="00FC1DE5" w:rsidRPr="00982192" w:rsidRDefault="002E7D9D" w:rsidP="00D5662D">
      <w:pPr>
        <w:spacing w:before="170" w:after="170"/>
        <w:ind w:left="567"/>
        <w:rPr>
          <w:noProof/>
          <w:lang w:val="fr-FR"/>
        </w:rPr>
      </w:pPr>
      <w:r w:rsidRPr="00982192">
        <w:rPr>
          <w:noProof/>
          <w:lang w:val="fr-FR"/>
        </w:rPr>
        <w:t>[RSG</w:t>
      </w:r>
      <w:r w:rsidR="00BB0A23">
        <w:rPr>
          <w:noProof/>
          <w:lang w:val="fr-FR"/>
        </w:rPr>
        <w:t>-</w:t>
      </w:r>
      <w:r w:rsidRPr="00982192">
        <w:rPr>
          <w:noProof/>
          <w:lang w:val="fr-FR"/>
        </w:rPr>
        <w:t>14</w:t>
      </w:r>
      <w:r w:rsidR="00307F5D">
        <w:rPr>
          <w:noProof/>
          <w:lang w:val="fr-FR"/>
        </w:rPr>
        <w:t>5</w:t>
      </w:r>
      <w:r w:rsidR="000B46F0">
        <w:rPr>
          <w:noProof/>
          <w:lang w:val="fr-FR"/>
        </w:rPr>
        <w:t>]</w:t>
      </w:r>
      <w:r w:rsidR="000B46F0">
        <w:rPr>
          <w:noProof/>
          <w:lang w:val="fr-FR"/>
        </w:rPr>
        <w:tab/>
      </w:r>
      <w:r w:rsidR="003D32E5">
        <w:rPr>
          <w:noProof/>
          <w:lang w:val="fr-FR"/>
        </w:rPr>
        <w:t>Les c</w:t>
      </w:r>
      <w:r w:rsidR="003D32E5" w:rsidRPr="00982192">
        <w:rPr>
          <w:noProof/>
          <w:lang w:val="fr-FR"/>
        </w:rPr>
        <w:t xml:space="preserve">ertificats </w:t>
      </w:r>
      <w:r w:rsidR="003D32E5">
        <w:rPr>
          <w:noProof/>
          <w:lang w:val="fr-FR"/>
        </w:rPr>
        <w:t xml:space="preserve">partagés entre le </w:t>
      </w:r>
      <w:r w:rsidR="003D32E5" w:rsidRPr="00982192">
        <w:rPr>
          <w:noProof/>
          <w:lang w:val="fr-FR"/>
        </w:rPr>
        <w:t xml:space="preserve">client </w:t>
      </w:r>
      <w:r w:rsidR="003D32E5">
        <w:rPr>
          <w:noProof/>
          <w:lang w:val="fr-FR"/>
        </w:rPr>
        <w:t xml:space="preserve">et le serveur, </w:t>
      </w:r>
      <w:r w:rsidR="00756EA5">
        <w:rPr>
          <w:noProof/>
          <w:lang w:val="fr-FR"/>
        </w:rPr>
        <w:t>p. </w:t>
      </w:r>
      <w:r w:rsidR="00C65FF6">
        <w:rPr>
          <w:noProof/>
          <w:lang w:val="fr-FR"/>
        </w:rPr>
        <w:t>ex.</w:t>
      </w:r>
      <w:r w:rsidR="003D32E5">
        <w:rPr>
          <w:noProof/>
          <w:lang w:val="fr-FR"/>
        </w:rPr>
        <w:t xml:space="preserve"> le X.509, DEVRAIENT être utilisés afin de réduire les risques pour la sécurité des données d</w:t>
      </w:r>
      <w:r w:rsidR="00BB0A23">
        <w:rPr>
          <w:noProof/>
          <w:lang w:val="fr-FR"/>
        </w:rPr>
        <w:t>’</w:t>
      </w:r>
      <w:r w:rsidR="003D32E5">
        <w:rPr>
          <w:noProof/>
          <w:lang w:val="fr-FR"/>
        </w:rPr>
        <w:t xml:space="preserve">identification qui sont particuliers aux systèmes sensibles et aux actions </w:t>
      </w:r>
      <w:r w:rsidR="00617D7B">
        <w:rPr>
          <w:noProof/>
          <w:lang w:val="fr-FR"/>
        </w:rPr>
        <w:t>protégées</w:t>
      </w:r>
      <w:r w:rsidR="00FC1DE5" w:rsidRPr="00982192">
        <w:rPr>
          <w:noProof/>
          <w:lang w:val="fr-FR"/>
        </w:rPr>
        <w:t>.</w:t>
      </w:r>
    </w:p>
    <w:p w14:paraId="52868485" w14:textId="52292B4C" w:rsidR="00A97985" w:rsidRPr="00982192" w:rsidRDefault="00A97985"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2E7D9D" w:rsidRPr="00982192">
        <w:rPr>
          <w:rFonts w:eastAsia="Times New Roman" w:cs="Arial"/>
          <w:noProof/>
          <w:szCs w:val="17"/>
          <w:lang w:val="fr-FR"/>
        </w:rPr>
        <w:t>4</w:t>
      </w:r>
      <w:r w:rsidR="00307F5D">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2F1516">
        <w:rPr>
          <w:rFonts w:eastAsia="Times New Roman" w:cs="Arial"/>
          <w:noProof/>
          <w:szCs w:val="17"/>
          <w:lang w:val="fr-FR"/>
        </w:rPr>
        <w:t>Pour les services hautement protégés, une authentification bidirectionnelle entre le</w:t>
      </w:r>
      <w:r w:rsidRPr="00982192">
        <w:rPr>
          <w:rFonts w:eastAsia="Times New Roman" w:cs="Arial"/>
          <w:noProof/>
          <w:szCs w:val="17"/>
          <w:lang w:val="fr-FR"/>
        </w:rPr>
        <w:t xml:space="preserve"> client </w:t>
      </w:r>
      <w:r w:rsidR="002F1516">
        <w:rPr>
          <w:rFonts w:eastAsia="Times New Roman" w:cs="Arial"/>
          <w:noProof/>
          <w:szCs w:val="17"/>
          <w:lang w:val="fr-FR"/>
        </w:rPr>
        <w:t>et le serveur DEVRAIT utiliser des certificat</w:t>
      </w:r>
      <w:r w:rsidR="00DC55F6">
        <w:rPr>
          <w:rFonts w:eastAsia="Times New Roman" w:cs="Arial"/>
          <w:noProof/>
          <w:szCs w:val="17"/>
          <w:lang w:val="fr-FR"/>
        </w:rPr>
        <w:t>s</w:t>
      </w:r>
      <w:r w:rsidR="002F1516">
        <w:rPr>
          <w:rFonts w:eastAsia="Times New Roman" w:cs="Arial"/>
          <w:noProof/>
          <w:szCs w:val="17"/>
          <w:lang w:val="fr-FR"/>
        </w:rPr>
        <w:t xml:space="preserve"> pour fournir une sécurité supplémentaire</w:t>
      </w:r>
      <w:r w:rsidRPr="00982192">
        <w:rPr>
          <w:rFonts w:eastAsia="Times New Roman" w:cs="Arial"/>
          <w:noProof/>
          <w:szCs w:val="17"/>
          <w:lang w:val="fr-FR"/>
        </w:rPr>
        <w:t>.</w:t>
      </w:r>
    </w:p>
    <w:p w14:paraId="0D96B9C3" w14:textId="11D3C7AA" w:rsidR="007D638D" w:rsidRPr="00982192" w:rsidRDefault="001B5854" w:rsidP="00D5662D">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002E7D9D" w:rsidRPr="00982192">
        <w:rPr>
          <w:rFonts w:eastAsia="Times New Roman" w:cs="Arial"/>
          <w:noProof/>
          <w:szCs w:val="17"/>
          <w:lang w:val="fr-FR"/>
        </w:rPr>
        <w:t>14</w:t>
      </w:r>
      <w:r w:rsidR="00307F5D">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2F1516">
        <w:rPr>
          <w:rFonts w:eastAsia="Times New Roman" w:cs="Arial"/>
          <w:noProof/>
          <w:szCs w:val="17"/>
          <w:lang w:val="fr-FR"/>
        </w:rPr>
        <w:t>Une</w:t>
      </w:r>
      <w:r w:rsidR="005E48A2" w:rsidRPr="00982192">
        <w:rPr>
          <w:rFonts w:eastAsia="Times New Roman" w:cs="Arial"/>
          <w:noProof/>
          <w:szCs w:val="17"/>
          <w:lang w:val="fr-FR"/>
        </w:rPr>
        <w:t xml:space="preserve"> authenti</w:t>
      </w:r>
      <w:r w:rsidR="002F1516">
        <w:rPr>
          <w:rFonts w:eastAsia="Times New Roman" w:cs="Arial"/>
          <w:noProof/>
          <w:szCs w:val="17"/>
          <w:lang w:val="fr-FR"/>
        </w:rPr>
        <w:t>fi</w:t>
      </w:r>
      <w:r w:rsidR="005E48A2" w:rsidRPr="00982192">
        <w:rPr>
          <w:rFonts w:eastAsia="Times New Roman" w:cs="Arial"/>
          <w:noProof/>
          <w:szCs w:val="17"/>
          <w:lang w:val="fr-FR"/>
        </w:rPr>
        <w:t xml:space="preserve">cation </w:t>
      </w:r>
      <w:r w:rsidR="002F1516">
        <w:rPr>
          <w:rFonts w:eastAsia="Times New Roman" w:cs="Arial"/>
          <w:noProof/>
          <w:szCs w:val="17"/>
          <w:lang w:val="fr-FR"/>
        </w:rPr>
        <w:t>multifacteurs DEVRAIT être implémentée afin de réduire les risques</w:t>
      </w:r>
      <w:r w:rsidR="002F1516">
        <w:rPr>
          <w:noProof/>
          <w:lang w:val="fr-FR"/>
        </w:rPr>
        <w:t xml:space="preserve"> pour la sécurité des données d</w:t>
      </w:r>
      <w:r w:rsidR="00BB0A23">
        <w:rPr>
          <w:noProof/>
          <w:lang w:val="fr-FR"/>
        </w:rPr>
        <w:t>’</w:t>
      </w:r>
      <w:r w:rsidR="002F1516">
        <w:rPr>
          <w:noProof/>
          <w:lang w:val="fr-FR"/>
        </w:rPr>
        <w:t xml:space="preserve">identification </w:t>
      </w:r>
      <w:r w:rsidR="00A71853">
        <w:rPr>
          <w:noProof/>
          <w:lang w:val="fr-FR"/>
        </w:rPr>
        <w:t>qui sont particuliers aux applications présentant un profil de risque élevé</w:t>
      </w:r>
      <w:r w:rsidR="005E48A2" w:rsidRPr="00982192">
        <w:rPr>
          <w:rFonts w:eastAsia="Times New Roman" w:cs="Arial"/>
          <w:noProof/>
          <w:szCs w:val="17"/>
          <w:lang w:val="fr-FR"/>
        </w:rPr>
        <w:t xml:space="preserve">, </w:t>
      </w:r>
      <w:r w:rsidR="009348C5" w:rsidRPr="00982192">
        <w:rPr>
          <w:rFonts w:eastAsia="Times New Roman" w:cs="Arial"/>
          <w:noProof/>
          <w:szCs w:val="17"/>
          <w:lang w:val="fr-FR"/>
        </w:rPr>
        <w:t>a</w:t>
      </w:r>
      <w:r w:rsidR="00A71853">
        <w:rPr>
          <w:rFonts w:eastAsia="Times New Roman" w:cs="Arial"/>
          <w:noProof/>
          <w:szCs w:val="17"/>
          <w:lang w:val="fr-FR"/>
        </w:rPr>
        <w:t>ux</w:t>
      </w:r>
      <w:r w:rsidR="009348C5" w:rsidRPr="00982192">
        <w:rPr>
          <w:rFonts w:eastAsia="Times New Roman" w:cs="Arial"/>
          <w:noProof/>
          <w:szCs w:val="17"/>
          <w:lang w:val="fr-FR"/>
        </w:rPr>
        <w:t xml:space="preserve"> </w:t>
      </w:r>
      <w:r w:rsidR="005E48A2" w:rsidRPr="00982192">
        <w:rPr>
          <w:rFonts w:eastAsia="Times New Roman" w:cs="Arial"/>
          <w:noProof/>
          <w:szCs w:val="17"/>
          <w:lang w:val="fr-FR"/>
        </w:rPr>
        <w:t>syst</w:t>
      </w:r>
      <w:r w:rsidR="00A71853">
        <w:rPr>
          <w:rFonts w:eastAsia="Times New Roman" w:cs="Arial"/>
          <w:noProof/>
          <w:szCs w:val="17"/>
          <w:lang w:val="fr-FR"/>
        </w:rPr>
        <w:t>èmes traitant des informations très sensibles ou aux actions protégées</w:t>
      </w:r>
      <w:r w:rsidR="005E48A2" w:rsidRPr="00982192">
        <w:rPr>
          <w:rFonts w:eastAsia="Times New Roman" w:cs="Arial"/>
          <w:noProof/>
          <w:szCs w:val="17"/>
          <w:lang w:val="fr-FR"/>
        </w:rPr>
        <w:t>.</w:t>
      </w:r>
    </w:p>
    <w:p w14:paraId="1FC228BE" w14:textId="77777777" w:rsidR="00992C0C" w:rsidRDefault="00A71853" w:rsidP="00CE01DA">
      <w:pPr>
        <w:pStyle w:val="Heading4"/>
        <w:spacing w:before="170" w:after="170"/>
        <w:rPr>
          <w:noProof/>
          <w:lang w:val="fr-FR"/>
        </w:rPr>
      </w:pPr>
      <w:r>
        <w:rPr>
          <w:noProof/>
          <w:lang w:val="fr-FR"/>
        </w:rPr>
        <w:t>Disponibilité et protection contre les menaces</w:t>
      </w:r>
    </w:p>
    <w:p w14:paraId="6614EF0E" w14:textId="2E8D3897" w:rsidR="00992C0C" w:rsidRDefault="005D5297"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0C2DF2">
        <w:rPr>
          <w:rFonts w:cs="Arial"/>
          <w:noProof/>
          <w:szCs w:val="17"/>
          <w:lang w:val="fr-FR"/>
        </w:rPr>
        <w:t>Dans ce contexte, la disponibilité couvre la protection contre les menaces afin de réduire au minimum le temps d</w:t>
      </w:r>
      <w:r w:rsidR="00BB0A23">
        <w:rPr>
          <w:rFonts w:cs="Arial"/>
          <w:noProof/>
          <w:szCs w:val="17"/>
          <w:lang w:val="fr-FR"/>
        </w:rPr>
        <w:t>’</w:t>
      </w:r>
      <w:r w:rsidR="000C2DF2">
        <w:rPr>
          <w:rFonts w:cs="Arial"/>
          <w:noProof/>
          <w:szCs w:val="17"/>
          <w:lang w:val="fr-FR"/>
        </w:rPr>
        <w:t>indisponibilité, en étudiant comment les menaces contre</w:t>
      </w:r>
      <w:r w:rsidR="00992C0C">
        <w:rPr>
          <w:rFonts w:cs="Arial"/>
          <w:noProof/>
          <w:szCs w:val="17"/>
          <w:lang w:val="fr-FR"/>
        </w:rPr>
        <w:t xml:space="preserve"> les API</w:t>
      </w:r>
      <w:r w:rsidR="000C2DF2">
        <w:rPr>
          <w:rFonts w:cs="Arial"/>
          <w:noProof/>
          <w:szCs w:val="17"/>
          <w:lang w:val="fr-FR"/>
        </w:rPr>
        <w:t xml:space="preserve"> exposées peuvent être atténuées en mettant en œuvre les principes de conception de ba</w:t>
      </w:r>
      <w:r w:rsidR="00334310">
        <w:rPr>
          <w:rFonts w:cs="Arial"/>
          <w:noProof/>
          <w:szCs w:val="17"/>
          <w:lang w:val="fr-FR"/>
        </w:rPr>
        <w:t>se.  La</w:t>
      </w:r>
      <w:r w:rsidR="00282269">
        <w:rPr>
          <w:rFonts w:cs="Arial"/>
          <w:noProof/>
          <w:szCs w:val="17"/>
          <w:lang w:val="fr-FR"/>
        </w:rPr>
        <w:t xml:space="preserve"> disponibilité implique également de dimensionner les capacités pour répondre à la demande et de garantir la stabilité des </w:t>
      </w:r>
      <w:r w:rsidR="005E48A2" w:rsidRPr="00982192">
        <w:rPr>
          <w:rFonts w:cs="Arial"/>
          <w:noProof/>
          <w:szCs w:val="17"/>
          <w:lang w:val="fr-FR"/>
        </w:rPr>
        <w:t>environ</w:t>
      </w:r>
      <w:r w:rsidR="003D65A3">
        <w:rPr>
          <w:rFonts w:cs="Arial"/>
          <w:noProof/>
          <w:szCs w:val="17"/>
          <w:lang w:val="fr-FR"/>
        </w:rPr>
        <w:t>ne</w:t>
      </w:r>
      <w:r w:rsidR="005E48A2" w:rsidRPr="00982192">
        <w:rPr>
          <w:rFonts w:cs="Arial"/>
          <w:noProof/>
          <w:szCs w:val="17"/>
          <w:lang w:val="fr-FR"/>
        </w:rPr>
        <w:t xml:space="preserve">ments </w:t>
      </w:r>
      <w:r w:rsidR="003D65A3">
        <w:rPr>
          <w:rFonts w:cs="Arial"/>
          <w:noProof/>
          <w:szCs w:val="17"/>
          <w:lang w:val="fr-FR"/>
        </w:rPr>
        <w:t>d</w:t>
      </w:r>
      <w:r w:rsidR="00BB0A23">
        <w:rPr>
          <w:rFonts w:cs="Arial"/>
          <w:noProof/>
          <w:szCs w:val="17"/>
          <w:lang w:val="fr-FR"/>
        </w:rPr>
        <w:t>’</w:t>
      </w:r>
      <w:r w:rsidR="003D65A3">
        <w:rPr>
          <w:rFonts w:cs="Arial"/>
          <w:noProof/>
          <w:szCs w:val="17"/>
          <w:lang w:val="fr-FR"/>
        </w:rPr>
        <w:t xml:space="preserve">hébergement, </w:t>
      </w:r>
      <w:r w:rsidR="005E48A2" w:rsidRPr="00982192">
        <w:rPr>
          <w:rFonts w:cs="Arial"/>
          <w:noProof/>
          <w:szCs w:val="17"/>
          <w:lang w:val="fr-FR"/>
        </w:rPr>
        <w:t>e</w:t>
      </w:r>
      <w:r w:rsidR="00334310" w:rsidRPr="00982192">
        <w:rPr>
          <w:rFonts w:cs="Arial"/>
          <w:noProof/>
          <w:szCs w:val="17"/>
          <w:lang w:val="fr-FR"/>
        </w:rPr>
        <w:t>tc</w:t>
      </w:r>
      <w:r w:rsidR="00334310">
        <w:rPr>
          <w:rFonts w:cs="Arial"/>
          <w:noProof/>
          <w:szCs w:val="17"/>
          <w:lang w:val="fr-FR"/>
        </w:rPr>
        <w:t>.  Ce</w:t>
      </w:r>
      <w:r w:rsidR="003D65A3">
        <w:rPr>
          <w:rFonts w:cs="Arial"/>
          <w:noProof/>
          <w:szCs w:val="17"/>
          <w:lang w:val="fr-FR"/>
        </w:rPr>
        <w:t xml:space="preserve">s niveaux de disponibilité sont pris en charge par les piles de matériels et de logiciels </w:t>
      </w:r>
      <w:r w:rsidR="00D84DF2">
        <w:rPr>
          <w:rFonts w:cs="Arial"/>
          <w:noProof/>
          <w:szCs w:val="17"/>
          <w:lang w:val="fr-FR"/>
        </w:rPr>
        <w:t>qui appuient la mise en œuvre</w:t>
      </w:r>
      <w:r w:rsidR="00992C0C">
        <w:rPr>
          <w:rFonts w:cs="Arial"/>
          <w:noProof/>
          <w:szCs w:val="17"/>
          <w:lang w:val="fr-FR"/>
        </w:rPr>
        <w:t xml:space="preserve"> des </w:t>
      </w:r>
      <w:r w:rsidR="00334310" w:rsidRPr="00982192">
        <w:rPr>
          <w:rFonts w:cs="Arial"/>
          <w:noProof/>
          <w:szCs w:val="17"/>
          <w:lang w:val="fr-FR"/>
        </w:rPr>
        <w:t>API</w:t>
      </w:r>
      <w:r w:rsidR="00334310">
        <w:rPr>
          <w:rFonts w:cs="Arial"/>
          <w:noProof/>
          <w:szCs w:val="17"/>
          <w:lang w:val="fr-FR"/>
        </w:rPr>
        <w:t>.  En</w:t>
      </w:r>
      <w:r w:rsidR="00D84DF2">
        <w:rPr>
          <w:rFonts w:cs="Arial"/>
          <w:noProof/>
          <w:szCs w:val="17"/>
          <w:lang w:val="fr-FR"/>
        </w:rPr>
        <w:t xml:space="preserve"> principe, la </w:t>
      </w:r>
      <w:r w:rsidR="004C0EBA">
        <w:rPr>
          <w:rFonts w:cs="Arial"/>
          <w:noProof/>
          <w:szCs w:val="17"/>
          <w:lang w:val="fr-FR"/>
        </w:rPr>
        <w:t xml:space="preserve">question de la </w:t>
      </w:r>
      <w:r w:rsidR="00D84DF2">
        <w:rPr>
          <w:rFonts w:cs="Arial"/>
          <w:noProof/>
          <w:szCs w:val="17"/>
          <w:lang w:val="fr-FR"/>
        </w:rPr>
        <w:t>disponibilité est</w:t>
      </w:r>
      <w:r w:rsidR="005E48A2" w:rsidRPr="00982192">
        <w:rPr>
          <w:rFonts w:cs="Arial"/>
          <w:noProof/>
          <w:szCs w:val="17"/>
          <w:lang w:val="fr-FR"/>
        </w:rPr>
        <w:t xml:space="preserve"> </w:t>
      </w:r>
      <w:r w:rsidR="004C0EBA">
        <w:rPr>
          <w:rFonts w:cs="Arial"/>
          <w:noProof/>
          <w:szCs w:val="17"/>
          <w:lang w:val="fr-FR"/>
        </w:rPr>
        <w:t xml:space="preserve">traitée au regard des </w:t>
      </w:r>
      <w:r w:rsidR="00D84DF2">
        <w:rPr>
          <w:rFonts w:cs="Arial"/>
          <w:noProof/>
          <w:szCs w:val="17"/>
          <w:lang w:val="fr-FR"/>
        </w:rPr>
        <w:t xml:space="preserve">normes de </w:t>
      </w:r>
      <w:r w:rsidR="00D84DF2" w:rsidRPr="00D84DF2">
        <w:rPr>
          <w:rFonts w:cs="Arial"/>
          <w:noProof/>
          <w:szCs w:val="17"/>
          <w:lang w:val="fr-FR"/>
        </w:rPr>
        <w:t xml:space="preserve">continuité des opérations et </w:t>
      </w:r>
      <w:r w:rsidR="00D84DF2">
        <w:rPr>
          <w:rFonts w:cs="Arial"/>
          <w:noProof/>
          <w:szCs w:val="17"/>
          <w:lang w:val="fr-FR"/>
        </w:rPr>
        <w:t>de</w:t>
      </w:r>
      <w:r w:rsidR="00D84DF2" w:rsidRPr="00D84DF2">
        <w:rPr>
          <w:rFonts w:cs="Arial"/>
          <w:noProof/>
          <w:szCs w:val="17"/>
          <w:lang w:val="fr-FR"/>
        </w:rPr>
        <w:t xml:space="preserve"> reprise des opérations après un sinistre</w:t>
      </w:r>
      <w:r w:rsidR="004C0EBA">
        <w:rPr>
          <w:rFonts w:cs="Arial"/>
          <w:noProof/>
          <w:szCs w:val="17"/>
          <w:lang w:val="fr-FR"/>
        </w:rPr>
        <w:t>, qui recommandent une approche fondée sur l</w:t>
      </w:r>
      <w:r w:rsidR="00BB0A23">
        <w:rPr>
          <w:rFonts w:cs="Arial"/>
          <w:noProof/>
          <w:szCs w:val="17"/>
          <w:lang w:val="fr-FR"/>
        </w:rPr>
        <w:t>’</w:t>
      </w:r>
      <w:r w:rsidR="004C0EBA">
        <w:rPr>
          <w:rFonts w:cs="Arial"/>
          <w:noProof/>
          <w:szCs w:val="17"/>
          <w:lang w:val="fr-FR"/>
        </w:rPr>
        <w:t xml:space="preserve">évaluation des risques pour définir </w:t>
      </w:r>
      <w:r w:rsidR="009110DD">
        <w:rPr>
          <w:rFonts w:cs="Arial"/>
          <w:noProof/>
          <w:szCs w:val="17"/>
          <w:lang w:val="fr-FR"/>
        </w:rPr>
        <w:t>les exigences de disponibilité</w:t>
      </w:r>
      <w:r w:rsidR="005E48A2" w:rsidRPr="00982192">
        <w:rPr>
          <w:rFonts w:cs="Arial"/>
          <w:noProof/>
          <w:szCs w:val="17"/>
          <w:lang w:val="fr-FR"/>
        </w:rPr>
        <w:t>.</w:t>
      </w:r>
    </w:p>
    <w:p w14:paraId="688C21E4" w14:textId="7CB27A90" w:rsidR="005E48A2" w:rsidRPr="00982192" w:rsidRDefault="009110DD" w:rsidP="00CE01DA">
      <w:pPr>
        <w:pStyle w:val="Heading4"/>
        <w:spacing w:before="170" w:after="170"/>
        <w:rPr>
          <w:rFonts w:eastAsia="Times New Roman"/>
          <w:noProof/>
          <w:szCs w:val="17"/>
          <w:lang w:val="fr-FR"/>
        </w:rPr>
      </w:pPr>
      <w:r>
        <w:rPr>
          <w:rFonts w:eastAsia="Times New Roman" w:cs="Arial"/>
          <w:noProof/>
          <w:szCs w:val="17"/>
          <w:lang w:val="fr-FR"/>
        </w:rPr>
        <w:t>Requêtes interdomaines</w:t>
      </w:r>
    </w:p>
    <w:p w14:paraId="62FD178B" w14:textId="244ED3C8"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5E48A2" w:rsidRPr="00982192">
        <w:rPr>
          <w:rFonts w:cs="Arial"/>
          <w:noProof/>
          <w:szCs w:val="17"/>
          <w:lang w:val="fr-FR"/>
        </w:rPr>
        <w:t>Certain</w:t>
      </w:r>
      <w:r w:rsidR="00992F98">
        <w:rPr>
          <w:rFonts w:cs="Arial"/>
          <w:noProof/>
          <w:szCs w:val="17"/>
          <w:lang w:val="fr-FR"/>
        </w:rPr>
        <w:t>es requêtes</w:t>
      </w:r>
      <w:r w:rsidR="005E48A2" w:rsidRPr="00982192">
        <w:rPr>
          <w:rFonts w:cs="Arial"/>
          <w:noProof/>
          <w:szCs w:val="17"/>
          <w:lang w:val="fr-FR"/>
        </w:rPr>
        <w:t xml:space="preserve"> </w:t>
      </w:r>
      <w:r w:rsidR="00992C0C">
        <w:rPr>
          <w:rFonts w:cs="Arial"/>
          <w:noProof/>
          <w:szCs w:val="17"/>
          <w:lang w:val="fr-FR"/>
        </w:rPr>
        <w:t>“i</w:t>
      </w:r>
      <w:r w:rsidR="00992F98">
        <w:rPr>
          <w:rFonts w:cs="Arial"/>
          <w:noProof/>
          <w:szCs w:val="17"/>
          <w:lang w:val="fr-FR"/>
        </w:rPr>
        <w:t>nterdomaine</w:t>
      </w:r>
      <w:r w:rsidR="00992C0C">
        <w:rPr>
          <w:rFonts w:cs="Arial"/>
          <w:noProof/>
          <w:szCs w:val="17"/>
          <w:lang w:val="fr-FR"/>
        </w:rPr>
        <w:t>s”</w:t>
      </w:r>
      <w:r w:rsidR="005E48A2" w:rsidRPr="00982192">
        <w:rPr>
          <w:rFonts w:cs="Arial"/>
          <w:noProof/>
          <w:szCs w:val="17"/>
          <w:lang w:val="fr-FR"/>
        </w:rPr>
        <w:t xml:space="preserve">, </w:t>
      </w:r>
      <w:r w:rsidR="00992F98">
        <w:rPr>
          <w:rFonts w:cs="Arial"/>
          <w:noProof/>
          <w:szCs w:val="17"/>
          <w:lang w:val="fr-FR"/>
        </w:rPr>
        <w:t xml:space="preserve">en particulier les requêtes </w:t>
      </w:r>
      <w:r w:rsidR="005E48A2" w:rsidRPr="00982192">
        <w:rPr>
          <w:rFonts w:cs="Arial"/>
          <w:noProof/>
          <w:szCs w:val="17"/>
          <w:lang w:val="fr-FR"/>
        </w:rPr>
        <w:t xml:space="preserve">Ajax, </w:t>
      </w:r>
      <w:r w:rsidR="00992F98">
        <w:rPr>
          <w:rFonts w:cs="Arial"/>
          <w:noProof/>
          <w:szCs w:val="17"/>
          <w:lang w:val="fr-FR"/>
        </w:rPr>
        <w:t>sont interdites par défaut par la politique de sécurité de même origi</w:t>
      </w:r>
      <w:r w:rsidR="00334310">
        <w:rPr>
          <w:rFonts w:cs="Arial"/>
          <w:noProof/>
          <w:szCs w:val="17"/>
          <w:lang w:val="fr-FR"/>
        </w:rPr>
        <w:t>ne.  En</w:t>
      </w:r>
      <w:r w:rsidR="00992F98">
        <w:rPr>
          <w:rFonts w:cs="Arial"/>
          <w:noProof/>
          <w:szCs w:val="17"/>
          <w:lang w:val="fr-FR"/>
        </w:rPr>
        <w:t xml:space="preserve"> vertu de la politique de même origine, un navigateur W</w:t>
      </w:r>
      <w:r w:rsidR="005E48A2" w:rsidRPr="00982192">
        <w:rPr>
          <w:rFonts w:cs="Arial"/>
          <w:noProof/>
          <w:szCs w:val="17"/>
          <w:lang w:val="fr-FR"/>
        </w:rPr>
        <w:t xml:space="preserve">eb </w:t>
      </w:r>
      <w:r w:rsidR="00992F98">
        <w:rPr>
          <w:rFonts w:cs="Arial"/>
          <w:noProof/>
          <w:szCs w:val="17"/>
          <w:lang w:val="fr-FR"/>
        </w:rPr>
        <w:t xml:space="preserve">permet à des </w:t>
      </w:r>
      <w:r w:rsidR="005E48A2" w:rsidRPr="00982192">
        <w:rPr>
          <w:rFonts w:cs="Arial"/>
          <w:noProof/>
          <w:szCs w:val="17"/>
          <w:lang w:val="fr-FR"/>
        </w:rPr>
        <w:t xml:space="preserve">scripts </w:t>
      </w:r>
      <w:r w:rsidR="00992F98">
        <w:rPr>
          <w:rFonts w:cs="Arial"/>
          <w:noProof/>
          <w:szCs w:val="17"/>
          <w:lang w:val="fr-FR"/>
        </w:rPr>
        <w:t>d</w:t>
      </w:r>
      <w:r w:rsidR="00BB0A23">
        <w:rPr>
          <w:rFonts w:cs="Arial"/>
          <w:noProof/>
          <w:szCs w:val="17"/>
          <w:lang w:val="fr-FR"/>
        </w:rPr>
        <w:t>’</w:t>
      </w:r>
      <w:r w:rsidR="00992F98">
        <w:rPr>
          <w:rFonts w:cs="Arial"/>
          <w:noProof/>
          <w:szCs w:val="17"/>
          <w:lang w:val="fr-FR"/>
        </w:rPr>
        <w:t>une premi</w:t>
      </w:r>
      <w:r w:rsidR="00FB43CE">
        <w:rPr>
          <w:rFonts w:cs="Arial"/>
          <w:noProof/>
          <w:szCs w:val="17"/>
          <w:lang w:val="fr-FR"/>
        </w:rPr>
        <w:t>ère</w:t>
      </w:r>
      <w:r w:rsidR="00992F98">
        <w:rPr>
          <w:rFonts w:cs="Arial"/>
          <w:noProof/>
          <w:szCs w:val="17"/>
          <w:lang w:val="fr-FR"/>
        </w:rPr>
        <w:t xml:space="preserve"> </w:t>
      </w:r>
      <w:r w:rsidR="00992C0C">
        <w:rPr>
          <w:rFonts w:cs="Arial"/>
          <w:noProof/>
          <w:szCs w:val="17"/>
          <w:lang w:val="fr-FR"/>
        </w:rPr>
        <w:t>page W</w:t>
      </w:r>
      <w:r w:rsidR="005E48A2" w:rsidRPr="00982192">
        <w:rPr>
          <w:rFonts w:cs="Arial"/>
          <w:noProof/>
          <w:szCs w:val="17"/>
          <w:lang w:val="fr-FR"/>
        </w:rPr>
        <w:t xml:space="preserve">eb </w:t>
      </w:r>
      <w:r w:rsidR="00992F98">
        <w:rPr>
          <w:rFonts w:cs="Arial"/>
          <w:noProof/>
          <w:szCs w:val="17"/>
          <w:lang w:val="fr-FR"/>
        </w:rPr>
        <w:t>d</w:t>
      </w:r>
      <w:r w:rsidR="00BB0A23">
        <w:rPr>
          <w:rFonts w:cs="Arial"/>
          <w:noProof/>
          <w:szCs w:val="17"/>
          <w:lang w:val="fr-FR"/>
        </w:rPr>
        <w:t>’</w:t>
      </w:r>
      <w:r w:rsidR="00992F98">
        <w:rPr>
          <w:rFonts w:cs="Arial"/>
          <w:noProof/>
          <w:szCs w:val="17"/>
          <w:lang w:val="fr-FR"/>
        </w:rPr>
        <w:t>accéder à des données d</w:t>
      </w:r>
      <w:r w:rsidR="00BB0A23">
        <w:rPr>
          <w:rFonts w:cs="Arial"/>
          <w:noProof/>
          <w:szCs w:val="17"/>
          <w:lang w:val="fr-FR"/>
        </w:rPr>
        <w:t>’</w:t>
      </w:r>
      <w:r w:rsidR="00992F98">
        <w:rPr>
          <w:rFonts w:cs="Arial"/>
          <w:noProof/>
          <w:szCs w:val="17"/>
          <w:lang w:val="fr-FR"/>
        </w:rPr>
        <w:t xml:space="preserve">une deuxième </w:t>
      </w:r>
      <w:r w:rsidR="00992C0C">
        <w:rPr>
          <w:rFonts w:cs="Arial"/>
          <w:noProof/>
          <w:szCs w:val="17"/>
          <w:lang w:val="fr-FR"/>
        </w:rPr>
        <w:t>page W</w:t>
      </w:r>
      <w:r w:rsidR="005E48A2" w:rsidRPr="00982192">
        <w:rPr>
          <w:rFonts w:cs="Arial"/>
          <w:noProof/>
          <w:szCs w:val="17"/>
          <w:lang w:val="fr-FR"/>
        </w:rPr>
        <w:t>eb</w:t>
      </w:r>
      <w:r w:rsidR="00992F98">
        <w:rPr>
          <w:rFonts w:cs="Arial"/>
          <w:noProof/>
          <w:szCs w:val="17"/>
          <w:lang w:val="fr-FR"/>
        </w:rPr>
        <w:t xml:space="preserve"> uniquement si les deux</w:t>
      </w:r>
      <w:r w:rsidR="002D56D3">
        <w:rPr>
          <w:rFonts w:cs="Arial"/>
          <w:noProof/>
          <w:szCs w:val="17"/>
          <w:lang w:val="fr-FR"/>
        </w:rPr>
        <w:t> </w:t>
      </w:r>
      <w:r w:rsidR="005E48A2" w:rsidRPr="00982192">
        <w:rPr>
          <w:rFonts w:cs="Arial"/>
          <w:noProof/>
          <w:szCs w:val="17"/>
          <w:lang w:val="fr-FR"/>
        </w:rPr>
        <w:t xml:space="preserve">pages </w:t>
      </w:r>
      <w:r w:rsidR="00992F98">
        <w:rPr>
          <w:rFonts w:cs="Arial"/>
          <w:noProof/>
          <w:szCs w:val="17"/>
          <w:lang w:val="fr-FR"/>
        </w:rPr>
        <w:t xml:space="preserve">ont la même origine </w:t>
      </w:r>
      <w:r w:rsidR="005E48A2" w:rsidRPr="00982192">
        <w:rPr>
          <w:rFonts w:cs="Arial"/>
          <w:noProof/>
          <w:szCs w:val="17"/>
          <w:lang w:val="fr-FR"/>
        </w:rPr>
        <w:t>(</w:t>
      </w:r>
      <w:r w:rsidR="00992F98">
        <w:rPr>
          <w:rFonts w:cs="Arial"/>
          <w:noProof/>
          <w:szCs w:val="17"/>
          <w:lang w:val="fr-FR"/>
        </w:rPr>
        <w:t>c</w:t>
      </w:r>
      <w:r w:rsidR="00BB0A23">
        <w:rPr>
          <w:rFonts w:cs="Arial"/>
          <w:noProof/>
          <w:szCs w:val="17"/>
          <w:lang w:val="fr-FR"/>
        </w:rPr>
        <w:t>’</w:t>
      </w:r>
      <w:r w:rsidR="00992F98">
        <w:rPr>
          <w:rFonts w:cs="Arial"/>
          <w:noProof/>
          <w:szCs w:val="17"/>
          <w:lang w:val="fr-FR"/>
        </w:rPr>
        <w:t>est</w:t>
      </w:r>
      <w:r w:rsidR="00BB0A23">
        <w:rPr>
          <w:rFonts w:cs="Arial"/>
          <w:noProof/>
          <w:szCs w:val="17"/>
          <w:lang w:val="fr-FR"/>
        </w:rPr>
        <w:t>-</w:t>
      </w:r>
      <w:r w:rsidR="00992F98">
        <w:rPr>
          <w:rFonts w:cs="Arial"/>
          <w:noProof/>
          <w:szCs w:val="17"/>
          <w:lang w:val="fr-FR"/>
        </w:rPr>
        <w:t>à</w:t>
      </w:r>
      <w:r w:rsidR="00BB0A23">
        <w:rPr>
          <w:rFonts w:cs="Arial"/>
          <w:noProof/>
          <w:szCs w:val="17"/>
          <w:lang w:val="fr-FR"/>
        </w:rPr>
        <w:t>-</w:t>
      </w:r>
      <w:r w:rsidR="00992F98">
        <w:rPr>
          <w:rFonts w:cs="Arial"/>
          <w:noProof/>
          <w:szCs w:val="17"/>
          <w:lang w:val="fr-FR"/>
        </w:rPr>
        <w:t>dire la même combinaison de plan d</w:t>
      </w:r>
      <w:r w:rsidR="00BB0A23">
        <w:rPr>
          <w:rFonts w:cs="Arial"/>
          <w:noProof/>
          <w:szCs w:val="17"/>
          <w:lang w:val="fr-FR"/>
        </w:rPr>
        <w:t>’</w:t>
      </w:r>
      <w:r w:rsidR="005E48A2" w:rsidRPr="00982192">
        <w:rPr>
          <w:rFonts w:cs="Arial"/>
          <w:noProof/>
          <w:szCs w:val="17"/>
          <w:lang w:val="fr-FR"/>
        </w:rPr>
        <w:t xml:space="preserve">URI, </w:t>
      </w:r>
      <w:r w:rsidR="00992F98">
        <w:rPr>
          <w:rFonts w:cs="Arial"/>
          <w:noProof/>
          <w:szCs w:val="17"/>
          <w:lang w:val="fr-FR"/>
        </w:rPr>
        <w:t>de nom d</w:t>
      </w:r>
      <w:r w:rsidR="00BB0A23">
        <w:rPr>
          <w:rFonts w:cs="Arial"/>
          <w:noProof/>
          <w:szCs w:val="17"/>
          <w:lang w:val="fr-FR"/>
        </w:rPr>
        <w:t>’</w:t>
      </w:r>
      <w:r w:rsidR="00992F98">
        <w:rPr>
          <w:rFonts w:cs="Arial"/>
          <w:noProof/>
          <w:szCs w:val="17"/>
          <w:lang w:val="fr-FR"/>
        </w:rPr>
        <w:t xml:space="preserve">hôte et de numéro de </w:t>
      </w:r>
      <w:r w:rsidR="005E48A2" w:rsidRPr="00982192">
        <w:rPr>
          <w:rFonts w:cs="Arial"/>
          <w:noProof/>
          <w:szCs w:val="17"/>
          <w:lang w:val="fr-FR"/>
        </w:rPr>
        <w:t>port).</w:t>
      </w:r>
    </w:p>
    <w:p w14:paraId="227D2908" w14:textId="7A01C676"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992F98">
        <w:rPr>
          <w:rFonts w:cs="Arial"/>
          <w:noProof/>
          <w:szCs w:val="17"/>
          <w:lang w:val="fr-FR"/>
        </w:rPr>
        <w:t xml:space="preserve">Le </w:t>
      </w:r>
      <w:r w:rsidR="005E48A2" w:rsidRPr="00982192">
        <w:rPr>
          <w:rFonts w:cs="Arial"/>
          <w:noProof/>
          <w:szCs w:val="17"/>
          <w:lang w:val="fr-FR"/>
        </w:rPr>
        <w:t>Cross</w:t>
      </w:r>
      <w:r w:rsidR="00BB0A23">
        <w:rPr>
          <w:rFonts w:cs="Arial"/>
          <w:noProof/>
          <w:szCs w:val="17"/>
          <w:lang w:val="fr-FR"/>
        </w:rPr>
        <w:t>-</w:t>
      </w:r>
      <w:r w:rsidR="005E48A2" w:rsidRPr="00982192">
        <w:rPr>
          <w:rFonts w:cs="Arial"/>
          <w:noProof/>
          <w:szCs w:val="17"/>
          <w:lang w:val="fr-FR"/>
        </w:rPr>
        <w:t>Origin</w:t>
      </w:r>
      <w:r w:rsidR="00555419">
        <w:rPr>
          <w:rFonts w:cs="Arial"/>
          <w:noProof/>
          <w:szCs w:val="17"/>
          <w:lang w:val="fr-FR"/>
        </w:rPr>
        <w:t> </w:t>
      </w:r>
      <w:r w:rsidR="005E48A2" w:rsidRPr="00982192">
        <w:rPr>
          <w:rFonts w:cs="Arial"/>
          <w:noProof/>
          <w:szCs w:val="17"/>
          <w:lang w:val="fr-FR"/>
        </w:rPr>
        <w:t xml:space="preserve">Resource Sharing </w:t>
      </w:r>
      <w:r w:rsidR="00992F98">
        <w:rPr>
          <w:rFonts w:cs="Arial"/>
          <w:noProof/>
          <w:szCs w:val="17"/>
          <w:lang w:val="fr-FR"/>
        </w:rPr>
        <w:t>(partage de ressources entre origines multiples)</w:t>
      </w:r>
      <w:r w:rsidR="005E48A2" w:rsidRPr="00982192">
        <w:rPr>
          <w:rFonts w:cs="Arial"/>
          <w:noProof/>
          <w:szCs w:val="17"/>
          <w:lang w:val="fr-FR"/>
        </w:rPr>
        <w:t xml:space="preserve">(CORS) </w:t>
      </w:r>
      <w:r w:rsidR="00992F98">
        <w:rPr>
          <w:rFonts w:cs="Arial"/>
          <w:noProof/>
          <w:szCs w:val="17"/>
          <w:lang w:val="fr-FR"/>
        </w:rPr>
        <w:t xml:space="preserve">est une norme </w:t>
      </w:r>
      <w:r w:rsidR="005E48A2" w:rsidRPr="00982192">
        <w:rPr>
          <w:rFonts w:cs="Arial"/>
          <w:noProof/>
          <w:szCs w:val="17"/>
          <w:lang w:val="fr-FR"/>
        </w:rPr>
        <w:t xml:space="preserve">W3C </w:t>
      </w:r>
      <w:r w:rsidR="00992F98">
        <w:rPr>
          <w:rFonts w:cs="Arial"/>
          <w:noProof/>
          <w:szCs w:val="17"/>
          <w:lang w:val="fr-FR"/>
        </w:rPr>
        <w:t>qui désigne de façon souple les requêtes interdomaines autorisé</w:t>
      </w:r>
      <w:r w:rsidR="00334310">
        <w:rPr>
          <w:rFonts w:cs="Arial"/>
          <w:noProof/>
          <w:szCs w:val="17"/>
          <w:lang w:val="fr-FR"/>
        </w:rPr>
        <w:t>es.  En</w:t>
      </w:r>
      <w:r w:rsidR="00992F98">
        <w:rPr>
          <w:rFonts w:cs="Arial"/>
          <w:noProof/>
          <w:szCs w:val="17"/>
          <w:lang w:val="fr-FR"/>
        </w:rPr>
        <w:t xml:space="preserve"> fournissant des en</w:t>
      </w:r>
      <w:r w:rsidR="00BB0A23">
        <w:rPr>
          <w:rFonts w:cs="Arial"/>
          <w:noProof/>
          <w:szCs w:val="17"/>
          <w:lang w:val="fr-FR"/>
        </w:rPr>
        <w:t>-</w:t>
      </w:r>
      <w:r w:rsidR="00992F98">
        <w:rPr>
          <w:rFonts w:cs="Arial"/>
          <w:noProof/>
          <w:szCs w:val="17"/>
          <w:lang w:val="fr-FR"/>
        </w:rPr>
        <w:t xml:space="preserve">têtes HTTP CORS appropriés, une API REST indique au navigateur quels domaines ou origines peuvent réaliser des appels en </w:t>
      </w:r>
      <w:r w:rsidR="005E48A2" w:rsidRPr="00982192">
        <w:rPr>
          <w:rFonts w:cs="Arial"/>
          <w:noProof/>
          <w:szCs w:val="17"/>
          <w:lang w:val="fr-FR"/>
        </w:rPr>
        <w:t xml:space="preserve">JavaScript </w:t>
      </w:r>
      <w:r w:rsidR="00992F98">
        <w:rPr>
          <w:rFonts w:cs="Arial"/>
          <w:noProof/>
          <w:szCs w:val="17"/>
          <w:lang w:val="fr-FR"/>
        </w:rPr>
        <w:t xml:space="preserve">au service </w:t>
      </w:r>
      <w:r w:rsidR="005E48A2" w:rsidRPr="00982192">
        <w:rPr>
          <w:rFonts w:cs="Arial"/>
          <w:noProof/>
          <w:szCs w:val="17"/>
          <w:lang w:val="fr-FR"/>
        </w:rPr>
        <w:t>REST.</w:t>
      </w:r>
    </w:p>
    <w:p w14:paraId="369BE336" w14:textId="41FF20C7"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5C4089">
        <w:rPr>
          <w:rFonts w:cs="Arial"/>
          <w:noProof/>
          <w:szCs w:val="17"/>
          <w:lang w:val="fr-FR"/>
        </w:rPr>
        <w:t xml:space="preserve">Le </w:t>
      </w:r>
      <w:r w:rsidR="005E48A2" w:rsidRPr="00982192">
        <w:rPr>
          <w:rFonts w:cs="Arial"/>
          <w:noProof/>
          <w:szCs w:val="17"/>
          <w:lang w:val="fr-FR"/>
        </w:rPr>
        <w:t xml:space="preserve">JSON with padding </w:t>
      </w:r>
      <w:r w:rsidR="005C4089">
        <w:rPr>
          <w:rFonts w:cs="Arial"/>
          <w:noProof/>
          <w:szCs w:val="17"/>
          <w:lang w:val="fr-FR"/>
        </w:rPr>
        <w:t xml:space="preserve">(JSON avec formatage) </w:t>
      </w:r>
      <w:r w:rsidR="005E48A2" w:rsidRPr="00982192">
        <w:rPr>
          <w:rFonts w:cs="Arial"/>
          <w:noProof/>
          <w:szCs w:val="17"/>
          <w:lang w:val="fr-FR"/>
        </w:rPr>
        <w:t xml:space="preserve">(JSONP) </w:t>
      </w:r>
      <w:r w:rsidR="005C4089">
        <w:rPr>
          <w:rFonts w:cs="Arial"/>
          <w:noProof/>
          <w:szCs w:val="17"/>
          <w:lang w:val="fr-FR"/>
        </w:rPr>
        <w:t xml:space="preserve">est une méthode servant à envoyer des données </w:t>
      </w:r>
      <w:r w:rsidR="005E48A2" w:rsidRPr="00982192">
        <w:rPr>
          <w:rFonts w:cs="Arial"/>
          <w:noProof/>
          <w:szCs w:val="17"/>
          <w:lang w:val="fr-FR"/>
        </w:rPr>
        <w:t xml:space="preserve">JSON </w:t>
      </w:r>
      <w:r w:rsidR="005C4089">
        <w:rPr>
          <w:rFonts w:cs="Arial"/>
          <w:noProof/>
          <w:szCs w:val="17"/>
          <w:lang w:val="fr-FR"/>
        </w:rPr>
        <w:t>sans avoir à se préoccuper des questions liées aux requêtes interdomain</w:t>
      </w:r>
      <w:r w:rsidR="00334310">
        <w:rPr>
          <w:rFonts w:cs="Arial"/>
          <w:noProof/>
          <w:szCs w:val="17"/>
          <w:lang w:val="fr-FR"/>
        </w:rPr>
        <w:t>es.  El</w:t>
      </w:r>
      <w:r w:rsidR="005C4089">
        <w:rPr>
          <w:rFonts w:cs="Arial"/>
          <w:noProof/>
          <w:szCs w:val="17"/>
          <w:lang w:val="fr-FR"/>
        </w:rPr>
        <w:t>le</w:t>
      </w:r>
      <w:r w:rsidR="005E48A2" w:rsidRPr="00982192">
        <w:rPr>
          <w:rFonts w:cs="Arial"/>
          <w:noProof/>
          <w:szCs w:val="17"/>
          <w:lang w:val="fr-FR"/>
        </w:rPr>
        <w:t xml:space="preserve"> introdu</w:t>
      </w:r>
      <w:r w:rsidR="005C4089">
        <w:rPr>
          <w:rFonts w:cs="Arial"/>
          <w:noProof/>
          <w:szCs w:val="17"/>
          <w:lang w:val="fr-FR"/>
        </w:rPr>
        <w:t xml:space="preserve">it des fonctions de rétroappel pour le chargement de données </w:t>
      </w:r>
      <w:r w:rsidR="005E48A2" w:rsidRPr="00982192">
        <w:rPr>
          <w:rFonts w:cs="Arial"/>
          <w:noProof/>
          <w:szCs w:val="17"/>
          <w:lang w:val="fr-FR"/>
        </w:rPr>
        <w:t xml:space="preserve">JSON </w:t>
      </w:r>
      <w:r w:rsidR="005C4089">
        <w:rPr>
          <w:rFonts w:cs="Arial"/>
          <w:noProof/>
          <w:szCs w:val="17"/>
          <w:lang w:val="fr-FR"/>
        </w:rPr>
        <w:t xml:space="preserve">provenant de domaines </w:t>
      </w:r>
      <w:r w:rsidR="005E48A2" w:rsidRPr="00982192">
        <w:rPr>
          <w:rFonts w:cs="Arial"/>
          <w:noProof/>
          <w:szCs w:val="17"/>
          <w:lang w:val="fr-FR"/>
        </w:rPr>
        <w:t>diff</w:t>
      </w:r>
      <w:r w:rsidR="005C4089">
        <w:rPr>
          <w:rFonts w:cs="Arial"/>
          <w:noProof/>
          <w:szCs w:val="17"/>
          <w:lang w:val="fr-FR"/>
        </w:rPr>
        <w:t>é</w:t>
      </w:r>
      <w:r w:rsidR="005E48A2" w:rsidRPr="00982192">
        <w:rPr>
          <w:rFonts w:cs="Arial"/>
          <w:noProof/>
          <w:szCs w:val="17"/>
          <w:lang w:val="fr-FR"/>
        </w:rPr>
        <w:t>ren</w:t>
      </w:r>
      <w:r w:rsidR="00334310" w:rsidRPr="00982192">
        <w:rPr>
          <w:rFonts w:cs="Arial"/>
          <w:noProof/>
          <w:szCs w:val="17"/>
          <w:lang w:val="fr-FR"/>
        </w:rPr>
        <w:t>t</w:t>
      </w:r>
      <w:r w:rsidR="00334310">
        <w:rPr>
          <w:rFonts w:cs="Arial"/>
          <w:noProof/>
          <w:szCs w:val="17"/>
          <w:lang w:val="fr-FR"/>
        </w:rPr>
        <w:t>s.  So</w:t>
      </w:r>
      <w:r w:rsidR="005C4089">
        <w:rPr>
          <w:rFonts w:cs="Arial"/>
          <w:noProof/>
          <w:szCs w:val="17"/>
          <w:lang w:val="fr-FR"/>
        </w:rPr>
        <w:t xml:space="preserve">n principe est basé sur le fait que la balise </w:t>
      </w:r>
      <w:r w:rsidR="005E48A2" w:rsidRPr="00982192">
        <w:rPr>
          <w:rFonts w:ascii="Courier New" w:hAnsi="Courier New" w:cs="Courier New"/>
          <w:noProof/>
          <w:szCs w:val="17"/>
          <w:lang w:val="fr-FR"/>
        </w:rPr>
        <w:t>&lt;script&gt;</w:t>
      </w:r>
      <w:r w:rsidR="005E48A2" w:rsidRPr="00982192">
        <w:rPr>
          <w:rFonts w:cs="Arial"/>
          <w:noProof/>
          <w:szCs w:val="17"/>
          <w:lang w:val="fr-FR"/>
        </w:rPr>
        <w:t xml:space="preserve"> </w:t>
      </w:r>
      <w:r w:rsidR="005C4089">
        <w:rPr>
          <w:rFonts w:cs="Arial"/>
          <w:noProof/>
          <w:szCs w:val="17"/>
          <w:lang w:val="fr-FR"/>
        </w:rPr>
        <w:t>HTML</w:t>
      </w:r>
      <w:r w:rsidR="005E48A2" w:rsidRPr="00982192">
        <w:rPr>
          <w:rFonts w:cs="Arial"/>
          <w:noProof/>
          <w:szCs w:val="17"/>
          <w:lang w:val="fr-FR"/>
        </w:rPr>
        <w:t xml:space="preserve"> </w:t>
      </w:r>
      <w:r w:rsidR="005C4089">
        <w:rPr>
          <w:rFonts w:cs="Arial"/>
          <w:noProof/>
          <w:szCs w:val="17"/>
          <w:lang w:val="fr-FR"/>
        </w:rPr>
        <w:t>n</w:t>
      </w:r>
      <w:r w:rsidR="00BB0A23">
        <w:rPr>
          <w:rFonts w:cs="Arial"/>
          <w:noProof/>
          <w:szCs w:val="17"/>
          <w:lang w:val="fr-FR"/>
        </w:rPr>
        <w:t>’</w:t>
      </w:r>
      <w:r w:rsidR="005C4089">
        <w:rPr>
          <w:rFonts w:cs="Arial"/>
          <w:noProof/>
          <w:szCs w:val="17"/>
          <w:lang w:val="fr-FR"/>
        </w:rPr>
        <w:t>est pas concernée par la politique de même origi</w:t>
      </w:r>
      <w:r w:rsidR="00334310">
        <w:rPr>
          <w:rFonts w:cs="Arial"/>
          <w:noProof/>
          <w:szCs w:val="17"/>
          <w:lang w:val="fr-FR"/>
        </w:rPr>
        <w:t>ne.  To</w:t>
      </w:r>
      <w:r w:rsidR="005C4089">
        <w:rPr>
          <w:rFonts w:cs="Arial"/>
          <w:noProof/>
          <w:szCs w:val="17"/>
          <w:lang w:val="fr-FR"/>
        </w:rPr>
        <w:t>ut ce qui est importé par l</w:t>
      </w:r>
      <w:r w:rsidR="00BB0A23">
        <w:rPr>
          <w:rFonts w:cs="Arial"/>
          <w:noProof/>
          <w:szCs w:val="17"/>
          <w:lang w:val="fr-FR"/>
        </w:rPr>
        <w:t>’</w:t>
      </w:r>
      <w:r w:rsidR="005C4089">
        <w:rPr>
          <w:rFonts w:cs="Arial"/>
          <w:noProof/>
          <w:szCs w:val="17"/>
          <w:lang w:val="fr-FR"/>
        </w:rPr>
        <w:t xml:space="preserve">intermédiaire de cette balise est immédiatement exécuté </w:t>
      </w:r>
      <w:r w:rsidR="0000101A">
        <w:rPr>
          <w:rFonts w:cs="Arial"/>
          <w:noProof/>
          <w:szCs w:val="17"/>
          <w:lang w:val="fr-FR"/>
        </w:rPr>
        <w:t xml:space="preserve">dans le contexte </w:t>
      </w:r>
      <w:r w:rsidR="00325DC3">
        <w:rPr>
          <w:rFonts w:cs="Arial"/>
          <w:noProof/>
          <w:szCs w:val="17"/>
          <w:lang w:val="fr-FR"/>
        </w:rPr>
        <w:t>glob</w:t>
      </w:r>
      <w:r w:rsidR="00334310">
        <w:rPr>
          <w:rFonts w:cs="Arial"/>
          <w:noProof/>
          <w:szCs w:val="17"/>
          <w:lang w:val="fr-FR"/>
        </w:rPr>
        <w:t>al.  Au</w:t>
      </w:r>
      <w:r w:rsidR="0000101A">
        <w:rPr>
          <w:rFonts w:cs="Arial"/>
          <w:noProof/>
          <w:szCs w:val="17"/>
          <w:lang w:val="fr-FR"/>
        </w:rPr>
        <w:t xml:space="preserve"> lieu d</w:t>
      </w:r>
      <w:r w:rsidR="00BB0A23">
        <w:rPr>
          <w:rFonts w:cs="Arial"/>
          <w:noProof/>
          <w:szCs w:val="17"/>
          <w:lang w:val="fr-FR"/>
        </w:rPr>
        <w:t>’</w:t>
      </w:r>
      <w:r w:rsidR="0000101A">
        <w:rPr>
          <w:rFonts w:cs="Arial"/>
          <w:noProof/>
          <w:szCs w:val="17"/>
          <w:lang w:val="fr-FR"/>
        </w:rPr>
        <w:t>utiliser un fichier JavaScript</w:t>
      </w:r>
      <w:r w:rsidR="005E48A2" w:rsidRPr="00982192">
        <w:rPr>
          <w:rFonts w:cs="Arial"/>
          <w:noProof/>
          <w:szCs w:val="17"/>
          <w:lang w:val="fr-FR"/>
        </w:rPr>
        <w:t xml:space="preserve">, </w:t>
      </w:r>
      <w:r w:rsidR="0000101A">
        <w:rPr>
          <w:rFonts w:cs="Arial"/>
          <w:noProof/>
          <w:szCs w:val="17"/>
          <w:lang w:val="fr-FR"/>
        </w:rPr>
        <w:t xml:space="preserve">on peut utiliser une adresse </w:t>
      </w:r>
      <w:r w:rsidR="005E48A2" w:rsidRPr="00982192">
        <w:rPr>
          <w:rFonts w:cs="Arial"/>
          <w:noProof/>
          <w:szCs w:val="17"/>
          <w:lang w:val="fr-FR"/>
        </w:rPr>
        <w:t xml:space="preserve">URL </w:t>
      </w:r>
      <w:r w:rsidR="0000101A">
        <w:rPr>
          <w:rFonts w:cs="Arial"/>
          <w:noProof/>
          <w:szCs w:val="17"/>
          <w:lang w:val="fr-FR"/>
        </w:rPr>
        <w:t xml:space="preserve">pour interroger un service qui renvoie un code </w:t>
      </w:r>
      <w:r w:rsidR="005E48A2" w:rsidRPr="00982192">
        <w:rPr>
          <w:rFonts w:cs="Arial"/>
          <w:noProof/>
          <w:szCs w:val="17"/>
          <w:lang w:val="fr-FR"/>
        </w:rPr>
        <w:t>JavaScript.</w:t>
      </w:r>
    </w:p>
    <w:p w14:paraId="15685727" w14:textId="40BDE2DB" w:rsidR="005E48A2" w:rsidRPr="00982192" w:rsidRDefault="001446D6"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00101A">
        <w:rPr>
          <w:rFonts w:cs="Arial"/>
          <w:noProof/>
          <w:szCs w:val="17"/>
          <w:lang w:val="fr-FR"/>
        </w:rPr>
        <w:t>Les méthodes couramment employées pour contourner cette restriction sont les suivantes</w:t>
      </w:r>
      <w:r w:rsidR="00BB0A23">
        <w:rPr>
          <w:rFonts w:cs="Arial"/>
          <w:noProof/>
          <w:szCs w:val="17"/>
          <w:lang w:val="fr-FR"/>
        </w:rPr>
        <w:t> :</w:t>
      </w:r>
    </w:p>
    <w:p w14:paraId="0895160B" w14:textId="36541797" w:rsidR="00992C0C" w:rsidRDefault="005E48A2" w:rsidP="00CE01DA">
      <w:pPr>
        <w:pStyle w:val="NormalWeb"/>
        <w:numPr>
          <w:ilvl w:val="0"/>
          <w:numId w:val="13"/>
        </w:numPr>
        <w:spacing w:before="170" w:beforeAutospacing="0" w:after="170" w:afterAutospacing="0"/>
        <w:ind w:left="1134" w:hanging="567"/>
        <w:rPr>
          <w:rFonts w:eastAsia="Times New Roman" w:cs="Arial"/>
          <w:noProof/>
          <w:szCs w:val="17"/>
          <w:lang w:val="fr-FR"/>
        </w:rPr>
      </w:pPr>
      <w:r w:rsidRPr="00982192">
        <w:rPr>
          <w:rFonts w:eastAsia="Times New Roman" w:cs="Arial"/>
          <w:noProof/>
          <w:szCs w:val="17"/>
          <w:lang w:val="fr-FR"/>
        </w:rPr>
        <w:t xml:space="preserve">JSONP </w:t>
      </w:r>
      <w:r w:rsidR="0000101A">
        <w:rPr>
          <w:rFonts w:eastAsia="Times New Roman" w:cs="Arial"/>
          <w:noProof/>
          <w:szCs w:val="17"/>
          <w:lang w:val="fr-FR"/>
        </w:rPr>
        <w:t>est un palliatif pour les requêtes interdomain</w:t>
      </w:r>
      <w:r w:rsidR="00334310">
        <w:rPr>
          <w:rFonts w:eastAsia="Times New Roman" w:cs="Arial"/>
          <w:noProof/>
          <w:szCs w:val="17"/>
          <w:lang w:val="fr-FR"/>
        </w:rPr>
        <w:t xml:space="preserve">es.  </w:t>
      </w:r>
      <w:r w:rsidR="00334310" w:rsidRPr="00982192">
        <w:rPr>
          <w:rFonts w:eastAsia="Times New Roman" w:cs="Arial"/>
          <w:noProof/>
          <w:szCs w:val="17"/>
          <w:lang w:val="fr-FR"/>
        </w:rPr>
        <w:t>I</w:t>
      </w:r>
      <w:r w:rsidR="00334310">
        <w:rPr>
          <w:rFonts w:eastAsia="Times New Roman" w:cs="Arial"/>
          <w:noProof/>
          <w:szCs w:val="17"/>
          <w:lang w:val="fr-FR"/>
        </w:rPr>
        <w:t>l</w:t>
      </w:r>
      <w:r w:rsidR="0000101A">
        <w:rPr>
          <w:rFonts w:eastAsia="Times New Roman" w:cs="Arial"/>
          <w:noProof/>
          <w:szCs w:val="17"/>
          <w:lang w:val="fr-FR"/>
        </w:rPr>
        <w:t xml:space="preserve"> ne propose aucun mécanisme de détection d</w:t>
      </w:r>
      <w:r w:rsidR="00BB0A23">
        <w:rPr>
          <w:rFonts w:eastAsia="Times New Roman" w:cs="Arial"/>
          <w:noProof/>
          <w:szCs w:val="17"/>
          <w:lang w:val="fr-FR"/>
        </w:rPr>
        <w:t>’</w:t>
      </w:r>
      <w:r w:rsidR="0000101A">
        <w:rPr>
          <w:rFonts w:eastAsia="Times New Roman" w:cs="Arial"/>
          <w:noProof/>
          <w:szCs w:val="17"/>
          <w:lang w:val="fr-FR"/>
        </w:rPr>
        <w:t>erreur, c</w:t>
      </w:r>
      <w:r w:rsidR="00BB0A23">
        <w:rPr>
          <w:rFonts w:eastAsia="Times New Roman" w:cs="Arial"/>
          <w:noProof/>
          <w:szCs w:val="17"/>
          <w:lang w:val="fr-FR"/>
        </w:rPr>
        <w:t>’</w:t>
      </w:r>
      <w:r w:rsidR="0000101A">
        <w:rPr>
          <w:rFonts w:eastAsia="Times New Roman" w:cs="Arial"/>
          <w:noProof/>
          <w:szCs w:val="17"/>
          <w:lang w:val="fr-FR"/>
        </w:rPr>
        <w:t>est</w:t>
      </w:r>
      <w:r w:rsidR="00BB0A23">
        <w:rPr>
          <w:rFonts w:eastAsia="Times New Roman" w:cs="Arial"/>
          <w:noProof/>
          <w:szCs w:val="17"/>
          <w:lang w:val="fr-FR"/>
        </w:rPr>
        <w:t>-</w:t>
      </w:r>
      <w:r w:rsidR="0000101A">
        <w:rPr>
          <w:rFonts w:eastAsia="Times New Roman" w:cs="Arial"/>
          <w:noProof/>
          <w:szCs w:val="17"/>
          <w:lang w:val="fr-FR"/>
        </w:rPr>
        <w:t>à</w:t>
      </w:r>
      <w:r w:rsidR="00BB0A23">
        <w:rPr>
          <w:rFonts w:eastAsia="Times New Roman" w:cs="Arial"/>
          <w:noProof/>
          <w:szCs w:val="17"/>
          <w:lang w:val="fr-FR"/>
        </w:rPr>
        <w:t>-</w:t>
      </w:r>
      <w:r w:rsidR="0000101A">
        <w:rPr>
          <w:rFonts w:eastAsia="Times New Roman" w:cs="Arial"/>
          <w:noProof/>
          <w:szCs w:val="17"/>
          <w:lang w:val="fr-FR"/>
        </w:rPr>
        <w:t>dire que si un problème survient et que le service tombe en panne ou réponde avec un message d</w:t>
      </w:r>
      <w:r w:rsidR="00BB0A23">
        <w:rPr>
          <w:rFonts w:eastAsia="Times New Roman" w:cs="Arial"/>
          <w:noProof/>
          <w:szCs w:val="17"/>
          <w:lang w:val="fr-FR"/>
        </w:rPr>
        <w:t>’</w:t>
      </w:r>
      <w:r w:rsidR="0000101A">
        <w:rPr>
          <w:rFonts w:eastAsia="Times New Roman" w:cs="Arial"/>
          <w:noProof/>
          <w:szCs w:val="17"/>
          <w:lang w:val="fr-FR"/>
        </w:rPr>
        <w:t>erreur</w:t>
      </w:r>
      <w:r w:rsidR="0000101A" w:rsidRPr="00982192">
        <w:rPr>
          <w:rFonts w:eastAsia="Times New Roman" w:cs="Arial"/>
          <w:noProof/>
          <w:szCs w:val="17"/>
          <w:lang w:val="fr-FR"/>
        </w:rPr>
        <w:t xml:space="preserve"> </w:t>
      </w:r>
      <w:r w:rsidRPr="00982192">
        <w:rPr>
          <w:rFonts w:eastAsia="Times New Roman" w:cs="Arial"/>
          <w:noProof/>
          <w:szCs w:val="17"/>
          <w:lang w:val="fr-FR"/>
        </w:rPr>
        <w:t xml:space="preserve">HTTP, </w:t>
      </w:r>
      <w:r w:rsidR="0000101A">
        <w:rPr>
          <w:rFonts w:eastAsia="Times New Roman" w:cs="Arial"/>
          <w:noProof/>
          <w:szCs w:val="17"/>
          <w:lang w:val="fr-FR"/>
        </w:rPr>
        <w:t>le client n</w:t>
      </w:r>
      <w:r w:rsidR="00BB0A23">
        <w:rPr>
          <w:rFonts w:eastAsia="Times New Roman" w:cs="Arial"/>
          <w:noProof/>
          <w:szCs w:val="17"/>
          <w:lang w:val="fr-FR"/>
        </w:rPr>
        <w:t>’</w:t>
      </w:r>
      <w:r w:rsidR="0000101A">
        <w:rPr>
          <w:rFonts w:eastAsia="Times New Roman" w:cs="Arial"/>
          <w:noProof/>
          <w:szCs w:val="17"/>
          <w:lang w:val="fr-FR"/>
        </w:rPr>
        <w:t>a aucun moyen de savoir ce qui s</w:t>
      </w:r>
      <w:r w:rsidR="00BB0A23">
        <w:rPr>
          <w:rFonts w:eastAsia="Times New Roman" w:cs="Arial"/>
          <w:noProof/>
          <w:szCs w:val="17"/>
          <w:lang w:val="fr-FR"/>
        </w:rPr>
        <w:t>’</w:t>
      </w:r>
      <w:r w:rsidR="0000101A">
        <w:rPr>
          <w:rFonts w:eastAsia="Times New Roman" w:cs="Arial"/>
          <w:noProof/>
          <w:szCs w:val="17"/>
          <w:lang w:val="fr-FR"/>
        </w:rPr>
        <w:t>est pas</w:t>
      </w:r>
      <w:r w:rsidR="00334310">
        <w:rPr>
          <w:rFonts w:eastAsia="Times New Roman" w:cs="Arial"/>
          <w:noProof/>
          <w:szCs w:val="17"/>
          <w:lang w:val="fr-FR"/>
        </w:rPr>
        <w:t>sé.  Et</w:t>
      </w:r>
      <w:r w:rsidR="0000101A">
        <w:rPr>
          <w:rFonts w:eastAsia="Times New Roman" w:cs="Arial"/>
          <w:noProof/>
          <w:szCs w:val="17"/>
          <w:lang w:val="fr-FR"/>
        </w:rPr>
        <w:t xml:space="preserve"> l</w:t>
      </w:r>
      <w:r w:rsidR="00BB0A23">
        <w:rPr>
          <w:rFonts w:eastAsia="Times New Roman" w:cs="Arial"/>
          <w:noProof/>
          <w:szCs w:val="17"/>
          <w:lang w:val="fr-FR"/>
        </w:rPr>
        <w:t>’</w:t>
      </w:r>
      <w:r w:rsidR="0000101A">
        <w:rPr>
          <w:rFonts w:eastAsia="Times New Roman" w:cs="Arial"/>
          <w:noProof/>
          <w:szCs w:val="17"/>
          <w:lang w:val="fr-FR"/>
        </w:rPr>
        <w:t>application</w:t>
      </w:r>
      <w:r w:rsidR="00526A69" w:rsidRPr="00982192">
        <w:rPr>
          <w:rFonts w:eastAsia="Times New Roman" w:cs="Arial"/>
          <w:noProof/>
          <w:szCs w:val="17"/>
          <w:lang w:val="fr-FR"/>
        </w:rPr>
        <w:t xml:space="preserve"> </w:t>
      </w:r>
      <w:r w:rsidRPr="00982192">
        <w:rPr>
          <w:rFonts w:eastAsia="Times New Roman" w:cs="Arial"/>
          <w:noProof/>
          <w:szCs w:val="17"/>
          <w:lang w:val="fr-FR"/>
        </w:rPr>
        <w:t xml:space="preserve">AJAX </w:t>
      </w:r>
      <w:r w:rsidR="0000101A">
        <w:rPr>
          <w:rFonts w:eastAsia="Times New Roman" w:cs="Arial"/>
          <w:noProof/>
          <w:szCs w:val="17"/>
          <w:lang w:val="fr-FR"/>
        </w:rPr>
        <w:t>n</w:t>
      </w:r>
      <w:r w:rsidR="00BB0A23">
        <w:rPr>
          <w:rFonts w:eastAsia="Times New Roman" w:cs="Arial"/>
          <w:noProof/>
          <w:szCs w:val="17"/>
          <w:lang w:val="fr-FR"/>
        </w:rPr>
        <w:t>’</w:t>
      </w:r>
      <w:r w:rsidR="0000101A">
        <w:rPr>
          <w:rFonts w:eastAsia="Times New Roman" w:cs="Arial"/>
          <w:noProof/>
          <w:szCs w:val="17"/>
          <w:lang w:val="fr-FR"/>
        </w:rPr>
        <w:t>aura plus qu</w:t>
      </w:r>
      <w:r w:rsidR="00BB0A23">
        <w:rPr>
          <w:rFonts w:eastAsia="Times New Roman" w:cs="Arial"/>
          <w:noProof/>
          <w:szCs w:val="17"/>
          <w:lang w:val="fr-FR"/>
        </w:rPr>
        <w:t>’</w:t>
      </w:r>
      <w:r w:rsidR="0000101A">
        <w:rPr>
          <w:rFonts w:eastAsia="Times New Roman" w:cs="Arial"/>
          <w:noProof/>
          <w:szCs w:val="17"/>
          <w:lang w:val="fr-FR"/>
        </w:rPr>
        <w:t xml:space="preserve">à </w:t>
      </w:r>
      <w:r w:rsidR="00555419">
        <w:rPr>
          <w:rFonts w:eastAsia="Times New Roman" w:cs="Arial"/>
          <w:noProof/>
          <w:szCs w:val="17"/>
          <w:lang w:val="fr-FR"/>
        </w:rPr>
        <w:t>“</w:t>
      </w:r>
      <w:r w:rsidR="0000101A">
        <w:rPr>
          <w:rFonts w:eastAsia="Times New Roman" w:cs="Arial"/>
          <w:noProof/>
          <w:szCs w:val="17"/>
          <w:lang w:val="fr-FR"/>
        </w:rPr>
        <w:t>poireauter</w:t>
      </w:r>
      <w:r w:rsidR="00555419">
        <w:rPr>
          <w:rFonts w:eastAsia="Times New Roman" w:cs="Arial"/>
          <w:noProof/>
          <w:szCs w:val="17"/>
          <w:lang w:val="fr-FR"/>
        </w:rPr>
        <w:t>”</w:t>
      </w:r>
      <w:r w:rsidRPr="00982192">
        <w:rPr>
          <w:rFonts w:eastAsia="Times New Roman" w:cs="Arial"/>
          <w:noProof/>
          <w:szCs w:val="17"/>
          <w:lang w:val="fr-FR"/>
        </w:rPr>
        <w:t>.</w:t>
      </w:r>
      <w:r w:rsidR="005E3121" w:rsidRPr="00982192">
        <w:rPr>
          <w:rFonts w:eastAsia="Times New Roman" w:cs="Arial"/>
          <w:noProof/>
          <w:szCs w:val="17"/>
          <w:lang w:val="fr-FR"/>
        </w:rPr>
        <w:t xml:space="preserve"> </w:t>
      </w:r>
      <w:r w:rsidRPr="00982192">
        <w:rPr>
          <w:rFonts w:eastAsia="Times New Roman" w:cs="Arial"/>
          <w:noProof/>
          <w:szCs w:val="17"/>
          <w:lang w:val="fr-FR"/>
        </w:rPr>
        <w:t xml:space="preserve"> </w:t>
      </w:r>
      <w:r w:rsidR="0000101A">
        <w:rPr>
          <w:rFonts w:eastAsia="Times New Roman" w:cs="Arial"/>
          <w:noProof/>
          <w:szCs w:val="17"/>
          <w:lang w:val="fr-FR"/>
        </w:rPr>
        <w:t xml:space="preserve">De plus, le </w:t>
      </w:r>
      <w:r w:rsidRPr="00982192">
        <w:rPr>
          <w:rFonts w:eastAsia="Times New Roman" w:cs="Arial"/>
          <w:noProof/>
          <w:szCs w:val="17"/>
          <w:lang w:val="fr-FR"/>
        </w:rPr>
        <w:t xml:space="preserve">site </w:t>
      </w:r>
      <w:r w:rsidR="0000101A">
        <w:rPr>
          <w:rFonts w:eastAsia="Times New Roman" w:cs="Arial"/>
          <w:noProof/>
          <w:szCs w:val="17"/>
          <w:lang w:val="fr-FR"/>
        </w:rPr>
        <w:t xml:space="preserve">qui utilise </w:t>
      </w:r>
      <w:r w:rsidRPr="00982192">
        <w:rPr>
          <w:rFonts w:eastAsia="Times New Roman" w:cs="Arial"/>
          <w:noProof/>
          <w:szCs w:val="17"/>
          <w:lang w:val="fr-FR"/>
        </w:rPr>
        <w:t xml:space="preserve">JSONP </w:t>
      </w:r>
      <w:r w:rsidR="0000101A">
        <w:rPr>
          <w:rFonts w:eastAsia="Times New Roman" w:cs="Arial"/>
          <w:noProof/>
          <w:szCs w:val="17"/>
          <w:lang w:val="fr-FR"/>
        </w:rPr>
        <w:t>fera inconditionnellement confiance</w:t>
      </w:r>
      <w:r w:rsidR="00992C0C">
        <w:rPr>
          <w:rFonts w:eastAsia="Times New Roman" w:cs="Arial"/>
          <w:noProof/>
          <w:szCs w:val="17"/>
          <w:lang w:val="fr-FR"/>
        </w:rPr>
        <w:t xml:space="preserve"> au </w:t>
      </w:r>
      <w:r w:rsidR="00992C0C" w:rsidRPr="00982192">
        <w:rPr>
          <w:rFonts w:eastAsia="Times New Roman" w:cs="Arial"/>
          <w:noProof/>
          <w:szCs w:val="17"/>
          <w:lang w:val="fr-FR"/>
        </w:rPr>
        <w:t>JSO</w:t>
      </w:r>
      <w:r w:rsidRPr="00982192">
        <w:rPr>
          <w:rFonts w:eastAsia="Times New Roman" w:cs="Arial"/>
          <w:noProof/>
          <w:szCs w:val="17"/>
          <w:lang w:val="fr-FR"/>
        </w:rPr>
        <w:t xml:space="preserve">N </w:t>
      </w:r>
      <w:r w:rsidR="0000101A">
        <w:rPr>
          <w:rFonts w:eastAsia="Times New Roman" w:cs="Arial"/>
          <w:noProof/>
          <w:szCs w:val="17"/>
          <w:lang w:val="fr-FR"/>
        </w:rPr>
        <w:t>fourni depuis un domaine diffé</w:t>
      </w:r>
      <w:r w:rsidR="005E3121" w:rsidRPr="00982192">
        <w:rPr>
          <w:rFonts w:eastAsia="Times New Roman" w:cs="Arial"/>
          <w:noProof/>
          <w:szCs w:val="17"/>
          <w:lang w:val="fr-FR"/>
        </w:rPr>
        <w:t>rent;</w:t>
      </w:r>
    </w:p>
    <w:p w14:paraId="70AE64FE" w14:textId="0D76A280" w:rsidR="005E48A2" w:rsidRPr="00982192" w:rsidRDefault="005E48A2" w:rsidP="00CE01DA">
      <w:pPr>
        <w:pStyle w:val="NormalWeb"/>
        <w:numPr>
          <w:ilvl w:val="0"/>
          <w:numId w:val="13"/>
        </w:numPr>
        <w:spacing w:before="170" w:beforeAutospacing="0" w:after="170" w:afterAutospacing="0"/>
        <w:ind w:left="1134" w:hanging="567"/>
        <w:rPr>
          <w:rFonts w:eastAsia="Times New Roman" w:cs="Arial"/>
          <w:noProof/>
          <w:szCs w:val="17"/>
          <w:lang w:val="fr-FR"/>
        </w:rPr>
      </w:pPr>
      <w:r w:rsidRPr="00982192">
        <w:rPr>
          <w:rFonts w:eastAsia="Times New Roman" w:cs="Arial"/>
          <w:noProof/>
          <w:szCs w:val="17"/>
          <w:lang w:val="fr-FR"/>
        </w:rPr>
        <w:t xml:space="preserve">Iframe </w:t>
      </w:r>
      <w:r w:rsidR="0000101A">
        <w:rPr>
          <w:rFonts w:eastAsia="Times New Roman" w:cs="Arial"/>
          <w:noProof/>
          <w:szCs w:val="17"/>
          <w:lang w:val="fr-FR"/>
        </w:rPr>
        <w:t xml:space="preserve">est une autre solution de contournement </w:t>
      </w:r>
      <w:r w:rsidR="00F51198">
        <w:rPr>
          <w:rFonts w:eastAsia="Times New Roman" w:cs="Arial"/>
          <w:noProof/>
          <w:szCs w:val="17"/>
          <w:lang w:val="fr-FR"/>
        </w:rPr>
        <w:t>pour</w:t>
      </w:r>
      <w:r w:rsidR="0000101A">
        <w:rPr>
          <w:rFonts w:eastAsia="Times New Roman" w:cs="Arial"/>
          <w:noProof/>
          <w:szCs w:val="17"/>
          <w:lang w:val="fr-FR"/>
        </w:rPr>
        <w:t xml:space="preserve"> les requêtes interdomain</w:t>
      </w:r>
      <w:r w:rsidR="00334310">
        <w:rPr>
          <w:rFonts w:eastAsia="Times New Roman" w:cs="Arial"/>
          <w:noProof/>
          <w:szCs w:val="17"/>
          <w:lang w:val="fr-FR"/>
        </w:rPr>
        <w:t>es.  En</w:t>
      </w:r>
      <w:r w:rsidR="00E32F47">
        <w:rPr>
          <w:rFonts w:eastAsia="Times New Roman" w:cs="Arial"/>
          <w:noProof/>
          <w:szCs w:val="17"/>
          <w:lang w:val="fr-FR"/>
        </w:rPr>
        <w:t xml:space="preserve"> appliquant la méthode </w:t>
      </w:r>
      <w:r w:rsidRPr="00982192">
        <w:rPr>
          <w:rFonts w:eastAsia="Times New Roman" w:cs="Arial"/>
          <w:noProof/>
          <w:szCs w:val="17"/>
          <w:lang w:val="fr-FR"/>
        </w:rPr>
        <w:t xml:space="preserve">JavaScript </w:t>
      </w:r>
      <w:r w:rsidRPr="00982192">
        <w:rPr>
          <w:rFonts w:ascii="Courier New" w:eastAsia="Times New Roman" w:hAnsi="Courier New" w:cs="Courier New"/>
          <w:noProof/>
          <w:szCs w:val="17"/>
          <w:lang w:val="fr-FR"/>
        </w:rPr>
        <w:t>window.postMessage</w:t>
      </w:r>
      <w:r w:rsidR="004A714F" w:rsidRPr="00982192">
        <w:rPr>
          <w:rFonts w:ascii="Courier New" w:eastAsia="Times New Roman" w:hAnsi="Courier New" w:cs="Courier New"/>
          <w:noProof/>
          <w:szCs w:val="17"/>
          <w:lang w:val="fr-FR"/>
        </w:rPr>
        <w:t xml:space="preserve"> </w:t>
      </w:r>
      <w:r w:rsidRPr="00982192">
        <w:rPr>
          <w:rFonts w:ascii="Courier New" w:eastAsia="Times New Roman" w:hAnsi="Courier New" w:cs="Courier New"/>
          <w:noProof/>
          <w:szCs w:val="17"/>
          <w:lang w:val="fr-FR"/>
        </w:rPr>
        <w:t>(message, targetOrigin)</w:t>
      </w:r>
      <w:r w:rsidRPr="00982192">
        <w:rPr>
          <w:rFonts w:eastAsia="Times New Roman" w:cs="Arial"/>
          <w:noProof/>
          <w:szCs w:val="17"/>
          <w:lang w:val="fr-FR"/>
        </w:rPr>
        <w:t xml:space="preserve"> </w:t>
      </w:r>
      <w:r w:rsidR="00E32F47">
        <w:rPr>
          <w:rFonts w:eastAsia="Times New Roman" w:cs="Arial"/>
          <w:noProof/>
          <w:szCs w:val="17"/>
          <w:lang w:val="fr-FR"/>
        </w:rPr>
        <w:t>à l</w:t>
      </w:r>
      <w:r w:rsidR="00BB0A23">
        <w:rPr>
          <w:rFonts w:eastAsia="Times New Roman" w:cs="Arial"/>
          <w:noProof/>
          <w:szCs w:val="17"/>
          <w:lang w:val="fr-FR"/>
        </w:rPr>
        <w:t>’</w:t>
      </w:r>
      <w:r w:rsidR="00E32F47">
        <w:rPr>
          <w:rFonts w:eastAsia="Times New Roman" w:cs="Arial"/>
          <w:noProof/>
          <w:szCs w:val="17"/>
          <w:lang w:val="fr-FR"/>
        </w:rPr>
        <w:t xml:space="preserve">objet </w:t>
      </w:r>
      <w:r w:rsidRPr="00982192">
        <w:rPr>
          <w:rFonts w:eastAsia="Times New Roman" w:cs="Arial"/>
          <w:noProof/>
          <w:szCs w:val="17"/>
          <w:lang w:val="fr-FR"/>
        </w:rPr>
        <w:t xml:space="preserve">iframe, </w:t>
      </w:r>
      <w:r w:rsidR="00E32F47">
        <w:rPr>
          <w:rFonts w:eastAsia="Times New Roman" w:cs="Arial"/>
          <w:noProof/>
          <w:szCs w:val="17"/>
          <w:lang w:val="fr-FR"/>
        </w:rPr>
        <w:t xml:space="preserve">il est </w:t>
      </w:r>
      <w:r w:rsidRPr="00982192">
        <w:rPr>
          <w:rFonts w:eastAsia="Times New Roman" w:cs="Arial"/>
          <w:noProof/>
          <w:szCs w:val="17"/>
          <w:lang w:val="fr-FR"/>
        </w:rPr>
        <w:t xml:space="preserve">possible </w:t>
      </w:r>
      <w:r w:rsidR="00E32F47">
        <w:rPr>
          <w:rFonts w:eastAsia="Times New Roman" w:cs="Arial"/>
          <w:noProof/>
          <w:szCs w:val="17"/>
          <w:lang w:val="fr-FR"/>
        </w:rPr>
        <w:t>d</w:t>
      </w:r>
      <w:r w:rsidR="00BB0A23">
        <w:rPr>
          <w:rFonts w:eastAsia="Times New Roman" w:cs="Arial"/>
          <w:noProof/>
          <w:szCs w:val="17"/>
          <w:lang w:val="fr-FR"/>
        </w:rPr>
        <w:t>’</w:t>
      </w:r>
      <w:r w:rsidR="00E32F47">
        <w:rPr>
          <w:rFonts w:eastAsia="Times New Roman" w:cs="Arial"/>
          <w:noProof/>
          <w:szCs w:val="17"/>
          <w:lang w:val="fr-FR"/>
        </w:rPr>
        <w:t>envoyer une requête à un site d</w:t>
      </w:r>
      <w:r w:rsidR="00BB0A23">
        <w:rPr>
          <w:rFonts w:eastAsia="Times New Roman" w:cs="Arial"/>
          <w:noProof/>
          <w:szCs w:val="17"/>
          <w:lang w:val="fr-FR"/>
        </w:rPr>
        <w:t>’</w:t>
      </w:r>
      <w:r w:rsidR="00E32F47">
        <w:rPr>
          <w:rFonts w:eastAsia="Times New Roman" w:cs="Arial"/>
          <w:noProof/>
          <w:szCs w:val="17"/>
          <w:lang w:val="fr-FR"/>
        </w:rPr>
        <w:t>un domaine différe</w:t>
      </w:r>
      <w:r w:rsidR="00334310">
        <w:rPr>
          <w:rFonts w:eastAsia="Times New Roman" w:cs="Arial"/>
          <w:noProof/>
          <w:szCs w:val="17"/>
          <w:lang w:val="fr-FR"/>
        </w:rPr>
        <w:t>nt.  La</w:t>
      </w:r>
      <w:r w:rsidR="00E32F47">
        <w:rPr>
          <w:rFonts w:eastAsia="Times New Roman" w:cs="Arial"/>
          <w:noProof/>
          <w:szCs w:val="17"/>
          <w:lang w:val="fr-FR"/>
        </w:rPr>
        <w:t xml:space="preserve"> solution </w:t>
      </w:r>
      <w:r w:rsidRPr="00982192">
        <w:rPr>
          <w:rFonts w:eastAsia="Times New Roman" w:cs="Arial"/>
          <w:noProof/>
          <w:szCs w:val="17"/>
          <w:lang w:val="fr-FR"/>
        </w:rPr>
        <w:t xml:space="preserve">Iframe </w:t>
      </w:r>
      <w:r w:rsidR="00E32F47">
        <w:rPr>
          <w:rFonts w:eastAsia="Times New Roman" w:cs="Arial"/>
          <w:noProof/>
          <w:szCs w:val="17"/>
          <w:lang w:val="fr-FR"/>
        </w:rPr>
        <w:t>présente une bonne compatibilité, même dans les navigateurs ancie</w:t>
      </w:r>
      <w:r w:rsidR="00334310">
        <w:rPr>
          <w:rFonts w:eastAsia="Times New Roman" w:cs="Arial"/>
          <w:noProof/>
          <w:szCs w:val="17"/>
          <w:lang w:val="fr-FR"/>
        </w:rPr>
        <w:t>ns.  De</w:t>
      </w:r>
      <w:r w:rsidR="00E32F47">
        <w:rPr>
          <w:rFonts w:eastAsia="Times New Roman" w:cs="Arial"/>
          <w:noProof/>
          <w:szCs w:val="17"/>
          <w:lang w:val="fr-FR"/>
        </w:rPr>
        <w:t xml:space="preserve"> plus, elle ne prend en charge que </w:t>
      </w:r>
      <w:r w:rsidR="00334310" w:rsidRPr="00982192">
        <w:rPr>
          <w:rFonts w:eastAsia="Times New Roman" w:cs="Arial"/>
          <w:noProof/>
          <w:szCs w:val="17"/>
          <w:lang w:val="fr-FR"/>
        </w:rPr>
        <w:t>GET</w:t>
      </w:r>
      <w:r w:rsidR="00334310">
        <w:rPr>
          <w:rFonts w:eastAsia="Times New Roman" w:cs="Arial"/>
          <w:noProof/>
          <w:szCs w:val="17"/>
          <w:lang w:val="fr-FR"/>
        </w:rPr>
        <w:t>.  La</w:t>
      </w:r>
      <w:r w:rsidR="00E32F47">
        <w:rPr>
          <w:rFonts w:eastAsia="Times New Roman" w:cs="Arial"/>
          <w:noProof/>
          <w:szCs w:val="17"/>
          <w:lang w:val="fr-FR"/>
        </w:rPr>
        <w:t xml:space="preserve"> </w:t>
      </w:r>
      <w:r w:rsidRPr="00982192">
        <w:rPr>
          <w:rFonts w:eastAsia="Times New Roman" w:cs="Arial"/>
          <w:noProof/>
          <w:szCs w:val="17"/>
          <w:lang w:val="fr-FR"/>
        </w:rPr>
        <w:t xml:space="preserve">source </w:t>
      </w:r>
      <w:r w:rsidR="00E32F47">
        <w:rPr>
          <w:rFonts w:eastAsia="Times New Roman" w:cs="Arial"/>
          <w:noProof/>
          <w:szCs w:val="17"/>
          <w:lang w:val="fr-FR"/>
        </w:rPr>
        <w:t xml:space="preserve">de la </w:t>
      </w:r>
      <w:r w:rsidR="00992C0C">
        <w:rPr>
          <w:rFonts w:eastAsia="Times New Roman" w:cs="Arial"/>
          <w:noProof/>
          <w:szCs w:val="17"/>
          <w:lang w:val="fr-FR"/>
        </w:rPr>
        <w:t>page </w:t>
      </w:r>
      <w:r w:rsidR="00992C0C" w:rsidRPr="00982192">
        <w:rPr>
          <w:rFonts w:eastAsia="Times New Roman" w:cs="Arial"/>
          <w:noProof/>
          <w:szCs w:val="17"/>
          <w:lang w:val="fr-FR"/>
        </w:rPr>
        <w:t>I</w:t>
      </w:r>
      <w:r w:rsidR="00E32F47">
        <w:rPr>
          <w:rFonts w:eastAsia="Times New Roman" w:cs="Arial"/>
          <w:noProof/>
          <w:szCs w:val="17"/>
          <w:lang w:val="fr-FR"/>
        </w:rPr>
        <w:t>frame</w:t>
      </w:r>
      <w:r w:rsidRPr="00982192">
        <w:rPr>
          <w:rFonts w:eastAsia="Times New Roman" w:cs="Arial"/>
          <w:noProof/>
          <w:szCs w:val="17"/>
          <w:lang w:val="fr-FR"/>
        </w:rPr>
        <w:t xml:space="preserve"> </w:t>
      </w:r>
      <w:r w:rsidR="00E32F47">
        <w:rPr>
          <w:rFonts w:eastAsia="Times New Roman" w:cs="Arial"/>
          <w:noProof/>
          <w:szCs w:val="17"/>
          <w:lang w:val="fr-FR"/>
        </w:rPr>
        <w:t>devrait toujours être vérifiée en raison de problèmes de sécurité</w:t>
      </w:r>
      <w:r w:rsidR="005E3121" w:rsidRPr="00982192">
        <w:rPr>
          <w:rFonts w:eastAsia="Times New Roman" w:cs="Arial"/>
          <w:noProof/>
          <w:szCs w:val="17"/>
          <w:lang w:val="fr-FR"/>
        </w:rPr>
        <w:t xml:space="preserve">;  </w:t>
      </w:r>
      <w:r w:rsidR="00E32F47">
        <w:rPr>
          <w:rFonts w:eastAsia="Times New Roman" w:cs="Arial"/>
          <w:noProof/>
          <w:szCs w:val="17"/>
          <w:lang w:val="fr-FR"/>
        </w:rPr>
        <w:t>et</w:t>
      </w:r>
    </w:p>
    <w:p w14:paraId="6D654F0B" w14:textId="0AD36DF6" w:rsidR="005E48A2" w:rsidRPr="00982192" w:rsidRDefault="005E48A2" w:rsidP="00CE01DA">
      <w:pPr>
        <w:pStyle w:val="NormalWeb"/>
        <w:numPr>
          <w:ilvl w:val="0"/>
          <w:numId w:val="13"/>
        </w:numPr>
        <w:spacing w:before="170" w:beforeAutospacing="0" w:after="170" w:afterAutospacing="0"/>
        <w:ind w:left="1134" w:hanging="567"/>
        <w:rPr>
          <w:rFonts w:eastAsia="Times New Roman" w:cs="Arial"/>
          <w:noProof/>
          <w:szCs w:val="17"/>
          <w:lang w:val="fr-FR"/>
        </w:rPr>
      </w:pPr>
      <w:r w:rsidRPr="00982192">
        <w:rPr>
          <w:rFonts w:eastAsia="Times New Roman" w:cs="Arial"/>
          <w:noProof/>
          <w:szCs w:val="17"/>
          <w:lang w:val="fr-FR"/>
        </w:rPr>
        <w:t xml:space="preserve">CORS </w:t>
      </w:r>
      <w:r w:rsidR="00E32F47">
        <w:rPr>
          <w:rFonts w:eastAsia="Times New Roman" w:cs="Arial"/>
          <w:noProof/>
          <w:szCs w:val="17"/>
          <w:lang w:val="fr-FR"/>
        </w:rPr>
        <w:t>est une méthode normalisée pour un appel à un domaine exter</w:t>
      </w:r>
      <w:r w:rsidR="00334310">
        <w:rPr>
          <w:rFonts w:eastAsia="Times New Roman" w:cs="Arial"/>
          <w:noProof/>
          <w:szCs w:val="17"/>
          <w:lang w:val="fr-FR"/>
        </w:rPr>
        <w:t>ne.  El</w:t>
      </w:r>
      <w:r w:rsidR="00E32F47">
        <w:rPr>
          <w:rFonts w:eastAsia="Times New Roman" w:cs="Arial"/>
          <w:noProof/>
          <w:szCs w:val="17"/>
          <w:lang w:val="fr-FR"/>
        </w:rPr>
        <w:t xml:space="preserve">le peut utiliser </w:t>
      </w:r>
      <w:r w:rsidRPr="00982192">
        <w:rPr>
          <w:rFonts w:ascii="Courier New" w:eastAsia="Times New Roman" w:hAnsi="Courier New" w:cs="Courier New"/>
          <w:noProof/>
          <w:szCs w:val="17"/>
          <w:lang w:val="fr-FR"/>
        </w:rPr>
        <w:t xml:space="preserve">XMLHttpRequest </w:t>
      </w:r>
      <w:r w:rsidR="00E32F47">
        <w:rPr>
          <w:rFonts w:eastAsia="Times New Roman" w:cs="Arial"/>
          <w:noProof/>
          <w:szCs w:val="17"/>
          <w:lang w:val="fr-FR"/>
        </w:rPr>
        <w:t xml:space="preserve">pour envoyer et recevoir des données et son mécanisme de gestion des erreurs est meilleur que celui de </w:t>
      </w:r>
      <w:r w:rsidRPr="00982192">
        <w:rPr>
          <w:rFonts w:eastAsia="Times New Roman" w:cs="Arial"/>
          <w:noProof/>
          <w:szCs w:val="17"/>
          <w:lang w:val="fr-FR"/>
        </w:rPr>
        <w:t>JS</w:t>
      </w:r>
      <w:r w:rsidR="00334310" w:rsidRPr="00982192">
        <w:rPr>
          <w:rFonts w:eastAsia="Times New Roman" w:cs="Arial"/>
          <w:noProof/>
          <w:szCs w:val="17"/>
          <w:lang w:val="fr-FR"/>
        </w:rPr>
        <w:t>ONP</w:t>
      </w:r>
      <w:r w:rsidR="00334310">
        <w:rPr>
          <w:rFonts w:eastAsia="Times New Roman" w:cs="Arial"/>
          <w:noProof/>
          <w:szCs w:val="17"/>
          <w:lang w:val="fr-FR"/>
        </w:rPr>
        <w:t>.  El</w:t>
      </w:r>
      <w:r w:rsidR="00E32F47">
        <w:rPr>
          <w:rFonts w:eastAsia="Times New Roman" w:cs="Arial"/>
          <w:noProof/>
          <w:szCs w:val="17"/>
          <w:lang w:val="fr-FR"/>
        </w:rPr>
        <w:t xml:space="preserve">le prend en charge un plus grand nombre de </w:t>
      </w:r>
      <w:r w:rsidRPr="00982192">
        <w:rPr>
          <w:rFonts w:eastAsia="Times New Roman" w:cs="Arial"/>
          <w:noProof/>
          <w:szCs w:val="17"/>
          <w:lang w:val="fr-FR"/>
        </w:rPr>
        <w:t xml:space="preserve">types </w:t>
      </w:r>
      <w:r w:rsidR="00E32F47">
        <w:rPr>
          <w:rFonts w:eastAsia="Times New Roman" w:cs="Arial"/>
          <w:noProof/>
          <w:szCs w:val="17"/>
          <w:lang w:val="fr-FR"/>
        </w:rPr>
        <w:t>d</w:t>
      </w:r>
      <w:r w:rsidR="00BB0A23">
        <w:rPr>
          <w:rFonts w:eastAsia="Times New Roman" w:cs="Arial"/>
          <w:noProof/>
          <w:szCs w:val="17"/>
          <w:lang w:val="fr-FR"/>
        </w:rPr>
        <w:t>’</w:t>
      </w:r>
      <w:r w:rsidR="00E32F47">
        <w:rPr>
          <w:rFonts w:eastAsia="Times New Roman" w:cs="Arial"/>
          <w:noProof/>
          <w:szCs w:val="17"/>
          <w:lang w:val="fr-FR"/>
        </w:rPr>
        <w:t>aut</w:t>
      </w:r>
      <w:r w:rsidRPr="00982192">
        <w:rPr>
          <w:rFonts w:eastAsia="Times New Roman" w:cs="Arial"/>
          <w:noProof/>
          <w:szCs w:val="17"/>
          <w:lang w:val="fr-FR"/>
        </w:rPr>
        <w:t>ori</w:t>
      </w:r>
      <w:r w:rsidR="00E32F47">
        <w:rPr>
          <w:rFonts w:eastAsia="Times New Roman" w:cs="Arial"/>
          <w:noProof/>
          <w:szCs w:val="17"/>
          <w:lang w:val="fr-FR"/>
        </w:rPr>
        <w:t>s</w:t>
      </w:r>
      <w:r w:rsidRPr="00982192">
        <w:rPr>
          <w:rFonts w:eastAsia="Times New Roman" w:cs="Arial"/>
          <w:noProof/>
          <w:szCs w:val="17"/>
          <w:lang w:val="fr-FR"/>
        </w:rPr>
        <w:t>ation</w:t>
      </w:r>
      <w:r w:rsidR="00E32F47">
        <w:rPr>
          <w:rFonts w:eastAsia="Times New Roman" w:cs="Arial"/>
          <w:noProof/>
          <w:szCs w:val="17"/>
          <w:lang w:val="fr-FR"/>
        </w:rPr>
        <w:t>s</w:t>
      </w:r>
      <w:r w:rsidRPr="00982192">
        <w:rPr>
          <w:rFonts w:eastAsia="Times New Roman" w:cs="Arial"/>
          <w:noProof/>
          <w:szCs w:val="17"/>
          <w:lang w:val="fr-FR"/>
        </w:rPr>
        <w:t xml:space="preserve"> </w:t>
      </w:r>
      <w:r w:rsidR="00E32F47">
        <w:rPr>
          <w:rFonts w:eastAsia="Times New Roman" w:cs="Arial"/>
          <w:noProof/>
          <w:szCs w:val="17"/>
          <w:lang w:val="fr-FR"/>
        </w:rPr>
        <w:t xml:space="preserve">que </w:t>
      </w:r>
      <w:r w:rsidRPr="00982192">
        <w:rPr>
          <w:rFonts w:eastAsia="Times New Roman" w:cs="Arial"/>
          <w:noProof/>
          <w:szCs w:val="17"/>
          <w:lang w:val="fr-FR"/>
        </w:rPr>
        <w:t xml:space="preserve">JSONP, </w:t>
      </w:r>
      <w:r w:rsidR="00E32F47">
        <w:rPr>
          <w:rFonts w:eastAsia="Times New Roman" w:cs="Arial"/>
          <w:noProof/>
          <w:szCs w:val="17"/>
          <w:lang w:val="fr-FR"/>
        </w:rPr>
        <w:t>qui ne prend en charge que les mouchar</w:t>
      </w:r>
      <w:r w:rsidR="00334310">
        <w:rPr>
          <w:rFonts w:eastAsia="Times New Roman" w:cs="Arial"/>
          <w:noProof/>
          <w:szCs w:val="17"/>
          <w:lang w:val="fr-FR"/>
        </w:rPr>
        <w:t>ds.  El</w:t>
      </w:r>
      <w:r w:rsidR="00E32F47">
        <w:rPr>
          <w:rFonts w:eastAsia="Times New Roman" w:cs="Arial"/>
          <w:noProof/>
          <w:szCs w:val="17"/>
          <w:lang w:val="fr-FR"/>
        </w:rPr>
        <w:t xml:space="preserve">le prend également en charge les méthodes </w:t>
      </w:r>
      <w:r w:rsidR="00325DC3">
        <w:rPr>
          <w:rFonts w:eastAsia="Times New Roman" w:cs="Arial"/>
          <w:noProof/>
          <w:szCs w:val="17"/>
          <w:lang w:val="fr-FR"/>
        </w:rPr>
        <w:t>HTTP, alors</w:t>
      </w:r>
      <w:r w:rsidRPr="00982192">
        <w:rPr>
          <w:rFonts w:eastAsia="Times New Roman" w:cs="Arial"/>
          <w:noProof/>
          <w:szCs w:val="17"/>
          <w:lang w:val="fr-FR"/>
        </w:rPr>
        <w:t xml:space="preserve"> </w:t>
      </w:r>
      <w:r w:rsidR="00E32F47">
        <w:rPr>
          <w:rFonts w:eastAsia="Times New Roman" w:cs="Arial"/>
          <w:noProof/>
          <w:szCs w:val="17"/>
          <w:lang w:val="fr-FR"/>
        </w:rPr>
        <w:t xml:space="preserve">que </w:t>
      </w:r>
      <w:r w:rsidR="00325DC3">
        <w:rPr>
          <w:rFonts w:eastAsia="Times New Roman" w:cs="Arial"/>
          <w:noProof/>
          <w:szCs w:val="17"/>
          <w:lang w:val="fr-FR"/>
        </w:rPr>
        <w:t xml:space="preserve">JSONP </w:t>
      </w:r>
      <w:r w:rsidR="00E32F47">
        <w:rPr>
          <w:rFonts w:eastAsia="Times New Roman" w:cs="Arial"/>
          <w:noProof/>
          <w:szCs w:val="17"/>
          <w:lang w:val="fr-FR"/>
        </w:rPr>
        <w:t xml:space="preserve">ne prend en charge que </w:t>
      </w:r>
      <w:r w:rsidRPr="00982192">
        <w:rPr>
          <w:rFonts w:ascii="Courier New" w:eastAsia="Times New Roman" w:hAnsi="Courier New" w:cs="Arial"/>
          <w:noProof/>
          <w:szCs w:val="17"/>
          <w:lang w:val="fr-FR"/>
        </w:rPr>
        <w:t>GET</w:t>
      </w:r>
      <w:r w:rsidRPr="00982192">
        <w:rPr>
          <w:rFonts w:eastAsia="Times New Roman" w:cs="Arial"/>
          <w:noProof/>
          <w:szCs w:val="17"/>
          <w:lang w:val="fr-FR"/>
        </w:rPr>
        <w:t>.</w:t>
      </w:r>
      <w:r w:rsidR="002D56D3">
        <w:rPr>
          <w:rFonts w:eastAsia="Times New Roman" w:cs="Arial"/>
          <w:noProof/>
          <w:szCs w:val="17"/>
          <w:lang w:val="fr-FR"/>
        </w:rPr>
        <w:t xml:space="preserve"> </w:t>
      </w:r>
      <w:r w:rsidRPr="00982192">
        <w:rPr>
          <w:rFonts w:eastAsia="Times New Roman" w:cs="Arial"/>
          <w:noProof/>
          <w:szCs w:val="17"/>
          <w:lang w:val="fr-FR"/>
        </w:rPr>
        <w:t xml:space="preserve"> </w:t>
      </w:r>
      <w:r w:rsidR="00E32F47">
        <w:rPr>
          <w:rFonts w:eastAsia="Times New Roman" w:cs="Arial"/>
          <w:noProof/>
          <w:szCs w:val="17"/>
          <w:lang w:val="fr-FR"/>
        </w:rPr>
        <w:t>D</w:t>
      </w:r>
      <w:r w:rsidR="00BB0A23">
        <w:rPr>
          <w:rFonts w:eastAsia="Times New Roman" w:cs="Arial"/>
          <w:noProof/>
          <w:szCs w:val="17"/>
          <w:lang w:val="fr-FR"/>
        </w:rPr>
        <w:t>’</w:t>
      </w:r>
      <w:r w:rsidR="00E32F47">
        <w:rPr>
          <w:rFonts w:eastAsia="Times New Roman" w:cs="Arial"/>
          <w:noProof/>
          <w:szCs w:val="17"/>
          <w:lang w:val="fr-FR"/>
        </w:rPr>
        <w:t>un autre côté, il n</w:t>
      </w:r>
      <w:r w:rsidR="00BB0A23">
        <w:rPr>
          <w:rFonts w:eastAsia="Times New Roman" w:cs="Arial"/>
          <w:noProof/>
          <w:szCs w:val="17"/>
          <w:lang w:val="fr-FR"/>
        </w:rPr>
        <w:t>’</w:t>
      </w:r>
      <w:r w:rsidR="00E32F47">
        <w:rPr>
          <w:rFonts w:eastAsia="Times New Roman" w:cs="Arial"/>
          <w:noProof/>
          <w:szCs w:val="17"/>
          <w:lang w:val="fr-FR"/>
        </w:rPr>
        <w:t xml:space="preserve">est pas toujours </w:t>
      </w:r>
      <w:r w:rsidRPr="00982192">
        <w:rPr>
          <w:rFonts w:eastAsia="Times New Roman" w:cs="Arial"/>
          <w:noProof/>
          <w:szCs w:val="17"/>
          <w:lang w:val="fr-FR"/>
        </w:rPr>
        <w:t xml:space="preserve">possible </w:t>
      </w:r>
      <w:r w:rsidR="00E32F47">
        <w:rPr>
          <w:rFonts w:eastAsia="Times New Roman" w:cs="Arial"/>
          <w:noProof/>
          <w:szCs w:val="17"/>
          <w:lang w:val="fr-FR"/>
        </w:rPr>
        <w:t>d</w:t>
      </w:r>
      <w:r w:rsidR="00BB0A23">
        <w:rPr>
          <w:rFonts w:eastAsia="Times New Roman" w:cs="Arial"/>
          <w:noProof/>
          <w:szCs w:val="17"/>
          <w:lang w:val="fr-FR"/>
        </w:rPr>
        <w:t>’</w:t>
      </w:r>
      <w:r w:rsidR="00E32F47">
        <w:rPr>
          <w:rFonts w:eastAsia="Times New Roman" w:cs="Arial"/>
          <w:noProof/>
          <w:szCs w:val="17"/>
          <w:lang w:val="fr-FR"/>
        </w:rPr>
        <w:t xml:space="preserve">exécuter </w:t>
      </w:r>
      <w:r w:rsidRPr="00982192">
        <w:rPr>
          <w:rFonts w:eastAsia="Times New Roman" w:cs="Arial"/>
          <w:noProof/>
          <w:szCs w:val="17"/>
          <w:lang w:val="fr-FR"/>
        </w:rPr>
        <w:t xml:space="preserve">CORS </w:t>
      </w:r>
      <w:r w:rsidR="00E32F47">
        <w:rPr>
          <w:rFonts w:eastAsia="Times New Roman" w:cs="Arial"/>
          <w:noProof/>
          <w:szCs w:val="17"/>
          <w:lang w:val="fr-FR"/>
        </w:rPr>
        <w:t xml:space="preserve">car les navigateurs doivent prendre en charge </w:t>
      </w:r>
      <w:r w:rsidR="00376FD6">
        <w:rPr>
          <w:rFonts w:eastAsia="Times New Roman" w:cs="Arial"/>
          <w:noProof/>
          <w:szCs w:val="17"/>
          <w:lang w:val="fr-FR"/>
        </w:rPr>
        <w:t xml:space="preserve">cette méthode </w:t>
      </w:r>
      <w:r w:rsidR="00E32F47">
        <w:rPr>
          <w:rFonts w:eastAsia="Times New Roman" w:cs="Arial"/>
          <w:noProof/>
          <w:szCs w:val="17"/>
          <w:lang w:val="fr-FR"/>
        </w:rPr>
        <w:t>et les consommateurs d</w:t>
      </w:r>
      <w:r w:rsidR="00BB0A23">
        <w:rPr>
          <w:rFonts w:eastAsia="Times New Roman" w:cs="Arial"/>
          <w:noProof/>
          <w:szCs w:val="17"/>
          <w:lang w:val="fr-FR"/>
        </w:rPr>
        <w:t>’</w:t>
      </w:r>
      <w:r w:rsidRPr="00982192">
        <w:rPr>
          <w:rFonts w:eastAsia="Times New Roman" w:cs="Arial"/>
          <w:noProof/>
          <w:szCs w:val="17"/>
          <w:lang w:val="fr-FR"/>
        </w:rPr>
        <w:t xml:space="preserve">API </w:t>
      </w:r>
      <w:r w:rsidR="00376FD6">
        <w:rPr>
          <w:rFonts w:eastAsia="Times New Roman" w:cs="Arial"/>
          <w:noProof/>
          <w:szCs w:val="17"/>
          <w:lang w:val="fr-FR"/>
        </w:rPr>
        <w:t>doivent être inscrits sur s</w:t>
      </w:r>
      <w:r w:rsidR="00E32F47">
        <w:rPr>
          <w:rFonts w:eastAsia="Times New Roman" w:cs="Arial"/>
          <w:noProof/>
          <w:szCs w:val="17"/>
          <w:lang w:val="fr-FR"/>
        </w:rPr>
        <w:t>a liste blanche</w:t>
      </w:r>
      <w:r w:rsidRPr="00982192">
        <w:rPr>
          <w:rFonts w:eastAsia="Times New Roman" w:cs="Arial"/>
          <w:noProof/>
          <w:szCs w:val="17"/>
          <w:lang w:val="fr-FR"/>
        </w:rPr>
        <w:t>.</w:t>
      </w:r>
    </w:p>
    <w:p w14:paraId="6296530D" w14:textId="3913C976"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2E7D9D" w:rsidRPr="00982192">
        <w:rPr>
          <w:rFonts w:eastAsia="Times New Roman" w:cs="Arial"/>
          <w:noProof/>
          <w:szCs w:val="17"/>
          <w:lang w:val="fr-FR"/>
        </w:rPr>
        <w:t>4</w:t>
      </w:r>
      <w:r w:rsidR="00307F5D">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E32F47">
        <w:rPr>
          <w:rFonts w:eastAsia="Times New Roman" w:cs="Arial"/>
          <w:noProof/>
          <w:szCs w:val="17"/>
          <w:lang w:val="fr-FR"/>
        </w:rPr>
        <w:t>Si l</w:t>
      </w:r>
      <w:r w:rsidR="00BB0A23">
        <w:rPr>
          <w:rFonts w:eastAsia="Times New Roman" w:cs="Arial"/>
          <w:noProof/>
          <w:szCs w:val="17"/>
          <w:lang w:val="fr-FR"/>
        </w:rPr>
        <w:t>’</w:t>
      </w:r>
      <w:r w:rsidR="00E32F47">
        <w:rPr>
          <w:rFonts w:eastAsia="Times New Roman" w:cs="Arial"/>
          <w:noProof/>
          <w:szCs w:val="17"/>
          <w:lang w:val="fr-FR"/>
        </w:rPr>
        <w:t xml:space="preserve">API </w:t>
      </w:r>
      <w:r w:rsidRPr="00982192">
        <w:rPr>
          <w:rFonts w:eastAsia="Times New Roman" w:cs="Arial"/>
          <w:noProof/>
          <w:szCs w:val="17"/>
          <w:lang w:val="fr-FR"/>
        </w:rPr>
        <w:t xml:space="preserve">REST </w:t>
      </w:r>
      <w:r w:rsidR="00E32F47">
        <w:rPr>
          <w:rFonts w:eastAsia="Times New Roman" w:cs="Arial"/>
          <w:noProof/>
          <w:szCs w:val="17"/>
          <w:lang w:val="fr-FR"/>
        </w:rPr>
        <w:t>est publique</w:t>
      </w:r>
      <w:r w:rsidR="0064711C" w:rsidRPr="00982192">
        <w:rPr>
          <w:rFonts w:eastAsia="Times New Roman" w:cs="Arial"/>
          <w:noProof/>
          <w:szCs w:val="17"/>
          <w:lang w:val="fr-FR"/>
        </w:rPr>
        <w:t>,</w:t>
      </w:r>
      <w:r w:rsidRPr="00982192">
        <w:rPr>
          <w:rFonts w:eastAsia="Times New Roman" w:cs="Arial"/>
          <w:noProof/>
          <w:szCs w:val="17"/>
          <w:lang w:val="fr-FR"/>
        </w:rPr>
        <w:t xml:space="preserve"> </w:t>
      </w:r>
      <w:r w:rsidR="00E32F47">
        <w:rPr>
          <w:rFonts w:eastAsia="Times New Roman" w:cs="Arial"/>
          <w:noProof/>
          <w:szCs w:val="17"/>
          <w:lang w:val="fr-FR"/>
        </w:rPr>
        <w:t>l</w:t>
      </w:r>
      <w:r w:rsidR="00BB0A23">
        <w:rPr>
          <w:rFonts w:eastAsia="Times New Roman" w:cs="Arial"/>
          <w:noProof/>
          <w:szCs w:val="17"/>
          <w:lang w:val="fr-FR"/>
        </w:rPr>
        <w:t>’</w:t>
      </w:r>
      <w:r w:rsidR="00E32F47">
        <w:rPr>
          <w:rFonts w:eastAsia="Times New Roman" w:cs="Arial"/>
          <w:noProof/>
          <w:szCs w:val="17"/>
          <w:lang w:val="fr-FR"/>
        </w:rPr>
        <w:t>en</w:t>
      </w:r>
      <w:r w:rsidR="00BB0A23">
        <w:rPr>
          <w:rFonts w:eastAsia="Times New Roman" w:cs="Arial"/>
          <w:noProof/>
          <w:szCs w:val="17"/>
          <w:lang w:val="fr-FR"/>
        </w:rPr>
        <w:t>-</w:t>
      </w:r>
      <w:r w:rsidR="00E32F47">
        <w:rPr>
          <w:rFonts w:eastAsia="Times New Roman" w:cs="Arial"/>
          <w:noProof/>
          <w:szCs w:val="17"/>
          <w:lang w:val="fr-FR"/>
        </w:rPr>
        <w:t xml:space="preserve">tête </w:t>
      </w:r>
      <w:r w:rsidRPr="00982192">
        <w:rPr>
          <w:rFonts w:eastAsia="Times New Roman" w:cs="Arial"/>
          <w:noProof/>
          <w:szCs w:val="17"/>
          <w:lang w:val="fr-FR"/>
        </w:rPr>
        <w:t xml:space="preserve">HTTP </w:t>
      </w:r>
      <w:r w:rsidRPr="00982192">
        <w:rPr>
          <w:rFonts w:ascii="Courier New" w:eastAsia="Times New Roman" w:hAnsi="Courier New" w:cs="Courier New"/>
          <w:noProof/>
          <w:szCs w:val="17"/>
          <w:lang w:val="fr-FR"/>
        </w:rPr>
        <w:t>Access</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Control</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Allow</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Origin</w:t>
      </w:r>
      <w:r w:rsidRPr="00982192">
        <w:rPr>
          <w:rFonts w:eastAsia="Times New Roman" w:cs="Arial"/>
          <w:noProof/>
          <w:szCs w:val="17"/>
          <w:lang w:val="fr-FR"/>
        </w:rPr>
        <w:t xml:space="preserve"> </w:t>
      </w:r>
      <w:r w:rsidR="00E32F47">
        <w:rPr>
          <w:rFonts w:eastAsia="Times New Roman" w:cs="Arial"/>
          <w:noProof/>
          <w:szCs w:val="17"/>
          <w:lang w:val="fr-FR"/>
        </w:rPr>
        <w:t xml:space="preserve">DOIT être réglé sur </w:t>
      </w:r>
      <w:r w:rsidR="00555419">
        <w:rPr>
          <w:rFonts w:eastAsia="Times New Roman" w:cs="Arial"/>
          <w:noProof/>
          <w:szCs w:val="17"/>
          <w:lang w:val="fr-FR"/>
        </w:rPr>
        <w:t>“</w:t>
      </w:r>
      <w:r w:rsidRPr="00982192">
        <w:rPr>
          <w:rFonts w:eastAsia="Times New Roman" w:cs="Arial"/>
          <w:noProof/>
          <w:szCs w:val="17"/>
          <w:lang w:val="fr-FR"/>
        </w:rPr>
        <w:t>*</w:t>
      </w:r>
      <w:r w:rsidR="00555419">
        <w:rPr>
          <w:rFonts w:eastAsia="Times New Roman" w:cs="Arial"/>
          <w:noProof/>
          <w:szCs w:val="17"/>
          <w:lang w:val="fr-FR"/>
        </w:rPr>
        <w:t>”</w:t>
      </w:r>
      <w:r w:rsidRPr="00982192">
        <w:rPr>
          <w:rFonts w:eastAsia="Times New Roman" w:cs="Arial"/>
          <w:noProof/>
          <w:szCs w:val="17"/>
          <w:lang w:val="fr-FR"/>
        </w:rPr>
        <w:t>.</w:t>
      </w:r>
    </w:p>
    <w:p w14:paraId="3BFD15E1" w14:textId="60320C5D" w:rsidR="007D638D"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E63A97" w:rsidRPr="00982192">
        <w:rPr>
          <w:rFonts w:eastAsia="Times New Roman" w:cs="Arial"/>
          <w:noProof/>
          <w:szCs w:val="17"/>
          <w:lang w:val="fr-FR"/>
        </w:rPr>
        <w:t>G</w:t>
      </w:r>
      <w:r w:rsidR="00BB0A23">
        <w:rPr>
          <w:rFonts w:eastAsia="Times New Roman" w:cs="Arial"/>
          <w:noProof/>
          <w:szCs w:val="17"/>
          <w:lang w:val="fr-FR"/>
        </w:rPr>
        <w:t>-</w:t>
      </w:r>
      <w:r w:rsidRPr="00982192">
        <w:rPr>
          <w:rFonts w:eastAsia="Times New Roman" w:cs="Arial"/>
          <w:noProof/>
          <w:szCs w:val="17"/>
          <w:lang w:val="fr-FR"/>
        </w:rPr>
        <w:t>1</w:t>
      </w:r>
      <w:r w:rsidR="002E7D9D" w:rsidRPr="00982192">
        <w:rPr>
          <w:rFonts w:eastAsia="Times New Roman" w:cs="Arial"/>
          <w:noProof/>
          <w:szCs w:val="17"/>
          <w:lang w:val="fr-FR"/>
        </w:rPr>
        <w:t>4</w:t>
      </w:r>
      <w:r w:rsidR="00307F5D">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E32F47">
        <w:rPr>
          <w:rFonts w:eastAsia="Times New Roman" w:cs="Arial"/>
          <w:noProof/>
          <w:szCs w:val="17"/>
          <w:lang w:val="fr-FR"/>
        </w:rPr>
        <w:t>Si l</w:t>
      </w:r>
      <w:r w:rsidR="00BB0A23">
        <w:rPr>
          <w:rFonts w:eastAsia="Times New Roman" w:cs="Arial"/>
          <w:noProof/>
          <w:szCs w:val="17"/>
          <w:lang w:val="fr-FR"/>
        </w:rPr>
        <w:t>’</w:t>
      </w:r>
      <w:r w:rsidR="00E32F47">
        <w:rPr>
          <w:rFonts w:eastAsia="Times New Roman" w:cs="Arial"/>
          <w:noProof/>
          <w:szCs w:val="17"/>
          <w:lang w:val="fr-FR"/>
        </w:rPr>
        <w:t xml:space="preserve">API </w:t>
      </w:r>
      <w:r w:rsidR="00E32F47" w:rsidRPr="00982192">
        <w:rPr>
          <w:rFonts w:eastAsia="Times New Roman" w:cs="Arial"/>
          <w:noProof/>
          <w:szCs w:val="17"/>
          <w:lang w:val="fr-FR"/>
        </w:rPr>
        <w:t xml:space="preserve">REST </w:t>
      </w:r>
      <w:r w:rsidR="00E32F47">
        <w:rPr>
          <w:rFonts w:eastAsia="Times New Roman" w:cs="Arial"/>
          <w:noProof/>
          <w:szCs w:val="17"/>
          <w:lang w:val="fr-FR"/>
        </w:rPr>
        <w:t xml:space="preserve">est </w:t>
      </w:r>
      <w:r w:rsidRPr="00982192">
        <w:rPr>
          <w:rFonts w:eastAsia="Times New Roman" w:cs="Arial"/>
          <w:noProof/>
          <w:szCs w:val="17"/>
          <w:lang w:val="fr-FR"/>
        </w:rPr>
        <w:t>prot</w:t>
      </w:r>
      <w:r w:rsidR="00E32F47">
        <w:rPr>
          <w:rFonts w:eastAsia="Times New Roman" w:cs="Arial"/>
          <w:noProof/>
          <w:szCs w:val="17"/>
          <w:lang w:val="fr-FR"/>
        </w:rPr>
        <w:t>égée</w:t>
      </w:r>
      <w:r w:rsidR="0064711C" w:rsidRPr="00982192">
        <w:rPr>
          <w:rFonts w:eastAsia="Times New Roman" w:cs="Arial"/>
          <w:noProof/>
          <w:szCs w:val="17"/>
          <w:lang w:val="fr-FR"/>
        </w:rPr>
        <w:t>,</w:t>
      </w:r>
      <w:r w:rsidRPr="00982192">
        <w:rPr>
          <w:rFonts w:eastAsia="Times New Roman" w:cs="Arial"/>
          <w:noProof/>
          <w:szCs w:val="17"/>
          <w:lang w:val="fr-FR"/>
        </w:rPr>
        <w:t xml:space="preserve"> CORS </w:t>
      </w:r>
      <w:r w:rsidR="00E32F47">
        <w:rPr>
          <w:rFonts w:eastAsia="Times New Roman" w:cs="Arial"/>
          <w:noProof/>
          <w:szCs w:val="17"/>
          <w:lang w:val="fr-FR"/>
        </w:rPr>
        <w:t xml:space="preserve">DEVRAIT être utilisé, si </w:t>
      </w:r>
      <w:r w:rsidRPr="00982192">
        <w:rPr>
          <w:rFonts w:eastAsia="Times New Roman" w:cs="Arial"/>
          <w:noProof/>
          <w:szCs w:val="17"/>
          <w:lang w:val="fr-FR"/>
        </w:rPr>
        <w:t>possib</w:t>
      </w:r>
      <w:r w:rsidR="00334310" w:rsidRPr="00982192">
        <w:rPr>
          <w:rFonts w:eastAsia="Times New Roman" w:cs="Arial"/>
          <w:noProof/>
          <w:szCs w:val="17"/>
          <w:lang w:val="fr-FR"/>
        </w:rPr>
        <w:t>le</w:t>
      </w:r>
      <w:r w:rsidR="00334310">
        <w:rPr>
          <w:rFonts w:eastAsia="Times New Roman" w:cs="Arial"/>
          <w:noProof/>
          <w:szCs w:val="17"/>
          <w:lang w:val="fr-FR"/>
        </w:rPr>
        <w:t xml:space="preserve">.  À </w:t>
      </w:r>
      <w:r w:rsidR="00E32F47">
        <w:rPr>
          <w:rFonts w:eastAsia="Times New Roman" w:cs="Arial"/>
          <w:noProof/>
          <w:szCs w:val="17"/>
          <w:lang w:val="fr-FR"/>
        </w:rPr>
        <w:t xml:space="preserve">défaut, </w:t>
      </w:r>
      <w:r w:rsidR="00FF6322" w:rsidRPr="00982192">
        <w:rPr>
          <w:rFonts w:eastAsia="Times New Roman" w:cs="Arial"/>
          <w:noProof/>
          <w:szCs w:val="17"/>
          <w:lang w:val="fr-FR"/>
        </w:rPr>
        <w:t xml:space="preserve">JSONP </w:t>
      </w:r>
      <w:r w:rsidR="00E32F47">
        <w:rPr>
          <w:rFonts w:eastAsia="Times New Roman" w:cs="Arial"/>
          <w:noProof/>
          <w:szCs w:val="17"/>
          <w:lang w:val="fr-FR"/>
        </w:rPr>
        <w:t xml:space="preserve">PEUT être utilisé comme solution de repli, mais seulement pour les requêtes </w:t>
      </w:r>
      <w:r w:rsidRPr="00982192">
        <w:rPr>
          <w:rFonts w:eastAsia="Times New Roman" w:cs="Arial"/>
          <w:noProof/>
          <w:szCs w:val="17"/>
          <w:lang w:val="fr-FR"/>
        </w:rPr>
        <w:t>GET</w:t>
      </w:r>
      <w:r w:rsidR="00512BC1" w:rsidRPr="00982192">
        <w:rPr>
          <w:rFonts w:eastAsia="Times New Roman" w:cs="Arial"/>
          <w:noProof/>
          <w:szCs w:val="17"/>
          <w:lang w:val="fr-FR"/>
        </w:rPr>
        <w:t xml:space="preserve">, </w:t>
      </w:r>
      <w:r w:rsidR="00E32F47">
        <w:rPr>
          <w:rFonts w:eastAsia="Times New Roman" w:cs="Arial"/>
          <w:noProof/>
          <w:szCs w:val="17"/>
          <w:lang w:val="fr-FR"/>
        </w:rPr>
        <w:t>par exemple, lorsque l</w:t>
      </w:r>
      <w:r w:rsidR="00BB0A23">
        <w:rPr>
          <w:rFonts w:eastAsia="Times New Roman" w:cs="Arial"/>
          <w:noProof/>
          <w:szCs w:val="17"/>
          <w:lang w:val="fr-FR"/>
        </w:rPr>
        <w:t>’</w:t>
      </w:r>
      <w:r w:rsidR="00E32F47">
        <w:rPr>
          <w:rFonts w:eastAsia="Times New Roman" w:cs="Arial"/>
          <w:noProof/>
          <w:szCs w:val="17"/>
          <w:lang w:val="fr-FR"/>
        </w:rPr>
        <w:t>utilisateur utilise un navigateur anci</w:t>
      </w:r>
      <w:r w:rsidR="00334310">
        <w:rPr>
          <w:rFonts w:eastAsia="Times New Roman" w:cs="Arial"/>
          <w:noProof/>
          <w:szCs w:val="17"/>
          <w:lang w:val="fr-FR"/>
        </w:rPr>
        <w:t xml:space="preserve">en.  </w:t>
      </w:r>
      <w:r w:rsidR="00334310" w:rsidRPr="00982192">
        <w:rPr>
          <w:rFonts w:eastAsia="Times New Roman" w:cs="Arial"/>
          <w:noProof/>
          <w:szCs w:val="17"/>
          <w:lang w:val="fr-FR"/>
        </w:rPr>
        <w:t>If</w:t>
      </w:r>
      <w:r w:rsidRPr="00982192">
        <w:rPr>
          <w:rFonts w:eastAsia="Times New Roman" w:cs="Arial"/>
          <w:noProof/>
          <w:szCs w:val="17"/>
          <w:lang w:val="fr-FR"/>
        </w:rPr>
        <w:t xml:space="preserve">rame </w:t>
      </w:r>
      <w:r w:rsidR="00E32F47">
        <w:rPr>
          <w:rFonts w:eastAsia="Times New Roman" w:cs="Arial"/>
          <w:noProof/>
          <w:szCs w:val="17"/>
          <w:lang w:val="fr-FR"/>
        </w:rPr>
        <w:t>NE DEVRAIT PAS être utilisé</w:t>
      </w:r>
      <w:r w:rsidRPr="00982192">
        <w:rPr>
          <w:rFonts w:eastAsia="Times New Roman" w:cs="Arial"/>
          <w:noProof/>
          <w:szCs w:val="17"/>
          <w:lang w:val="fr-FR"/>
        </w:rPr>
        <w:t>.</w:t>
      </w:r>
    </w:p>
    <w:p w14:paraId="773D31C0" w14:textId="522F6FAA" w:rsidR="005E48A2" w:rsidRPr="00982192" w:rsidRDefault="00E32F47" w:rsidP="00D5662D">
      <w:pPr>
        <w:pStyle w:val="Heading3"/>
        <w:spacing w:before="170"/>
        <w:ind w:left="0"/>
      </w:pPr>
      <w:bookmarkStart w:id="307" w:name="_Toc54363377"/>
      <w:bookmarkStart w:id="308" w:name="_Toc212824894"/>
      <w:r>
        <w:t>Modèle de maturité d</w:t>
      </w:r>
      <w:r w:rsidR="00BB0A23">
        <w:t>’</w:t>
      </w:r>
      <w:r w:rsidR="005E48A2" w:rsidRPr="00982192">
        <w:t>API</w:t>
      </w:r>
      <w:bookmarkEnd w:id="307"/>
      <w:bookmarkEnd w:id="308"/>
    </w:p>
    <w:p w14:paraId="01AA8ADD" w14:textId="3A1CEA84" w:rsidR="007D335A" w:rsidRPr="00982192" w:rsidRDefault="007D335A" w:rsidP="00CE01DA">
      <w:pPr>
        <w:pStyle w:val="NormalWeb"/>
        <w:keepNext/>
        <w:keepLines/>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E48A2" w:rsidRPr="00982192">
        <w:rPr>
          <w:rFonts w:eastAsia="Times New Roman" w:cs="Arial"/>
          <w:noProof/>
          <w:szCs w:val="17"/>
          <w:lang w:val="fr-FR"/>
        </w:rPr>
        <w:t>I</w:t>
      </w:r>
      <w:r w:rsidR="00E32F47">
        <w:rPr>
          <w:rFonts w:eastAsia="Times New Roman" w:cs="Arial"/>
          <w:noProof/>
          <w:szCs w:val="17"/>
          <w:lang w:val="fr-FR"/>
        </w:rPr>
        <w:t>l est courant de classer une API REST à l</w:t>
      </w:r>
      <w:r w:rsidR="00BB0A23">
        <w:rPr>
          <w:rFonts w:eastAsia="Times New Roman" w:cs="Arial"/>
          <w:noProof/>
          <w:szCs w:val="17"/>
          <w:lang w:val="fr-FR"/>
        </w:rPr>
        <w:t>’</w:t>
      </w:r>
      <w:r w:rsidR="00E32F47">
        <w:rPr>
          <w:rFonts w:eastAsia="Times New Roman" w:cs="Arial"/>
          <w:noProof/>
          <w:szCs w:val="17"/>
          <w:lang w:val="fr-FR"/>
        </w:rPr>
        <w:t>aide d</w:t>
      </w:r>
      <w:r w:rsidR="00BB0A23">
        <w:rPr>
          <w:rFonts w:eastAsia="Times New Roman" w:cs="Arial"/>
          <w:noProof/>
          <w:szCs w:val="17"/>
          <w:lang w:val="fr-FR"/>
        </w:rPr>
        <w:t>’</w:t>
      </w:r>
      <w:r w:rsidR="00E32F47">
        <w:rPr>
          <w:rFonts w:eastAsia="Times New Roman" w:cs="Arial"/>
          <w:noProof/>
          <w:szCs w:val="17"/>
          <w:lang w:val="fr-FR"/>
        </w:rPr>
        <w:t>un modèle de maturi</w:t>
      </w:r>
      <w:r w:rsidR="00334310">
        <w:rPr>
          <w:rFonts w:eastAsia="Times New Roman" w:cs="Arial"/>
          <w:noProof/>
          <w:szCs w:val="17"/>
          <w:lang w:val="fr-FR"/>
        </w:rPr>
        <w:t>té.  Il</w:t>
      </w:r>
      <w:r w:rsidR="00C51A58">
        <w:rPr>
          <w:rFonts w:eastAsia="Times New Roman" w:cs="Arial"/>
          <w:noProof/>
          <w:szCs w:val="17"/>
          <w:lang w:val="fr-FR"/>
        </w:rPr>
        <w:t xml:space="preserve"> existe différents modèles de ce type, mais la présente norme se réfère au modèle de maturité de </w:t>
      </w:r>
      <w:r w:rsidR="005E48A2" w:rsidRPr="00982192">
        <w:rPr>
          <w:rFonts w:eastAsia="Times New Roman" w:cs="Arial"/>
          <w:noProof/>
          <w:szCs w:val="17"/>
          <w:lang w:val="fr-FR"/>
        </w:rPr>
        <w:t>Richardson (RMM).</w:t>
      </w:r>
      <w:r w:rsidR="00A336FF" w:rsidRPr="00982192">
        <w:rPr>
          <w:rFonts w:eastAsia="Times New Roman" w:cs="Arial"/>
          <w:noProof/>
          <w:szCs w:val="17"/>
          <w:lang w:val="fr-FR"/>
        </w:rPr>
        <w:t xml:space="preserve"> </w:t>
      </w:r>
      <w:r w:rsidR="00992C0C" w:rsidRPr="00982192">
        <w:rPr>
          <w:rFonts w:eastAsia="Times New Roman" w:cs="Arial"/>
          <w:noProof/>
          <w:szCs w:val="17"/>
          <w:lang w:val="fr-FR"/>
        </w:rPr>
        <w:t xml:space="preserve"> </w:t>
      </w:r>
      <w:r w:rsidR="00992C0C">
        <w:rPr>
          <w:rFonts w:eastAsia="Times New Roman" w:cs="Arial"/>
          <w:noProof/>
          <w:szCs w:val="17"/>
          <w:lang w:val="fr-FR"/>
        </w:rPr>
        <w:t>Le </w:t>
      </w:r>
      <w:r w:rsidR="00992C0C" w:rsidRPr="00982192">
        <w:rPr>
          <w:rFonts w:eastAsia="Times New Roman" w:cs="Arial"/>
          <w:noProof/>
          <w:szCs w:val="17"/>
          <w:lang w:val="fr-FR"/>
        </w:rPr>
        <w:t>RMM</w:t>
      </w:r>
      <w:r w:rsidR="005E48A2" w:rsidRPr="00982192">
        <w:rPr>
          <w:rFonts w:eastAsia="Times New Roman" w:cs="Arial"/>
          <w:noProof/>
          <w:szCs w:val="17"/>
          <w:lang w:val="fr-FR"/>
        </w:rPr>
        <w:t xml:space="preserve"> d</w:t>
      </w:r>
      <w:r w:rsidR="00C51A58">
        <w:rPr>
          <w:rFonts w:eastAsia="Times New Roman" w:cs="Arial"/>
          <w:noProof/>
          <w:szCs w:val="17"/>
          <w:lang w:val="fr-FR"/>
        </w:rPr>
        <w:t>é</w:t>
      </w:r>
      <w:r w:rsidR="005E48A2" w:rsidRPr="00982192">
        <w:rPr>
          <w:rFonts w:eastAsia="Times New Roman" w:cs="Arial"/>
          <w:noProof/>
          <w:szCs w:val="17"/>
          <w:lang w:val="fr-FR"/>
        </w:rPr>
        <w:t>fin</w:t>
      </w:r>
      <w:r w:rsidR="00C51A58">
        <w:rPr>
          <w:rFonts w:eastAsia="Times New Roman" w:cs="Arial"/>
          <w:noProof/>
          <w:szCs w:val="17"/>
          <w:lang w:val="fr-FR"/>
        </w:rPr>
        <w:t>it trois</w:t>
      </w:r>
      <w:r w:rsidR="002D56D3">
        <w:rPr>
          <w:rFonts w:eastAsia="Times New Roman" w:cs="Arial"/>
          <w:noProof/>
          <w:szCs w:val="17"/>
          <w:lang w:val="fr-FR"/>
        </w:rPr>
        <w:t> </w:t>
      </w:r>
      <w:r w:rsidR="00C51A58">
        <w:rPr>
          <w:rFonts w:eastAsia="Times New Roman" w:cs="Arial"/>
          <w:noProof/>
          <w:szCs w:val="17"/>
          <w:lang w:val="fr-FR"/>
        </w:rPr>
        <w:t xml:space="preserve">niveaux et la présente norme recommande le niveau </w:t>
      </w:r>
      <w:r w:rsidR="005E48A2" w:rsidRPr="00982192">
        <w:rPr>
          <w:rFonts w:eastAsia="Times New Roman" w:cs="Arial"/>
          <w:noProof/>
          <w:szCs w:val="17"/>
          <w:lang w:val="fr-FR"/>
        </w:rPr>
        <w:t xml:space="preserve">2 </w:t>
      </w:r>
      <w:r w:rsidR="00C51A58">
        <w:rPr>
          <w:rFonts w:eastAsia="Times New Roman" w:cs="Arial"/>
          <w:noProof/>
          <w:szCs w:val="17"/>
          <w:lang w:val="fr-FR"/>
        </w:rPr>
        <w:t>pour</w:t>
      </w:r>
      <w:r w:rsidR="00992C0C">
        <w:rPr>
          <w:rFonts w:eastAsia="Times New Roman" w:cs="Arial"/>
          <w:noProof/>
          <w:szCs w:val="17"/>
          <w:lang w:val="fr-FR"/>
        </w:rPr>
        <w:t xml:space="preserve"> les API</w:t>
      </w:r>
      <w:r w:rsidR="00C51A58">
        <w:rPr>
          <w:rFonts w:eastAsia="Times New Roman" w:cs="Arial"/>
          <w:noProof/>
          <w:szCs w:val="17"/>
          <w:lang w:val="fr-FR"/>
        </w:rPr>
        <w:t xml:space="preserve"> </w:t>
      </w:r>
      <w:r w:rsidR="005E48A2" w:rsidRPr="00982192">
        <w:rPr>
          <w:rFonts w:eastAsia="Times New Roman" w:cs="Arial"/>
          <w:noProof/>
          <w:szCs w:val="17"/>
          <w:lang w:val="fr-FR"/>
        </w:rPr>
        <w:t xml:space="preserve">REST </w:t>
      </w:r>
      <w:r w:rsidR="00C51A58">
        <w:rPr>
          <w:rFonts w:eastAsia="Times New Roman" w:cs="Arial"/>
          <w:noProof/>
          <w:szCs w:val="17"/>
          <w:lang w:val="fr-FR"/>
        </w:rPr>
        <w:t xml:space="preserve">car le niveau </w:t>
      </w:r>
      <w:r w:rsidR="005E48A2" w:rsidRPr="00982192">
        <w:rPr>
          <w:rFonts w:eastAsia="Times New Roman" w:cs="Arial"/>
          <w:noProof/>
          <w:szCs w:val="17"/>
          <w:lang w:val="fr-FR"/>
        </w:rPr>
        <w:t>3 </w:t>
      </w:r>
      <w:r w:rsidR="00C51A58">
        <w:rPr>
          <w:rFonts w:eastAsia="Times New Roman" w:cs="Arial"/>
          <w:noProof/>
          <w:szCs w:val="17"/>
          <w:lang w:val="fr-FR"/>
        </w:rPr>
        <w:t>est d</w:t>
      </w:r>
      <w:r w:rsidR="00BB0A23">
        <w:rPr>
          <w:rFonts w:eastAsia="Times New Roman" w:cs="Arial"/>
          <w:noProof/>
          <w:szCs w:val="17"/>
          <w:lang w:val="fr-FR"/>
        </w:rPr>
        <w:t>’</w:t>
      </w:r>
      <w:r w:rsidR="00C51A58">
        <w:rPr>
          <w:rFonts w:eastAsia="Times New Roman" w:cs="Arial"/>
          <w:noProof/>
          <w:szCs w:val="17"/>
          <w:lang w:val="fr-FR"/>
        </w:rPr>
        <w:t>une exécution complexe et nécessite de la part des prestataires de services comme des consommateurs d</w:t>
      </w:r>
      <w:r w:rsidR="00BB0A23">
        <w:rPr>
          <w:rFonts w:eastAsia="Times New Roman" w:cs="Arial"/>
          <w:noProof/>
          <w:szCs w:val="17"/>
          <w:lang w:val="fr-FR"/>
        </w:rPr>
        <w:t>’</w:t>
      </w:r>
      <w:r w:rsidR="00C51A58">
        <w:rPr>
          <w:rFonts w:eastAsia="Times New Roman" w:cs="Arial"/>
          <w:noProof/>
          <w:szCs w:val="17"/>
          <w:lang w:val="fr-FR"/>
        </w:rPr>
        <w:t>importants investissements en matière de conception et de mise en poi</w:t>
      </w:r>
      <w:r w:rsidR="00334310">
        <w:rPr>
          <w:rFonts w:eastAsia="Times New Roman" w:cs="Arial"/>
          <w:noProof/>
          <w:szCs w:val="17"/>
          <w:lang w:val="fr-FR"/>
        </w:rPr>
        <w:t>nt.  En</w:t>
      </w:r>
      <w:r w:rsidR="00C51A58">
        <w:rPr>
          <w:rFonts w:eastAsia="Times New Roman" w:cs="Arial"/>
          <w:noProof/>
          <w:szCs w:val="17"/>
          <w:lang w:val="fr-FR"/>
        </w:rPr>
        <w:t xml:space="preserve"> même temps, il ne procure pas un avantage immédiat aux consommateurs de service</w:t>
      </w:r>
      <w:r w:rsidR="005E48A2" w:rsidRPr="00982192">
        <w:rPr>
          <w:rFonts w:eastAsia="Times New Roman" w:cs="Arial"/>
          <w:noProof/>
          <w:szCs w:val="17"/>
          <w:lang w:val="fr-FR"/>
        </w:rPr>
        <w:t>.</w:t>
      </w:r>
    </w:p>
    <w:p w14:paraId="35C43698" w14:textId="1ED91105" w:rsidR="00992C0C" w:rsidRDefault="007D335A" w:rsidP="00CE01DA">
      <w:pPr>
        <w:pStyle w:val="CommentText"/>
        <w:spacing w:before="170" w:after="170"/>
        <w:rPr>
          <w:rFonts w:eastAsia="Times New Roman" w:cs="Arial"/>
          <w:noProof/>
          <w:sz w:val="17"/>
          <w:szCs w:val="17"/>
          <w:lang w:val="fr-FR"/>
        </w:rPr>
      </w:pPr>
      <w:r w:rsidRPr="00982192">
        <w:rPr>
          <w:rFonts w:eastAsia="Times New Roman" w:cs="Arial"/>
          <w:noProof/>
          <w:sz w:val="17"/>
          <w:szCs w:val="17"/>
          <w:lang w:val="fr-FR"/>
        </w:rPr>
        <w:fldChar w:fldCharType="begin"/>
      </w:r>
      <w:r w:rsidRPr="00982192">
        <w:rPr>
          <w:rFonts w:eastAsia="Times New Roman" w:cs="Arial"/>
          <w:noProof/>
          <w:sz w:val="17"/>
          <w:szCs w:val="17"/>
          <w:lang w:val="fr-FR"/>
        </w:rPr>
        <w:instrText xml:space="preserve"> AUTONUM  </w:instrText>
      </w:r>
      <w:r w:rsidRPr="00982192">
        <w:rPr>
          <w:rFonts w:eastAsia="Times New Roman" w:cs="Arial"/>
          <w:noProof/>
          <w:sz w:val="17"/>
          <w:szCs w:val="17"/>
          <w:lang w:val="fr-FR"/>
        </w:rPr>
        <w:fldChar w:fldCharType="end"/>
      </w:r>
      <w:r w:rsidRPr="00982192">
        <w:rPr>
          <w:rFonts w:eastAsia="Times New Roman" w:cs="Arial"/>
          <w:noProof/>
          <w:sz w:val="17"/>
          <w:szCs w:val="17"/>
          <w:lang w:val="fr-FR"/>
        </w:rPr>
        <w:tab/>
      </w:r>
      <w:r w:rsidR="00C51A58">
        <w:rPr>
          <w:rFonts w:eastAsia="Times New Roman" w:cs="Arial"/>
          <w:noProof/>
          <w:sz w:val="17"/>
          <w:szCs w:val="17"/>
          <w:lang w:val="fr-FR"/>
        </w:rPr>
        <w:t xml:space="preserve">Si une API </w:t>
      </w:r>
      <w:r w:rsidR="005E48A2" w:rsidRPr="00982192">
        <w:rPr>
          <w:rFonts w:eastAsia="Times New Roman" w:cs="Arial"/>
          <w:noProof/>
          <w:sz w:val="17"/>
          <w:szCs w:val="17"/>
          <w:lang w:val="fr-FR"/>
        </w:rPr>
        <w:t xml:space="preserve">Web </w:t>
      </w:r>
      <w:r w:rsidR="00C51A58">
        <w:rPr>
          <w:rFonts w:eastAsia="Times New Roman" w:cs="Arial"/>
          <w:noProof/>
          <w:sz w:val="17"/>
          <w:szCs w:val="17"/>
          <w:lang w:val="fr-FR"/>
        </w:rPr>
        <w:t xml:space="preserve">implémente le niveau </w:t>
      </w:r>
      <w:r w:rsidR="005E48A2" w:rsidRPr="00982192">
        <w:rPr>
          <w:rFonts w:eastAsia="Times New Roman" w:cs="Arial"/>
          <w:noProof/>
          <w:sz w:val="17"/>
          <w:szCs w:val="17"/>
          <w:lang w:val="fr-FR"/>
        </w:rPr>
        <w:t>3</w:t>
      </w:r>
      <w:r w:rsidR="00992C0C" w:rsidRPr="00982192">
        <w:rPr>
          <w:rFonts w:eastAsia="Times New Roman" w:cs="Arial"/>
          <w:noProof/>
          <w:sz w:val="17"/>
          <w:szCs w:val="17"/>
          <w:lang w:val="fr-FR"/>
        </w:rPr>
        <w:t xml:space="preserve"> </w:t>
      </w:r>
      <w:r w:rsidR="00992C0C">
        <w:rPr>
          <w:rFonts w:eastAsia="Times New Roman" w:cs="Arial"/>
          <w:noProof/>
          <w:sz w:val="17"/>
          <w:szCs w:val="17"/>
          <w:lang w:val="fr-FR"/>
        </w:rPr>
        <w:t>du </w:t>
      </w:r>
      <w:r w:rsidR="00992C0C" w:rsidRPr="00982192">
        <w:rPr>
          <w:rFonts w:eastAsia="Times New Roman" w:cs="Arial"/>
          <w:noProof/>
          <w:sz w:val="17"/>
          <w:szCs w:val="17"/>
          <w:lang w:val="fr-FR"/>
        </w:rPr>
        <w:t>RMM</w:t>
      </w:r>
      <w:r w:rsidR="005E48A2" w:rsidRPr="00982192">
        <w:rPr>
          <w:rFonts w:eastAsia="Times New Roman" w:cs="Arial"/>
          <w:noProof/>
          <w:sz w:val="17"/>
          <w:szCs w:val="17"/>
          <w:lang w:val="fr-FR"/>
        </w:rPr>
        <w:t xml:space="preserve">, </w:t>
      </w:r>
      <w:r w:rsidR="00C51A58">
        <w:rPr>
          <w:rFonts w:eastAsia="Times New Roman" w:cs="Arial"/>
          <w:noProof/>
          <w:sz w:val="17"/>
          <w:szCs w:val="17"/>
          <w:lang w:val="fr-FR"/>
        </w:rPr>
        <w:t xml:space="preserve">un format </w:t>
      </w:r>
      <w:r w:rsidR="005E48A2" w:rsidRPr="00982192">
        <w:rPr>
          <w:rFonts w:eastAsia="Times New Roman" w:cs="Arial"/>
          <w:noProof/>
          <w:sz w:val="17"/>
          <w:szCs w:val="17"/>
          <w:lang w:val="fr-FR"/>
        </w:rPr>
        <w:t>hyperm</w:t>
      </w:r>
      <w:r w:rsidR="00C51A58">
        <w:rPr>
          <w:rFonts w:eastAsia="Times New Roman" w:cs="Arial"/>
          <w:noProof/>
          <w:sz w:val="17"/>
          <w:szCs w:val="17"/>
          <w:lang w:val="fr-FR"/>
        </w:rPr>
        <w:t>é</w:t>
      </w:r>
      <w:r w:rsidR="005E48A2" w:rsidRPr="00982192">
        <w:rPr>
          <w:rFonts w:eastAsia="Times New Roman" w:cs="Arial"/>
          <w:noProof/>
          <w:sz w:val="17"/>
          <w:szCs w:val="17"/>
          <w:lang w:val="fr-FR"/>
        </w:rPr>
        <w:t xml:space="preserve">dia </w:t>
      </w:r>
      <w:r w:rsidR="00C51A58">
        <w:rPr>
          <w:rFonts w:eastAsia="Times New Roman" w:cs="Arial"/>
          <w:noProof/>
          <w:sz w:val="17"/>
          <w:szCs w:val="17"/>
          <w:lang w:val="fr-FR"/>
        </w:rPr>
        <w:t xml:space="preserve">doit être mis en </w:t>
      </w:r>
      <w:r w:rsidR="005E48A2" w:rsidRPr="00982192">
        <w:rPr>
          <w:rFonts w:eastAsia="Times New Roman" w:cs="Arial"/>
          <w:noProof/>
          <w:sz w:val="17"/>
          <w:szCs w:val="17"/>
          <w:lang w:val="fr-FR"/>
        </w:rPr>
        <w:t xml:space="preserve">place. </w:t>
      </w:r>
      <w:r w:rsidR="00A336FF" w:rsidRPr="00982192">
        <w:rPr>
          <w:rFonts w:eastAsia="Times New Roman" w:cs="Arial"/>
          <w:noProof/>
          <w:sz w:val="17"/>
          <w:szCs w:val="17"/>
          <w:lang w:val="fr-FR"/>
        </w:rPr>
        <w:t xml:space="preserve"> </w:t>
      </w:r>
      <w:r w:rsidR="00C51A58">
        <w:rPr>
          <w:rFonts w:eastAsia="Times New Roman" w:cs="Arial"/>
          <w:noProof/>
          <w:sz w:val="17"/>
          <w:szCs w:val="17"/>
          <w:lang w:val="fr-FR"/>
        </w:rPr>
        <w:t>L</w:t>
      </w:r>
      <w:r w:rsidR="00BB0A23">
        <w:rPr>
          <w:rFonts w:eastAsia="Times New Roman" w:cs="Arial"/>
          <w:noProof/>
          <w:sz w:val="17"/>
          <w:szCs w:val="17"/>
          <w:lang w:val="fr-FR"/>
        </w:rPr>
        <w:t>’</w:t>
      </w:r>
      <w:r w:rsidR="00E63B9B" w:rsidRPr="00982192">
        <w:rPr>
          <w:rFonts w:eastAsia="Times New Roman" w:cs="Arial"/>
          <w:noProof/>
          <w:sz w:val="17"/>
          <w:szCs w:val="17"/>
          <w:lang w:val="fr-FR"/>
        </w:rPr>
        <w:t>Hypertext Application Language (</w:t>
      </w:r>
      <w:r w:rsidR="005E48A2" w:rsidRPr="00982192">
        <w:rPr>
          <w:rFonts w:eastAsia="Times New Roman" w:cs="Arial"/>
          <w:noProof/>
          <w:sz w:val="17"/>
          <w:szCs w:val="17"/>
          <w:lang w:val="fr-FR"/>
        </w:rPr>
        <w:t>HAL</w:t>
      </w:r>
      <w:r w:rsidR="00E63B9B" w:rsidRPr="00982192">
        <w:rPr>
          <w:rFonts w:eastAsia="Times New Roman" w:cs="Arial"/>
          <w:noProof/>
          <w:sz w:val="17"/>
          <w:szCs w:val="17"/>
          <w:lang w:val="fr-FR"/>
        </w:rPr>
        <w:t>)</w:t>
      </w:r>
      <w:r w:rsidR="00FB1152" w:rsidRPr="00982192">
        <w:rPr>
          <w:rStyle w:val="FootnoteReference"/>
          <w:rFonts w:eastAsia="Times New Roman" w:cs="Arial"/>
          <w:noProof/>
          <w:sz w:val="17"/>
          <w:szCs w:val="17"/>
          <w:lang w:val="fr-FR"/>
        </w:rPr>
        <w:footnoteReference w:id="14"/>
      </w:r>
      <w:r w:rsidR="00C51A58">
        <w:rPr>
          <w:rFonts w:eastAsia="Times New Roman" w:cs="Arial"/>
          <w:noProof/>
          <w:sz w:val="17"/>
          <w:szCs w:val="17"/>
          <w:lang w:val="fr-FR"/>
        </w:rPr>
        <w:t xml:space="preserve"> e</w:t>
      </w:r>
      <w:r w:rsidR="005E48A2" w:rsidRPr="00982192">
        <w:rPr>
          <w:rFonts w:eastAsia="Times New Roman" w:cs="Arial"/>
          <w:noProof/>
          <w:sz w:val="17"/>
          <w:szCs w:val="17"/>
          <w:lang w:val="fr-FR"/>
        </w:rPr>
        <w:t>s</w:t>
      </w:r>
      <w:r w:rsidR="00C51A58">
        <w:rPr>
          <w:rFonts w:eastAsia="Times New Roman" w:cs="Arial"/>
          <w:noProof/>
          <w:sz w:val="17"/>
          <w:szCs w:val="17"/>
          <w:lang w:val="fr-FR"/>
        </w:rPr>
        <w:t xml:space="preserve">t </w:t>
      </w:r>
      <w:r w:rsidR="005E48A2" w:rsidRPr="00982192">
        <w:rPr>
          <w:rFonts w:eastAsia="Times New Roman" w:cs="Arial"/>
          <w:noProof/>
          <w:sz w:val="17"/>
          <w:szCs w:val="17"/>
          <w:lang w:val="fr-FR"/>
        </w:rPr>
        <w:t xml:space="preserve">simple </w:t>
      </w:r>
      <w:r w:rsidR="00C51A58">
        <w:rPr>
          <w:rFonts w:eastAsia="Times New Roman" w:cs="Arial"/>
          <w:noProof/>
          <w:sz w:val="17"/>
          <w:szCs w:val="17"/>
          <w:lang w:val="fr-FR"/>
        </w:rPr>
        <w:t xml:space="preserve">et est </w:t>
      </w:r>
      <w:r w:rsidR="005E48A2" w:rsidRPr="00982192">
        <w:rPr>
          <w:rFonts w:eastAsia="Times New Roman" w:cs="Arial"/>
          <w:noProof/>
          <w:sz w:val="17"/>
          <w:szCs w:val="17"/>
          <w:lang w:val="fr-FR"/>
        </w:rPr>
        <w:t xml:space="preserve">compatible </w:t>
      </w:r>
      <w:r w:rsidR="00C51A58">
        <w:rPr>
          <w:rFonts w:eastAsia="Times New Roman" w:cs="Arial"/>
          <w:noProof/>
          <w:sz w:val="17"/>
          <w:szCs w:val="17"/>
          <w:lang w:val="fr-FR"/>
        </w:rPr>
        <w:t xml:space="preserve">avec les réponses </w:t>
      </w:r>
      <w:r w:rsidR="005E48A2" w:rsidRPr="00982192">
        <w:rPr>
          <w:rFonts w:eastAsia="Times New Roman" w:cs="Arial"/>
          <w:noProof/>
          <w:sz w:val="17"/>
          <w:szCs w:val="17"/>
          <w:lang w:val="fr-FR"/>
        </w:rPr>
        <w:t xml:space="preserve">JSON </w:t>
      </w:r>
      <w:r w:rsidR="00C51A58">
        <w:rPr>
          <w:rFonts w:eastAsia="Times New Roman" w:cs="Arial"/>
          <w:noProof/>
          <w:sz w:val="17"/>
          <w:szCs w:val="17"/>
          <w:lang w:val="fr-FR"/>
        </w:rPr>
        <w:t>et</w:t>
      </w:r>
      <w:r w:rsidR="005E48A2" w:rsidRPr="00982192">
        <w:rPr>
          <w:rFonts w:eastAsia="Times New Roman" w:cs="Arial"/>
          <w:noProof/>
          <w:sz w:val="17"/>
          <w:szCs w:val="17"/>
          <w:lang w:val="fr-FR"/>
        </w:rPr>
        <w:t xml:space="preserve"> </w:t>
      </w:r>
      <w:r w:rsidR="00334310" w:rsidRPr="00982192">
        <w:rPr>
          <w:rFonts w:eastAsia="Times New Roman" w:cs="Arial"/>
          <w:noProof/>
          <w:sz w:val="17"/>
          <w:szCs w:val="17"/>
          <w:lang w:val="fr-FR"/>
        </w:rPr>
        <w:t>XML</w:t>
      </w:r>
      <w:r w:rsidR="00334310">
        <w:rPr>
          <w:rFonts w:eastAsia="Times New Roman" w:cs="Arial"/>
          <w:noProof/>
          <w:sz w:val="17"/>
          <w:szCs w:val="17"/>
          <w:lang w:val="fr-FR"/>
        </w:rPr>
        <w:t>.  To</w:t>
      </w:r>
      <w:r w:rsidR="00C51A58">
        <w:rPr>
          <w:rFonts w:eastAsia="Times New Roman" w:cs="Arial"/>
          <w:noProof/>
          <w:sz w:val="17"/>
          <w:szCs w:val="17"/>
          <w:lang w:val="fr-FR"/>
        </w:rPr>
        <w:t>utefois, ce n</w:t>
      </w:r>
      <w:r w:rsidR="00BB0A23">
        <w:rPr>
          <w:rFonts w:eastAsia="Times New Roman" w:cs="Arial"/>
          <w:noProof/>
          <w:sz w:val="17"/>
          <w:szCs w:val="17"/>
          <w:lang w:val="fr-FR"/>
        </w:rPr>
        <w:t>’</w:t>
      </w:r>
      <w:r w:rsidR="00C51A58">
        <w:rPr>
          <w:rFonts w:eastAsia="Times New Roman" w:cs="Arial"/>
          <w:noProof/>
          <w:sz w:val="17"/>
          <w:szCs w:val="17"/>
          <w:lang w:val="fr-FR"/>
        </w:rPr>
        <w:t>est qu</w:t>
      </w:r>
      <w:r w:rsidR="00BB0A23">
        <w:rPr>
          <w:rFonts w:eastAsia="Times New Roman" w:cs="Arial"/>
          <w:noProof/>
          <w:sz w:val="17"/>
          <w:szCs w:val="17"/>
          <w:lang w:val="fr-FR"/>
        </w:rPr>
        <w:t>’</w:t>
      </w:r>
      <w:r w:rsidR="00C51A58">
        <w:rPr>
          <w:rFonts w:eastAsia="Times New Roman" w:cs="Arial"/>
          <w:noProof/>
          <w:sz w:val="17"/>
          <w:szCs w:val="17"/>
          <w:lang w:val="fr-FR"/>
        </w:rPr>
        <w:t>un projet de recomma</w:t>
      </w:r>
      <w:r w:rsidR="00FB1152" w:rsidRPr="00982192">
        <w:rPr>
          <w:rFonts w:eastAsia="Times New Roman" w:cs="Arial"/>
          <w:noProof/>
          <w:sz w:val="17"/>
          <w:szCs w:val="17"/>
          <w:lang w:val="fr-FR"/>
        </w:rPr>
        <w:t xml:space="preserve">ndation, </w:t>
      </w:r>
      <w:r w:rsidR="00C51A58">
        <w:rPr>
          <w:rFonts w:eastAsia="Times New Roman" w:cs="Arial"/>
          <w:noProof/>
          <w:sz w:val="17"/>
          <w:szCs w:val="17"/>
          <w:lang w:val="fr-FR"/>
        </w:rPr>
        <w:t>à côté d</w:t>
      </w:r>
      <w:r w:rsidR="00BB0A23">
        <w:rPr>
          <w:rFonts w:eastAsia="Times New Roman" w:cs="Arial"/>
          <w:noProof/>
          <w:sz w:val="17"/>
          <w:szCs w:val="17"/>
          <w:lang w:val="fr-FR"/>
        </w:rPr>
        <w:t>’</w:t>
      </w:r>
      <w:r w:rsidR="00C51A58">
        <w:rPr>
          <w:rFonts w:eastAsia="Times New Roman" w:cs="Arial"/>
          <w:noProof/>
          <w:sz w:val="17"/>
          <w:szCs w:val="17"/>
          <w:lang w:val="fr-FR"/>
        </w:rPr>
        <w:t xml:space="preserve">autres formats </w:t>
      </w:r>
      <w:r w:rsidR="00BD7779" w:rsidRPr="00982192">
        <w:rPr>
          <w:rFonts w:cs="Arial"/>
          <w:noProof/>
          <w:sz w:val="17"/>
          <w:szCs w:val="17"/>
          <w:lang w:val="fr-FR"/>
        </w:rPr>
        <w:t>hyperm</w:t>
      </w:r>
      <w:r w:rsidR="00C51A58">
        <w:rPr>
          <w:rFonts w:cs="Arial"/>
          <w:noProof/>
          <w:sz w:val="17"/>
          <w:szCs w:val="17"/>
          <w:lang w:val="fr-FR"/>
        </w:rPr>
        <w:t>é</w:t>
      </w:r>
      <w:r w:rsidR="00BD7779" w:rsidRPr="00982192">
        <w:rPr>
          <w:rFonts w:cs="Arial"/>
          <w:noProof/>
          <w:sz w:val="17"/>
          <w:szCs w:val="17"/>
          <w:lang w:val="fr-FR"/>
        </w:rPr>
        <w:t>dia</w:t>
      </w:r>
      <w:r w:rsidR="002314E9" w:rsidRPr="00982192">
        <w:rPr>
          <w:rFonts w:cs="Arial"/>
          <w:noProof/>
          <w:sz w:val="17"/>
          <w:szCs w:val="17"/>
          <w:lang w:val="fr-FR"/>
        </w:rPr>
        <w:t>,</w:t>
      </w:r>
      <w:r w:rsidR="005E48A2" w:rsidRPr="00982192">
        <w:rPr>
          <w:rFonts w:cs="Arial"/>
          <w:noProof/>
          <w:sz w:val="17"/>
          <w:szCs w:val="17"/>
          <w:lang w:val="fr-FR"/>
        </w:rPr>
        <w:t xml:space="preserve"> </w:t>
      </w:r>
      <w:r w:rsidR="00C51A58">
        <w:rPr>
          <w:rFonts w:cs="Arial"/>
          <w:noProof/>
          <w:sz w:val="17"/>
          <w:szCs w:val="17"/>
          <w:lang w:val="fr-FR"/>
        </w:rPr>
        <w:t xml:space="preserve">comme </w:t>
      </w:r>
      <w:r w:rsidR="00FB1152" w:rsidRPr="00982192">
        <w:rPr>
          <w:rFonts w:cs="Arial"/>
          <w:noProof/>
          <w:sz w:val="17"/>
          <w:szCs w:val="17"/>
          <w:lang w:val="fr-FR"/>
        </w:rPr>
        <w:t>JSON</w:t>
      </w:r>
      <w:r w:rsidR="00BB0A23">
        <w:rPr>
          <w:rFonts w:cs="Arial"/>
          <w:noProof/>
          <w:sz w:val="17"/>
          <w:szCs w:val="17"/>
          <w:lang w:val="fr-FR"/>
        </w:rPr>
        <w:t>-</w:t>
      </w:r>
      <w:r w:rsidR="00FB1152" w:rsidRPr="00982192">
        <w:rPr>
          <w:rFonts w:cs="Arial"/>
          <w:noProof/>
          <w:sz w:val="17"/>
          <w:szCs w:val="17"/>
          <w:lang w:val="fr-FR"/>
        </w:rPr>
        <w:t>LD</w:t>
      </w:r>
      <w:r w:rsidR="00FB1152" w:rsidRPr="00982192">
        <w:rPr>
          <w:rStyle w:val="FootnoteReference"/>
          <w:rFonts w:cs="Arial"/>
          <w:noProof/>
          <w:sz w:val="17"/>
          <w:szCs w:val="17"/>
          <w:lang w:val="fr-FR"/>
        </w:rPr>
        <w:footnoteReference w:id="15"/>
      </w:r>
      <w:r w:rsidR="00FB1152" w:rsidRPr="00982192">
        <w:rPr>
          <w:rFonts w:cs="Arial"/>
          <w:noProof/>
          <w:sz w:val="17"/>
          <w:szCs w:val="17"/>
          <w:lang w:val="fr-FR"/>
        </w:rPr>
        <w:t xml:space="preserve">. </w:t>
      </w:r>
      <w:r w:rsidR="002D56D3">
        <w:rPr>
          <w:rFonts w:cs="Arial"/>
          <w:noProof/>
          <w:sz w:val="17"/>
          <w:szCs w:val="17"/>
          <w:lang w:val="fr-FR"/>
        </w:rPr>
        <w:t xml:space="preserve"> </w:t>
      </w:r>
      <w:r w:rsidR="00FB1152" w:rsidRPr="00982192">
        <w:rPr>
          <w:rFonts w:cs="Arial"/>
          <w:noProof/>
          <w:sz w:val="17"/>
          <w:szCs w:val="17"/>
          <w:lang w:val="fr-FR"/>
        </w:rPr>
        <w:t>JSON</w:t>
      </w:r>
      <w:r w:rsidR="00BB0A23">
        <w:rPr>
          <w:rFonts w:cs="Arial"/>
          <w:noProof/>
          <w:sz w:val="17"/>
          <w:szCs w:val="17"/>
          <w:lang w:val="fr-FR"/>
        </w:rPr>
        <w:t>-</w:t>
      </w:r>
      <w:r w:rsidR="00FB1152" w:rsidRPr="00982192">
        <w:rPr>
          <w:rFonts w:cs="Arial"/>
          <w:noProof/>
          <w:sz w:val="17"/>
          <w:szCs w:val="17"/>
          <w:lang w:val="fr-FR"/>
        </w:rPr>
        <w:t>Schema</w:t>
      </w:r>
      <w:r w:rsidR="00FB1152" w:rsidRPr="00982192">
        <w:rPr>
          <w:rStyle w:val="FootnoteReference"/>
          <w:rFonts w:cs="Arial"/>
          <w:noProof/>
          <w:sz w:val="17"/>
          <w:szCs w:val="17"/>
          <w:lang w:val="fr-FR"/>
        </w:rPr>
        <w:footnoteReference w:id="16"/>
      </w:r>
      <w:r w:rsidR="00FB1152" w:rsidRPr="00982192">
        <w:rPr>
          <w:rFonts w:cs="Arial"/>
          <w:noProof/>
          <w:sz w:val="17"/>
          <w:szCs w:val="17"/>
          <w:lang w:val="fr-FR"/>
        </w:rPr>
        <w:t xml:space="preserve"> </w:t>
      </w:r>
      <w:r w:rsidR="00C51A58">
        <w:rPr>
          <w:rFonts w:cs="Arial"/>
          <w:noProof/>
          <w:sz w:val="17"/>
          <w:szCs w:val="17"/>
          <w:lang w:val="fr-FR"/>
        </w:rPr>
        <w:t>devrait être utilisé car, étant donné qu</w:t>
      </w:r>
      <w:r w:rsidR="00BB0A23">
        <w:rPr>
          <w:rFonts w:cs="Arial"/>
          <w:noProof/>
          <w:sz w:val="17"/>
          <w:szCs w:val="17"/>
          <w:lang w:val="fr-FR"/>
        </w:rPr>
        <w:t>’</w:t>
      </w:r>
      <w:r w:rsidR="00C51A58">
        <w:rPr>
          <w:rFonts w:cs="Arial"/>
          <w:noProof/>
          <w:sz w:val="17"/>
          <w:szCs w:val="17"/>
          <w:lang w:val="fr-FR"/>
        </w:rPr>
        <w:t>il n</w:t>
      </w:r>
      <w:r w:rsidR="00BB0A23">
        <w:rPr>
          <w:rFonts w:cs="Arial"/>
          <w:noProof/>
          <w:sz w:val="17"/>
          <w:szCs w:val="17"/>
          <w:lang w:val="fr-FR"/>
        </w:rPr>
        <w:t>’</w:t>
      </w:r>
      <w:r w:rsidR="00C51A58">
        <w:rPr>
          <w:rFonts w:cs="Arial"/>
          <w:noProof/>
          <w:sz w:val="17"/>
          <w:szCs w:val="17"/>
          <w:lang w:val="fr-FR"/>
        </w:rPr>
        <w:t xml:space="preserve">existe actuellement pas de </w:t>
      </w:r>
      <w:r w:rsidR="00FB1152" w:rsidRPr="00982192">
        <w:rPr>
          <w:rFonts w:cs="Arial"/>
          <w:noProof/>
          <w:sz w:val="17"/>
          <w:szCs w:val="17"/>
          <w:lang w:val="fr-FR"/>
        </w:rPr>
        <w:t>sp</w:t>
      </w:r>
      <w:r w:rsidR="00C51A58">
        <w:rPr>
          <w:rFonts w:cs="Arial"/>
          <w:noProof/>
          <w:sz w:val="17"/>
          <w:szCs w:val="17"/>
          <w:lang w:val="fr-FR"/>
        </w:rPr>
        <w:t>é</w:t>
      </w:r>
      <w:r w:rsidR="00FB1152" w:rsidRPr="00982192">
        <w:rPr>
          <w:rFonts w:cs="Arial"/>
          <w:noProof/>
          <w:sz w:val="17"/>
          <w:szCs w:val="17"/>
          <w:lang w:val="fr-FR"/>
        </w:rPr>
        <w:t xml:space="preserve">cification </w:t>
      </w:r>
      <w:r w:rsidR="00C51A58">
        <w:rPr>
          <w:rFonts w:cs="Arial"/>
          <w:noProof/>
          <w:sz w:val="17"/>
          <w:szCs w:val="17"/>
          <w:lang w:val="fr-FR"/>
        </w:rPr>
        <w:t xml:space="preserve">concernant le niveau </w:t>
      </w:r>
      <w:r w:rsidR="00FB1152" w:rsidRPr="00982192">
        <w:rPr>
          <w:rFonts w:cs="Arial"/>
          <w:noProof/>
          <w:sz w:val="17"/>
          <w:szCs w:val="17"/>
          <w:lang w:val="fr-FR"/>
        </w:rPr>
        <w:t>3</w:t>
      </w:r>
      <w:r w:rsidR="00992C0C" w:rsidRPr="00982192">
        <w:rPr>
          <w:rFonts w:cs="Arial"/>
          <w:noProof/>
          <w:sz w:val="17"/>
          <w:szCs w:val="17"/>
          <w:lang w:val="fr-FR"/>
        </w:rPr>
        <w:t xml:space="preserve"> </w:t>
      </w:r>
      <w:r w:rsidR="00992C0C">
        <w:rPr>
          <w:rFonts w:cs="Arial"/>
          <w:noProof/>
          <w:sz w:val="17"/>
          <w:szCs w:val="17"/>
          <w:lang w:val="fr-FR"/>
        </w:rPr>
        <w:t>du </w:t>
      </w:r>
      <w:r w:rsidR="00992C0C" w:rsidRPr="00982192">
        <w:rPr>
          <w:rFonts w:cs="Arial"/>
          <w:noProof/>
          <w:sz w:val="17"/>
          <w:szCs w:val="17"/>
          <w:lang w:val="fr-FR"/>
        </w:rPr>
        <w:t>RMM</w:t>
      </w:r>
      <w:r w:rsidR="00FB1152" w:rsidRPr="00982192">
        <w:rPr>
          <w:rFonts w:cs="Arial"/>
          <w:noProof/>
          <w:sz w:val="17"/>
          <w:szCs w:val="17"/>
          <w:lang w:val="fr-FR"/>
        </w:rPr>
        <w:t xml:space="preserve">, </w:t>
      </w:r>
      <w:r w:rsidR="00C51A58">
        <w:rPr>
          <w:rFonts w:cs="Arial"/>
          <w:noProof/>
          <w:sz w:val="17"/>
          <w:szCs w:val="17"/>
          <w:lang w:val="fr-FR"/>
        </w:rPr>
        <w:t>ce schéma est considéré comme le plus dévelop</w:t>
      </w:r>
      <w:r w:rsidR="00334310">
        <w:rPr>
          <w:rFonts w:cs="Arial"/>
          <w:noProof/>
          <w:sz w:val="17"/>
          <w:szCs w:val="17"/>
          <w:lang w:val="fr-FR"/>
        </w:rPr>
        <w:t>pé.  Le</w:t>
      </w:r>
      <w:r w:rsidR="00C51A58">
        <w:rPr>
          <w:rFonts w:cs="Arial"/>
          <w:noProof/>
          <w:sz w:val="17"/>
          <w:szCs w:val="17"/>
          <w:lang w:val="fr-FR"/>
        </w:rPr>
        <w:t xml:space="preserve">s formats </w:t>
      </w:r>
      <w:r w:rsidR="00FB1152" w:rsidRPr="00982192">
        <w:rPr>
          <w:rFonts w:cs="Arial"/>
          <w:noProof/>
          <w:sz w:val="17"/>
          <w:szCs w:val="17"/>
          <w:lang w:val="fr-FR"/>
        </w:rPr>
        <w:t>hyperm</w:t>
      </w:r>
      <w:r w:rsidR="00C51A58">
        <w:rPr>
          <w:rFonts w:cs="Arial"/>
          <w:noProof/>
          <w:sz w:val="17"/>
          <w:szCs w:val="17"/>
          <w:lang w:val="fr-FR"/>
        </w:rPr>
        <w:t>é</w:t>
      </w:r>
      <w:r w:rsidR="00FB1152" w:rsidRPr="00982192">
        <w:rPr>
          <w:rFonts w:cs="Arial"/>
          <w:noProof/>
          <w:sz w:val="17"/>
          <w:szCs w:val="17"/>
          <w:lang w:val="fr-FR"/>
        </w:rPr>
        <w:t xml:space="preserve">dia </w:t>
      </w:r>
      <w:r w:rsidR="00C51A58">
        <w:rPr>
          <w:rFonts w:cs="Arial"/>
          <w:noProof/>
          <w:sz w:val="17"/>
          <w:szCs w:val="17"/>
          <w:lang w:val="fr-FR"/>
        </w:rPr>
        <w:t>ci</w:t>
      </w:r>
      <w:r w:rsidR="00BB0A23">
        <w:rPr>
          <w:rFonts w:cs="Arial"/>
          <w:noProof/>
          <w:sz w:val="17"/>
          <w:szCs w:val="17"/>
          <w:lang w:val="fr-FR"/>
        </w:rPr>
        <w:t>-</w:t>
      </w:r>
      <w:r w:rsidR="00C51A58">
        <w:rPr>
          <w:rFonts w:cs="Arial"/>
          <w:noProof/>
          <w:sz w:val="17"/>
          <w:szCs w:val="17"/>
          <w:lang w:val="fr-FR"/>
        </w:rPr>
        <w:t>après ne devraient pas être pris en considération</w:t>
      </w:r>
      <w:r w:rsidR="00BB0A23">
        <w:rPr>
          <w:rFonts w:cs="Arial"/>
          <w:noProof/>
          <w:sz w:val="17"/>
          <w:szCs w:val="17"/>
          <w:lang w:val="fr-FR"/>
        </w:rPr>
        <w:t> :</w:t>
      </w:r>
      <w:r w:rsidR="00FB1152" w:rsidRPr="00982192">
        <w:rPr>
          <w:rFonts w:cs="Arial"/>
          <w:noProof/>
          <w:sz w:val="17"/>
          <w:szCs w:val="17"/>
          <w:lang w:val="fr-FR"/>
        </w:rPr>
        <w:t xml:space="preserve"> </w:t>
      </w:r>
      <w:r w:rsidR="005E48A2" w:rsidRPr="00982192">
        <w:rPr>
          <w:rFonts w:eastAsia="Times New Roman" w:cs="Arial"/>
          <w:noProof/>
          <w:sz w:val="17"/>
          <w:szCs w:val="17"/>
          <w:lang w:val="fr-FR"/>
        </w:rPr>
        <w:t xml:space="preserve">RFC </w:t>
      </w:r>
      <w:del w:id="312" w:author="Author">
        <w:r w:rsidR="005E48A2" w:rsidRPr="00982192" w:rsidDel="00C40715">
          <w:rPr>
            <w:rFonts w:eastAsia="Times New Roman" w:cs="Arial"/>
            <w:noProof/>
            <w:sz w:val="17"/>
            <w:szCs w:val="17"/>
            <w:lang w:val="fr-FR"/>
          </w:rPr>
          <w:delText>5988</w:delText>
        </w:r>
        <w:r w:rsidR="00FB1152" w:rsidRPr="00982192" w:rsidDel="00C40715">
          <w:rPr>
            <w:rFonts w:eastAsia="Times New Roman" w:cs="Arial"/>
            <w:noProof/>
            <w:sz w:val="17"/>
            <w:szCs w:val="17"/>
            <w:lang w:val="fr-FR"/>
          </w:rPr>
          <w:delText xml:space="preserve"> </w:delText>
        </w:r>
      </w:del>
      <w:ins w:id="313" w:author="Author">
        <w:r w:rsidR="00C40715">
          <w:rPr>
            <w:rFonts w:eastAsia="Times New Roman" w:cs="Arial"/>
            <w:noProof/>
            <w:sz w:val="17"/>
            <w:szCs w:val="17"/>
            <w:lang w:val="fr-FR"/>
          </w:rPr>
          <w:t xml:space="preserve">8288 </w:t>
        </w:r>
      </w:ins>
      <w:r w:rsidR="00C51A58">
        <w:rPr>
          <w:rFonts w:eastAsia="Times New Roman" w:cs="Arial"/>
          <w:noProof/>
          <w:sz w:val="17"/>
          <w:szCs w:val="17"/>
          <w:lang w:val="fr-FR"/>
        </w:rPr>
        <w:t>de l</w:t>
      </w:r>
      <w:r w:rsidR="00BB0A23">
        <w:rPr>
          <w:rFonts w:eastAsia="Times New Roman" w:cs="Arial"/>
          <w:noProof/>
          <w:sz w:val="17"/>
          <w:szCs w:val="17"/>
          <w:lang w:val="fr-FR"/>
        </w:rPr>
        <w:t>’</w:t>
      </w:r>
      <w:r w:rsidR="00C51A58">
        <w:rPr>
          <w:rFonts w:eastAsia="Times New Roman" w:cs="Arial"/>
          <w:noProof/>
          <w:sz w:val="17"/>
          <w:szCs w:val="17"/>
          <w:lang w:val="fr-FR"/>
        </w:rPr>
        <w:t xml:space="preserve">IETF et </w:t>
      </w:r>
      <w:r w:rsidR="00FB1152" w:rsidRPr="00A21BF0">
        <w:rPr>
          <w:rFonts w:ascii="Courier New" w:eastAsia="Times New Roman" w:hAnsi="Courier New" w:cs="Courier New"/>
          <w:noProof/>
          <w:sz w:val="17"/>
          <w:szCs w:val="17"/>
          <w:lang w:val="fr-FR"/>
        </w:rPr>
        <w:t>Collection+JSON</w:t>
      </w:r>
      <w:r w:rsidR="00FB1152" w:rsidRPr="00982192">
        <w:rPr>
          <w:rFonts w:eastAsia="Times New Roman" w:cs="Arial"/>
          <w:noProof/>
          <w:sz w:val="17"/>
          <w:szCs w:val="17"/>
          <w:lang w:val="fr-FR"/>
        </w:rPr>
        <w:t>.</w:t>
      </w:r>
    </w:p>
    <w:p w14:paraId="3A81655A" w14:textId="4BCF1D7A" w:rsidR="00AD5E2E" w:rsidRPr="00982192" w:rsidRDefault="00AD5E2E" w:rsidP="00CE01DA">
      <w:pPr>
        <w:pStyle w:val="CommentText"/>
        <w:tabs>
          <w:tab w:val="left" w:pos="567"/>
        </w:tabs>
        <w:spacing w:before="170" w:after="170"/>
        <w:rPr>
          <w:rFonts w:cs="Arial"/>
          <w:noProof/>
          <w:sz w:val="17"/>
          <w:szCs w:val="17"/>
          <w:lang w:val="fr-FR"/>
        </w:rPr>
      </w:pPr>
      <w:r w:rsidRPr="00982192">
        <w:rPr>
          <w:rFonts w:eastAsia="Times New Roman" w:cs="Arial"/>
          <w:noProof/>
          <w:sz w:val="17"/>
          <w:szCs w:val="17"/>
          <w:lang w:val="fr-FR"/>
        </w:rPr>
        <w:fldChar w:fldCharType="begin"/>
      </w:r>
      <w:r w:rsidRPr="00982192">
        <w:rPr>
          <w:rFonts w:eastAsia="Times New Roman" w:cs="Arial"/>
          <w:noProof/>
          <w:sz w:val="17"/>
          <w:szCs w:val="17"/>
          <w:lang w:val="fr-FR"/>
        </w:rPr>
        <w:instrText xml:space="preserve"> AUTONUM  </w:instrText>
      </w:r>
      <w:r w:rsidRPr="00982192">
        <w:rPr>
          <w:rFonts w:eastAsia="Times New Roman" w:cs="Arial"/>
          <w:noProof/>
          <w:sz w:val="17"/>
          <w:szCs w:val="17"/>
          <w:lang w:val="fr-FR"/>
        </w:rPr>
        <w:fldChar w:fldCharType="end"/>
      </w:r>
      <w:r w:rsidR="00587C62">
        <w:rPr>
          <w:rFonts w:eastAsia="Times New Roman" w:cs="Arial"/>
          <w:noProof/>
          <w:sz w:val="17"/>
          <w:szCs w:val="17"/>
          <w:lang w:val="fr-FR"/>
        </w:rPr>
        <w:tab/>
      </w:r>
      <w:r w:rsidRPr="00982192">
        <w:rPr>
          <w:rFonts w:cs="Arial"/>
          <w:noProof/>
          <w:sz w:val="17"/>
          <w:szCs w:val="17"/>
          <w:lang w:val="fr-FR"/>
        </w:rPr>
        <w:t>I</w:t>
      </w:r>
      <w:r w:rsidR="00644EDE">
        <w:rPr>
          <w:rFonts w:cs="Arial"/>
          <w:noProof/>
          <w:sz w:val="17"/>
          <w:szCs w:val="17"/>
          <w:lang w:val="fr-FR"/>
        </w:rPr>
        <w:t>l est recomma</w:t>
      </w:r>
      <w:r w:rsidRPr="00982192">
        <w:rPr>
          <w:rFonts w:cs="Arial"/>
          <w:noProof/>
          <w:sz w:val="17"/>
          <w:szCs w:val="17"/>
          <w:lang w:val="fr-FR"/>
        </w:rPr>
        <w:t>nd</w:t>
      </w:r>
      <w:r w:rsidR="00644EDE">
        <w:rPr>
          <w:rFonts w:cs="Arial"/>
          <w:noProof/>
          <w:sz w:val="17"/>
          <w:szCs w:val="17"/>
          <w:lang w:val="fr-FR"/>
        </w:rPr>
        <w:t>é que les cas décrits par un sché</w:t>
      </w:r>
      <w:r w:rsidRPr="00982192">
        <w:rPr>
          <w:rFonts w:cs="Arial"/>
          <w:noProof/>
          <w:sz w:val="17"/>
          <w:szCs w:val="17"/>
          <w:lang w:val="fr-FR"/>
        </w:rPr>
        <w:t xml:space="preserve">ma </w:t>
      </w:r>
      <w:r w:rsidR="00644EDE">
        <w:rPr>
          <w:rFonts w:cs="Arial"/>
          <w:noProof/>
          <w:sz w:val="17"/>
          <w:szCs w:val="17"/>
          <w:lang w:val="fr-FR"/>
        </w:rPr>
        <w:t xml:space="preserve">fournissent un lien vers un </w:t>
      </w:r>
      <w:r w:rsidRPr="00982192">
        <w:rPr>
          <w:rFonts w:cs="Arial"/>
          <w:noProof/>
          <w:sz w:val="17"/>
          <w:szCs w:val="17"/>
          <w:lang w:val="fr-FR"/>
        </w:rPr>
        <w:t xml:space="preserve">JSON Schema </w:t>
      </w:r>
      <w:r w:rsidR="00644EDE">
        <w:rPr>
          <w:rFonts w:cs="Arial"/>
          <w:noProof/>
          <w:sz w:val="17"/>
          <w:szCs w:val="17"/>
          <w:lang w:val="fr-FR"/>
        </w:rPr>
        <w:t xml:space="preserve">téléchargeable en utilisant la liaison </w:t>
      </w:r>
      <w:r w:rsidR="00992C0C">
        <w:rPr>
          <w:rFonts w:cs="Arial"/>
          <w:noProof/>
          <w:sz w:val="17"/>
          <w:szCs w:val="17"/>
          <w:lang w:val="fr-FR"/>
        </w:rPr>
        <w:t>“</w:t>
      </w:r>
      <w:r w:rsidR="00992C0C" w:rsidRPr="00A21BF0">
        <w:rPr>
          <w:rFonts w:ascii="Courier New" w:hAnsi="Courier New" w:cs="Courier New"/>
          <w:noProof/>
          <w:sz w:val="17"/>
          <w:szCs w:val="17"/>
          <w:lang w:val="fr-FR"/>
        </w:rPr>
        <w:t>d</w:t>
      </w:r>
      <w:r w:rsidRPr="00A21BF0">
        <w:rPr>
          <w:rFonts w:ascii="Courier New" w:hAnsi="Courier New" w:cs="Courier New"/>
          <w:noProof/>
          <w:sz w:val="17"/>
          <w:szCs w:val="17"/>
          <w:lang w:val="fr-FR"/>
        </w:rPr>
        <w:t>escribedb</w:t>
      </w:r>
      <w:r w:rsidR="00992C0C" w:rsidRPr="00A21BF0">
        <w:rPr>
          <w:rFonts w:ascii="Courier New" w:hAnsi="Courier New" w:cs="Courier New"/>
          <w:noProof/>
          <w:sz w:val="17"/>
          <w:szCs w:val="17"/>
          <w:lang w:val="fr-FR"/>
        </w:rPr>
        <w:t>y</w:t>
      </w:r>
      <w:r w:rsidR="00992C0C">
        <w:rPr>
          <w:rFonts w:cs="Arial"/>
          <w:noProof/>
          <w:sz w:val="17"/>
          <w:szCs w:val="17"/>
          <w:lang w:val="fr-FR"/>
        </w:rPr>
        <w:t>”</w:t>
      </w:r>
      <w:r w:rsidRPr="00982192">
        <w:rPr>
          <w:rFonts w:cs="Arial"/>
          <w:noProof/>
          <w:sz w:val="17"/>
          <w:szCs w:val="17"/>
          <w:lang w:val="fr-FR"/>
        </w:rPr>
        <w:t xml:space="preserve">, </w:t>
      </w:r>
      <w:r w:rsidR="00644EDE">
        <w:rPr>
          <w:rFonts w:cs="Arial"/>
          <w:noProof/>
          <w:sz w:val="17"/>
          <w:szCs w:val="17"/>
          <w:lang w:val="fr-FR"/>
        </w:rPr>
        <w:t xml:space="preserve">définie par le </w:t>
      </w:r>
      <w:r w:rsidRPr="00982192">
        <w:rPr>
          <w:rFonts w:cs="Arial"/>
          <w:noProof/>
          <w:sz w:val="17"/>
          <w:szCs w:val="17"/>
          <w:lang w:val="fr-FR"/>
        </w:rPr>
        <w:t xml:space="preserve">Linked Data Protocol 1.0, </w:t>
      </w:r>
      <w:r w:rsidR="00992C0C" w:rsidRPr="00982192">
        <w:rPr>
          <w:rFonts w:cs="Arial"/>
          <w:noProof/>
          <w:sz w:val="17"/>
          <w:szCs w:val="17"/>
          <w:lang w:val="fr-FR"/>
        </w:rPr>
        <w:t>section</w:t>
      </w:r>
      <w:r w:rsidR="00992C0C">
        <w:rPr>
          <w:rFonts w:cs="Arial"/>
          <w:noProof/>
          <w:sz w:val="17"/>
          <w:szCs w:val="17"/>
          <w:lang w:val="fr-FR"/>
        </w:rPr>
        <w:t> </w:t>
      </w:r>
      <w:r w:rsidR="00992C0C" w:rsidRPr="00982192">
        <w:rPr>
          <w:rFonts w:cs="Arial"/>
          <w:noProof/>
          <w:sz w:val="17"/>
          <w:szCs w:val="17"/>
          <w:lang w:val="fr-FR"/>
        </w:rPr>
        <w:t>8</w:t>
      </w:r>
      <w:r w:rsidRPr="00982192">
        <w:rPr>
          <w:rFonts w:cs="Arial"/>
          <w:noProof/>
          <w:sz w:val="17"/>
          <w:szCs w:val="17"/>
          <w:lang w:val="fr-FR"/>
        </w:rPr>
        <w:t>.1 [W3C.REC</w:t>
      </w:r>
      <w:r w:rsidR="00BB0A23">
        <w:rPr>
          <w:rFonts w:cs="Arial"/>
          <w:noProof/>
          <w:sz w:val="17"/>
          <w:szCs w:val="17"/>
          <w:lang w:val="fr-FR"/>
        </w:rPr>
        <w:t>-</w:t>
      </w:r>
      <w:r w:rsidRPr="00982192">
        <w:rPr>
          <w:rFonts w:cs="Arial"/>
          <w:noProof/>
          <w:sz w:val="17"/>
          <w:szCs w:val="17"/>
          <w:lang w:val="fr-FR"/>
        </w:rPr>
        <w:t>ldp</w:t>
      </w:r>
      <w:r w:rsidR="00BB0A23">
        <w:rPr>
          <w:rFonts w:cs="Arial"/>
          <w:noProof/>
          <w:sz w:val="17"/>
          <w:szCs w:val="17"/>
          <w:lang w:val="fr-FR"/>
        </w:rPr>
        <w:t>-</w:t>
      </w:r>
      <w:r w:rsidRPr="00982192">
        <w:rPr>
          <w:rFonts w:cs="Arial"/>
          <w:noProof/>
          <w:sz w:val="17"/>
          <w:szCs w:val="17"/>
          <w:lang w:val="fr-FR"/>
        </w:rPr>
        <w:t>20150226]</w:t>
      </w:r>
      <w:r w:rsidRPr="00982192">
        <w:rPr>
          <w:rStyle w:val="FootnoteReference"/>
          <w:rFonts w:cs="Arial"/>
          <w:noProof/>
          <w:sz w:val="17"/>
          <w:szCs w:val="17"/>
          <w:lang w:val="fr-FR"/>
        </w:rPr>
        <w:footnoteReference w:id="17"/>
      </w:r>
      <w:r w:rsidRPr="00982192">
        <w:rPr>
          <w:rFonts w:cs="Arial"/>
          <w:noProof/>
          <w:sz w:val="17"/>
          <w:szCs w:val="17"/>
          <w:lang w:val="fr-FR"/>
        </w:rPr>
        <w:t>.</w:t>
      </w:r>
    </w:p>
    <w:p w14:paraId="2E32A95B" w14:textId="0B73B3B9" w:rsidR="00AD5E2E" w:rsidRPr="00982192" w:rsidRDefault="00644EDE" w:rsidP="00CE01DA">
      <w:pPr>
        <w:pStyle w:val="CommentText"/>
        <w:spacing w:before="170" w:after="170"/>
        <w:rPr>
          <w:noProof/>
          <w:sz w:val="17"/>
          <w:szCs w:val="17"/>
          <w:lang w:val="fr-FR"/>
        </w:rPr>
      </w:pPr>
      <w:r>
        <w:rPr>
          <w:noProof/>
          <w:sz w:val="17"/>
          <w:szCs w:val="17"/>
          <w:lang w:val="fr-FR"/>
        </w:rPr>
        <w:t>Dans</w:t>
      </w:r>
      <w:r w:rsidR="00992C0C">
        <w:rPr>
          <w:noProof/>
          <w:sz w:val="17"/>
          <w:szCs w:val="17"/>
          <w:lang w:val="fr-FR"/>
        </w:rPr>
        <w:t xml:space="preserve"> le </w:t>
      </w:r>
      <w:r w:rsidR="00992C0C" w:rsidRPr="00982192">
        <w:rPr>
          <w:noProof/>
          <w:sz w:val="17"/>
          <w:szCs w:val="17"/>
          <w:lang w:val="fr-FR"/>
        </w:rPr>
        <w:t>HTT</w:t>
      </w:r>
      <w:r w:rsidR="00AD5E2E" w:rsidRPr="00982192">
        <w:rPr>
          <w:noProof/>
          <w:sz w:val="17"/>
          <w:szCs w:val="17"/>
          <w:lang w:val="fr-FR"/>
        </w:rPr>
        <w:t xml:space="preserve">P, </w:t>
      </w:r>
      <w:r>
        <w:rPr>
          <w:noProof/>
          <w:sz w:val="17"/>
          <w:szCs w:val="17"/>
          <w:lang w:val="fr-FR"/>
        </w:rPr>
        <w:t xml:space="preserve">ces liens peuvent être </w:t>
      </w:r>
      <w:r w:rsidR="00AD5E2E" w:rsidRPr="00982192">
        <w:rPr>
          <w:noProof/>
          <w:sz w:val="17"/>
          <w:szCs w:val="17"/>
          <w:lang w:val="fr-FR"/>
        </w:rPr>
        <w:t>attach</w:t>
      </w:r>
      <w:r>
        <w:rPr>
          <w:noProof/>
          <w:sz w:val="17"/>
          <w:szCs w:val="17"/>
          <w:lang w:val="fr-FR"/>
        </w:rPr>
        <w:t>és à toute réponse à l</w:t>
      </w:r>
      <w:r w:rsidR="00BB0A23">
        <w:rPr>
          <w:noProof/>
          <w:sz w:val="17"/>
          <w:szCs w:val="17"/>
          <w:lang w:val="fr-FR"/>
        </w:rPr>
        <w:t>’</w:t>
      </w:r>
      <w:r>
        <w:rPr>
          <w:noProof/>
          <w:sz w:val="17"/>
          <w:szCs w:val="17"/>
          <w:lang w:val="fr-FR"/>
        </w:rPr>
        <w:t>aide de l</w:t>
      </w:r>
      <w:r w:rsidR="00BB0A23">
        <w:rPr>
          <w:noProof/>
          <w:sz w:val="17"/>
          <w:szCs w:val="17"/>
          <w:lang w:val="fr-FR"/>
        </w:rPr>
        <w:t>’</w:t>
      </w:r>
      <w:r>
        <w:rPr>
          <w:noProof/>
          <w:sz w:val="17"/>
          <w:szCs w:val="17"/>
          <w:lang w:val="fr-FR"/>
        </w:rPr>
        <w:t>en</w:t>
      </w:r>
      <w:r w:rsidR="00BB0A23">
        <w:rPr>
          <w:noProof/>
          <w:sz w:val="17"/>
          <w:szCs w:val="17"/>
          <w:lang w:val="fr-FR"/>
        </w:rPr>
        <w:t>-</w:t>
      </w:r>
      <w:r>
        <w:rPr>
          <w:noProof/>
          <w:sz w:val="17"/>
          <w:szCs w:val="17"/>
          <w:lang w:val="fr-FR"/>
        </w:rPr>
        <w:t xml:space="preserve">tête </w:t>
      </w:r>
      <w:r w:rsidR="00AD5E2E" w:rsidRPr="00982192">
        <w:rPr>
          <w:rFonts w:ascii="Courier New" w:hAnsi="Courier New" w:cs="Courier New"/>
          <w:noProof/>
          <w:sz w:val="17"/>
          <w:szCs w:val="17"/>
          <w:lang w:val="fr-FR"/>
        </w:rPr>
        <w:t>Link</w:t>
      </w:r>
      <w:r w:rsidR="00AD5E2E" w:rsidRPr="00982192">
        <w:rPr>
          <w:noProof/>
          <w:sz w:val="17"/>
          <w:szCs w:val="17"/>
          <w:lang w:val="fr-FR"/>
        </w:rPr>
        <w:t xml:space="preserve"> [</w:t>
      </w:r>
      <w:r w:rsidR="00AD5E2E" w:rsidRPr="00A21BF0">
        <w:rPr>
          <w:noProof/>
          <w:sz w:val="17"/>
          <w:szCs w:val="17"/>
          <w:lang w:val="fr-FR"/>
        </w:rPr>
        <w:t>RFC8288</w:t>
      </w:r>
      <w:r w:rsidR="00AD5E2E" w:rsidRPr="00982192">
        <w:rPr>
          <w:noProof/>
          <w:sz w:val="17"/>
          <w:szCs w:val="17"/>
          <w:lang w:val="fr-FR"/>
        </w:rPr>
        <w:t>].</w:t>
      </w:r>
      <w:r w:rsidR="00A336FF" w:rsidRPr="00982192">
        <w:rPr>
          <w:noProof/>
          <w:sz w:val="17"/>
          <w:szCs w:val="17"/>
          <w:lang w:val="fr-FR"/>
        </w:rPr>
        <w:t xml:space="preserve"> </w:t>
      </w:r>
      <w:r w:rsidR="00AD5E2E" w:rsidRPr="00982192">
        <w:rPr>
          <w:noProof/>
          <w:sz w:val="17"/>
          <w:szCs w:val="17"/>
          <w:lang w:val="fr-FR"/>
        </w:rPr>
        <w:t xml:space="preserve"> </w:t>
      </w:r>
      <w:r>
        <w:rPr>
          <w:noProof/>
          <w:sz w:val="17"/>
          <w:szCs w:val="17"/>
          <w:lang w:val="fr-FR"/>
        </w:rPr>
        <w:t>Cet en</w:t>
      </w:r>
      <w:r w:rsidR="00BB0A23">
        <w:rPr>
          <w:noProof/>
          <w:sz w:val="17"/>
          <w:szCs w:val="17"/>
          <w:lang w:val="fr-FR"/>
        </w:rPr>
        <w:t>-</w:t>
      </w:r>
      <w:r>
        <w:rPr>
          <w:noProof/>
          <w:sz w:val="17"/>
          <w:szCs w:val="17"/>
          <w:lang w:val="fr-FR"/>
        </w:rPr>
        <w:t>tête pourrait par exemple être le suivant</w:t>
      </w:r>
      <w:r w:rsidR="00BB0A23">
        <w:rPr>
          <w:noProof/>
          <w:sz w:val="17"/>
          <w:szCs w:val="17"/>
          <w:lang w:val="fr-FR"/>
        </w:rPr>
        <w:t> :</w:t>
      </w:r>
    </w:p>
    <w:p w14:paraId="6D3D3677" w14:textId="77777777" w:rsidR="003A3FB3" w:rsidRPr="008D6774" w:rsidRDefault="003A3FB3" w:rsidP="00CE01DA">
      <w:pPr>
        <w:pStyle w:val="NormalWeb"/>
        <w:spacing w:before="170" w:beforeAutospacing="0" w:after="170" w:afterAutospacing="0"/>
        <w:ind w:firstLine="567"/>
        <w:rPr>
          <w:rFonts w:ascii="Courier New" w:hAnsi="Courier New" w:cs="Courier New"/>
          <w:szCs w:val="17"/>
          <w:lang w:val="fr-FR"/>
        </w:rPr>
      </w:pPr>
      <w:r w:rsidRPr="008D6774">
        <w:rPr>
          <w:rFonts w:ascii="Courier New" w:hAnsi="Courier New" w:cs="Courier New"/>
          <w:szCs w:val="17"/>
          <w:lang w:val="fr-FR"/>
        </w:rPr>
        <w:t>Link: &lt;http://example.com/my-hyper-schema#&gt;; rel="describedby"</w:t>
      </w:r>
    </w:p>
    <w:p w14:paraId="164705EC" w14:textId="7D908F94" w:rsidR="00992C0C" w:rsidRDefault="00AD5E2E" w:rsidP="00CE01DA">
      <w:pPr>
        <w:pStyle w:val="NormalWeb"/>
        <w:spacing w:before="170" w:beforeAutospacing="0" w:after="170" w:afterAutospacing="0"/>
        <w:ind w:left="567"/>
        <w:rPr>
          <w:noProof/>
          <w:szCs w:val="17"/>
          <w:lang w:val="fr-FR"/>
        </w:rPr>
      </w:pPr>
      <w:r w:rsidRPr="00982192">
        <w:rPr>
          <w:noProof/>
          <w:szCs w:val="17"/>
          <w:lang w:val="fr-FR"/>
        </w:rPr>
        <w:t>[RS</w:t>
      </w:r>
      <w:r w:rsidR="00210974" w:rsidRPr="00982192">
        <w:rPr>
          <w:noProof/>
          <w:szCs w:val="17"/>
          <w:lang w:val="fr-FR"/>
        </w:rPr>
        <w:t>J</w:t>
      </w:r>
      <w:r w:rsidR="00BB0A23">
        <w:rPr>
          <w:noProof/>
          <w:szCs w:val="17"/>
          <w:lang w:val="fr-FR"/>
        </w:rPr>
        <w:t>-</w:t>
      </w:r>
      <w:r w:rsidR="002E7D9D" w:rsidRPr="00982192">
        <w:rPr>
          <w:noProof/>
          <w:szCs w:val="17"/>
          <w:lang w:val="fr-FR"/>
        </w:rPr>
        <w:t>1</w:t>
      </w:r>
      <w:r w:rsidR="00307F5D">
        <w:rPr>
          <w:noProof/>
          <w:szCs w:val="17"/>
          <w:lang w:val="fr-FR"/>
        </w:rPr>
        <w:t>50</w:t>
      </w:r>
      <w:r w:rsidR="000B46F0">
        <w:rPr>
          <w:noProof/>
          <w:szCs w:val="17"/>
          <w:lang w:val="fr-FR"/>
        </w:rPr>
        <w:t>]</w:t>
      </w:r>
      <w:r w:rsidR="000B46F0">
        <w:rPr>
          <w:noProof/>
          <w:szCs w:val="17"/>
          <w:lang w:val="fr-FR"/>
        </w:rPr>
        <w:tab/>
      </w:r>
      <w:r w:rsidR="00644EDE">
        <w:rPr>
          <w:noProof/>
          <w:szCs w:val="17"/>
          <w:lang w:val="fr-FR"/>
        </w:rPr>
        <w:t xml:space="preserve">Si on utilise des cas décrits par un </w:t>
      </w:r>
      <w:r w:rsidRPr="00982192">
        <w:rPr>
          <w:noProof/>
          <w:szCs w:val="17"/>
          <w:lang w:val="fr-FR"/>
        </w:rPr>
        <w:t>sch</w:t>
      </w:r>
      <w:r w:rsidR="00644EDE">
        <w:rPr>
          <w:noProof/>
          <w:szCs w:val="17"/>
          <w:lang w:val="fr-FR"/>
        </w:rPr>
        <w:t>é</w:t>
      </w:r>
      <w:r w:rsidRPr="00982192">
        <w:rPr>
          <w:noProof/>
          <w:szCs w:val="17"/>
          <w:lang w:val="fr-FR"/>
        </w:rPr>
        <w:t xml:space="preserve">ma, </w:t>
      </w:r>
      <w:r w:rsidR="00644EDE">
        <w:rPr>
          <w:noProof/>
          <w:szCs w:val="17"/>
          <w:lang w:val="fr-FR"/>
        </w:rPr>
        <w:t>l</w:t>
      </w:r>
      <w:r w:rsidR="00BB0A23">
        <w:rPr>
          <w:noProof/>
          <w:szCs w:val="17"/>
          <w:lang w:val="fr-FR"/>
        </w:rPr>
        <w:t>’</w:t>
      </w:r>
      <w:r w:rsidR="00644EDE">
        <w:rPr>
          <w:noProof/>
          <w:szCs w:val="17"/>
          <w:lang w:val="fr-FR"/>
        </w:rPr>
        <w:t>en</w:t>
      </w:r>
      <w:r w:rsidR="00BB0A23">
        <w:rPr>
          <w:noProof/>
          <w:szCs w:val="17"/>
          <w:lang w:val="fr-FR"/>
        </w:rPr>
        <w:t>-</w:t>
      </w:r>
      <w:r w:rsidR="00644EDE">
        <w:rPr>
          <w:noProof/>
          <w:szCs w:val="17"/>
          <w:lang w:val="fr-FR"/>
        </w:rPr>
        <w:t xml:space="preserve">tête </w:t>
      </w:r>
      <w:r w:rsidR="00E63A97" w:rsidRPr="00982192">
        <w:rPr>
          <w:rFonts w:ascii="Courier New" w:hAnsi="Courier New" w:cs="Courier New"/>
          <w:noProof/>
          <w:szCs w:val="17"/>
          <w:lang w:val="fr-FR"/>
        </w:rPr>
        <w:t>Link</w:t>
      </w:r>
      <w:r w:rsidR="00E63A97" w:rsidRPr="00982192">
        <w:rPr>
          <w:noProof/>
          <w:szCs w:val="17"/>
          <w:lang w:val="fr-FR"/>
        </w:rPr>
        <w:t xml:space="preserve"> </w:t>
      </w:r>
      <w:r w:rsidR="00644EDE">
        <w:rPr>
          <w:noProof/>
          <w:szCs w:val="17"/>
          <w:lang w:val="fr-FR"/>
        </w:rPr>
        <w:t xml:space="preserve">DEVRAIT être utilisé pour fournir un lien vers un schéma </w:t>
      </w:r>
      <w:r w:rsidRPr="00982192">
        <w:rPr>
          <w:noProof/>
          <w:szCs w:val="17"/>
          <w:lang w:val="fr-FR"/>
        </w:rPr>
        <w:t xml:space="preserve">JSON </w:t>
      </w:r>
      <w:r w:rsidR="00644EDE">
        <w:rPr>
          <w:noProof/>
          <w:szCs w:val="17"/>
          <w:lang w:val="fr-FR"/>
        </w:rPr>
        <w:t xml:space="preserve">téléchargeable </w:t>
      </w:r>
      <w:del w:id="315" w:author="Author">
        <w:r w:rsidR="00644EDE" w:rsidDel="00C40715">
          <w:rPr>
            <w:noProof/>
            <w:szCs w:val="17"/>
            <w:lang w:val="fr-FR"/>
          </w:rPr>
          <w:delText xml:space="preserve">SELON LE </w:delText>
        </w:r>
      </w:del>
      <w:ins w:id="316" w:author="Author">
        <w:r w:rsidR="00C40715">
          <w:rPr>
            <w:noProof/>
            <w:szCs w:val="17"/>
            <w:lang w:val="fr-FR"/>
          </w:rPr>
          <w:t xml:space="preserve">selon le </w:t>
        </w:r>
      </w:ins>
      <w:r w:rsidR="00E63A97" w:rsidRPr="00982192">
        <w:rPr>
          <w:noProof/>
          <w:szCs w:val="17"/>
          <w:lang w:val="fr-FR"/>
        </w:rPr>
        <w:t>RFC</w:t>
      </w:r>
      <w:r w:rsidR="00644EDE">
        <w:rPr>
          <w:noProof/>
          <w:szCs w:val="17"/>
          <w:lang w:val="fr-FR"/>
        </w:rPr>
        <w:t xml:space="preserve"> </w:t>
      </w:r>
      <w:r w:rsidR="00E63A97" w:rsidRPr="00982192">
        <w:rPr>
          <w:noProof/>
          <w:szCs w:val="17"/>
          <w:lang w:val="fr-FR"/>
        </w:rPr>
        <w:t>8288</w:t>
      </w:r>
      <w:r w:rsidRPr="00982192">
        <w:rPr>
          <w:noProof/>
          <w:szCs w:val="17"/>
          <w:lang w:val="fr-FR"/>
        </w:rPr>
        <w:t>.</w:t>
      </w:r>
    </w:p>
    <w:p w14:paraId="215C9C87" w14:textId="1A4F05D9" w:rsidR="005E48A2" w:rsidRPr="00982192"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210974" w:rsidRPr="00982192">
        <w:rPr>
          <w:rFonts w:eastAsia="Times New Roman" w:cs="Arial"/>
          <w:noProof/>
          <w:szCs w:val="17"/>
          <w:lang w:val="fr-FR"/>
        </w:rPr>
        <w:t>J</w:t>
      </w:r>
      <w:r w:rsidR="00BB0A23">
        <w:rPr>
          <w:rFonts w:eastAsia="Times New Roman" w:cs="Arial"/>
          <w:noProof/>
          <w:szCs w:val="17"/>
          <w:lang w:val="fr-FR"/>
        </w:rPr>
        <w:t>-</w:t>
      </w:r>
      <w:r w:rsidRPr="00982192">
        <w:rPr>
          <w:rFonts w:eastAsia="Times New Roman" w:cs="Arial"/>
          <w:noProof/>
          <w:szCs w:val="17"/>
          <w:lang w:val="fr-FR"/>
        </w:rPr>
        <w:t>1</w:t>
      </w:r>
      <w:r w:rsidR="002E7D9D" w:rsidRPr="00982192">
        <w:rPr>
          <w:rFonts w:eastAsia="Times New Roman" w:cs="Arial"/>
          <w:noProof/>
          <w:szCs w:val="17"/>
          <w:lang w:val="fr-FR"/>
        </w:rPr>
        <w:t>5</w:t>
      </w:r>
      <w:r w:rsidR="00307F5D">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644EDE">
        <w:rPr>
          <w:rFonts w:eastAsia="Times New Roman" w:cs="Arial"/>
          <w:noProof/>
          <w:szCs w:val="17"/>
          <w:lang w:val="fr-FR"/>
        </w:rPr>
        <w:t xml:space="preserve">Une API </w:t>
      </w:r>
      <w:r w:rsidR="00525B15" w:rsidRPr="00982192">
        <w:rPr>
          <w:rFonts w:eastAsia="Times New Roman" w:cs="Arial"/>
          <w:noProof/>
          <w:szCs w:val="17"/>
          <w:lang w:val="fr-FR"/>
        </w:rPr>
        <w:t xml:space="preserve">Web </w:t>
      </w:r>
      <w:r w:rsidR="00644EDE">
        <w:rPr>
          <w:rFonts w:eastAsia="Times New Roman" w:cs="Arial"/>
          <w:noProof/>
          <w:szCs w:val="17"/>
          <w:lang w:val="fr-FR"/>
        </w:rPr>
        <w:t xml:space="preserve">DEVRAIT </w:t>
      </w:r>
      <w:r w:rsidRPr="00982192">
        <w:rPr>
          <w:rFonts w:eastAsia="Times New Roman" w:cs="Arial"/>
          <w:noProof/>
          <w:szCs w:val="17"/>
          <w:lang w:val="fr-FR"/>
        </w:rPr>
        <w:t>impl</w:t>
      </w:r>
      <w:r w:rsidR="00644EDE">
        <w:rPr>
          <w:rFonts w:eastAsia="Times New Roman" w:cs="Arial"/>
          <w:noProof/>
          <w:szCs w:val="17"/>
          <w:lang w:val="fr-FR"/>
        </w:rPr>
        <w:t>é</w:t>
      </w:r>
      <w:r w:rsidRPr="00982192">
        <w:rPr>
          <w:rFonts w:eastAsia="Times New Roman" w:cs="Arial"/>
          <w:noProof/>
          <w:szCs w:val="17"/>
          <w:lang w:val="fr-FR"/>
        </w:rPr>
        <w:t>ment</w:t>
      </w:r>
      <w:r w:rsidR="00644EDE">
        <w:rPr>
          <w:rFonts w:eastAsia="Times New Roman" w:cs="Arial"/>
          <w:noProof/>
          <w:szCs w:val="17"/>
          <w:lang w:val="fr-FR"/>
        </w:rPr>
        <w:t xml:space="preserve">er au moins le niveau </w:t>
      </w:r>
      <w:r w:rsidRPr="00982192">
        <w:rPr>
          <w:rFonts w:eastAsia="Times New Roman" w:cs="Arial"/>
          <w:noProof/>
          <w:szCs w:val="17"/>
          <w:lang w:val="fr-FR"/>
        </w:rPr>
        <w:t>2 (</w:t>
      </w:r>
      <w:r w:rsidRPr="00637228">
        <w:rPr>
          <w:rFonts w:eastAsia="Times New Roman" w:cs="Arial"/>
          <w:noProof/>
          <w:szCs w:val="17"/>
          <w:lang w:val="fr-FR"/>
        </w:rPr>
        <w:t>Transport Native Properties</w:t>
      </w:r>
      <w:r w:rsidRPr="00982192">
        <w:rPr>
          <w:rFonts w:eastAsia="Times New Roman" w:cs="Arial"/>
          <w:noProof/>
          <w:szCs w:val="17"/>
          <w:lang w:val="fr-FR"/>
        </w:rPr>
        <w:t>)</w:t>
      </w:r>
      <w:r w:rsidR="00992C0C" w:rsidRPr="00982192">
        <w:rPr>
          <w:rFonts w:eastAsia="Times New Roman" w:cs="Arial"/>
          <w:noProof/>
          <w:szCs w:val="17"/>
          <w:lang w:val="fr-FR"/>
        </w:rPr>
        <w:t xml:space="preserve"> </w:t>
      </w:r>
      <w:r w:rsidR="00992C0C">
        <w:rPr>
          <w:rFonts w:eastAsia="Times New Roman" w:cs="Arial"/>
          <w:noProof/>
          <w:szCs w:val="17"/>
          <w:lang w:val="fr-FR"/>
        </w:rPr>
        <w:t>du </w:t>
      </w:r>
      <w:r w:rsidR="00992C0C" w:rsidRPr="00982192">
        <w:rPr>
          <w:rFonts w:eastAsia="Times New Roman" w:cs="Arial"/>
          <w:noProof/>
          <w:szCs w:val="17"/>
          <w:lang w:val="fr-FR"/>
        </w:rPr>
        <w:t>RMM</w:t>
      </w:r>
      <w:r w:rsidRPr="00982192">
        <w:rPr>
          <w:rFonts w:eastAsia="Times New Roman" w:cs="Arial"/>
          <w:noProof/>
          <w:szCs w:val="17"/>
          <w:lang w:val="fr-FR"/>
        </w:rPr>
        <w:t>.</w:t>
      </w:r>
      <w:r w:rsidR="00B70D42">
        <w:rPr>
          <w:rFonts w:eastAsia="Times New Roman" w:cs="Arial"/>
          <w:noProof/>
          <w:szCs w:val="17"/>
          <w:lang w:val="fr-FR"/>
        </w:rPr>
        <w:t> </w:t>
      </w:r>
      <w:r w:rsidR="00A76CB1">
        <w:rPr>
          <w:rFonts w:eastAsia="Times New Roman" w:cs="Arial"/>
          <w:noProof/>
          <w:szCs w:val="17"/>
          <w:lang w:val="fr-FR"/>
        </w:rPr>
        <w:t xml:space="preserve">Le niveau </w:t>
      </w:r>
      <w:r w:rsidRPr="00982192">
        <w:rPr>
          <w:rFonts w:eastAsia="Times New Roman" w:cs="Arial"/>
          <w:noProof/>
          <w:szCs w:val="17"/>
          <w:lang w:val="fr-FR"/>
        </w:rPr>
        <w:t>3 (Hyperm</w:t>
      </w:r>
      <w:r w:rsidR="00A76CB1">
        <w:rPr>
          <w:rFonts w:eastAsia="Times New Roman" w:cs="Arial"/>
          <w:noProof/>
          <w:szCs w:val="17"/>
          <w:lang w:val="fr-FR"/>
        </w:rPr>
        <w:t>é</w:t>
      </w:r>
      <w:r w:rsidRPr="00982192">
        <w:rPr>
          <w:rFonts w:eastAsia="Times New Roman" w:cs="Arial"/>
          <w:noProof/>
          <w:szCs w:val="17"/>
          <w:lang w:val="fr-FR"/>
        </w:rPr>
        <w:t xml:space="preserve">dia) </w:t>
      </w:r>
      <w:r w:rsidR="00A76CB1">
        <w:rPr>
          <w:rFonts w:eastAsia="Times New Roman" w:cs="Arial"/>
          <w:noProof/>
          <w:szCs w:val="17"/>
          <w:lang w:val="fr-FR"/>
        </w:rPr>
        <w:t xml:space="preserve">PEUT être </w:t>
      </w:r>
      <w:r w:rsidRPr="00982192">
        <w:rPr>
          <w:rFonts w:eastAsia="Times New Roman" w:cs="Arial"/>
          <w:noProof/>
          <w:szCs w:val="17"/>
          <w:lang w:val="fr-FR"/>
        </w:rPr>
        <w:t>impl</w:t>
      </w:r>
      <w:r w:rsidR="00A76CB1">
        <w:rPr>
          <w:rFonts w:eastAsia="Times New Roman" w:cs="Arial"/>
          <w:noProof/>
          <w:szCs w:val="17"/>
          <w:lang w:val="fr-FR"/>
        </w:rPr>
        <w:t>é</w:t>
      </w:r>
      <w:r w:rsidRPr="00982192">
        <w:rPr>
          <w:rFonts w:eastAsia="Times New Roman" w:cs="Arial"/>
          <w:noProof/>
          <w:szCs w:val="17"/>
          <w:lang w:val="fr-FR"/>
        </w:rPr>
        <w:t>ment</w:t>
      </w:r>
      <w:r w:rsidR="00A76CB1">
        <w:rPr>
          <w:rFonts w:eastAsia="Times New Roman" w:cs="Arial"/>
          <w:noProof/>
          <w:szCs w:val="17"/>
          <w:lang w:val="fr-FR"/>
        </w:rPr>
        <w:t>é pour rendre l</w:t>
      </w:r>
      <w:r w:rsidR="00BB0A23">
        <w:rPr>
          <w:rFonts w:eastAsia="Times New Roman" w:cs="Arial"/>
          <w:noProof/>
          <w:szCs w:val="17"/>
          <w:lang w:val="fr-FR"/>
        </w:rPr>
        <w:t>’</w:t>
      </w:r>
      <w:r w:rsidRPr="00982192">
        <w:rPr>
          <w:rFonts w:eastAsia="Times New Roman" w:cs="Arial"/>
          <w:noProof/>
          <w:szCs w:val="17"/>
          <w:lang w:val="fr-FR"/>
        </w:rPr>
        <w:t xml:space="preserve">API </w:t>
      </w:r>
      <w:r w:rsidR="00A76CB1">
        <w:rPr>
          <w:rFonts w:eastAsia="Times New Roman" w:cs="Arial"/>
          <w:noProof/>
          <w:szCs w:val="17"/>
          <w:lang w:val="fr-FR"/>
        </w:rPr>
        <w:t>autodécouvrable</w:t>
      </w:r>
      <w:r w:rsidRPr="00982192">
        <w:rPr>
          <w:rFonts w:eastAsia="Times New Roman" w:cs="Arial"/>
          <w:noProof/>
          <w:szCs w:val="17"/>
          <w:lang w:val="fr-FR"/>
        </w:rPr>
        <w:t>.</w:t>
      </w:r>
    </w:p>
    <w:p w14:paraId="78ED9C64" w14:textId="504ED966" w:rsidR="005E48A2" w:rsidRPr="00982192" w:rsidRDefault="007D335A"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A76CB1">
        <w:rPr>
          <w:rFonts w:eastAsia="Times New Roman" w:cs="Arial"/>
          <w:noProof/>
          <w:szCs w:val="17"/>
          <w:lang w:val="fr-FR"/>
        </w:rPr>
        <w:t xml:space="preserve">Un format </w:t>
      </w:r>
      <w:r w:rsidR="005E48A2" w:rsidRPr="00982192">
        <w:rPr>
          <w:rFonts w:eastAsia="Times New Roman" w:cs="Arial"/>
          <w:noProof/>
          <w:szCs w:val="17"/>
          <w:lang w:val="fr-FR"/>
        </w:rPr>
        <w:t>hyperm</w:t>
      </w:r>
      <w:r w:rsidR="00A76CB1">
        <w:rPr>
          <w:rFonts w:eastAsia="Times New Roman" w:cs="Arial"/>
          <w:noProof/>
          <w:szCs w:val="17"/>
          <w:lang w:val="fr-FR"/>
        </w:rPr>
        <w:t>é</w:t>
      </w:r>
      <w:r w:rsidR="005E48A2" w:rsidRPr="00982192">
        <w:rPr>
          <w:rFonts w:eastAsia="Times New Roman" w:cs="Arial"/>
          <w:noProof/>
          <w:szCs w:val="17"/>
          <w:lang w:val="fr-FR"/>
        </w:rPr>
        <w:t xml:space="preserve">dia </w:t>
      </w:r>
      <w:r w:rsidR="00A76CB1">
        <w:rPr>
          <w:rFonts w:eastAsia="Times New Roman" w:cs="Arial"/>
          <w:noProof/>
          <w:szCs w:val="17"/>
          <w:lang w:val="fr-FR"/>
        </w:rPr>
        <w:t>personnalisé peut être mis au poi</w:t>
      </w:r>
      <w:r w:rsidR="00334310">
        <w:rPr>
          <w:rFonts w:eastAsia="Times New Roman" w:cs="Arial"/>
          <w:noProof/>
          <w:szCs w:val="17"/>
          <w:lang w:val="fr-FR"/>
        </w:rPr>
        <w:t>nt.  Da</w:t>
      </w:r>
      <w:r w:rsidR="00A76CB1">
        <w:rPr>
          <w:rFonts w:eastAsia="Times New Roman" w:cs="Arial"/>
          <w:noProof/>
          <w:szCs w:val="17"/>
          <w:lang w:val="fr-FR"/>
        </w:rPr>
        <w:t>ns ce cas, un ensemble d</w:t>
      </w:r>
      <w:r w:rsidR="00BB0A23">
        <w:rPr>
          <w:rFonts w:eastAsia="Times New Roman" w:cs="Arial"/>
          <w:noProof/>
          <w:szCs w:val="17"/>
          <w:lang w:val="fr-FR"/>
        </w:rPr>
        <w:t>’</w:t>
      </w:r>
      <w:r w:rsidR="00A76CB1">
        <w:rPr>
          <w:rFonts w:eastAsia="Times New Roman" w:cs="Arial"/>
          <w:noProof/>
          <w:szCs w:val="17"/>
          <w:lang w:val="fr-FR"/>
        </w:rPr>
        <w:t>attributs est recomman</w:t>
      </w:r>
      <w:r w:rsidR="00334310">
        <w:rPr>
          <w:rFonts w:eastAsia="Times New Roman" w:cs="Arial"/>
          <w:noProof/>
          <w:szCs w:val="17"/>
          <w:lang w:val="fr-FR"/>
        </w:rPr>
        <w:t>dé.  Pa</w:t>
      </w:r>
      <w:r w:rsidR="00A76CB1">
        <w:rPr>
          <w:rFonts w:eastAsia="Times New Roman" w:cs="Arial"/>
          <w:noProof/>
          <w:szCs w:val="17"/>
          <w:lang w:val="fr-FR"/>
        </w:rPr>
        <w:t>r exemple</w:t>
      </w:r>
      <w:r w:rsidR="00BB0A23">
        <w:rPr>
          <w:rFonts w:eastAsia="Times New Roman" w:cs="Arial"/>
          <w:noProof/>
          <w:szCs w:val="17"/>
          <w:lang w:val="fr-FR"/>
        </w:rPr>
        <w:t> :</w:t>
      </w:r>
    </w:p>
    <w:tbl>
      <w:tblPr>
        <w:tblStyle w:val="TableGrid"/>
        <w:tblW w:w="8461" w:type="dxa"/>
        <w:tblInd w:w="534" w:type="dxa"/>
        <w:tblLook w:val="04A0" w:firstRow="1" w:lastRow="0" w:firstColumn="1" w:lastColumn="0" w:noHBand="0" w:noVBand="1"/>
      </w:tblPr>
      <w:tblGrid>
        <w:gridCol w:w="8461"/>
      </w:tblGrid>
      <w:tr w:rsidR="005E48A2" w:rsidRPr="00982192" w14:paraId="5A9267A4" w14:textId="77777777" w:rsidTr="00F50DB4">
        <w:tc>
          <w:tcPr>
            <w:tcW w:w="8461" w:type="dxa"/>
          </w:tcPr>
          <w:p w14:paraId="4E958EC1" w14:textId="7EB66B09" w:rsidR="005E48A2" w:rsidRPr="00E062C9" w:rsidRDefault="00736E7E" w:rsidP="00CE01DA">
            <w:pPr>
              <w:spacing w:before="170" w:after="170" w:line="360" w:lineRule="auto"/>
              <w:rPr>
                <w:rFonts w:eastAsia="Times New Roman" w:cs="Arial"/>
                <w:noProof/>
                <w:szCs w:val="17"/>
              </w:rPr>
            </w:pPr>
            <w:r w:rsidRPr="00D21B58">
              <w:rPr>
                <w:rFonts w:ascii="Courier New" w:eastAsia="Times New Roman" w:hAnsi="Courier New" w:cs="Courier New"/>
                <w:szCs w:val="17"/>
              </w:rPr>
              <w:t>{</w:t>
            </w:r>
            <w:r w:rsidRPr="00D21B58">
              <w:rPr>
                <w:rFonts w:ascii="Courier New" w:eastAsia="Times New Roman" w:hAnsi="Courier New" w:cs="Courier New"/>
                <w:szCs w:val="17"/>
              </w:rPr>
              <w:br/>
              <w:t xml:space="preserve">  "link": {</w:t>
            </w:r>
            <w:r w:rsidRPr="00D21B58">
              <w:rPr>
                <w:rFonts w:ascii="Courier New" w:eastAsia="Times New Roman" w:hAnsi="Courier New" w:cs="Courier New"/>
                <w:szCs w:val="17"/>
              </w:rPr>
              <w:br/>
              <w:t xml:space="preserve">     "href": "/patent</w:t>
            </w:r>
            <w:r>
              <w:rPr>
                <w:rFonts w:ascii="Courier New" w:eastAsia="Times New Roman" w:hAnsi="Courier New" w:cs="Courier New"/>
                <w:szCs w:val="17"/>
              </w:rPr>
              <w:t>s</w:t>
            </w:r>
            <w:r w:rsidRPr="00D21B58">
              <w:rPr>
                <w:rFonts w:ascii="Courier New" w:eastAsia="Times New Roman" w:hAnsi="Courier New" w:cs="Courier New"/>
                <w:szCs w:val="17"/>
              </w:rPr>
              <w:t>",</w:t>
            </w:r>
            <w:r w:rsidRPr="00D21B58">
              <w:rPr>
                <w:rFonts w:ascii="Courier New" w:eastAsia="Times New Roman" w:hAnsi="Courier New" w:cs="Courier New"/>
                <w:szCs w:val="17"/>
              </w:rPr>
              <w:br/>
              <w:t xml:space="preserve">     "rel": "self"</w:t>
            </w:r>
            <w:r w:rsidRPr="00D21B58">
              <w:rPr>
                <w:rFonts w:ascii="Courier New" w:eastAsia="Times New Roman" w:hAnsi="Courier New" w:cs="Courier New"/>
                <w:szCs w:val="17"/>
              </w:rPr>
              <w:br/>
            </w:r>
            <w:r w:rsidR="00C65FF6" w:rsidRPr="00D21B58">
              <w:rPr>
                <w:rFonts w:ascii="Courier New" w:eastAsia="Times New Roman" w:hAnsi="Courier New" w:cs="Courier New"/>
                <w:szCs w:val="17"/>
              </w:rPr>
              <w:t xml:space="preserve">  },</w:t>
            </w:r>
            <w:r w:rsidR="00C65FF6" w:rsidRPr="00D21B58">
              <w:rPr>
                <w:rFonts w:ascii="Courier New" w:eastAsia="Times New Roman" w:hAnsi="Courier New" w:cs="Courier New"/>
                <w:szCs w:val="17"/>
              </w:rPr>
              <w:br/>
              <w:t xml:space="preserve">   </w:t>
            </w:r>
            <w:r w:rsidR="00C65FF6">
              <w:rPr>
                <w:rFonts w:ascii="Courier New" w:eastAsia="Times New Roman" w:hAnsi="Courier New" w:cs="Courier New"/>
                <w:szCs w:val="17"/>
              </w:rPr>
              <w:t>...</w:t>
            </w:r>
            <w:r w:rsidR="00C65FF6">
              <w:rPr>
                <w:rFonts w:ascii="Courier New" w:eastAsia="Times New Roman" w:hAnsi="Courier New" w:cs="Courier New"/>
                <w:szCs w:val="17"/>
              </w:rPr>
              <w:br/>
            </w:r>
            <w:r w:rsidR="00C65FF6" w:rsidRPr="00D21B58">
              <w:rPr>
                <w:rFonts w:ascii="Courier New" w:eastAsia="Times New Roman" w:hAnsi="Courier New" w:cs="Courier New"/>
                <w:szCs w:val="17"/>
              </w:rPr>
              <w:t>}</w:t>
            </w:r>
          </w:p>
        </w:tc>
      </w:tr>
    </w:tbl>
    <w:p w14:paraId="55DBD0E2" w14:textId="6C8BD69B" w:rsidR="00992C0C" w:rsidRDefault="005E48A2" w:rsidP="00CE01DA">
      <w:pPr>
        <w:spacing w:before="170" w:after="170"/>
        <w:ind w:left="567"/>
        <w:rPr>
          <w:rFonts w:eastAsia="Times New Roman" w:cs="Arial"/>
          <w:noProof/>
          <w:szCs w:val="17"/>
          <w:lang w:val="fr-FR"/>
        </w:rPr>
      </w:pPr>
      <w:r w:rsidRPr="00982192">
        <w:rPr>
          <w:rFonts w:eastAsia="Times New Roman" w:cs="Arial"/>
          <w:noProof/>
          <w:szCs w:val="17"/>
          <w:lang w:val="fr-FR"/>
        </w:rPr>
        <w:t>[RS</w:t>
      </w:r>
      <w:r w:rsidR="00210974" w:rsidRPr="00982192">
        <w:rPr>
          <w:rFonts w:eastAsia="Times New Roman" w:cs="Arial"/>
          <w:noProof/>
          <w:szCs w:val="17"/>
          <w:lang w:val="fr-FR"/>
        </w:rPr>
        <w:t>J</w:t>
      </w:r>
      <w:r w:rsidR="00BB0A23">
        <w:rPr>
          <w:rFonts w:eastAsia="Times New Roman" w:cs="Arial"/>
          <w:noProof/>
          <w:szCs w:val="17"/>
          <w:lang w:val="fr-FR"/>
        </w:rPr>
        <w:t>-</w:t>
      </w:r>
      <w:r w:rsidRPr="00982192">
        <w:rPr>
          <w:rFonts w:eastAsia="Times New Roman" w:cs="Arial"/>
          <w:noProof/>
          <w:szCs w:val="17"/>
          <w:lang w:val="fr-FR"/>
        </w:rPr>
        <w:t>1</w:t>
      </w:r>
      <w:r w:rsidR="002E7D9D" w:rsidRPr="00982192">
        <w:rPr>
          <w:rFonts w:eastAsia="Times New Roman" w:cs="Arial"/>
          <w:noProof/>
          <w:szCs w:val="17"/>
          <w:lang w:val="fr-FR"/>
        </w:rPr>
        <w:t>5</w:t>
      </w:r>
      <w:r w:rsidR="00307F5D">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A76CB1">
        <w:rPr>
          <w:rFonts w:eastAsia="Times New Roman" w:cs="Arial"/>
          <w:noProof/>
          <w:szCs w:val="17"/>
          <w:lang w:val="fr-FR"/>
        </w:rPr>
        <w:t xml:space="preserve">Pour mettre au point un format </w:t>
      </w:r>
      <w:r w:rsidR="00A76CB1" w:rsidRPr="00982192">
        <w:rPr>
          <w:rFonts w:eastAsia="Times New Roman" w:cs="Arial"/>
          <w:noProof/>
          <w:szCs w:val="17"/>
          <w:lang w:val="fr-FR"/>
        </w:rPr>
        <w:t>hyperm</w:t>
      </w:r>
      <w:r w:rsidR="00A76CB1">
        <w:rPr>
          <w:rFonts w:eastAsia="Times New Roman" w:cs="Arial"/>
          <w:noProof/>
          <w:szCs w:val="17"/>
          <w:lang w:val="fr-FR"/>
        </w:rPr>
        <w:t>é</w:t>
      </w:r>
      <w:r w:rsidR="00A76CB1" w:rsidRPr="00982192">
        <w:rPr>
          <w:rFonts w:eastAsia="Times New Roman" w:cs="Arial"/>
          <w:noProof/>
          <w:szCs w:val="17"/>
          <w:lang w:val="fr-FR"/>
        </w:rPr>
        <w:t xml:space="preserve">dia </w:t>
      </w:r>
      <w:r w:rsidR="00A76CB1">
        <w:rPr>
          <w:rFonts w:eastAsia="Times New Roman" w:cs="Arial"/>
          <w:noProof/>
          <w:szCs w:val="17"/>
          <w:lang w:val="fr-FR"/>
        </w:rPr>
        <w:t>personnalisé, l</w:t>
      </w:r>
      <w:r w:rsidR="00BB0A23">
        <w:rPr>
          <w:rFonts w:eastAsia="Times New Roman" w:cs="Arial"/>
          <w:noProof/>
          <w:szCs w:val="17"/>
          <w:lang w:val="fr-FR"/>
        </w:rPr>
        <w:t>’</w:t>
      </w:r>
      <w:r w:rsidR="00A76CB1">
        <w:rPr>
          <w:rFonts w:eastAsia="Times New Roman" w:cs="Arial"/>
          <w:noProof/>
          <w:szCs w:val="17"/>
          <w:lang w:val="fr-FR"/>
        </w:rPr>
        <w:t>ensemble d</w:t>
      </w:r>
      <w:r w:rsidR="00BB0A23">
        <w:rPr>
          <w:rFonts w:eastAsia="Times New Roman" w:cs="Arial"/>
          <w:noProof/>
          <w:szCs w:val="17"/>
          <w:lang w:val="fr-FR"/>
        </w:rPr>
        <w:t>’</w:t>
      </w:r>
      <w:r w:rsidR="00A76CB1">
        <w:rPr>
          <w:rFonts w:eastAsia="Times New Roman" w:cs="Arial"/>
          <w:noProof/>
          <w:szCs w:val="17"/>
          <w:lang w:val="fr-FR"/>
        </w:rPr>
        <w:t>attributs ci</w:t>
      </w:r>
      <w:r w:rsidR="00BB0A23">
        <w:rPr>
          <w:rFonts w:eastAsia="Times New Roman" w:cs="Arial"/>
          <w:noProof/>
          <w:szCs w:val="17"/>
          <w:lang w:val="fr-FR"/>
        </w:rPr>
        <w:t>-</w:t>
      </w:r>
      <w:r w:rsidR="00A76CB1">
        <w:rPr>
          <w:rFonts w:eastAsia="Times New Roman" w:cs="Arial"/>
          <w:noProof/>
          <w:szCs w:val="17"/>
          <w:lang w:val="fr-FR"/>
        </w:rPr>
        <w:t>après DEVRAIT être utilisé en les imbriquant dans un lien d</w:t>
      </w:r>
      <w:r w:rsidR="00BB0A23">
        <w:rPr>
          <w:rFonts w:eastAsia="Times New Roman" w:cs="Arial"/>
          <w:noProof/>
          <w:szCs w:val="17"/>
          <w:lang w:val="fr-FR"/>
        </w:rPr>
        <w:t>’</w:t>
      </w:r>
      <w:r w:rsidR="00A76CB1">
        <w:rPr>
          <w:rFonts w:eastAsia="Times New Roman" w:cs="Arial"/>
          <w:noProof/>
          <w:szCs w:val="17"/>
          <w:lang w:val="fr-FR"/>
        </w:rPr>
        <w:t>attributs</w:t>
      </w:r>
      <w:r w:rsidR="00BB0A23">
        <w:rPr>
          <w:rFonts w:eastAsia="Times New Roman" w:cs="Arial"/>
          <w:noProof/>
          <w:szCs w:val="17"/>
          <w:lang w:val="fr-FR"/>
        </w:rPr>
        <w:t> :</w:t>
      </w:r>
    </w:p>
    <w:p w14:paraId="4DBBBA20" w14:textId="03BDBEC5" w:rsidR="00992C0C"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Courier New"/>
          <w:noProof/>
          <w:szCs w:val="17"/>
          <w:lang w:val="fr-FR"/>
        </w:rPr>
        <w:t>href</w:t>
      </w:r>
      <w:r w:rsidRPr="00982192">
        <w:rPr>
          <w:rFonts w:eastAsia="Times New Roman" w:cs="Arial"/>
          <w:noProof/>
          <w:szCs w:val="17"/>
          <w:lang w:val="fr-FR"/>
        </w:rPr>
        <w:t xml:space="preserve"> – </w:t>
      </w:r>
      <w:r w:rsidR="00A76CB1">
        <w:rPr>
          <w:rFonts w:eastAsia="Times New Roman" w:cs="Arial"/>
          <w:noProof/>
          <w:szCs w:val="17"/>
          <w:lang w:val="fr-FR"/>
        </w:rPr>
        <w:t>l</w:t>
      </w:r>
      <w:r w:rsidR="00BB0A23">
        <w:rPr>
          <w:rFonts w:eastAsia="Times New Roman" w:cs="Arial"/>
          <w:noProof/>
          <w:szCs w:val="17"/>
          <w:lang w:val="fr-FR"/>
        </w:rPr>
        <w:t>’</w:t>
      </w:r>
      <w:r w:rsidRPr="00982192">
        <w:rPr>
          <w:rFonts w:eastAsia="Times New Roman" w:cs="Arial"/>
          <w:noProof/>
          <w:szCs w:val="17"/>
          <w:lang w:val="fr-FR"/>
        </w:rPr>
        <w:t>URI</w:t>
      </w:r>
      <w:r w:rsidR="00A76CB1">
        <w:rPr>
          <w:rFonts w:eastAsia="Times New Roman" w:cs="Arial"/>
          <w:noProof/>
          <w:szCs w:val="17"/>
          <w:lang w:val="fr-FR"/>
        </w:rPr>
        <w:t xml:space="preserve"> cible</w:t>
      </w:r>
      <w:r w:rsidR="00A80E97" w:rsidRPr="00982192">
        <w:rPr>
          <w:rFonts w:eastAsia="Times New Roman" w:cs="Arial"/>
          <w:noProof/>
          <w:szCs w:val="17"/>
          <w:lang w:val="fr-FR"/>
        </w:rPr>
        <w:t>;</w:t>
      </w:r>
    </w:p>
    <w:p w14:paraId="74CB2CC3" w14:textId="07883EBD" w:rsidR="00992C0C"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Courier New"/>
          <w:noProof/>
          <w:szCs w:val="17"/>
          <w:lang w:val="fr-FR"/>
        </w:rPr>
        <w:t>rel</w:t>
      </w:r>
      <w:r w:rsidRPr="00982192">
        <w:rPr>
          <w:rFonts w:eastAsia="Times New Roman" w:cs="Arial"/>
          <w:noProof/>
          <w:szCs w:val="17"/>
          <w:lang w:val="fr-FR"/>
        </w:rPr>
        <w:t xml:space="preserve"> – </w:t>
      </w:r>
      <w:r w:rsidR="00A76CB1">
        <w:rPr>
          <w:rFonts w:eastAsia="Times New Roman" w:cs="Arial"/>
          <w:noProof/>
          <w:szCs w:val="17"/>
          <w:lang w:val="fr-FR"/>
        </w:rPr>
        <w:t>la signification de l</w:t>
      </w:r>
      <w:r w:rsidR="00BB0A23">
        <w:rPr>
          <w:rFonts w:eastAsia="Times New Roman" w:cs="Arial"/>
          <w:noProof/>
          <w:szCs w:val="17"/>
          <w:lang w:val="fr-FR"/>
        </w:rPr>
        <w:t>’</w:t>
      </w:r>
      <w:r w:rsidRPr="00982192">
        <w:rPr>
          <w:rFonts w:eastAsia="Times New Roman" w:cs="Arial"/>
          <w:noProof/>
          <w:szCs w:val="17"/>
          <w:lang w:val="fr-FR"/>
        </w:rPr>
        <w:t>URI</w:t>
      </w:r>
      <w:r w:rsidR="00A76CB1">
        <w:rPr>
          <w:rFonts w:eastAsia="Times New Roman" w:cs="Arial"/>
          <w:noProof/>
          <w:szCs w:val="17"/>
          <w:lang w:val="fr-FR"/>
        </w:rPr>
        <w:t xml:space="preserve"> cible</w:t>
      </w:r>
      <w:r w:rsidR="00A80E97" w:rsidRPr="00982192">
        <w:rPr>
          <w:rFonts w:eastAsia="Times New Roman" w:cs="Arial"/>
          <w:noProof/>
          <w:szCs w:val="17"/>
          <w:lang w:val="fr-FR"/>
        </w:rPr>
        <w:t>;</w:t>
      </w:r>
    </w:p>
    <w:p w14:paraId="44EDF7F8" w14:textId="505FBA9D" w:rsidR="00992C0C"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Courier New"/>
          <w:noProof/>
          <w:szCs w:val="17"/>
          <w:lang w:val="fr-FR"/>
        </w:rPr>
        <w:t xml:space="preserve">self </w:t>
      </w:r>
      <w:r w:rsidRPr="00982192">
        <w:rPr>
          <w:rFonts w:eastAsia="Times New Roman" w:cs="Arial"/>
          <w:noProof/>
          <w:szCs w:val="17"/>
          <w:lang w:val="fr-FR"/>
        </w:rPr>
        <w:t xml:space="preserve">– </w:t>
      </w:r>
      <w:r w:rsidR="00A76CB1">
        <w:rPr>
          <w:rFonts w:eastAsia="Times New Roman" w:cs="Arial"/>
          <w:noProof/>
          <w:szCs w:val="17"/>
          <w:lang w:val="fr-FR"/>
        </w:rPr>
        <w:t>l</w:t>
      </w:r>
      <w:r w:rsidR="00BB0A23">
        <w:rPr>
          <w:rFonts w:eastAsia="Times New Roman" w:cs="Arial"/>
          <w:noProof/>
          <w:szCs w:val="17"/>
          <w:lang w:val="fr-FR"/>
        </w:rPr>
        <w:t>’</w:t>
      </w:r>
      <w:r w:rsidRPr="00982192">
        <w:rPr>
          <w:rFonts w:eastAsia="Times New Roman" w:cs="Arial"/>
          <w:noProof/>
          <w:szCs w:val="17"/>
          <w:lang w:val="fr-FR"/>
        </w:rPr>
        <w:t xml:space="preserve">URI </w:t>
      </w:r>
      <w:r w:rsidR="00A76CB1">
        <w:rPr>
          <w:rFonts w:eastAsia="Times New Roman" w:cs="Arial"/>
          <w:noProof/>
          <w:szCs w:val="17"/>
          <w:lang w:val="fr-FR"/>
        </w:rPr>
        <w:t>renvoie à la ressource elle</w:t>
      </w:r>
      <w:r w:rsidR="00BB0A23">
        <w:rPr>
          <w:rFonts w:eastAsia="Times New Roman" w:cs="Arial"/>
          <w:noProof/>
          <w:szCs w:val="17"/>
          <w:lang w:val="fr-FR"/>
        </w:rPr>
        <w:t>-</w:t>
      </w:r>
      <w:r w:rsidR="00A76CB1">
        <w:rPr>
          <w:rFonts w:eastAsia="Times New Roman" w:cs="Arial"/>
          <w:noProof/>
          <w:szCs w:val="17"/>
          <w:lang w:val="fr-FR"/>
        </w:rPr>
        <w:t>même</w:t>
      </w:r>
      <w:r w:rsidR="00A80E97" w:rsidRPr="00982192">
        <w:rPr>
          <w:rFonts w:eastAsia="Times New Roman" w:cs="Arial"/>
          <w:noProof/>
          <w:szCs w:val="17"/>
          <w:lang w:val="fr-FR"/>
        </w:rPr>
        <w:t>;</w:t>
      </w:r>
    </w:p>
    <w:p w14:paraId="7D4527EB" w14:textId="1F5B9286" w:rsidR="00992C0C"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Courier New"/>
          <w:noProof/>
          <w:szCs w:val="17"/>
          <w:lang w:val="fr-FR"/>
        </w:rPr>
        <w:t xml:space="preserve">next </w:t>
      </w:r>
      <w:r w:rsidRPr="00982192">
        <w:rPr>
          <w:rFonts w:eastAsia="Times New Roman" w:cs="Arial"/>
          <w:noProof/>
          <w:szCs w:val="17"/>
          <w:lang w:val="fr-FR"/>
        </w:rPr>
        <w:t>–</w:t>
      </w:r>
      <w:r w:rsidR="00370F6B">
        <w:rPr>
          <w:rFonts w:eastAsia="Times New Roman" w:cs="Arial"/>
          <w:noProof/>
          <w:szCs w:val="17"/>
          <w:lang w:val="fr-FR"/>
        </w:rPr>
        <w:t xml:space="preserve"> </w:t>
      </w:r>
      <w:r w:rsidR="00A76CB1">
        <w:rPr>
          <w:rFonts w:eastAsia="Times New Roman" w:cs="Arial"/>
          <w:noProof/>
          <w:szCs w:val="17"/>
          <w:lang w:val="fr-FR"/>
        </w:rPr>
        <w:t>l</w:t>
      </w:r>
      <w:r w:rsidR="00BB0A23">
        <w:rPr>
          <w:rFonts w:eastAsia="Times New Roman" w:cs="Arial"/>
          <w:noProof/>
          <w:szCs w:val="17"/>
          <w:lang w:val="fr-FR"/>
        </w:rPr>
        <w:t>’</w:t>
      </w:r>
      <w:r w:rsidRPr="00982192">
        <w:rPr>
          <w:rFonts w:eastAsia="Times New Roman" w:cs="Arial"/>
          <w:noProof/>
          <w:szCs w:val="17"/>
          <w:lang w:val="fr-FR"/>
        </w:rPr>
        <w:t xml:space="preserve">URI </w:t>
      </w:r>
      <w:r w:rsidR="00A76CB1">
        <w:rPr>
          <w:rFonts w:eastAsia="Times New Roman" w:cs="Arial"/>
          <w:noProof/>
          <w:szCs w:val="17"/>
          <w:lang w:val="fr-FR"/>
        </w:rPr>
        <w:t xml:space="preserve">renvoie à la page </w:t>
      </w:r>
      <w:del w:id="317" w:author="Author">
        <w:r w:rsidR="00A76CB1" w:rsidDel="00320E41">
          <w:rPr>
            <w:rFonts w:eastAsia="Times New Roman" w:cs="Arial"/>
            <w:noProof/>
            <w:szCs w:val="17"/>
            <w:lang w:val="fr-FR"/>
          </w:rPr>
          <w:delText>précédente</w:delText>
        </w:r>
        <w:r w:rsidRPr="00982192" w:rsidDel="00320E41">
          <w:rPr>
            <w:rFonts w:eastAsia="Times New Roman" w:cs="Arial"/>
            <w:noProof/>
            <w:szCs w:val="17"/>
            <w:lang w:val="fr-FR"/>
          </w:rPr>
          <w:delText xml:space="preserve"> </w:delText>
        </w:r>
      </w:del>
      <w:ins w:id="318" w:author="Author">
        <w:r w:rsidR="00320E41">
          <w:rPr>
            <w:rFonts w:eastAsia="Times New Roman" w:cs="Arial"/>
            <w:noProof/>
            <w:szCs w:val="17"/>
            <w:lang w:val="fr-FR"/>
          </w:rPr>
          <w:t xml:space="preserve">suivante </w:t>
        </w:r>
      </w:ins>
      <w:r w:rsidRPr="00982192">
        <w:rPr>
          <w:rFonts w:eastAsia="Times New Roman" w:cs="Arial"/>
          <w:noProof/>
          <w:szCs w:val="17"/>
          <w:lang w:val="fr-FR"/>
        </w:rPr>
        <w:t>(</w:t>
      </w:r>
      <w:r w:rsidR="00A76CB1">
        <w:rPr>
          <w:rFonts w:eastAsia="Times New Roman" w:cs="Arial"/>
          <w:noProof/>
          <w:szCs w:val="17"/>
          <w:lang w:val="fr-FR"/>
        </w:rPr>
        <w:t>s</w:t>
      </w:r>
      <w:r w:rsidR="00BB0A23">
        <w:rPr>
          <w:rFonts w:eastAsia="Times New Roman" w:cs="Arial"/>
          <w:noProof/>
          <w:szCs w:val="17"/>
          <w:lang w:val="fr-FR"/>
        </w:rPr>
        <w:t>’</w:t>
      </w:r>
      <w:r w:rsidR="00A76CB1">
        <w:rPr>
          <w:rFonts w:eastAsia="Times New Roman" w:cs="Arial"/>
          <w:noProof/>
          <w:szCs w:val="17"/>
          <w:lang w:val="fr-FR"/>
        </w:rPr>
        <w:t xml:space="preserve">il est utilisé pendant la </w:t>
      </w:r>
      <w:r w:rsidRPr="00982192">
        <w:rPr>
          <w:rFonts w:eastAsia="Times New Roman" w:cs="Arial"/>
          <w:noProof/>
          <w:szCs w:val="17"/>
          <w:lang w:val="fr-FR"/>
        </w:rPr>
        <w:t>pagination)</w:t>
      </w:r>
      <w:r w:rsidR="00A80E97" w:rsidRPr="00982192">
        <w:rPr>
          <w:rFonts w:eastAsia="Times New Roman" w:cs="Arial"/>
          <w:noProof/>
          <w:szCs w:val="17"/>
          <w:lang w:val="fr-FR"/>
        </w:rPr>
        <w:t>;</w:t>
      </w:r>
    </w:p>
    <w:p w14:paraId="253D5B2C" w14:textId="26E098EB" w:rsidR="005E48A2" w:rsidRPr="00982192" w:rsidRDefault="005E48A2" w:rsidP="00D5662D">
      <w:pPr>
        <w:pStyle w:val="NormalWeb"/>
        <w:numPr>
          <w:ilvl w:val="0"/>
          <w:numId w:val="13"/>
        </w:numPr>
        <w:spacing w:before="170" w:beforeAutospacing="0" w:after="170" w:afterAutospacing="0"/>
        <w:ind w:left="2268" w:hanging="567"/>
        <w:rPr>
          <w:rFonts w:eastAsia="Times New Roman" w:cs="Arial"/>
          <w:noProof/>
          <w:szCs w:val="17"/>
          <w:lang w:val="fr-FR"/>
        </w:rPr>
      </w:pPr>
      <w:r w:rsidRPr="00982192">
        <w:rPr>
          <w:rFonts w:ascii="Courier New" w:eastAsia="Times New Roman" w:hAnsi="Courier New" w:cs="Courier New"/>
          <w:noProof/>
          <w:szCs w:val="17"/>
          <w:lang w:val="fr-FR"/>
        </w:rPr>
        <w:t>previous</w:t>
      </w:r>
      <w:r w:rsidRPr="00982192">
        <w:rPr>
          <w:rFonts w:eastAsia="Times New Roman" w:cs="Arial"/>
          <w:noProof/>
          <w:szCs w:val="17"/>
          <w:lang w:val="fr-FR"/>
        </w:rPr>
        <w:t xml:space="preserve"> – </w:t>
      </w:r>
      <w:r w:rsidR="00A76CB1">
        <w:rPr>
          <w:rFonts w:eastAsia="Times New Roman" w:cs="Arial"/>
          <w:noProof/>
          <w:szCs w:val="17"/>
          <w:lang w:val="fr-FR"/>
        </w:rPr>
        <w:t>l</w:t>
      </w:r>
      <w:r w:rsidR="00BB0A23">
        <w:rPr>
          <w:rFonts w:eastAsia="Times New Roman" w:cs="Arial"/>
          <w:noProof/>
          <w:szCs w:val="17"/>
          <w:lang w:val="fr-FR"/>
        </w:rPr>
        <w:t>’</w:t>
      </w:r>
      <w:r w:rsidRPr="00982192">
        <w:rPr>
          <w:rFonts w:eastAsia="Times New Roman" w:cs="Arial"/>
          <w:noProof/>
          <w:szCs w:val="17"/>
          <w:lang w:val="fr-FR"/>
        </w:rPr>
        <w:t>URI </w:t>
      </w:r>
      <w:r w:rsidR="00A76CB1">
        <w:rPr>
          <w:rFonts w:eastAsia="Times New Roman" w:cs="Arial"/>
          <w:noProof/>
          <w:szCs w:val="17"/>
          <w:lang w:val="fr-FR"/>
        </w:rPr>
        <w:t xml:space="preserve">renvoie à la page </w:t>
      </w:r>
      <w:del w:id="319" w:author="Author">
        <w:r w:rsidR="00A76CB1" w:rsidDel="00320E41">
          <w:rPr>
            <w:rFonts w:eastAsia="Times New Roman" w:cs="Arial"/>
            <w:noProof/>
            <w:szCs w:val="17"/>
            <w:lang w:val="fr-FR"/>
          </w:rPr>
          <w:delText>suivante</w:delText>
        </w:r>
        <w:r w:rsidRPr="00982192" w:rsidDel="00320E41">
          <w:rPr>
            <w:rFonts w:eastAsia="Times New Roman" w:cs="Arial"/>
            <w:noProof/>
            <w:szCs w:val="17"/>
            <w:lang w:val="fr-FR"/>
          </w:rPr>
          <w:delText xml:space="preserve"> </w:delText>
        </w:r>
      </w:del>
      <w:ins w:id="320" w:author="Author">
        <w:r w:rsidR="00320E41">
          <w:rPr>
            <w:rFonts w:eastAsia="Times New Roman" w:cs="Arial"/>
            <w:noProof/>
            <w:szCs w:val="17"/>
            <w:lang w:val="fr-FR"/>
          </w:rPr>
          <w:t xml:space="preserve">précédente </w:t>
        </w:r>
      </w:ins>
      <w:r w:rsidRPr="00982192">
        <w:rPr>
          <w:rFonts w:eastAsia="Times New Roman" w:cs="Arial"/>
          <w:noProof/>
          <w:szCs w:val="17"/>
          <w:lang w:val="fr-FR"/>
        </w:rPr>
        <w:t>(</w:t>
      </w:r>
      <w:r w:rsidR="00A76CB1">
        <w:rPr>
          <w:rFonts w:eastAsia="Times New Roman" w:cs="Arial"/>
          <w:noProof/>
          <w:szCs w:val="17"/>
          <w:lang w:val="fr-FR"/>
        </w:rPr>
        <w:t>s</w:t>
      </w:r>
      <w:r w:rsidR="00BB0A23">
        <w:rPr>
          <w:rFonts w:eastAsia="Times New Roman" w:cs="Arial"/>
          <w:noProof/>
          <w:szCs w:val="17"/>
          <w:lang w:val="fr-FR"/>
        </w:rPr>
        <w:t>’</w:t>
      </w:r>
      <w:r w:rsidR="00A76CB1">
        <w:rPr>
          <w:rFonts w:eastAsia="Times New Roman" w:cs="Arial"/>
          <w:noProof/>
          <w:szCs w:val="17"/>
          <w:lang w:val="fr-FR"/>
        </w:rPr>
        <w:t xml:space="preserve">il est utilisé pendant la </w:t>
      </w:r>
      <w:r w:rsidR="00A76CB1" w:rsidRPr="00982192">
        <w:rPr>
          <w:rFonts w:eastAsia="Times New Roman" w:cs="Arial"/>
          <w:noProof/>
          <w:szCs w:val="17"/>
          <w:lang w:val="fr-FR"/>
        </w:rPr>
        <w:t>pagination</w:t>
      </w:r>
      <w:r w:rsidRPr="00982192">
        <w:rPr>
          <w:rFonts w:eastAsia="Times New Roman" w:cs="Arial"/>
          <w:noProof/>
          <w:szCs w:val="17"/>
          <w:lang w:val="fr-FR"/>
        </w:rPr>
        <w:t>)</w:t>
      </w:r>
      <w:r w:rsidR="00A76CB1">
        <w:rPr>
          <w:rFonts w:eastAsia="Times New Roman" w:cs="Arial"/>
          <w:noProof/>
          <w:szCs w:val="17"/>
          <w:lang w:val="fr-FR"/>
        </w:rPr>
        <w:t>,</w:t>
      </w:r>
      <w:r w:rsidR="00A80E97" w:rsidRPr="00982192">
        <w:rPr>
          <w:rFonts w:eastAsia="Times New Roman" w:cs="Arial"/>
          <w:noProof/>
          <w:szCs w:val="17"/>
          <w:lang w:val="fr-FR"/>
        </w:rPr>
        <w:t xml:space="preserve"> </w:t>
      </w:r>
      <w:r w:rsidR="00A76CB1">
        <w:rPr>
          <w:rFonts w:eastAsia="Times New Roman" w:cs="Arial"/>
          <w:noProof/>
          <w:szCs w:val="17"/>
          <w:lang w:val="fr-FR"/>
        </w:rPr>
        <w:t>et</w:t>
      </w:r>
    </w:p>
    <w:p w14:paraId="3DDF646D" w14:textId="3B6D08F2" w:rsidR="005E48A2" w:rsidRPr="00982192" w:rsidRDefault="00453935" w:rsidP="00D5662D">
      <w:pPr>
        <w:pStyle w:val="NormalWeb"/>
        <w:numPr>
          <w:ilvl w:val="0"/>
          <w:numId w:val="13"/>
        </w:numPr>
        <w:spacing w:before="170" w:beforeAutospacing="0" w:after="170" w:afterAutospacing="0"/>
        <w:ind w:left="2268" w:hanging="567"/>
        <w:rPr>
          <w:rFonts w:eastAsia="Times New Roman" w:cs="Arial"/>
          <w:noProof/>
          <w:szCs w:val="17"/>
          <w:lang w:val="fr-FR"/>
        </w:rPr>
      </w:pPr>
      <w:r>
        <w:rPr>
          <w:rFonts w:eastAsia="Times New Roman" w:cs="Arial"/>
          <w:noProof/>
          <w:szCs w:val="17"/>
          <w:lang w:val="fr-FR"/>
        </w:rPr>
        <w:t xml:space="preserve">le nom arbitraire </w:t>
      </w:r>
      <w:r w:rsidR="005E48A2" w:rsidRPr="00982192">
        <w:rPr>
          <w:rFonts w:ascii="Courier New" w:eastAsia="Times New Roman" w:hAnsi="Courier New" w:cs="Courier New"/>
          <w:noProof/>
          <w:szCs w:val="17"/>
          <w:lang w:val="fr-FR"/>
        </w:rPr>
        <w:t>v</w:t>
      </w:r>
      <w:r w:rsidR="005E48A2" w:rsidRPr="00982192">
        <w:rPr>
          <w:rFonts w:eastAsia="Times New Roman" w:cs="Arial"/>
          <w:noProof/>
          <w:szCs w:val="17"/>
          <w:lang w:val="fr-FR"/>
        </w:rPr>
        <w:t xml:space="preserve"> </w:t>
      </w:r>
      <w:r>
        <w:rPr>
          <w:rFonts w:eastAsia="Times New Roman" w:cs="Arial"/>
          <w:noProof/>
          <w:szCs w:val="17"/>
          <w:lang w:val="fr-FR"/>
        </w:rPr>
        <w:t>indique la signification personnalisée d</w:t>
      </w:r>
      <w:r w:rsidR="00BB0A23">
        <w:rPr>
          <w:rFonts w:eastAsia="Times New Roman" w:cs="Arial"/>
          <w:noProof/>
          <w:szCs w:val="17"/>
          <w:lang w:val="fr-FR"/>
        </w:rPr>
        <w:t>’</w:t>
      </w:r>
      <w:r>
        <w:rPr>
          <w:rFonts w:eastAsia="Times New Roman" w:cs="Arial"/>
          <w:noProof/>
          <w:szCs w:val="17"/>
          <w:lang w:val="fr-FR"/>
        </w:rPr>
        <w:t xml:space="preserve">une </w:t>
      </w:r>
      <w:r w:rsidR="00637228">
        <w:rPr>
          <w:rFonts w:eastAsia="Times New Roman" w:cs="Arial"/>
          <w:noProof/>
          <w:szCs w:val="17"/>
          <w:lang w:val="fr-FR"/>
        </w:rPr>
        <w:t>liaison</w:t>
      </w:r>
      <w:r w:rsidR="00AE785C" w:rsidRPr="00982192">
        <w:rPr>
          <w:rFonts w:eastAsia="Times New Roman" w:cs="Arial"/>
          <w:noProof/>
          <w:szCs w:val="17"/>
          <w:lang w:val="fr-FR"/>
        </w:rPr>
        <w:t>.</w:t>
      </w:r>
    </w:p>
    <w:p w14:paraId="49110C0B" w14:textId="39300BE0" w:rsidR="00992C0C" w:rsidRDefault="00453935" w:rsidP="00CE01DA">
      <w:pPr>
        <w:pStyle w:val="Heading2"/>
        <w:keepLines/>
        <w:spacing w:before="170" w:after="170"/>
        <w:rPr>
          <w:noProof/>
          <w:lang w:val="fr-FR"/>
        </w:rPr>
      </w:pPr>
      <w:bookmarkStart w:id="321" w:name="_Toc513814977"/>
      <w:bookmarkStart w:id="322" w:name="_Toc54363378"/>
      <w:bookmarkStart w:id="323" w:name="_Toc212824895"/>
      <w:bookmarkEnd w:id="321"/>
      <w:r>
        <w:rPr>
          <w:noProof/>
          <w:lang w:val="fr-FR"/>
        </w:rPr>
        <w:t xml:space="preserve">API WEB </w:t>
      </w:r>
      <w:r w:rsidR="00937EF4" w:rsidRPr="00982192">
        <w:rPr>
          <w:noProof/>
          <w:lang w:val="fr-FR"/>
        </w:rPr>
        <w:t>SOAP</w:t>
      </w:r>
      <w:bookmarkEnd w:id="322"/>
      <w:bookmarkEnd w:id="323"/>
    </w:p>
    <w:p w14:paraId="26716CF1" w14:textId="2797EB36" w:rsidR="00992C0C" w:rsidRDefault="00D24E0F"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 xml:space="preserve"> </w:t>
      </w:r>
      <w:r w:rsidR="00681A95" w:rsidRPr="00982192">
        <w:rPr>
          <w:rFonts w:eastAsia="Times New Roman" w:cs="Arial"/>
          <w:noProof/>
          <w:szCs w:val="17"/>
          <w:lang w:val="fr-FR"/>
        </w:rPr>
        <w:tab/>
      </w:r>
      <w:r w:rsidR="00453935">
        <w:rPr>
          <w:rFonts w:eastAsia="Times New Roman" w:cs="Arial"/>
          <w:noProof/>
          <w:szCs w:val="17"/>
          <w:lang w:val="fr-FR"/>
        </w:rPr>
        <w:t xml:space="preserve">La présente norme </w:t>
      </w:r>
      <w:r w:rsidRPr="00982192">
        <w:rPr>
          <w:rFonts w:eastAsia="Times New Roman" w:cs="Arial"/>
          <w:noProof/>
          <w:szCs w:val="17"/>
          <w:lang w:val="fr-FR"/>
        </w:rPr>
        <w:t>recomm</w:t>
      </w:r>
      <w:r w:rsidR="00453935">
        <w:rPr>
          <w:rFonts w:eastAsia="Times New Roman" w:cs="Arial"/>
          <w:noProof/>
          <w:szCs w:val="17"/>
          <w:lang w:val="fr-FR"/>
        </w:rPr>
        <w:t xml:space="preserve">ande le style </w:t>
      </w:r>
      <w:r w:rsidRPr="00982192">
        <w:rPr>
          <w:rFonts w:eastAsia="Times New Roman" w:cs="Arial"/>
          <w:noProof/>
          <w:szCs w:val="17"/>
          <w:lang w:val="fr-FR"/>
        </w:rPr>
        <w:t xml:space="preserve">architectural </w:t>
      </w:r>
      <w:r w:rsidR="001F4CC4">
        <w:rPr>
          <w:rFonts w:eastAsia="Times New Roman" w:cs="Arial"/>
          <w:noProof/>
          <w:szCs w:val="17"/>
          <w:lang w:val="fr-FR"/>
        </w:rPr>
        <w:t xml:space="preserve">REST comme </w:t>
      </w:r>
      <w:r w:rsidR="00453935">
        <w:rPr>
          <w:rFonts w:eastAsia="Times New Roman" w:cs="Arial"/>
          <w:noProof/>
          <w:szCs w:val="17"/>
          <w:lang w:val="fr-FR"/>
        </w:rPr>
        <w:t>approche à préférer en matière de conception d</w:t>
      </w:r>
      <w:r w:rsidR="00BB0A23">
        <w:rPr>
          <w:rFonts w:eastAsia="Times New Roman" w:cs="Arial"/>
          <w:noProof/>
          <w:szCs w:val="17"/>
          <w:lang w:val="fr-FR"/>
        </w:rPr>
        <w:t>’</w:t>
      </w:r>
      <w:r w:rsidR="00334310" w:rsidRPr="00982192">
        <w:rPr>
          <w:rFonts w:eastAsia="Times New Roman" w:cs="Arial"/>
          <w:noProof/>
          <w:szCs w:val="17"/>
          <w:lang w:val="fr-FR"/>
        </w:rPr>
        <w:t>API</w:t>
      </w:r>
      <w:r w:rsidR="00334310">
        <w:rPr>
          <w:rFonts w:eastAsia="Times New Roman" w:cs="Arial"/>
          <w:noProof/>
          <w:szCs w:val="17"/>
          <w:lang w:val="fr-FR"/>
        </w:rPr>
        <w:t>.  Le</w:t>
      </w:r>
      <w:r w:rsidR="00453935">
        <w:rPr>
          <w:rFonts w:eastAsia="Times New Roman" w:cs="Arial"/>
          <w:noProof/>
          <w:szCs w:val="17"/>
          <w:lang w:val="fr-FR"/>
        </w:rPr>
        <w:t xml:space="preserve">s </w:t>
      </w:r>
      <w:r w:rsidRPr="00982192">
        <w:rPr>
          <w:rFonts w:eastAsia="Times New Roman" w:cs="Arial"/>
          <w:noProof/>
          <w:szCs w:val="17"/>
          <w:lang w:val="fr-FR"/>
        </w:rPr>
        <w:t xml:space="preserve">architectures </w:t>
      </w:r>
      <w:r w:rsidR="00453935" w:rsidRPr="00982192">
        <w:rPr>
          <w:rFonts w:eastAsia="Times New Roman" w:cs="Arial"/>
          <w:noProof/>
          <w:szCs w:val="17"/>
          <w:lang w:val="fr-FR"/>
        </w:rPr>
        <w:t xml:space="preserve">RESTful </w:t>
      </w:r>
      <w:r w:rsidR="00453935">
        <w:rPr>
          <w:rFonts w:eastAsia="Times New Roman" w:cs="Arial"/>
          <w:noProof/>
          <w:szCs w:val="17"/>
          <w:lang w:val="fr-FR"/>
        </w:rPr>
        <w:t xml:space="preserve">sont généralement plus </w:t>
      </w:r>
      <w:r w:rsidRPr="00982192">
        <w:rPr>
          <w:rFonts w:eastAsia="Times New Roman" w:cs="Arial"/>
          <w:noProof/>
          <w:szCs w:val="17"/>
          <w:lang w:val="fr-FR"/>
        </w:rPr>
        <w:t>simple</w:t>
      </w:r>
      <w:r w:rsidR="00453935">
        <w:rPr>
          <w:rFonts w:eastAsia="Times New Roman" w:cs="Arial"/>
          <w:noProof/>
          <w:szCs w:val="17"/>
          <w:lang w:val="fr-FR"/>
        </w:rPr>
        <w:t xml:space="preserve">s à concevoir, à développer et à intégrer que les architectures </w:t>
      </w:r>
      <w:r w:rsidRPr="00982192">
        <w:rPr>
          <w:rFonts w:eastAsia="Times New Roman" w:cs="Arial"/>
          <w:noProof/>
          <w:szCs w:val="17"/>
          <w:lang w:val="fr-FR"/>
        </w:rPr>
        <w:t>S</w:t>
      </w:r>
      <w:r w:rsidR="00334310" w:rsidRPr="00982192">
        <w:rPr>
          <w:rFonts w:eastAsia="Times New Roman" w:cs="Arial"/>
          <w:noProof/>
          <w:szCs w:val="17"/>
          <w:lang w:val="fr-FR"/>
        </w:rPr>
        <w:t>OAP</w:t>
      </w:r>
      <w:r w:rsidR="00334310">
        <w:rPr>
          <w:rFonts w:eastAsia="Times New Roman" w:cs="Arial"/>
          <w:noProof/>
          <w:szCs w:val="17"/>
          <w:lang w:val="fr-FR"/>
        </w:rPr>
        <w:t>.  Ce</w:t>
      </w:r>
      <w:r w:rsidR="00453935">
        <w:rPr>
          <w:rFonts w:eastAsia="Times New Roman" w:cs="Arial"/>
          <w:noProof/>
          <w:szCs w:val="17"/>
          <w:lang w:val="fr-FR"/>
        </w:rPr>
        <w:t>s dernières sont traitées ici dans un souci d</w:t>
      </w:r>
      <w:r w:rsidR="00BB0A23">
        <w:rPr>
          <w:rFonts w:eastAsia="Times New Roman" w:cs="Arial"/>
          <w:noProof/>
          <w:szCs w:val="17"/>
          <w:lang w:val="fr-FR"/>
        </w:rPr>
        <w:t>’</w:t>
      </w:r>
      <w:r w:rsidR="00453935">
        <w:rPr>
          <w:rFonts w:eastAsia="Times New Roman" w:cs="Arial"/>
          <w:noProof/>
          <w:szCs w:val="17"/>
          <w:lang w:val="fr-FR"/>
        </w:rPr>
        <w:t>exhaustivité</w:t>
      </w:r>
      <w:r w:rsidRPr="00982192">
        <w:rPr>
          <w:rFonts w:eastAsia="Times New Roman" w:cs="Arial"/>
          <w:noProof/>
          <w:szCs w:val="17"/>
          <w:lang w:val="fr-FR"/>
        </w:rPr>
        <w:t xml:space="preserve">; </w:t>
      </w:r>
      <w:r w:rsidR="002D56D3">
        <w:rPr>
          <w:rFonts w:eastAsia="Times New Roman" w:cs="Arial"/>
          <w:noProof/>
          <w:szCs w:val="17"/>
          <w:lang w:val="fr-FR"/>
        </w:rPr>
        <w:t xml:space="preserve"> </w:t>
      </w:r>
      <w:r w:rsidR="00453935">
        <w:rPr>
          <w:rFonts w:eastAsia="Times New Roman" w:cs="Arial"/>
          <w:noProof/>
          <w:szCs w:val="17"/>
          <w:lang w:val="fr-FR"/>
        </w:rPr>
        <w:t>on ne fournit pas d</w:t>
      </w:r>
      <w:r w:rsidR="00BB0A23">
        <w:rPr>
          <w:rFonts w:eastAsia="Times New Roman" w:cs="Arial"/>
          <w:noProof/>
          <w:szCs w:val="17"/>
          <w:lang w:val="fr-FR"/>
        </w:rPr>
        <w:t>’</w:t>
      </w:r>
      <w:r w:rsidR="00453935">
        <w:rPr>
          <w:rFonts w:eastAsia="Times New Roman" w:cs="Arial"/>
          <w:noProof/>
          <w:szCs w:val="17"/>
          <w:lang w:val="fr-FR"/>
        </w:rPr>
        <w:t>exemple ni de cas d</w:t>
      </w:r>
      <w:r w:rsidR="00BB0A23">
        <w:rPr>
          <w:rFonts w:eastAsia="Times New Roman" w:cs="Arial"/>
          <w:noProof/>
          <w:szCs w:val="17"/>
          <w:lang w:val="fr-FR"/>
        </w:rPr>
        <w:t>’</w:t>
      </w:r>
      <w:r w:rsidR="00453935">
        <w:rPr>
          <w:rFonts w:eastAsia="Times New Roman" w:cs="Arial"/>
          <w:noProof/>
          <w:szCs w:val="17"/>
          <w:lang w:val="fr-FR"/>
        </w:rPr>
        <w:t>utilisation</w:t>
      </w:r>
      <w:r w:rsidRPr="00982192">
        <w:rPr>
          <w:rFonts w:eastAsia="Times New Roman" w:cs="Arial"/>
          <w:noProof/>
          <w:szCs w:val="17"/>
          <w:lang w:val="fr-FR"/>
        </w:rPr>
        <w:t>.</w:t>
      </w:r>
    </w:p>
    <w:p w14:paraId="0C62871D" w14:textId="6D10C0B8" w:rsidR="005E48A2" w:rsidRPr="00982192" w:rsidRDefault="00E63B9B"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453935">
        <w:rPr>
          <w:rFonts w:eastAsia="Times New Roman" w:cs="Arial"/>
          <w:noProof/>
          <w:szCs w:val="17"/>
          <w:lang w:val="fr-FR"/>
        </w:rPr>
        <w:t xml:space="preserve">Une API Web </w:t>
      </w:r>
      <w:r w:rsidR="005E48A2" w:rsidRPr="00982192">
        <w:rPr>
          <w:rFonts w:eastAsia="Times New Roman" w:cs="Arial"/>
          <w:noProof/>
          <w:szCs w:val="17"/>
          <w:lang w:val="fr-FR"/>
        </w:rPr>
        <w:t xml:space="preserve">SOAP </w:t>
      </w:r>
      <w:r w:rsidR="00453935">
        <w:rPr>
          <w:rFonts w:eastAsia="Times New Roman" w:cs="Arial"/>
          <w:noProof/>
          <w:szCs w:val="17"/>
          <w:lang w:val="fr-FR"/>
        </w:rPr>
        <w:t xml:space="preserve">est une </w:t>
      </w:r>
      <w:r w:rsidR="005E48A2" w:rsidRPr="00982192">
        <w:rPr>
          <w:rFonts w:eastAsia="Times New Roman" w:cs="Arial"/>
          <w:noProof/>
          <w:szCs w:val="17"/>
          <w:lang w:val="fr-FR"/>
        </w:rPr>
        <w:t xml:space="preserve">application </w:t>
      </w:r>
      <w:r w:rsidR="000E5C7A">
        <w:rPr>
          <w:rFonts w:eastAsia="Times New Roman" w:cs="Arial"/>
          <w:noProof/>
          <w:szCs w:val="17"/>
          <w:lang w:val="fr-FR"/>
        </w:rPr>
        <w:t xml:space="preserve">logicielle </w:t>
      </w:r>
      <w:r w:rsidR="005E48A2" w:rsidRPr="00982192">
        <w:rPr>
          <w:rFonts w:eastAsia="Times New Roman" w:cs="Arial"/>
          <w:noProof/>
          <w:szCs w:val="17"/>
          <w:lang w:val="fr-FR"/>
        </w:rPr>
        <w:t>identifi</w:t>
      </w:r>
      <w:r w:rsidR="000E5C7A">
        <w:rPr>
          <w:rFonts w:eastAsia="Times New Roman" w:cs="Arial"/>
          <w:noProof/>
          <w:szCs w:val="17"/>
          <w:lang w:val="fr-FR"/>
        </w:rPr>
        <w:t xml:space="preserve">ée par un </w:t>
      </w:r>
      <w:r w:rsidR="005E48A2" w:rsidRPr="00982192">
        <w:rPr>
          <w:rFonts w:eastAsia="Times New Roman" w:cs="Arial"/>
          <w:noProof/>
          <w:szCs w:val="17"/>
          <w:lang w:val="fr-FR"/>
        </w:rPr>
        <w:t xml:space="preserve">URI, </w:t>
      </w:r>
      <w:r w:rsidR="000E5C7A">
        <w:rPr>
          <w:rFonts w:eastAsia="Times New Roman" w:cs="Arial"/>
          <w:noProof/>
          <w:szCs w:val="17"/>
          <w:lang w:val="fr-FR"/>
        </w:rPr>
        <w:t xml:space="preserve">dont les </w:t>
      </w:r>
      <w:r w:rsidR="005E48A2" w:rsidRPr="00982192">
        <w:rPr>
          <w:rFonts w:eastAsia="Times New Roman" w:cs="Arial"/>
          <w:noProof/>
          <w:szCs w:val="17"/>
          <w:lang w:val="fr-FR"/>
        </w:rPr>
        <w:t xml:space="preserve">interfaces </w:t>
      </w:r>
      <w:r w:rsidR="000E5C7A">
        <w:rPr>
          <w:rFonts w:eastAsia="Times New Roman" w:cs="Arial"/>
          <w:noProof/>
          <w:szCs w:val="17"/>
          <w:lang w:val="fr-FR"/>
        </w:rPr>
        <w:t xml:space="preserve">et associations peuvent être définies, décrites et découvertes par des objets </w:t>
      </w:r>
      <w:r w:rsidR="00334310" w:rsidRPr="00982192">
        <w:rPr>
          <w:rFonts w:eastAsia="Times New Roman" w:cs="Arial"/>
          <w:noProof/>
          <w:szCs w:val="17"/>
          <w:lang w:val="fr-FR"/>
        </w:rPr>
        <w:t>XML</w:t>
      </w:r>
      <w:r w:rsidR="00334310">
        <w:rPr>
          <w:rFonts w:eastAsia="Times New Roman" w:cs="Arial"/>
          <w:noProof/>
          <w:szCs w:val="17"/>
          <w:lang w:val="fr-FR"/>
        </w:rPr>
        <w:t>.  De</w:t>
      </w:r>
      <w:r w:rsidR="000E5C7A">
        <w:rPr>
          <w:rFonts w:eastAsia="Times New Roman" w:cs="Arial"/>
          <w:noProof/>
          <w:szCs w:val="17"/>
          <w:lang w:val="fr-FR"/>
        </w:rPr>
        <w:t xml:space="preserve"> plus, elle prend en charge les interactions directes avec d</w:t>
      </w:r>
      <w:r w:rsidR="00BB0A23">
        <w:rPr>
          <w:rFonts w:eastAsia="Times New Roman" w:cs="Arial"/>
          <w:noProof/>
          <w:szCs w:val="17"/>
          <w:lang w:val="fr-FR"/>
        </w:rPr>
        <w:t>’</w:t>
      </w:r>
      <w:r w:rsidR="000E5C7A">
        <w:rPr>
          <w:rFonts w:eastAsia="Times New Roman" w:cs="Arial"/>
          <w:noProof/>
          <w:szCs w:val="17"/>
          <w:lang w:val="fr-FR"/>
        </w:rPr>
        <w:t xml:space="preserve">autres applications logicielles utilisant des messages </w:t>
      </w:r>
      <w:r w:rsidR="001F4CC4">
        <w:rPr>
          <w:rFonts w:eastAsia="Times New Roman" w:cs="Arial"/>
          <w:noProof/>
          <w:szCs w:val="17"/>
          <w:lang w:val="fr-FR"/>
        </w:rPr>
        <w:t>en</w:t>
      </w:r>
      <w:r w:rsidR="000E5C7A">
        <w:rPr>
          <w:rFonts w:eastAsia="Times New Roman" w:cs="Arial"/>
          <w:noProof/>
          <w:szCs w:val="17"/>
          <w:lang w:val="fr-FR"/>
        </w:rPr>
        <w:t xml:space="preserve"> XML</w:t>
      </w:r>
      <w:r w:rsidR="005E48A2" w:rsidRPr="00982192">
        <w:rPr>
          <w:rFonts w:eastAsia="Times New Roman" w:cs="Arial"/>
          <w:noProof/>
          <w:szCs w:val="17"/>
          <w:lang w:val="fr-FR"/>
        </w:rPr>
        <w:t xml:space="preserve"> </w:t>
      </w:r>
      <w:r w:rsidR="000E5C7A">
        <w:rPr>
          <w:rFonts w:eastAsia="Times New Roman" w:cs="Arial"/>
          <w:noProof/>
          <w:szCs w:val="17"/>
          <w:lang w:val="fr-FR"/>
        </w:rPr>
        <w:t>par l</w:t>
      </w:r>
      <w:r w:rsidR="00BB0A23">
        <w:rPr>
          <w:rFonts w:eastAsia="Times New Roman" w:cs="Arial"/>
          <w:noProof/>
          <w:szCs w:val="17"/>
          <w:lang w:val="fr-FR"/>
        </w:rPr>
        <w:t>’</w:t>
      </w:r>
      <w:r w:rsidR="000E5C7A">
        <w:rPr>
          <w:rFonts w:eastAsia="Times New Roman" w:cs="Arial"/>
          <w:noProof/>
          <w:szCs w:val="17"/>
          <w:lang w:val="fr-FR"/>
        </w:rPr>
        <w:t>intermédiaire de protocoles I</w:t>
      </w:r>
      <w:r w:rsidR="005E48A2" w:rsidRPr="00982192">
        <w:rPr>
          <w:rFonts w:eastAsia="Times New Roman" w:cs="Arial"/>
          <w:noProof/>
          <w:szCs w:val="17"/>
          <w:lang w:val="fr-FR"/>
        </w:rPr>
        <w:t xml:space="preserve">nternet </w:t>
      </w:r>
      <w:r w:rsidR="000E5C7A">
        <w:rPr>
          <w:rFonts w:eastAsia="Times New Roman" w:cs="Arial"/>
          <w:noProof/>
          <w:szCs w:val="17"/>
          <w:lang w:val="fr-FR"/>
        </w:rPr>
        <w:t xml:space="preserve">tels que </w:t>
      </w:r>
      <w:r w:rsidR="005E48A2" w:rsidRPr="00982192">
        <w:rPr>
          <w:rFonts w:eastAsia="Times New Roman" w:cs="Arial"/>
          <w:noProof/>
          <w:szCs w:val="17"/>
          <w:lang w:val="fr-FR"/>
        </w:rPr>
        <w:t xml:space="preserve">SOAP </w:t>
      </w:r>
      <w:r w:rsidR="000E5C7A">
        <w:rPr>
          <w:rFonts w:eastAsia="Times New Roman" w:cs="Arial"/>
          <w:noProof/>
          <w:szCs w:val="17"/>
          <w:lang w:val="fr-FR"/>
        </w:rPr>
        <w:t>et</w:t>
      </w:r>
      <w:r w:rsidR="001F4CC4">
        <w:rPr>
          <w:rFonts w:eastAsia="Times New Roman" w:cs="Arial"/>
          <w:noProof/>
          <w:szCs w:val="17"/>
          <w:lang w:val="fr-FR"/>
        </w:rPr>
        <w:t xml:space="preserve"> </w:t>
      </w:r>
      <w:r w:rsidR="005E48A2" w:rsidRPr="00982192">
        <w:rPr>
          <w:rFonts w:eastAsia="Times New Roman" w:cs="Arial"/>
          <w:noProof/>
          <w:szCs w:val="17"/>
          <w:lang w:val="fr-FR"/>
        </w:rPr>
        <w:t>HTTP.</w:t>
      </w:r>
    </w:p>
    <w:p w14:paraId="3AE61ECE" w14:textId="1952FBC3"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0E5C7A">
        <w:rPr>
          <w:rFonts w:eastAsia="Times New Roman" w:cs="Arial"/>
          <w:noProof/>
          <w:szCs w:val="17"/>
          <w:lang w:val="fr-FR"/>
        </w:rPr>
        <w:t xml:space="preserve">Un contrat basé sur </w:t>
      </w:r>
      <w:r w:rsidR="005E48A2" w:rsidRPr="00982192">
        <w:rPr>
          <w:rFonts w:eastAsia="Times New Roman" w:cs="Arial"/>
          <w:noProof/>
          <w:szCs w:val="17"/>
          <w:lang w:val="fr-FR"/>
        </w:rPr>
        <w:t xml:space="preserve">SOAP </w:t>
      </w:r>
      <w:r w:rsidR="000E5C7A">
        <w:rPr>
          <w:rFonts w:eastAsia="Times New Roman" w:cs="Arial"/>
          <w:noProof/>
          <w:szCs w:val="17"/>
          <w:lang w:val="fr-FR"/>
        </w:rPr>
        <w:t>est décrit dans un langage de description de services Web</w:t>
      </w:r>
      <w:r w:rsidR="000E5C7A" w:rsidRPr="00982192">
        <w:rPr>
          <w:rFonts w:eastAsia="Times New Roman" w:cs="Arial"/>
          <w:noProof/>
          <w:szCs w:val="17"/>
          <w:lang w:val="fr-FR"/>
        </w:rPr>
        <w:t xml:space="preserve"> </w:t>
      </w:r>
      <w:r w:rsidR="005E48A2" w:rsidRPr="00982192">
        <w:rPr>
          <w:rFonts w:eastAsia="Times New Roman" w:cs="Arial"/>
          <w:noProof/>
          <w:szCs w:val="17"/>
          <w:lang w:val="fr-FR"/>
        </w:rPr>
        <w:t xml:space="preserve">(WSDL), </w:t>
      </w:r>
      <w:r w:rsidR="000E5C7A">
        <w:rPr>
          <w:rFonts w:eastAsia="Times New Roman" w:cs="Arial"/>
          <w:noProof/>
          <w:szCs w:val="17"/>
          <w:lang w:val="fr-FR"/>
        </w:rPr>
        <w:t xml:space="preserve">qui est un document type élaboré par le </w:t>
      </w:r>
      <w:r w:rsidR="005E48A2" w:rsidRPr="00982192">
        <w:rPr>
          <w:rFonts w:eastAsia="Times New Roman" w:cs="Arial"/>
          <w:noProof/>
          <w:szCs w:val="17"/>
          <w:lang w:val="fr-FR"/>
        </w:rPr>
        <w:t xml:space="preserve">W3C. </w:t>
      </w:r>
      <w:r w:rsidR="005D4578" w:rsidRPr="00982192">
        <w:rPr>
          <w:rFonts w:eastAsia="Times New Roman" w:cs="Arial"/>
          <w:noProof/>
          <w:szCs w:val="17"/>
          <w:lang w:val="fr-FR"/>
        </w:rPr>
        <w:t xml:space="preserve"> </w:t>
      </w:r>
      <w:r w:rsidR="000E5C7A">
        <w:rPr>
          <w:rFonts w:eastAsia="Times New Roman" w:cs="Arial"/>
          <w:noProof/>
          <w:szCs w:val="17"/>
          <w:lang w:val="fr-FR"/>
        </w:rPr>
        <w:t>D</w:t>
      </w:r>
      <w:r w:rsidR="00BB0A23">
        <w:rPr>
          <w:rFonts w:eastAsia="Times New Roman" w:cs="Arial"/>
          <w:noProof/>
          <w:szCs w:val="17"/>
          <w:lang w:val="fr-FR"/>
        </w:rPr>
        <w:t>’</w:t>
      </w:r>
      <w:r w:rsidR="000E5C7A">
        <w:rPr>
          <w:rFonts w:eastAsia="Times New Roman" w:cs="Arial"/>
          <w:noProof/>
          <w:szCs w:val="17"/>
          <w:lang w:val="fr-FR"/>
        </w:rPr>
        <w:t>un bout à l</w:t>
      </w:r>
      <w:r w:rsidR="00BB0A23">
        <w:rPr>
          <w:rFonts w:eastAsia="Times New Roman" w:cs="Arial"/>
          <w:noProof/>
          <w:szCs w:val="17"/>
          <w:lang w:val="fr-FR"/>
        </w:rPr>
        <w:t>’</w:t>
      </w:r>
      <w:r w:rsidR="000E5C7A">
        <w:rPr>
          <w:rFonts w:eastAsia="Times New Roman" w:cs="Arial"/>
          <w:noProof/>
          <w:szCs w:val="17"/>
          <w:lang w:val="fr-FR"/>
        </w:rPr>
        <w:t xml:space="preserve">autre du présent </w:t>
      </w:r>
      <w:r w:rsidR="005E48A2" w:rsidRPr="00982192">
        <w:rPr>
          <w:rFonts w:eastAsia="Times New Roman" w:cs="Arial"/>
          <w:noProof/>
          <w:szCs w:val="17"/>
          <w:lang w:val="fr-FR"/>
        </w:rPr>
        <w:t>document</w:t>
      </w:r>
      <w:r w:rsidR="003E3D51">
        <w:rPr>
          <w:rFonts w:eastAsia="Times New Roman" w:cs="Arial"/>
          <w:noProof/>
          <w:szCs w:val="17"/>
          <w:lang w:val="fr-FR"/>
        </w:rPr>
        <w:t>,</w:t>
      </w:r>
      <w:r w:rsidR="000E5C7A">
        <w:rPr>
          <w:rFonts w:eastAsia="Times New Roman" w:cs="Arial"/>
          <w:noProof/>
          <w:szCs w:val="17"/>
          <w:lang w:val="fr-FR"/>
        </w:rPr>
        <w:t xml:space="preserve"> le </w:t>
      </w:r>
      <w:r w:rsidR="005E48A2" w:rsidRPr="00982192">
        <w:rPr>
          <w:rFonts w:eastAsia="Times New Roman" w:cs="Arial"/>
          <w:noProof/>
          <w:szCs w:val="17"/>
          <w:lang w:val="fr-FR"/>
        </w:rPr>
        <w:t>“</w:t>
      </w:r>
      <w:r w:rsidR="000E5C7A">
        <w:rPr>
          <w:rFonts w:eastAsia="Times New Roman" w:cs="Arial"/>
          <w:noProof/>
          <w:szCs w:val="17"/>
          <w:lang w:val="fr-FR"/>
        </w:rPr>
        <w:t>document WSDL valant contrat de service Web</w:t>
      </w:r>
      <w:r w:rsidR="005E48A2" w:rsidRPr="00982192">
        <w:rPr>
          <w:rFonts w:eastAsia="Times New Roman" w:cs="Arial"/>
          <w:noProof/>
          <w:szCs w:val="17"/>
          <w:lang w:val="fr-FR"/>
        </w:rPr>
        <w:t xml:space="preserve">” </w:t>
      </w:r>
      <w:r w:rsidR="000E5C7A">
        <w:rPr>
          <w:rFonts w:eastAsia="Times New Roman" w:cs="Arial"/>
          <w:noProof/>
          <w:szCs w:val="17"/>
          <w:lang w:val="fr-FR"/>
        </w:rPr>
        <w:t>sera simplement désigné par l</w:t>
      </w:r>
      <w:r w:rsidR="00BB0A23">
        <w:rPr>
          <w:rFonts w:eastAsia="Times New Roman" w:cs="Arial"/>
          <w:noProof/>
          <w:szCs w:val="17"/>
          <w:lang w:val="fr-FR"/>
        </w:rPr>
        <w:t>’</w:t>
      </w:r>
      <w:r w:rsidR="000E5C7A">
        <w:rPr>
          <w:rFonts w:eastAsia="Times New Roman" w:cs="Arial"/>
          <w:noProof/>
          <w:szCs w:val="17"/>
          <w:lang w:val="fr-FR"/>
        </w:rPr>
        <w:t xml:space="preserve">abréviation </w:t>
      </w:r>
      <w:r w:rsidR="005E48A2" w:rsidRPr="00982192">
        <w:rPr>
          <w:rFonts w:eastAsia="Times New Roman" w:cs="Arial"/>
          <w:noProof/>
          <w:szCs w:val="17"/>
          <w:lang w:val="fr-FR"/>
        </w:rPr>
        <w:t>“WSDL”.</w:t>
      </w:r>
    </w:p>
    <w:p w14:paraId="29389250" w14:textId="36DF6F5A" w:rsidR="007D638D"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0662D0">
        <w:rPr>
          <w:rFonts w:eastAsia="Times New Roman" w:cs="Arial"/>
          <w:noProof/>
          <w:szCs w:val="17"/>
          <w:lang w:val="fr-FR"/>
        </w:rPr>
        <w:t>Deux styles peuvent présider à la création de services Web</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0662D0">
        <w:rPr>
          <w:rFonts w:eastAsia="Times New Roman" w:cs="Arial"/>
          <w:noProof/>
          <w:szCs w:val="17"/>
          <w:lang w:val="fr-FR"/>
        </w:rPr>
        <w:t>le contrat en dernier et le contrat en premi</w:t>
      </w:r>
      <w:r w:rsidR="00334310">
        <w:rPr>
          <w:rFonts w:eastAsia="Times New Roman" w:cs="Arial"/>
          <w:noProof/>
          <w:szCs w:val="17"/>
          <w:lang w:val="fr-FR"/>
        </w:rPr>
        <w:t>er.  Se</w:t>
      </w:r>
      <w:r w:rsidR="000662D0">
        <w:rPr>
          <w:rFonts w:eastAsia="Times New Roman" w:cs="Arial"/>
          <w:noProof/>
          <w:szCs w:val="17"/>
          <w:lang w:val="fr-FR"/>
        </w:rPr>
        <w:t>lon l</w:t>
      </w:r>
      <w:r w:rsidR="00BB0A23">
        <w:rPr>
          <w:rFonts w:eastAsia="Times New Roman" w:cs="Arial"/>
          <w:noProof/>
          <w:szCs w:val="17"/>
          <w:lang w:val="fr-FR"/>
        </w:rPr>
        <w:t>’</w:t>
      </w:r>
      <w:r w:rsidR="000662D0">
        <w:rPr>
          <w:rFonts w:eastAsia="Times New Roman" w:cs="Arial"/>
          <w:noProof/>
          <w:szCs w:val="17"/>
          <w:lang w:val="fr-FR"/>
        </w:rPr>
        <w:t>approche du contrat en dernier, on commence par le</w:t>
      </w:r>
      <w:r w:rsidR="005E48A2" w:rsidRPr="00982192">
        <w:rPr>
          <w:rFonts w:eastAsia="Times New Roman" w:cs="Arial"/>
          <w:noProof/>
          <w:szCs w:val="17"/>
          <w:lang w:val="fr-FR"/>
        </w:rPr>
        <w:t xml:space="preserve"> code, </w:t>
      </w:r>
      <w:r w:rsidR="000662D0">
        <w:rPr>
          <w:rFonts w:eastAsia="Times New Roman" w:cs="Arial"/>
          <w:noProof/>
          <w:szCs w:val="17"/>
          <w:lang w:val="fr-FR"/>
        </w:rPr>
        <w:t>et le contrat de services Web est généré en conséquen</w:t>
      </w:r>
      <w:r w:rsidR="00334310">
        <w:rPr>
          <w:rFonts w:eastAsia="Times New Roman" w:cs="Arial"/>
          <w:noProof/>
          <w:szCs w:val="17"/>
          <w:lang w:val="fr-FR"/>
        </w:rPr>
        <w:t>ce.  Av</w:t>
      </w:r>
      <w:r w:rsidR="000662D0">
        <w:rPr>
          <w:rFonts w:eastAsia="Times New Roman" w:cs="Arial"/>
          <w:noProof/>
          <w:szCs w:val="17"/>
          <w:lang w:val="fr-FR"/>
        </w:rPr>
        <w:t>ec l</w:t>
      </w:r>
      <w:r w:rsidR="00BB0A23">
        <w:rPr>
          <w:rFonts w:eastAsia="Times New Roman" w:cs="Arial"/>
          <w:noProof/>
          <w:szCs w:val="17"/>
          <w:lang w:val="fr-FR"/>
        </w:rPr>
        <w:t>’</w:t>
      </w:r>
      <w:r w:rsidR="000662D0">
        <w:rPr>
          <w:rFonts w:eastAsia="Times New Roman" w:cs="Arial"/>
          <w:noProof/>
          <w:szCs w:val="17"/>
          <w:lang w:val="fr-FR"/>
        </w:rPr>
        <w:t>approche du contrat en premier, on commence par le contrat</w:t>
      </w:r>
      <w:r w:rsidR="005D4578" w:rsidRPr="00982192">
        <w:rPr>
          <w:rFonts w:eastAsia="Times New Roman" w:cs="Arial"/>
          <w:noProof/>
          <w:szCs w:val="17"/>
          <w:lang w:val="fr-FR"/>
        </w:rPr>
        <w:t xml:space="preserve"> </w:t>
      </w:r>
      <w:r w:rsidR="005E48A2" w:rsidRPr="00982192">
        <w:rPr>
          <w:rFonts w:eastAsia="Times New Roman" w:cs="Arial"/>
          <w:noProof/>
          <w:szCs w:val="17"/>
          <w:lang w:val="fr-FR"/>
        </w:rPr>
        <w:t>WSDL</w:t>
      </w:r>
      <w:r w:rsidR="000662D0">
        <w:rPr>
          <w:rFonts w:eastAsia="Times New Roman" w:cs="Arial"/>
          <w:noProof/>
          <w:szCs w:val="17"/>
          <w:lang w:val="fr-FR"/>
        </w:rPr>
        <w:t xml:space="preserve"> et on utilise le </w:t>
      </w:r>
      <w:r w:rsidR="005E48A2" w:rsidRPr="00982192">
        <w:rPr>
          <w:rFonts w:eastAsia="Times New Roman" w:cs="Arial"/>
          <w:noProof/>
          <w:szCs w:val="17"/>
          <w:lang w:val="fr-FR"/>
        </w:rPr>
        <w:t xml:space="preserve">code </w:t>
      </w:r>
      <w:r w:rsidR="000662D0">
        <w:rPr>
          <w:rFonts w:eastAsia="Times New Roman" w:cs="Arial"/>
          <w:noProof/>
          <w:szCs w:val="17"/>
          <w:lang w:val="fr-FR"/>
        </w:rPr>
        <w:t>pour exécuter ledit contrat</w:t>
      </w:r>
      <w:r w:rsidR="005E48A2" w:rsidRPr="00982192">
        <w:rPr>
          <w:rFonts w:eastAsia="Times New Roman" w:cs="Arial"/>
          <w:noProof/>
          <w:szCs w:val="17"/>
          <w:lang w:val="fr-FR"/>
        </w:rPr>
        <w:t>.</w:t>
      </w:r>
    </w:p>
    <w:p w14:paraId="7A51D9DB" w14:textId="38E1798F" w:rsidR="005E48A2" w:rsidRPr="00982192" w:rsidRDefault="000662D0" w:rsidP="00D5662D">
      <w:pPr>
        <w:pStyle w:val="Heading3"/>
        <w:spacing w:before="170"/>
        <w:ind w:left="0"/>
      </w:pPr>
      <w:bookmarkStart w:id="324" w:name="_Toc54363379"/>
      <w:bookmarkStart w:id="325" w:name="_Toc212824896"/>
      <w:r>
        <w:t>Règles générales</w:t>
      </w:r>
      <w:bookmarkEnd w:id="324"/>
      <w:bookmarkEnd w:id="325"/>
    </w:p>
    <w:p w14:paraId="311F9BBF" w14:textId="0A1CF57E" w:rsidR="005E48A2" w:rsidRPr="00982192" w:rsidRDefault="006B779E"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A01B29">
        <w:rPr>
          <w:rFonts w:cs="Arial"/>
          <w:noProof/>
          <w:szCs w:val="17"/>
          <w:lang w:val="fr-FR"/>
        </w:rPr>
        <w:t xml:space="preserve">Le profil du </w:t>
      </w:r>
      <w:r w:rsidR="005E48A2" w:rsidRPr="00982192">
        <w:rPr>
          <w:rFonts w:cs="Arial"/>
          <w:noProof/>
          <w:szCs w:val="17"/>
          <w:lang w:val="fr-FR"/>
        </w:rPr>
        <w:t xml:space="preserve">Web Service Interoperability </w:t>
      </w:r>
      <w:r w:rsidR="00A01B29">
        <w:rPr>
          <w:rFonts w:cs="Arial"/>
          <w:noProof/>
          <w:szCs w:val="17"/>
          <w:lang w:val="fr-FR"/>
        </w:rPr>
        <w:t xml:space="preserve">(interopérabilité des services Web) </w:t>
      </w:r>
      <w:r w:rsidR="005E48A2" w:rsidRPr="00982192">
        <w:rPr>
          <w:rFonts w:cs="Arial"/>
          <w:noProof/>
          <w:szCs w:val="17"/>
          <w:lang w:val="fr-FR"/>
        </w:rPr>
        <w:t>(WS</w:t>
      </w:r>
      <w:r w:rsidR="00BB0A23">
        <w:rPr>
          <w:rFonts w:cs="Arial"/>
          <w:noProof/>
          <w:szCs w:val="17"/>
          <w:lang w:val="fr-FR"/>
        </w:rPr>
        <w:t>-</w:t>
      </w:r>
      <w:r w:rsidR="005E48A2" w:rsidRPr="00982192">
        <w:rPr>
          <w:rFonts w:cs="Arial"/>
          <w:noProof/>
          <w:szCs w:val="17"/>
          <w:lang w:val="fr-FR"/>
        </w:rPr>
        <w:t xml:space="preserve">I) </w:t>
      </w:r>
      <w:r w:rsidR="00A01B29">
        <w:rPr>
          <w:rFonts w:cs="Arial"/>
          <w:noProof/>
          <w:szCs w:val="17"/>
          <w:lang w:val="fr-FR"/>
        </w:rPr>
        <w:t>est l</w:t>
      </w:r>
      <w:r w:rsidR="00BB0A23">
        <w:rPr>
          <w:rFonts w:cs="Arial"/>
          <w:noProof/>
          <w:szCs w:val="17"/>
          <w:lang w:val="fr-FR"/>
        </w:rPr>
        <w:t>’</w:t>
      </w:r>
      <w:r w:rsidR="00A01B29">
        <w:rPr>
          <w:rFonts w:cs="Arial"/>
          <w:noProof/>
          <w:szCs w:val="17"/>
          <w:lang w:val="fr-FR"/>
        </w:rPr>
        <w:t xml:space="preserve">une des normes les plus </w:t>
      </w:r>
      <w:r w:rsidR="005E48A2" w:rsidRPr="00982192">
        <w:rPr>
          <w:rFonts w:cs="Arial"/>
          <w:noProof/>
          <w:szCs w:val="17"/>
          <w:lang w:val="fr-FR"/>
        </w:rPr>
        <w:t>important</w:t>
      </w:r>
      <w:r w:rsidR="00A01B29">
        <w:rPr>
          <w:rFonts w:cs="Arial"/>
          <w:noProof/>
          <w:szCs w:val="17"/>
          <w:lang w:val="fr-FR"/>
        </w:rPr>
        <w:t>es</w:t>
      </w:r>
      <w:r w:rsidR="005E48A2" w:rsidRPr="00982192">
        <w:rPr>
          <w:rFonts w:cs="Arial"/>
          <w:noProof/>
          <w:szCs w:val="17"/>
          <w:lang w:val="fr-FR"/>
        </w:rPr>
        <w:t xml:space="preserve"> </w:t>
      </w:r>
      <w:r w:rsidR="00A01B29">
        <w:rPr>
          <w:rFonts w:cs="Arial"/>
          <w:noProof/>
          <w:szCs w:val="17"/>
          <w:lang w:val="fr-FR"/>
        </w:rPr>
        <w:t>en matière d</w:t>
      </w:r>
      <w:r w:rsidR="00BB0A23">
        <w:rPr>
          <w:rFonts w:cs="Arial"/>
          <w:noProof/>
          <w:szCs w:val="17"/>
          <w:lang w:val="fr-FR"/>
        </w:rPr>
        <w:t>’</w:t>
      </w:r>
      <w:r w:rsidR="00A01B29">
        <w:rPr>
          <w:rFonts w:cs="Arial"/>
          <w:noProof/>
          <w:szCs w:val="17"/>
          <w:lang w:val="fr-FR"/>
        </w:rPr>
        <w:t>API basées sur SOAP</w:t>
      </w:r>
      <w:r w:rsidR="005E48A2" w:rsidRPr="00982192">
        <w:rPr>
          <w:rFonts w:cs="Arial"/>
          <w:noProof/>
          <w:szCs w:val="17"/>
          <w:lang w:val="fr-FR"/>
        </w:rPr>
        <w:t xml:space="preserve">, </w:t>
      </w:r>
      <w:r w:rsidR="00A01B29">
        <w:rPr>
          <w:rFonts w:cs="Arial"/>
          <w:noProof/>
          <w:szCs w:val="17"/>
          <w:lang w:val="fr-FR"/>
        </w:rPr>
        <w:t xml:space="preserve">et il </w:t>
      </w:r>
      <w:r w:rsidR="00AD776E">
        <w:rPr>
          <w:rFonts w:cs="Arial"/>
          <w:noProof/>
          <w:szCs w:val="17"/>
          <w:lang w:val="fr-FR"/>
        </w:rPr>
        <w:t>fournit un socle minimal à l</w:t>
      </w:r>
      <w:r w:rsidR="00BB0A23">
        <w:rPr>
          <w:rFonts w:cs="Arial"/>
          <w:noProof/>
          <w:szCs w:val="17"/>
          <w:lang w:val="fr-FR"/>
        </w:rPr>
        <w:t>’</w:t>
      </w:r>
      <w:r w:rsidR="00AD776E">
        <w:rPr>
          <w:rFonts w:cs="Arial"/>
          <w:noProof/>
          <w:szCs w:val="17"/>
          <w:lang w:val="fr-FR"/>
        </w:rPr>
        <w:t>écriture de services Web capables de travailler ensemb</w:t>
      </w:r>
      <w:r w:rsidR="00334310">
        <w:rPr>
          <w:rFonts w:cs="Arial"/>
          <w:noProof/>
          <w:szCs w:val="17"/>
          <w:lang w:val="fr-FR"/>
        </w:rPr>
        <w:t>le.  Il</w:t>
      </w:r>
      <w:r w:rsidR="00AD776E">
        <w:rPr>
          <w:rFonts w:cs="Arial"/>
          <w:noProof/>
          <w:szCs w:val="17"/>
          <w:lang w:val="fr-FR"/>
        </w:rPr>
        <w:t xml:space="preserve"> donne des orientations sur la manière dont les</w:t>
      </w:r>
      <w:r w:rsidR="005E48A2" w:rsidRPr="00982192">
        <w:rPr>
          <w:rFonts w:cs="Arial"/>
          <w:noProof/>
          <w:szCs w:val="17"/>
          <w:lang w:val="fr-FR"/>
        </w:rPr>
        <w:t xml:space="preserve"> services </w:t>
      </w:r>
      <w:r w:rsidR="00AD776E">
        <w:rPr>
          <w:rFonts w:cs="Arial"/>
          <w:noProof/>
          <w:szCs w:val="17"/>
          <w:lang w:val="fr-FR"/>
        </w:rPr>
        <w:t xml:space="preserve">sont </w:t>
      </w:r>
      <w:r w:rsidR="005E48A2" w:rsidRPr="00982192">
        <w:rPr>
          <w:rFonts w:cs="Arial"/>
          <w:noProof/>
          <w:szCs w:val="17"/>
          <w:lang w:val="fr-FR"/>
        </w:rPr>
        <w:t>“expos</w:t>
      </w:r>
      <w:r w:rsidR="00AD776E">
        <w:rPr>
          <w:rFonts w:cs="Arial"/>
          <w:noProof/>
          <w:szCs w:val="17"/>
          <w:lang w:val="fr-FR"/>
        </w:rPr>
        <w:t>és</w:t>
      </w:r>
      <w:r w:rsidR="005E48A2" w:rsidRPr="00982192">
        <w:rPr>
          <w:rFonts w:cs="Arial"/>
          <w:noProof/>
          <w:szCs w:val="17"/>
          <w:lang w:val="fr-FR"/>
        </w:rPr>
        <w:t xml:space="preserve">” </w:t>
      </w:r>
      <w:r w:rsidR="00AD776E">
        <w:rPr>
          <w:rFonts w:cs="Arial"/>
          <w:noProof/>
          <w:szCs w:val="17"/>
          <w:lang w:val="fr-FR"/>
        </w:rPr>
        <w:t>les uns aux autres et</w:t>
      </w:r>
      <w:r w:rsidR="00943F1D">
        <w:rPr>
          <w:rFonts w:cs="Arial"/>
          <w:noProof/>
          <w:szCs w:val="17"/>
          <w:lang w:val="fr-FR"/>
        </w:rPr>
        <w:t xml:space="preserve"> sur</w:t>
      </w:r>
      <w:r w:rsidR="00AD776E">
        <w:rPr>
          <w:rFonts w:cs="Arial"/>
          <w:noProof/>
          <w:szCs w:val="17"/>
          <w:lang w:val="fr-FR"/>
        </w:rPr>
        <w:t xml:space="preserve"> leur mode de transfert d</w:t>
      </w:r>
      <w:r w:rsidR="00BB0A23">
        <w:rPr>
          <w:rFonts w:cs="Arial"/>
          <w:noProof/>
          <w:szCs w:val="17"/>
          <w:lang w:val="fr-FR"/>
        </w:rPr>
        <w:t>’</w:t>
      </w:r>
      <w:r w:rsidR="005E48A2" w:rsidRPr="00982192">
        <w:rPr>
          <w:rFonts w:cs="Arial"/>
          <w:noProof/>
          <w:szCs w:val="17"/>
          <w:lang w:val="fr-FR"/>
        </w:rPr>
        <w:t>information</w:t>
      </w:r>
      <w:r w:rsidR="00E37B42">
        <w:rPr>
          <w:rFonts w:cs="Arial"/>
          <w:noProof/>
          <w:szCs w:val="17"/>
          <w:lang w:val="fr-FR"/>
        </w:rPr>
        <w:t>s</w:t>
      </w:r>
      <w:r w:rsidR="005E48A2" w:rsidRPr="00982192">
        <w:rPr>
          <w:rFonts w:cs="Arial"/>
          <w:noProof/>
          <w:szCs w:val="17"/>
          <w:lang w:val="fr-FR"/>
        </w:rPr>
        <w:t xml:space="preserve"> (</w:t>
      </w:r>
      <w:r w:rsidR="00E37B42">
        <w:rPr>
          <w:rFonts w:cs="Arial"/>
          <w:noProof/>
          <w:szCs w:val="17"/>
          <w:lang w:val="fr-FR"/>
        </w:rPr>
        <w:t xml:space="preserve">ou </w:t>
      </w:r>
      <w:r w:rsidR="00555419">
        <w:rPr>
          <w:rFonts w:cs="Arial"/>
          <w:noProof/>
          <w:szCs w:val="17"/>
          <w:lang w:val="fr-FR"/>
        </w:rPr>
        <w:t>“</w:t>
      </w:r>
      <w:r w:rsidR="005E48A2" w:rsidRPr="00982192">
        <w:rPr>
          <w:rFonts w:cs="Arial"/>
          <w:noProof/>
          <w:szCs w:val="17"/>
          <w:lang w:val="fr-FR"/>
        </w:rPr>
        <w:t>messag</w:t>
      </w:r>
      <w:r w:rsidR="00E37B42">
        <w:rPr>
          <w:rFonts w:cs="Arial"/>
          <w:noProof/>
          <w:szCs w:val="17"/>
          <w:lang w:val="fr-FR"/>
        </w:rPr>
        <w:t>erie</w:t>
      </w:r>
      <w:r w:rsidR="00555419">
        <w:rPr>
          <w:rFonts w:cs="Arial"/>
          <w:noProof/>
          <w:szCs w:val="17"/>
          <w:lang w:val="fr-FR"/>
        </w:rPr>
        <w:t>”</w:t>
      </w:r>
      <w:r w:rsidR="005E48A2" w:rsidRPr="00982192">
        <w:rPr>
          <w:rFonts w:cs="Arial"/>
          <w:noProof/>
          <w:szCs w:val="17"/>
          <w:lang w:val="fr-FR"/>
        </w:rPr>
        <w:t xml:space="preserve">). </w:t>
      </w:r>
      <w:r w:rsidR="00E40E39" w:rsidRPr="00982192">
        <w:rPr>
          <w:rFonts w:cs="Arial"/>
          <w:noProof/>
          <w:szCs w:val="17"/>
          <w:lang w:val="fr-FR"/>
        </w:rPr>
        <w:t xml:space="preserve"> </w:t>
      </w:r>
      <w:r w:rsidR="00E37B42">
        <w:rPr>
          <w:rFonts w:cs="Arial"/>
          <w:noProof/>
          <w:szCs w:val="17"/>
          <w:lang w:val="fr-FR"/>
        </w:rPr>
        <w:t xml:space="preserve">Ce profil sert à exécuter des versions spécifiques de certaines des plus importantes normes applicables aux services Web, </w:t>
      </w:r>
      <w:r w:rsidR="00BB0A23">
        <w:rPr>
          <w:rFonts w:cs="Arial"/>
          <w:noProof/>
          <w:szCs w:val="17"/>
          <w:lang w:val="fr-FR"/>
        </w:rPr>
        <w:t>à savoir</w:t>
      </w:r>
      <w:r w:rsidR="00E37B42">
        <w:rPr>
          <w:rFonts w:cs="Arial"/>
          <w:noProof/>
          <w:szCs w:val="17"/>
          <w:lang w:val="fr-FR"/>
        </w:rPr>
        <w:t xml:space="preserve"> notamment </w:t>
      </w:r>
      <w:r w:rsidR="005E48A2" w:rsidRPr="00982192">
        <w:rPr>
          <w:rFonts w:cs="Arial"/>
          <w:noProof/>
          <w:szCs w:val="17"/>
          <w:lang w:val="fr-FR"/>
        </w:rPr>
        <w:t>WSDL</w:t>
      </w:r>
      <w:r w:rsidR="00992C0C" w:rsidRPr="00982192">
        <w:rPr>
          <w:rFonts w:cs="Arial"/>
          <w:noProof/>
          <w:szCs w:val="17"/>
          <w:lang w:val="fr-FR"/>
        </w:rPr>
        <w:t>,</w:t>
      </w:r>
      <w:r w:rsidR="00992C0C">
        <w:rPr>
          <w:rFonts w:cs="Arial"/>
          <w:noProof/>
          <w:szCs w:val="17"/>
          <w:lang w:val="fr-FR"/>
        </w:rPr>
        <w:t xml:space="preserve"> </w:t>
      </w:r>
      <w:r w:rsidR="00992C0C" w:rsidRPr="00982192">
        <w:rPr>
          <w:rFonts w:cs="Arial"/>
          <w:noProof/>
          <w:szCs w:val="17"/>
          <w:lang w:val="fr-FR"/>
        </w:rPr>
        <w:t>SO</w:t>
      </w:r>
      <w:r w:rsidR="005E48A2" w:rsidRPr="00982192">
        <w:rPr>
          <w:rFonts w:cs="Arial"/>
          <w:noProof/>
          <w:szCs w:val="17"/>
          <w:lang w:val="fr-FR"/>
        </w:rPr>
        <w:t>AP</w:t>
      </w:r>
      <w:r w:rsidR="00E37B42">
        <w:rPr>
          <w:rFonts w:cs="Arial"/>
          <w:noProof/>
          <w:szCs w:val="17"/>
          <w:lang w:val="fr-FR"/>
        </w:rPr>
        <w:t xml:space="preserve"> et </w:t>
      </w:r>
      <w:r w:rsidR="00334310">
        <w:rPr>
          <w:rFonts w:cs="Arial"/>
          <w:noProof/>
          <w:szCs w:val="17"/>
          <w:lang w:val="fr-FR"/>
        </w:rPr>
        <w:t>XML.  Le</w:t>
      </w:r>
      <w:r w:rsidR="00E37B42">
        <w:rPr>
          <w:rFonts w:cs="Arial"/>
          <w:noProof/>
          <w:szCs w:val="17"/>
          <w:lang w:val="fr-FR"/>
        </w:rPr>
        <w:t xml:space="preserve"> fait de se conformer à certains profils implique une conformité à des versions spécifiques de ces normes</w:t>
      </w:r>
      <w:r w:rsidR="005E48A2" w:rsidRPr="00982192">
        <w:rPr>
          <w:rFonts w:cs="Arial"/>
          <w:noProof/>
          <w:szCs w:val="17"/>
          <w:lang w:val="fr-FR"/>
        </w:rPr>
        <w:t xml:space="preserve">. </w:t>
      </w:r>
      <w:r w:rsidR="00E40E39" w:rsidRPr="00982192">
        <w:rPr>
          <w:rFonts w:cs="Arial"/>
          <w:noProof/>
          <w:szCs w:val="17"/>
          <w:lang w:val="fr-FR"/>
        </w:rPr>
        <w:t xml:space="preserve"> </w:t>
      </w:r>
      <w:r w:rsidR="005E48A2" w:rsidRPr="00982192">
        <w:rPr>
          <w:rFonts w:cs="Arial"/>
          <w:noProof/>
          <w:szCs w:val="17"/>
          <w:lang w:val="fr-FR"/>
        </w:rPr>
        <w:t>WS</w:t>
      </w:r>
      <w:r w:rsidR="00BB0A23">
        <w:rPr>
          <w:rFonts w:cs="Arial"/>
          <w:noProof/>
          <w:szCs w:val="17"/>
          <w:lang w:val="fr-FR"/>
        </w:rPr>
        <w:t>-</w:t>
      </w:r>
      <w:r w:rsidR="005E48A2" w:rsidRPr="00982192">
        <w:rPr>
          <w:rFonts w:cs="Arial"/>
          <w:noProof/>
          <w:szCs w:val="17"/>
          <w:lang w:val="fr-FR"/>
        </w:rPr>
        <w:t xml:space="preserve">I Basic Profile v1.1 </w:t>
      </w:r>
      <w:r w:rsidR="00943F1D">
        <w:rPr>
          <w:rFonts w:cs="Arial"/>
          <w:noProof/>
          <w:szCs w:val="17"/>
          <w:lang w:val="fr-FR"/>
        </w:rPr>
        <w:t>donne des conseils pour utiliser</w:t>
      </w:r>
      <w:r w:rsidR="005E48A2" w:rsidRPr="00982192">
        <w:rPr>
          <w:rFonts w:cs="Arial"/>
          <w:noProof/>
          <w:szCs w:val="17"/>
          <w:lang w:val="fr-FR"/>
        </w:rPr>
        <w:t xml:space="preserve"> XML 1.0, HTT</w:t>
      </w:r>
      <w:r w:rsidR="00943F1D">
        <w:rPr>
          <w:rFonts w:cs="Arial"/>
          <w:noProof/>
          <w:szCs w:val="17"/>
          <w:lang w:val="fr-FR"/>
        </w:rPr>
        <w:t>P 1.1, UDDI, SOAP 1.1, WSDL 1.1 et</w:t>
      </w:r>
      <w:r w:rsidR="005E48A2" w:rsidRPr="00982192">
        <w:rPr>
          <w:rFonts w:cs="Arial"/>
          <w:noProof/>
          <w:szCs w:val="17"/>
          <w:lang w:val="fr-FR"/>
        </w:rPr>
        <w:t xml:space="preserve"> UDDI 2.0. </w:t>
      </w:r>
      <w:r w:rsidR="002D56D3">
        <w:rPr>
          <w:rFonts w:cs="Arial"/>
          <w:noProof/>
          <w:szCs w:val="17"/>
          <w:lang w:val="fr-FR"/>
        </w:rPr>
        <w:t xml:space="preserve"> </w:t>
      </w:r>
      <w:r w:rsidR="005E48A2" w:rsidRPr="00982192">
        <w:rPr>
          <w:rFonts w:cs="Arial"/>
          <w:noProof/>
          <w:szCs w:val="17"/>
          <w:lang w:val="fr-FR"/>
        </w:rPr>
        <w:t>WS</w:t>
      </w:r>
      <w:r w:rsidR="00BB0A23">
        <w:rPr>
          <w:rFonts w:cs="Arial"/>
          <w:noProof/>
          <w:szCs w:val="17"/>
          <w:lang w:val="fr-FR"/>
        </w:rPr>
        <w:t>-</w:t>
      </w:r>
      <w:r w:rsidR="005E48A2" w:rsidRPr="00982192">
        <w:rPr>
          <w:rFonts w:cs="Arial"/>
          <w:noProof/>
          <w:szCs w:val="17"/>
          <w:lang w:val="fr-FR"/>
        </w:rPr>
        <w:t xml:space="preserve">I Basic Profile 2.0 </w:t>
      </w:r>
      <w:r w:rsidR="00943F1D">
        <w:rPr>
          <w:rFonts w:cs="Arial"/>
          <w:noProof/>
          <w:szCs w:val="17"/>
          <w:lang w:val="fr-FR"/>
        </w:rPr>
        <w:t xml:space="preserve">donne des conseils pour utiliser </w:t>
      </w:r>
      <w:r w:rsidR="005E48A2" w:rsidRPr="00982192">
        <w:rPr>
          <w:rFonts w:cs="Arial"/>
          <w:noProof/>
          <w:szCs w:val="17"/>
          <w:lang w:val="fr-FR"/>
        </w:rPr>
        <w:t>SOAP 1.2, WS</w:t>
      </w:r>
      <w:r w:rsidR="00943F1D">
        <w:rPr>
          <w:rFonts w:cs="Arial"/>
          <w:noProof/>
          <w:szCs w:val="17"/>
          <w:lang w:val="fr-FR"/>
        </w:rPr>
        <w:t>DL 1.1, UDDI 2.0, WS</w:t>
      </w:r>
      <w:r w:rsidR="00BB0A23">
        <w:rPr>
          <w:rFonts w:cs="Arial"/>
          <w:noProof/>
          <w:szCs w:val="17"/>
          <w:lang w:val="fr-FR"/>
        </w:rPr>
        <w:t>-</w:t>
      </w:r>
      <w:r w:rsidR="00943F1D">
        <w:rPr>
          <w:rFonts w:cs="Arial"/>
          <w:noProof/>
          <w:szCs w:val="17"/>
          <w:lang w:val="fr-FR"/>
        </w:rPr>
        <w:t>Addressing et</w:t>
      </w:r>
      <w:r w:rsidR="005E48A2" w:rsidRPr="00982192">
        <w:rPr>
          <w:rFonts w:cs="Arial"/>
          <w:noProof/>
          <w:szCs w:val="17"/>
          <w:lang w:val="fr-FR"/>
        </w:rPr>
        <w:t xml:space="preserve"> MTOM. </w:t>
      </w:r>
      <w:r w:rsidR="00E40E39" w:rsidRPr="00982192">
        <w:rPr>
          <w:rFonts w:cs="Arial"/>
          <w:noProof/>
          <w:szCs w:val="17"/>
          <w:lang w:val="fr-FR"/>
        </w:rPr>
        <w:t xml:space="preserve"> </w:t>
      </w:r>
      <w:r w:rsidR="005E48A2" w:rsidRPr="00982192">
        <w:rPr>
          <w:rFonts w:cs="Arial"/>
          <w:noProof/>
          <w:szCs w:val="17"/>
          <w:lang w:val="fr-FR"/>
        </w:rPr>
        <w:t xml:space="preserve">SOAP 1.2 </w:t>
      </w:r>
      <w:r w:rsidR="00943F1D">
        <w:rPr>
          <w:rFonts w:cs="Arial"/>
          <w:noProof/>
          <w:szCs w:val="17"/>
          <w:lang w:val="fr-FR"/>
        </w:rPr>
        <w:t>fournit un modèle de traitement clair et améliore l</w:t>
      </w:r>
      <w:r w:rsidR="00BB0A23">
        <w:rPr>
          <w:rFonts w:cs="Arial"/>
          <w:noProof/>
          <w:szCs w:val="17"/>
          <w:lang w:val="fr-FR"/>
        </w:rPr>
        <w:t>’</w:t>
      </w:r>
      <w:r w:rsidR="005E48A2" w:rsidRPr="00982192">
        <w:rPr>
          <w:rFonts w:cs="Arial"/>
          <w:noProof/>
          <w:szCs w:val="17"/>
          <w:lang w:val="fr-FR"/>
        </w:rPr>
        <w:t>interop</w:t>
      </w:r>
      <w:r w:rsidR="00943F1D">
        <w:rPr>
          <w:rFonts w:cs="Arial"/>
          <w:noProof/>
          <w:szCs w:val="17"/>
          <w:lang w:val="fr-FR"/>
        </w:rPr>
        <w:t>é</w:t>
      </w:r>
      <w:r w:rsidR="005E48A2" w:rsidRPr="00982192">
        <w:rPr>
          <w:rFonts w:cs="Arial"/>
          <w:noProof/>
          <w:szCs w:val="17"/>
          <w:lang w:val="fr-FR"/>
        </w:rPr>
        <w:t>rabilit</w:t>
      </w:r>
      <w:r w:rsidR="00943F1D">
        <w:rPr>
          <w:rFonts w:cs="Arial"/>
          <w:noProof/>
          <w:szCs w:val="17"/>
          <w:lang w:val="fr-FR"/>
        </w:rPr>
        <w:t>é</w:t>
      </w:r>
      <w:r w:rsidR="005E48A2" w:rsidRPr="00982192">
        <w:rPr>
          <w:rFonts w:cs="Arial"/>
          <w:noProof/>
          <w:szCs w:val="17"/>
          <w:lang w:val="fr-FR"/>
        </w:rPr>
        <w:t xml:space="preserve">. </w:t>
      </w:r>
      <w:r w:rsidR="00E40E39" w:rsidRPr="00982192">
        <w:rPr>
          <w:rFonts w:cs="Arial"/>
          <w:noProof/>
          <w:szCs w:val="17"/>
          <w:lang w:val="fr-FR"/>
        </w:rPr>
        <w:t xml:space="preserve"> </w:t>
      </w:r>
      <w:r w:rsidR="005E48A2" w:rsidRPr="00982192">
        <w:rPr>
          <w:rFonts w:cs="Arial"/>
          <w:noProof/>
          <w:szCs w:val="17"/>
          <w:lang w:val="fr-FR"/>
        </w:rPr>
        <w:t xml:space="preserve">WSDL 2.0 </w:t>
      </w:r>
      <w:r w:rsidR="00943F1D">
        <w:rPr>
          <w:rFonts w:cs="Arial"/>
          <w:noProof/>
          <w:szCs w:val="17"/>
          <w:lang w:val="fr-FR"/>
        </w:rPr>
        <w:t>a été mis au point pour résoudre les problèmes d</w:t>
      </w:r>
      <w:r w:rsidR="00BB0A23">
        <w:rPr>
          <w:rFonts w:cs="Arial"/>
          <w:noProof/>
          <w:szCs w:val="17"/>
          <w:lang w:val="fr-FR"/>
        </w:rPr>
        <w:t>’</w:t>
      </w:r>
      <w:r w:rsidR="00943F1D">
        <w:rPr>
          <w:rFonts w:cs="Arial"/>
          <w:noProof/>
          <w:szCs w:val="17"/>
          <w:lang w:val="fr-FR"/>
        </w:rPr>
        <w:t>interopérabilité</w:t>
      </w:r>
      <w:r w:rsidR="005E48A2" w:rsidRPr="00982192">
        <w:rPr>
          <w:rFonts w:cs="Arial"/>
          <w:noProof/>
          <w:szCs w:val="17"/>
          <w:lang w:val="fr-FR"/>
        </w:rPr>
        <w:t xml:space="preserve"> </w:t>
      </w:r>
      <w:r w:rsidR="00943F1D">
        <w:rPr>
          <w:rFonts w:cs="Arial"/>
          <w:noProof/>
          <w:szCs w:val="17"/>
          <w:lang w:val="fr-FR"/>
        </w:rPr>
        <w:t xml:space="preserve">que présentait </w:t>
      </w:r>
      <w:r w:rsidR="005E48A2" w:rsidRPr="00982192">
        <w:rPr>
          <w:rFonts w:cs="Arial"/>
          <w:noProof/>
          <w:szCs w:val="17"/>
          <w:lang w:val="fr-FR"/>
        </w:rPr>
        <w:t xml:space="preserve">WSDL 1.1 </w:t>
      </w:r>
      <w:r w:rsidR="00943F1D">
        <w:rPr>
          <w:rFonts w:cs="Arial"/>
          <w:noProof/>
          <w:szCs w:val="17"/>
          <w:lang w:val="fr-FR"/>
        </w:rPr>
        <w:t xml:space="preserve">en utilisant des associations </w:t>
      </w:r>
      <w:r w:rsidR="005E48A2" w:rsidRPr="00982192">
        <w:rPr>
          <w:rFonts w:cs="Arial"/>
          <w:noProof/>
          <w:szCs w:val="17"/>
          <w:lang w:val="fr-FR"/>
        </w:rPr>
        <w:t xml:space="preserve">SOAP 1.2 </w:t>
      </w:r>
      <w:r w:rsidR="00943F1D">
        <w:rPr>
          <w:rFonts w:cs="Arial"/>
          <w:noProof/>
          <w:szCs w:val="17"/>
          <w:lang w:val="fr-FR"/>
        </w:rPr>
        <w:t>améliorées</w:t>
      </w:r>
      <w:r w:rsidR="005E48A2" w:rsidRPr="00982192">
        <w:rPr>
          <w:rFonts w:cs="Arial"/>
          <w:noProof/>
          <w:szCs w:val="17"/>
          <w:lang w:val="fr-FR"/>
        </w:rPr>
        <w:t>.</w:t>
      </w:r>
    </w:p>
    <w:p w14:paraId="24A6CB86" w14:textId="792745E7"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01</w:t>
      </w:r>
      <w:r w:rsidR="000B46F0">
        <w:rPr>
          <w:rFonts w:eastAsia="Times New Roman" w:cs="Arial"/>
          <w:noProof/>
          <w:szCs w:val="17"/>
          <w:lang w:val="fr-FR"/>
        </w:rPr>
        <w:t>]</w:t>
      </w:r>
      <w:r w:rsidR="000B46F0">
        <w:rPr>
          <w:rFonts w:eastAsia="Times New Roman" w:cs="Arial"/>
          <w:noProof/>
          <w:szCs w:val="17"/>
          <w:lang w:val="fr-FR"/>
        </w:rPr>
        <w:tab/>
      </w:r>
      <w:r w:rsidR="00943F1D">
        <w:rPr>
          <w:rFonts w:eastAsia="Times New Roman" w:cs="Arial"/>
          <w:noProof/>
          <w:szCs w:val="17"/>
          <w:lang w:val="fr-FR"/>
        </w:rPr>
        <w:t>Tous</w:t>
      </w:r>
      <w:r w:rsidR="00992C0C">
        <w:rPr>
          <w:rFonts w:eastAsia="Times New Roman" w:cs="Arial"/>
          <w:noProof/>
          <w:szCs w:val="17"/>
          <w:lang w:val="fr-FR"/>
        </w:rPr>
        <w:t xml:space="preserve"> les WSD</w:t>
      </w:r>
      <w:r w:rsidR="00943F1D">
        <w:rPr>
          <w:rFonts w:eastAsia="Times New Roman" w:cs="Arial"/>
          <w:noProof/>
          <w:szCs w:val="17"/>
          <w:lang w:val="fr-FR"/>
        </w:rPr>
        <w:t>L</w:t>
      </w:r>
      <w:r w:rsidRPr="00982192">
        <w:rPr>
          <w:rFonts w:eastAsia="Times New Roman" w:cs="Arial"/>
          <w:noProof/>
          <w:szCs w:val="17"/>
          <w:lang w:val="fr-FR"/>
        </w:rPr>
        <w:t xml:space="preserve"> </w:t>
      </w:r>
      <w:r w:rsidR="00943F1D">
        <w:rPr>
          <w:rFonts w:eastAsia="Times New Roman" w:cs="Arial"/>
          <w:noProof/>
          <w:szCs w:val="17"/>
          <w:lang w:val="fr-FR"/>
        </w:rPr>
        <w:t xml:space="preserve">DOIVENT se </w:t>
      </w:r>
      <w:r w:rsidRPr="00982192">
        <w:rPr>
          <w:rFonts w:eastAsia="Times New Roman" w:cs="Arial"/>
          <w:noProof/>
          <w:szCs w:val="17"/>
          <w:lang w:val="fr-FR"/>
        </w:rPr>
        <w:t>conform</w:t>
      </w:r>
      <w:r w:rsidR="00943F1D">
        <w:rPr>
          <w:rFonts w:eastAsia="Times New Roman" w:cs="Arial"/>
          <w:noProof/>
          <w:szCs w:val="17"/>
          <w:lang w:val="fr-FR"/>
        </w:rPr>
        <w:t>er au</w:t>
      </w:r>
      <w:r w:rsidRPr="00982192">
        <w:rPr>
          <w:rFonts w:eastAsia="Times New Roman" w:cs="Arial"/>
          <w:noProof/>
          <w:szCs w:val="17"/>
          <w:lang w:val="fr-FR"/>
        </w:rPr>
        <w:t xml:space="preserve"> WS</w:t>
      </w:r>
      <w:r w:rsidR="00BB0A23">
        <w:rPr>
          <w:rFonts w:eastAsia="Times New Roman" w:cs="Arial"/>
          <w:noProof/>
          <w:szCs w:val="17"/>
          <w:lang w:val="fr-FR"/>
        </w:rPr>
        <w:t>-</w:t>
      </w:r>
      <w:r w:rsidRPr="00982192">
        <w:rPr>
          <w:rFonts w:eastAsia="Times New Roman" w:cs="Arial"/>
          <w:noProof/>
          <w:szCs w:val="17"/>
          <w:lang w:val="fr-FR"/>
        </w:rPr>
        <w:t>I Basic Profile 2.0.</w:t>
      </w:r>
      <w:r w:rsidR="00992C0C" w:rsidRPr="00982192">
        <w:rPr>
          <w:rFonts w:eastAsia="Times New Roman" w:cs="Arial"/>
          <w:noProof/>
          <w:szCs w:val="17"/>
          <w:lang w:val="fr-FR"/>
        </w:rPr>
        <w:t xml:space="preserve"> </w:t>
      </w:r>
      <w:r w:rsidR="002D56D3">
        <w:rPr>
          <w:rFonts w:eastAsia="Times New Roman" w:cs="Arial"/>
          <w:noProof/>
          <w:szCs w:val="17"/>
          <w:lang w:val="fr-FR"/>
        </w:rPr>
        <w:t xml:space="preserve"> </w:t>
      </w:r>
      <w:r w:rsidR="00992C0C">
        <w:rPr>
          <w:rFonts w:eastAsia="Times New Roman" w:cs="Arial"/>
          <w:noProof/>
          <w:szCs w:val="17"/>
          <w:lang w:val="fr-FR"/>
        </w:rPr>
        <w:t>Le </w:t>
      </w:r>
      <w:r w:rsidR="00992C0C" w:rsidRPr="00982192">
        <w:rPr>
          <w:rFonts w:eastAsia="Times New Roman" w:cs="Arial"/>
          <w:noProof/>
          <w:szCs w:val="17"/>
          <w:lang w:val="fr-FR"/>
        </w:rPr>
        <w:t>WSD</w:t>
      </w:r>
      <w:r w:rsidRPr="00982192">
        <w:rPr>
          <w:rFonts w:eastAsia="Times New Roman" w:cs="Arial"/>
          <w:noProof/>
          <w:szCs w:val="17"/>
          <w:lang w:val="fr-FR"/>
        </w:rPr>
        <w:t xml:space="preserve">L 1.2 </w:t>
      </w:r>
      <w:r w:rsidR="00943F1D">
        <w:rPr>
          <w:rFonts w:eastAsia="Times New Roman" w:cs="Arial"/>
          <w:noProof/>
          <w:szCs w:val="17"/>
          <w:lang w:val="fr-FR"/>
        </w:rPr>
        <w:t>PEUT être utilisé</w:t>
      </w:r>
      <w:r w:rsidRPr="00982192">
        <w:rPr>
          <w:rFonts w:eastAsia="Times New Roman" w:cs="Arial"/>
          <w:noProof/>
          <w:szCs w:val="17"/>
          <w:lang w:val="fr-FR"/>
        </w:rPr>
        <w:t>.</w:t>
      </w:r>
    </w:p>
    <w:p w14:paraId="2DDAA50E" w14:textId="044B13E7" w:rsidR="005E48A2" w:rsidRPr="00982192" w:rsidRDefault="006B779E" w:rsidP="00CE01DA">
      <w:pPr>
        <w:pStyle w:val="NormalWeb"/>
        <w:spacing w:before="170" w:beforeAutospacing="0" w:after="170" w:afterAutospacing="0"/>
        <w:rPr>
          <w:rFonts w:cs="Arial"/>
          <w:noProof/>
          <w:szCs w:val="17"/>
          <w:lang w:val="fr-FR"/>
        </w:rPr>
      </w:pPr>
      <w:r w:rsidRPr="00982192">
        <w:rPr>
          <w:rFonts w:cs="Arial"/>
          <w:noProof/>
          <w:szCs w:val="17"/>
          <w:lang w:val="fr-FR"/>
        </w:rPr>
        <w:fldChar w:fldCharType="begin"/>
      </w:r>
      <w:r w:rsidRPr="00982192">
        <w:rPr>
          <w:rFonts w:cs="Arial"/>
          <w:noProof/>
          <w:szCs w:val="17"/>
          <w:lang w:val="fr-FR"/>
        </w:rPr>
        <w:instrText xml:space="preserve"> AUTONUM  </w:instrText>
      </w:r>
      <w:r w:rsidRPr="00982192">
        <w:rPr>
          <w:rFonts w:cs="Arial"/>
          <w:noProof/>
          <w:szCs w:val="17"/>
          <w:lang w:val="fr-FR"/>
        </w:rPr>
        <w:fldChar w:fldCharType="end"/>
      </w:r>
      <w:r w:rsidRPr="00982192">
        <w:rPr>
          <w:rFonts w:cs="Arial"/>
          <w:noProof/>
          <w:szCs w:val="17"/>
          <w:lang w:val="fr-FR"/>
        </w:rPr>
        <w:tab/>
      </w:r>
      <w:r w:rsidR="004733D7">
        <w:rPr>
          <w:rFonts w:cs="Arial"/>
          <w:noProof/>
          <w:szCs w:val="17"/>
          <w:lang w:val="fr-FR"/>
        </w:rPr>
        <w:t xml:space="preserve">Une association </w:t>
      </w:r>
      <w:r w:rsidR="005E48A2" w:rsidRPr="00982192">
        <w:rPr>
          <w:rFonts w:cs="Arial"/>
          <w:noProof/>
          <w:szCs w:val="17"/>
          <w:lang w:val="fr-FR"/>
        </w:rPr>
        <w:t xml:space="preserve">WSDL SOAP </w:t>
      </w:r>
      <w:r w:rsidR="0055199B">
        <w:rPr>
          <w:rFonts w:cs="Arial"/>
          <w:noProof/>
          <w:szCs w:val="17"/>
          <w:lang w:val="fr-FR"/>
        </w:rPr>
        <w:t>peut être une association de style d</w:t>
      </w:r>
      <w:r w:rsidR="00BB0A23">
        <w:rPr>
          <w:rFonts w:cs="Arial"/>
          <w:noProof/>
          <w:szCs w:val="17"/>
          <w:lang w:val="fr-FR"/>
        </w:rPr>
        <w:t>’</w:t>
      </w:r>
      <w:r w:rsidR="0055199B">
        <w:rPr>
          <w:rFonts w:cs="Arial"/>
          <w:noProof/>
          <w:szCs w:val="17"/>
          <w:lang w:val="fr-FR"/>
        </w:rPr>
        <w:t xml:space="preserve">appel de procédure à distance </w:t>
      </w:r>
      <w:r w:rsidR="005E48A2" w:rsidRPr="00982192">
        <w:rPr>
          <w:rFonts w:cs="Arial"/>
          <w:noProof/>
          <w:szCs w:val="17"/>
          <w:lang w:val="fr-FR"/>
        </w:rPr>
        <w:t>(RPC) o</w:t>
      </w:r>
      <w:r w:rsidR="0055199B">
        <w:rPr>
          <w:rFonts w:cs="Arial"/>
          <w:noProof/>
          <w:szCs w:val="17"/>
          <w:lang w:val="fr-FR"/>
        </w:rPr>
        <w:t xml:space="preserve">u une association de style de </w:t>
      </w:r>
      <w:r w:rsidR="005E48A2" w:rsidRPr="00982192">
        <w:rPr>
          <w:rFonts w:cs="Arial"/>
          <w:noProof/>
          <w:szCs w:val="17"/>
          <w:lang w:val="fr-FR"/>
        </w:rPr>
        <w:t>docume</w:t>
      </w:r>
      <w:r w:rsidR="00334310" w:rsidRPr="00982192">
        <w:rPr>
          <w:rFonts w:cs="Arial"/>
          <w:noProof/>
          <w:szCs w:val="17"/>
          <w:lang w:val="fr-FR"/>
        </w:rPr>
        <w:t>nt</w:t>
      </w:r>
      <w:r w:rsidR="00334310">
        <w:rPr>
          <w:rFonts w:cs="Arial"/>
          <w:noProof/>
          <w:szCs w:val="17"/>
          <w:lang w:val="fr-FR"/>
        </w:rPr>
        <w:t>.  Un</w:t>
      </w:r>
      <w:r w:rsidR="0055199B">
        <w:rPr>
          <w:rFonts w:cs="Arial"/>
          <w:noProof/>
          <w:szCs w:val="17"/>
          <w:lang w:val="fr-FR"/>
        </w:rPr>
        <w:t xml:space="preserve">e association </w:t>
      </w:r>
      <w:r w:rsidR="005E48A2" w:rsidRPr="00982192">
        <w:rPr>
          <w:rFonts w:cs="Arial"/>
          <w:noProof/>
          <w:szCs w:val="17"/>
          <w:lang w:val="fr-FR"/>
        </w:rPr>
        <w:t xml:space="preserve">SOAP </w:t>
      </w:r>
      <w:r w:rsidR="0055199B">
        <w:rPr>
          <w:rFonts w:cs="Arial"/>
          <w:noProof/>
          <w:szCs w:val="17"/>
          <w:lang w:val="fr-FR"/>
        </w:rPr>
        <w:t xml:space="preserve">peut également avoir une utilisation codée </w:t>
      </w:r>
      <w:r w:rsidR="00C0504F">
        <w:rPr>
          <w:rFonts w:cs="Arial"/>
          <w:noProof/>
          <w:szCs w:val="17"/>
          <w:lang w:val="fr-FR"/>
        </w:rPr>
        <w:t>ou une utilisation littéra</w:t>
      </w:r>
      <w:r w:rsidR="00334310">
        <w:rPr>
          <w:rFonts w:cs="Arial"/>
          <w:noProof/>
          <w:szCs w:val="17"/>
          <w:lang w:val="fr-FR"/>
        </w:rPr>
        <w:t>le.  On</w:t>
      </w:r>
      <w:r w:rsidR="00C0504F">
        <w:rPr>
          <w:rFonts w:cs="Arial"/>
          <w:noProof/>
          <w:szCs w:val="17"/>
          <w:lang w:val="fr-FR"/>
        </w:rPr>
        <w:t xml:space="preserve"> a ainsi cinq</w:t>
      </w:r>
      <w:r w:rsidR="002D56D3">
        <w:rPr>
          <w:rFonts w:cs="Arial"/>
          <w:noProof/>
          <w:szCs w:val="17"/>
          <w:lang w:val="fr-FR"/>
        </w:rPr>
        <w:t> </w:t>
      </w:r>
      <w:r w:rsidR="00C0504F">
        <w:rPr>
          <w:rFonts w:cs="Arial"/>
          <w:noProof/>
          <w:szCs w:val="17"/>
          <w:lang w:val="fr-FR"/>
        </w:rPr>
        <w:t>styles/modèles d</w:t>
      </w:r>
      <w:r w:rsidR="00BB0A23">
        <w:rPr>
          <w:rFonts w:cs="Arial"/>
          <w:noProof/>
          <w:szCs w:val="17"/>
          <w:lang w:val="fr-FR"/>
        </w:rPr>
        <w:t>’</w:t>
      </w:r>
      <w:r w:rsidR="00C0504F">
        <w:rPr>
          <w:rFonts w:cs="Arial"/>
          <w:noProof/>
          <w:szCs w:val="17"/>
          <w:lang w:val="fr-FR"/>
        </w:rPr>
        <w:t>utilisation</w:t>
      </w:r>
      <w:r w:rsidR="00BB0A23">
        <w:rPr>
          <w:rFonts w:cs="Arial"/>
          <w:noProof/>
          <w:szCs w:val="17"/>
          <w:lang w:val="fr-FR"/>
        </w:rPr>
        <w:t> :</w:t>
      </w:r>
      <w:r w:rsidR="005E48A2" w:rsidRPr="00982192">
        <w:rPr>
          <w:rFonts w:cs="Arial"/>
          <w:noProof/>
          <w:szCs w:val="17"/>
          <w:lang w:val="fr-FR"/>
        </w:rPr>
        <w:t xml:space="preserve"> RPC/</w:t>
      </w:r>
      <w:r w:rsidR="00C0504F">
        <w:rPr>
          <w:rFonts w:cs="Arial"/>
          <w:noProof/>
          <w:szCs w:val="17"/>
          <w:lang w:val="fr-FR"/>
        </w:rPr>
        <w:t>codé</w:t>
      </w:r>
      <w:r w:rsidR="005E48A2" w:rsidRPr="00982192">
        <w:rPr>
          <w:rFonts w:cs="Arial"/>
          <w:noProof/>
          <w:szCs w:val="17"/>
          <w:lang w:val="fr-FR"/>
        </w:rPr>
        <w:t>, RPC/li</w:t>
      </w:r>
      <w:r w:rsidR="00C0504F">
        <w:rPr>
          <w:rFonts w:cs="Arial"/>
          <w:noProof/>
          <w:szCs w:val="17"/>
          <w:lang w:val="fr-FR"/>
        </w:rPr>
        <w:t>tté</w:t>
      </w:r>
      <w:r w:rsidR="005E48A2" w:rsidRPr="00982192">
        <w:rPr>
          <w:rFonts w:cs="Arial"/>
          <w:noProof/>
          <w:szCs w:val="17"/>
          <w:lang w:val="fr-FR"/>
        </w:rPr>
        <w:t>ral, document/</w:t>
      </w:r>
      <w:r w:rsidR="00C0504F">
        <w:rPr>
          <w:rFonts w:cs="Arial"/>
          <w:noProof/>
          <w:szCs w:val="17"/>
          <w:lang w:val="fr-FR"/>
        </w:rPr>
        <w:t>codé</w:t>
      </w:r>
      <w:r w:rsidR="005E48A2" w:rsidRPr="00982192">
        <w:rPr>
          <w:rFonts w:cs="Arial"/>
          <w:noProof/>
          <w:szCs w:val="17"/>
          <w:lang w:val="fr-FR"/>
        </w:rPr>
        <w:t>, document/lit</w:t>
      </w:r>
      <w:r w:rsidR="00C0504F">
        <w:rPr>
          <w:rFonts w:cs="Arial"/>
          <w:noProof/>
          <w:szCs w:val="17"/>
          <w:lang w:val="fr-FR"/>
        </w:rPr>
        <w:t>té</w:t>
      </w:r>
      <w:r w:rsidR="005E48A2" w:rsidRPr="00982192">
        <w:rPr>
          <w:rFonts w:cs="Arial"/>
          <w:noProof/>
          <w:szCs w:val="17"/>
          <w:lang w:val="fr-FR"/>
        </w:rPr>
        <w:t>ral, document/lit</w:t>
      </w:r>
      <w:r w:rsidR="00C0504F">
        <w:rPr>
          <w:rFonts w:cs="Arial"/>
          <w:noProof/>
          <w:szCs w:val="17"/>
          <w:lang w:val="fr-FR"/>
        </w:rPr>
        <w:t>té</w:t>
      </w:r>
      <w:r w:rsidR="005E48A2" w:rsidRPr="00982192">
        <w:rPr>
          <w:rFonts w:cs="Arial"/>
          <w:noProof/>
          <w:szCs w:val="17"/>
          <w:lang w:val="fr-FR"/>
        </w:rPr>
        <w:t xml:space="preserve">ral </w:t>
      </w:r>
      <w:r w:rsidR="00C0504F">
        <w:rPr>
          <w:rFonts w:cs="Arial"/>
          <w:noProof/>
          <w:szCs w:val="17"/>
          <w:lang w:val="fr-FR"/>
        </w:rPr>
        <w:t>compacté</w:t>
      </w:r>
      <w:r w:rsidR="005E48A2" w:rsidRPr="00982192">
        <w:rPr>
          <w:rFonts w:cs="Arial"/>
          <w:noProof/>
          <w:szCs w:val="17"/>
          <w:lang w:val="fr-FR"/>
        </w:rPr>
        <w:t>.</w:t>
      </w:r>
    </w:p>
    <w:p w14:paraId="37FAC79A" w14:textId="23A10091" w:rsidR="00AD5E2E" w:rsidRPr="00982192" w:rsidRDefault="005E48A2"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02</w:t>
      </w:r>
      <w:r w:rsidR="000B46F0">
        <w:rPr>
          <w:rFonts w:eastAsia="Times New Roman" w:cs="Arial"/>
          <w:noProof/>
          <w:szCs w:val="17"/>
          <w:lang w:val="fr-FR"/>
        </w:rPr>
        <w:t>]</w:t>
      </w:r>
      <w:r w:rsidR="000B46F0">
        <w:rPr>
          <w:rFonts w:eastAsia="Times New Roman" w:cs="Arial"/>
          <w:noProof/>
          <w:szCs w:val="17"/>
          <w:lang w:val="fr-FR"/>
        </w:rPr>
        <w:tab/>
      </w:r>
      <w:r w:rsidR="007A0C29">
        <w:rPr>
          <w:rFonts w:eastAsia="Times New Roman" w:cs="Arial"/>
          <w:noProof/>
          <w:szCs w:val="17"/>
          <w:lang w:val="fr-FR"/>
        </w:rPr>
        <w:t>Les s</w:t>
      </w:r>
      <w:r w:rsidRPr="00982192">
        <w:rPr>
          <w:rFonts w:eastAsia="Times New Roman" w:cs="Arial"/>
          <w:noProof/>
          <w:szCs w:val="17"/>
          <w:lang w:val="fr-FR"/>
        </w:rPr>
        <w:t>ervices </w:t>
      </w:r>
      <w:r w:rsidR="007A0C29">
        <w:rPr>
          <w:rFonts w:eastAsia="Times New Roman" w:cs="Arial"/>
          <w:noProof/>
          <w:szCs w:val="17"/>
          <w:lang w:val="fr-FR"/>
        </w:rPr>
        <w:t>DOIVENT suivre l</w:t>
      </w:r>
      <w:r w:rsidR="00BB0A23">
        <w:rPr>
          <w:rFonts w:eastAsia="Times New Roman" w:cs="Arial"/>
          <w:noProof/>
          <w:szCs w:val="17"/>
          <w:lang w:val="fr-FR"/>
        </w:rPr>
        <w:t>’</w:t>
      </w:r>
      <w:r w:rsidR="007A0C29">
        <w:rPr>
          <w:rFonts w:eastAsia="Times New Roman" w:cs="Arial"/>
          <w:noProof/>
          <w:szCs w:val="17"/>
          <w:lang w:val="fr-FR"/>
        </w:rPr>
        <w:t>association de style de document et les modèles d</w:t>
      </w:r>
      <w:r w:rsidR="00BB0A23">
        <w:rPr>
          <w:rFonts w:eastAsia="Times New Roman" w:cs="Arial"/>
          <w:noProof/>
          <w:szCs w:val="17"/>
          <w:lang w:val="fr-FR"/>
        </w:rPr>
        <w:t>’</w:t>
      </w:r>
      <w:r w:rsidR="007A0C29">
        <w:rPr>
          <w:rFonts w:eastAsia="Times New Roman" w:cs="Arial"/>
          <w:noProof/>
          <w:szCs w:val="17"/>
          <w:lang w:val="fr-FR"/>
        </w:rPr>
        <w:t>utilisation littérale</w:t>
      </w:r>
      <w:r w:rsidRPr="00982192">
        <w:rPr>
          <w:rFonts w:eastAsia="Times New Roman" w:cs="Arial"/>
          <w:noProof/>
          <w:szCs w:val="17"/>
          <w:lang w:val="fr-FR"/>
        </w:rPr>
        <w:t xml:space="preserve"> (document/lit</w:t>
      </w:r>
      <w:r w:rsidR="007A0C29">
        <w:rPr>
          <w:rFonts w:eastAsia="Times New Roman" w:cs="Arial"/>
          <w:noProof/>
          <w:szCs w:val="17"/>
          <w:lang w:val="fr-FR"/>
        </w:rPr>
        <w:t>té</w:t>
      </w:r>
      <w:r w:rsidRPr="00982192">
        <w:rPr>
          <w:rFonts w:eastAsia="Times New Roman" w:cs="Arial"/>
          <w:noProof/>
          <w:szCs w:val="17"/>
          <w:lang w:val="fr-FR"/>
        </w:rPr>
        <w:t>ral o</w:t>
      </w:r>
      <w:r w:rsidR="007A0C29">
        <w:rPr>
          <w:rFonts w:eastAsia="Times New Roman" w:cs="Arial"/>
          <w:noProof/>
          <w:szCs w:val="17"/>
          <w:lang w:val="fr-FR"/>
        </w:rPr>
        <w:t>u</w:t>
      </w:r>
      <w:r w:rsidRPr="00982192">
        <w:rPr>
          <w:rFonts w:eastAsia="Times New Roman" w:cs="Arial"/>
          <w:noProof/>
          <w:szCs w:val="17"/>
          <w:lang w:val="fr-FR"/>
        </w:rPr>
        <w:t xml:space="preserve"> document/lit</w:t>
      </w:r>
      <w:r w:rsidR="007A0C29">
        <w:rPr>
          <w:rFonts w:eastAsia="Times New Roman" w:cs="Arial"/>
          <w:noProof/>
          <w:szCs w:val="17"/>
          <w:lang w:val="fr-FR"/>
        </w:rPr>
        <w:t>té</w:t>
      </w:r>
      <w:r w:rsidRPr="00982192">
        <w:rPr>
          <w:rFonts w:eastAsia="Times New Roman" w:cs="Arial"/>
          <w:noProof/>
          <w:szCs w:val="17"/>
          <w:lang w:val="fr-FR"/>
        </w:rPr>
        <w:t xml:space="preserve">ral </w:t>
      </w:r>
      <w:r w:rsidR="007A0C29">
        <w:rPr>
          <w:rFonts w:eastAsia="Times New Roman" w:cs="Arial"/>
          <w:noProof/>
          <w:szCs w:val="17"/>
          <w:lang w:val="fr-FR"/>
        </w:rPr>
        <w:t>compac</w:t>
      </w:r>
      <w:r w:rsidR="00334310">
        <w:rPr>
          <w:rFonts w:eastAsia="Times New Roman" w:cs="Arial"/>
          <w:noProof/>
          <w:szCs w:val="17"/>
          <w:lang w:val="fr-FR"/>
        </w:rPr>
        <w:t>té</w:t>
      </w:r>
      <w:r w:rsidR="00334310" w:rsidRPr="00982192">
        <w:rPr>
          <w:rFonts w:eastAsia="Times New Roman" w:cs="Arial"/>
          <w:noProof/>
          <w:szCs w:val="17"/>
          <w:lang w:val="fr-FR"/>
        </w:rPr>
        <w:t>)</w:t>
      </w:r>
      <w:r w:rsidR="00334310">
        <w:rPr>
          <w:rFonts w:eastAsia="Times New Roman" w:cs="Arial"/>
          <w:noProof/>
          <w:szCs w:val="17"/>
          <w:lang w:val="fr-FR"/>
        </w:rPr>
        <w:t>.  Lo</w:t>
      </w:r>
      <w:r w:rsidR="007A0C29">
        <w:rPr>
          <w:rFonts w:eastAsia="Times New Roman" w:cs="Arial"/>
          <w:noProof/>
          <w:szCs w:val="17"/>
          <w:lang w:val="fr-FR"/>
        </w:rPr>
        <w:t>rsqu</w:t>
      </w:r>
      <w:r w:rsidR="00BB0A23">
        <w:rPr>
          <w:rFonts w:eastAsia="Times New Roman" w:cs="Arial"/>
          <w:noProof/>
          <w:szCs w:val="17"/>
          <w:lang w:val="fr-FR"/>
        </w:rPr>
        <w:t>’</w:t>
      </w:r>
      <w:r w:rsidR="007A0C29">
        <w:rPr>
          <w:rFonts w:eastAsia="Times New Roman" w:cs="Arial"/>
          <w:noProof/>
          <w:szCs w:val="17"/>
          <w:lang w:val="fr-FR"/>
        </w:rPr>
        <w:t>il y a des graphiques</w:t>
      </w:r>
      <w:r w:rsidR="00AD5E2E" w:rsidRPr="00982192">
        <w:rPr>
          <w:rFonts w:eastAsia="Times New Roman" w:cs="Arial"/>
          <w:noProof/>
          <w:szCs w:val="17"/>
          <w:lang w:val="fr-FR"/>
        </w:rPr>
        <w:t>,</w:t>
      </w:r>
      <w:r w:rsidR="007A0C29">
        <w:rPr>
          <w:rFonts w:eastAsia="Times New Roman" w:cs="Arial"/>
          <w:noProof/>
          <w:szCs w:val="17"/>
          <w:lang w:val="fr-FR"/>
        </w:rPr>
        <w:t xml:space="preserve"> le style </w:t>
      </w:r>
      <w:r w:rsidR="00AD5E2E" w:rsidRPr="00982192">
        <w:rPr>
          <w:rFonts w:eastAsia="Times New Roman" w:cs="Arial"/>
          <w:noProof/>
          <w:szCs w:val="17"/>
          <w:lang w:val="fr-FR"/>
        </w:rPr>
        <w:t>RPC/cod</w:t>
      </w:r>
      <w:r w:rsidR="00DC673E">
        <w:rPr>
          <w:rFonts w:eastAsia="Times New Roman" w:cs="Arial"/>
          <w:noProof/>
          <w:szCs w:val="17"/>
          <w:lang w:val="fr-FR"/>
        </w:rPr>
        <w:t>e</w:t>
      </w:r>
      <w:r w:rsidR="00AD5E2E" w:rsidRPr="00982192">
        <w:rPr>
          <w:rFonts w:eastAsia="Times New Roman" w:cs="Arial"/>
          <w:noProof/>
          <w:szCs w:val="17"/>
          <w:lang w:val="fr-FR"/>
        </w:rPr>
        <w:t xml:space="preserve"> </w:t>
      </w:r>
      <w:r w:rsidR="007A0C29">
        <w:rPr>
          <w:rFonts w:eastAsia="Times New Roman" w:cs="Arial"/>
          <w:noProof/>
          <w:szCs w:val="17"/>
          <w:lang w:val="fr-FR"/>
        </w:rPr>
        <w:t>DOIT être utilisé</w:t>
      </w:r>
      <w:r w:rsidR="00AD5E2E" w:rsidRPr="00982192">
        <w:rPr>
          <w:rFonts w:eastAsia="Times New Roman" w:cs="Arial"/>
          <w:noProof/>
          <w:szCs w:val="17"/>
          <w:lang w:val="fr-FR"/>
        </w:rPr>
        <w:t>.</w:t>
      </w:r>
    </w:p>
    <w:p w14:paraId="406D7418" w14:textId="6DDAEB97" w:rsidR="00992C0C" w:rsidRDefault="00AD5E2E" w:rsidP="00D5662D">
      <w:pPr>
        <w:pStyle w:val="NormalWeb"/>
        <w:spacing w:before="170" w:beforeAutospacing="0" w:after="170" w:afterAutospacing="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03</w:t>
      </w:r>
      <w:r w:rsidR="000B46F0">
        <w:rPr>
          <w:rFonts w:eastAsia="Times New Roman" w:cs="Arial"/>
          <w:noProof/>
          <w:szCs w:val="17"/>
          <w:lang w:val="fr-FR"/>
        </w:rPr>
        <w:t>]</w:t>
      </w:r>
      <w:r w:rsidR="000B46F0">
        <w:rPr>
          <w:rFonts w:eastAsia="Times New Roman" w:cs="Arial"/>
          <w:noProof/>
          <w:szCs w:val="17"/>
          <w:lang w:val="fr-FR"/>
        </w:rPr>
        <w:tab/>
      </w:r>
      <w:r w:rsidR="007A0C29">
        <w:rPr>
          <w:rFonts w:eastAsia="Times New Roman" w:cs="Arial"/>
          <w:noProof/>
          <w:szCs w:val="17"/>
          <w:lang w:val="fr-FR"/>
        </w:rPr>
        <w:t>Pour les cas d</w:t>
      </w:r>
      <w:r w:rsidR="00BB0A23">
        <w:rPr>
          <w:rFonts w:eastAsia="Times New Roman" w:cs="Arial"/>
          <w:noProof/>
          <w:szCs w:val="17"/>
          <w:lang w:val="fr-FR"/>
        </w:rPr>
        <w:t>’</w:t>
      </w:r>
      <w:r w:rsidR="007A0C29">
        <w:rPr>
          <w:rFonts w:eastAsia="Times New Roman" w:cs="Arial"/>
          <w:noProof/>
          <w:szCs w:val="17"/>
          <w:lang w:val="fr-FR"/>
        </w:rPr>
        <w:t>utilisation exceptionnels, par exemple en cas d</w:t>
      </w:r>
      <w:r w:rsidR="00BB0A23">
        <w:rPr>
          <w:rFonts w:eastAsia="Times New Roman" w:cs="Arial"/>
          <w:noProof/>
          <w:szCs w:val="17"/>
          <w:lang w:val="fr-FR"/>
        </w:rPr>
        <w:t>’</w:t>
      </w:r>
      <w:r w:rsidR="007A0C29">
        <w:rPr>
          <w:rFonts w:eastAsia="Times New Roman" w:cs="Arial"/>
          <w:noProof/>
          <w:szCs w:val="17"/>
          <w:lang w:val="fr-FR"/>
        </w:rPr>
        <w:t>opérations surchargées dans</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00A16A04" w:rsidRPr="00982192">
        <w:rPr>
          <w:rFonts w:eastAsia="Times New Roman" w:cs="Arial"/>
          <w:noProof/>
          <w:szCs w:val="17"/>
          <w:lang w:val="fr-FR"/>
        </w:rPr>
        <w:t>L</w:t>
      </w:r>
      <w:r w:rsidR="00F14206" w:rsidRPr="00982192">
        <w:rPr>
          <w:rFonts w:eastAsia="Times New Roman" w:cs="Arial"/>
          <w:noProof/>
          <w:szCs w:val="17"/>
          <w:lang w:val="fr-FR"/>
        </w:rPr>
        <w:t xml:space="preserve">, </w:t>
      </w:r>
      <w:r w:rsidR="007A0C29">
        <w:rPr>
          <w:rFonts w:eastAsia="Times New Roman" w:cs="Arial"/>
          <w:noProof/>
          <w:szCs w:val="17"/>
          <w:lang w:val="fr-FR"/>
        </w:rPr>
        <w:t xml:space="preserve">tous les autres </w:t>
      </w:r>
      <w:r w:rsidR="005E48A2" w:rsidRPr="00982192">
        <w:rPr>
          <w:rFonts w:eastAsia="Times New Roman" w:cs="Arial"/>
          <w:noProof/>
          <w:szCs w:val="17"/>
          <w:lang w:val="fr-FR"/>
        </w:rPr>
        <w:t xml:space="preserve">styles </w:t>
      </w:r>
      <w:r w:rsidR="007A0C29">
        <w:rPr>
          <w:rFonts w:eastAsia="Times New Roman" w:cs="Arial"/>
          <w:noProof/>
          <w:szCs w:val="17"/>
          <w:lang w:val="fr-FR"/>
        </w:rPr>
        <w:t>DEVRAIENT être utilisés</w:t>
      </w:r>
      <w:r w:rsidRPr="00982192">
        <w:rPr>
          <w:rFonts w:eastAsia="Times New Roman" w:cs="Arial"/>
          <w:noProof/>
          <w:szCs w:val="17"/>
          <w:lang w:val="fr-FR"/>
        </w:rPr>
        <w:t>.</w:t>
      </w:r>
    </w:p>
    <w:p w14:paraId="5EF22049" w14:textId="13C59B3A"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7A0C29">
        <w:rPr>
          <w:rFonts w:eastAsia="Times New Roman" w:cs="Arial"/>
          <w:noProof/>
          <w:szCs w:val="17"/>
          <w:lang w:val="fr-FR"/>
        </w:rPr>
        <w:t xml:space="preserve">Le </w:t>
      </w:r>
      <w:r w:rsidR="005E48A2" w:rsidRPr="00982192">
        <w:rPr>
          <w:rFonts w:eastAsia="Times New Roman" w:cs="Arial"/>
          <w:noProof/>
          <w:szCs w:val="17"/>
          <w:lang w:val="fr-FR"/>
        </w:rPr>
        <w:t xml:space="preserve">WSDL </w:t>
      </w:r>
      <w:r w:rsidR="007A0C29">
        <w:rPr>
          <w:rFonts w:eastAsia="Times New Roman" w:cs="Arial"/>
          <w:noProof/>
          <w:szCs w:val="17"/>
          <w:lang w:val="fr-FR"/>
        </w:rPr>
        <w:t xml:space="preserve">concret devrait être </w:t>
      </w:r>
      <w:r w:rsidR="00F76137">
        <w:rPr>
          <w:rFonts w:eastAsia="Times New Roman" w:cs="Arial"/>
          <w:noProof/>
          <w:szCs w:val="17"/>
          <w:lang w:val="fr-FR"/>
        </w:rPr>
        <w:t>sépar</w:t>
      </w:r>
      <w:r w:rsidR="007A0C29">
        <w:rPr>
          <w:rFonts w:eastAsia="Times New Roman" w:cs="Arial"/>
          <w:noProof/>
          <w:szCs w:val="17"/>
          <w:lang w:val="fr-FR"/>
        </w:rPr>
        <w:t>é</w:t>
      </w:r>
      <w:r w:rsidR="00992C0C">
        <w:rPr>
          <w:rFonts w:eastAsia="Times New Roman" w:cs="Arial"/>
          <w:noProof/>
          <w:szCs w:val="17"/>
          <w:lang w:val="fr-FR"/>
        </w:rPr>
        <w:t xml:space="preserve"> du </w:t>
      </w:r>
      <w:r w:rsidR="00992C0C" w:rsidRPr="00982192">
        <w:rPr>
          <w:rFonts w:eastAsia="Times New Roman" w:cs="Arial"/>
          <w:noProof/>
          <w:szCs w:val="17"/>
          <w:lang w:val="fr-FR"/>
        </w:rPr>
        <w:t>WSD</w:t>
      </w:r>
      <w:r w:rsidR="005E48A2" w:rsidRPr="00982192">
        <w:rPr>
          <w:rFonts w:eastAsia="Times New Roman" w:cs="Arial"/>
          <w:noProof/>
          <w:szCs w:val="17"/>
          <w:lang w:val="fr-FR"/>
        </w:rPr>
        <w:t xml:space="preserve">L </w:t>
      </w:r>
      <w:r w:rsidR="007A0C29">
        <w:rPr>
          <w:rFonts w:eastAsia="Times New Roman" w:cs="Arial"/>
          <w:noProof/>
          <w:szCs w:val="17"/>
          <w:lang w:val="fr-FR"/>
        </w:rPr>
        <w:t xml:space="preserve">abstrait afin de fournir une interface plus </w:t>
      </w:r>
      <w:r w:rsidR="005E48A2" w:rsidRPr="00982192">
        <w:rPr>
          <w:rFonts w:eastAsia="Times New Roman" w:cs="Arial"/>
          <w:noProof/>
          <w:szCs w:val="17"/>
          <w:lang w:val="fr-FR"/>
        </w:rPr>
        <w:t>modula</w:t>
      </w:r>
      <w:r w:rsidR="007A0C29">
        <w:rPr>
          <w:rFonts w:eastAsia="Times New Roman" w:cs="Arial"/>
          <w:noProof/>
          <w:szCs w:val="17"/>
          <w:lang w:val="fr-FR"/>
        </w:rPr>
        <w:t xml:space="preserve">ire et </w:t>
      </w:r>
      <w:r w:rsidR="005E48A2" w:rsidRPr="00982192">
        <w:rPr>
          <w:rFonts w:eastAsia="Times New Roman" w:cs="Arial"/>
          <w:noProof/>
          <w:szCs w:val="17"/>
          <w:lang w:val="fr-FR"/>
        </w:rPr>
        <w:t>flexib</w:t>
      </w:r>
      <w:r w:rsidR="00334310" w:rsidRPr="00982192">
        <w:rPr>
          <w:rFonts w:eastAsia="Times New Roman" w:cs="Arial"/>
          <w:noProof/>
          <w:szCs w:val="17"/>
          <w:lang w:val="fr-FR"/>
        </w:rPr>
        <w:t>le</w:t>
      </w:r>
      <w:r w:rsidR="00334310">
        <w:rPr>
          <w:rFonts w:eastAsia="Times New Roman" w:cs="Arial"/>
          <w:noProof/>
          <w:szCs w:val="17"/>
          <w:lang w:val="fr-FR"/>
        </w:rPr>
        <w:t>.  Le</w:t>
      </w:r>
      <w:r w:rsidR="00992C0C">
        <w:rPr>
          <w:rFonts w:eastAsia="Times New Roman" w:cs="Arial"/>
          <w:noProof/>
          <w:szCs w:val="17"/>
          <w:lang w:val="fr-FR"/>
        </w:rPr>
        <w:t> </w:t>
      </w:r>
      <w:r w:rsidR="00992C0C" w:rsidRPr="00982192">
        <w:rPr>
          <w:rFonts w:eastAsia="Times New Roman" w:cs="Arial"/>
          <w:noProof/>
          <w:szCs w:val="17"/>
          <w:lang w:val="fr-FR"/>
        </w:rPr>
        <w:t>WSD</w:t>
      </w:r>
      <w:r w:rsidR="005E48A2" w:rsidRPr="00982192">
        <w:rPr>
          <w:rFonts w:eastAsia="Times New Roman" w:cs="Arial"/>
          <w:noProof/>
          <w:szCs w:val="17"/>
          <w:lang w:val="fr-FR"/>
        </w:rPr>
        <w:t>L </w:t>
      </w:r>
      <w:r w:rsidR="007A0C29">
        <w:rPr>
          <w:rFonts w:eastAsia="Times New Roman" w:cs="Arial"/>
          <w:noProof/>
          <w:szCs w:val="17"/>
          <w:lang w:val="fr-FR"/>
        </w:rPr>
        <w:t xml:space="preserve">abstrait définit les types de données, les </w:t>
      </w:r>
      <w:r w:rsidR="005E48A2" w:rsidRPr="00982192">
        <w:rPr>
          <w:rFonts w:eastAsia="Times New Roman" w:cs="Arial"/>
          <w:noProof/>
          <w:szCs w:val="17"/>
          <w:lang w:val="fr-FR"/>
        </w:rPr>
        <w:t xml:space="preserve">messages, </w:t>
      </w:r>
      <w:r w:rsidR="007A0C29">
        <w:rPr>
          <w:rFonts w:eastAsia="Times New Roman" w:cs="Arial"/>
          <w:noProof/>
          <w:szCs w:val="17"/>
          <w:lang w:val="fr-FR"/>
        </w:rPr>
        <w:t>l</w:t>
      </w:r>
      <w:r w:rsidR="00BB0A23">
        <w:rPr>
          <w:rFonts w:eastAsia="Times New Roman" w:cs="Arial"/>
          <w:noProof/>
          <w:szCs w:val="17"/>
          <w:lang w:val="fr-FR"/>
        </w:rPr>
        <w:t>’</w:t>
      </w:r>
      <w:r w:rsidR="007A0C29">
        <w:rPr>
          <w:rFonts w:eastAsia="Times New Roman" w:cs="Arial"/>
          <w:noProof/>
          <w:szCs w:val="17"/>
          <w:lang w:val="fr-FR"/>
        </w:rPr>
        <w:t>opération et le type de po</w:t>
      </w:r>
      <w:r w:rsidR="00334310">
        <w:rPr>
          <w:rFonts w:eastAsia="Times New Roman" w:cs="Arial"/>
          <w:noProof/>
          <w:szCs w:val="17"/>
          <w:lang w:val="fr-FR"/>
        </w:rPr>
        <w:t>rt.  Le</w:t>
      </w:r>
      <w:r w:rsidR="00992C0C">
        <w:rPr>
          <w:rFonts w:eastAsia="Times New Roman" w:cs="Arial"/>
          <w:noProof/>
          <w:szCs w:val="17"/>
          <w:lang w:val="fr-FR"/>
        </w:rPr>
        <w:t> </w:t>
      </w:r>
      <w:r w:rsidR="00992C0C" w:rsidRPr="00982192">
        <w:rPr>
          <w:rFonts w:eastAsia="Times New Roman" w:cs="Arial"/>
          <w:noProof/>
          <w:szCs w:val="17"/>
          <w:lang w:val="fr-FR"/>
        </w:rPr>
        <w:t>WSD</w:t>
      </w:r>
      <w:r w:rsidR="005E48A2" w:rsidRPr="00982192">
        <w:rPr>
          <w:rFonts w:eastAsia="Times New Roman" w:cs="Arial"/>
          <w:noProof/>
          <w:szCs w:val="17"/>
          <w:lang w:val="fr-FR"/>
        </w:rPr>
        <w:t xml:space="preserve">L </w:t>
      </w:r>
      <w:r w:rsidR="007A0C29">
        <w:rPr>
          <w:rFonts w:eastAsia="Times New Roman" w:cs="Arial"/>
          <w:noProof/>
          <w:szCs w:val="17"/>
          <w:lang w:val="fr-FR"/>
        </w:rPr>
        <w:t xml:space="preserve">concret </w:t>
      </w:r>
      <w:r w:rsidR="005E48A2" w:rsidRPr="00982192">
        <w:rPr>
          <w:rFonts w:eastAsia="Times New Roman" w:cs="Arial"/>
          <w:noProof/>
          <w:szCs w:val="17"/>
          <w:lang w:val="fr-FR"/>
        </w:rPr>
        <w:t>d</w:t>
      </w:r>
      <w:r w:rsidR="007A0C29">
        <w:rPr>
          <w:rFonts w:eastAsia="Times New Roman" w:cs="Arial"/>
          <w:noProof/>
          <w:szCs w:val="17"/>
          <w:lang w:val="fr-FR"/>
        </w:rPr>
        <w:t>é</w:t>
      </w:r>
      <w:r w:rsidR="005E48A2" w:rsidRPr="00982192">
        <w:rPr>
          <w:rFonts w:eastAsia="Times New Roman" w:cs="Arial"/>
          <w:noProof/>
          <w:szCs w:val="17"/>
          <w:lang w:val="fr-FR"/>
        </w:rPr>
        <w:t>fin</w:t>
      </w:r>
      <w:r w:rsidR="007A0C29">
        <w:rPr>
          <w:rFonts w:eastAsia="Times New Roman" w:cs="Arial"/>
          <w:noProof/>
          <w:szCs w:val="17"/>
          <w:lang w:val="fr-FR"/>
        </w:rPr>
        <w:t>it l</w:t>
      </w:r>
      <w:r w:rsidR="00BB0A23">
        <w:rPr>
          <w:rFonts w:eastAsia="Times New Roman" w:cs="Arial"/>
          <w:noProof/>
          <w:szCs w:val="17"/>
          <w:lang w:val="fr-FR"/>
        </w:rPr>
        <w:t>’</w:t>
      </w:r>
      <w:r w:rsidR="007A0C29">
        <w:rPr>
          <w:rFonts w:eastAsia="Times New Roman" w:cs="Arial"/>
          <w:noProof/>
          <w:szCs w:val="17"/>
          <w:lang w:val="fr-FR"/>
        </w:rPr>
        <w:t>association</w:t>
      </w:r>
      <w:r w:rsidR="005E48A2" w:rsidRPr="00982192">
        <w:rPr>
          <w:rFonts w:eastAsia="Times New Roman" w:cs="Arial"/>
          <w:noProof/>
          <w:szCs w:val="17"/>
          <w:lang w:val="fr-FR"/>
        </w:rPr>
        <w:t xml:space="preserve">, </w:t>
      </w:r>
      <w:r w:rsidR="007A0C29">
        <w:rPr>
          <w:rFonts w:eastAsia="Times New Roman" w:cs="Arial"/>
          <w:noProof/>
          <w:szCs w:val="17"/>
          <w:lang w:val="fr-FR"/>
        </w:rPr>
        <w:t xml:space="preserve">le </w:t>
      </w:r>
      <w:r w:rsidR="005E48A2" w:rsidRPr="00982192">
        <w:rPr>
          <w:rFonts w:eastAsia="Times New Roman" w:cs="Arial"/>
          <w:noProof/>
          <w:szCs w:val="17"/>
          <w:lang w:val="fr-FR"/>
        </w:rPr>
        <w:t xml:space="preserve">port </w:t>
      </w:r>
      <w:r w:rsidR="007A0C29">
        <w:rPr>
          <w:rFonts w:eastAsia="Times New Roman" w:cs="Arial"/>
          <w:noProof/>
          <w:szCs w:val="17"/>
          <w:lang w:val="fr-FR"/>
        </w:rPr>
        <w:t xml:space="preserve">et le </w:t>
      </w:r>
      <w:r w:rsidR="005E48A2" w:rsidRPr="00982192">
        <w:rPr>
          <w:rFonts w:eastAsia="Times New Roman" w:cs="Arial"/>
          <w:noProof/>
          <w:szCs w:val="17"/>
          <w:lang w:val="fr-FR"/>
        </w:rPr>
        <w:t>service.</w:t>
      </w:r>
    </w:p>
    <w:p w14:paraId="09CD6A96" w14:textId="73F22C18"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992C0C">
        <w:rPr>
          <w:rFonts w:eastAsia="Times New Roman" w:cs="Arial"/>
          <w:noProof/>
          <w:szCs w:val="17"/>
          <w:lang w:val="fr-FR"/>
        </w:rPr>
        <w:t>Le </w:t>
      </w:r>
      <w:r w:rsidR="00992C0C" w:rsidRPr="00982192">
        <w:rPr>
          <w:rFonts w:eastAsia="Times New Roman" w:cs="Arial"/>
          <w:noProof/>
          <w:szCs w:val="17"/>
          <w:lang w:val="fr-FR"/>
        </w:rPr>
        <w:t>WSD</w:t>
      </w:r>
      <w:r w:rsidRPr="00982192">
        <w:rPr>
          <w:rFonts w:eastAsia="Times New Roman" w:cs="Arial"/>
          <w:noProof/>
          <w:szCs w:val="17"/>
          <w:lang w:val="fr-FR"/>
        </w:rPr>
        <w:t xml:space="preserve">L </w:t>
      </w:r>
      <w:r w:rsidR="007A0C29">
        <w:rPr>
          <w:rFonts w:eastAsia="Times New Roman" w:cs="Arial"/>
          <w:noProof/>
          <w:szCs w:val="17"/>
          <w:lang w:val="fr-FR"/>
        </w:rPr>
        <w:t>DEVRAIT être divisé en une partie abstrai</w:t>
      </w:r>
      <w:r w:rsidRPr="00982192">
        <w:rPr>
          <w:rFonts w:eastAsia="Times New Roman" w:cs="Arial"/>
          <w:noProof/>
          <w:szCs w:val="17"/>
          <w:lang w:val="fr-FR"/>
        </w:rPr>
        <w:t>t</w:t>
      </w:r>
      <w:r w:rsidR="007A0C29">
        <w:rPr>
          <w:rFonts w:eastAsia="Times New Roman" w:cs="Arial"/>
          <w:noProof/>
          <w:szCs w:val="17"/>
          <w:lang w:val="fr-FR"/>
        </w:rPr>
        <w:t>e</w:t>
      </w:r>
      <w:r w:rsidRPr="00982192">
        <w:rPr>
          <w:rFonts w:eastAsia="Times New Roman" w:cs="Arial"/>
          <w:noProof/>
          <w:szCs w:val="17"/>
          <w:lang w:val="fr-FR"/>
        </w:rPr>
        <w:t xml:space="preserve"> </w:t>
      </w:r>
      <w:r w:rsidR="007A0C29">
        <w:rPr>
          <w:rFonts w:eastAsia="Times New Roman" w:cs="Arial"/>
          <w:noProof/>
          <w:szCs w:val="17"/>
          <w:lang w:val="fr-FR"/>
        </w:rPr>
        <w:t xml:space="preserve">et une partie </w:t>
      </w:r>
      <w:r w:rsidRPr="00982192">
        <w:rPr>
          <w:rFonts w:eastAsia="Times New Roman" w:cs="Arial"/>
          <w:noProof/>
          <w:szCs w:val="17"/>
          <w:lang w:val="fr-FR"/>
        </w:rPr>
        <w:t>concr</w:t>
      </w:r>
      <w:r w:rsidR="007A0C29">
        <w:rPr>
          <w:rFonts w:eastAsia="Times New Roman" w:cs="Arial"/>
          <w:noProof/>
          <w:szCs w:val="17"/>
          <w:lang w:val="fr-FR"/>
        </w:rPr>
        <w:t>ète</w:t>
      </w:r>
      <w:r w:rsidRPr="00982192">
        <w:rPr>
          <w:rFonts w:eastAsia="Times New Roman" w:cs="Arial"/>
          <w:noProof/>
          <w:szCs w:val="17"/>
          <w:lang w:val="fr-FR"/>
        </w:rPr>
        <w:t>.</w:t>
      </w:r>
    </w:p>
    <w:p w14:paraId="287EBCB5" w14:textId="0B9C4AB1"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F76137">
        <w:rPr>
          <w:rFonts w:eastAsia="Times New Roman" w:cs="Arial"/>
          <w:noProof/>
          <w:szCs w:val="17"/>
          <w:lang w:val="fr-FR"/>
        </w:rPr>
        <w:t xml:space="preserve">Tous les types de données DEVRAIENT être définis dans un fichier </w:t>
      </w:r>
      <w:r w:rsidRPr="00982192">
        <w:rPr>
          <w:rFonts w:eastAsia="Times New Roman" w:cs="Arial"/>
          <w:noProof/>
          <w:szCs w:val="17"/>
          <w:lang w:val="fr-FR"/>
        </w:rPr>
        <w:t xml:space="preserve">XSD </w:t>
      </w:r>
      <w:r w:rsidR="00F76137">
        <w:rPr>
          <w:rFonts w:eastAsia="Times New Roman" w:cs="Arial"/>
          <w:noProof/>
          <w:szCs w:val="17"/>
          <w:lang w:val="fr-FR"/>
        </w:rPr>
        <w:t>et importés dans</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Pr="00982192">
        <w:rPr>
          <w:rFonts w:eastAsia="Times New Roman" w:cs="Arial"/>
          <w:noProof/>
          <w:szCs w:val="17"/>
          <w:lang w:val="fr-FR"/>
        </w:rPr>
        <w:t>L</w:t>
      </w:r>
      <w:r w:rsidR="00F76137">
        <w:rPr>
          <w:rFonts w:eastAsia="Times New Roman" w:cs="Arial"/>
          <w:noProof/>
          <w:szCs w:val="17"/>
          <w:lang w:val="fr-FR"/>
        </w:rPr>
        <w:t xml:space="preserve"> abstrait</w:t>
      </w:r>
      <w:r w:rsidRPr="00982192">
        <w:rPr>
          <w:rFonts w:eastAsia="Times New Roman" w:cs="Arial"/>
          <w:noProof/>
          <w:szCs w:val="17"/>
          <w:lang w:val="fr-FR"/>
        </w:rPr>
        <w:t>.</w:t>
      </w:r>
    </w:p>
    <w:p w14:paraId="211A38C8" w14:textId="7F63E80B" w:rsidR="00743291"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F76137">
        <w:rPr>
          <w:rFonts w:eastAsia="Times New Roman" w:cs="Arial"/>
          <w:noProof/>
          <w:szCs w:val="17"/>
          <w:lang w:val="fr-FR"/>
        </w:rPr>
        <w:t xml:space="preserve">Le </w:t>
      </w:r>
      <w:r w:rsidRPr="00982192">
        <w:rPr>
          <w:rFonts w:eastAsia="Times New Roman" w:cs="Arial"/>
          <w:noProof/>
          <w:szCs w:val="17"/>
          <w:lang w:val="fr-FR"/>
        </w:rPr>
        <w:t xml:space="preserve">WSDL </w:t>
      </w:r>
      <w:r w:rsidR="00F76137">
        <w:rPr>
          <w:rFonts w:eastAsia="Times New Roman" w:cs="Arial"/>
          <w:noProof/>
          <w:szCs w:val="17"/>
          <w:lang w:val="fr-FR"/>
        </w:rPr>
        <w:t>concret ne DOIT définir qu</w:t>
      </w:r>
      <w:r w:rsidR="00BB0A23">
        <w:rPr>
          <w:rFonts w:eastAsia="Times New Roman" w:cs="Arial"/>
          <w:noProof/>
          <w:szCs w:val="17"/>
          <w:lang w:val="fr-FR"/>
        </w:rPr>
        <w:t>’</w:t>
      </w:r>
      <w:r w:rsidR="00F76137">
        <w:rPr>
          <w:rFonts w:eastAsia="Times New Roman" w:cs="Arial"/>
          <w:noProof/>
          <w:szCs w:val="17"/>
          <w:lang w:val="fr-FR"/>
        </w:rPr>
        <w:t xml:space="preserve">un seul </w:t>
      </w:r>
      <w:r w:rsidRPr="00982192">
        <w:rPr>
          <w:rFonts w:eastAsia="Times New Roman" w:cs="Arial"/>
          <w:noProof/>
          <w:szCs w:val="17"/>
          <w:lang w:val="fr-FR"/>
        </w:rPr>
        <w:t xml:space="preserve">service </w:t>
      </w:r>
      <w:r w:rsidR="00F76137">
        <w:rPr>
          <w:rFonts w:eastAsia="Times New Roman" w:cs="Arial"/>
          <w:noProof/>
          <w:szCs w:val="17"/>
          <w:lang w:val="fr-FR"/>
        </w:rPr>
        <w:t xml:space="preserve">avec un seul </w:t>
      </w:r>
      <w:r w:rsidRPr="00982192">
        <w:rPr>
          <w:rFonts w:eastAsia="Times New Roman" w:cs="Arial"/>
          <w:noProof/>
          <w:szCs w:val="17"/>
          <w:lang w:val="fr-FR"/>
        </w:rPr>
        <w:t>port.</w:t>
      </w:r>
    </w:p>
    <w:p w14:paraId="06012002" w14:textId="151358DC" w:rsidR="005E48A2" w:rsidRPr="00982192" w:rsidRDefault="00F76137" w:rsidP="00D5662D">
      <w:pPr>
        <w:pStyle w:val="Heading3"/>
        <w:spacing w:before="170"/>
        <w:ind w:left="0"/>
      </w:pPr>
      <w:bookmarkStart w:id="326" w:name="_Toc54363380"/>
      <w:bookmarkStart w:id="327" w:name="_Toc212824897"/>
      <w:r>
        <w:t>Sché</w:t>
      </w:r>
      <w:r w:rsidR="005E48A2" w:rsidRPr="00982192">
        <w:t>mas</w:t>
      </w:r>
      <w:bookmarkEnd w:id="326"/>
      <w:bookmarkEnd w:id="327"/>
    </w:p>
    <w:p w14:paraId="52F78DF9" w14:textId="1ED5A68A" w:rsidR="00992C0C"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F76137">
        <w:rPr>
          <w:rFonts w:eastAsia="Times New Roman" w:cs="Arial"/>
          <w:noProof/>
          <w:szCs w:val="17"/>
          <w:lang w:val="fr-FR"/>
        </w:rPr>
        <w:t>Les schémas utilisés dans</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005E48A2" w:rsidRPr="00982192">
        <w:rPr>
          <w:rFonts w:eastAsia="Times New Roman" w:cs="Arial"/>
          <w:noProof/>
          <w:szCs w:val="17"/>
          <w:lang w:val="fr-FR"/>
        </w:rPr>
        <w:t xml:space="preserve">L </w:t>
      </w:r>
      <w:r w:rsidR="00F76137">
        <w:rPr>
          <w:rFonts w:eastAsia="Times New Roman" w:cs="Arial"/>
          <w:noProof/>
          <w:szCs w:val="17"/>
          <w:lang w:val="fr-FR"/>
        </w:rPr>
        <w:t>doivent être conformes à la norme</w:t>
      </w:r>
      <w:r w:rsidR="002D56D3">
        <w:rPr>
          <w:rFonts w:eastAsia="Times New Roman" w:cs="Arial"/>
          <w:noProof/>
          <w:szCs w:val="17"/>
          <w:lang w:val="fr-FR"/>
        </w:rPr>
        <w:t> </w:t>
      </w:r>
      <w:r w:rsidR="005E48A2" w:rsidRPr="00982192">
        <w:rPr>
          <w:rFonts w:eastAsia="Times New Roman" w:cs="Arial"/>
          <w:noProof/>
          <w:szCs w:val="17"/>
          <w:lang w:val="fr-FR"/>
        </w:rPr>
        <w:t>ST.96</w:t>
      </w:r>
      <w:r w:rsidR="00F76137">
        <w:rPr>
          <w:rFonts w:eastAsia="Times New Roman" w:cs="Arial"/>
          <w:noProof/>
          <w:szCs w:val="17"/>
          <w:lang w:val="fr-FR"/>
        </w:rPr>
        <w:t xml:space="preserve"> de l</w:t>
      </w:r>
      <w:r w:rsidR="00BB0A23">
        <w:rPr>
          <w:rFonts w:eastAsia="Times New Roman" w:cs="Arial"/>
          <w:noProof/>
          <w:szCs w:val="17"/>
          <w:lang w:val="fr-FR"/>
        </w:rPr>
        <w:t>’</w:t>
      </w:r>
      <w:r w:rsidR="00F76137">
        <w:rPr>
          <w:rFonts w:eastAsia="Times New Roman" w:cs="Arial"/>
          <w:noProof/>
          <w:szCs w:val="17"/>
          <w:lang w:val="fr-FR"/>
        </w:rPr>
        <w:t>OMPI</w:t>
      </w:r>
      <w:r w:rsidR="005E48A2" w:rsidRPr="00982192">
        <w:rPr>
          <w:rFonts w:eastAsia="Times New Roman" w:cs="Arial"/>
          <w:noProof/>
          <w:szCs w:val="17"/>
          <w:lang w:val="fr-FR"/>
        </w:rPr>
        <w:t xml:space="preserve">. </w:t>
      </w:r>
      <w:r w:rsidR="000A2F8F" w:rsidRPr="00982192">
        <w:rPr>
          <w:rFonts w:eastAsia="Times New Roman" w:cs="Arial"/>
          <w:noProof/>
          <w:szCs w:val="17"/>
          <w:lang w:val="fr-FR"/>
        </w:rPr>
        <w:t xml:space="preserve"> </w:t>
      </w:r>
      <w:r w:rsidR="00F76137">
        <w:rPr>
          <w:rFonts w:eastAsia="Times New Roman" w:cs="Arial"/>
          <w:noProof/>
          <w:szCs w:val="17"/>
          <w:lang w:val="fr-FR"/>
        </w:rPr>
        <w:t>À des fins de réutilisation et dans l</w:t>
      </w:r>
      <w:r w:rsidR="00BB0A23">
        <w:rPr>
          <w:rFonts w:eastAsia="Times New Roman" w:cs="Arial"/>
          <w:noProof/>
          <w:szCs w:val="17"/>
          <w:lang w:val="fr-FR"/>
        </w:rPr>
        <w:t>’</w:t>
      </w:r>
      <w:r w:rsidR="00F76137">
        <w:rPr>
          <w:rFonts w:eastAsia="Times New Roman" w:cs="Arial"/>
          <w:noProof/>
          <w:szCs w:val="17"/>
          <w:lang w:val="fr-FR"/>
        </w:rPr>
        <w:t>optique de la modularité, un schéma doit être un document distinct qui est soit inclus, soit importé dans</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005E48A2" w:rsidRPr="00982192">
        <w:rPr>
          <w:rFonts w:eastAsia="Times New Roman" w:cs="Arial"/>
          <w:noProof/>
          <w:szCs w:val="17"/>
          <w:lang w:val="fr-FR"/>
        </w:rPr>
        <w:t>L</w:t>
      </w:r>
      <w:r w:rsidR="00BD77F0" w:rsidRPr="00982192">
        <w:rPr>
          <w:rFonts w:eastAsia="Times New Roman" w:cs="Arial"/>
          <w:noProof/>
          <w:szCs w:val="17"/>
          <w:lang w:val="fr-FR"/>
        </w:rPr>
        <w:t>,</w:t>
      </w:r>
      <w:r w:rsidR="005E48A2" w:rsidRPr="00982192">
        <w:rPr>
          <w:rFonts w:eastAsia="Times New Roman" w:cs="Arial"/>
          <w:noProof/>
          <w:szCs w:val="17"/>
          <w:lang w:val="fr-FR"/>
        </w:rPr>
        <w:t xml:space="preserve"> </w:t>
      </w:r>
      <w:r w:rsidR="00F76137">
        <w:rPr>
          <w:rFonts w:eastAsia="Times New Roman" w:cs="Arial"/>
          <w:noProof/>
          <w:szCs w:val="17"/>
          <w:lang w:val="fr-FR"/>
        </w:rPr>
        <w:t>au lieu d</w:t>
      </w:r>
      <w:r w:rsidR="00BB0A23">
        <w:rPr>
          <w:rFonts w:eastAsia="Times New Roman" w:cs="Arial"/>
          <w:noProof/>
          <w:szCs w:val="17"/>
          <w:lang w:val="fr-FR"/>
        </w:rPr>
        <w:t>’</w:t>
      </w:r>
      <w:r w:rsidR="00F76137">
        <w:rPr>
          <w:rFonts w:eastAsia="Times New Roman" w:cs="Arial"/>
          <w:noProof/>
          <w:szCs w:val="17"/>
          <w:lang w:val="fr-FR"/>
        </w:rPr>
        <w:t>être défini directement dans ce derni</w:t>
      </w:r>
      <w:r w:rsidR="00334310">
        <w:rPr>
          <w:rFonts w:eastAsia="Times New Roman" w:cs="Arial"/>
          <w:noProof/>
          <w:szCs w:val="17"/>
          <w:lang w:val="fr-FR"/>
        </w:rPr>
        <w:t>er.  Il</w:t>
      </w:r>
      <w:r w:rsidR="00F76137">
        <w:rPr>
          <w:rFonts w:eastAsia="Times New Roman" w:cs="Arial"/>
          <w:noProof/>
          <w:szCs w:val="17"/>
          <w:lang w:val="fr-FR"/>
        </w:rPr>
        <w:t xml:space="preserve"> sera alors possible de modifier la structure </w:t>
      </w:r>
      <w:r w:rsidR="005E48A2" w:rsidRPr="00982192">
        <w:rPr>
          <w:rFonts w:eastAsia="Times New Roman" w:cs="Arial"/>
          <w:noProof/>
          <w:szCs w:val="17"/>
          <w:lang w:val="fr-FR"/>
        </w:rPr>
        <w:t xml:space="preserve">XML </w:t>
      </w:r>
      <w:r w:rsidR="00F76137">
        <w:rPr>
          <w:rFonts w:eastAsia="Times New Roman" w:cs="Arial"/>
          <w:noProof/>
          <w:szCs w:val="17"/>
          <w:lang w:val="fr-FR"/>
        </w:rPr>
        <w:t>sans modifier</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005E48A2" w:rsidRPr="00982192">
        <w:rPr>
          <w:rFonts w:eastAsia="Times New Roman" w:cs="Arial"/>
          <w:noProof/>
          <w:szCs w:val="17"/>
          <w:lang w:val="fr-FR"/>
        </w:rPr>
        <w:t>L.</w:t>
      </w:r>
    </w:p>
    <w:p w14:paraId="4A5DC4E5" w14:textId="78E12D95"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F76137">
        <w:rPr>
          <w:rFonts w:eastAsia="Times New Roman" w:cs="Arial"/>
          <w:noProof/>
          <w:szCs w:val="17"/>
          <w:lang w:val="fr-FR"/>
        </w:rPr>
        <w:t xml:space="preserve">Le </w:t>
      </w:r>
      <w:r w:rsidRPr="00982192">
        <w:rPr>
          <w:rFonts w:eastAsia="Times New Roman" w:cs="Arial"/>
          <w:noProof/>
          <w:szCs w:val="17"/>
          <w:lang w:val="fr-FR"/>
        </w:rPr>
        <w:t>sch</w:t>
      </w:r>
      <w:r w:rsidR="00F76137">
        <w:rPr>
          <w:rFonts w:eastAsia="Times New Roman" w:cs="Arial"/>
          <w:noProof/>
          <w:szCs w:val="17"/>
          <w:lang w:val="fr-FR"/>
        </w:rPr>
        <w:t>é</w:t>
      </w:r>
      <w:r w:rsidRPr="00982192">
        <w:rPr>
          <w:rFonts w:eastAsia="Times New Roman" w:cs="Arial"/>
          <w:noProof/>
          <w:szCs w:val="17"/>
          <w:lang w:val="fr-FR"/>
        </w:rPr>
        <w:t>ma d</w:t>
      </w:r>
      <w:r w:rsidR="00F76137">
        <w:rPr>
          <w:rFonts w:eastAsia="Times New Roman" w:cs="Arial"/>
          <w:noProof/>
          <w:szCs w:val="17"/>
          <w:lang w:val="fr-FR"/>
        </w:rPr>
        <w:t>é</w:t>
      </w:r>
      <w:r w:rsidRPr="00982192">
        <w:rPr>
          <w:rFonts w:eastAsia="Times New Roman" w:cs="Arial"/>
          <w:noProof/>
          <w:szCs w:val="17"/>
          <w:lang w:val="fr-FR"/>
        </w:rPr>
        <w:t>fin</w:t>
      </w:r>
      <w:r w:rsidR="00F76137">
        <w:rPr>
          <w:rFonts w:eastAsia="Times New Roman" w:cs="Arial"/>
          <w:noProof/>
          <w:szCs w:val="17"/>
          <w:lang w:val="fr-FR"/>
        </w:rPr>
        <w:t>i dans l</w:t>
      </w:r>
      <w:r w:rsidR="00BB0A23">
        <w:rPr>
          <w:rFonts w:eastAsia="Times New Roman" w:cs="Arial"/>
          <w:noProof/>
          <w:szCs w:val="17"/>
          <w:lang w:val="fr-FR"/>
        </w:rPr>
        <w:t>’</w:t>
      </w:r>
      <w:r w:rsidR="00F76137">
        <w:rPr>
          <w:rFonts w:eastAsia="Times New Roman" w:cs="Arial"/>
          <w:noProof/>
          <w:szCs w:val="17"/>
          <w:lang w:val="fr-FR"/>
        </w:rPr>
        <w:t xml:space="preserve">élément </w:t>
      </w:r>
      <w:r w:rsidRPr="00982192">
        <w:rPr>
          <w:rFonts w:ascii="Courier New" w:eastAsia="Times New Roman" w:hAnsi="Courier New" w:cs="Courier New"/>
          <w:noProof/>
          <w:szCs w:val="17"/>
          <w:lang w:val="fr-FR"/>
        </w:rPr>
        <w:t>wsdl:types</w:t>
      </w:r>
      <w:r w:rsidRPr="00982192">
        <w:rPr>
          <w:rFonts w:eastAsia="Times New Roman" w:cs="Arial"/>
          <w:noProof/>
          <w:szCs w:val="17"/>
          <w:lang w:val="fr-FR"/>
        </w:rPr>
        <w:t xml:space="preserve"> </w:t>
      </w:r>
      <w:r w:rsidR="00F76137">
        <w:rPr>
          <w:rFonts w:eastAsia="Times New Roman" w:cs="Arial"/>
          <w:noProof/>
          <w:szCs w:val="17"/>
          <w:lang w:val="fr-FR"/>
        </w:rPr>
        <w:t>DOIT être importé d</w:t>
      </w:r>
      <w:r w:rsidR="00BB0A23">
        <w:rPr>
          <w:rFonts w:eastAsia="Times New Roman" w:cs="Arial"/>
          <w:noProof/>
          <w:szCs w:val="17"/>
          <w:lang w:val="fr-FR"/>
        </w:rPr>
        <w:t>’</w:t>
      </w:r>
      <w:r w:rsidR="00F76137">
        <w:rPr>
          <w:rFonts w:eastAsia="Times New Roman" w:cs="Arial"/>
          <w:noProof/>
          <w:szCs w:val="17"/>
          <w:lang w:val="fr-FR"/>
        </w:rPr>
        <w:t>un fichier de schéma</w:t>
      </w:r>
      <w:r w:rsidR="00503749">
        <w:rPr>
          <w:rFonts w:eastAsia="Times New Roman" w:cs="Arial"/>
          <w:noProof/>
          <w:szCs w:val="17"/>
          <w:lang w:val="fr-FR"/>
        </w:rPr>
        <w:t xml:space="preserve"> autonome, pour permettre la modularité et la réutilisation</w:t>
      </w:r>
      <w:r w:rsidRPr="00982192">
        <w:rPr>
          <w:rFonts w:eastAsia="Times New Roman" w:cs="Arial"/>
          <w:noProof/>
          <w:szCs w:val="17"/>
          <w:lang w:val="fr-FR"/>
        </w:rPr>
        <w:t>.</w:t>
      </w:r>
    </w:p>
    <w:p w14:paraId="0A576BC6" w14:textId="6F300A6A"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503749">
        <w:rPr>
          <w:rFonts w:eastAsia="Times New Roman" w:cs="Arial"/>
          <w:noProof/>
          <w:szCs w:val="17"/>
          <w:lang w:val="fr-FR"/>
        </w:rPr>
        <w:t>L</w:t>
      </w:r>
      <w:r w:rsidR="00BB0A23">
        <w:rPr>
          <w:rFonts w:eastAsia="Times New Roman" w:cs="Arial"/>
          <w:noProof/>
          <w:szCs w:val="17"/>
          <w:lang w:val="fr-FR"/>
        </w:rPr>
        <w:t>’</w:t>
      </w:r>
      <w:r w:rsidR="00503749">
        <w:rPr>
          <w:rFonts w:eastAsia="Times New Roman" w:cs="Arial"/>
          <w:noProof/>
          <w:szCs w:val="17"/>
          <w:lang w:val="fr-FR"/>
        </w:rPr>
        <w:t>i</w:t>
      </w:r>
      <w:r w:rsidRPr="00982192">
        <w:rPr>
          <w:rFonts w:eastAsia="Times New Roman" w:cs="Arial"/>
          <w:noProof/>
          <w:szCs w:val="17"/>
          <w:lang w:val="fr-FR"/>
        </w:rPr>
        <w:t>mport</w:t>
      </w:r>
      <w:r w:rsidR="00503749">
        <w:rPr>
          <w:rFonts w:eastAsia="Times New Roman" w:cs="Arial"/>
          <w:noProof/>
          <w:szCs w:val="17"/>
          <w:lang w:val="fr-FR"/>
        </w:rPr>
        <w:t>ation d</w:t>
      </w:r>
      <w:r w:rsidR="00BB0A23">
        <w:rPr>
          <w:rFonts w:eastAsia="Times New Roman" w:cs="Arial"/>
          <w:noProof/>
          <w:szCs w:val="17"/>
          <w:lang w:val="fr-FR"/>
        </w:rPr>
        <w:t>’</w:t>
      </w:r>
      <w:r w:rsidR="00503749">
        <w:rPr>
          <w:rFonts w:eastAsia="Times New Roman" w:cs="Arial"/>
          <w:noProof/>
          <w:szCs w:val="17"/>
          <w:lang w:val="fr-FR"/>
        </w:rPr>
        <w:t xml:space="preserve">un schéma externe DOIT être </w:t>
      </w:r>
      <w:r w:rsidRPr="00982192">
        <w:rPr>
          <w:rFonts w:eastAsia="Times New Roman" w:cs="Arial"/>
          <w:noProof/>
          <w:szCs w:val="17"/>
          <w:lang w:val="fr-FR"/>
        </w:rPr>
        <w:t>impl</w:t>
      </w:r>
      <w:r w:rsidR="00503749">
        <w:rPr>
          <w:rFonts w:eastAsia="Times New Roman" w:cs="Arial"/>
          <w:noProof/>
          <w:szCs w:val="17"/>
          <w:lang w:val="fr-FR"/>
        </w:rPr>
        <w:t>é</w:t>
      </w:r>
      <w:r w:rsidRPr="00982192">
        <w:rPr>
          <w:rFonts w:eastAsia="Times New Roman" w:cs="Arial"/>
          <w:noProof/>
          <w:szCs w:val="17"/>
          <w:lang w:val="fr-FR"/>
        </w:rPr>
        <w:t>ment</w:t>
      </w:r>
      <w:r w:rsidR="00503749">
        <w:rPr>
          <w:rFonts w:eastAsia="Times New Roman" w:cs="Arial"/>
          <w:noProof/>
          <w:szCs w:val="17"/>
          <w:lang w:val="fr-FR"/>
        </w:rPr>
        <w:t>é</w:t>
      </w:r>
      <w:r w:rsidRPr="00982192">
        <w:rPr>
          <w:rFonts w:eastAsia="Times New Roman" w:cs="Arial"/>
          <w:noProof/>
          <w:szCs w:val="17"/>
          <w:lang w:val="fr-FR"/>
        </w:rPr>
        <w:t>e</w:t>
      </w:r>
      <w:r w:rsidR="00503749">
        <w:rPr>
          <w:rFonts w:eastAsia="Times New Roman" w:cs="Arial"/>
          <w:noProof/>
          <w:szCs w:val="17"/>
          <w:lang w:val="fr-FR"/>
        </w:rPr>
        <w:t xml:space="preserve"> à l</w:t>
      </w:r>
      <w:r w:rsidR="00BB0A23">
        <w:rPr>
          <w:rFonts w:eastAsia="Times New Roman" w:cs="Arial"/>
          <w:noProof/>
          <w:szCs w:val="17"/>
          <w:lang w:val="fr-FR"/>
        </w:rPr>
        <w:t>’</w:t>
      </w:r>
      <w:r w:rsidR="00503749">
        <w:rPr>
          <w:rFonts w:eastAsia="Times New Roman" w:cs="Arial"/>
          <w:noProof/>
          <w:szCs w:val="17"/>
          <w:lang w:val="fr-FR"/>
        </w:rPr>
        <w:t>aide d</w:t>
      </w:r>
      <w:r w:rsidR="00BB0A23">
        <w:rPr>
          <w:rFonts w:eastAsia="Times New Roman" w:cs="Arial"/>
          <w:noProof/>
          <w:szCs w:val="17"/>
          <w:lang w:val="fr-FR"/>
        </w:rPr>
        <w:t>’</w:t>
      </w:r>
      <w:r w:rsidR="00503749">
        <w:rPr>
          <w:rFonts w:eastAsia="Times New Roman" w:cs="Arial"/>
          <w:noProof/>
          <w:szCs w:val="17"/>
          <w:lang w:val="fr-FR"/>
        </w:rPr>
        <w:t xml:space="preserve">une technique </w:t>
      </w:r>
      <w:r w:rsidRPr="00982192">
        <w:rPr>
          <w:rFonts w:ascii="Courier New" w:eastAsia="Times New Roman" w:hAnsi="Courier New" w:cs="Courier New"/>
          <w:noProof/>
          <w:szCs w:val="17"/>
          <w:lang w:val="fr-FR"/>
        </w:rPr>
        <w:t>xsd:import</w:t>
      </w:r>
      <w:r w:rsidRPr="00982192">
        <w:rPr>
          <w:rFonts w:eastAsia="Times New Roman" w:cs="Arial"/>
          <w:noProof/>
          <w:szCs w:val="17"/>
          <w:lang w:val="fr-FR"/>
        </w:rPr>
        <w:t xml:space="preserve">, </w:t>
      </w:r>
      <w:r w:rsidR="00503749">
        <w:rPr>
          <w:rFonts w:eastAsia="Times New Roman" w:cs="Arial"/>
          <w:noProof/>
          <w:szCs w:val="17"/>
          <w:lang w:val="fr-FR"/>
        </w:rPr>
        <w:t xml:space="preserve">et non une </w:t>
      </w:r>
      <w:r w:rsidRPr="00982192">
        <w:rPr>
          <w:rFonts w:ascii="Courier New" w:eastAsia="Times New Roman" w:hAnsi="Courier New" w:cs="Courier New"/>
          <w:noProof/>
          <w:szCs w:val="17"/>
          <w:lang w:val="fr-FR"/>
        </w:rPr>
        <w:t>xsd:include</w:t>
      </w:r>
      <w:r w:rsidRPr="00982192">
        <w:rPr>
          <w:rFonts w:eastAsia="Times New Roman" w:cs="Arial"/>
          <w:noProof/>
          <w:szCs w:val="17"/>
          <w:lang w:val="fr-FR"/>
        </w:rPr>
        <w:t>.</w:t>
      </w:r>
    </w:p>
    <w:p w14:paraId="56CE3197" w14:textId="760D25BA"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0</w:t>
      </w:r>
      <w:r w:rsidR="00AD5E2E" w:rsidRPr="00982192">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503749">
        <w:rPr>
          <w:rFonts w:eastAsia="Times New Roman" w:cs="Arial"/>
          <w:noProof/>
          <w:szCs w:val="17"/>
          <w:lang w:val="fr-FR"/>
        </w:rPr>
        <w:t>L</w:t>
      </w:r>
      <w:r w:rsidR="00BB0A23">
        <w:rPr>
          <w:rFonts w:eastAsia="Times New Roman" w:cs="Arial"/>
          <w:noProof/>
          <w:szCs w:val="17"/>
          <w:lang w:val="fr-FR"/>
        </w:rPr>
        <w:t>’</w:t>
      </w:r>
      <w:r w:rsidR="00503749">
        <w:rPr>
          <w:rFonts w:eastAsia="Times New Roman" w:cs="Arial"/>
          <w:noProof/>
          <w:szCs w:val="17"/>
          <w:lang w:val="fr-FR"/>
        </w:rPr>
        <w:t xml:space="preserve">élément </w:t>
      </w:r>
      <w:r w:rsidRPr="00982192">
        <w:rPr>
          <w:rFonts w:ascii="Courier New" w:eastAsia="Times New Roman" w:hAnsi="Courier New" w:cs="Courier New"/>
          <w:noProof/>
          <w:szCs w:val="17"/>
          <w:lang w:val="fr-FR"/>
        </w:rPr>
        <w:t>xsd:any</w:t>
      </w:r>
      <w:r w:rsidRPr="00982192">
        <w:rPr>
          <w:rFonts w:eastAsia="Times New Roman" w:cs="Arial"/>
          <w:noProof/>
          <w:szCs w:val="17"/>
          <w:lang w:val="fr-FR"/>
        </w:rPr>
        <w:t xml:space="preserve"> </w:t>
      </w:r>
      <w:r w:rsidR="00503749">
        <w:rPr>
          <w:rFonts w:eastAsia="Times New Roman" w:cs="Arial"/>
          <w:noProof/>
          <w:szCs w:val="17"/>
          <w:lang w:val="fr-FR"/>
        </w:rPr>
        <w:t xml:space="preserve">NE DOIT PAS être utilisé </w:t>
      </w:r>
      <w:r w:rsidR="001524FD">
        <w:rPr>
          <w:rFonts w:eastAsia="Times New Roman" w:cs="Arial"/>
          <w:noProof/>
          <w:szCs w:val="17"/>
          <w:lang w:val="fr-FR"/>
        </w:rPr>
        <w:t>pour spécifier un élément racine dans le corps du message</w:t>
      </w:r>
      <w:r w:rsidRPr="00982192">
        <w:rPr>
          <w:rFonts w:eastAsia="Times New Roman" w:cs="Arial"/>
          <w:noProof/>
          <w:szCs w:val="17"/>
          <w:lang w:val="fr-FR"/>
        </w:rPr>
        <w:t>.</w:t>
      </w:r>
    </w:p>
    <w:p w14:paraId="3F516391" w14:textId="07C3C4A5"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00AD5E2E" w:rsidRPr="00982192">
        <w:rPr>
          <w:rFonts w:eastAsia="Times New Roman" w:cs="Arial"/>
          <w:noProof/>
          <w:szCs w:val="17"/>
          <w:lang w:val="fr-FR"/>
        </w:rPr>
        <w:t>10</w:t>
      </w:r>
      <w:r w:rsidR="000B46F0">
        <w:rPr>
          <w:rFonts w:eastAsia="Times New Roman" w:cs="Arial"/>
          <w:noProof/>
          <w:szCs w:val="17"/>
          <w:lang w:val="fr-FR"/>
        </w:rPr>
        <w:t>]</w:t>
      </w:r>
      <w:r w:rsidR="000B46F0">
        <w:rPr>
          <w:rFonts w:eastAsia="Times New Roman" w:cs="Arial"/>
          <w:noProof/>
          <w:szCs w:val="17"/>
          <w:lang w:val="fr-FR"/>
        </w:rPr>
        <w:tab/>
      </w:r>
      <w:r w:rsidR="001524FD">
        <w:rPr>
          <w:rFonts w:eastAsia="Times New Roman" w:cs="Arial"/>
          <w:noProof/>
          <w:szCs w:val="17"/>
          <w:lang w:val="fr-FR"/>
        </w:rPr>
        <w:t>L</w:t>
      </w:r>
      <w:r w:rsidR="00BB0A23">
        <w:rPr>
          <w:rFonts w:eastAsia="Times New Roman" w:cs="Arial"/>
          <w:noProof/>
          <w:szCs w:val="17"/>
          <w:lang w:val="fr-FR"/>
        </w:rPr>
        <w:t>’</w:t>
      </w:r>
      <w:r w:rsidR="001524FD">
        <w:rPr>
          <w:rFonts w:eastAsia="Times New Roman" w:cs="Arial"/>
          <w:noProof/>
          <w:szCs w:val="17"/>
          <w:lang w:val="fr-FR"/>
        </w:rPr>
        <w:t>espace de nommage cible pour</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Pr="00982192">
        <w:rPr>
          <w:rFonts w:eastAsia="Times New Roman" w:cs="Arial"/>
          <w:noProof/>
          <w:szCs w:val="17"/>
          <w:lang w:val="fr-FR"/>
        </w:rPr>
        <w:t xml:space="preserve">L (attribut </w:t>
      </w:r>
      <w:r w:rsidRPr="00982192">
        <w:rPr>
          <w:rFonts w:ascii="Courier New" w:eastAsia="Times New Roman" w:hAnsi="Courier New" w:cs="Courier New"/>
          <w:noProof/>
          <w:szCs w:val="17"/>
          <w:lang w:val="fr-FR"/>
        </w:rPr>
        <w:t>targetNamespace</w:t>
      </w:r>
      <w:r w:rsidRPr="00982192">
        <w:rPr>
          <w:rFonts w:eastAsia="Times New Roman" w:cs="Arial"/>
          <w:noProof/>
          <w:szCs w:val="17"/>
          <w:lang w:val="fr-FR"/>
        </w:rPr>
        <w:t xml:space="preserve"> </w:t>
      </w:r>
      <w:r w:rsidR="001524FD">
        <w:rPr>
          <w:rFonts w:eastAsia="Times New Roman" w:cs="Arial"/>
          <w:noProof/>
          <w:szCs w:val="17"/>
          <w:lang w:val="fr-FR"/>
        </w:rPr>
        <w:t>sur</w:t>
      </w:r>
      <w:r w:rsidRPr="00982192">
        <w:rPr>
          <w:rFonts w:ascii="Courier New" w:eastAsia="Times New Roman" w:hAnsi="Courier New" w:cs="Courier New"/>
          <w:noProof/>
          <w:szCs w:val="17"/>
          <w:lang w:val="fr-FR"/>
        </w:rPr>
        <w:t xml:space="preserve"> wsdl:definitions</w:t>
      </w:r>
      <w:r w:rsidRPr="00982192">
        <w:rPr>
          <w:rFonts w:eastAsia="Times New Roman" w:cs="Arial"/>
          <w:noProof/>
          <w:szCs w:val="17"/>
          <w:lang w:val="fr-FR"/>
        </w:rPr>
        <w:t xml:space="preserve">) </w:t>
      </w:r>
      <w:r w:rsidR="001524FD">
        <w:rPr>
          <w:rFonts w:eastAsia="Times New Roman" w:cs="Arial"/>
          <w:noProof/>
          <w:szCs w:val="17"/>
          <w:lang w:val="fr-FR"/>
        </w:rPr>
        <w:t xml:space="preserve">DOIT être </w:t>
      </w:r>
      <w:r w:rsidRPr="00982192">
        <w:rPr>
          <w:rFonts w:eastAsia="Times New Roman" w:cs="Arial"/>
          <w:noProof/>
          <w:szCs w:val="17"/>
          <w:lang w:val="fr-FR"/>
        </w:rPr>
        <w:t>diff</w:t>
      </w:r>
      <w:r w:rsidR="001524FD">
        <w:rPr>
          <w:rFonts w:eastAsia="Times New Roman" w:cs="Arial"/>
          <w:noProof/>
          <w:szCs w:val="17"/>
          <w:lang w:val="fr-FR"/>
        </w:rPr>
        <w:t>é</w:t>
      </w:r>
      <w:r w:rsidRPr="00982192">
        <w:rPr>
          <w:rFonts w:eastAsia="Times New Roman" w:cs="Arial"/>
          <w:noProof/>
          <w:szCs w:val="17"/>
          <w:lang w:val="fr-FR"/>
        </w:rPr>
        <w:t xml:space="preserve">rent </w:t>
      </w:r>
      <w:r w:rsidR="001524FD">
        <w:rPr>
          <w:rFonts w:eastAsia="Times New Roman" w:cs="Arial"/>
          <w:noProof/>
          <w:szCs w:val="17"/>
          <w:lang w:val="fr-FR"/>
        </w:rPr>
        <w:t>de l</w:t>
      </w:r>
      <w:r w:rsidR="00BB0A23">
        <w:rPr>
          <w:rFonts w:eastAsia="Times New Roman" w:cs="Arial"/>
          <w:noProof/>
          <w:szCs w:val="17"/>
          <w:lang w:val="fr-FR"/>
        </w:rPr>
        <w:t>’</w:t>
      </w:r>
      <w:r w:rsidR="001524FD">
        <w:rPr>
          <w:rFonts w:eastAsia="Times New Roman" w:cs="Arial"/>
          <w:noProof/>
          <w:szCs w:val="17"/>
          <w:lang w:val="fr-FR"/>
        </w:rPr>
        <w:t>espace de nommage cible du schéma (attribut</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targetNamespace</w:t>
      </w:r>
      <w:r w:rsidRPr="00982192">
        <w:rPr>
          <w:rFonts w:eastAsia="Times New Roman" w:cs="Arial"/>
          <w:noProof/>
          <w:szCs w:val="17"/>
          <w:lang w:val="fr-FR"/>
        </w:rPr>
        <w:t xml:space="preserve"> </w:t>
      </w:r>
      <w:r w:rsidR="001524FD">
        <w:rPr>
          <w:rFonts w:eastAsia="Times New Roman" w:cs="Arial"/>
          <w:noProof/>
          <w:szCs w:val="17"/>
          <w:lang w:val="fr-FR"/>
        </w:rPr>
        <w:t>sur</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xsd:schema</w:t>
      </w:r>
      <w:r w:rsidRPr="00982192">
        <w:rPr>
          <w:rFonts w:eastAsia="Times New Roman" w:cs="Arial"/>
          <w:noProof/>
          <w:szCs w:val="17"/>
          <w:lang w:val="fr-FR"/>
        </w:rPr>
        <w:t>).</w:t>
      </w:r>
    </w:p>
    <w:p w14:paraId="3065993A" w14:textId="6468BF3A" w:rsidR="007D638D"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1524FD">
        <w:rPr>
          <w:rFonts w:eastAsia="Times New Roman" w:cs="Arial"/>
          <w:noProof/>
          <w:szCs w:val="17"/>
          <w:lang w:val="fr-FR"/>
        </w:rPr>
        <w:t xml:space="preserve">Les requêtes et les réponses </w:t>
      </w:r>
      <w:r w:rsidRPr="00982192">
        <w:rPr>
          <w:rFonts w:eastAsia="Times New Roman" w:cs="Arial"/>
          <w:noProof/>
          <w:szCs w:val="17"/>
          <w:lang w:val="fr-FR"/>
        </w:rPr>
        <w:t>(convention</w:t>
      </w:r>
      <w:r w:rsidR="001524FD">
        <w:rPr>
          <w:rFonts w:eastAsia="Times New Roman" w:cs="Arial"/>
          <w:noProof/>
          <w:szCs w:val="17"/>
          <w:lang w:val="fr-FR"/>
        </w:rPr>
        <w:t xml:space="preserve"> de nommage</w:t>
      </w:r>
      <w:r w:rsidRPr="00982192">
        <w:rPr>
          <w:rFonts w:eastAsia="Times New Roman" w:cs="Arial"/>
          <w:noProof/>
          <w:szCs w:val="17"/>
          <w:lang w:val="fr-FR"/>
        </w:rPr>
        <w:t xml:space="preserve">, </w:t>
      </w:r>
      <w:r w:rsidR="001524FD">
        <w:rPr>
          <w:rFonts w:eastAsia="Times New Roman" w:cs="Arial"/>
          <w:noProof/>
          <w:szCs w:val="17"/>
          <w:lang w:val="fr-FR"/>
        </w:rPr>
        <w:t xml:space="preserve">format de </w:t>
      </w:r>
      <w:r w:rsidRPr="00982192">
        <w:rPr>
          <w:rFonts w:eastAsia="Times New Roman" w:cs="Arial"/>
          <w:noProof/>
          <w:szCs w:val="17"/>
          <w:lang w:val="fr-FR"/>
        </w:rPr>
        <w:t>message, structure</w:t>
      </w:r>
      <w:r w:rsidR="001524FD">
        <w:rPr>
          <w:rFonts w:eastAsia="Times New Roman" w:cs="Arial"/>
          <w:noProof/>
          <w:szCs w:val="17"/>
          <w:lang w:val="fr-FR"/>
        </w:rPr>
        <w:t xml:space="preserve"> des données et</w:t>
      </w:r>
      <w:r w:rsidRPr="00982192">
        <w:rPr>
          <w:rFonts w:eastAsia="Times New Roman" w:cs="Arial"/>
          <w:noProof/>
          <w:szCs w:val="17"/>
          <w:lang w:val="fr-FR"/>
        </w:rPr>
        <w:t xml:space="preserve"> </w:t>
      </w:r>
      <w:r w:rsidR="00DF0A95">
        <w:rPr>
          <w:rFonts w:eastAsia="Times New Roman" w:cs="Arial"/>
          <w:noProof/>
          <w:szCs w:val="17"/>
          <w:lang w:val="fr-FR"/>
        </w:rPr>
        <w:t>dictionnaire de données</w:t>
      </w:r>
      <w:r w:rsidRPr="00982192">
        <w:rPr>
          <w:rFonts w:eastAsia="Times New Roman" w:cs="Arial"/>
          <w:noProof/>
          <w:szCs w:val="17"/>
          <w:lang w:val="fr-FR"/>
        </w:rPr>
        <w:t xml:space="preserve">) </w:t>
      </w:r>
      <w:r w:rsidR="00DF0A95">
        <w:rPr>
          <w:rFonts w:eastAsia="Times New Roman" w:cs="Arial"/>
          <w:noProof/>
          <w:szCs w:val="17"/>
          <w:lang w:val="fr-FR"/>
        </w:rPr>
        <w:t>DEVRAIENT suivre la norme</w:t>
      </w:r>
      <w:r w:rsidR="002D56D3">
        <w:rPr>
          <w:rFonts w:eastAsia="Times New Roman" w:cs="Arial"/>
          <w:noProof/>
          <w:szCs w:val="17"/>
          <w:lang w:val="fr-FR"/>
        </w:rPr>
        <w:t> </w:t>
      </w:r>
      <w:r w:rsidRPr="00982192">
        <w:rPr>
          <w:rFonts w:eastAsia="Times New Roman" w:cs="Arial"/>
          <w:noProof/>
          <w:szCs w:val="17"/>
          <w:lang w:val="fr-FR"/>
        </w:rPr>
        <w:t>ST.96</w:t>
      </w:r>
      <w:r w:rsidR="00DF0A95">
        <w:rPr>
          <w:rFonts w:eastAsia="Times New Roman" w:cs="Arial"/>
          <w:noProof/>
          <w:szCs w:val="17"/>
          <w:lang w:val="fr-FR"/>
        </w:rPr>
        <w:t xml:space="preserve"> de l</w:t>
      </w:r>
      <w:r w:rsidR="00BB0A23">
        <w:rPr>
          <w:rFonts w:eastAsia="Times New Roman" w:cs="Arial"/>
          <w:noProof/>
          <w:szCs w:val="17"/>
          <w:lang w:val="fr-FR"/>
        </w:rPr>
        <w:t>’</w:t>
      </w:r>
      <w:r w:rsidR="00DF0A95">
        <w:rPr>
          <w:rFonts w:eastAsia="Times New Roman" w:cs="Arial"/>
          <w:noProof/>
          <w:szCs w:val="17"/>
          <w:lang w:val="fr-FR"/>
        </w:rPr>
        <w:t>OMPI</w:t>
      </w:r>
      <w:r w:rsidRPr="00982192">
        <w:rPr>
          <w:rFonts w:eastAsia="Times New Roman" w:cs="Arial"/>
          <w:noProof/>
          <w:szCs w:val="17"/>
          <w:lang w:val="fr-FR"/>
        </w:rPr>
        <w:t>.</w:t>
      </w:r>
    </w:p>
    <w:p w14:paraId="44B420F5" w14:textId="7BAFC003" w:rsidR="005E48A2" w:rsidRPr="00982192" w:rsidRDefault="00DF0A95" w:rsidP="00D5662D">
      <w:pPr>
        <w:pStyle w:val="Heading3"/>
        <w:spacing w:before="170"/>
        <w:ind w:left="0"/>
      </w:pPr>
      <w:bookmarkStart w:id="328" w:name="_Toc54363381"/>
      <w:bookmarkStart w:id="329" w:name="_Toc212824898"/>
      <w:r>
        <w:t>Nommage et versionnage</w:t>
      </w:r>
      <w:bookmarkEnd w:id="328"/>
      <w:bookmarkEnd w:id="329"/>
    </w:p>
    <w:p w14:paraId="08F5CCEE" w14:textId="79928282" w:rsidR="00992C0C" w:rsidRDefault="00627387" w:rsidP="00CE01DA">
      <w:pPr>
        <w:spacing w:before="170" w:after="17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D5466A">
        <w:rPr>
          <w:rFonts w:eastAsia="Times New Roman" w:cs="Arial"/>
          <w:noProof/>
          <w:szCs w:val="17"/>
          <w:lang w:val="fr-FR"/>
        </w:rPr>
        <w:t xml:space="preserve">Des conventions de nommage appropriées devraient également être appliquées pour nommer les services et les éléments de </w:t>
      </w:r>
      <w:r w:rsidRPr="00982192">
        <w:rPr>
          <w:rFonts w:eastAsia="Times New Roman" w:cs="Arial"/>
          <w:noProof/>
          <w:szCs w:val="17"/>
          <w:lang w:val="fr-FR"/>
        </w:rPr>
        <w:t>W</w:t>
      </w:r>
      <w:r w:rsidR="00334310" w:rsidRPr="00982192">
        <w:rPr>
          <w:rFonts w:eastAsia="Times New Roman" w:cs="Arial"/>
          <w:noProof/>
          <w:szCs w:val="17"/>
          <w:lang w:val="fr-FR"/>
        </w:rPr>
        <w:t>SDL</w:t>
      </w:r>
      <w:r w:rsidR="00334310">
        <w:rPr>
          <w:rFonts w:eastAsia="Times New Roman" w:cs="Arial"/>
          <w:noProof/>
          <w:szCs w:val="17"/>
          <w:lang w:val="fr-FR"/>
        </w:rPr>
        <w:t>.  Ce</w:t>
      </w:r>
      <w:r w:rsidR="00D5466A">
        <w:rPr>
          <w:rFonts w:eastAsia="Times New Roman" w:cs="Arial"/>
          <w:noProof/>
          <w:szCs w:val="17"/>
          <w:lang w:val="fr-FR"/>
        </w:rPr>
        <w:t>s conventions de nommage devraient suivre celles qui sont implémentées dans la norme</w:t>
      </w:r>
      <w:r w:rsidR="002D56D3">
        <w:rPr>
          <w:rFonts w:eastAsia="Times New Roman" w:cs="Arial"/>
          <w:noProof/>
          <w:szCs w:val="17"/>
          <w:lang w:val="fr-FR"/>
        </w:rPr>
        <w:t> </w:t>
      </w:r>
      <w:r w:rsidRPr="00982192">
        <w:rPr>
          <w:rFonts w:eastAsia="Times New Roman" w:cs="Arial"/>
          <w:noProof/>
          <w:szCs w:val="17"/>
          <w:lang w:val="fr-FR"/>
        </w:rPr>
        <w:t>ST.96</w:t>
      </w:r>
      <w:r w:rsidR="00D5466A">
        <w:rPr>
          <w:rFonts w:eastAsia="Times New Roman" w:cs="Arial"/>
          <w:noProof/>
          <w:szCs w:val="17"/>
          <w:lang w:val="fr-FR"/>
        </w:rPr>
        <w:t xml:space="preserve"> de l</w:t>
      </w:r>
      <w:r w:rsidR="00BB0A23">
        <w:rPr>
          <w:rFonts w:eastAsia="Times New Roman" w:cs="Arial"/>
          <w:noProof/>
          <w:szCs w:val="17"/>
          <w:lang w:val="fr-FR"/>
        </w:rPr>
        <w:t>’</w:t>
      </w:r>
      <w:r w:rsidR="00D5466A">
        <w:rPr>
          <w:rFonts w:eastAsia="Times New Roman" w:cs="Arial"/>
          <w:noProof/>
          <w:szCs w:val="17"/>
          <w:lang w:val="fr-FR"/>
        </w:rPr>
        <w:t>OMPI</w:t>
      </w:r>
      <w:r w:rsidRPr="00982192">
        <w:rPr>
          <w:rFonts w:eastAsia="Times New Roman" w:cs="Arial"/>
          <w:noProof/>
          <w:szCs w:val="17"/>
          <w:lang w:val="fr-FR"/>
        </w:rPr>
        <w:t>.</w:t>
      </w:r>
    </w:p>
    <w:p w14:paraId="6131DAF1" w14:textId="5554A08D" w:rsidR="00992C0C"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D5466A">
        <w:rPr>
          <w:rFonts w:eastAsia="Times New Roman" w:cs="Arial"/>
          <w:noProof/>
          <w:szCs w:val="17"/>
          <w:lang w:val="fr-FR"/>
        </w:rPr>
        <w:t>Les s</w:t>
      </w:r>
      <w:r w:rsidRPr="00982192">
        <w:rPr>
          <w:rFonts w:eastAsia="Times New Roman" w:cs="Arial"/>
          <w:noProof/>
          <w:szCs w:val="17"/>
          <w:lang w:val="fr-FR"/>
        </w:rPr>
        <w:t xml:space="preserve">ervices </w:t>
      </w:r>
      <w:r w:rsidR="00D5466A">
        <w:rPr>
          <w:rFonts w:eastAsia="Times New Roman" w:cs="Arial"/>
          <w:noProof/>
          <w:szCs w:val="17"/>
          <w:lang w:val="fr-FR"/>
        </w:rPr>
        <w:t>DOIVENT être nommés en c</w:t>
      </w:r>
      <w:r w:rsidR="00D5466A" w:rsidRPr="00B61C22">
        <w:rPr>
          <w:rFonts w:eastAsia="Times New Roman" w:cs="Arial"/>
          <w:noProof/>
          <w:szCs w:val="17"/>
          <w:lang w:val="fr-FR"/>
        </w:rPr>
        <w:t xml:space="preserve">aractères haut de casse de type </w:t>
      </w:r>
      <w:r w:rsidR="00992C0C">
        <w:rPr>
          <w:rFonts w:eastAsia="Times New Roman" w:cs="Arial"/>
          <w:noProof/>
          <w:szCs w:val="17"/>
          <w:lang w:val="fr-FR"/>
        </w:rPr>
        <w:t>“</w:t>
      </w:r>
      <w:r w:rsidR="00992C0C" w:rsidRPr="00B61C22">
        <w:rPr>
          <w:rFonts w:eastAsia="Times New Roman" w:cs="Arial"/>
          <w:noProof/>
          <w:szCs w:val="17"/>
          <w:lang w:val="fr-FR"/>
        </w:rPr>
        <w:t>c</w:t>
      </w:r>
      <w:r w:rsidR="00D5466A" w:rsidRPr="00B61C22">
        <w:rPr>
          <w:rFonts w:eastAsia="Times New Roman" w:cs="Arial"/>
          <w:noProof/>
          <w:szCs w:val="17"/>
          <w:lang w:val="fr-FR"/>
        </w:rPr>
        <w:t>amel”</w:t>
      </w:r>
      <w:r w:rsidR="00D5466A" w:rsidRPr="00E8543F">
        <w:rPr>
          <w:rFonts w:eastAsia="Times New Roman" w:cs="Arial"/>
          <w:noProof/>
          <w:szCs w:val="17"/>
          <w:lang w:val="fr-FR"/>
        </w:rPr>
        <w:t xml:space="preserve"> </w:t>
      </w:r>
      <w:r w:rsidR="00D5466A">
        <w:rPr>
          <w:rFonts w:eastAsia="Times New Roman" w:cs="Arial"/>
          <w:noProof/>
          <w:szCs w:val="17"/>
          <w:lang w:val="fr-FR"/>
        </w:rPr>
        <w:t xml:space="preserve">et avoir un suffixe </w:t>
      </w:r>
      <w:r w:rsidR="00555419">
        <w:rPr>
          <w:rFonts w:eastAsia="Times New Roman" w:cs="Arial"/>
          <w:noProof/>
          <w:szCs w:val="17"/>
          <w:lang w:val="fr-FR"/>
        </w:rPr>
        <w:t>“</w:t>
      </w:r>
      <w:r w:rsidR="00D5466A">
        <w:rPr>
          <w:rFonts w:eastAsia="Times New Roman" w:cs="Arial"/>
          <w:noProof/>
          <w:szCs w:val="17"/>
          <w:lang w:val="fr-FR"/>
        </w:rPr>
        <w:t>Service</w:t>
      </w:r>
      <w:r w:rsidR="00555419">
        <w:rPr>
          <w:rFonts w:eastAsia="Times New Roman" w:cs="Arial"/>
          <w:noProof/>
          <w:szCs w:val="17"/>
          <w:lang w:val="fr-FR"/>
        </w:rPr>
        <w:t>”</w:t>
      </w:r>
      <w:r w:rsidR="00817E87" w:rsidRPr="00982192">
        <w:rPr>
          <w:rFonts w:eastAsia="Times New Roman" w:cs="Arial"/>
          <w:noProof/>
          <w:szCs w:val="17"/>
          <w:lang w:val="fr-FR"/>
        </w:rPr>
        <w:t xml:space="preserve">, </w:t>
      </w:r>
      <w:r w:rsidR="00D5466A">
        <w:rPr>
          <w:rFonts w:eastAsia="Times New Roman" w:cs="Arial"/>
          <w:noProof/>
          <w:szCs w:val="17"/>
          <w:lang w:val="fr-FR"/>
        </w:rPr>
        <w:t xml:space="preserve">par exemple </w:t>
      </w:r>
      <w:r w:rsidR="00EF728A" w:rsidRPr="00982192">
        <w:rPr>
          <w:rFonts w:ascii="Courier New" w:eastAsia="Times New Roman" w:hAnsi="Courier New" w:cs="Courier New"/>
          <w:noProof/>
          <w:lang w:val="fr-FR"/>
        </w:rPr>
        <w:t>https://wipo.int/PatentsService</w:t>
      </w:r>
      <w:r w:rsidRPr="00982192">
        <w:rPr>
          <w:rFonts w:eastAsia="Times New Roman" w:cs="Arial"/>
          <w:noProof/>
          <w:szCs w:val="17"/>
          <w:lang w:val="fr-FR"/>
        </w:rPr>
        <w:t>.</w:t>
      </w:r>
    </w:p>
    <w:p w14:paraId="4DD745FD" w14:textId="5C26BBE1"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D5466A">
        <w:rPr>
          <w:rFonts w:eastAsia="Times New Roman" w:cs="Arial"/>
          <w:noProof/>
          <w:szCs w:val="17"/>
          <w:lang w:val="fr-FR"/>
        </w:rPr>
        <w:t xml:space="preserve">Les éléments </w:t>
      </w:r>
      <w:r w:rsidRPr="00982192">
        <w:rPr>
          <w:rFonts w:eastAsia="Times New Roman" w:cs="Arial"/>
          <w:noProof/>
          <w:szCs w:val="17"/>
          <w:lang w:val="fr-FR"/>
        </w:rPr>
        <w:t xml:space="preserve">WSDL </w:t>
      </w:r>
      <w:r w:rsidR="00D5466A">
        <w:rPr>
          <w:rFonts w:eastAsia="Times New Roman" w:cs="Arial"/>
          <w:noProof/>
          <w:szCs w:val="17"/>
          <w:lang w:val="fr-FR"/>
        </w:rPr>
        <w:t xml:space="preserve">que sont le </w:t>
      </w:r>
      <w:r w:rsidRPr="00982192">
        <w:rPr>
          <w:rFonts w:eastAsia="Times New Roman" w:cs="Arial"/>
          <w:noProof/>
          <w:szCs w:val="17"/>
          <w:lang w:val="fr-FR"/>
        </w:rPr>
        <w:t xml:space="preserve">message, </w:t>
      </w:r>
      <w:r w:rsidR="00D5466A">
        <w:rPr>
          <w:rFonts w:eastAsia="Times New Roman" w:cs="Arial"/>
          <w:noProof/>
          <w:szCs w:val="17"/>
          <w:lang w:val="fr-FR"/>
        </w:rPr>
        <w:t xml:space="preserve">la </w:t>
      </w:r>
      <w:r w:rsidRPr="00982192">
        <w:rPr>
          <w:rFonts w:eastAsia="Times New Roman" w:cs="Arial"/>
          <w:noProof/>
          <w:szCs w:val="17"/>
          <w:lang w:val="fr-FR"/>
        </w:rPr>
        <w:t>part</w:t>
      </w:r>
      <w:r w:rsidR="00D5466A">
        <w:rPr>
          <w:rFonts w:eastAsia="Times New Roman" w:cs="Arial"/>
          <w:noProof/>
          <w:szCs w:val="17"/>
          <w:lang w:val="fr-FR"/>
        </w:rPr>
        <w:t>ie</w:t>
      </w:r>
      <w:r w:rsidRPr="00982192">
        <w:rPr>
          <w:rFonts w:eastAsia="Times New Roman" w:cs="Arial"/>
          <w:noProof/>
          <w:szCs w:val="17"/>
          <w:lang w:val="fr-FR"/>
        </w:rPr>
        <w:t xml:space="preserve">, </w:t>
      </w:r>
      <w:r w:rsidR="00D5466A">
        <w:rPr>
          <w:rFonts w:eastAsia="Times New Roman" w:cs="Arial"/>
          <w:noProof/>
          <w:szCs w:val="17"/>
          <w:lang w:val="fr-FR"/>
        </w:rPr>
        <w:t xml:space="preserve">le type de </w:t>
      </w:r>
      <w:r w:rsidRPr="00982192">
        <w:rPr>
          <w:rFonts w:eastAsia="Times New Roman" w:cs="Arial"/>
          <w:noProof/>
          <w:szCs w:val="17"/>
          <w:lang w:val="fr-FR"/>
        </w:rPr>
        <w:t xml:space="preserve">port, </w:t>
      </w:r>
      <w:r w:rsidR="00D5466A">
        <w:rPr>
          <w:rFonts w:eastAsia="Times New Roman" w:cs="Arial"/>
          <w:noProof/>
          <w:szCs w:val="17"/>
          <w:lang w:val="fr-FR"/>
        </w:rPr>
        <w:t>l</w:t>
      </w:r>
      <w:r w:rsidR="00BB0A23">
        <w:rPr>
          <w:rFonts w:eastAsia="Times New Roman" w:cs="Arial"/>
          <w:noProof/>
          <w:szCs w:val="17"/>
          <w:lang w:val="fr-FR"/>
        </w:rPr>
        <w:t>’</w:t>
      </w:r>
      <w:r w:rsidRPr="00982192">
        <w:rPr>
          <w:rFonts w:eastAsia="Times New Roman" w:cs="Arial"/>
          <w:noProof/>
          <w:szCs w:val="17"/>
          <w:lang w:val="fr-FR"/>
        </w:rPr>
        <w:t>op</w:t>
      </w:r>
      <w:r w:rsidR="00D5466A">
        <w:rPr>
          <w:rFonts w:eastAsia="Times New Roman" w:cs="Arial"/>
          <w:noProof/>
          <w:szCs w:val="17"/>
          <w:lang w:val="fr-FR"/>
        </w:rPr>
        <w:t>é</w:t>
      </w:r>
      <w:r w:rsidRPr="00982192">
        <w:rPr>
          <w:rFonts w:eastAsia="Times New Roman" w:cs="Arial"/>
          <w:noProof/>
          <w:szCs w:val="17"/>
          <w:lang w:val="fr-FR"/>
        </w:rPr>
        <w:t xml:space="preserve">ration, </w:t>
      </w:r>
      <w:r w:rsidR="00D5466A">
        <w:rPr>
          <w:rFonts w:eastAsia="Times New Roman" w:cs="Arial"/>
          <w:noProof/>
          <w:szCs w:val="17"/>
          <w:lang w:val="fr-FR"/>
        </w:rPr>
        <w:t>les donné</w:t>
      </w:r>
      <w:r w:rsidR="003E3D51">
        <w:rPr>
          <w:rFonts w:eastAsia="Times New Roman" w:cs="Arial"/>
          <w:noProof/>
          <w:szCs w:val="17"/>
          <w:lang w:val="fr-FR"/>
        </w:rPr>
        <w:t>e</w:t>
      </w:r>
      <w:r w:rsidR="00D5466A">
        <w:rPr>
          <w:rFonts w:eastAsia="Times New Roman" w:cs="Arial"/>
          <w:noProof/>
          <w:szCs w:val="17"/>
          <w:lang w:val="fr-FR"/>
        </w:rPr>
        <w:t>s d</w:t>
      </w:r>
      <w:r w:rsidR="00BB0A23">
        <w:rPr>
          <w:rFonts w:eastAsia="Times New Roman" w:cs="Arial"/>
          <w:noProof/>
          <w:szCs w:val="17"/>
          <w:lang w:val="fr-FR"/>
        </w:rPr>
        <w:t>’</w:t>
      </w:r>
      <w:r w:rsidR="00D5466A">
        <w:rPr>
          <w:rFonts w:eastAsia="Times New Roman" w:cs="Arial"/>
          <w:noProof/>
          <w:szCs w:val="17"/>
          <w:lang w:val="fr-FR"/>
        </w:rPr>
        <w:t>entrée, les données de sortie et l</w:t>
      </w:r>
      <w:r w:rsidR="00BB0A23">
        <w:rPr>
          <w:rFonts w:eastAsia="Times New Roman" w:cs="Arial"/>
          <w:noProof/>
          <w:szCs w:val="17"/>
          <w:lang w:val="fr-FR"/>
        </w:rPr>
        <w:t>’</w:t>
      </w:r>
      <w:r w:rsidR="00D5466A">
        <w:rPr>
          <w:rFonts w:eastAsia="Times New Roman" w:cs="Arial"/>
          <w:noProof/>
          <w:szCs w:val="17"/>
          <w:lang w:val="fr-FR"/>
        </w:rPr>
        <w:t>association DEVRAIENT être nommés en c</w:t>
      </w:r>
      <w:r w:rsidR="00D5466A" w:rsidRPr="00B61C22">
        <w:rPr>
          <w:rFonts w:eastAsia="Times New Roman" w:cs="Arial"/>
          <w:noProof/>
          <w:szCs w:val="17"/>
          <w:lang w:val="fr-FR"/>
        </w:rPr>
        <w:t xml:space="preserve">aractères haut de casse de type </w:t>
      </w:r>
      <w:r w:rsidR="00992C0C">
        <w:rPr>
          <w:rFonts w:eastAsia="Times New Roman" w:cs="Arial"/>
          <w:noProof/>
          <w:szCs w:val="17"/>
          <w:lang w:val="fr-FR"/>
        </w:rPr>
        <w:t>“</w:t>
      </w:r>
      <w:r w:rsidR="00992C0C" w:rsidRPr="00B61C22">
        <w:rPr>
          <w:rFonts w:eastAsia="Times New Roman" w:cs="Arial"/>
          <w:noProof/>
          <w:szCs w:val="17"/>
          <w:lang w:val="fr-FR"/>
        </w:rPr>
        <w:t>c</w:t>
      </w:r>
      <w:r w:rsidR="00D5466A" w:rsidRPr="00B61C22">
        <w:rPr>
          <w:rFonts w:eastAsia="Times New Roman" w:cs="Arial"/>
          <w:noProof/>
          <w:szCs w:val="17"/>
          <w:lang w:val="fr-FR"/>
        </w:rPr>
        <w:t>amel”</w:t>
      </w:r>
      <w:r w:rsidRPr="00982192">
        <w:rPr>
          <w:rFonts w:eastAsia="Times New Roman" w:cs="Arial"/>
          <w:noProof/>
          <w:szCs w:val="17"/>
          <w:lang w:val="fr-FR"/>
        </w:rPr>
        <w:t>.</w:t>
      </w:r>
    </w:p>
    <w:p w14:paraId="56A4E216" w14:textId="5D13F38A"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D5466A">
        <w:rPr>
          <w:rFonts w:eastAsia="Times New Roman" w:cs="Arial"/>
          <w:noProof/>
          <w:szCs w:val="17"/>
          <w:lang w:val="fr-FR"/>
        </w:rPr>
        <w:t xml:space="preserve">Les noms des messages de requête DEVRAIENT avoir un suffixe </w:t>
      </w:r>
      <w:r w:rsidR="00555419">
        <w:rPr>
          <w:rFonts w:eastAsia="Times New Roman" w:cs="Arial"/>
          <w:noProof/>
          <w:szCs w:val="17"/>
          <w:lang w:val="fr-FR"/>
        </w:rPr>
        <w:t>“</w:t>
      </w:r>
      <w:r w:rsidRPr="00982192">
        <w:rPr>
          <w:rFonts w:eastAsia="Times New Roman" w:cs="Arial"/>
          <w:noProof/>
          <w:szCs w:val="17"/>
          <w:lang w:val="fr-FR"/>
        </w:rPr>
        <w:t>Request</w:t>
      </w:r>
      <w:r w:rsidR="00555419">
        <w:rPr>
          <w:rFonts w:eastAsia="Times New Roman" w:cs="Arial"/>
          <w:noProof/>
          <w:szCs w:val="17"/>
          <w:lang w:val="fr-FR"/>
        </w:rPr>
        <w:t>”</w:t>
      </w:r>
      <w:r w:rsidRPr="00982192">
        <w:rPr>
          <w:rFonts w:eastAsia="Times New Roman" w:cs="Arial"/>
          <w:noProof/>
          <w:szCs w:val="17"/>
          <w:lang w:val="fr-FR"/>
        </w:rPr>
        <w:t>.</w:t>
      </w:r>
    </w:p>
    <w:p w14:paraId="0E824468" w14:textId="0D163126"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5</w:t>
      </w:r>
      <w:r w:rsidR="000B46F0">
        <w:rPr>
          <w:rFonts w:eastAsia="Times New Roman" w:cs="Arial"/>
          <w:noProof/>
          <w:szCs w:val="17"/>
          <w:lang w:val="fr-FR"/>
        </w:rPr>
        <w:t>]</w:t>
      </w:r>
      <w:r w:rsidR="000B46F0">
        <w:rPr>
          <w:rFonts w:eastAsia="Times New Roman" w:cs="Arial"/>
          <w:noProof/>
          <w:szCs w:val="17"/>
          <w:lang w:val="fr-FR"/>
        </w:rPr>
        <w:tab/>
      </w:r>
      <w:r w:rsidR="00D5466A">
        <w:rPr>
          <w:rFonts w:eastAsia="Times New Roman" w:cs="Arial"/>
          <w:noProof/>
          <w:szCs w:val="17"/>
          <w:lang w:val="fr-FR"/>
        </w:rPr>
        <w:t xml:space="preserve">Les noms des messages de réponse DEVRAIENT avoir un suffixe </w:t>
      </w:r>
      <w:r w:rsidR="00555419">
        <w:rPr>
          <w:rFonts w:eastAsia="Times New Roman" w:cs="Arial"/>
          <w:noProof/>
          <w:szCs w:val="17"/>
          <w:lang w:val="fr-FR"/>
        </w:rPr>
        <w:t>“</w:t>
      </w:r>
      <w:r w:rsidRPr="00982192">
        <w:rPr>
          <w:rFonts w:eastAsia="Times New Roman" w:cs="Arial"/>
          <w:noProof/>
          <w:szCs w:val="17"/>
          <w:lang w:val="fr-FR"/>
        </w:rPr>
        <w:t>Response</w:t>
      </w:r>
      <w:r w:rsidR="00307F5D">
        <w:rPr>
          <w:rFonts w:eastAsia="Times New Roman" w:cs="Arial"/>
          <w:noProof/>
          <w:szCs w:val="17"/>
          <w:lang w:val="fr-FR"/>
        </w:rPr>
        <w:t>”</w:t>
      </w:r>
      <w:r w:rsidRPr="00982192">
        <w:rPr>
          <w:rFonts w:eastAsia="Times New Roman" w:cs="Arial"/>
          <w:noProof/>
          <w:szCs w:val="17"/>
          <w:lang w:val="fr-FR"/>
        </w:rPr>
        <w:t>.</w:t>
      </w:r>
    </w:p>
    <w:p w14:paraId="3686F82A" w14:textId="6471B969" w:rsidR="005E48A2" w:rsidRPr="00982192" w:rsidRDefault="005E48A2" w:rsidP="00D5662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AD5E2E" w:rsidRPr="00982192">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D5466A">
        <w:rPr>
          <w:rFonts w:eastAsia="Times New Roman" w:cs="Arial"/>
          <w:noProof/>
          <w:szCs w:val="17"/>
          <w:lang w:val="fr-FR"/>
        </w:rPr>
        <w:t>Les noms d</w:t>
      </w:r>
      <w:r w:rsidR="00BB0A23">
        <w:rPr>
          <w:rFonts w:eastAsia="Times New Roman" w:cs="Arial"/>
          <w:noProof/>
          <w:szCs w:val="17"/>
          <w:lang w:val="fr-FR"/>
        </w:rPr>
        <w:t>’</w:t>
      </w:r>
      <w:r w:rsidR="00D5466A">
        <w:rPr>
          <w:rFonts w:eastAsia="Times New Roman" w:cs="Arial"/>
          <w:noProof/>
          <w:szCs w:val="17"/>
          <w:lang w:val="fr-FR"/>
        </w:rPr>
        <w:t>opé</w:t>
      </w:r>
      <w:r w:rsidRPr="00982192">
        <w:rPr>
          <w:rFonts w:eastAsia="Times New Roman" w:cs="Arial"/>
          <w:noProof/>
          <w:szCs w:val="17"/>
          <w:lang w:val="fr-FR"/>
        </w:rPr>
        <w:t xml:space="preserve">ration </w:t>
      </w:r>
      <w:r w:rsidR="00D5466A">
        <w:rPr>
          <w:rFonts w:eastAsia="Times New Roman" w:cs="Arial"/>
          <w:noProof/>
          <w:szCs w:val="17"/>
          <w:lang w:val="fr-FR"/>
        </w:rPr>
        <w:t xml:space="preserve">DEVRAIENT suivre le format </w:t>
      </w:r>
      <w:r w:rsidRPr="00982192">
        <w:rPr>
          <w:rFonts w:ascii="Courier New" w:eastAsia="Times New Roman" w:hAnsi="Courier New" w:cs="Courier New"/>
          <w:noProof/>
          <w:szCs w:val="17"/>
          <w:lang w:val="fr-FR"/>
        </w:rPr>
        <w:t>&lt;Verb&gt;&lt;Object&gt;{&lt;Qualifier&gt;}</w:t>
      </w:r>
      <w:r w:rsidRPr="00982192">
        <w:rPr>
          <w:rFonts w:eastAsia="Times New Roman" w:cs="Arial"/>
          <w:noProof/>
          <w:szCs w:val="17"/>
          <w:lang w:val="fr-FR"/>
        </w:rPr>
        <w:t xml:space="preserve">, </w:t>
      </w:r>
      <w:r w:rsidR="00D5466A">
        <w:rPr>
          <w:rFonts w:eastAsia="Times New Roman" w:cs="Arial"/>
          <w:noProof/>
          <w:szCs w:val="17"/>
          <w:lang w:val="fr-FR"/>
        </w:rPr>
        <w:t>où</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&lt;Verb&gt;</w:t>
      </w:r>
      <w:r w:rsidRPr="00982192">
        <w:rPr>
          <w:rFonts w:eastAsia="Times New Roman" w:cs="Arial"/>
          <w:noProof/>
          <w:szCs w:val="17"/>
          <w:lang w:val="fr-FR"/>
        </w:rPr>
        <w:t xml:space="preserve"> indi</w:t>
      </w:r>
      <w:r w:rsidR="00D5466A">
        <w:rPr>
          <w:rFonts w:eastAsia="Times New Roman" w:cs="Arial"/>
          <w:noProof/>
          <w:szCs w:val="17"/>
          <w:lang w:val="fr-FR"/>
        </w:rPr>
        <w:t>que l</w:t>
      </w:r>
      <w:r w:rsidR="00BB0A23">
        <w:rPr>
          <w:rFonts w:eastAsia="Times New Roman" w:cs="Arial"/>
          <w:noProof/>
          <w:szCs w:val="17"/>
          <w:lang w:val="fr-FR"/>
        </w:rPr>
        <w:t>’</w:t>
      </w:r>
      <w:r w:rsidR="00D5466A">
        <w:rPr>
          <w:rFonts w:eastAsia="Times New Roman" w:cs="Arial"/>
          <w:noProof/>
          <w:szCs w:val="17"/>
          <w:lang w:val="fr-FR"/>
        </w:rPr>
        <w:t>opé</w:t>
      </w:r>
      <w:r w:rsidRPr="00982192">
        <w:rPr>
          <w:rFonts w:eastAsia="Times New Roman" w:cs="Arial"/>
          <w:noProof/>
          <w:szCs w:val="17"/>
          <w:lang w:val="fr-FR"/>
        </w:rPr>
        <w:t>ration (</w:t>
      </w:r>
      <w:r w:rsidR="00D5466A">
        <w:rPr>
          <w:rFonts w:eastAsia="Times New Roman" w:cs="Arial"/>
          <w:noProof/>
          <w:szCs w:val="17"/>
          <w:lang w:val="fr-FR"/>
        </w:rPr>
        <w:t xml:space="preserve">de préférence </w:t>
      </w:r>
      <w:r w:rsidRPr="00982192">
        <w:rPr>
          <w:rFonts w:eastAsia="Times New Roman" w:cs="Arial"/>
          <w:noProof/>
          <w:szCs w:val="17"/>
          <w:lang w:val="fr-FR"/>
        </w:rPr>
        <w:t>Get, Create, Update o</w:t>
      </w:r>
      <w:r w:rsidR="0062488C">
        <w:rPr>
          <w:rFonts w:eastAsia="Times New Roman" w:cs="Arial"/>
          <w:noProof/>
          <w:szCs w:val="17"/>
          <w:lang w:val="fr-FR"/>
        </w:rPr>
        <w:t>u Delete, le cas échéant</w:t>
      </w:r>
      <w:r w:rsidRPr="00982192">
        <w:rPr>
          <w:rFonts w:eastAsia="Times New Roman" w:cs="Arial"/>
          <w:noProof/>
          <w:szCs w:val="17"/>
          <w:lang w:val="fr-FR"/>
        </w:rPr>
        <w:t xml:space="preserve">) </w:t>
      </w:r>
      <w:r w:rsidR="0062488C">
        <w:rPr>
          <w:rFonts w:eastAsia="Times New Roman" w:cs="Arial"/>
          <w:noProof/>
          <w:szCs w:val="17"/>
          <w:lang w:val="fr-FR"/>
        </w:rPr>
        <w:t>sur l</w:t>
      </w:r>
      <w:r w:rsidR="00BB0A23">
        <w:rPr>
          <w:rFonts w:eastAsia="Times New Roman" w:cs="Arial"/>
          <w:noProof/>
          <w:szCs w:val="17"/>
          <w:lang w:val="fr-FR"/>
        </w:rPr>
        <w:t>’</w:t>
      </w:r>
      <w:r w:rsidRPr="00982192">
        <w:rPr>
          <w:rFonts w:ascii="Courier New" w:eastAsia="Times New Roman" w:hAnsi="Courier New" w:cs="Courier New"/>
          <w:noProof/>
          <w:szCs w:val="17"/>
          <w:lang w:val="fr-FR"/>
        </w:rPr>
        <w:t>&lt;Object&gt;</w:t>
      </w:r>
      <w:r w:rsidRPr="00982192">
        <w:rPr>
          <w:rFonts w:eastAsia="Times New Roman" w:cs="Arial"/>
          <w:noProof/>
          <w:szCs w:val="17"/>
          <w:lang w:val="fr-FR"/>
        </w:rPr>
        <w:t xml:space="preserve"> </w:t>
      </w:r>
      <w:r w:rsidR="0062488C">
        <w:rPr>
          <w:rFonts w:eastAsia="Times New Roman" w:cs="Arial"/>
          <w:noProof/>
          <w:szCs w:val="17"/>
          <w:lang w:val="fr-FR"/>
        </w:rPr>
        <w:t>de l</w:t>
      </w:r>
      <w:r w:rsidR="00BB0A23">
        <w:rPr>
          <w:rFonts w:eastAsia="Times New Roman" w:cs="Arial"/>
          <w:noProof/>
          <w:szCs w:val="17"/>
          <w:lang w:val="fr-FR"/>
        </w:rPr>
        <w:t>’</w:t>
      </w:r>
      <w:r w:rsidRPr="00982192">
        <w:rPr>
          <w:rFonts w:eastAsia="Times New Roman" w:cs="Arial"/>
          <w:noProof/>
          <w:szCs w:val="17"/>
          <w:lang w:val="fr-FR"/>
        </w:rPr>
        <w:t>op</w:t>
      </w:r>
      <w:r w:rsidR="0062488C">
        <w:rPr>
          <w:rFonts w:eastAsia="Times New Roman" w:cs="Arial"/>
          <w:noProof/>
          <w:szCs w:val="17"/>
          <w:lang w:val="fr-FR"/>
        </w:rPr>
        <w:t>é</w:t>
      </w:r>
      <w:r w:rsidRPr="00982192">
        <w:rPr>
          <w:rFonts w:eastAsia="Times New Roman" w:cs="Arial"/>
          <w:noProof/>
          <w:szCs w:val="17"/>
          <w:lang w:val="fr-FR"/>
        </w:rPr>
        <w:t xml:space="preserve">ration, </w:t>
      </w:r>
      <w:r w:rsidR="0062488C">
        <w:rPr>
          <w:rFonts w:eastAsia="Times New Roman" w:cs="Arial"/>
          <w:noProof/>
          <w:szCs w:val="17"/>
          <w:lang w:val="fr-FR"/>
        </w:rPr>
        <w:t>éventuellement suivi</w:t>
      </w:r>
      <w:r w:rsidR="003E3D51">
        <w:rPr>
          <w:rFonts w:eastAsia="Times New Roman" w:cs="Arial"/>
          <w:noProof/>
          <w:szCs w:val="17"/>
          <w:lang w:val="fr-FR"/>
        </w:rPr>
        <w:t>e</w:t>
      </w:r>
      <w:r w:rsidR="0062488C">
        <w:rPr>
          <w:rFonts w:eastAsia="Times New Roman" w:cs="Arial"/>
          <w:noProof/>
          <w:szCs w:val="17"/>
          <w:lang w:val="fr-FR"/>
        </w:rPr>
        <w:t xml:space="preserve"> d</w:t>
      </w:r>
      <w:r w:rsidR="00BB0A23">
        <w:rPr>
          <w:rFonts w:eastAsia="Times New Roman" w:cs="Arial"/>
          <w:noProof/>
          <w:szCs w:val="17"/>
          <w:lang w:val="fr-FR"/>
        </w:rPr>
        <w:t>’</w:t>
      </w:r>
      <w:r w:rsidR="0062488C">
        <w:rPr>
          <w:rFonts w:eastAsia="Times New Roman" w:cs="Arial"/>
          <w:noProof/>
          <w:szCs w:val="17"/>
          <w:lang w:val="fr-FR"/>
        </w:rPr>
        <w:t xml:space="preserve">un </w:t>
      </w:r>
      <w:r w:rsidRPr="00982192">
        <w:rPr>
          <w:rFonts w:ascii="Courier New" w:eastAsia="Times New Roman" w:hAnsi="Courier New" w:cs="Courier New"/>
          <w:noProof/>
          <w:szCs w:val="17"/>
          <w:lang w:val="fr-FR"/>
        </w:rPr>
        <w:t>&lt;Qualifier&gt;</w:t>
      </w:r>
      <w:r w:rsidRPr="00982192">
        <w:rPr>
          <w:rFonts w:eastAsia="Times New Roman" w:cs="Arial"/>
          <w:noProof/>
          <w:szCs w:val="17"/>
          <w:lang w:val="fr-FR"/>
        </w:rPr>
        <w:t xml:space="preserve"> </w:t>
      </w:r>
      <w:r w:rsidR="0062488C">
        <w:rPr>
          <w:rFonts w:eastAsia="Times New Roman" w:cs="Arial"/>
          <w:noProof/>
          <w:szCs w:val="17"/>
          <w:lang w:val="fr-FR"/>
        </w:rPr>
        <w:t>de l</w:t>
      </w:r>
      <w:r w:rsidR="00BB0A23">
        <w:rPr>
          <w:rFonts w:eastAsia="Times New Roman" w:cs="Arial"/>
          <w:noProof/>
          <w:szCs w:val="17"/>
          <w:lang w:val="fr-FR"/>
        </w:rPr>
        <w:t>’</w:t>
      </w:r>
      <w:r w:rsidRPr="00982192">
        <w:rPr>
          <w:rFonts w:ascii="Courier New" w:eastAsia="Times New Roman" w:hAnsi="Courier New" w:cs="Courier New"/>
          <w:noProof/>
          <w:szCs w:val="17"/>
          <w:lang w:val="fr-FR"/>
        </w:rPr>
        <w:t>&lt;Object&gt;</w:t>
      </w:r>
      <w:r w:rsidRPr="00982192">
        <w:rPr>
          <w:rFonts w:eastAsia="Times New Roman" w:cs="Arial"/>
          <w:noProof/>
          <w:szCs w:val="17"/>
          <w:lang w:val="fr-FR"/>
        </w:rPr>
        <w:t>.</w:t>
      </w:r>
    </w:p>
    <w:p w14:paraId="72EB2771" w14:textId="1DFEC98B"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62488C">
        <w:rPr>
          <w:rFonts w:eastAsia="Times New Roman" w:cs="Arial"/>
          <w:noProof/>
          <w:szCs w:val="17"/>
          <w:lang w:val="fr-FR"/>
        </w:rPr>
        <w:t>Tous les noms d</w:t>
      </w:r>
      <w:r w:rsidR="00BB0A23">
        <w:rPr>
          <w:rFonts w:eastAsia="Times New Roman" w:cs="Arial"/>
          <w:noProof/>
          <w:szCs w:val="17"/>
          <w:lang w:val="fr-FR"/>
        </w:rPr>
        <w:t>’</w:t>
      </w:r>
      <w:r w:rsidR="0062488C">
        <w:rPr>
          <w:rFonts w:eastAsia="Times New Roman" w:cs="Arial"/>
          <w:noProof/>
          <w:szCs w:val="17"/>
          <w:lang w:val="fr-FR"/>
        </w:rPr>
        <w:t>opé</w:t>
      </w:r>
      <w:r w:rsidR="005E48A2" w:rsidRPr="00982192">
        <w:rPr>
          <w:rFonts w:eastAsia="Times New Roman" w:cs="Arial"/>
          <w:noProof/>
          <w:szCs w:val="17"/>
          <w:lang w:val="fr-FR"/>
        </w:rPr>
        <w:t xml:space="preserve">ration </w:t>
      </w:r>
      <w:r w:rsidR="0062488C">
        <w:rPr>
          <w:rFonts w:eastAsia="Times New Roman" w:cs="Arial"/>
          <w:noProof/>
          <w:szCs w:val="17"/>
          <w:lang w:val="fr-FR"/>
        </w:rPr>
        <w:t>auront au moins deux</w:t>
      </w:r>
      <w:r w:rsidR="002D56D3">
        <w:rPr>
          <w:rFonts w:eastAsia="Times New Roman" w:cs="Arial"/>
          <w:noProof/>
          <w:szCs w:val="17"/>
          <w:lang w:val="fr-FR"/>
        </w:rPr>
        <w:t> </w:t>
      </w:r>
      <w:r w:rsidR="0062488C">
        <w:rPr>
          <w:rFonts w:eastAsia="Times New Roman" w:cs="Arial"/>
          <w:noProof/>
          <w:szCs w:val="17"/>
          <w:lang w:val="fr-FR"/>
        </w:rPr>
        <w:t>parti</w:t>
      </w:r>
      <w:r w:rsidR="00334310">
        <w:rPr>
          <w:rFonts w:eastAsia="Times New Roman" w:cs="Arial"/>
          <w:noProof/>
          <w:szCs w:val="17"/>
          <w:lang w:val="fr-FR"/>
        </w:rPr>
        <w:t>es.  Un</w:t>
      </w:r>
      <w:r w:rsidR="0062488C">
        <w:rPr>
          <w:rFonts w:eastAsia="Times New Roman" w:cs="Arial"/>
          <w:noProof/>
          <w:szCs w:val="17"/>
          <w:lang w:val="fr-FR"/>
        </w:rPr>
        <w:t xml:space="preserve">e troisième partie facultative peut être incluse pour clarifier ou préciser </w:t>
      </w:r>
      <w:r w:rsidR="00B608D4">
        <w:rPr>
          <w:rFonts w:eastAsia="Times New Roman" w:cs="Arial"/>
          <w:noProof/>
          <w:szCs w:val="17"/>
          <w:lang w:val="fr-FR"/>
        </w:rPr>
        <w:t>le but de l</w:t>
      </w:r>
      <w:r w:rsidR="00BB0A23">
        <w:rPr>
          <w:rFonts w:eastAsia="Times New Roman" w:cs="Arial"/>
          <w:noProof/>
          <w:szCs w:val="17"/>
          <w:lang w:val="fr-FR"/>
        </w:rPr>
        <w:t>’</w:t>
      </w:r>
      <w:r w:rsidR="00B608D4">
        <w:rPr>
          <w:rFonts w:eastAsia="Times New Roman" w:cs="Arial"/>
          <w:noProof/>
          <w:szCs w:val="17"/>
          <w:lang w:val="fr-FR"/>
        </w:rPr>
        <w:t>opérati</w:t>
      </w:r>
      <w:r w:rsidR="00334310">
        <w:rPr>
          <w:rFonts w:eastAsia="Times New Roman" w:cs="Arial"/>
          <w:noProof/>
          <w:szCs w:val="17"/>
          <w:lang w:val="fr-FR"/>
        </w:rPr>
        <w:t>on.  Le</w:t>
      </w:r>
      <w:r w:rsidR="00B608D4">
        <w:rPr>
          <w:rFonts w:eastAsia="Times New Roman" w:cs="Arial"/>
          <w:noProof/>
          <w:szCs w:val="17"/>
          <w:lang w:val="fr-FR"/>
        </w:rPr>
        <w:t>s trois</w:t>
      </w:r>
      <w:r w:rsidR="002D56D3">
        <w:rPr>
          <w:rFonts w:eastAsia="Times New Roman" w:cs="Arial"/>
          <w:noProof/>
          <w:szCs w:val="17"/>
          <w:lang w:val="fr-FR"/>
        </w:rPr>
        <w:t> </w:t>
      </w:r>
      <w:r w:rsidR="00B608D4">
        <w:rPr>
          <w:rFonts w:eastAsia="Times New Roman" w:cs="Arial"/>
          <w:noProof/>
          <w:szCs w:val="17"/>
          <w:lang w:val="fr-FR"/>
        </w:rPr>
        <w:t>parties sont</w:t>
      </w:r>
      <w:r w:rsidR="00BB0A23">
        <w:rPr>
          <w:rFonts w:eastAsia="Times New Roman" w:cs="Arial"/>
          <w:noProof/>
          <w:szCs w:val="17"/>
          <w:lang w:val="fr-FR"/>
        </w:rPr>
        <w:t> :</w:t>
      </w:r>
      <w:r w:rsidR="005E48A2" w:rsidRPr="00982192">
        <w:rPr>
          <w:rFonts w:eastAsia="Times New Roman" w:cs="Arial"/>
          <w:noProof/>
          <w:szCs w:val="17"/>
          <w:lang w:val="fr-FR"/>
        </w:rPr>
        <w:t xml:space="preserve"> &lt;</w:t>
      </w:r>
      <w:r w:rsidR="005E48A2" w:rsidRPr="00982192">
        <w:rPr>
          <w:rFonts w:ascii="Courier New" w:eastAsia="Times New Roman" w:hAnsi="Courier New" w:cs="Courier New"/>
          <w:noProof/>
          <w:szCs w:val="17"/>
          <w:lang w:val="fr-FR"/>
        </w:rPr>
        <w:t>Verb&gt; &lt;Object&gt; &lt;Qualifier</w:t>
      </w:r>
      <w:r w:rsidR="00992C0C">
        <w:rPr>
          <w:rFonts w:ascii="Courier New" w:eastAsia="Times New Roman" w:hAnsi="Courier New" w:cs="Courier New"/>
          <w:noProof/>
          <w:szCs w:val="17"/>
          <w:lang w:val="fr-FR"/>
        </w:rPr>
        <w:t xml:space="preserve"> – </w:t>
      </w:r>
      <w:r w:rsidR="005E48A2" w:rsidRPr="00982192">
        <w:rPr>
          <w:rFonts w:ascii="Courier New" w:eastAsia="Times New Roman" w:hAnsi="Courier New" w:cs="Courier New"/>
          <w:noProof/>
          <w:szCs w:val="17"/>
          <w:lang w:val="fr-FR"/>
        </w:rPr>
        <w:t>Optional&gt;</w:t>
      </w:r>
      <w:r w:rsidR="005E48A2" w:rsidRPr="00982192">
        <w:rPr>
          <w:rFonts w:eastAsia="Times New Roman" w:cs="Arial"/>
          <w:noProof/>
          <w:szCs w:val="17"/>
          <w:lang w:val="fr-FR"/>
        </w:rPr>
        <w:t xml:space="preserve">. </w:t>
      </w:r>
      <w:r w:rsidR="00B70D42">
        <w:rPr>
          <w:rFonts w:eastAsia="Times New Roman" w:cs="Arial"/>
          <w:noProof/>
          <w:szCs w:val="17"/>
          <w:lang w:val="fr-FR"/>
        </w:rPr>
        <w:t xml:space="preserve"> </w:t>
      </w:r>
      <w:r w:rsidR="00B608D4">
        <w:rPr>
          <w:rFonts w:eastAsia="Times New Roman" w:cs="Arial"/>
          <w:noProof/>
          <w:szCs w:val="17"/>
          <w:lang w:val="fr-FR"/>
        </w:rPr>
        <w:t>Chaque partie est décrite en détail ci</w:t>
      </w:r>
      <w:r w:rsidR="00BB0A23">
        <w:rPr>
          <w:rFonts w:eastAsia="Times New Roman" w:cs="Arial"/>
          <w:noProof/>
          <w:szCs w:val="17"/>
          <w:lang w:val="fr-FR"/>
        </w:rPr>
        <w:t>-</w:t>
      </w:r>
      <w:r w:rsidR="00B608D4">
        <w:rPr>
          <w:rFonts w:eastAsia="Times New Roman" w:cs="Arial"/>
          <w:noProof/>
          <w:szCs w:val="17"/>
          <w:lang w:val="fr-FR"/>
        </w:rPr>
        <w:t>après</w:t>
      </w:r>
      <w:r w:rsidR="005E48A2" w:rsidRPr="00982192">
        <w:rPr>
          <w:rFonts w:eastAsia="Times New Roman" w:cs="Arial"/>
          <w:noProof/>
          <w:szCs w:val="17"/>
          <w:lang w:val="fr-FR"/>
        </w:rPr>
        <w:t>.</w:t>
      </w:r>
    </w:p>
    <w:p w14:paraId="4254FF21" w14:textId="4A6E990C" w:rsidR="005E48A2" w:rsidRPr="00982192" w:rsidRDefault="005E48A2" w:rsidP="00D5662D">
      <w:pPr>
        <w:spacing w:before="170" w:after="170"/>
        <w:ind w:left="567"/>
        <w:rPr>
          <w:rFonts w:eastAsia="Times New Roman" w:cs="Arial"/>
          <w:noProof/>
          <w:szCs w:val="17"/>
          <w:lang w:val="fr-FR"/>
        </w:rPr>
      </w:pPr>
      <w:r w:rsidRPr="00982192">
        <w:rPr>
          <w:rFonts w:eastAsia="Times New Roman"/>
          <w:b/>
          <w:bCs/>
          <w:noProof/>
          <w:lang w:val="fr-FR"/>
        </w:rPr>
        <w:t>Verb</w:t>
      </w:r>
      <w:r w:rsidR="00B608D4">
        <w:rPr>
          <w:rFonts w:eastAsia="Times New Roman"/>
          <w:b/>
          <w:bCs/>
          <w:noProof/>
          <w:lang w:val="fr-FR"/>
        </w:rPr>
        <w:t>e</w:t>
      </w:r>
      <w:r w:rsidRPr="00982192">
        <w:rPr>
          <w:rFonts w:eastAsia="Times New Roman" w:cs="Arial"/>
          <w:noProof/>
          <w:szCs w:val="17"/>
          <w:lang w:val="fr-FR"/>
        </w:rPr>
        <w:t xml:space="preserve"> – </w:t>
      </w:r>
      <w:r w:rsidR="003E3D51">
        <w:rPr>
          <w:rFonts w:eastAsia="Times New Roman" w:cs="Arial"/>
          <w:noProof/>
          <w:szCs w:val="17"/>
          <w:lang w:val="fr-FR"/>
        </w:rPr>
        <w:t>c</w:t>
      </w:r>
      <w:r w:rsidR="00B608D4">
        <w:rPr>
          <w:rFonts w:eastAsia="Times New Roman" w:cs="Arial"/>
          <w:noProof/>
          <w:szCs w:val="17"/>
          <w:lang w:val="fr-FR"/>
        </w:rPr>
        <w:t>haque nom d</w:t>
      </w:r>
      <w:r w:rsidR="00BB0A23">
        <w:rPr>
          <w:rFonts w:eastAsia="Times New Roman" w:cs="Arial"/>
          <w:noProof/>
          <w:szCs w:val="17"/>
          <w:lang w:val="fr-FR"/>
        </w:rPr>
        <w:t>’</w:t>
      </w:r>
      <w:r w:rsidRPr="00982192">
        <w:rPr>
          <w:rFonts w:eastAsia="Times New Roman" w:cs="Arial"/>
          <w:noProof/>
          <w:szCs w:val="17"/>
          <w:lang w:val="fr-FR"/>
        </w:rPr>
        <w:t>op</w:t>
      </w:r>
      <w:r w:rsidR="00B608D4">
        <w:rPr>
          <w:rFonts w:eastAsia="Times New Roman" w:cs="Arial"/>
          <w:noProof/>
          <w:szCs w:val="17"/>
          <w:lang w:val="fr-FR"/>
        </w:rPr>
        <w:t>é</w:t>
      </w:r>
      <w:r w:rsidRPr="00982192">
        <w:rPr>
          <w:rFonts w:eastAsia="Times New Roman" w:cs="Arial"/>
          <w:noProof/>
          <w:szCs w:val="17"/>
          <w:lang w:val="fr-FR"/>
        </w:rPr>
        <w:t xml:space="preserve">ration </w:t>
      </w:r>
      <w:r w:rsidR="00B608D4">
        <w:rPr>
          <w:rFonts w:eastAsia="Times New Roman" w:cs="Arial"/>
          <w:noProof/>
          <w:szCs w:val="17"/>
          <w:lang w:val="fr-FR"/>
        </w:rPr>
        <w:t>commencera par un ver</w:t>
      </w:r>
      <w:r w:rsidR="00334310">
        <w:rPr>
          <w:rFonts w:eastAsia="Times New Roman" w:cs="Arial"/>
          <w:noProof/>
          <w:szCs w:val="17"/>
          <w:lang w:val="fr-FR"/>
        </w:rPr>
        <w:t>be.  On</w:t>
      </w:r>
      <w:r w:rsidR="00B608D4">
        <w:rPr>
          <w:rFonts w:eastAsia="Times New Roman" w:cs="Arial"/>
          <w:noProof/>
          <w:szCs w:val="17"/>
          <w:lang w:val="fr-FR"/>
        </w:rPr>
        <w:t xml:space="preserve"> trouvera ci</w:t>
      </w:r>
      <w:r w:rsidR="00BB0A23">
        <w:rPr>
          <w:rFonts w:eastAsia="Times New Roman" w:cs="Arial"/>
          <w:noProof/>
          <w:szCs w:val="17"/>
          <w:lang w:val="fr-FR"/>
        </w:rPr>
        <w:t>-</w:t>
      </w:r>
      <w:r w:rsidR="00B608D4">
        <w:rPr>
          <w:rFonts w:eastAsia="Times New Roman" w:cs="Arial"/>
          <w:noProof/>
          <w:szCs w:val="17"/>
          <w:lang w:val="fr-FR"/>
        </w:rPr>
        <w:t>après des exemples de verbes couramment utilisés.</w:t>
      </w:r>
    </w:p>
    <w:tbl>
      <w:tblPr>
        <w:tblStyle w:val="TableGrid"/>
        <w:tblW w:w="0" w:type="auto"/>
        <w:tblInd w:w="534" w:type="dxa"/>
        <w:tblLook w:val="04A0" w:firstRow="1" w:lastRow="0" w:firstColumn="1" w:lastColumn="0" w:noHBand="0" w:noVBand="1"/>
      </w:tblPr>
      <w:tblGrid>
        <w:gridCol w:w="2651"/>
        <w:gridCol w:w="3019"/>
        <w:gridCol w:w="2976"/>
      </w:tblGrid>
      <w:tr w:rsidR="005E48A2" w:rsidRPr="00982192" w14:paraId="29DAA964" w14:textId="77777777" w:rsidTr="00581E61">
        <w:trPr>
          <w:trHeight w:val="340"/>
        </w:trPr>
        <w:tc>
          <w:tcPr>
            <w:tcW w:w="2651" w:type="dxa"/>
          </w:tcPr>
          <w:p w14:paraId="51CC702D" w14:textId="6BFAB8D6" w:rsidR="005E48A2" w:rsidRPr="00982192" w:rsidRDefault="005E48A2" w:rsidP="00CE01DA">
            <w:pPr>
              <w:pStyle w:val="NormalWeb"/>
              <w:keepNext/>
              <w:spacing w:before="170" w:beforeAutospacing="0" w:after="170" w:afterAutospacing="0"/>
              <w:jc w:val="center"/>
              <w:rPr>
                <w:rFonts w:asciiTheme="minorBidi" w:hAnsiTheme="minorBidi" w:cstheme="minorBidi"/>
                <w:b/>
                <w:noProof/>
                <w:szCs w:val="17"/>
                <w:lang w:val="fr-FR"/>
              </w:rPr>
            </w:pPr>
            <w:r w:rsidRPr="00982192">
              <w:rPr>
                <w:rFonts w:asciiTheme="minorBidi" w:hAnsiTheme="minorBidi" w:cstheme="minorBidi"/>
                <w:b/>
                <w:noProof/>
                <w:szCs w:val="17"/>
                <w:lang w:val="fr-FR"/>
              </w:rPr>
              <w:t>Verb</w:t>
            </w:r>
            <w:r w:rsidR="00B608D4">
              <w:rPr>
                <w:rFonts w:asciiTheme="minorBidi" w:hAnsiTheme="minorBidi" w:cstheme="minorBidi"/>
                <w:b/>
                <w:noProof/>
                <w:szCs w:val="17"/>
                <w:lang w:val="fr-FR"/>
              </w:rPr>
              <w:t>e</w:t>
            </w:r>
          </w:p>
        </w:tc>
        <w:tc>
          <w:tcPr>
            <w:tcW w:w="3019" w:type="dxa"/>
          </w:tcPr>
          <w:p w14:paraId="2AF84A5C" w14:textId="77777777" w:rsidR="005E48A2" w:rsidRPr="00982192" w:rsidRDefault="005E48A2" w:rsidP="00CE01DA">
            <w:pPr>
              <w:pStyle w:val="NormalWeb"/>
              <w:spacing w:before="170" w:beforeAutospacing="0" w:after="170" w:afterAutospacing="0"/>
              <w:jc w:val="center"/>
              <w:rPr>
                <w:rFonts w:asciiTheme="minorBidi" w:hAnsiTheme="minorBidi" w:cstheme="minorBidi"/>
                <w:b/>
                <w:noProof/>
                <w:szCs w:val="17"/>
                <w:lang w:val="fr-FR"/>
              </w:rPr>
            </w:pPr>
            <w:r w:rsidRPr="00982192">
              <w:rPr>
                <w:rFonts w:asciiTheme="minorBidi" w:hAnsiTheme="minorBidi" w:cstheme="minorBidi"/>
                <w:b/>
                <w:bCs/>
                <w:noProof/>
                <w:szCs w:val="17"/>
                <w:lang w:val="fr-FR"/>
              </w:rPr>
              <w:t>Description</w:t>
            </w:r>
          </w:p>
        </w:tc>
        <w:tc>
          <w:tcPr>
            <w:tcW w:w="2976" w:type="dxa"/>
          </w:tcPr>
          <w:p w14:paraId="1249875D" w14:textId="3078AF4A" w:rsidR="005E48A2" w:rsidRPr="00982192" w:rsidRDefault="00B608D4" w:rsidP="00CE01DA">
            <w:pPr>
              <w:pStyle w:val="NormalWeb"/>
              <w:spacing w:before="170" w:beforeAutospacing="0" w:after="170" w:afterAutospacing="0"/>
              <w:jc w:val="center"/>
              <w:rPr>
                <w:rFonts w:asciiTheme="minorBidi" w:hAnsiTheme="minorBidi" w:cstheme="minorBidi"/>
                <w:b/>
                <w:noProof/>
                <w:szCs w:val="17"/>
                <w:lang w:val="fr-FR"/>
              </w:rPr>
            </w:pPr>
            <w:r>
              <w:rPr>
                <w:rFonts w:asciiTheme="minorBidi" w:hAnsiTheme="minorBidi" w:cstheme="minorBidi"/>
                <w:b/>
                <w:bCs/>
                <w:noProof/>
                <w:szCs w:val="17"/>
                <w:lang w:val="fr-FR"/>
              </w:rPr>
              <w:t>Exe</w:t>
            </w:r>
            <w:r w:rsidR="005E48A2" w:rsidRPr="00982192">
              <w:rPr>
                <w:rFonts w:asciiTheme="minorBidi" w:hAnsiTheme="minorBidi" w:cstheme="minorBidi"/>
                <w:b/>
                <w:bCs/>
                <w:noProof/>
                <w:szCs w:val="17"/>
                <w:lang w:val="fr-FR"/>
              </w:rPr>
              <w:t>mple</w:t>
            </w:r>
          </w:p>
        </w:tc>
      </w:tr>
      <w:tr w:rsidR="005E48A2" w:rsidRPr="00982192" w14:paraId="4B02D97D" w14:textId="77777777" w:rsidTr="00581E61">
        <w:trPr>
          <w:trHeight w:val="340"/>
        </w:trPr>
        <w:tc>
          <w:tcPr>
            <w:tcW w:w="2651" w:type="dxa"/>
          </w:tcPr>
          <w:p w14:paraId="44A13A6B" w14:textId="77777777" w:rsidR="005E48A2" w:rsidRPr="00982192" w:rsidRDefault="005E48A2" w:rsidP="00CE01DA">
            <w:pPr>
              <w:pStyle w:val="NormalWeb"/>
              <w:spacing w:before="170" w:beforeAutospacing="0" w:after="170" w:afterAutospacing="0"/>
              <w:jc w:val="center"/>
              <w:rPr>
                <w:rFonts w:ascii="Arial" w:hAnsi="Arial" w:cs="Arial"/>
                <w:noProof/>
                <w:szCs w:val="17"/>
                <w:lang w:val="fr-FR"/>
              </w:rPr>
            </w:pPr>
            <w:r w:rsidRPr="00982192">
              <w:rPr>
                <w:rFonts w:ascii="Arial" w:hAnsi="Arial" w:cs="Arial"/>
                <w:noProof/>
                <w:szCs w:val="17"/>
                <w:lang w:val="fr-FR"/>
              </w:rPr>
              <w:t>Get</w:t>
            </w:r>
          </w:p>
        </w:tc>
        <w:tc>
          <w:tcPr>
            <w:tcW w:w="3019" w:type="dxa"/>
          </w:tcPr>
          <w:p w14:paraId="784AF395" w14:textId="0FD97AA1" w:rsidR="005E48A2" w:rsidRPr="00982192" w:rsidRDefault="0096157D" w:rsidP="00CE01DA">
            <w:pPr>
              <w:pStyle w:val="NormalWeb"/>
              <w:spacing w:before="170" w:beforeAutospacing="0" w:after="170" w:afterAutospacing="0"/>
              <w:jc w:val="center"/>
              <w:rPr>
                <w:rFonts w:asciiTheme="minorBidi" w:hAnsiTheme="minorBidi" w:cstheme="minorBidi"/>
                <w:noProof/>
                <w:szCs w:val="17"/>
                <w:lang w:val="fr-FR"/>
              </w:rPr>
            </w:pPr>
            <w:r>
              <w:rPr>
                <w:rFonts w:asciiTheme="minorBidi" w:hAnsiTheme="minorBidi" w:cstheme="minorBidi"/>
                <w:noProof/>
                <w:szCs w:val="17"/>
                <w:lang w:val="fr-FR"/>
              </w:rPr>
              <w:t xml:space="preserve">Extraire </w:t>
            </w:r>
            <w:r w:rsidR="00B608D4">
              <w:rPr>
                <w:rFonts w:asciiTheme="minorBidi" w:hAnsiTheme="minorBidi" w:cstheme="minorBidi"/>
                <w:noProof/>
                <w:szCs w:val="17"/>
                <w:lang w:val="fr-FR"/>
              </w:rPr>
              <w:t xml:space="preserve">un objet unique </w:t>
            </w:r>
          </w:p>
        </w:tc>
        <w:tc>
          <w:tcPr>
            <w:tcW w:w="2976" w:type="dxa"/>
          </w:tcPr>
          <w:p w14:paraId="6E6F9DBA" w14:textId="77777777" w:rsidR="005E48A2" w:rsidRPr="00A21BF0" w:rsidRDefault="005E48A2" w:rsidP="00CE01DA">
            <w:pPr>
              <w:pStyle w:val="NormalWeb"/>
              <w:spacing w:before="170" w:beforeAutospacing="0" w:after="170" w:afterAutospacing="0"/>
              <w:jc w:val="center"/>
              <w:rPr>
                <w:rFonts w:ascii="Courier New" w:hAnsi="Courier New" w:cs="Courier New"/>
                <w:noProof/>
                <w:szCs w:val="17"/>
                <w:lang w:val="fr-FR"/>
              </w:rPr>
            </w:pPr>
            <w:r w:rsidRPr="00A21BF0">
              <w:rPr>
                <w:rFonts w:ascii="Courier New" w:hAnsi="Courier New" w:cs="Courier New"/>
                <w:noProof/>
                <w:szCs w:val="17"/>
                <w:lang w:val="fr-FR"/>
              </w:rPr>
              <w:t>GetBibData</w:t>
            </w:r>
          </w:p>
        </w:tc>
      </w:tr>
      <w:tr w:rsidR="005E48A2" w:rsidRPr="00982192" w14:paraId="503CB346" w14:textId="77777777" w:rsidTr="00581E61">
        <w:trPr>
          <w:trHeight w:val="340"/>
        </w:trPr>
        <w:tc>
          <w:tcPr>
            <w:tcW w:w="2651" w:type="dxa"/>
          </w:tcPr>
          <w:p w14:paraId="475E600F" w14:textId="77777777" w:rsidR="005E48A2" w:rsidRPr="00982192" w:rsidRDefault="005E48A2" w:rsidP="00CE01DA">
            <w:pPr>
              <w:pStyle w:val="NormalWeb"/>
              <w:spacing w:before="170" w:beforeAutospacing="0" w:after="170" w:afterAutospacing="0"/>
              <w:jc w:val="center"/>
              <w:rPr>
                <w:rFonts w:ascii="Arial" w:hAnsi="Arial" w:cs="Arial"/>
                <w:noProof/>
                <w:szCs w:val="17"/>
                <w:lang w:val="fr-FR"/>
              </w:rPr>
            </w:pPr>
            <w:r w:rsidRPr="00982192">
              <w:rPr>
                <w:rFonts w:ascii="Arial" w:hAnsi="Arial" w:cs="Arial"/>
                <w:noProof/>
                <w:szCs w:val="17"/>
                <w:lang w:val="fr-FR"/>
              </w:rPr>
              <w:t>Create</w:t>
            </w:r>
          </w:p>
        </w:tc>
        <w:tc>
          <w:tcPr>
            <w:tcW w:w="3019" w:type="dxa"/>
          </w:tcPr>
          <w:p w14:paraId="0A97FC84" w14:textId="4572D7C8" w:rsidR="005E48A2" w:rsidRPr="00982192" w:rsidRDefault="0096157D" w:rsidP="00CE01DA">
            <w:pPr>
              <w:pStyle w:val="NormalWeb"/>
              <w:spacing w:before="170" w:beforeAutospacing="0" w:after="170" w:afterAutospacing="0"/>
              <w:jc w:val="center"/>
              <w:rPr>
                <w:rFonts w:asciiTheme="minorBidi" w:hAnsiTheme="minorBidi" w:cstheme="minorBidi"/>
                <w:noProof/>
                <w:szCs w:val="17"/>
                <w:lang w:val="fr-FR"/>
              </w:rPr>
            </w:pPr>
            <w:r>
              <w:rPr>
                <w:rFonts w:asciiTheme="minorBidi" w:hAnsiTheme="minorBidi" w:cstheme="minorBidi"/>
                <w:noProof/>
                <w:szCs w:val="17"/>
                <w:lang w:val="fr-FR"/>
              </w:rPr>
              <w:t>Extraire</w:t>
            </w:r>
            <w:r w:rsidR="00B608D4">
              <w:rPr>
                <w:rFonts w:asciiTheme="minorBidi" w:hAnsiTheme="minorBidi" w:cstheme="minorBidi"/>
                <w:noProof/>
                <w:szCs w:val="17"/>
                <w:lang w:val="fr-FR"/>
              </w:rPr>
              <w:t xml:space="preserve"> un nouvel objet </w:t>
            </w:r>
          </w:p>
        </w:tc>
        <w:tc>
          <w:tcPr>
            <w:tcW w:w="2976" w:type="dxa"/>
          </w:tcPr>
          <w:p w14:paraId="03BEF7FF" w14:textId="77777777" w:rsidR="005E48A2" w:rsidRPr="00A21BF0" w:rsidRDefault="005E48A2" w:rsidP="00CE01DA">
            <w:pPr>
              <w:pStyle w:val="NormalWeb"/>
              <w:spacing w:before="170" w:beforeAutospacing="0" w:after="170" w:afterAutospacing="0"/>
              <w:jc w:val="center"/>
              <w:rPr>
                <w:rFonts w:ascii="Courier New" w:hAnsi="Courier New" w:cs="Courier New"/>
                <w:noProof/>
                <w:szCs w:val="17"/>
                <w:lang w:val="fr-FR"/>
              </w:rPr>
            </w:pPr>
            <w:r w:rsidRPr="00A21BF0">
              <w:rPr>
                <w:rFonts w:ascii="Courier New" w:hAnsi="Courier New" w:cs="Courier New"/>
                <w:noProof/>
                <w:szCs w:val="17"/>
                <w:lang w:val="fr-FR"/>
              </w:rPr>
              <w:t>CreateBibData</w:t>
            </w:r>
          </w:p>
        </w:tc>
      </w:tr>
      <w:tr w:rsidR="005E48A2" w:rsidRPr="00982192" w14:paraId="5724C71D" w14:textId="77777777" w:rsidTr="00581E61">
        <w:trPr>
          <w:trHeight w:val="340"/>
        </w:trPr>
        <w:tc>
          <w:tcPr>
            <w:tcW w:w="2651" w:type="dxa"/>
          </w:tcPr>
          <w:p w14:paraId="43B662C4" w14:textId="77777777" w:rsidR="005E48A2" w:rsidRPr="00982192" w:rsidRDefault="005E48A2" w:rsidP="00CE01DA">
            <w:pPr>
              <w:pStyle w:val="NormalWeb"/>
              <w:spacing w:before="170" w:beforeAutospacing="0" w:after="170" w:afterAutospacing="0"/>
              <w:jc w:val="center"/>
              <w:rPr>
                <w:rFonts w:ascii="Arial" w:hAnsi="Arial" w:cs="Arial"/>
                <w:noProof/>
                <w:szCs w:val="17"/>
                <w:lang w:val="fr-FR"/>
              </w:rPr>
            </w:pPr>
            <w:r w:rsidRPr="00982192">
              <w:rPr>
                <w:rFonts w:ascii="Arial" w:hAnsi="Arial" w:cs="Arial"/>
                <w:noProof/>
                <w:szCs w:val="17"/>
                <w:lang w:val="fr-FR"/>
              </w:rPr>
              <w:t>Update</w:t>
            </w:r>
          </w:p>
        </w:tc>
        <w:tc>
          <w:tcPr>
            <w:tcW w:w="3019" w:type="dxa"/>
          </w:tcPr>
          <w:p w14:paraId="46F7C6FB" w14:textId="2857E620" w:rsidR="005E48A2" w:rsidRPr="00982192" w:rsidRDefault="00B608D4" w:rsidP="00CE01DA">
            <w:pPr>
              <w:pStyle w:val="NormalWeb"/>
              <w:spacing w:before="170" w:beforeAutospacing="0" w:after="170" w:afterAutospacing="0"/>
              <w:jc w:val="center"/>
              <w:rPr>
                <w:rFonts w:asciiTheme="minorBidi" w:hAnsiTheme="minorBidi" w:cstheme="minorBidi"/>
                <w:noProof/>
                <w:szCs w:val="17"/>
                <w:lang w:val="fr-FR"/>
              </w:rPr>
            </w:pPr>
            <w:r>
              <w:rPr>
                <w:rFonts w:asciiTheme="minorBidi" w:hAnsiTheme="minorBidi" w:cstheme="minorBidi"/>
                <w:noProof/>
                <w:szCs w:val="17"/>
                <w:lang w:val="fr-FR"/>
              </w:rPr>
              <w:t xml:space="preserve">Mettre à jour un </w:t>
            </w:r>
            <w:r w:rsidR="005E48A2" w:rsidRPr="00982192">
              <w:rPr>
                <w:rFonts w:asciiTheme="minorBidi" w:hAnsiTheme="minorBidi" w:cstheme="minorBidi"/>
                <w:noProof/>
                <w:szCs w:val="17"/>
                <w:lang w:val="fr-FR"/>
              </w:rPr>
              <w:t>objet</w:t>
            </w:r>
          </w:p>
        </w:tc>
        <w:tc>
          <w:tcPr>
            <w:tcW w:w="2976" w:type="dxa"/>
          </w:tcPr>
          <w:p w14:paraId="2A99537E" w14:textId="77777777" w:rsidR="005E48A2" w:rsidRPr="00A21BF0" w:rsidRDefault="005E48A2" w:rsidP="00CE01DA">
            <w:pPr>
              <w:pStyle w:val="NormalWeb"/>
              <w:spacing w:before="170" w:beforeAutospacing="0" w:after="170" w:afterAutospacing="0"/>
              <w:jc w:val="center"/>
              <w:rPr>
                <w:rFonts w:ascii="Courier New" w:hAnsi="Courier New" w:cs="Courier New"/>
                <w:noProof/>
                <w:szCs w:val="17"/>
                <w:lang w:val="fr-FR"/>
              </w:rPr>
            </w:pPr>
            <w:r w:rsidRPr="00A21BF0">
              <w:rPr>
                <w:rFonts w:ascii="Courier New" w:hAnsi="Courier New" w:cs="Courier New"/>
                <w:noProof/>
                <w:szCs w:val="17"/>
                <w:lang w:val="fr-FR"/>
              </w:rPr>
              <w:t>UpdateBibData</w:t>
            </w:r>
          </w:p>
        </w:tc>
      </w:tr>
      <w:tr w:rsidR="005E48A2" w:rsidRPr="00982192" w14:paraId="7629BB73" w14:textId="77777777" w:rsidTr="00581E61">
        <w:trPr>
          <w:trHeight w:val="340"/>
        </w:trPr>
        <w:tc>
          <w:tcPr>
            <w:tcW w:w="2651" w:type="dxa"/>
          </w:tcPr>
          <w:p w14:paraId="38F7822C" w14:textId="77777777" w:rsidR="005E48A2" w:rsidRPr="00982192" w:rsidRDefault="005E48A2" w:rsidP="00CE01DA">
            <w:pPr>
              <w:pStyle w:val="NormalWeb"/>
              <w:spacing w:before="170" w:beforeAutospacing="0" w:after="170" w:afterAutospacing="0"/>
              <w:jc w:val="center"/>
              <w:rPr>
                <w:rFonts w:ascii="Arial" w:hAnsi="Arial" w:cs="Arial"/>
                <w:noProof/>
                <w:szCs w:val="17"/>
                <w:lang w:val="fr-FR"/>
              </w:rPr>
            </w:pPr>
            <w:r w:rsidRPr="00982192">
              <w:rPr>
                <w:rFonts w:ascii="Arial" w:hAnsi="Arial" w:cs="Arial"/>
                <w:noProof/>
                <w:szCs w:val="17"/>
                <w:lang w:val="fr-FR"/>
              </w:rPr>
              <w:t>Delete</w:t>
            </w:r>
          </w:p>
        </w:tc>
        <w:tc>
          <w:tcPr>
            <w:tcW w:w="3019" w:type="dxa"/>
          </w:tcPr>
          <w:p w14:paraId="0A499546" w14:textId="596ACD29" w:rsidR="005E48A2" w:rsidRPr="00982192" w:rsidRDefault="00B608D4" w:rsidP="00CE01DA">
            <w:pPr>
              <w:pStyle w:val="NormalWeb"/>
              <w:spacing w:before="170" w:beforeAutospacing="0" w:after="170" w:afterAutospacing="0"/>
              <w:jc w:val="center"/>
              <w:rPr>
                <w:rFonts w:asciiTheme="minorBidi" w:hAnsiTheme="minorBidi" w:cstheme="minorBidi"/>
                <w:noProof/>
                <w:szCs w:val="17"/>
                <w:lang w:val="fr-FR"/>
              </w:rPr>
            </w:pPr>
            <w:r>
              <w:rPr>
                <w:rFonts w:asciiTheme="minorBidi" w:hAnsiTheme="minorBidi" w:cstheme="minorBidi"/>
                <w:noProof/>
                <w:szCs w:val="17"/>
                <w:lang w:val="fr-FR"/>
              </w:rPr>
              <w:t>Supprimer un obje</w:t>
            </w:r>
            <w:r w:rsidR="005E48A2" w:rsidRPr="00982192">
              <w:rPr>
                <w:rFonts w:asciiTheme="minorBidi" w:hAnsiTheme="minorBidi" w:cstheme="minorBidi"/>
                <w:noProof/>
                <w:szCs w:val="17"/>
                <w:lang w:val="fr-FR"/>
              </w:rPr>
              <w:t>t</w:t>
            </w:r>
          </w:p>
        </w:tc>
        <w:tc>
          <w:tcPr>
            <w:tcW w:w="2976" w:type="dxa"/>
          </w:tcPr>
          <w:p w14:paraId="43F05640" w14:textId="77777777" w:rsidR="005E48A2" w:rsidRPr="00A21BF0" w:rsidRDefault="005E48A2" w:rsidP="00CE01DA">
            <w:pPr>
              <w:pStyle w:val="NormalWeb"/>
              <w:spacing w:before="170" w:beforeAutospacing="0" w:after="170" w:afterAutospacing="0"/>
              <w:jc w:val="center"/>
              <w:rPr>
                <w:rFonts w:ascii="Courier New" w:hAnsi="Courier New" w:cs="Courier New"/>
                <w:noProof/>
                <w:szCs w:val="17"/>
                <w:lang w:val="fr-FR"/>
              </w:rPr>
            </w:pPr>
            <w:r w:rsidRPr="00A21BF0">
              <w:rPr>
                <w:rFonts w:ascii="Courier New" w:hAnsi="Courier New" w:cs="Courier New"/>
                <w:noProof/>
                <w:szCs w:val="17"/>
                <w:lang w:val="fr-FR"/>
              </w:rPr>
              <w:t>DeleteCustomer</w:t>
            </w:r>
          </w:p>
        </w:tc>
      </w:tr>
    </w:tbl>
    <w:p w14:paraId="3A0921B0" w14:textId="4DF1EA40" w:rsidR="005E48A2" w:rsidRPr="00982192" w:rsidRDefault="00B608D4" w:rsidP="00CC4BED">
      <w:pPr>
        <w:spacing w:before="170" w:after="170"/>
        <w:ind w:left="567"/>
        <w:rPr>
          <w:rFonts w:eastAsia="Times New Roman"/>
          <w:bCs/>
          <w:noProof/>
          <w:lang w:val="fr-FR"/>
        </w:rPr>
      </w:pPr>
      <w:r>
        <w:rPr>
          <w:rFonts w:eastAsia="Times New Roman"/>
          <w:b/>
          <w:noProof/>
          <w:lang w:val="fr-FR"/>
        </w:rPr>
        <w:t>Obje</w:t>
      </w:r>
      <w:r w:rsidR="005E48A2" w:rsidRPr="00982192">
        <w:rPr>
          <w:rFonts w:eastAsia="Times New Roman"/>
          <w:b/>
          <w:noProof/>
          <w:lang w:val="fr-FR"/>
        </w:rPr>
        <w:t>t</w:t>
      </w:r>
      <w:r w:rsidR="005E48A2" w:rsidRPr="00982192">
        <w:rPr>
          <w:rFonts w:eastAsia="Times New Roman"/>
          <w:bCs/>
          <w:noProof/>
          <w:lang w:val="fr-FR"/>
        </w:rPr>
        <w:t xml:space="preserve"> – </w:t>
      </w:r>
      <w:r>
        <w:rPr>
          <w:rFonts w:eastAsia="Times New Roman"/>
          <w:bCs/>
          <w:noProof/>
          <w:lang w:val="fr-FR"/>
        </w:rPr>
        <w:t xml:space="preserve">Un nom suivant un verbe sera une description </w:t>
      </w:r>
      <w:r w:rsidR="005E48A2" w:rsidRPr="00982192">
        <w:rPr>
          <w:rFonts w:eastAsia="Times New Roman"/>
          <w:bCs/>
          <w:noProof/>
          <w:lang w:val="fr-FR"/>
        </w:rPr>
        <w:t>succinct</w:t>
      </w:r>
      <w:r>
        <w:rPr>
          <w:rFonts w:eastAsia="Times New Roman"/>
          <w:bCs/>
          <w:noProof/>
          <w:lang w:val="fr-FR"/>
        </w:rPr>
        <w:t>e</w:t>
      </w:r>
      <w:r w:rsidR="005E48A2" w:rsidRPr="00982192">
        <w:rPr>
          <w:rFonts w:eastAsia="Times New Roman"/>
          <w:bCs/>
          <w:noProof/>
          <w:lang w:val="fr-FR"/>
        </w:rPr>
        <w:t xml:space="preserve"> </w:t>
      </w:r>
      <w:r w:rsidR="008754CB">
        <w:rPr>
          <w:rFonts w:eastAsia="Times New Roman"/>
          <w:bCs/>
          <w:noProof/>
          <w:lang w:val="fr-FR"/>
        </w:rPr>
        <w:t>et non ambiguë de la fonction de l</w:t>
      </w:r>
      <w:r w:rsidR="00BB0A23">
        <w:rPr>
          <w:rFonts w:eastAsia="Times New Roman"/>
          <w:bCs/>
          <w:noProof/>
          <w:lang w:val="fr-FR"/>
        </w:rPr>
        <w:t>’</w:t>
      </w:r>
      <w:r w:rsidR="008754CB">
        <w:rPr>
          <w:rFonts w:eastAsia="Times New Roman"/>
          <w:bCs/>
          <w:noProof/>
          <w:lang w:val="fr-FR"/>
        </w:rPr>
        <w:t>opérati</w:t>
      </w:r>
      <w:r w:rsidR="00334310">
        <w:rPr>
          <w:rFonts w:eastAsia="Times New Roman"/>
          <w:bCs/>
          <w:noProof/>
          <w:lang w:val="fr-FR"/>
        </w:rPr>
        <w:t>on.  Il</w:t>
      </w:r>
      <w:r w:rsidR="008754CB">
        <w:rPr>
          <w:rFonts w:eastAsia="Times New Roman"/>
          <w:bCs/>
          <w:noProof/>
          <w:lang w:val="fr-FR"/>
        </w:rPr>
        <w:t xml:space="preserve"> s</w:t>
      </w:r>
      <w:r w:rsidR="00BB0A23">
        <w:rPr>
          <w:rFonts w:eastAsia="Times New Roman"/>
          <w:bCs/>
          <w:noProof/>
          <w:lang w:val="fr-FR"/>
        </w:rPr>
        <w:t>’</w:t>
      </w:r>
      <w:r w:rsidR="008754CB">
        <w:rPr>
          <w:rFonts w:eastAsia="Times New Roman"/>
          <w:bCs/>
          <w:noProof/>
          <w:lang w:val="fr-FR"/>
        </w:rPr>
        <w:t>agit de donner sans ambiguïté aux consommateurs une meilleure idée de ce qu</w:t>
      </w:r>
      <w:r w:rsidR="00BB0A23">
        <w:rPr>
          <w:rFonts w:eastAsia="Times New Roman"/>
          <w:bCs/>
          <w:noProof/>
          <w:lang w:val="fr-FR"/>
        </w:rPr>
        <w:t>’</w:t>
      </w:r>
      <w:r w:rsidR="008754CB">
        <w:rPr>
          <w:rFonts w:eastAsia="Times New Roman"/>
          <w:bCs/>
          <w:noProof/>
          <w:lang w:val="fr-FR"/>
        </w:rPr>
        <w:t>accomplit l</w:t>
      </w:r>
      <w:r w:rsidR="00BB0A23">
        <w:rPr>
          <w:rFonts w:eastAsia="Times New Roman"/>
          <w:bCs/>
          <w:noProof/>
          <w:lang w:val="fr-FR"/>
        </w:rPr>
        <w:t>’</w:t>
      </w:r>
      <w:r w:rsidR="008754CB">
        <w:rPr>
          <w:rFonts w:eastAsia="Times New Roman"/>
          <w:bCs/>
          <w:noProof/>
          <w:lang w:val="fr-FR"/>
        </w:rPr>
        <w:t>opérati</w:t>
      </w:r>
      <w:r w:rsidR="00334310">
        <w:rPr>
          <w:rFonts w:eastAsia="Times New Roman"/>
          <w:bCs/>
          <w:noProof/>
          <w:lang w:val="fr-FR"/>
        </w:rPr>
        <w:t>on.  Ét</w:t>
      </w:r>
      <w:r w:rsidR="008754CB">
        <w:rPr>
          <w:rFonts w:eastAsia="Times New Roman"/>
          <w:bCs/>
          <w:noProof/>
          <w:lang w:val="fr-FR"/>
        </w:rPr>
        <w:t xml:space="preserve">ant donné que les différents centres de coût ne définissent pas certaines </w:t>
      </w:r>
      <w:r w:rsidR="005E48A2" w:rsidRPr="00982192">
        <w:rPr>
          <w:rFonts w:eastAsia="Times New Roman"/>
          <w:bCs/>
          <w:noProof/>
          <w:lang w:val="fr-FR"/>
        </w:rPr>
        <w:t>entit</w:t>
      </w:r>
      <w:r w:rsidR="008754CB">
        <w:rPr>
          <w:rFonts w:eastAsia="Times New Roman"/>
          <w:bCs/>
          <w:noProof/>
          <w:lang w:val="fr-FR"/>
        </w:rPr>
        <w:t>é</w:t>
      </w:r>
      <w:r w:rsidR="005E48A2" w:rsidRPr="00982192">
        <w:rPr>
          <w:rFonts w:eastAsia="Times New Roman"/>
          <w:bCs/>
          <w:noProof/>
          <w:lang w:val="fr-FR"/>
        </w:rPr>
        <w:t xml:space="preserve">s </w:t>
      </w:r>
      <w:r w:rsidR="008754CB">
        <w:rPr>
          <w:rFonts w:eastAsia="Times New Roman"/>
          <w:bCs/>
          <w:noProof/>
          <w:lang w:val="fr-FR"/>
        </w:rPr>
        <w:t>de la même manière</w:t>
      </w:r>
      <w:r w:rsidR="005E48A2" w:rsidRPr="00982192">
        <w:rPr>
          <w:rFonts w:eastAsia="Times New Roman"/>
          <w:bCs/>
          <w:noProof/>
          <w:lang w:val="fr-FR"/>
        </w:rPr>
        <w:t xml:space="preserve">, </w:t>
      </w:r>
      <w:r w:rsidR="008754CB">
        <w:rPr>
          <w:rFonts w:eastAsia="Times New Roman"/>
          <w:bCs/>
          <w:noProof/>
          <w:lang w:val="fr-FR"/>
        </w:rPr>
        <w:t>l</w:t>
      </w:r>
      <w:r w:rsidR="00BB0A23">
        <w:rPr>
          <w:rFonts w:eastAsia="Times New Roman"/>
          <w:bCs/>
          <w:noProof/>
          <w:lang w:val="fr-FR"/>
        </w:rPr>
        <w:t>’</w:t>
      </w:r>
      <w:r w:rsidR="005E48A2" w:rsidRPr="00982192">
        <w:rPr>
          <w:rFonts w:eastAsia="Times New Roman"/>
          <w:bCs/>
          <w:noProof/>
          <w:lang w:val="fr-FR"/>
        </w:rPr>
        <w:t xml:space="preserve">objet </w:t>
      </w:r>
      <w:r w:rsidR="008754CB">
        <w:rPr>
          <w:rFonts w:eastAsia="Times New Roman"/>
          <w:bCs/>
          <w:noProof/>
          <w:lang w:val="fr-FR"/>
        </w:rPr>
        <w:t xml:space="preserve">peut être </w:t>
      </w:r>
      <w:r w:rsidR="00B75AE5">
        <w:rPr>
          <w:rFonts w:eastAsia="Times New Roman"/>
          <w:bCs/>
          <w:noProof/>
          <w:lang w:val="fr-FR"/>
        </w:rPr>
        <w:t xml:space="preserve">un champ </w:t>
      </w:r>
      <w:r w:rsidR="005E48A2" w:rsidRPr="00982192">
        <w:rPr>
          <w:rFonts w:eastAsia="Times New Roman"/>
          <w:bCs/>
          <w:noProof/>
          <w:lang w:val="fr-FR"/>
        </w:rPr>
        <w:t xml:space="preserve">composite </w:t>
      </w:r>
      <w:r w:rsidR="00B75AE5">
        <w:rPr>
          <w:rFonts w:eastAsia="Times New Roman"/>
          <w:bCs/>
          <w:noProof/>
          <w:lang w:val="fr-FR"/>
        </w:rPr>
        <w:t>dont le premier n</w:t>
      </w:r>
      <w:r w:rsidR="00B75AE5">
        <w:rPr>
          <w:rFonts w:eastAsia="Times New Roman" w:cs="Arial"/>
          <w:bCs/>
          <w:noProof/>
          <w:lang w:val="fr-FR"/>
        </w:rPr>
        <w:t>œ</w:t>
      </w:r>
      <w:r w:rsidR="00B75AE5">
        <w:rPr>
          <w:rFonts w:eastAsia="Times New Roman"/>
          <w:bCs/>
          <w:noProof/>
          <w:lang w:val="fr-FR"/>
        </w:rPr>
        <w:t>ud est le centre de coût et le deuxième l</w:t>
      </w:r>
      <w:r w:rsidR="00BB0A23">
        <w:rPr>
          <w:rFonts w:eastAsia="Times New Roman"/>
          <w:bCs/>
          <w:noProof/>
          <w:lang w:val="fr-FR"/>
        </w:rPr>
        <w:t>’</w:t>
      </w:r>
      <w:r w:rsidR="00B75AE5">
        <w:rPr>
          <w:rFonts w:eastAsia="Times New Roman"/>
          <w:bCs/>
          <w:noProof/>
          <w:lang w:val="fr-FR"/>
        </w:rPr>
        <w:t xml:space="preserve">entité, par exemple </w:t>
      </w:r>
      <w:r w:rsidR="005E48A2" w:rsidRPr="00982192">
        <w:rPr>
          <w:rFonts w:ascii="Courier New" w:eastAsia="Times New Roman" w:hAnsi="Courier New" w:cs="Courier New"/>
          <w:noProof/>
          <w:lang w:val="fr-FR"/>
        </w:rPr>
        <w:t>PatentCustomer</w:t>
      </w:r>
      <w:r w:rsidR="005E48A2" w:rsidRPr="00982192">
        <w:rPr>
          <w:rFonts w:eastAsia="Times New Roman"/>
          <w:bCs/>
          <w:noProof/>
          <w:lang w:val="fr-FR"/>
        </w:rPr>
        <w:t>.</w:t>
      </w:r>
    </w:p>
    <w:p w14:paraId="0B5E40F8" w14:textId="2C0264B1" w:rsidR="005E48A2" w:rsidRPr="00982192" w:rsidRDefault="005E48A2" w:rsidP="00CC4BED">
      <w:pPr>
        <w:spacing w:before="170" w:after="170"/>
        <w:ind w:left="567"/>
        <w:rPr>
          <w:rFonts w:eastAsia="Times New Roman"/>
          <w:noProof/>
          <w:lang w:val="fr-FR"/>
        </w:rPr>
      </w:pPr>
      <w:r w:rsidRPr="00982192">
        <w:rPr>
          <w:rFonts w:eastAsia="Times New Roman"/>
          <w:b/>
          <w:bCs/>
          <w:noProof/>
          <w:lang w:val="fr-FR"/>
        </w:rPr>
        <w:t>Qualifi</w:t>
      </w:r>
      <w:r w:rsidR="0096157D">
        <w:rPr>
          <w:rFonts w:eastAsia="Times New Roman"/>
          <w:b/>
          <w:bCs/>
          <w:noProof/>
          <w:lang w:val="fr-FR"/>
        </w:rPr>
        <w:t>catif</w:t>
      </w:r>
      <w:r w:rsidRPr="00982192">
        <w:rPr>
          <w:rFonts w:eastAsia="Times New Roman"/>
          <w:b/>
          <w:noProof/>
          <w:lang w:val="fr-FR"/>
        </w:rPr>
        <w:t> </w:t>
      </w:r>
      <w:r w:rsidRPr="00982192">
        <w:rPr>
          <w:rFonts w:eastAsia="Times New Roman"/>
          <w:noProof/>
          <w:lang w:val="fr-FR"/>
        </w:rPr>
        <w:t xml:space="preserve">– </w:t>
      </w:r>
      <w:r w:rsidR="0096157D">
        <w:rPr>
          <w:rFonts w:eastAsia="Times New Roman"/>
          <w:noProof/>
          <w:lang w:val="fr-FR"/>
        </w:rPr>
        <w:t>L</w:t>
      </w:r>
      <w:r w:rsidR="00BB0A23">
        <w:rPr>
          <w:rFonts w:eastAsia="Times New Roman"/>
          <w:noProof/>
          <w:lang w:val="fr-FR"/>
        </w:rPr>
        <w:t>’</w:t>
      </w:r>
      <w:r w:rsidR="0096157D">
        <w:rPr>
          <w:rFonts w:eastAsia="Times New Roman"/>
          <w:noProof/>
          <w:lang w:val="fr-FR"/>
        </w:rPr>
        <w:t>attribut (facultatif) qualificatif de l</w:t>
      </w:r>
      <w:r w:rsidR="00BB0A23">
        <w:rPr>
          <w:rFonts w:eastAsia="Times New Roman"/>
          <w:noProof/>
          <w:lang w:val="fr-FR"/>
        </w:rPr>
        <w:t>’</w:t>
      </w:r>
      <w:r w:rsidR="0096157D">
        <w:rPr>
          <w:rFonts w:eastAsia="Times New Roman"/>
          <w:noProof/>
          <w:lang w:val="fr-FR"/>
        </w:rPr>
        <w:t>objet a pour objectif de préciser davantage le domaine d</w:t>
      </w:r>
      <w:r w:rsidR="00BB0A23">
        <w:rPr>
          <w:rFonts w:eastAsia="Times New Roman"/>
          <w:noProof/>
          <w:lang w:val="fr-FR"/>
        </w:rPr>
        <w:t>’</w:t>
      </w:r>
      <w:r w:rsidR="0096157D">
        <w:rPr>
          <w:rFonts w:eastAsia="Times New Roman"/>
          <w:noProof/>
          <w:lang w:val="fr-FR"/>
        </w:rPr>
        <w:t>activité, par exemple</w:t>
      </w:r>
      <w:r w:rsidRPr="00982192">
        <w:rPr>
          <w:rFonts w:eastAsia="Times New Roman"/>
          <w:noProof/>
          <w:lang w:val="fr-FR"/>
        </w:rPr>
        <w:t xml:space="preserve"> </w:t>
      </w:r>
      <w:r w:rsidRPr="00982192">
        <w:rPr>
          <w:rFonts w:ascii="Courier New" w:eastAsia="Times New Roman" w:hAnsi="Courier New" w:cs="Courier New"/>
          <w:noProof/>
          <w:lang w:val="fr-FR"/>
        </w:rPr>
        <w:t>GetCustomerLi</w:t>
      </w:r>
      <w:r w:rsidR="00334310" w:rsidRPr="00982192">
        <w:rPr>
          <w:rFonts w:ascii="Courier New" w:eastAsia="Times New Roman" w:hAnsi="Courier New" w:cs="Courier New"/>
          <w:noProof/>
          <w:lang w:val="fr-FR"/>
        </w:rPr>
        <w:t>st</w:t>
      </w:r>
      <w:r w:rsidR="00334310">
        <w:rPr>
          <w:rFonts w:ascii="Courier New" w:eastAsia="Times New Roman" w:hAnsi="Courier New" w:cs="Courier New"/>
          <w:noProof/>
          <w:lang w:val="fr-FR"/>
        </w:rPr>
        <w:t xml:space="preserve">.  </w:t>
      </w:r>
      <w:r w:rsidR="00334310" w:rsidRPr="00982192">
        <w:rPr>
          <w:rFonts w:ascii="Courier New" w:eastAsia="Times New Roman" w:hAnsi="Courier New" w:cs="Courier New"/>
          <w:noProof/>
          <w:lang w:val="fr-FR"/>
        </w:rPr>
        <w:t>Ge</w:t>
      </w:r>
      <w:r w:rsidRPr="00982192">
        <w:rPr>
          <w:rFonts w:ascii="Courier New" w:eastAsia="Times New Roman" w:hAnsi="Courier New" w:cs="Courier New"/>
          <w:noProof/>
          <w:lang w:val="fr-FR"/>
        </w:rPr>
        <w:t>t</w:t>
      </w:r>
      <w:r w:rsidR="0096157D">
        <w:rPr>
          <w:rFonts w:eastAsia="Times New Roman"/>
          <w:noProof/>
          <w:lang w:val="fr-FR"/>
        </w:rPr>
        <w:t xml:space="preserve"> indique l</w:t>
      </w:r>
      <w:r w:rsidR="00BB0A23">
        <w:rPr>
          <w:rFonts w:eastAsia="Times New Roman"/>
          <w:noProof/>
          <w:lang w:val="fr-FR"/>
        </w:rPr>
        <w:t>’</w:t>
      </w:r>
      <w:r w:rsidRPr="00982192">
        <w:rPr>
          <w:rFonts w:eastAsia="Times New Roman"/>
          <w:noProof/>
          <w:lang w:val="fr-FR"/>
        </w:rPr>
        <w:t>op</w:t>
      </w:r>
      <w:r w:rsidR="0096157D">
        <w:rPr>
          <w:rFonts w:eastAsia="Times New Roman"/>
          <w:noProof/>
          <w:lang w:val="fr-FR"/>
        </w:rPr>
        <w:t>é</w:t>
      </w:r>
      <w:r w:rsidRPr="00982192">
        <w:rPr>
          <w:rFonts w:eastAsia="Times New Roman"/>
          <w:noProof/>
          <w:lang w:val="fr-FR"/>
        </w:rPr>
        <w:t xml:space="preserve">ration </w:t>
      </w:r>
      <w:r w:rsidR="0096157D">
        <w:rPr>
          <w:rFonts w:eastAsia="Times New Roman"/>
          <w:noProof/>
          <w:lang w:val="fr-FR"/>
        </w:rPr>
        <w:t>devant être exécutée par le client et</w:t>
      </w:r>
      <w:r w:rsidRPr="00982192">
        <w:rPr>
          <w:rFonts w:eastAsia="Times New Roman"/>
          <w:noProof/>
          <w:lang w:val="fr-FR"/>
        </w:rPr>
        <w:t xml:space="preserve"> </w:t>
      </w:r>
      <w:r w:rsidRPr="00982192">
        <w:rPr>
          <w:rFonts w:ascii="Courier New" w:eastAsia="Times New Roman" w:hAnsi="Courier New" w:cs="Courier New"/>
          <w:noProof/>
          <w:lang w:val="fr-FR"/>
        </w:rPr>
        <w:t>List</w:t>
      </w:r>
      <w:r w:rsidRPr="00982192">
        <w:rPr>
          <w:rFonts w:eastAsia="Times New Roman"/>
          <w:noProof/>
          <w:lang w:val="fr-FR"/>
        </w:rPr>
        <w:t xml:space="preserve"> </w:t>
      </w:r>
      <w:r w:rsidR="0096157D">
        <w:rPr>
          <w:rFonts w:eastAsia="Times New Roman"/>
          <w:noProof/>
          <w:lang w:val="fr-FR"/>
        </w:rPr>
        <w:t>précise qu</w:t>
      </w:r>
      <w:r w:rsidR="00BB0A23">
        <w:rPr>
          <w:rFonts w:eastAsia="Times New Roman"/>
          <w:noProof/>
          <w:lang w:val="fr-FR"/>
        </w:rPr>
        <w:t>’</w:t>
      </w:r>
      <w:r w:rsidR="0096157D">
        <w:rPr>
          <w:rFonts w:eastAsia="Times New Roman"/>
          <w:noProof/>
          <w:lang w:val="fr-FR"/>
        </w:rPr>
        <w:t>il s</w:t>
      </w:r>
      <w:r w:rsidR="00BB0A23">
        <w:rPr>
          <w:rFonts w:eastAsia="Times New Roman"/>
          <w:noProof/>
          <w:lang w:val="fr-FR"/>
        </w:rPr>
        <w:t>’</w:t>
      </w:r>
      <w:r w:rsidR="0096157D">
        <w:rPr>
          <w:rFonts w:eastAsia="Times New Roman"/>
          <w:noProof/>
          <w:lang w:val="fr-FR"/>
        </w:rPr>
        <w:t>agit d</w:t>
      </w:r>
      <w:r w:rsidR="00BB0A23">
        <w:rPr>
          <w:rFonts w:eastAsia="Times New Roman"/>
          <w:noProof/>
          <w:lang w:val="fr-FR"/>
        </w:rPr>
        <w:t>’</w:t>
      </w:r>
      <w:r w:rsidR="0096157D">
        <w:rPr>
          <w:rFonts w:eastAsia="Times New Roman"/>
          <w:noProof/>
          <w:lang w:val="fr-FR"/>
        </w:rPr>
        <w:t xml:space="preserve">obtenir une liste de clients, et non pas seulement un client, comme dans </w:t>
      </w:r>
      <w:r w:rsidRPr="00982192">
        <w:rPr>
          <w:rFonts w:ascii="Courier New" w:eastAsia="Times New Roman" w:hAnsi="Courier New" w:cs="Courier New"/>
          <w:noProof/>
          <w:lang w:val="fr-FR"/>
        </w:rPr>
        <w:t>GetCustomer</w:t>
      </w:r>
      <w:r w:rsidRPr="00982192">
        <w:rPr>
          <w:rFonts w:eastAsia="Times New Roman"/>
          <w:noProof/>
          <w:lang w:val="fr-FR"/>
        </w:rPr>
        <w:t>.</w:t>
      </w:r>
    </w:p>
    <w:p w14:paraId="7D9DBD04" w14:textId="5A36516E" w:rsidR="00992C0C"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6157D">
        <w:rPr>
          <w:rFonts w:eastAsia="Times New Roman" w:cs="Arial"/>
          <w:noProof/>
          <w:szCs w:val="17"/>
          <w:lang w:val="fr-FR"/>
        </w:rPr>
        <w:t>En vertu des principes de la conception orientée services, les prestataires et les consommateurs de services devraient évoluer indépendamme</w:t>
      </w:r>
      <w:r w:rsidR="00334310">
        <w:rPr>
          <w:rFonts w:eastAsia="Times New Roman" w:cs="Arial"/>
          <w:noProof/>
          <w:szCs w:val="17"/>
          <w:lang w:val="fr-FR"/>
        </w:rPr>
        <w:t>nt.  Le</w:t>
      </w:r>
      <w:r w:rsidR="0096157D">
        <w:rPr>
          <w:rFonts w:eastAsia="Times New Roman" w:cs="Arial"/>
          <w:noProof/>
          <w:szCs w:val="17"/>
          <w:lang w:val="fr-FR"/>
        </w:rPr>
        <w:t xml:space="preserve"> consommateur de </w:t>
      </w:r>
      <w:r w:rsidR="0096157D" w:rsidRPr="00982192">
        <w:rPr>
          <w:rFonts w:eastAsia="Times New Roman" w:cs="Arial"/>
          <w:noProof/>
          <w:szCs w:val="17"/>
          <w:lang w:val="fr-FR"/>
        </w:rPr>
        <w:t>service</w:t>
      </w:r>
      <w:r w:rsidR="0096157D">
        <w:rPr>
          <w:rFonts w:eastAsia="Times New Roman" w:cs="Arial"/>
          <w:noProof/>
          <w:szCs w:val="17"/>
          <w:lang w:val="fr-FR"/>
        </w:rPr>
        <w:t>s</w:t>
      </w:r>
      <w:r w:rsidR="0096157D" w:rsidRPr="00982192">
        <w:rPr>
          <w:rFonts w:eastAsia="Times New Roman" w:cs="Arial"/>
          <w:noProof/>
          <w:szCs w:val="17"/>
          <w:lang w:val="fr-FR"/>
        </w:rPr>
        <w:t xml:space="preserve"> </w:t>
      </w:r>
      <w:r w:rsidR="0096157D">
        <w:rPr>
          <w:rFonts w:eastAsia="Times New Roman" w:cs="Arial"/>
          <w:noProof/>
          <w:szCs w:val="17"/>
          <w:lang w:val="fr-FR"/>
        </w:rPr>
        <w:t>ne devrait pas être affecté par les modifications mineures (rétrocompatibles) apportées par le prestatai</w:t>
      </w:r>
      <w:r w:rsidR="00334310">
        <w:rPr>
          <w:rFonts w:eastAsia="Times New Roman" w:cs="Arial"/>
          <w:noProof/>
          <w:szCs w:val="17"/>
          <w:lang w:val="fr-FR"/>
        </w:rPr>
        <w:t>re.  En</w:t>
      </w:r>
      <w:r w:rsidR="0096157D">
        <w:rPr>
          <w:rFonts w:eastAsia="Times New Roman" w:cs="Arial"/>
          <w:noProof/>
          <w:szCs w:val="17"/>
          <w:lang w:val="fr-FR"/>
        </w:rPr>
        <w:t xml:space="preserve"> conséquence, le versionnage de services ne devrait utiliser que les versions majeur</w:t>
      </w:r>
      <w:r w:rsidR="00334310">
        <w:rPr>
          <w:rFonts w:eastAsia="Times New Roman" w:cs="Arial"/>
          <w:noProof/>
          <w:szCs w:val="17"/>
          <w:lang w:val="fr-FR"/>
        </w:rPr>
        <w:t>es.  Po</w:t>
      </w:r>
      <w:r w:rsidR="0096157D">
        <w:rPr>
          <w:rFonts w:eastAsia="Times New Roman" w:cs="Arial"/>
          <w:noProof/>
          <w:szCs w:val="17"/>
          <w:lang w:val="fr-FR"/>
        </w:rPr>
        <w:t>ur</w:t>
      </w:r>
      <w:r w:rsidR="00992C0C">
        <w:rPr>
          <w:rFonts w:eastAsia="Times New Roman" w:cs="Arial"/>
          <w:noProof/>
          <w:szCs w:val="17"/>
          <w:lang w:val="fr-FR"/>
        </w:rPr>
        <w:t xml:space="preserve"> les API</w:t>
      </w:r>
      <w:r w:rsidR="0096157D">
        <w:rPr>
          <w:rFonts w:eastAsia="Times New Roman" w:cs="Arial"/>
          <w:noProof/>
          <w:szCs w:val="17"/>
          <w:lang w:val="fr-FR"/>
        </w:rPr>
        <w:t xml:space="preserve"> à usage interne</w:t>
      </w:r>
      <w:r w:rsidR="0096157D" w:rsidRPr="00982192">
        <w:rPr>
          <w:rFonts w:eastAsia="Times New Roman" w:cs="Arial"/>
          <w:noProof/>
          <w:szCs w:val="17"/>
          <w:lang w:val="fr-FR"/>
        </w:rPr>
        <w:t xml:space="preserve"> (</w:t>
      </w:r>
      <w:r w:rsidR="0096157D">
        <w:rPr>
          <w:rFonts w:eastAsia="Times New Roman" w:cs="Arial"/>
          <w:noProof/>
          <w:szCs w:val="17"/>
          <w:lang w:val="fr-FR"/>
        </w:rPr>
        <w:t>par exemple, aux fins de développement et d</w:t>
      </w:r>
      <w:r w:rsidR="00BB0A23">
        <w:rPr>
          <w:rFonts w:eastAsia="Times New Roman" w:cs="Arial"/>
          <w:noProof/>
          <w:szCs w:val="17"/>
          <w:lang w:val="fr-FR"/>
        </w:rPr>
        <w:t>’</w:t>
      </w:r>
      <w:r w:rsidR="0096157D">
        <w:rPr>
          <w:rFonts w:eastAsia="Times New Roman" w:cs="Arial"/>
          <w:noProof/>
          <w:szCs w:val="17"/>
          <w:lang w:val="fr-FR"/>
        </w:rPr>
        <w:t>essai</w:t>
      </w:r>
      <w:r w:rsidR="0096157D" w:rsidRPr="00982192">
        <w:rPr>
          <w:rFonts w:eastAsia="Times New Roman" w:cs="Arial"/>
          <w:noProof/>
          <w:szCs w:val="17"/>
          <w:lang w:val="fr-FR"/>
        </w:rPr>
        <w:t>)</w:t>
      </w:r>
      <w:r w:rsidR="0096157D">
        <w:rPr>
          <w:rFonts w:eastAsia="Times New Roman" w:cs="Arial"/>
          <w:noProof/>
          <w:szCs w:val="17"/>
          <w:lang w:val="fr-FR"/>
        </w:rPr>
        <w:t>, les versions mineures, telles que le versionnage sémantique, peuvent également être utilisées</w:t>
      </w:r>
      <w:r w:rsidR="005E48A2" w:rsidRPr="00982192">
        <w:rPr>
          <w:rFonts w:eastAsia="Times New Roman" w:cs="Arial"/>
          <w:noProof/>
          <w:szCs w:val="17"/>
          <w:lang w:val="fr-FR"/>
        </w:rPr>
        <w:t>.</w:t>
      </w:r>
    </w:p>
    <w:p w14:paraId="281FBB40" w14:textId="10748A7A" w:rsidR="005E48A2" w:rsidRPr="00982192" w:rsidRDefault="005E48A2" w:rsidP="00CC4BED">
      <w:pPr>
        <w:spacing w:before="170" w:after="170"/>
        <w:ind w:left="567"/>
        <w:rPr>
          <w:rFonts w:ascii="Courier New" w:eastAsia="Times New Roman" w:hAnsi="Courier New" w:cs="Courier New"/>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E036A1" w:rsidRPr="00982192">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96157D">
        <w:rPr>
          <w:rFonts w:eastAsia="Times New Roman" w:cs="Arial"/>
          <w:noProof/>
          <w:szCs w:val="17"/>
          <w:lang w:val="fr-FR"/>
        </w:rPr>
        <w:t xml:space="preserve">Le nom du fichier </w:t>
      </w:r>
      <w:r w:rsidRPr="00982192">
        <w:rPr>
          <w:rFonts w:eastAsia="Times New Roman" w:cs="Arial"/>
          <w:noProof/>
          <w:szCs w:val="17"/>
          <w:lang w:val="fr-FR"/>
        </w:rPr>
        <w:t xml:space="preserve">WSDL </w:t>
      </w:r>
      <w:r w:rsidR="0096157D">
        <w:rPr>
          <w:rFonts w:eastAsia="Times New Roman" w:cs="Arial"/>
          <w:noProof/>
          <w:szCs w:val="17"/>
          <w:lang w:val="fr-FR"/>
        </w:rPr>
        <w:t>DEVRAIT se</w:t>
      </w:r>
      <w:r w:rsidRPr="00982192">
        <w:rPr>
          <w:rFonts w:eastAsia="Times New Roman" w:cs="Arial"/>
          <w:noProof/>
          <w:szCs w:val="17"/>
          <w:lang w:val="fr-FR"/>
        </w:rPr>
        <w:t xml:space="preserve"> conform</w:t>
      </w:r>
      <w:r w:rsidR="0096157D">
        <w:rPr>
          <w:rFonts w:eastAsia="Times New Roman" w:cs="Arial"/>
          <w:noProof/>
          <w:szCs w:val="17"/>
          <w:lang w:val="fr-FR"/>
        </w:rPr>
        <w:t>er à la structure suivante</w:t>
      </w:r>
      <w:r w:rsidR="00BB0A23">
        <w:rPr>
          <w:rFonts w:eastAsia="Times New Roman" w:cs="Arial"/>
          <w:noProof/>
          <w:szCs w:val="17"/>
          <w:lang w:val="fr-FR"/>
        </w:rPr>
        <w:t> :</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&lt;service name&gt;_V&lt;major version number&gt;</w:t>
      </w:r>
    </w:p>
    <w:p w14:paraId="645F6110" w14:textId="790878AD" w:rsidR="005E48A2" w:rsidRPr="00982192" w:rsidRDefault="005E48A2"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E036A1" w:rsidRPr="00982192">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96157D">
        <w:rPr>
          <w:rFonts w:eastAsia="Times New Roman" w:cs="Arial"/>
          <w:noProof/>
          <w:szCs w:val="17"/>
          <w:lang w:val="fr-FR"/>
        </w:rPr>
        <w:t>L</w:t>
      </w:r>
      <w:r w:rsidR="00BB0A23">
        <w:rPr>
          <w:rFonts w:eastAsia="Times New Roman" w:cs="Arial"/>
          <w:noProof/>
          <w:szCs w:val="17"/>
          <w:lang w:val="fr-FR"/>
        </w:rPr>
        <w:t>’</w:t>
      </w:r>
      <w:r w:rsidR="0096157D">
        <w:rPr>
          <w:rFonts w:eastAsia="Times New Roman" w:cs="Arial"/>
          <w:noProof/>
          <w:szCs w:val="17"/>
          <w:lang w:val="fr-FR"/>
        </w:rPr>
        <w:t xml:space="preserve">espace de nommage du fichier </w:t>
      </w:r>
      <w:r w:rsidRPr="00982192">
        <w:rPr>
          <w:rFonts w:eastAsia="Times New Roman" w:cs="Arial"/>
          <w:noProof/>
          <w:szCs w:val="17"/>
          <w:lang w:val="fr-FR"/>
        </w:rPr>
        <w:t xml:space="preserve">WSDL </w:t>
      </w:r>
      <w:r w:rsidR="0096157D">
        <w:rPr>
          <w:rFonts w:eastAsia="Times New Roman" w:cs="Arial"/>
          <w:noProof/>
          <w:szCs w:val="17"/>
          <w:lang w:val="fr-FR"/>
        </w:rPr>
        <w:t>DEVRAIT contenir la version du service</w:t>
      </w:r>
      <w:r w:rsidRPr="00982192">
        <w:rPr>
          <w:rFonts w:eastAsia="Times New Roman" w:cs="Arial"/>
          <w:noProof/>
          <w:szCs w:val="17"/>
          <w:lang w:val="fr-FR"/>
        </w:rPr>
        <w:t>;</w:t>
      </w:r>
      <w:r w:rsidR="002D56D3">
        <w:rPr>
          <w:rFonts w:eastAsia="Times New Roman" w:cs="Arial"/>
          <w:noProof/>
          <w:szCs w:val="17"/>
          <w:lang w:val="fr-FR"/>
        </w:rPr>
        <w:t xml:space="preserve"> </w:t>
      </w:r>
      <w:r w:rsidRPr="00982192">
        <w:rPr>
          <w:rFonts w:eastAsia="Times New Roman" w:cs="Arial"/>
          <w:noProof/>
          <w:szCs w:val="17"/>
          <w:lang w:val="fr-FR"/>
        </w:rPr>
        <w:t xml:space="preserve"> </w:t>
      </w:r>
      <w:r w:rsidR="0096157D">
        <w:rPr>
          <w:rFonts w:eastAsia="Times New Roman" w:cs="Arial"/>
          <w:noProof/>
          <w:szCs w:val="17"/>
          <w:lang w:val="fr-FR"/>
        </w:rPr>
        <w:t>p</w:t>
      </w:r>
      <w:r w:rsidR="00943D1B">
        <w:rPr>
          <w:rFonts w:eastAsia="Times New Roman" w:cs="Arial"/>
          <w:noProof/>
          <w:szCs w:val="17"/>
          <w:lang w:val="fr-FR"/>
        </w:rPr>
        <w:t>.</w:t>
      </w:r>
      <w:r w:rsidR="00756EA5">
        <w:rPr>
          <w:rFonts w:eastAsia="Times New Roman" w:cs="Arial"/>
          <w:noProof/>
          <w:szCs w:val="17"/>
          <w:lang w:val="fr-FR"/>
        </w:rPr>
        <w:t> </w:t>
      </w:r>
      <w:r w:rsidR="0096157D">
        <w:rPr>
          <w:rFonts w:eastAsia="Times New Roman" w:cs="Arial"/>
          <w:noProof/>
          <w:szCs w:val="17"/>
          <w:lang w:val="fr-FR"/>
        </w:rPr>
        <w:t>ex</w:t>
      </w:r>
      <w:r w:rsidR="00943D1B">
        <w:rPr>
          <w:rFonts w:eastAsia="Times New Roman" w:cs="Arial"/>
          <w:noProof/>
          <w:szCs w:val="17"/>
          <w:lang w:val="fr-FR"/>
        </w:rPr>
        <w:t>.</w:t>
      </w:r>
      <w:r w:rsidR="0096157D">
        <w:rPr>
          <w:rFonts w:eastAsia="Times New Roman" w:cs="Arial"/>
          <w:noProof/>
          <w:szCs w:val="17"/>
          <w:lang w:val="fr-FR"/>
        </w:rPr>
        <w:t xml:space="preserve"> </w:t>
      </w:r>
      <w:r w:rsidR="00EF728A" w:rsidRPr="00982192">
        <w:rPr>
          <w:rFonts w:ascii="Courier New" w:eastAsia="Times New Roman" w:hAnsi="Courier New" w:cs="Courier New"/>
          <w:noProof/>
          <w:lang w:val="fr-FR"/>
        </w:rPr>
        <w:t>https://wipo.int/PatentsService/V1</w:t>
      </w:r>
      <w:r w:rsidRPr="00982192">
        <w:rPr>
          <w:rFonts w:ascii="Courier New" w:eastAsia="Times New Roman" w:hAnsi="Courier New" w:cs="Courier New"/>
          <w:noProof/>
          <w:lang w:val="fr-FR"/>
        </w:rPr>
        <w:t>”</w:t>
      </w:r>
    </w:p>
    <w:p w14:paraId="048EB40A" w14:textId="77777777" w:rsidR="00992C0C"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96157D">
        <w:rPr>
          <w:rFonts w:eastAsia="Times New Roman" w:cs="Arial"/>
          <w:noProof/>
          <w:szCs w:val="17"/>
          <w:lang w:val="fr-FR"/>
        </w:rPr>
        <w:t xml:space="preserve">La </w:t>
      </w:r>
      <w:r w:rsidR="005E48A2" w:rsidRPr="00982192">
        <w:rPr>
          <w:rFonts w:eastAsia="Times New Roman" w:cs="Arial"/>
          <w:noProof/>
          <w:szCs w:val="17"/>
          <w:lang w:val="fr-FR"/>
        </w:rPr>
        <w:t xml:space="preserve">description </w:t>
      </w:r>
      <w:r w:rsidR="0096157D">
        <w:rPr>
          <w:rFonts w:eastAsia="Times New Roman" w:cs="Arial"/>
          <w:noProof/>
          <w:szCs w:val="17"/>
          <w:lang w:val="fr-FR"/>
        </w:rPr>
        <w:t>du</w:t>
      </w:r>
      <w:r w:rsidR="005E48A2" w:rsidRPr="00982192">
        <w:rPr>
          <w:rFonts w:eastAsia="Times New Roman" w:cs="Arial"/>
          <w:noProof/>
          <w:szCs w:val="17"/>
          <w:lang w:val="fr-FR"/>
        </w:rPr>
        <w:t xml:space="preserve"> service </w:t>
      </w:r>
      <w:r w:rsidR="0096157D">
        <w:rPr>
          <w:rFonts w:eastAsia="Times New Roman" w:cs="Arial"/>
          <w:noProof/>
          <w:szCs w:val="17"/>
          <w:lang w:val="fr-FR"/>
        </w:rPr>
        <w:t xml:space="preserve">et de ses </w:t>
      </w:r>
      <w:r w:rsidR="005E48A2" w:rsidRPr="00982192">
        <w:rPr>
          <w:rFonts w:eastAsia="Times New Roman" w:cs="Arial"/>
          <w:noProof/>
          <w:szCs w:val="17"/>
          <w:lang w:val="fr-FR"/>
        </w:rPr>
        <w:t>op</w:t>
      </w:r>
      <w:r w:rsidR="0096157D">
        <w:rPr>
          <w:rFonts w:eastAsia="Times New Roman" w:cs="Arial"/>
          <w:noProof/>
          <w:szCs w:val="17"/>
          <w:lang w:val="fr-FR"/>
        </w:rPr>
        <w:t>é</w:t>
      </w:r>
      <w:r w:rsidR="005E48A2" w:rsidRPr="00982192">
        <w:rPr>
          <w:rFonts w:eastAsia="Times New Roman" w:cs="Arial"/>
          <w:noProof/>
          <w:szCs w:val="17"/>
          <w:lang w:val="fr-FR"/>
        </w:rPr>
        <w:t xml:space="preserve">rations </w:t>
      </w:r>
      <w:r w:rsidR="0096157D">
        <w:rPr>
          <w:rFonts w:eastAsia="Times New Roman" w:cs="Arial"/>
          <w:noProof/>
          <w:szCs w:val="17"/>
          <w:lang w:val="fr-FR"/>
        </w:rPr>
        <w:t xml:space="preserve">est fournie sous la forme de documentation </w:t>
      </w:r>
      <w:r w:rsidR="005E48A2" w:rsidRPr="00982192">
        <w:rPr>
          <w:rFonts w:eastAsia="Times New Roman" w:cs="Arial"/>
          <w:noProof/>
          <w:szCs w:val="17"/>
          <w:lang w:val="fr-FR"/>
        </w:rPr>
        <w:t>WSDL.</w:t>
      </w:r>
    </w:p>
    <w:p w14:paraId="4C645A83" w14:textId="0EE15E02" w:rsidR="005E48A2" w:rsidRPr="00982192" w:rsidRDefault="005E48A2"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1</w:t>
      </w:r>
      <w:r w:rsidR="00E036A1" w:rsidRPr="00982192">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96157D">
        <w:rPr>
          <w:rFonts w:eastAsia="Times New Roman" w:cs="Arial"/>
          <w:noProof/>
          <w:szCs w:val="17"/>
          <w:lang w:val="fr-FR"/>
        </w:rPr>
        <w:t>L</w:t>
      </w:r>
      <w:r w:rsidR="00BB0A23">
        <w:rPr>
          <w:rFonts w:eastAsia="Times New Roman" w:cs="Arial"/>
          <w:noProof/>
          <w:szCs w:val="17"/>
          <w:lang w:val="fr-FR"/>
        </w:rPr>
        <w:t>’</w:t>
      </w:r>
      <w:r w:rsidR="0096157D">
        <w:rPr>
          <w:rFonts w:eastAsia="Times New Roman" w:cs="Arial"/>
          <w:noProof/>
          <w:szCs w:val="17"/>
          <w:lang w:val="fr-FR"/>
        </w:rPr>
        <w:t>élé</w:t>
      </w:r>
      <w:r w:rsidRPr="00982192">
        <w:rPr>
          <w:rFonts w:eastAsia="Times New Roman" w:cs="Arial"/>
          <w:noProof/>
          <w:szCs w:val="17"/>
          <w:lang w:val="fr-FR"/>
        </w:rPr>
        <w:t xml:space="preserve">ment </w:t>
      </w:r>
      <w:r w:rsidRPr="00982192">
        <w:rPr>
          <w:rFonts w:ascii="Courier New" w:eastAsia="Times New Roman" w:hAnsi="Courier New" w:cs="Courier New"/>
          <w:noProof/>
          <w:szCs w:val="17"/>
          <w:lang w:val="fr-FR"/>
        </w:rPr>
        <w:t>wsdl:documentation</w:t>
      </w:r>
      <w:r w:rsidRPr="00982192">
        <w:rPr>
          <w:rFonts w:eastAsia="Times New Roman" w:cs="Arial"/>
          <w:noProof/>
          <w:szCs w:val="17"/>
          <w:lang w:val="fr-FR"/>
        </w:rPr>
        <w:t xml:space="preserve"> </w:t>
      </w:r>
      <w:r w:rsidR="0096157D">
        <w:rPr>
          <w:rFonts w:eastAsia="Times New Roman" w:cs="Arial"/>
          <w:noProof/>
          <w:szCs w:val="17"/>
          <w:lang w:val="fr-FR"/>
        </w:rPr>
        <w:t xml:space="preserve">DEVRAIT être utilisé dans </w:t>
      </w:r>
      <w:r w:rsidRPr="00982192">
        <w:rPr>
          <w:rFonts w:eastAsia="Times New Roman" w:cs="Arial"/>
          <w:noProof/>
          <w:szCs w:val="17"/>
          <w:lang w:val="fr-FR"/>
        </w:rPr>
        <w:t xml:space="preserve">WSDL </w:t>
      </w:r>
      <w:r w:rsidR="0096157D">
        <w:rPr>
          <w:rFonts w:eastAsia="Times New Roman" w:cs="Arial"/>
          <w:noProof/>
          <w:szCs w:val="17"/>
          <w:lang w:val="fr-FR"/>
        </w:rPr>
        <w:t xml:space="preserve">avec la </w:t>
      </w:r>
      <w:r w:rsidRPr="00982192">
        <w:rPr>
          <w:rFonts w:eastAsia="Times New Roman" w:cs="Arial"/>
          <w:noProof/>
          <w:szCs w:val="17"/>
          <w:lang w:val="fr-FR"/>
        </w:rPr>
        <w:t xml:space="preserve">description </w:t>
      </w:r>
      <w:r w:rsidR="0096157D">
        <w:rPr>
          <w:rFonts w:eastAsia="Times New Roman" w:cs="Arial"/>
          <w:noProof/>
          <w:szCs w:val="17"/>
          <w:lang w:val="fr-FR"/>
        </w:rPr>
        <w:t>du</w:t>
      </w:r>
      <w:r w:rsidRPr="00982192">
        <w:rPr>
          <w:rFonts w:eastAsia="Times New Roman" w:cs="Arial"/>
          <w:noProof/>
          <w:szCs w:val="17"/>
          <w:lang w:val="fr-FR"/>
        </w:rPr>
        <w:t xml:space="preserve"> service (</w:t>
      </w:r>
      <w:r w:rsidR="0096157D">
        <w:rPr>
          <w:rFonts w:eastAsia="Times New Roman" w:cs="Arial"/>
          <w:noProof/>
          <w:szCs w:val="17"/>
          <w:lang w:val="fr-FR"/>
        </w:rPr>
        <w:t xml:space="preserve">en tant que premier enfant de </w:t>
      </w:r>
      <w:r w:rsidRPr="00982192">
        <w:rPr>
          <w:rFonts w:ascii="Courier New" w:eastAsia="Times New Roman" w:hAnsi="Courier New" w:cs="Courier New"/>
          <w:noProof/>
          <w:szCs w:val="17"/>
          <w:lang w:val="fr-FR"/>
        </w:rPr>
        <w:t>wsdl:definitions</w:t>
      </w:r>
      <w:r w:rsidRPr="00982192">
        <w:rPr>
          <w:rFonts w:eastAsia="Times New Roman" w:cs="Arial"/>
          <w:noProof/>
          <w:szCs w:val="17"/>
          <w:lang w:val="fr-FR"/>
        </w:rPr>
        <w:t xml:space="preserve"> </w:t>
      </w:r>
      <w:r w:rsidR="0096157D">
        <w:rPr>
          <w:rFonts w:eastAsia="Times New Roman" w:cs="Arial"/>
          <w:noProof/>
          <w:szCs w:val="17"/>
          <w:lang w:val="fr-FR"/>
        </w:rPr>
        <w:t>dans</w:t>
      </w:r>
      <w:r w:rsidR="00992C0C">
        <w:rPr>
          <w:rFonts w:eastAsia="Times New Roman" w:cs="Arial"/>
          <w:noProof/>
          <w:szCs w:val="17"/>
          <w:lang w:val="fr-FR"/>
        </w:rPr>
        <w:t xml:space="preserve"> le </w:t>
      </w:r>
      <w:r w:rsidR="00992C0C" w:rsidRPr="00982192">
        <w:rPr>
          <w:rFonts w:eastAsia="Times New Roman" w:cs="Arial"/>
          <w:noProof/>
          <w:szCs w:val="17"/>
          <w:lang w:val="fr-FR"/>
        </w:rPr>
        <w:t>WSD</w:t>
      </w:r>
      <w:r w:rsidRPr="00982192">
        <w:rPr>
          <w:rFonts w:eastAsia="Times New Roman" w:cs="Arial"/>
          <w:noProof/>
          <w:szCs w:val="17"/>
          <w:lang w:val="fr-FR"/>
        </w:rPr>
        <w:t xml:space="preserve">L) </w:t>
      </w:r>
      <w:r w:rsidR="0096157D">
        <w:rPr>
          <w:rFonts w:eastAsia="Times New Roman" w:cs="Arial"/>
          <w:noProof/>
          <w:szCs w:val="17"/>
          <w:lang w:val="fr-FR"/>
        </w:rPr>
        <w:t xml:space="preserve">et de ses </w:t>
      </w:r>
      <w:r w:rsidRPr="00982192">
        <w:rPr>
          <w:rFonts w:eastAsia="Times New Roman" w:cs="Arial"/>
          <w:noProof/>
          <w:szCs w:val="17"/>
          <w:lang w:val="fr-FR"/>
        </w:rPr>
        <w:t>op</w:t>
      </w:r>
      <w:r w:rsidR="0096157D">
        <w:rPr>
          <w:rFonts w:eastAsia="Times New Roman" w:cs="Arial"/>
          <w:noProof/>
          <w:szCs w:val="17"/>
          <w:lang w:val="fr-FR"/>
        </w:rPr>
        <w:t>é</w:t>
      </w:r>
      <w:r w:rsidRPr="00982192">
        <w:rPr>
          <w:rFonts w:eastAsia="Times New Roman" w:cs="Arial"/>
          <w:noProof/>
          <w:szCs w:val="17"/>
          <w:lang w:val="fr-FR"/>
        </w:rPr>
        <w:t>rations.</w:t>
      </w:r>
    </w:p>
    <w:p w14:paraId="40F126B0" w14:textId="2117469D" w:rsidR="005E48A2" w:rsidRPr="00982192" w:rsidRDefault="0096157D" w:rsidP="00D5662D">
      <w:pPr>
        <w:pStyle w:val="Heading3"/>
        <w:spacing w:before="170"/>
        <w:ind w:left="0"/>
      </w:pPr>
      <w:bookmarkStart w:id="330" w:name="_Toc54363382"/>
      <w:bookmarkStart w:id="331" w:name="_Toc212824899"/>
      <w:r>
        <w:t>Conception du contrat de services Web</w:t>
      </w:r>
      <w:bookmarkEnd w:id="330"/>
      <w:bookmarkEnd w:id="331"/>
    </w:p>
    <w:p w14:paraId="7E65F245" w14:textId="6FF34808"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4D4B07">
        <w:rPr>
          <w:rFonts w:eastAsia="Times New Roman" w:cs="Arial"/>
          <w:noProof/>
          <w:szCs w:val="17"/>
          <w:lang w:val="fr-FR"/>
        </w:rPr>
        <w:t>Un contrat de service</w:t>
      </w:r>
      <w:r w:rsidR="000E2CBB">
        <w:rPr>
          <w:rFonts w:eastAsia="Times New Roman" w:cs="Arial"/>
          <w:noProof/>
          <w:szCs w:val="17"/>
          <w:lang w:val="fr-FR"/>
        </w:rPr>
        <w:t>s</w:t>
      </w:r>
      <w:r w:rsidR="004D4B07">
        <w:rPr>
          <w:rFonts w:eastAsia="Times New Roman" w:cs="Arial"/>
          <w:noProof/>
          <w:szCs w:val="17"/>
          <w:lang w:val="fr-FR"/>
        </w:rPr>
        <w:t xml:space="preserve"> </w:t>
      </w:r>
      <w:r w:rsidR="005E48A2" w:rsidRPr="00982192">
        <w:rPr>
          <w:rFonts w:eastAsia="Times New Roman" w:cs="Arial"/>
          <w:noProof/>
          <w:szCs w:val="17"/>
          <w:lang w:val="fr-FR"/>
        </w:rPr>
        <w:t xml:space="preserve">Web </w:t>
      </w:r>
      <w:r w:rsidR="004D4B07">
        <w:rPr>
          <w:rFonts w:eastAsia="Times New Roman" w:cs="Arial"/>
          <w:noProof/>
          <w:szCs w:val="17"/>
          <w:lang w:val="fr-FR"/>
        </w:rPr>
        <w:t xml:space="preserve">devrait incorporer une interface technique comprenant un langage de description de services </w:t>
      </w:r>
      <w:r w:rsidR="005E48A2" w:rsidRPr="00982192">
        <w:rPr>
          <w:rFonts w:eastAsia="Times New Roman" w:cs="Arial"/>
          <w:noProof/>
          <w:szCs w:val="17"/>
          <w:lang w:val="fr-FR"/>
        </w:rPr>
        <w:t xml:space="preserve">(WSDL), </w:t>
      </w:r>
      <w:r w:rsidR="004D4B07">
        <w:rPr>
          <w:rFonts w:eastAsia="Times New Roman" w:cs="Arial"/>
          <w:noProof/>
          <w:szCs w:val="17"/>
          <w:lang w:val="fr-FR"/>
        </w:rPr>
        <w:t xml:space="preserve">les définitions de schéma </w:t>
      </w:r>
      <w:r w:rsidR="005E48A2" w:rsidRPr="00982192">
        <w:rPr>
          <w:rFonts w:eastAsia="Times New Roman" w:cs="Arial"/>
          <w:noProof/>
          <w:szCs w:val="17"/>
          <w:lang w:val="fr-FR"/>
        </w:rPr>
        <w:t>XML</w:t>
      </w:r>
      <w:r w:rsidR="004D4B07">
        <w:rPr>
          <w:rFonts w:eastAsia="Times New Roman" w:cs="Arial"/>
          <w:noProof/>
          <w:szCs w:val="17"/>
          <w:lang w:val="fr-FR"/>
        </w:rPr>
        <w:t xml:space="preserve"> et</w:t>
      </w:r>
      <w:r w:rsidR="005E48A2" w:rsidRPr="00982192">
        <w:rPr>
          <w:rFonts w:eastAsia="Times New Roman" w:cs="Arial"/>
          <w:noProof/>
          <w:szCs w:val="17"/>
          <w:lang w:val="fr-FR"/>
        </w:rPr>
        <w:t xml:space="preserve"> </w:t>
      </w:r>
      <w:r w:rsidR="004D4B07">
        <w:rPr>
          <w:rFonts w:eastAsia="Times New Roman" w:cs="Arial"/>
          <w:noProof/>
          <w:szCs w:val="17"/>
          <w:lang w:val="fr-FR"/>
        </w:rPr>
        <w:t>les descriptions de la politique sur les services Web</w:t>
      </w:r>
      <w:r w:rsidR="004D4B07">
        <w:rPr>
          <w:rFonts w:eastAsia="Times New Roman" w:cs="Arial"/>
          <w:b/>
          <w:noProof/>
          <w:szCs w:val="17"/>
          <w:lang w:val="fr-FR"/>
        </w:rPr>
        <w:t>,</w:t>
      </w:r>
      <w:r w:rsidR="005E48A2" w:rsidRPr="00982192">
        <w:rPr>
          <w:rFonts w:eastAsia="Times New Roman" w:cs="Arial"/>
          <w:noProof/>
          <w:szCs w:val="17"/>
          <w:lang w:val="fr-FR"/>
        </w:rPr>
        <w:t xml:space="preserve"> </w:t>
      </w:r>
      <w:r w:rsidR="004D4B07">
        <w:rPr>
          <w:rFonts w:eastAsia="Times New Roman" w:cs="Arial"/>
          <w:noProof/>
          <w:szCs w:val="17"/>
          <w:lang w:val="fr-FR"/>
        </w:rPr>
        <w:t>ainsi qu</w:t>
      </w:r>
      <w:r w:rsidR="00BB0A23">
        <w:rPr>
          <w:rFonts w:eastAsia="Times New Roman" w:cs="Arial"/>
          <w:noProof/>
          <w:szCs w:val="17"/>
          <w:lang w:val="fr-FR"/>
        </w:rPr>
        <w:t>’</w:t>
      </w:r>
      <w:r w:rsidR="004D4B07">
        <w:rPr>
          <w:rFonts w:eastAsia="Times New Roman" w:cs="Arial"/>
          <w:noProof/>
          <w:szCs w:val="17"/>
          <w:lang w:val="fr-FR"/>
        </w:rPr>
        <w:t>une interface non technique</w:t>
      </w:r>
      <w:r w:rsidR="005E48A2" w:rsidRPr="00982192">
        <w:rPr>
          <w:rFonts w:eastAsia="Times New Roman" w:cs="Arial"/>
          <w:noProof/>
          <w:szCs w:val="17"/>
          <w:lang w:val="fr-FR"/>
        </w:rPr>
        <w:t xml:space="preserve"> comp</w:t>
      </w:r>
      <w:r w:rsidR="004D4B07">
        <w:rPr>
          <w:rFonts w:eastAsia="Times New Roman" w:cs="Arial"/>
          <w:noProof/>
          <w:szCs w:val="17"/>
          <w:lang w:val="fr-FR"/>
        </w:rPr>
        <w:t>renant un ou plusieurs documents de description de services</w:t>
      </w:r>
      <w:r w:rsidR="005E48A2" w:rsidRPr="00982192">
        <w:rPr>
          <w:rFonts w:eastAsia="Times New Roman" w:cs="Arial"/>
          <w:noProof/>
          <w:szCs w:val="17"/>
          <w:lang w:val="fr-FR"/>
        </w:rPr>
        <w:t>.</w:t>
      </w:r>
    </w:p>
    <w:p w14:paraId="280C3415" w14:textId="3B1437DF"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4D4B07">
        <w:rPr>
          <w:rFonts w:eastAsia="Times New Roman" w:cs="Arial"/>
          <w:noProof/>
          <w:szCs w:val="17"/>
          <w:lang w:val="fr-FR"/>
        </w:rPr>
        <w:t xml:space="preserve">Le </w:t>
      </w:r>
      <w:r w:rsidR="005E48A2" w:rsidRPr="00982192">
        <w:rPr>
          <w:rFonts w:eastAsia="Times New Roman" w:cs="Arial"/>
          <w:noProof/>
          <w:szCs w:val="17"/>
          <w:lang w:val="fr-FR"/>
        </w:rPr>
        <w:t xml:space="preserve">WSDL, </w:t>
      </w:r>
      <w:r w:rsidR="004D4B07">
        <w:rPr>
          <w:rFonts w:eastAsia="Times New Roman" w:cs="Arial"/>
          <w:noProof/>
          <w:szCs w:val="17"/>
          <w:lang w:val="fr-FR"/>
        </w:rPr>
        <w:t xml:space="preserve">qui fait </w:t>
      </w:r>
      <w:r w:rsidR="005E48A2" w:rsidRPr="00982192">
        <w:rPr>
          <w:rFonts w:eastAsia="Times New Roman" w:cs="Arial"/>
          <w:noProof/>
          <w:szCs w:val="17"/>
          <w:lang w:val="fr-FR"/>
        </w:rPr>
        <w:t>part</w:t>
      </w:r>
      <w:r w:rsidR="004D4B07">
        <w:rPr>
          <w:rFonts w:eastAsia="Times New Roman" w:cs="Arial"/>
          <w:noProof/>
          <w:szCs w:val="17"/>
          <w:lang w:val="fr-FR"/>
        </w:rPr>
        <w:t xml:space="preserve">ie intégrante du </w:t>
      </w:r>
      <w:r w:rsidR="005E48A2" w:rsidRPr="00982192">
        <w:rPr>
          <w:rFonts w:eastAsia="Times New Roman" w:cs="Arial"/>
          <w:noProof/>
          <w:szCs w:val="17"/>
          <w:lang w:val="fr-FR"/>
        </w:rPr>
        <w:t>“</w:t>
      </w:r>
      <w:r w:rsidR="004D4B07">
        <w:rPr>
          <w:rFonts w:eastAsia="Times New Roman" w:cs="Arial"/>
          <w:noProof/>
          <w:szCs w:val="17"/>
          <w:lang w:val="fr-FR"/>
        </w:rPr>
        <w:t>contrat de s</w:t>
      </w:r>
      <w:r w:rsidR="005E48A2" w:rsidRPr="00982192">
        <w:rPr>
          <w:rFonts w:eastAsia="Times New Roman" w:cs="Arial"/>
          <w:noProof/>
          <w:szCs w:val="17"/>
          <w:lang w:val="fr-FR"/>
        </w:rPr>
        <w:t>ervice”</w:t>
      </w:r>
      <w:r w:rsidR="004D4B07">
        <w:rPr>
          <w:rFonts w:eastAsia="Times New Roman" w:cs="Arial"/>
          <w:noProof/>
          <w:szCs w:val="17"/>
          <w:lang w:val="fr-FR"/>
        </w:rPr>
        <w:t xml:space="preserve">, doit être mis au point avant </w:t>
      </w:r>
      <w:r w:rsidR="00AF2D63">
        <w:rPr>
          <w:rFonts w:eastAsia="Times New Roman" w:cs="Arial"/>
          <w:noProof/>
          <w:szCs w:val="17"/>
          <w:lang w:val="fr-FR"/>
        </w:rPr>
        <w:t>tout développement de co</w:t>
      </w:r>
      <w:r w:rsidR="00334310">
        <w:rPr>
          <w:rFonts w:eastAsia="Times New Roman" w:cs="Arial"/>
          <w:noProof/>
          <w:szCs w:val="17"/>
          <w:lang w:val="fr-FR"/>
        </w:rPr>
        <w:t>de.  Le</w:t>
      </w:r>
      <w:r w:rsidR="00992C0C">
        <w:rPr>
          <w:rFonts w:eastAsia="Times New Roman" w:cs="Arial"/>
          <w:noProof/>
          <w:szCs w:val="17"/>
          <w:lang w:val="fr-FR"/>
        </w:rPr>
        <w:t> </w:t>
      </w:r>
      <w:r w:rsidR="00992C0C" w:rsidRPr="00982192">
        <w:rPr>
          <w:rFonts w:eastAsia="Times New Roman" w:cs="Arial"/>
          <w:noProof/>
          <w:szCs w:val="17"/>
          <w:lang w:val="fr-FR"/>
        </w:rPr>
        <w:t>WSD</w:t>
      </w:r>
      <w:r w:rsidR="005E48A2" w:rsidRPr="00982192">
        <w:rPr>
          <w:rFonts w:eastAsia="Times New Roman" w:cs="Arial"/>
          <w:noProof/>
          <w:szCs w:val="17"/>
          <w:lang w:val="fr-FR"/>
        </w:rPr>
        <w:t xml:space="preserve">L </w:t>
      </w:r>
      <w:r w:rsidR="00AF2D63">
        <w:rPr>
          <w:rFonts w:eastAsia="Times New Roman" w:cs="Arial"/>
          <w:noProof/>
          <w:szCs w:val="17"/>
          <w:lang w:val="fr-FR"/>
        </w:rPr>
        <w:t>ne devrait jamais être autogénéré à partir du</w:t>
      </w:r>
      <w:r w:rsidR="005E48A2" w:rsidRPr="00982192">
        <w:rPr>
          <w:rFonts w:eastAsia="Times New Roman" w:cs="Arial"/>
          <w:noProof/>
          <w:szCs w:val="17"/>
          <w:lang w:val="fr-FR"/>
        </w:rPr>
        <w:t xml:space="preserve"> co</w:t>
      </w:r>
      <w:r w:rsidR="00334310" w:rsidRPr="00982192">
        <w:rPr>
          <w:rFonts w:eastAsia="Times New Roman" w:cs="Arial"/>
          <w:noProof/>
          <w:szCs w:val="17"/>
          <w:lang w:val="fr-FR"/>
        </w:rPr>
        <w:t>de</w:t>
      </w:r>
      <w:r w:rsidR="00334310">
        <w:rPr>
          <w:rFonts w:eastAsia="Times New Roman" w:cs="Arial"/>
          <w:noProof/>
          <w:szCs w:val="17"/>
          <w:lang w:val="fr-FR"/>
        </w:rPr>
        <w:t>.  La</w:t>
      </w:r>
      <w:r w:rsidR="00AF2D63">
        <w:rPr>
          <w:rFonts w:eastAsia="Times New Roman" w:cs="Arial"/>
          <w:noProof/>
          <w:szCs w:val="17"/>
          <w:lang w:val="fr-FR"/>
        </w:rPr>
        <w:t xml:space="preserve"> devise est la suivante</w:t>
      </w:r>
      <w:r w:rsidR="00BB0A23">
        <w:rPr>
          <w:rFonts w:eastAsia="Times New Roman" w:cs="Arial"/>
          <w:noProof/>
          <w:szCs w:val="17"/>
          <w:lang w:val="fr-FR"/>
        </w:rPr>
        <w:t> :</w:t>
      </w:r>
      <w:r w:rsidR="00AF2D63">
        <w:rPr>
          <w:rFonts w:eastAsia="Times New Roman" w:cs="Arial"/>
          <w:noProof/>
          <w:szCs w:val="17"/>
          <w:lang w:val="fr-FR"/>
        </w:rPr>
        <w:t xml:space="preserve"> </w:t>
      </w:r>
      <w:r w:rsidR="005E48A2" w:rsidRPr="00982192">
        <w:rPr>
          <w:rFonts w:eastAsia="Times New Roman" w:cs="Arial"/>
          <w:noProof/>
          <w:szCs w:val="17"/>
          <w:lang w:val="fr-FR"/>
        </w:rPr>
        <w:t>“</w:t>
      </w:r>
      <w:r w:rsidR="00AF2D63">
        <w:rPr>
          <w:rFonts w:eastAsia="Times New Roman" w:cs="Arial"/>
          <w:noProof/>
          <w:szCs w:val="17"/>
          <w:lang w:val="fr-FR"/>
        </w:rPr>
        <w:t>Le contrat d</w:t>
      </w:r>
      <w:r w:rsidR="00BB0A23">
        <w:rPr>
          <w:rFonts w:eastAsia="Times New Roman" w:cs="Arial"/>
          <w:noProof/>
          <w:szCs w:val="17"/>
          <w:lang w:val="fr-FR"/>
        </w:rPr>
        <w:t>’</w:t>
      </w:r>
      <w:r w:rsidR="00AF2D63">
        <w:rPr>
          <w:rFonts w:eastAsia="Times New Roman" w:cs="Arial"/>
          <w:noProof/>
          <w:szCs w:val="17"/>
          <w:lang w:val="fr-FR"/>
        </w:rPr>
        <w:t>abord</w:t>
      </w:r>
      <w:r w:rsidR="005E48A2" w:rsidRPr="00982192">
        <w:rPr>
          <w:rFonts w:eastAsia="Times New Roman" w:cs="Arial"/>
          <w:noProof/>
          <w:szCs w:val="17"/>
          <w:lang w:val="fr-FR"/>
        </w:rPr>
        <w:t>”</w:t>
      </w:r>
      <w:r w:rsidR="00AF2D63">
        <w:rPr>
          <w:rFonts w:eastAsia="Times New Roman" w:cs="Arial"/>
          <w:noProof/>
          <w:szCs w:val="17"/>
          <w:lang w:val="fr-FR"/>
        </w:rPr>
        <w:t>,</w:t>
      </w:r>
      <w:r w:rsidR="005E48A2" w:rsidRPr="00982192">
        <w:rPr>
          <w:rFonts w:eastAsia="Times New Roman" w:cs="Arial"/>
          <w:noProof/>
          <w:szCs w:val="17"/>
          <w:lang w:val="fr-FR"/>
        </w:rPr>
        <w:t xml:space="preserve"> </w:t>
      </w:r>
      <w:r w:rsidR="00AF2D63">
        <w:rPr>
          <w:rFonts w:eastAsia="Times New Roman" w:cs="Arial"/>
          <w:noProof/>
          <w:szCs w:val="17"/>
          <w:lang w:val="fr-FR"/>
        </w:rPr>
        <w:t>et</w:t>
      </w:r>
      <w:r w:rsidR="005E48A2" w:rsidRPr="00982192">
        <w:rPr>
          <w:rFonts w:eastAsia="Times New Roman" w:cs="Arial"/>
          <w:noProof/>
          <w:szCs w:val="17"/>
          <w:lang w:val="fr-FR"/>
        </w:rPr>
        <w:t xml:space="preserve"> NO</w:t>
      </w:r>
      <w:r w:rsidR="00AF2D63">
        <w:rPr>
          <w:rFonts w:eastAsia="Times New Roman" w:cs="Arial"/>
          <w:noProof/>
          <w:szCs w:val="17"/>
          <w:lang w:val="fr-FR"/>
        </w:rPr>
        <w:t>N</w:t>
      </w:r>
      <w:r w:rsidR="005E48A2" w:rsidRPr="00982192">
        <w:rPr>
          <w:rFonts w:eastAsia="Times New Roman" w:cs="Arial"/>
          <w:noProof/>
          <w:szCs w:val="17"/>
          <w:lang w:val="fr-FR"/>
        </w:rPr>
        <w:t xml:space="preserve"> “</w:t>
      </w:r>
      <w:r w:rsidR="00AF2D63">
        <w:rPr>
          <w:rFonts w:eastAsia="Times New Roman" w:cs="Arial"/>
          <w:noProof/>
          <w:szCs w:val="17"/>
          <w:lang w:val="fr-FR"/>
        </w:rPr>
        <w:t>Le c</w:t>
      </w:r>
      <w:r w:rsidR="005E48A2" w:rsidRPr="00982192">
        <w:rPr>
          <w:rFonts w:eastAsia="Times New Roman" w:cs="Arial"/>
          <w:noProof/>
          <w:szCs w:val="17"/>
          <w:lang w:val="fr-FR"/>
        </w:rPr>
        <w:t xml:space="preserve">ode </w:t>
      </w:r>
      <w:r w:rsidR="00AF2D63">
        <w:rPr>
          <w:rFonts w:eastAsia="Times New Roman" w:cs="Arial"/>
          <w:noProof/>
          <w:szCs w:val="17"/>
          <w:lang w:val="fr-FR"/>
        </w:rPr>
        <w:t>d</w:t>
      </w:r>
      <w:r w:rsidR="00BB0A23">
        <w:rPr>
          <w:rFonts w:eastAsia="Times New Roman" w:cs="Arial"/>
          <w:noProof/>
          <w:szCs w:val="17"/>
          <w:lang w:val="fr-FR"/>
        </w:rPr>
        <w:t>’</w:t>
      </w:r>
      <w:r w:rsidR="00AF2D63">
        <w:rPr>
          <w:rFonts w:eastAsia="Times New Roman" w:cs="Arial"/>
          <w:noProof/>
          <w:szCs w:val="17"/>
          <w:lang w:val="fr-FR"/>
        </w:rPr>
        <w:t>abord</w:t>
      </w:r>
      <w:r w:rsidR="005E48A2" w:rsidRPr="00982192">
        <w:rPr>
          <w:rFonts w:eastAsia="Times New Roman" w:cs="Arial"/>
          <w:noProof/>
          <w:szCs w:val="17"/>
          <w:lang w:val="fr-FR"/>
        </w:rPr>
        <w:t>”.</w:t>
      </w:r>
      <w:r w:rsidR="002D56D3">
        <w:rPr>
          <w:rFonts w:eastAsia="Times New Roman" w:cs="Arial"/>
          <w:noProof/>
          <w:szCs w:val="17"/>
          <w:lang w:val="fr-FR"/>
        </w:rPr>
        <w:t xml:space="preserve"> </w:t>
      </w:r>
      <w:r w:rsidR="00203CE9" w:rsidRPr="00982192">
        <w:rPr>
          <w:rFonts w:eastAsia="Times New Roman" w:cs="Arial"/>
          <w:noProof/>
          <w:szCs w:val="17"/>
          <w:lang w:val="fr-FR"/>
        </w:rPr>
        <w:t xml:space="preserve"> </w:t>
      </w:r>
      <w:r w:rsidR="00AF2D63">
        <w:rPr>
          <w:rFonts w:eastAsia="Times New Roman" w:cs="Arial"/>
          <w:noProof/>
          <w:szCs w:val="17"/>
          <w:lang w:val="fr-FR"/>
        </w:rPr>
        <w:t>Tous les contrats de s</w:t>
      </w:r>
      <w:r w:rsidR="005E48A2" w:rsidRPr="00982192">
        <w:rPr>
          <w:rFonts w:eastAsia="Times New Roman" w:cs="Arial"/>
          <w:noProof/>
          <w:szCs w:val="17"/>
          <w:lang w:val="fr-FR"/>
        </w:rPr>
        <w:t>ervice</w:t>
      </w:r>
      <w:r w:rsidR="00F027BF">
        <w:rPr>
          <w:rFonts w:eastAsia="Times New Roman" w:cs="Arial"/>
          <w:noProof/>
          <w:szCs w:val="17"/>
          <w:lang w:val="fr-FR"/>
        </w:rPr>
        <w:t>s</w:t>
      </w:r>
      <w:r w:rsidR="005E48A2" w:rsidRPr="00982192">
        <w:rPr>
          <w:rFonts w:eastAsia="Times New Roman" w:cs="Arial"/>
          <w:noProof/>
          <w:szCs w:val="17"/>
          <w:lang w:val="fr-FR"/>
        </w:rPr>
        <w:t xml:space="preserve"> </w:t>
      </w:r>
      <w:r w:rsidR="00AF2D63">
        <w:rPr>
          <w:rFonts w:eastAsia="Times New Roman" w:cs="Arial"/>
          <w:noProof/>
          <w:szCs w:val="17"/>
          <w:lang w:val="fr-FR"/>
        </w:rPr>
        <w:t xml:space="preserve">Web doivent être conformes au </w:t>
      </w:r>
      <w:r w:rsidR="005E48A2" w:rsidRPr="00982192">
        <w:rPr>
          <w:rFonts w:eastAsia="Times New Roman" w:cs="Arial"/>
          <w:noProof/>
          <w:szCs w:val="17"/>
          <w:lang w:val="fr-FR"/>
        </w:rPr>
        <w:t>Web Service Interoperability Basic Profile (WS</w:t>
      </w:r>
      <w:r w:rsidR="00BB0A23">
        <w:rPr>
          <w:rFonts w:eastAsia="Times New Roman" w:cs="Arial"/>
          <w:noProof/>
          <w:szCs w:val="17"/>
          <w:lang w:val="fr-FR"/>
        </w:rPr>
        <w:t>-</w:t>
      </w:r>
      <w:r w:rsidR="005E48A2" w:rsidRPr="00982192">
        <w:rPr>
          <w:rFonts w:eastAsia="Times New Roman" w:cs="Arial"/>
          <w:noProof/>
          <w:szCs w:val="17"/>
          <w:lang w:val="fr-FR"/>
        </w:rPr>
        <w:t>I BP).</w:t>
      </w:r>
      <w:r w:rsidR="002D56D3">
        <w:rPr>
          <w:rFonts w:eastAsia="Times New Roman" w:cs="Arial"/>
          <w:noProof/>
          <w:szCs w:val="17"/>
          <w:lang w:val="fr-FR"/>
        </w:rPr>
        <w:t xml:space="preserve"> </w:t>
      </w:r>
      <w:r w:rsidR="005E48A2" w:rsidRPr="00982192">
        <w:rPr>
          <w:rFonts w:eastAsia="Times New Roman" w:cs="Arial"/>
          <w:noProof/>
          <w:szCs w:val="17"/>
          <w:lang w:val="fr-FR"/>
        </w:rPr>
        <w:t xml:space="preserve"> </w:t>
      </w:r>
      <w:r w:rsidR="00AF2D63">
        <w:rPr>
          <w:rFonts w:eastAsia="Times New Roman" w:cs="Arial"/>
          <w:noProof/>
          <w:szCs w:val="17"/>
          <w:lang w:val="fr-FR"/>
        </w:rPr>
        <w:t>Tout projet qui s</w:t>
      </w:r>
      <w:r w:rsidR="00BB0A23">
        <w:rPr>
          <w:rFonts w:eastAsia="Times New Roman" w:cs="Arial"/>
          <w:noProof/>
          <w:szCs w:val="17"/>
          <w:lang w:val="fr-FR"/>
        </w:rPr>
        <w:t>’</w:t>
      </w:r>
      <w:r w:rsidR="00AF2D63">
        <w:rPr>
          <w:rFonts w:eastAsia="Times New Roman" w:cs="Arial"/>
          <w:noProof/>
          <w:szCs w:val="17"/>
          <w:lang w:val="fr-FR"/>
        </w:rPr>
        <w:t>autogénère à partir du code pourra être modifié pour garantir la conformité à ces normes</w:t>
      </w:r>
      <w:r w:rsidR="005E48A2" w:rsidRPr="00982192">
        <w:rPr>
          <w:rFonts w:eastAsia="Times New Roman" w:cs="Arial"/>
          <w:noProof/>
          <w:szCs w:val="17"/>
          <w:lang w:val="fr-FR"/>
        </w:rPr>
        <w:t>.</w:t>
      </w:r>
    </w:p>
    <w:p w14:paraId="7736DC92" w14:textId="7735028A" w:rsidR="005E48A2" w:rsidRPr="00982192" w:rsidRDefault="00AF2D63" w:rsidP="00D5662D">
      <w:pPr>
        <w:pStyle w:val="Heading3"/>
        <w:spacing w:before="170"/>
        <w:ind w:left="0"/>
      </w:pPr>
      <w:bookmarkStart w:id="332" w:name="_Toc54363383"/>
      <w:bookmarkStart w:id="333" w:name="_Toc212824900"/>
      <w:r>
        <w:t>Joindre les politiq</w:t>
      </w:r>
      <w:r w:rsidR="001F5850">
        <w:t>u</w:t>
      </w:r>
      <w:r>
        <w:t xml:space="preserve">es aux définitions </w:t>
      </w:r>
      <w:r w:rsidR="005E48A2" w:rsidRPr="00982192">
        <w:t>WSDL</w:t>
      </w:r>
      <w:bookmarkEnd w:id="332"/>
      <w:bookmarkEnd w:id="333"/>
    </w:p>
    <w:p w14:paraId="44DAA8EE" w14:textId="755B7456" w:rsidR="00992C0C"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AF2D63">
        <w:rPr>
          <w:rFonts w:eastAsia="Times New Roman" w:cs="Arial"/>
          <w:noProof/>
          <w:szCs w:val="17"/>
          <w:lang w:val="fr-FR"/>
        </w:rPr>
        <w:t>Les contrats de service</w:t>
      </w:r>
      <w:r w:rsidR="00F027BF">
        <w:rPr>
          <w:rFonts w:eastAsia="Times New Roman" w:cs="Arial"/>
          <w:noProof/>
          <w:szCs w:val="17"/>
          <w:lang w:val="fr-FR"/>
        </w:rPr>
        <w:t>s</w:t>
      </w:r>
      <w:r w:rsidR="00AF2D63">
        <w:rPr>
          <w:rFonts w:eastAsia="Times New Roman" w:cs="Arial"/>
          <w:noProof/>
          <w:szCs w:val="17"/>
          <w:lang w:val="fr-FR"/>
        </w:rPr>
        <w:t xml:space="preserve"> </w:t>
      </w:r>
      <w:r w:rsidR="005E48A2" w:rsidRPr="00982192">
        <w:rPr>
          <w:rFonts w:eastAsia="Times New Roman" w:cs="Arial"/>
          <w:noProof/>
          <w:szCs w:val="17"/>
          <w:lang w:val="fr-FR"/>
        </w:rPr>
        <w:t xml:space="preserve">Web </w:t>
      </w:r>
      <w:r w:rsidR="00AF2D63">
        <w:rPr>
          <w:rFonts w:eastAsia="Times New Roman" w:cs="Arial"/>
          <w:noProof/>
          <w:szCs w:val="17"/>
          <w:lang w:val="fr-FR"/>
        </w:rPr>
        <w:t xml:space="preserve">peuvent être complétés par des politiques de sécurité qui expriment des contraintes, exigences et qualités supplémentaires, lesquelles se rapportent généralement aux </w:t>
      </w:r>
      <w:r w:rsidR="000820DD">
        <w:rPr>
          <w:rFonts w:eastAsia="Times New Roman" w:cs="Arial"/>
          <w:noProof/>
          <w:szCs w:val="17"/>
          <w:lang w:val="fr-FR"/>
        </w:rPr>
        <w:t xml:space="preserve">comportements des </w:t>
      </w:r>
      <w:r w:rsidR="005E48A2" w:rsidRPr="00982192">
        <w:rPr>
          <w:rFonts w:eastAsia="Times New Roman" w:cs="Arial"/>
          <w:noProof/>
          <w:szCs w:val="17"/>
          <w:lang w:val="fr-FR"/>
        </w:rPr>
        <w:t>servic</w:t>
      </w:r>
      <w:r w:rsidR="00334310" w:rsidRPr="00982192">
        <w:rPr>
          <w:rFonts w:eastAsia="Times New Roman" w:cs="Arial"/>
          <w:noProof/>
          <w:szCs w:val="17"/>
          <w:lang w:val="fr-FR"/>
        </w:rPr>
        <w:t>es</w:t>
      </w:r>
      <w:r w:rsidR="00334310">
        <w:rPr>
          <w:rFonts w:eastAsia="Times New Roman" w:cs="Arial"/>
          <w:noProof/>
          <w:szCs w:val="17"/>
          <w:lang w:val="fr-FR"/>
        </w:rPr>
        <w:t>.  Le</w:t>
      </w:r>
      <w:r w:rsidR="000820DD">
        <w:rPr>
          <w:rFonts w:eastAsia="Times New Roman" w:cs="Arial"/>
          <w:noProof/>
          <w:szCs w:val="17"/>
          <w:lang w:val="fr-FR"/>
        </w:rPr>
        <w:t>s politiques de sécurité peuvent être lisibles par l</w:t>
      </w:r>
      <w:r w:rsidR="00BB0A23">
        <w:rPr>
          <w:rFonts w:eastAsia="Times New Roman" w:cs="Arial"/>
          <w:noProof/>
          <w:szCs w:val="17"/>
          <w:lang w:val="fr-FR"/>
        </w:rPr>
        <w:t>’</w:t>
      </w:r>
      <w:r w:rsidR="000820DD">
        <w:rPr>
          <w:rFonts w:eastAsia="Times New Roman" w:cs="Arial"/>
          <w:noProof/>
          <w:szCs w:val="17"/>
          <w:lang w:val="fr-FR"/>
        </w:rPr>
        <w:t>utilisateur et être incorporé</w:t>
      </w:r>
      <w:r w:rsidR="00D32FF1">
        <w:rPr>
          <w:rFonts w:eastAsia="Times New Roman" w:cs="Arial"/>
          <w:noProof/>
          <w:szCs w:val="17"/>
          <w:lang w:val="fr-FR"/>
        </w:rPr>
        <w:t>e</w:t>
      </w:r>
      <w:r w:rsidR="000820DD">
        <w:rPr>
          <w:rFonts w:eastAsia="Times New Roman" w:cs="Arial"/>
          <w:noProof/>
          <w:szCs w:val="17"/>
          <w:lang w:val="fr-FR"/>
        </w:rPr>
        <w:t>s dans un accord de niveau de service complémentaire</w:t>
      </w:r>
      <w:r w:rsidR="005E48A2" w:rsidRPr="00982192">
        <w:rPr>
          <w:rFonts w:eastAsia="Times New Roman" w:cs="Arial"/>
          <w:noProof/>
          <w:szCs w:val="17"/>
          <w:lang w:val="fr-FR"/>
        </w:rPr>
        <w:t>, o</w:t>
      </w:r>
      <w:r w:rsidR="000820DD">
        <w:rPr>
          <w:rFonts w:eastAsia="Times New Roman" w:cs="Arial"/>
          <w:noProof/>
          <w:szCs w:val="17"/>
          <w:lang w:val="fr-FR"/>
        </w:rPr>
        <w:t>u lisibles par machine et traitées au moment de l</w:t>
      </w:r>
      <w:r w:rsidR="00BB0A23">
        <w:rPr>
          <w:rFonts w:eastAsia="Times New Roman" w:cs="Arial"/>
          <w:noProof/>
          <w:szCs w:val="17"/>
          <w:lang w:val="fr-FR"/>
        </w:rPr>
        <w:t>’</w:t>
      </w:r>
      <w:r w:rsidR="000820DD">
        <w:rPr>
          <w:rFonts w:eastAsia="Times New Roman" w:cs="Arial"/>
          <w:noProof/>
          <w:szCs w:val="17"/>
          <w:lang w:val="fr-FR"/>
        </w:rPr>
        <w:t>exécuti</w:t>
      </w:r>
      <w:r w:rsidR="00334310">
        <w:rPr>
          <w:rFonts w:eastAsia="Times New Roman" w:cs="Arial"/>
          <w:noProof/>
          <w:szCs w:val="17"/>
          <w:lang w:val="fr-FR"/>
        </w:rPr>
        <w:t>on.  Le</w:t>
      </w:r>
      <w:r w:rsidR="000820DD">
        <w:rPr>
          <w:rFonts w:eastAsia="Times New Roman" w:cs="Arial"/>
          <w:noProof/>
          <w:szCs w:val="17"/>
          <w:lang w:val="fr-FR"/>
        </w:rPr>
        <w:t>s politiques lisibles par machine sont définies à l</w:t>
      </w:r>
      <w:r w:rsidR="00BB0A23">
        <w:rPr>
          <w:rFonts w:eastAsia="Times New Roman" w:cs="Arial"/>
          <w:noProof/>
          <w:szCs w:val="17"/>
          <w:lang w:val="fr-FR"/>
        </w:rPr>
        <w:t>’</w:t>
      </w:r>
      <w:r w:rsidR="000820DD">
        <w:rPr>
          <w:rFonts w:eastAsia="Times New Roman" w:cs="Arial"/>
          <w:noProof/>
          <w:szCs w:val="17"/>
          <w:lang w:val="fr-FR"/>
        </w:rPr>
        <w:t>aide du langage des politiques de service Web et des spécifications connexes</w:t>
      </w:r>
      <w:r w:rsidR="005E48A2" w:rsidRPr="00982192">
        <w:rPr>
          <w:rFonts w:eastAsia="Times New Roman" w:cs="Arial"/>
          <w:noProof/>
          <w:szCs w:val="17"/>
          <w:lang w:val="fr-FR"/>
        </w:rPr>
        <w:t>.</w:t>
      </w:r>
    </w:p>
    <w:p w14:paraId="6316B04D" w14:textId="11A4B95E" w:rsidR="005E48A2" w:rsidRPr="00982192" w:rsidRDefault="005E48A2"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00E036A1" w:rsidRPr="00982192">
        <w:rPr>
          <w:rFonts w:eastAsia="Times New Roman" w:cs="Arial"/>
          <w:noProof/>
          <w:szCs w:val="17"/>
          <w:lang w:val="fr-FR"/>
        </w:rPr>
        <w:t>20</w:t>
      </w:r>
      <w:r w:rsidR="000B46F0">
        <w:rPr>
          <w:rFonts w:eastAsia="Times New Roman" w:cs="Arial"/>
          <w:noProof/>
          <w:szCs w:val="17"/>
          <w:lang w:val="fr-FR"/>
        </w:rPr>
        <w:t>]</w:t>
      </w:r>
      <w:r w:rsidR="000B46F0">
        <w:rPr>
          <w:rFonts w:eastAsia="Times New Roman" w:cs="Arial"/>
          <w:noProof/>
          <w:szCs w:val="17"/>
          <w:lang w:val="fr-FR"/>
        </w:rPr>
        <w:tab/>
      </w:r>
      <w:r w:rsidR="000820DD">
        <w:rPr>
          <w:rFonts w:eastAsia="Times New Roman" w:cs="Arial"/>
          <w:noProof/>
          <w:szCs w:val="17"/>
          <w:lang w:val="fr-FR"/>
        </w:rPr>
        <w:t xml:space="preserve">Les </w:t>
      </w:r>
      <w:r w:rsidRPr="00982192">
        <w:rPr>
          <w:rFonts w:eastAsia="Times New Roman" w:cs="Arial"/>
          <w:noProof/>
          <w:szCs w:val="17"/>
          <w:lang w:val="fr-FR"/>
        </w:rPr>
        <w:t xml:space="preserve">expressions </w:t>
      </w:r>
      <w:r w:rsidR="000820DD">
        <w:rPr>
          <w:rFonts w:eastAsia="Times New Roman" w:cs="Arial"/>
          <w:noProof/>
          <w:szCs w:val="17"/>
          <w:lang w:val="fr-FR"/>
        </w:rPr>
        <w:t>des politiques DOIVENT être isolées dans un document de définition des politiques de services Web distinct, auquel il est renvoyé dans le document</w:t>
      </w:r>
      <w:r w:rsidRPr="00982192">
        <w:rPr>
          <w:rFonts w:eastAsia="Times New Roman" w:cs="Arial"/>
          <w:noProof/>
          <w:szCs w:val="17"/>
          <w:lang w:val="fr-FR"/>
        </w:rPr>
        <w:t xml:space="preserve"> WSDL </w:t>
      </w:r>
      <w:r w:rsidR="000820DD">
        <w:rPr>
          <w:rFonts w:eastAsia="Times New Roman" w:cs="Arial"/>
          <w:noProof/>
          <w:szCs w:val="17"/>
          <w:lang w:val="fr-FR"/>
        </w:rPr>
        <w:t>par l</w:t>
      </w:r>
      <w:r w:rsidR="00BB0A23">
        <w:rPr>
          <w:rFonts w:eastAsia="Times New Roman" w:cs="Arial"/>
          <w:noProof/>
          <w:szCs w:val="17"/>
          <w:lang w:val="fr-FR"/>
        </w:rPr>
        <w:t>’</w:t>
      </w:r>
      <w:r w:rsidR="000820DD">
        <w:rPr>
          <w:rFonts w:eastAsia="Times New Roman" w:cs="Arial"/>
          <w:noProof/>
          <w:szCs w:val="17"/>
          <w:lang w:val="fr-FR"/>
        </w:rPr>
        <w:t>intermédiaire de l</w:t>
      </w:r>
      <w:r w:rsidR="00BB0A23">
        <w:rPr>
          <w:rFonts w:eastAsia="Times New Roman" w:cs="Arial"/>
          <w:noProof/>
          <w:szCs w:val="17"/>
          <w:lang w:val="fr-FR"/>
        </w:rPr>
        <w:t>’</w:t>
      </w:r>
      <w:r w:rsidR="000820DD">
        <w:rPr>
          <w:rFonts w:eastAsia="Times New Roman" w:cs="Arial"/>
          <w:noProof/>
          <w:szCs w:val="17"/>
          <w:lang w:val="fr-FR"/>
        </w:rPr>
        <w:t xml:space="preserve">élément </w:t>
      </w:r>
      <w:r w:rsidRPr="00982192">
        <w:rPr>
          <w:rFonts w:ascii="Courier New" w:eastAsia="Times New Roman" w:hAnsi="Courier New" w:cs="Courier New"/>
          <w:noProof/>
          <w:szCs w:val="17"/>
          <w:lang w:val="fr-FR"/>
        </w:rPr>
        <w:t>wsp:PolicyReference</w:t>
      </w:r>
      <w:r w:rsidRPr="00982192">
        <w:rPr>
          <w:rFonts w:eastAsia="Times New Roman" w:cs="Arial"/>
          <w:noProof/>
          <w:szCs w:val="17"/>
          <w:lang w:val="fr-FR"/>
        </w:rPr>
        <w:t>.</w:t>
      </w:r>
    </w:p>
    <w:p w14:paraId="78765A07" w14:textId="69EB2574" w:rsidR="005E48A2" w:rsidRPr="00982192" w:rsidRDefault="005E48A2"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2</w:t>
      </w:r>
      <w:r w:rsidR="00E036A1" w:rsidRPr="00982192">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0820DD">
        <w:rPr>
          <w:rFonts w:eastAsia="Times New Roman" w:cs="Arial"/>
          <w:noProof/>
          <w:szCs w:val="17"/>
          <w:lang w:val="fr-FR"/>
        </w:rPr>
        <w:t>Les politiques globales ou par domaine DEVRAIENT être isolées et appliquées à plusieurs</w:t>
      </w:r>
      <w:r w:rsidRPr="00982192">
        <w:rPr>
          <w:rFonts w:eastAsia="Times New Roman" w:cs="Arial"/>
          <w:noProof/>
          <w:szCs w:val="17"/>
          <w:lang w:val="fr-FR"/>
        </w:rPr>
        <w:t xml:space="preserve"> services.</w:t>
      </w:r>
    </w:p>
    <w:p w14:paraId="6F68B97F" w14:textId="52B855A5" w:rsidR="005E48A2" w:rsidRPr="00982192" w:rsidRDefault="005E48A2"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2</w:t>
      </w:r>
      <w:r w:rsidR="00E036A1" w:rsidRPr="00982192">
        <w:rPr>
          <w:rFonts w:eastAsia="Times New Roman" w:cs="Arial"/>
          <w:noProof/>
          <w:szCs w:val="17"/>
          <w:lang w:val="fr-FR"/>
        </w:rPr>
        <w:t>2</w:t>
      </w:r>
      <w:r w:rsidR="000B46F0">
        <w:rPr>
          <w:rFonts w:eastAsia="Times New Roman" w:cs="Arial"/>
          <w:noProof/>
          <w:szCs w:val="17"/>
          <w:lang w:val="fr-FR"/>
        </w:rPr>
        <w:t>]</w:t>
      </w:r>
      <w:r w:rsidR="000B46F0">
        <w:rPr>
          <w:rFonts w:eastAsia="Times New Roman" w:cs="Arial"/>
          <w:noProof/>
          <w:szCs w:val="17"/>
          <w:lang w:val="fr-FR"/>
        </w:rPr>
        <w:tab/>
      </w:r>
      <w:r w:rsidR="00443D57">
        <w:rPr>
          <w:rFonts w:eastAsia="Times New Roman" w:cs="Arial"/>
          <w:noProof/>
          <w:szCs w:val="17"/>
          <w:lang w:val="fr-FR"/>
        </w:rPr>
        <w:t>Les points d</w:t>
      </w:r>
      <w:r w:rsidR="00BB0A23">
        <w:rPr>
          <w:rFonts w:eastAsia="Times New Roman" w:cs="Arial"/>
          <w:noProof/>
          <w:szCs w:val="17"/>
          <w:lang w:val="fr-FR"/>
        </w:rPr>
        <w:t>’</w:t>
      </w:r>
      <w:r w:rsidR="00443D57">
        <w:rPr>
          <w:rFonts w:eastAsia="Times New Roman" w:cs="Arial"/>
          <w:noProof/>
          <w:szCs w:val="17"/>
          <w:lang w:val="fr-FR"/>
        </w:rPr>
        <w:t>attache des politiques DEVRAIENT être conformes</w:t>
      </w:r>
      <w:r w:rsidR="00992C0C">
        <w:rPr>
          <w:rFonts w:eastAsia="Times New Roman" w:cs="Arial"/>
          <w:noProof/>
          <w:szCs w:val="17"/>
          <w:lang w:val="fr-FR"/>
        </w:rPr>
        <w:t xml:space="preserve"> au </w:t>
      </w:r>
      <w:r w:rsidR="00992C0C" w:rsidRPr="00982192">
        <w:rPr>
          <w:rFonts w:eastAsia="Times New Roman" w:cs="Arial"/>
          <w:noProof/>
          <w:szCs w:val="17"/>
          <w:lang w:val="fr-FR"/>
        </w:rPr>
        <w:t>WSD</w:t>
      </w:r>
      <w:r w:rsidRPr="00982192">
        <w:rPr>
          <w:rFonts w:eastAsia="Times New Roman" w:cs="Arial"/>
          <w:noProof/>
          <w:szCs w:val="17"/>
          <w:lang w:val="fr-FR"/>
        </w:rPr>
        <w:t>L 1.1 o</w:t>
      </w:r>
      <w:r w:rsidR="00443D57">
        <w:rPr>
          <w:rFonts w:eastAsia="Times New Roman" w:cs="Arial"/>
          <w:noProof/>
          <w:szCs w:val="17"/>
          <w:lang w:val="fr-FR"/>
        </w:rPr>
        <w:t>u à une version plus récente</w:t>
      </w:r>
      <w:r w:rsidRPr="00982192">
        <w:rPr>
          <w:rFonts w:eastAsia="Times New Roman" w:cs="Arial"/>
          <w:noProof/>
          <w:szCs w:val="17"/>
          <w:lang w:val="fr-FR"/>
        </w:rPr>
        <w:t xml:space="preserve">, </w:t>
      </w:r>
      <w:r w:rsidR="00443D57">
        <w:rPr>
          <w:rFonts w:eastAsia="Times New Roman" w:cs="Arial"/>
          <w:noProof/>
          <w:szCs w:val="17"/>
          <w:lang w:val="fr-FR"/>
        </w:rPr>
        <w:t xml:space="preserve">de préférence la </w:t>
      </w:r>
      <w:r w:rsidR="00122D36">
        <w:rPr>
          <w:rFonts w:eastAsia="Times New Roman" w:cs="Arial"/>
          <w:noProof/>
          <w:szCs w:val="17"/>
          <w:lang w:val="fr-FR"/>
        </w:rPr>
        <w:t>version 2.0, aux</w:t>
      </w:r>
      <w:r w:rsidRPr="00982192">
        <w:rPr>
          <w:rFonts w:eastAsia="Times New Roman" w:cs="Arial"/>
          <w:noProof/>
          <w:szCs w:val="17"/>
          <w:lang w:val="fr-FR"/>
        </w:rPr>
        <w:t xml:space="preserve"> </w:t>
      </w:r>
      <w:r w:rsidR="00122D36">
        <w:rPr>
          <w:rFonts w:eastAsia="Times New Roman" w:cs="Arial"/>
          <w:noProof/>
          <w:szCs w:val="17"/>
          <w:lang w:val="fr-FR"/>
        </w:rPr>
        <w:t>éléments de points d</w:t>
      </w:r>
      <w:r w:rsidR="00BB0A23">
        <w:rPr>
          <w:rFonts w:eastAsia="Times New Roman" w:cs="Arial"/>
          <w:noProof/>
          <w:szCs w:val="17"/>
          <w:lang w:val="fr-FR"/>
        </w:rPr>
        <w:t>’</w:t>
      </w:r>
      <w:r w:rsidR="00122D36">
        <w:rPr>
          <w:rFonts w:eastAsia="Times New Roman" w:cs="Arial"/>
          <w:noProof/>
          <w:szCs w:val="17"/>
          <w:lang w:val="fr-FR"/>
        </w:rPr>
        <w:t xml:space="preserve">attache et aux </w:t>
      </w:r>
      <w:r w:rsidR="00726366">
        <w:rPr>
          <w:rFonts w:eastAsia="Times New Roman" w:cs="Arial"/>
          <w:noProof/>
          <w:szCs w:val="17"/>
          <w:lang w:val="fr-FR"/>
        </w:rPr>
        <w:t xml:space="preserve">sujets politiques correspondants </w:t>
      </w:r>
      <w:r w:rsidRPr="00982192">
        <w:rPr>
          <w:rFonts w:eastAsia="Times New Roman" w:cs="Arial"/>
          <w:noProof/>
          <w:szCs w:val="17"/>
          <w:lang w:val="fr-FR"/>
        </w:rPr>
        <w:t xml:space="preserve">(service, </w:t>
      </w:r>
      <w:r w:rsidR="00726366">
        <w:rPr>
          <w:rFonts w:eastAsia="Times New Roman" w:cs="Arial"/>
          <w:noProof/>
          <w:szCs w:val="17"/>
          <w:lang w:val="fr-FR"/>
        </w:rPr>
        <w:t>point de terminaison</w:t>
      </w:r>
      <w:r w:rsidRPr="00982192">
        <w:rPr>
          <w:rFonts w:eastAsia="Times New Roman" w:cs="Arial"/>
          <w:noProof/>
          <w:szCs w:val="17"/>
          <w:lang w:val="fr-FR"/>
        </w:rPr>
        <w:t>, op</w:t>
      </w:r>
      <w:r w:rsidR="00726366">
        <w:rPr>
          <w:rFonts w:eastAsia="Times New Roman" w:cs="Arial"/>
          <w:noProof/>
          <w:szCs w:val="17"/>
          <w:lang w:val="fr-FR"/>
        </w:rPr>
        <w:t>é</w:t>
      </w:r>
      <w:r w:rsidRPr="00982192">
        <w:rPr>
          <w:rFonts w:eastAsia="Times New Roman" w:cs="Arial"/>
          <w:noProof/>
          <w:szCs w:val="17"/>
          <w:lang w:val="fr-FR"/>
        </w:rPr>
        <w:t>ration</w:t>
      </w:r>
      <w:r w:rsidR="00726366">
        <w:rPr>
          <w:rFonts w:eastAsia="Times New Roman" w:cs="Arial"/>
          <w:noProof/>
          <w:szCs w:val="17"/>
          <w:lang w:val="fr-FR"/>
        </w:rPr>
        <w:t xml:space="preserve"> et</w:t>
      </w:r>
      <w:r w:rsidRPr="00982192">
        <w:rPr>
          <w:rFonts w:eastAsia="Times New Roman" w:cs="Arial"/>
          <w:noProof/>
          <w:szCs w:val="17"/>
          <w:lang w:val="fr-FR"/>
        </w:rPr>
        <w:t xml:space="preserve"> message).</w:t>
      </w:r>
    </w:p>
    <w:p w14:paraId="1FA14030" w14:textId="37FBD627" w:rsidR="005E48A2" w:rsidRPr="00982192" w:rsidRDefault="005E48A2" w:rsidP="00D5662D">
      <w:pPr>
        <w:pStyle w:val="Heading3"/>
        <w:spacing w:before="170"/>
        <w:ind w:left="0"/>
      </w:pPr>
      <w:bookmarkStart w:id="334" w:name="_Toc516073821"/>
      <w:bookmarkStart w:id="335" w:name="_Toc54363384"/>
      <w:bookmarkStart w:id="336" w:name="_Toc212824901"/>
      <w:r w:rsidRPr="00982192">
        <w:t xml:space="preserve">SOAP – </w:t>
      </w:r>
      <w:r w:rsidR="00AE31F6" w:rsidRPr="00E062C9">
        <w:rPr>
          <w:lang w:val="fr-CH"/>
        </w:rPr>
        <w:t>Web Service Security</w:t>
      </w:r>
      <w:r w:rsidR="00AE31F6">
        <w:t xml:space="preserve"> (</w:t>
      </w:r>
      <w:r w:rsidR="00680B07">
        <w:t xml:space="preserve">Sécurité des services </w:t>
      </w:r>
      <w:r w:rsidRPr="00982192">
        <w:t>Web</w:t>
      </w:r>
      <w:bookmarkEnd w:id="334"/>
      <w:r w:rsidR="00AE31F6">
        <w:t>)</w:t>
      </w:r>
      <w:bookmarkEnd w:id="335"/>
      <w:bookmarkEnd w:id="336"/>
    </w:p>
    <w:p w14:paraId="08283F71" w14:textId="6FFE9A28" w:rsidR="005E48A2" w:rsidRPr="00982192" w:rsidRDefault="006B779E"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5E48A2" w:rsidRPr="00982192">
        <w:rPr>
          <w:rFonts w:eastAsia="Times New Roman" w:cs="Arial"/>
          <w:noProof/>
          <w:szCs w:val="17"/>
          <w:lang w:val="fr-FR"/>
        </w:rPr>
        <w:t>Web Services Security (WSS)</w:t>
      </w:r>
      <w:r w:rsidR="00BB0A23">
        <w:rPr>
          <w:rFonts w:eastAsia="Times New Roman" w:cs="Arial"/>
          <w:noProof/>
          <w:szCs w:val="17"/>
          <w:lang w:val="fr-FR"/>
        </w:rPr>
        <w:t> :</w:t>
      </w:r>
      <w:r w:rsidR="005E48A2" w:rsidRPr="00982192">
        <w:rPr>
          <w:rFonts w:eastAsia="Times New Roman" w:cs="Arial"/>
          <w:noProof/>
          <w:szCs w:val="17"/>
          <w:lang w:val="fr-FR"/>
        </w:rPr>
        <w:t xml:space="preserve"> SOAP Message Security </w:t>
      </w:r>
      <w:r w:rsidR="00AE31F6">
        <w:rPr>
          <w:rFonts w:eastAsia="Times New Roman" w:cs="Arial"/>
          <w:noProof/>
          <w:szCs w:val="17"/>
          <w:lang w:val="fr-FR"/>
        </w:rPr>
        <w:t>(Sécurité des messages SOAP) est un ensemble d</w:t>
      </w:r>
      <w:r w:rsidR="00BB0A23">
        <w:rPr>
          <w:rFonts w:eastAsia="Times New Roman" w:cs="Arial"/>
          <w:noProof/>
          <w:szCs w:val="17"/>
          <w:lang w:val="fr-FR"/>
        </w:rPr>
        <w:t>’</w:t>
      </w:r>
      <w:r w:rsidR="00AE31F6">
        <w:rPr>
          <w:rFonts w:eastAsia="Times New Roman" w:cs="Arial"/>
          <w:noProof/>
          <w:szCs w:val="17"/>
          <w:lang w:val="fr-FR"/>
        </w:rPr>
        <w:t xml:space="preserve">améliorations de la messagerie </w:t>
      </w:r>
      <w:r w:rsidR="005E48A2" w:rsidRPr="00982192">
        <w:rPr>
          <w:rFonts w:eastAsia="Times New Roman" w:cs="Arial"/>
          <w:noProof/>
          <w:szCs w:val="17"/>
          <w:lang w:val="fr-FR"/>
        </w:rPr>
        <w:t xml:space="preserve">SOAP </w:t>
      </w:r>
      <w:r w:rsidR="00AE31F6">
        <w:rPr>
          <w:rFonts w:eastAsia="Times New Roman" w:cs="Arial"/>
          <w:noProof/>
          <w:szCs w:val="17"/>
          <w:lang w:val="fr-FR"/>
        </w:rPr>
        <w:t>qui assure l</w:t>
      </w:r>
      <w:r w:rsidR="00BB0A23">
        <w:rPr>
          <w:rFonts w:eastAsia="Times New Roman" w:cs="Arial"/>
          <w:noProof/>
          <w:szCs w:val="17"/>
          <w:lang w:val="fr-FR"/>
        </w:rPr>
        <w:t>’</w:t>
      </w:r>
      <w:r w:rsidR="00AE31F6">
        <w:rPr>
          <w:rFonts w:eastAsia="Times New Roman" w:cs="Arial"/>
          <w:noProof/>
          <w:szCs w:val="17"/>
          <w:lang w:val="fr-FR"/>
        </w:rPr>
        <w:t xml:space="preserve">intégrité et la confidentialité des </w:t>
      </w:r>
      <w:r w:rsidR="005E48A2" w:rsidRPr="00982192">
        <w:rPr>
          <w:rFonts w:eastAsia="Times New Roman" w:cs="Arial"/>
          <w:noProof/>
          <w:szCs w:val="17"/>
          <w:lang w:val="fr-FR"/>
        </w:rPr>
        <w:t>message</w:t>
      </w:r>
      <w:r w:rsidR="00F027BF">
        <w:rPr>
          <w:rFonts w:eastAsia="Times New Roman" w:cs="Arial"/>
          <w:noProof/>
          <w:szCs w:val="17"/>
          <w:lang w:val="fr-FR"/>
        </w:rPr>
        <w:t>s</w:t>
      </w:r>
      <w:r w:rsidR="005E48A2" w:rsidRPr="00982192">
        <w:rPr>
          <w:rFonts w:eastAsia="Times New Roman" w:cs="Arial"/>
          <w:noProof/>
          <w:szCs w:val="17"/>
          <w:lang w:val="fr-FR"/>
        </w:rPr>
        <w:t xml:space="preserve">. </w:t>
      </w:r>
      <w:r w:rsidR="00203CE9" w:rsidRPr="00982192">
        <w:rPr>
          <w:rFonts w:eastAsia="Times New Roman" w:cs="Arial"/>
          <w:noProof/>
          <w:szCs w:val="17"/>
          <w:lang w:val="fr-FR"/>
        </w:rPr>
        <w:t xml:space="preserve"> </w:t>
      </w:r>
      <w:r w:rsidR="00AE31F6">
        <w:rPr>
          <w:rFonts w:eastAsia="Times New Roman" w:cs="Arial"/>
          <w:noProof/>
          <w:szCs w:val="17"/>
          <w:lang w:val="fr-FR"/>
        </w:rPr>
        <w:t>WSS</w:t>
      </w:r>
      <w:r w:rsidR="00BB0A23">
        <w:rPr>
          <w:rFonts w:eastAsia="Times New Roman" w:cs="Arial"/>
          <w:noProof/>
          <w:szCs w:val="17"/>
          <w:lang w:val="fr-FR"/>
        </w:rPr>
        <w:t> :</w:t>
      </w:r>
      <w:r w:rsidR="00AE31F6">
        <w:rPr>
          <w:rFonts w:eastAsia="Times New Roman" w:cs="Arial"/>
          <w:noProof/>
          <w:szCs w:val="17"/>
          <w:lang w:val="fr-FR"/>
        </w:rPr>
        <w:t xml:space="preserve"> SOAP Message Security est </w:t>
      </w:r>
      <w:r w:rsidR="005E48A2" w:rsidRPr="00982192">
        <w:rPr>
          <w:rFonts w:eastAsia="Times New Roman" w:cs="Arial"/>
          <w:noProof/>
          <w:szCs w:val="17"/>
          <w:lang w:val="fr-FR"/>
        </w:rPr>
        <w:t>extensible</w:t>
      </w:r>
      <w:r w:rsidR="00AE31F6">
        <w:rPr>
          <w:rFonts w:eastAsia="Times New Roman" w:cs="Arial"/>
          <w:noProof/>
          <w:szCs w:val="17"/>
          <w:lang w:val="fr-FR"/>
        </w:rPr>
        <w:t xml:space="preserve"> et est compatible avec divers modèles de sécurité et techniques de chiffrement</w:t>
      </w:r>
      <w:r w:rsidR="005E48A2" w:rsidRPr="00982192">
        <w:rPr>
          <w:rFonts w:eastAsia="Times New Roman" w:cs="Arial"/>
          <w:noProof/>
          <w:szCs w:val="17"/>
          <w:lang w:val="fr-FR"/>
        </w:rPr>
        <w:t xml:space="preserve">. </w:t>
      </w:r>
      <w:r w:rsidR="00203CE9" w:rsidRPr="00982192">
        <w:rPr>
          <w:rFonts w:eastAsia="Times New Roman" w:cs="Arial"/>
          <w:noProof/>
          <w:szCs w:val="17"/>
          <w:lang w:val="fr-FR"/>
        </w:rPr>
        <w:t xml:space="preserve"> </w:t>
      </w:r>
      <w:r w:rsidR="005E48A2" w:rsidRPr="00982192">
        <w:rPr>
          <w:rFonts w:eastAsia="Times New Roman" w:cs="Arial"/>
          <w:noProof/>
          <w:szCs w:val="17"/>
          <w:lang w:val="fr-FR"/>
        </w:rPr>
        <w:t>WSS</w:t>
      </w:r>
      <w:r w:rsidR="00BB0A23">
        <w:rPr>
          <w:rFonts w:eastAsia="Times New Roman" w:cs="Arial"/>
          <w:noProof/>
          <w:szCs w:val="17"/>
          <w:lang w:val="fr-FR"/>
        </w:rPr>
        <w:t> :</w:t>
      </w:r>
      <w:r w:rsidR="005E48A2" w:rsidRPr="00982192">
        <w:rPr>
          <w:rFonts w:eastAsia="Times New Roman" w:cs="Arial"/>
          <w:noProof/>
          <w:szCs w:val="17"/>
          <w:lang w:val="fr-FR"/>
        </w:rPr>
        <w:t xml:space="preserve"> SOAP Message Security </w:t>
      </w:r>
      <w:r w:rsidR="00AE31F6">
        <w:rPr>
          <w:rFonts w:eastAsia="Times New Roman" w:cs="Arial"/>
          <w:noProof/>
          <w:szCs w:val="17"/>
          <w:lang w:val="fr-FR"/>
        </w:rPr>
        <w:t>fournit trois</w:t>
      </w:r>
      <w:r w:rsidR="002D56D3">
        <w:rPr>
          <w:rFonts w:eastAsia="Times New Roman" w:cs="Arial"/>
          <w:noProof/>
          <w:szCs w:val="17"/>
          <w:lang w:val="fr-FR"/>
        </w:rPr>
        <w:t> </w:t>
      </w:r>
      <w:r w:rsidR="00AE31F6">
        <w:rPr>
          <w:rFonts w:eastAsia="Times New Roman" w:cs="Arial"/>
          <w:noProof/>
          <w:szCs w:val="17"/>
          <w:lang w:val="fr-FR"/>
        </w:rPr>
        <w:t>principaux mécanismes qui peuvent être utilisés de façon indépendante ou simultanée</w:t>
      </w:r>
      <w:r w:rsidR="00BB0A23">
        <w:rPr>
          <w:rFonts w:eastAsia="Times New Roman" w:cs="Arial"/>
          <w:noProof/>
          <w:szCs w:val="17"/>
          <w:lang w:val="fr-FR"/>
        </w:rPr>
        <w:t> :</w:t>
      </w:r>
    </w:p>
    <w:p w14:paraId="0B04063B" w14:textId="302C9C76" w:rsidR="00992C0C" w:rsidRDefault="00AE31F6" w:rsidP="00CE01DA">
      <w:pPr>
        <w:pStyle w:val="NormalWeb"/>
        <w:numPr>
          <w:ilvl w:val="0"/>
          <w:numId w:val="13"/>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La capacité d</w:t>
      </w:r>
      <w:r w:rsidR="00BB0A23">
        <w:rPr>
          <w:rFonts w:eastAsia="Times New Roman" w:cs="Arial"/>
          <w:noProof/>
          <w:szCs w:val="17"/>
          <w:lang w:val="fr-FR"/>
        </w:rPr>
        <w:t>’</w:t>
      </w:r>
      <w:r>
        <w:rPr>
          <w:rFonts w:eastAsia="Times New Roman" w:cs="Arial"/>
          <w:noProof/>
          <w:szCs w:val="17"/>
          <w:lang w:val="fr-FR"/>
        </w:rPr>
        <w:t>envoyer des jetons de sécurité en tant qu</w:t>
      </w:r>
      <w:r w:rsidR="00BB0A23">
        <w:rPr>
          <w:rFonts w:eastAsia="Times New Roman" w:cs="Arial"/>
          <w:noProof/>
          <w:szCs w:val="17"/>
          <w:lang w:val="fr-FR"/>
        </w:rPr>
        <w:t>’</w:t>
      </w:r>
      <w:r>
        <w:rPr>
          <w:rFonts w:eastAsia="Times New Roman" w:cs="Arial"/>
          <w:noProof/>
          <w:szCs w:val="17"/>
          <w:lang w:val="fr-FR"/>
        </w:rPr>
        <w:t>éléments d</w:t>
      </w:r>
      <w:r w:rsidR="00BB0A23">
        <w:rPr>
          <w:rFonts w:eastAsia="Times New Roman" w:cs="Arial"/>
          <w:noProof/>
          <w:szCs w:val="17"/>
          <w:lang w:val="fr-FR"/>
        </w:rPr>
        <w:t>’</w:t>
      </w:r>
      <w:r>
        <w:rPr>
          <w:rFonts w:eastAsia="Times New Roman" w:cs="Arial"/>
          <w:noProof/>
          <w:szCs w:val="17"/>
          <w:lang w:val="fr-FR"/>
        </w:rPr>
        <w:t>un message et d</w:t>
      </w:r>
      <w:r w:rsidR="00BB0A23">
        <w:rPr>
          <w:rFonts w:eastAsia="Times New Roman" w:cs="Arial"/>
          <w:noProof/>
          <w:szCs w:val="17"/>
          <w:lang w:val="fr-FR"/>
        </w:rPr>
        <w:t>’</w:t>
      </w:r>
      <w:r>
        <w:rPr>
          <w:rFonts w:eastAsia="Times New Roman" w:cs="Arial"/>
          <w:noProof/>
          <w:szCs w:val="17"/>
          <w:lang w:val="fr-FR"/>
        </w:rPr>
        <w:t>associer ces jetons au contenu du message</w:t>
      </w:r>
      <w:r w:rsidR="00203CE9" w:rsidRPr="00982192">
        <w:rPr>
          <w:rFonts w:eastAsia="Times New Roman" w:cs="Arial"/>
          <w:noProof/>
          <w:szCs w:val="17"/>
          <w:lang w:val="fr-FR"/>
        </w:rPr>
        <w:t>;</w:t>
      </w:r>
    </w:p>
    <w:p w14:paraId="7A8EB7E4" w14:textId="2009FED0" w:rsidR="005E48A2" w:rsidRPr="00982192" w:rsidRDefault="00AE31F6" w:rsidP="00CE01DA">
      <w:pPr>
        <w:pStyle w:val="NormalWeb"/>
        <w:numPr>
          <w:ilvl w:val="0"/>
          <w:numId w:val="13"/>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La capacité de protéger le contenu d</w:t>
      </w:r>
      <w:r w:rsidR="00BB0A23">
        <w:rPr>
          <w:rFonts w:eastAsia="Times New Roman" w:cs="Arial"/>
          <w:noProof/>
          <w:szCs w:val="17"/>
          <w:lang w:val="fr-FR"/>
        </w:rPr>
        <w:t>’</w:t>
      </w:r>
      <w:r>
        <w:rPr>
          <w:rFonts w:eastAsia="Times New Roman" w:cs="Arial"/>
          <w:noProof/>
          <w:szCs w:val="17"/>
          <w:lang w:val="fr-FR"/>
        </w:rPr>
        <w:t xml:space="preserve">un </w:t>
      </w:r>
      <w:r w:rsidR="005E48A2" w:rsidRPr="00982192">
        <w:rPr>
          <w:rFonts w:eastAsia="Times New Roman" w:cs="Arial"/>
          <w:noProof/>
          <w:szCs w:val="17"/>
          <w:lang w:val="fr-FR"/>
        </w:rPr>
        <w:t xml:space="preserve">message </w:t>
      </w:r>
      <w:r>
        <w:rPr>
          <w:rFonts w:eastAsia="Times New Roman" w:cs="Arial"/>
          <w:noProof/>
          <w:szCs w:val="17"/>
          <w:lang w:val="fr-FR"/>
        </w:rPr>
        <w:t xml:space="preserve">contre toute modification non autorisée et non détectée </w:t>
      </w:r>
      <w:r w:rsidR="005E48A2" w:rsidRPr="00982192">
        <w:rPr>
          <w:rFonts w:eastAsia="Times New Roman" w:cs="Arial"/>
          <w:noProof/>
          <w:szCs w:val="17"/>
          <w:lang w:val="fr-FR"/>
        </w:rPr>
        <w:t>(</w:t>
      </w:r>
      <w:r>
        <w:rPr>
          <w:rFonts w:eastAsia="Times New Roman" w:cs="Arial"/>
          <w:noProof/>
          <w:szCs w:val="17"/>
          <w:lang w:val="fr-FR"/>
        </w:rPr>
        <w:t xml:space="preserve">intégrité du </w:t>
      </w:r>
      <w:r w:rsidR="005E48A2" w:rsidRPr="00982192">
        <w:rPr>
          <w:rFonts w:eastAsia="Times New Roman" w:cs="Arial"/>
          <w:noProof/>
          <w:szCs w:val="17"/>
          <w:lang w:val="fr-FR"/>
        </w:rPr>
        <w:t>message)</w:t>
      </w:r>
      <w:r w:rsidR="00203CE9" w:rsidRPr="00982192">
        <w:rPr>
          <w:rFonts w:eastAsia="Times New Roman" w:cs="Arial"/>
          <w:noProof/>
          <w:szCs w:val="17"/>
          <w:lang w:val="fr-FR"/>
        </w:rPr>
        <w:t xml:space="preserve">;  </w:t>
      </w:r>
      <w:r>
        <w:rPr>
          <w:rFonts w:eastAsia="Times New Roman" w:cs="Arial"/>
          <w:noProof/>
          <w:szCs w:val="17"/>
          <w:lang w:val="fr-FR"/>
        </w:rPr>
        <w:t>et</w:t>
      </w:r>
    </w:p>
    <w:p w14:paraId="5031ABF3" w14:textId="098D6A41" w:rsidR="005E48A2" w:rsidRPr="00982192" w:rsidRDefault="00AE31F6" w:rsidP="00CE01DA">
      <w:pPr>
        <w:pStyle w:val="NormalWeb"/>
        <w:numPr>
          <w:ilvl w:val="0"/>
          <w:numId w:val="13"/>
        </w:numPr>
        <w:spacing w:before="170" w:beforeAutospacing="0" w:after="170" w:afterAutospacing="0"/>
        <w:ind w:left="1134" w:hanging="567"/>
        <w:rPr>
          <w:rFonts w:eastAsia="Times New Roman" w:cs="Arial"/>
          <w:noProof/>
          <w:szCs w:val="17"/>
          <w:lang w:val="fr-FR"/>
        </w:rPr>
      </w:pPr>
      <w:r>
        <w:rPr>
          <w:rFonts w:eastAsia="Times New Roman" w:cs="Arial"/>
          <w:noProof/>
          <w:szCs w:val="17"/>
          <w:lang w:val="fr-FR"/>
        </w:rPr>
        <w:t>La capacité de protéger le contenu d</w:t>
      </w:r>
      <w:r w:rsidR="00BB0A23">
        <w:rPr>
          <w:rFonts w:eastAsia="Times New Roman" w:cs="Arial"/>
          <w:noProof/>
          <w:szCs w:val="17"/>
          <w:lang w:val="fr-FR"/>
        </w:rPr>
        <w:t>’</w:t>
      </w:r>
      <w:r>
        <w:rPr>
          <w:rFonts w:eastAsia="Times New Roman" w:cs="Arial"/>
          <w:noProof/>
          <w:szCs w:val="17"/>
          <w:lang w:val="fr-FR"/>
        </w:rPr>
        <w:t xml:space="preserve">un </w:t>
      </w:r>
      <w:r w:rsidRPr="00982192">
        <w:rPr>
          <w:rFonts w:eastAsia="Times New Roman" w:cs="Arial"/>
          <w:noProof/>
          <w:szCs w:val="17"/>
          <w:lang w:val="fr-FR"/>
        </w:rPr>
        <w:t xml:space="preserve">message </w:t>
      </w:r>
      <w:r>
        <w:rPr>
          <w:rFonts w:eastAsia="Times New Roman" w:cs="Arial"/>
          <w:noProof/>
          <w:szCs w:val="17"/>
          <w:lang w:val="fr-FR"/>
        </w:rPr>
        <w:t xml:space="preserve">contre toute divulgation non autorisée </w:t>
      </w:r>
      <w:r w:rsidR="005E48A2" w:rsidRPr="00982192">
        <w:rPr>
          <w:rFonts w:eastAsia="Times New Roman" w:cs="Arial"/>
          <w:noProof/>
          <w:szCs w:val="17"/>
          <w:lang w:val="fr-FR"/>
        </w:rPr>
        <w:t>(</w:t>
      </w:r>
      <w:r>
        <w:rPr>
          <w:rFonts w:eastAsia="Times New Roman" w:cs="Arial"/>
          <w:noProof/>
          <w:szCs w:val="17"/>
          <w:lang w:val="fr-FR"/>
        </w:rPr>
        <w:t xml:space="preserve">confidentialité du </w:t>
      </w:r>
      <w:r w:rsidR="005E48A2" w:rsidRPr="00982192">
        <w:rPr>
          <w:rFonts w:eastAsia="Times New Roman" w:cs="Arial"/>
          <w:noProof/>
          <w:szCs w:val="17"/>
          <w:lang w:val="fr-FR"/>
        </w:rPr>
        <w:t>message)</w:t>
      </w:r>
      <w:r w:rsidR="00203CE9" w:rsidRPr="00982192">
        <w:rPr>
          <w:rFonts w:eastAsia="Times New Roman" w:cs="Arial"/>
          <w:noProof/>
          <w:szCs w:val="17"/>
          <w:lang w:val="fr-FR"/>
        </w:rPr>
        <w:t>.</w:t>
      </w:r>
    </w:p>
    <w:p w14:paraId="1C9E6884" w14:textId="2F3733DD" w:rsidR="005E48A2" w:rsidRPr="00982192" w:rsidRDefault="005E48A2" w:rsidP="00CE01DA">
      <w:pPr>
        <w:spacing w:before="170" w:after="170"/>
        <w:rPr>
          <w:noProof/>
          <w:lang w:val="fr-FR"/>
        </w:rPr>
      </w:pPr>
      <w:r w:rsidRPr="00982192">
        <w:rPr>
          <w:rFonts w:eastAsia="Times New Roman" w:cs="Arial"/>
          <w:noProof/>
          <w:szCs w:val="17"/>
          <w:lang w:val="fr-FR"/>
        </w:rPr>
        <w:t>WSS</w:t>
      </w:r>
      <w:r w:rsidR="00BB0A23">
        <w:rPr>
          <w:rFonts w:eastAsia="Times New Roman" w:cs="Arial"/>
          <w:noProof/>
          <w:szCs w:val="17"/>
          <w:lang w:val="fr-FR"/>
        </w:rPr>
        <w:t> :</w:t>
      </w:r>
      <w:r w:rsidRPr="00982192">
        <w:rPr>
          <w:rFonts w:eastAsia="Times New Roman" w:cs="Arial"/>
          <w:noProof/>
          <w:szCs w:val="17"/>
          <w:lang w:val="fr-FR"/>
        </w:rPr>
        <w:t xml:space="preserve"> SOAP Message Security </w:t>
      </w:r>
      <w:r w:rsidR="00AE31F6">
        <w:rPr>
          <w:rFonts w:eastAsia="Times New Roman" w:cs="Arial"/>
          <w:noProof/>
          <w:szCs w:val="17"/>
          <w:lang w:val="fr-FR"/>
        </w:rPr>
        <w:t>peut être utilisé avec d</w:t>
      </w:r>
      <w:r w:rsidR="00BB0A23">
        <w:rPr>
          <w:rFonts w:eastAsia="Times New Roman" w:cs="Arial"/>
          <w:noProof/>
          <w:szCs w:val="17"/>
          <w:lang w:val="fr-FR"/>
        </w:rPr>
        <w:t>’</w:t>
      </w:r>
      <w:r w:rsidR="00AE31F6">
        <w:rPr>
          <w:rFonts w:eastAsia="Times New Roman" w:cs="Arial"/>
          <w:noProof/>
          <w:szCs w:val="17"/>
          <w:lang w:val="fr-FR"/>
        </w:rPr>
        <w:t>autres extensions de service Web et protocoles d</w:t>
      </w:r>
      <w:r w:rsidR="00BB0A23">
        <w:rPr>
          <w:rFonts w:eastAsia="Times New Roman" w:cs="Arial"/>
          <w:noProof/>
          <w:szCs w:val="17"/>
          <w:lang w:val="fr-FR"/>
        </w:rPr>
        <w:t>’</w:t>
      </w:r>
      <w:r w:rsidR="00AE31F6">
        <w:rPr>
          <w:rFonts w:eastAsia="Times New Roman" w:cs="Arial"/>
          <w:noProof/>
          <w:szCs w:val="17"/>
          <w:lang w:val="fr-FR"/>
        </w:rPr>
        <w:t>application pour satisfaire à diverses exigences en matière de sécurité</w:t>
      </w:r>
      <w:r w:rsidRPr="00982192">
        <w:rPr>
          <w:rFonts w:cs="Arial"/>
          <w:noProof/>
          <w:color w:val="323232"/>
          <w:shd w:val="clear" w:color="auto" w:fill="FFFFFF"/>
          <w:lang w:val="fr-FR"/>
        </w:rPr>
        <w:t>.</w:t>
      </w:r>
    </w:p>
    <w:p w14:paraId="51665AD1" w14:textId="0246D580" w:rsidR="008673BB" w:rsidRDefault="00745D5B" w:rsidP="00CC4BED">
      <w:pPr>
        <w:spacing w:before="170" w:after="170"/>
        <w:ind w:left="567"/>
        <w:rPr>
          <w:rFonts w:eastAsia="Times New Roman" w:cs="Arial"/>
          <w:noProof/>
          <w:szCs w:val="17"/>
          <w:lang w:val="fr-FR"/>
        </w:rPr>
      </w:pPr>
      <w:r w:rsidRPr="00982192">
        <w:rPr>
          <w:rFonts w:eastAsia="Times New Roman" w:cs="Arial"/>
          <w:noProof/>
          <w:szCs w:val="17"/>
          <w:lang w:val="fr-FR"/>
        </w:rPr>
        <w:t>[WS</w:t>
      </w:r>
      <w:r w:rsidR="00BB0A23">
        <w:rPr>
          <w:rFonts w:eastAsia="Times New Roman" w:cs="Arial"/>
          <w:noProof/>
          <w:szCs w:val="17"/>
          <w:lang w:val="fr-FR"/>
        </w:rPr>
        <w:t>-</w:t>
      </w:r>
      <w:r w:rsidRPr="00982192">
        <w:rPr>
          <w:rFonts w:eastAsia="Times New Roman" w:cs="Arial"/>
          <w:noProof/>
          <w:szCs w:val="17"/>
          <w:lang w:val="fr-FR"/>
        </w:rPr>
        <w:t>2</w:t>
      </w:r>
      <w:r w:rsidR="00E036A1" w:rsidRPr="00982192">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AE31F6">
        <w:rPr>
          <w:rFonts w:eastAsia="Times New Roman" w:cs="Arial"/>
          <w:noProof/>
          <w:szCs w:val="17"/>
          <w:lang w:val="fr-FR"/>
        </w:rPr>
        <w:t>Les s</w:t>
      </w:r>
      <w:r w:rsidR="005E48A2" w:rsidRPr="00982192">
        <w:rPr>
          <w:rFonts w:eastAsia="Times New Roman" w:cs="Arial"/>
          <w:noProof/>
          <w:szCs w:val="17"/>
          <w:lang w:val="fr-FR"/>
        </w:rPr>
        <w:t xml:space="preserve">ervices </w:t>
      </w:r>
      <w:r w:rsidR="00AE31F6">
        <w:rPr>
          <w:rFonts w:eastAsia="Times New Roman" w:cs="Arial"/>
          <w:noProof/>
          <w:szCs w:val="17"/>
          <w:lang w:val="fr-FR"/>
        </w:rPr>
        <w:t xml:space="preserve">Web qui utilisent les messages </w:t>
      </w:r>
      <w:r w:rsidR="005E48A2" w:rsidRPr="00982192">
        <w:rPr>
          <w:rFonts w:eastAsia="Times New Roman" w:cs="Arial"/>
          <w:noProof/>
          <w:szCs w:val="17"/>
          <w:lang w:val="fr-FR"/>
        </w:rPr>
        <w:t xml:space="preserve">SOAP </w:t>
      </w:r>
      <w:r w:rsidR="00AE31F6">
        <w:rPr>
          <w:rFonts w:eastAsia="Times New Roman" w:cs="Arial"/>
          <w:noProof/>
          <w:szCs w:val="17"/>
          <w:lang w:val="fr-FR"/>
        </w:rPr>
        <w:t>DEVRAIENT être protégés conformé</w:t>
      </w:r>
      <w:r w:rsidR="003E3D51">
        <w:rPr>
          <w:rFonts w:eastAsia="Times New Roman" w:cs="Arial"/>
          <w:noProof/>
          <w:szCs w:val="17"/>
          <w:lang w:val="fr-FR"/>
        </w:rPr>
        <w:t>me</w:t>
      </w:r>
      <w:r w:rsidR="00AE31F6">
        <w:rPr>
          <w:rFonts w:eastAsia="Times New Roman" w:cs="Arial"/>
          <w:noProof/>
          <w:szCs w:val="17"/>
          <w:lang w:val="fr-FR"/>
        </w:rPr>
        <w:t>nt aux recommandations de WSS</w:t>
      </w:r>
      <w:r w:rsidR="00BB0A23">
        <w:rPr>
          <w:rFonts w:eastAsia="Times New Roman" w:cs="Arial"/>
          <w:noProof/>
          <w:szCs w:val="17"/>
          <w:lang w:val="fr-FR"/>
        </w:rPr>
        <w:t> :</w:t>
      </w:r>
      <w:r w:rsidR="00EF451B">
        <w:rPr>
          <w:rFonts w:eastAsia="Times New Roman" w:cs="Arial"/>
          <w:noProof/>
          <w:szCs w:val="17"/>
          <w:lang w:val="fr-FR"/>
        </w:rPr>
        <w:t xml:space="preserve"> </w:t>
      </w:r>
      <w:r w:rsidR="00AE31F6">
        <w:rPr>
          <w:rFonts w:eastAsia="Times New Roman" w:cs="Arial"/>
          <w:noProof/>
          <w:szCs w:val="17"/>
          <w:lang w:val="fr-FR"/>
        </w:rPr>
        <w:t>SOAP Standard</w:t>
      </w:r>
      <w:r w:rsidR="005A6E71" w:rsidRPr="00982192">
        <w:rPr>
          <w:rFonts w:eastAsia="Times New Roman" w:cs="Arial"/>
          <w:noProof/>
          <w:szCs w:val="17"/>
          <w:lang w:val="fr-FR"/>
        </w:rPr>
        <w:t>.</w:t>
      </w:r>
    </w:p>
    <w:p w14:paraId="4A8D4D8E" w14:textId="52A5D2DD" w:rsidR="005E48A2" w:rsidRPr="00C4697E" w:rsidRDefault="008965B3" w:rsidP="00CE01DA">
      <w:pPr>
        <w:pStyle w:val="Heading2"/>
        <w:spacing w:before="170" w:after="170"/>
        <w:rPr>
          <w:caps w:val="0"/>
          <w:noProof/>
          <w:lang w:val="fr-FR"/>
        </w:rPr>
      </w:pPr>
      <w:bookmarkStart w:id="337" w:name="_Toc54363385"/>
      <w:bookmarkStart w:id="338" w:name="_Toc212824902"/>
      <w:r w:rsidRPr="00C4697E">
        <w:rPr>
          <w:caps w:val="0"/>
          <w:noProof/>
          <w:lang w:val="fr-FR"/>
        </w:rPr>
        <w:t xml:space="preserve">FORMATS </w:t>
      </w:r>
      <w:r w:rsidR="00AE31F6" w:rsidRPr="00C4697E">
        <w:rPr>
          <w:caps w:val="0"/>
          <w:noProof/>
          <w:lang w:val="fr-FR"/>
        </w:rPr>
        <w:t>DE TYPES DE DONNÉES</w:t>
      </w:r>
      <w:bookmarkEnd w:id="337"/>
      <w:bookmarkEnd w:id="338"/>
    </w:p>
    <w:p w14:paraId="3F0C9DAF" w14:textId="1B1B5101" w:rsidR="00992C0C"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AE31F6">
        <w:rPr>
          <w:rFonts w:eastAsia="Times New Roman" w:cs="Arial"/>
          <w:noProof/>
          <w:szCs w:val="17"/>
          <w:lang w:val="fr-FR"/>
        </w:rPr>
        <w:t>La présente norme</w:t>
      </w:r>
      <w:r w:rsidR="007E27B2">
        <w:rPr>
          <w:rFonts w:eastAsia="Times New Roman" w:cs="Arial"/>
          <w:noProof/>
          <w:szCs w:val="17"/>
          <w:lang w:val="fr-FR"/>
        </w:rPr>
        <w:t xml:space="preserve"> recommande que les formats de types de données primitifs comme l</w:t>
      </w:r>
      <w:r w:rsidR="00BB0A23">
        <w:rPr>
          <w:rFonts w:eastAsia="Times New Roman" w:cs="Arial"/>
          <w:noProof/>
          <w:szCs w:val="17"/>
          <w:lang w:val="fr-FR"/>
        </w:rPr>
        <w:t>’</w:t>
      </w:r>
      <w:r w:rsidR="00BF56DF">
        <w:rPr>
          <w:rFonts w:eastAsia="Times New Roman" w:cs="Arial"/>
          <w:noProof/>
          <w:szCs w:val="17"/>
          <w:lang w:val="fr-FR"/>
        </w:rPr>
        <w:t>heure, la date</w:t>
      </w:r>
      <w:r w:rsidR="007E27B2">
        <w:rPr>
          <w:rFonts w:eastAsia="Times New Roman" w:cs="Arial"/>
          <w:noProof/>
          <w:szCs w:val="17"/>
          <w:lang w:val="fr-FR"/>
        </w:rPr>
        <w:t xml:space="preserve"> et la langue soient conformes aux recommandations de la norme</w:t>
      </w:r>
      <w:r w:rsidR="002D56D3">
        <w:rPr>
          <w:rFonts w:eastAsia="Times New Roman" w:cs="Arial"/>
          <w:noProof/>
          <w:szCs w:val="17"/>
          <w:lang w:val="fr-FR"/>
        </w:rPr>
        <w:t> </w:t>
      </w:r>
      <w:r w:rsidR="007E27B2">
        <w:rPr>
          <w:rFonts w:eastAsia="Times New Roman" w:cs="Arial"/>
          <w:noProof/>
          <w:szCs w:val="17"/>
          <w:lang w:val="fr-FR"/>
        </w:rPr>
        <w:t xml:space="preserve">ST.96 </w:t>
      </w:r>
      <w:r w:rsidR="00734A81">
        <w:rPr>
          <w:rFonts w:eastAsia="Times New Roman" w:cs="Arial"/>
          <w:noProof/>
          <w:szCs w:val="17"/>
          <w:lang w:val="fr-FR"/>
        </w:rPr>
        <w:t>et de la norme </w:t>
      </w:r>
      <w:r w:rsidR="00943D1B">
        <w:rPr>
          <w:rFonts w:eastAsia="Times New Roman" w:cs="Arial"/>
          <w:noProof/>
          <w:szCs w:val="17"/>
          <w:lang w:val="fr-FR"/>
        </w:rPr>
        <w:t xml:space="preserve">ST.97 </w:t>
      </w:r>
      <w:r w:rsidR="007E27B2">
        <w:rPr>
          <w:rFonts w:eastAsia="Times New Roman" w:cs="Arial"/>
          <w:noProof/>
          <w:szCs w:val="17"/>
          <w:lang w:val="fr-FR"/>
        </w:rPr>
        <w:t>de l</w:t>
      </w:r>
      <w:r w:rsidR="00BB0A23">
        <w:rPr>
          <w:rFonts w:eastAsia="Times New Roman" w:cs="Arial"/>
          <w:noProof/>
          <w:szCs w:val="17"/>
          <w:lang w:val="fr-FR"/>
        </w:rPr>
        <w:t>’</w:t>
      </w:r>
      <w:r w:rsidR="007E27B2">
        <w:rPr>
          <w:rFonts w:eastAsia="Times New Roman" w:cs="Arial"/>
          <w:noProof/>
          <w:szCs w:val="17"/>
          <w:lang w:val="fr-FR"/>
        </w:rPr>
        <w:t xml:space="preserve">OMPI, qui sont utilisées </w:t>
      </w:r>
      <w:r w:rsidR="00943D1B">
        <w:rPr>
          <w:rFonts w:eastAsia="Times New Roman" w:cs="Arial"/>
          <w:noProof/>
          <w:szCs w:val="17"/>
          <w:lang w:val="fr-FR"/>
        </w:rPr>
        <w:t xml:space="preserve">respectivement </w:t>
      </w:r>
      <w:r w:rsidR="007E27B2">
        <w:rPr>
          <w:rFonts w:eastAsia="Times New Roman" w:cs="Arial"/>
          <w:noProof/>
          <w:szCs w:val="17"/>
          <w:lang w:val="fr-FR"/>
        </w:rPr>
        <w:t xml:space="preserve">pour les requêtes et les réponses </w:t>
      </w:r>
      <w:r w:rsidR="00E63B9B" w:rsidRPr="00982192">
        <w:rPr>
          <w:rFonts w:eastAsia="Times New Roman" w:cs="Arial"/>
          <w:noProof/>
          <w:szCs w:val="17"/>
          <w:lang w:val="fr-FR"/>
        </w:rPr>
        <w:t xml:space="preserve">XML </w:t>
      </w:r>
      <w:r w:rsidR="007E27B2">
        <w:rPr>
          <w:rFonts w:eastAsia="Times New Roman" w:cs="Arial"/>
          <w:noProof/>
          <w:szCs w:val="17"/>
          <w:lang w:val="fr-FR"/>
        </w:rPr>
        <w:t>et</w:t>
      </w:r>
      <w:r w:rsidR="00E63B9B" w:rsidRPr="00982192">
        <w:rPr>
          <w:rFonts w:eastAsia="Times New Roman" w:cs="Arial"/>
          <w:noProof/>
          <w:szCs w:val="17"/>
          <w:lang w:val="fr-FR"/>
        </w:rPr>
        <w:t xml:space="preserve"> JSON </w:t>
      </w:r>
      <w:r w:rsidR="007E27B2">
        <w:rPr>
          <w:rFonts w:eastAsia="Times New Roman" w:cs="Arial"/>
          <w:noProof/>
          <w:szCs w:val="17"/>
          <w:lang w:val="fr-FR"/>
        </w:rPr>
        <w:t>ainsi que pour les paramètres de requête</w:t>
      </w:r>
      <w:r w:rsidR="00E63B9B" w:rsidRPr="00982192">
        <w:rPr>
          <w:rFonts w:eastAsia="Times New Roman" w:cs="Arial"/>
          <w:noProof/>
          <w:szCs w:val="17"/>
          <w:lang w:val="fr-FR"/>
        </w:rPr>
        <w:t>.</w:t>
      </w:r>
    </w:p>
    <w:p w14:paraId="07229F56" w14:textId="5971090C" w:rsidR="00992C0C"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Pr="00982192">
        <w:rPr>
          <w:rFonts w:eastAsia="Times New Roman" w:cs="Arial"/>
          <w:noProof/>
          <w:szCs w:val="17"/>
          <w:lang w:val="fr-FR"/>
        </w:rPr>
        <w:t>1</w:t>
      </w:r>
      <w:r w:rsidR="000B46F0">
        <w:rPr>
          <w:rFonts w:eastAsia="Times New Roman" w:cs="Arial"/>
          <w:noProof/>
          <w:szCs w:val="17"/>
          <w:lang w:val="fr-FR"/>
        </w:rPr>
        <w:t>]</w:t>
      </w:r>
      <w:r w:rsidR="000B46F0">
        <w:rPr>
          <w:rFonts w:eastAsia="Times New Roman" w:cs="Arial"/>
          <w:noProof/>
          <w:szCs w:val="17"/>
          <w:lang w:val="fr-FR"/>
        </w:rPr>
        <w:tab/>
      </w:r>
      <w:r w:rsidR="00BF56DF">
        <w:rPr>
          <w:rFonts w:eastAsia="Times New Roman" w:cs="Arial"/>
          <w:noProof/>
          <w:szCs w:val="17"/>
          <w:lang w:val="fr-FR"/>
        </w:rPr>
        <w:t>Les objets correspondant à l</w:t>
      </w:r>
      <w:r w:rsidR="00BB0A23">
        <w:rPr>
          <w:rFonts w:eastAsia="Times New Roman" w:cs="Arial"/>
          <w:noProof/>
          <w:szCs w:val="17"/>
          <w:lang w:val="fr-FR"/>
        </w:rPr>
        <w:t>’</w:t>
      </w:r>
      <w:r w:rsidR="00BF56DF">
        <w:rPr>
          <w:rFonts w:eastAsia="Times New Roman" w:cs="Arial"/>
          <w:noProof/>
          <w:szCs w:val="17"/>
          <w:lang w:val="fr-FR"/>
        </w:rPr>
        <w:t xml:space="preserve">heure DOIVENT être formatés comme </w:t>
      </w:r>
      <w:r w:rsidR="00EB2CF2">
        <w:rPr>
          <w:rFonts w:eastAsia="Times New Roman" w:cs="Arial"/>
          <w:noProof/>
          <w:szCs w:val="17"/>
          <w:lang w:val="fr-FR"/>
        </w:rPr>
        <w:t>spécifi</w:t>
      </w:r>
      <w:r w:rsidR="00BF56DF">
        <w:rPr>
          <w:rFonts w:eastAsia="Times New Roman" w:cs="Arial"/>
          <w:noProof/>
          <w:szCs w:val="17"/>
          <w:lang w:val="fr-FR"/>
        </w:rPr>
        <w:t>é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Pr="00982192">
        <w:rPr>
          <w:rFonts w:eastAsia="Times New Roman" w:cs="Arial"/>
          <w:noProof/>
          <w:szCs w:val="17"/>
          <w:lang w:val="fr-FR"/>
        </w:rPr>
        <w:t xml:space="preserve"> </w:t>
      </w:r>
      <w:del w:id="339" w:author="Author">
        <w:r w:rsidRPr="00982192" w:rsidDel="00122465">
          <w:rPr>
            <w:rFonts w:eastAsia="Times New Roman" w:cs="Arial"/>
            <w:noProof/>
            <w:szCs w:val="17"/>
            <w:lang w:val="fr-FR"/>
          </w:rPr>
          <w:delText xml:space="preserve">3339 </w:delText>
        </w:r>
      </w:del>
      <w:ins w:id="340" w:author="Author">
        <w:r w:rsidR="00122465">
          <w:rPr>
            <w:rFonts w:eastAsia="Times New Roman" w:cs="Arial"/>
            <w:noProof/>
            <w:szCs w:val="17"/>
            <w:lang w:val="fr-FR"/>
          </w:rPr>
          <w:t xml:space="preserve">9557 </w:t>
        </w:r>
      </w:ins>
      <w:r w:rsidR="00BF56DF">
        <w:rPr>
          <w:rFonts w:eastAsia="Times New Roman" w:cs="Arial"/>
          <w:noProof/>
          <w:szCs w:val="17"/>
          <w:lang w:val="fr-FR"/>
        </w:rPr>
        <w:t>de l</w:t>
      </w:r>
      <w:r w:rsidR="00BB0A23">
        <w:rPr>
          <w:rFonts w:eastAsia="Times New Roman" w:cs="Arial"/>
          <w:noProof/>
          <w:szCs w:val="17"/>
          <w:lang w:val="fr-FR"/>
        </w:rPr>
        <w:t>’</w:t>
      </w:r>
      <w:r w:rsidR="00BF56DF">
        <w:rPr>
          <w:rFonts w:eastAsia="Times New Roman" w:cs="Arial"/>
          <w:noProof/>
          <w:szCs w:val="17"/>
          <w:lang w:val="fr-FR"/>
        </w:rPr>
        <w:t xml:space="preserve">IETF </w:t>
      </w:r>
      <w:r w:rsidRPr="00982192">
        <w:rPr>
          <w:rFonts w:eastAsia="Times New Roman" w:cs="Arial"/>
          <w:noProof/>
          <w:szCs w:val="17"/>
          <w:lang w:val="fr-FR"/>
        </w:rPr>
        <w:t>(</w:t>
      </w:r>
      <w:r w:rsidR="00BF56DF">
        <w:rPr>
          <w:rFonts w:eastAsia="Times New Roman" w:cs="Arial"/>
          <w:noProof/>
          <w:szCs w:val="17"/>
          <w:lang w:val="fr-FR"/>
        </w:rPr>
        <w:t>c</w:t>
      </w:r>
      <w:r w:rsidR="00BB0A23">
        <w:rPr>
          <w:rFonts w:eastAsia="Times New Roman" w:cs="Arial"/>
          <w:noProof/>
          <w:szCs w:val="17"/>
          <w:lang w:val="fr-FR"/>
        </w:rPr>
        <w:t>’</w:t>
      </w:r>
      <w:r w:rsidR="00BF56DF">
        <w:rPr>
          <w:rFonts w:eastAsia="Times New Roman" w:cs="Arial"/>
          <w:noProof/>
          <w:szCs w:val="17"/>
          <w:lang w:val="fr-FR"/>
        </w:rPr>
        <w:t>est un profil de l</w:t>
      </w:r>
      <w:r w:rsidR="00BB0A23">
        <w:rPr>
          <w:rFonts w:eastAsia="Times New Roman" w:cs="Arial"/>
          <w:noProof/>
          <w:szCs w:val="17"/>
          <w:lang w:val="fr-FR"/>
        </w:rPr>
        <w:t>’</w:t>
      </w:r>
      <w:r w:rsidRPr="00982192">
        <w:rPr>
          <w:rFonts w:eastAsia="Times New Roman" w:cs="Arial"/>
          <w:noProof/>
          <w:szCs w:val="17"/>
          <w:lang w:val="fr-FR"/>
        </w:rPr>
        <w:t>ISO 8601).</w:t>
      </w:r>
    </w:p>
    <w:p w14:paraId="05EE910C" w14:textId="5119BC6C" w:rsidR="005E48A2" w:rsidRPr="00982192" w:rsidRDefault="005C5E8B"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[CS</w:t>
      </w:r>
      <w:r w:rsidR="00BB0A23">
        <w:rPr>
          <w:rFonts w:eastAsia="Times New Roman" w:cs="Arial"/>
          <w:noProof/>
          <w:szCs w:val="17"/>
          <w:lang w:val="fr-FR"/>
        </w:rPr>
        <w:t>-</w:t>
      </w:r>
      <w:r w:rsidRPr="00982192">
        <w:rPr>
          <w:rFonts w:eastAsia="Times New Roman" w:cs="Arial"/>
          <w:noProof/>
          <w:szCs w:val="17"/>
          <w:lang w:val="fr-FR"/>
        </w:rPr>
        <w:t>02</w:t>
      </w:r>
      <w:r w:rsidR="000B46F0">
        <w:rPr>
          <w:rFonts w:eastAsia="Times New Roman" w:cs="Arial"/>
          <w:noProof/>
          <w:szCs w:val="17"/>
          <w:lang w:val="fr-FR"/>
        </w:rPr>
        <w:t>]</w:t>
      </w:r>
      <w:r w:rsidR="000B46F0">
        <w:rPr>
          <w:rFonts w:eastAsia="Times New Roman" w:cs="Arial"/>
          <w:noProof/>
          <w:szCs w:val="17"/>
          <w:lang w:val="fr-FR"/>
        </w:rPr>
        <w:tab/>
      </w:r>
      <w:r w:rsidR="00EB2CF2">
        <w:rPr>
          <w:rFonts w:eastAsia="Times New Roman" w:cs="Arial"/>
          <w:noProof/>
          <w:szCs w:val="17"/>
          <w:lang w:val="fr-FR"/>
        </w:rPr>
        <w:t xml:space="preserve">Les </w:t>
      </w:r>
      <w:r w:rsidR="005E48A2" w:rsidRPr="00982192">
        <w:rPr>
          <w:rFonts w:eastAsia="Times New Roman" w:cs="Arial"/>
          <w:noProof/>
          <w:szCs w:val="17"/>
          <w:lang w:val="fr-FR"/>
        </w:rPr>
        <w:t>information</w:t>
      </w:r>
      <w:r w:rsidR="00EB2CF2">
        <w:rPr>
          <w:rFonts w:eastAsia="Times New Roman" w:cs="Arial"/>
          <w:noProof/>
          <w:szCs w:val="17"/>
          <w:lang w:val="fr-FR"/>
        </w:rPr>
        <w:t>s</w:t>
      </w:r>
      <w:r w:rsidR="005E48A2" w:rsidRPr="00982192">
        <w:rPr>
          <w:rFonts w:eastAsia="Times New Roman" w:cs="Arial"/>
          <w:noProof/>
          <w:szCs w:val="17"/>
          <w:lang w:val="fr-FR"/>
        </w:rPr>
        <w:t xml:space="preserve"> </w:t>
      </w:r>
      <w:r w:rsidR="00EB2CF2">
        <w:rPr>
          <w:rFonts w:eastAsia="Times New Roman" w:cs="Arial"/>
          <w:noProof/>
          <w:szCs w:val="17"/>
          <w:lang w:val="fr-FR"/>
        </w:rPr>
        <w:t xml:space="preserve">sur le fuseau horaire </w:t>
      </w:r>
      <w:ins w:id="341" w:author="Author">
        <w:r w:rsidR="00122465">
          <w:rPr>
            <w:rFonts w:eastAsia="Times New Roman" w:cs="Arial"/>
            <w:noProof/>
            <w:szCs w:val="17"/>
            <w:lang w:val="fr-FR"/>
          </w:rPr>
          <w:t xml:space="preserve">et l’heure </w:t>
        </w:r>
      </w:ins>
      <w:r w:rsidR="00EB2CF2">
        <w:rPr>
          <w:rFonts w:eastAsia="Times New Roman" w:cs="Arial"/>
          <w:noProof/>
          <w:szCs w:val="17"/>
          <w:lang w:val="fr-FR"/>
        </w:rPr>
        <w:t>DEVRAIENT être utilisées comme spécifié</w:t>
      </w:r>
      <w:r w:rsidR="003E3D51">
        <w:rPr>
          <w:rFonts w:eastAsia="Times New Roman" w:cs="Arial"/>
          <w:noProof/>
          <w:szCs w:val="17"/>
          <w:lang w:val="fr-FR"/>
        </w:rPr>
        <w:t>es</w:t>
      </w:r>
      <w:r w:rsidR="00EB2CF2">
        <w:rPr>
          <w:rFonts w:eastAsia="Times New Roman" w:cs="Arial"/>
          <w:noProof/>
          <w:szCs w:val="17"/>
          <w:lang w:val="fr-FR"/>
        </w:rPr>
        <w:t xml:space="preserve">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EB2CF2" w:rsidRPr="00982192">
        <w:rPr>
          <w:rFonts w:eastAsia="Times New Roman" w:cs="Arial"/>
          <w:noProof/>
          <w:szCs w:val="17"/>
          <w:lang w:val="fr-FR"/>
        </w:rPr>
        <w:t xml:space="preserve"> </w:t>
      </w:r>
      <w:del w:id="342" w:author="Author">
        <w:r w:rsidR="00EB2CF2" w:rsidRPr="00982192" w:rsidDel="00122465">
          <w:rPr>
            <w:rFonts w:eastAsia="Times New Roman" w:cs="Arial"/>
            <w:noProof/>
            <w:szCs w:val="17"/>
            <w:lang w:val="fr-FR"/>
          </w:rPr>
          <w:delText xml:space="preserve">3339 </w:delText>
        </w:r>
      </w:del>
      <w:ins w:id="343" w:author="Author">
        <w:r w:rsidR="00122465">
          <w:rPr>
            <w:rFonts w:eastAsia="Times New Roman" w:cs="Arial"/>
            <w:noProof/>
            <w:szCs w:val="17"/>
            <w:lang w:val="fr-FR"/>
          </w:rPr>
          <w:t xml:space="preserve">9557 </w:t>
        </w:r>
      </w:ins>
      <w:r w:rsidR="00EB2CF2">
        <w:rPr>
          <w:rFonts w:eastAsia="Times New Roman" w:cs="Arial"/>
          <w:noProof/>
          <w:szCs w:val="17"/>
          <w:lang w:val="fr-FR"/>
        </w:rPr>
        <w:t>de l</w:t>
      </w:r>
      <w:r w:rsidR="00BB0A23">
        <w:rPr>
          <w:rFonts w:eastAsia="Times New Roman" w:cs="Arial"/>
          <w:noProof/>
          <w:szCs w:val="17"/>
          <w:lang w:val="fr-FR"/>
        </w:rPr>
        <w:t>’</w:t>
      </w:r>
      <w:r w:rsidR="00EB2CF2">
        <w:rPr>
          <w:rFonts w:eastAsia="Times New Roman" w:cs="Arial"/>
          <w:noProof/>
          <w:szCs w:val="17"/>
          <w:lang w:val="fr-FR"/>
        </w:rPr>
        <w:t>I</w:t>
      </w:r>
      <w:r w:rsidR="00334310">
        <w:rPr>
          <w:rFonts w:eastAsia="Times New Roman" w:cs="Arial"/>
          <w:noProof/>
          <w:szCs w:val="17"/>
          <w:lang w:val="fr-FR"/>
        </w:rPr>
        <w:t>ETF</w:t>
      </w:r>
      <w:ins w:id="344" w:author="Author">
        <w:r w:rsidR="00122465">
          <w:rPr>
            <w:rFonts w:eastAsia="Times New Roman" w:cs="Arial"/>
            <w:noProof/>
            <w:szCs w:val="17"/>
            <w:lang w:val="fr-FR"/>
          </w:rPr>
          <w:t xml:space="preserve"> (il s’agit d’un profil ISO 8601).  Le format </w:t>
        </w:r>
        <w:r w:rsidR="00910ECA">
          <w:rPr>
            <w:rFonts w:eastAsia="Times New Roman" w:cs="Arial"/>
            <w:noProof/>
            <w:szCs w:val="17"/>
            <w:lang w:val="fr-FR"/>
          </w:rPr>
          <w:t xml:space="preserve">de l’heure avec le </w:t>
        </w:r>
        <w:r w:rsidR="00122465">
          <w:rPr>
            <w:rFonts w:eastAsia="Times New Roman" w:cs="Arial"/>
            <w:noProof/>
            <w:szCs w:val="17"/>
            <w:lang w:val="fr-FR"/>
          </w:rPr>
          <w:t xml:space="preserve">fuseau horaire est le suivant : </w:t>
        </w:r>
        <w:r w:rsidR="00122465" w:rsidRPr="00C1783B">
          <w:rPr>
            <w:lang w:val="fr-CH"/>
            <w:rPrChange w:id="345" w:author="Author">
              <w:rPr/>
            </w:rPrChange>
          </w:rPr>
          <w:t>hh:mm:ss±hh:mm</w:t>
        </w:r>
      </w:ins>
      <w:r w:rsidR="00334310">
        <w:rPr>
          <w:rFonts w:eastAsia="Times New Roman" w:cs="Arial"/>
          <w:noProof/>
          <w:szCs w:val="17"/>
          <w:lang w:val="fr-FR"/>
        </w:rPr>
        <w:t>.  Pa</w:t>
      </w:r>
      <w:r w:rsidR="00EB2CF2">
        <w:rPr>
          <w:rFonts w:eastAsia="Times New Roman" w:cs="Arial"/>
          <w:noProof/>
          <w:szCs w:val="17"/>
          <w:lang w:val="fr-FR"/>
        </w:rPr>
        <w:t>r exemple</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20:54:21+00:00</w:t>
      </w:r>
    </w:p>
    <w:p w14:paraId="2C3F214C" w14:textId="5481CFB0" w:rsidR="005E48A2" w:rsidRPr="00982192"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3</w:t>
      </w:r>
      <w:r w:rsidR="000B46F0">
        <w:rPr>
          <w:rFonts w:eastAsia="Times New Roman" w:cs="Arial"/>
          <w:noProof/>
          <w:szCs w:val="17"/>
          <w:lang w:val="fr-FR"/>
        </w:rPr>
        <w:t>]</w:t>
      </w:r>
      <w:r w:rsidR="000B46F0">
        <w:rPr>
          <w:rFonts w:eastAsia="Times New Roman" w:cs="Arial"/>
          <w:noProof/>
          <w:szCs w:val="17"/>
          <w:lang w:val="fr-FR"/>
        </w:rPr>
        <w:tab/>
      </w:r>
      <w:r w:rsidR="00EB2CF2">
        <w:rPr>
          <w:rFonts w:eastAsia="Times New Roman" w:cs="Arial"/>
          <w:noProof/>
          <w:szCs w:val="17"/>
          <w:lang w:val="fr-FR"/>
        </w:rPr>
        <w:t>Les objets correspondant à la d</w:t>
      </w:r>
      <w:r w:rsidRPr="00982192">
        <w:rPr>
          <w:rFonts w:eastAsia="Times New Roman" w:cs="Arial"/>
          <w:noProof/>
          <w:szCs w:val="17"/>
          <w:lang w:val="fr-FR"/>
        </w:rPr>
        <w:t xml:space="preserve">ate </w:t>
      </w:r>
      <w:r w:rsidR="00EB2CF2">
        <w:rPr>
          <w:rFonts w:eastAsia="Times New Roman" w:cs="Arial"/>
          <w:noProof/>
          <w:szCs w:val="17"/>
          <w:lang w:val="fr-FR"/>
        </w:rPr>
        <w:t>DOIVENT être formatés comme spécifié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EB2CF2" w:rsidRPr="00982192">
        <w:rPr>
          <w:rFonts w:eastAsia="Times New Roman" w:cs="Arial"/>
          <w:noProof/>
          <w:szCs w:val="17"/>
          <w:lang w:val="fr-FR"/>
        </w:rPr>
        <w:t xml:space="preserve"> </w:t>
      </w:r>
      <w:del w:id="346" w:author="Author">
        <w:r w:rsidR="00EB2CF2" w:rsidRPr="00982192" w:rsidDel="00122465">
          <w:rPr>
            <w:rFonts w:eastAsia="Times New Roman" w:cs="Arial"/>
            <w:noProof/>
            <w:szCs w:val="17"/>
            <w:lang w:val="fr-FR"/>
          </w:rPr>
          <w:delText xml:space="preserve">3339 </w:delText>
        </w:r>
      </w:del>
      <w:ins w:id="347" w:author="Author">
        <w:r w:rsidR="00122465">
          <w:rPr>
            <w:rFonts w:eastAsia="Times New Roman" w:cs="Arial"/>
            <w:noProof/>
            <w:szCs w:val="17"/>
            <w:lang w:val="fr-FR"/>
          </w:rPr>
          <w:t xml:space="preserve">9557 </w:t>
        </w:r>
      </w:ins>
      <w:r w:rsidR="00EB2CF2">
        <w:rPr>
          <w:rFonts w:eastAsia="Times New Roman" w:cs="Arial"/>
          <w:noProof/>
          <w:szCs w:val="17"/>
          <w:lang w:val="fr-FR"/>
        </w:rPr>
        <w:t>de l</w:t>
      </w:r>
      <w:r w:rsidR="00BB0A23">
        <w:rPr>
          <w:rFonts w:eastAsia="Times New Roman" w:cs="Arial"/>
          <w:noProof/>
          <w:szCs w:val="17"/>
          <w:lang w:val="fr-FR"/>
        </w:rPr>
        <w:t>’</w:t>
      </w:r>
      <w:r w:rsidR="00EB2CF2">
        <w:rPr>
          <w:rFonts w:eastAsia="Times New Roman" w:cs="Arial"/>
          <w:noProof/>
          <w:szCs w:val="17"/>
          <w:lang w:val="fr-FR"/>
        </w:rPr>
        <w:t xml:space="preserve">IETF </w:t>
      </w:r>
      <w:r w:rsidR="00EB2CF2" w:rsidRPr="00982192">
        <w:rPr>
          <w:rFonts w:eastAsia="Times New Roman" w:cs="Arial"/>
          <w:noProof/>
          <w:szCs w:val="17"/>
          <w:lang w:val="fr-FR"/>
        </w:rPr>
        <w:t>(</w:t>
      </w:r>
      <w:r w:rsidR="00EB2CF2">
        <w:rPr>
          <w:rFonts w:eastAsia="Times New Roman" w:cs="Arial"/>
          <w:noProof/>
          <w:szCs w:val="17"/>
          <w:lang w:val="fr-FR"/>
        </w:rPr>
        <w:t>c</w:t>
      </w:r>
      <w:r w:rsidR="00BB0A23">
        <w:rPr>
          <w:rFonts w:eastAsia="Times New Roman" w:cs="Arial"/>
          <w:noProof/>
          <w:szCs w:val="17"/>
          <w:lang w:val="fr-FR"/>
        </w:rPr>
        <w:t>’</w:t>
      </w:r>
      <w:r w:rsidR="00EB2CF2">
        <w:rPr>
          <w:rFonts w:eastAsia="Times New Roman" w:cs="Arial"/>
          <w:noProof/>
          <w:szCs w:val="17"/>
          <w:lang w:val="fr-FR"/>
        </w:rPr>
        <w:t>est un profil de l</w:t>
      </w:r>
      <w:r w:rsidR="00BB0A23">
        <w:rPr>
          <w:rFonts w:eastAsia="Times New Roman" w:cs="Arial"/>
          <w:noProof/>
          <w:szCs w:val="17"/>
          <w:lang w:val="fr-FR"/>
        </w:rPr>
        <w:t>’</w:t>
      </w:r>
      <w:r w:rsidR="00EB2CF2" w:rsidRPr="00982192">
        <w:rPr>
          <w:rFonts w:eastAsia="Times New Roman" w:cs="Arial"/>
          <w:noProof/>
          <w:szCs w:val="17"/>
          <w:lang w:val="fr-FR"/>
        </w:rPr>
        <w:t>ISO 8601)</w:t>
      </w:r>
      <w:r w:rsidRPr="00982192">
        <w:rPr>
          <w:rFonts w:eastAsia="Times New Roman" w:cs="Arial"/>
          <w:noProof/>
          <w:szCs w:val="17"/>
          <w:lang w:val="fr-FR"/>
        </w:rPr>
        <w:t xml:space="preserve">. </w:t>
      </w:r>
      <w:r w:rsidR="002D56D3">
        <w:rPr>
          <w:rFonts w:eastAsia="Times New Roman" w:cs="Arial"/>
          <w:noProof/>
          <w:szCs w:val="17"/>
          <w:lang w:val="fr-FR"/>
        </w:rPr>
        <w:t xml:space="preserve"> </w:t>
      </w:r>
      <w:ins w:id="348" w:author="Author">
        <w:r w:rsidR="00122465">
          <w:rPr>
            <w:rFonts w:eastAsia="Times New Roman" w:cs="Arial"/>
            <w:noProof/>
            <w:szCs w:val="17"/>
            <w:lang w:val="fr-FR"/>
          </w:rPr>
          <w:t xml:space="preserve">Le format de la date est le suivant : </w:t>
        </w:r>
        <w:r w:rsidR="00122465" w:rsidRPr="00C1783B">
          <w:rPr>
            <w:lang w:val="fr-CH"/>
            <w:rPrChange w:id="349" w:author="Author">
              <w:rPr/>
            </w:rPrChange>
          </w:rPr>
          <w:t xml:space="preserve">YYYY-MM-DD.  </w:t>
        </w:r>
      </w:ins>
      <w:r w:rsidR="00EB2CF2">
        <w:rPr>
          <w:rFonts w:eastAsia="Times New Roman" w:cs="Arial"/>
          <w:noProof/>
          <w:szCs w:val="17"/>
          <w:lang w:val="fr-FR"/>
        </w:rPr>
        <w:t>Par exemple</w:t>
      </w:r>
      <w:r w:rsidR="00BB0A23">
        <w:rPr>
          <w:rFonts w:eastAsia="Times New Roman" w:cs="Arial"/>
          <w:noProof/>
          <w:szCs w:val="17"/>
          <w:lang w:val="fr-FR"/>
        </w:rPr>
        <w:t> :</w:t>
      </w:r>
      <w:r w:rsidRPr="00982192">
        <w:rPr>
          <w:rFonts w:eastAsia="Times New Roman" w:cs="Arial"/>
          <w:noProof/>
          <w:szCs w:val="17"/>
          <w:lang w:val="fr-FR"/>
        </w:rPr>
        <w:t xml:space="preserve"> </w:t>
      </w:r>
      <w:r w:rsidRPr="00982192">
        <w:rPr>
          <w:rFonts w:ascii="Courier New" w:eastAsia="Times New Roman" w:hAnsi="Courier New" w:cs="Courier New"/>
          <w:noProof/>
          <w:szCs w:val="17"/>
          <w:lang w:val="fr-FR"/>
        </w:rPr>
        <w:t>2018</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10</w:t>
      </w:r>
      <w:r w:rsidR="00BB0A23">
        <w:rPr>
          <w:rFonts w:ascii="Courier New" w:eastAsia="Times New Roman" w:hAnsi="Courier New" w:cs="Courier New"/>
          <w:noProof/>
          <w:szCs w:val="17"/>
          <w:lang w:val="fr-FR"/>
        </w:rPr>
        <w:t>-</w:t>
      </w:r>
      <w:r w:rsidRPr="00982192">
        <w:rPr>
          <w:rFonts w:ascii="Courier New" w:eastAsia="Times New Roman" w:hAnsi="Courier New" w:cs="Courier New"/>
          <w:noProof/>
          <w:szCs w:val="17"/>
          <w:lang w:val="fr-FR"/>
        </w:rPr>
        <w:t>19</w:t>
      </w:r>
    </w:p>
    <w:p w14:paraId="0919073A" w14:textId="6036215E" w:rsidR="00992C0C" w:rsidRDefault="005E48A2" w:rsidP="00CE01DA">
      <w:pPr>
        <w:keepNext/>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00EB2CF2">
        <w:rPr>
          <w:rFonts w:eastAsia="Times New Roman" w:cs="Arial"/>
          <w:noProof/>
          <w:szCs w:val="17"/>
          <w:lang w:val="fr-FR"/>
        </w:rPr>
        <w:t>Les objets correspondant à la date et à l</w:t>
      </w:r>
      <w:r w:rsidR="00BB0A23">
        <w:rPr>
          <w:rFonts w:eastAsia="Times New Roman" w:cs="Arial"/>
          <w:noProof/>
          <w:szCs w:val="17"/>
          <w:lang w:val="fr-FR"/>
        </w:rPr>
        <w:t>’</w:t>
      </w:r>
      <w:r w:rsidR="00EB2CF2">
        <w:rPr>
          <w:rFonts w:eastAsia="Times New Roman" w:cs="Arial"/>
          <w:noProof/>
          <w:szCs w:val="17"/>
          <w:lang w:val="fr-FR"/>
        </w:rPr>
        <w:t xml:space="preserve">heure </w:t>
      </w:r>
      <w:r w:rsidRPr="00982192">
        <w:rPr>
          <w:rFonts w:eastAsia="Times New Roman" w:cs="Arial"/>
          <w:noProof/>
          <w:szCs w:val="17"/>
          <w:lang w:val="fr-FR"/>
        </w:rPr>
        <w:t>(</w:t>
      </w:r>
      <w:r w:rsidR="00EB2CF2">
        <w:rPr>
          <w:rFonts w:eastAsia="Times New Roman" w:cs="Arial"/>
          <w:noProof/>
          <w:szCs w:val="17"/>
          <w:lang w:val="fr-FR"/>
        </w:rPr>
        <w:t>c</w:t>
      </w:r>
      <w:r w:rsidR="00BB0A23">
        <w:rPr>
          <w:rFonts w:eastAsia="Times New Roman" w:cs="Arial"/>
          <w:noProof/>
          <w:szCs w:val="17"/>
          <w:lang w:val="fr-FR"/>
        </w:rPr>
        <w:t>’</w:t>
      </w:r>
      <w:r w:rsidR="00EB2CF2">
        <w:rPr>
          <w:rFonts w:eastAsia="Times New Roman" w:cs="Arial"/>
          <w:noProof/>
          <w:szCs w:val="17"/>
          <w:lang w:val="fr-FR"/>
        </w:rPr>
        <w:t>est</w:t>
      </w:r>
      <w:r w:rsidR="00BB0A23">
        <w:rPr>
          <w:rFonts w:eastAsia="Times New Roman" w:cs="Arial"/>
          <w:noProof/>
          <w:szCs w:val="17"/>
          <w:lang w:val="fr-FR"/>
        </w:rPr>
        <w:t>-</w:t>
      </w:r>
      <w:r w:rsidR="00EB2CF2">
        <w:rPr>
          <w:rFonts w:eastAsia="Times New Roman" w:cs="Arial"/>
          <w:noProof/>
          <w:szCs w:val="17"/>
          <w:lang w:val="fr-FR"/>
        </w:rPr>
        <w:t>à</w:t>
      </w:r>
      <w:r w:rsidR="00BB0A23">
        <w:rPr>
          <w:rFonts w:eastAsia="Times New Roman" w:cs="Arial"/>
          <w:noProof/>
          <w:szCs w:val="17"/>
          <w:lang w:val="fr-FR"/>
        </w:rPr>
        <w:t>-</w:t>
      </w:r>
      <w:r w:rsidR="00EB2CF2">
        <w:rPr>
          <w:rFonts w:eastAsia="Times New Roman" w:cs="Arial"/>
          <w:noProof/>
          <w:szCs w:val="17"/>
          <w:lang w:val="fr-FR"/>
        </w:rPr>
        <w:t>dire l</w:t>
      </w:r>
      <w:r w:rsidR="00BB0A23">
        <w:rPr>
          <w:rFonts w:eastAsia="Times New Roman" w:cs="Arial"/>
          <w:noProof/>
          <w:szCs w:val="17"/>
          <w:lang w:val="fr-FR"/>
        </w:rPr>
        <w:t>’</w:t>
      </w:r>
      <w:r w:rsidR="00EB2CF2">
        <w:rPr>
          <w:rFonts w:eastAsia="Times New Roman" w:cs="Arial"/>
          <w:noProof/>
          <w:szCs w:val="17"/>
          <w:lang w:val="fr-FR"/>
        </w:rPr>
        <w:t>heure système</w:t>
      </w:r>
      <w:r w:rsidRPr="00982192">
        <w:rPr>
          <w:rFonts w:eastAsia="Times New Roman" w:cs="Arial"/>
          <w:noProof/>
          <w:szCs w:val="17"/>
          <w:lang w:val="fr-FR"/>
        </w:rPr>
        <w:t>)</w:t>
      </w:r>
      <w:r w:rsidR="00EB2CF2">
        <w:rPr>
          <w:rFonts w:eastAsia="Times New Roman" w:cs="Arial"/>
          <w:noProof/>
          <w:szCs w:val="17"/>
          <w:lang w:val="fr-FR"/>
        </w:rPr>
        <w:t xml:space="preserve"> DOIVENT être formatés comme spécifié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EB2CF2" w:rsidRPr="00982192">
        <w:rPr>
          <w:rFonts w:eastAsia="Times New Roman" w:cs="Arial"/>
          <w:noProof/>
          <w:szCs w:val="17"/>
          <w:lang w:val="fr-FR"/>
        </w:rPr>
        <w:t xml:space="preserve"> </w:t>
      </w:r>
      <w:del w:id="350" w:author="Author">
        <w:r w:rsidR="00EB2CF2" w:rsidRPr="00982192" w:rsidDel="00122465">
          <w:rPr>
            <w:rFonts w:eastAsia="Times New Roman" w:cs="Arial"/>
            <w:noProof/>
            <w:szCs w:val="17"/>
            <w:lang w:val="fr-FR"/>
          </w:rPr>
          <w:delText xml:space="preserve">3339 </w:delText>
        </w:r>
      </w:del>
      <w:ins w:id="351" w:author="Author">
        <w:r w:rsidR="00122465">
          <w:rPr>
            <w:rFonts w:eastAsia="Times New Roman" w:cs="Arial"/>
            <w:noProof/>
            <w:szCs w:val="17"/>
            <w:lang w:val="fr-FR"/>
          </w:rPr>
          <w:t xml:space="preserve">9557 </w:t>
        </w:r>
      </w:ins>
      <w:r w:rsidR="00EB2CF2">
        <w:rPr>
          <w:rFonts w:eastAsia="Times New Roman" w:cs="Arial"/>
          <w:noProof/>
          <w:szCs w:val="17"/>
          <w:lang w:val="fr-FR"/>
        </w:rPr>
        <w:t>de l</w:t>
      </w:r>
      <w:r w:rsidR="00BB0A23">
        <w:rPr>
          <w:rFonts w:eastAsia="Times New Roman" w:cs="Arial"/>
          <w:noProof/>
          <w:szCs w:val="17"/>
          <w:lang w:val="fr-FR"/>
        </w:rPr>
        <w:t>’</w:t>
      </w:r>
      <w:r w:rsidR="00EB2CF2">
        <w:rPr>
          <w:rFonts w:eastAsia="Times New Roman" w:cs="Arial"/>
          <w:noProof/>
          <w:szCs w:val="17"/>
          <w:lang w:val="fr-FR"/>
        </w:rPr>
        <w:t xml:space="preserve">IETF </w:t>
      </w:r>
      <w:r w:rsidR="00EB2CF2" w:rsidRPr="00982192">
        <w:rPr>
          <w:rFonts w:eastAsia="Times New Roman" w:cs="Arial"/>
          <w:noProof/>
          <w:szCs w:val="17"/>
          <w:lang w:val="fr-FR"/>
        </w:rPr>
        <w:t>(</w:t>
      </w:r>
      <w:r w:rsidR="00EB2CF2">
        <w:rPr>
          <w:rFonts w:eastAsia="Times New Roman" w:cs="Arial"/>
          <w:noProof/>
          <w:szCs w:val="17"/>
          <w:lang w:val="fr-FR"/>
        </w:rPr>
        <w:t>c</w:t>
      </w:r>
      <w:r w:rsidR="00BB0A23">
        <w:rPr>
          <w:rFonts w:eastAsia="Times New Roman" w:cs="Arial"/>
          <w:noProof/>
          <w:szCs w:val="17"/>
          <w:lang w:val="fr-FR"/>
        </w:rPr>
        <w:t>’</w:t>
      </w:r>
      <w:r w:rsidR="00EB2CF2">
        <w:rPr>
          <w:rFonts w:eastAsia="Times New Roman" w:cs="Arial"/>
          <w:noProof/>
          <w:szCs w:val="17"/>
          <w:lang w:val="fr-FR"/>
        </w:rPr>
        <w:t>est un profil de l</w:t>
      </w:r>
      <w:r w:rsidR="00BB0A23">
        <w:rPr>
          <w:rFonts w:eastAsia="Times New Roman" w:cs="Arial"/>
          <w:noProof/>
          <w:szCs w:val="17"/>
          <w:lang w:val="fr-FR"/>
        </w:rPr>
        <w:t>’</w:t>
      </w:r>
      <w:r w:rsidR="00EB2CF2" w:rsidRPr="00982192">
        <w:rPr>
          <w:rFonts w:eastAsia="Times New Roman" w:cs="Arial"/>
          <w:noProof/>
          <w:szCs w:val="17"/>
          <w:lang w:val="fr-FR"/>
        </w:rPr>
        <w:t>ISO 8601</w:t>
      </w:r>
      <w:r w:rsidR="00EB2CF2">
        <w:rPr>
          <w:rFonts w:eastAsia="Times New Roman" w:cs="Arial"/>
          <w:noProof/>
          <w:szCs w:val="17"/>
          <w:lang w:val="fr-FR"/>
        </w:rPr>
        <w:t>)</w:t>
      </w:r>
      <w:r w:rsidRPr="00982192">
        <w:rPr>
          <w:rFonts w:eastAsia="Times New Roman" w:cs="Arial"/>
          <w:noProof/>
          <w:szCs w:val="17"/>
          <w:lang w:val="fr-FR"/>
        </w:rPr>
        <w:t>.</w:t>
      </w:r>
    </w:p>
    <w:p w14:paraId="02D70BBD" w14:textId="02366F61" w:rsidR="005E48A2" w:rsidRPr="00982192" w:rsidRDefault="005C5E8B" w:rsidP="00CE01DA">
      <w:pPr>
        <w:keepNext/>
        <w:tabs>
          <w:tab w:val="left" w:pos="1350"/>
        </w:tabs>
        <w:spacing w:before="170" w:after="170"/>
        <w:ind w:left="567"/>
        <w:rPr>
          <w:rFonts w:ascii="Courier New" w:eastAsia="Times New Roman" w:hAnsi="Courier New" w:cs="Courier New"/>
          <w:noProof/>
          <w:szCs w:val="17"/>
          <w:lang w:val="fr-FR"/>
        </w:rPr>
      </w:pPr>
      <w:r w:rsidRPr="00982192">
        <w:rPr>
          <w:rFonts w:eastAsia="Times New Roman" w:cs="Arial"/>
          <w:noProof/>
          <w:szCs w:val="17"/>
          <w:lang w:val="fr-FR"/>
        </w:rPr>
        <w:t>[CS</w:t>
      </w:r>
      <w:r w:rsidR="00BB0A23">
        <w:rPr>
          <w:rFonts w:eastAsia="Times New Roman" w:cs="Arial"/>
          <w:noProof/>
          <w:szCs w:val="17"/>
          <w:lang w:val="fr-FR"/>
        </w:rPr>
        <w:t>-</w:t>
      </w:r>
      <w:r w:rsidRPr="00982192">
        <w:rPr>
          <w:rFonts w:eastAsia="Times New Roman" w:cs="Arial"/>
          <w:noProof/>
          <w:szCs w:val="17"/>
          <w:lang w:val="fr-FR"/>
        </w:rPr>
        <w:t>05</w:t>
      </w:r>
      <w:r w:rsidR="000B46F0">
        <w:rPr>
          <w:rFonts w:eastAsia="Times New Roman" w:cs="Arial"/>
          <w:noProof/>
          <w:szCs w:val="17"/>
          <w:lang w:val="fr-FR"/>
        </w:rPr>
        <w:t>]</w:t>
      </w:r>
      <w:r w:rsidR="000B46F0">
        <w:rPr>
          <w:rFonts w:eastAsia="Times New Roman" w:cs="Arial"/>
          <w:noProof/>
          <w:szCs w:val="17"/>
          <w:lang w:val="fr-FR"/>
        </w:rPr>
        <w:tab/>
      </w:r>
      <w:r w:rsidR="00EB2CF2">
        <w:rPr>
          <w:rFonts w:eastAsia="Times New Roman" w:cs="Arial"/>
          <w:noProof/>
          <w:szCs w:val="17"/>
          <w:lang w:val="fr-FR"/>
        </w:rPr>
        <w:t xml:space="preserve">Le fuseau horaire </w:t>
      </w:r>
      <w:r w:rsidR="00DA4752">
        <w:rPr>
          <w:rFonts w:eastAsia="Times New Roman" w:cs="Arial"/>
          <w:noProof/>
          <w:szCs w:val="17"/>
          <w:lang w:val="fr-FR"/>
        </w:rPr>
        <w:t xml:space="preserve">pertinent </w:t>
      </w:r>
      <w:ins w:id="352" w:author="Author">
        <w:r w:rsidR="00910ECA">
          <w:rPr>
            <w:rFonts w:eastAsia="Times New Roman" w:cs="Arial"/>
            <w:noProof/>
            <w:szCs w:val="17"/>
            <w:lang w:val="fr-FR"/>
          </w:rPr>
          <w:t xml:space="preserve">pour Datetime </w:t>
        </w:r>
      </w:ins>
      <w:r w:rsidR="00DA4752">
        <w:rPr>
          <w:rFonts w:eastAsia="Times New Roman" w:cs="Arial"/>
          <w:noProof/>
          <w:szCs w:val="17"/>
          <w:lang w:val="fr-FR"/>
        </w:rPr>
        <w:t>DEVRAIT être utilisé comme spécifié dans</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sidR="00DA4752" w:rsidRPr="00982192">
        <w:rPr>
          <w:rFonts w:eastAsia="Times New Roman" w:cs="Arial"/>
          <w:noProof/>
          <w:szCs w:val="17"/>
          <w:lang w:val="fr-FR"/>
        </w:rPr>
        <w:t xml:space="preserve"> </w:t>
      </w:r>
      <w:del w:id="353" w:author="Author">
        <w:r w:rsidR="00DA4752" w:rsidRPr="00982192" w:rsidDel="00910ECA">
          <w:rPr>
            <w:rFonts w:eastAsia="Times New Roman" w:cs="Arial"/>
            <w:noProof/>
            <w:szCs w:val="17"/>
            <w:lang w:val="fr-FR"/>
          </w:rPr>
          <w:delText xml:space="preserve">3339 </w:delText>
        </w:r>
      </w:del>
      <w:ins w:id="354" w:author="Author">
        <w:r w:rsidR="00910ECA">
          <w:rPr>
            <w:rFonts w:eastAsia="Times New Roman" w:cs="Arial"/>
            <w:noProof/>
            <w:szCs w:val="17"/>
            <w:lang w:val="fr-FR"/>
          </w:rPr>
          <w:t xml:space="preserve">9557 </w:t>
        </w:r>
      </w:ins>
      <w:r w:rsidR="00DA4752">
        <w:rPr>
          <w:rFonts w:eastAsia="Times New Roman" w:cs="Arial"/>
          <w:noProof/>
          <w:szCs w:val="17"/>
          <w:lang w:val="fr-FR"/>
        </w:rPr>
        <w:t>de l</w:t>
      </w:r>
      <w:r w:rsidR="00BB0A23">
        <w:rPr>
          <w:rFonts w:eastAsia="Times New Roman" w:cs="Arial"/>
          <w:noProof/>
          <w:szCs w:val="17"/>
          <w:lang w:val="fr-FR"/>
        </w:rPr>
        <w:t>’</w:t>
      </w:r>
      <w:r w:rsidR="00DA4752">
        <w:rPr>
          <w:rFonts w:eastAsia="Times New Roman" w:cs="Arial"/>
          <w:noProof/>
          <w:szCs w:val="17"/>
          <w:lang w:val="fr-FR"/>
        </w:rPr>
        <w:t>I</w:t>
      </w:r>
      <w:r w:rsidR="00334310">
        <w:rPr>
          <w:rFonts w:eastAsia="Times New Roman" w:cs="Arial"/>
          <w:noProof/>
          <w:szCs w:val="17"/>
          <w:lang w:val="fr-FR"/>
        </w:rPr>
        <w:t>ETF</w:t>
      </w:r>
      <w:ins w:id="355" w:author="Author">
        <w:r w:rsidR="00910ECA" w:rsidRPr="00C1783B">
          <w:rPr>
            <w:lang w:val="fr-CH"/>
            <w:rPrChange w:id="356" w:author="Author">
              <w:rPr/>
            </w:rPrChange>
          </w:rPr>
          <w:t xml:space="preserve"> </w:t>
        </w:r>
        <w:r w:rsidR="00910ECA" w:rsidRPr="00910ECA">
          <w:rPr>
            <w:rFonts w:eastAsia="Times New Roman" w:cs="Arial"/>
            <w:noProof/>
            <w:szCs w:val="17"/>
            <w:lang w:val="fr-FR"/>
          </w:rPr>
          <w:t>(il s'agit d'un profil ISO 8601)</w:t>
        </w:r>
      </w:ins>
      <w:r w:rsidR="00334310">
        <w:rPr>
          <w:rFonts w:eastAsia="Times New Roman" w:cs="Arial"/>
          <w:noProof/>
          <w:szCs w:val="17"/>
          <w:lang w:val="fr-FR"/>
        </w:rPr>
        <w:t xml:space="preserve">.  </w:t>
      </w:r>
      <w:ins w:id="357" w:author="Author">
        <w:r w:rsidR="00910ECA" w:rsidRPr="00910ECA">
          <w:rPr>
            <w:rFonts w:eastAsia="Times New Roman" w:cs="Arial"/>
            <w:noProof/>
            <w:szCs w:val="17"/>
            <w:lang w:val="fr-FR"/>
          </w:rPr>
          <w:t xml:space="preserve">Le format </w:t>
        </w:r>
        <w:r w:rsidR="00910ECA">
          <w:rPr>
            <w:rFonts w:eastAsia="Times New Roman" w:cs="Arial"/>
            <w:noProof/>
            <w:szCs w:val="17"/>
            <w:lang w:val="fr-FR"/>
          </w:rPr>
          <w:t xml:space="preserve">de </w:t>
        </w:r>
        <w:r w:rsidR="00910ECA" w:rsidRPr="00910ECA">
          <w:rPr>
            <w:rFonts w:eastAsia="Times New Roman" w:cs="Arial"/>
            <w:noProof/>
            <w:szCs w:val="17"/>
            <w:lang w:val="fr-FR"/>
          </w:rPr>
          <w:t xml:space="preserve">la date </w:t>
        </w:r>
        <w:r w:rsidR="00910ECA">
          <w:rPr>
            <w:rFonts w:eastAsia="Times New Roman" w:cs="Arial"/>
            <w:noProof/>
            <w:szCs w:val="17"/>
            <w:lang w:val="fr-FR"/>
          </w:rPr>
          <w:t xml:space="preserve">avec </w:t>
        </w:r>
        <w:r w:rsidR="00910ECA" w:rsidRPr="00910ECA">
          <w:rPr>
            <w:rFonts w:eastAsia="Times New Roman" w:cs="Arial"/>
            <w:noProof/>
            <w:szCs w:val="17"/>
            <w:lang w:val="fr-FR"/>
          </w:rPr>
          <w:t xml:space="preserve">l'heure </w:t>
        </w:r>
        <w:r w:rsidR="00910ECA">
          <w:rPr>
            <w:rFonts w:eastAsia="Times New Roman" w:cs="Arial"/>
            <w:noProof/>
            <w:szCs w:val="17"/>
            <w:lang w:val="fr-FR"/>
          </w:rPr>
          <w:t xml:space="preserve">et le </w:t>
        </w:r>
        <w:r w:rsidR="00910ECA" w:rsidRPr="00910ECA">
          <w:rPr>
            <w:rFonts w:eastAsia="Times New Roman" w:cs="Arial"/>
            <w:noProof/>
            <w:szCs w:val="17"/>
            <w:lang w:val="fr-FR"/>
          </w:rPr>
          <w:t>fuseau horaire est le suivant</w:t>
        </w:r>
        <w:r w:rsidR="004D7423">
          <w:rPr>
            <w:rFonts w:eastAsia="Times New Roman" w:cs="Arial"/>
            <w:noProof/>
            <w:szCs w:val="17"/>
            <w:lang w:val="fr-FR"/>
          </w:rPr>
          <w:t> </w:t>
        </w:r>
        <w:r w:rsidR="00910ECA" w:rsidRPr="00910ECA">
          <w:rPr>
            <w:rFonts w:eastAsia="Times New Roman" w:cs="Arial"/>
            <w:noProof/>
            <w:szCs w:val="17"/>
            <w:lang w:val="fr-FR"/>
          </w:rPr>
          <w:t xml:space="preserve">: AAAA-MM-JJThh:mm:ss±hh:mm.  </w:t>
        </w:r>
      </w:ins>
      <w:r w:rsidR="00334310">
        <w:rPr>
          <w:rFonts w:eastAsia="Times New Roman" w:cs="Arial"/>
          <w:noProof/>
          <w:szCs w:val="17"/>
          <w:lang w:val="fr-FR"/>
        </w:rPr>
        <w:t>Pa</w:t>
      </w:r>
      <w:r w:rsidR="00DA4752">
        <w:rPr>
          <w:rFonts w:eastAsia="Times New Roman" w:cs="Arial"/>
          <w:noProof/>
          <w:szCs w:val="17"/>
          <w:lang w:val="fr-FR"/>
        </w:rPr>
        <w:t>r exemple</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5E48A2" w:rsidRPr="00982192">
        <w:rPr>
          <w:rFonts w:ascii="Courier New" w:eastAsia="Times New Roman" w:hAnsi="Courier New" w:cs="Courier New"/>
          <w:noProof/>
          <w:szCs w:val="17"/>
          <w:lang w:val="fr-FR"/>
        </w:rPr>
        <w:t>2017</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02</w:t>
      </w:r>
      <w:r w:rsidR="00BB0A23">
        <w:rPr>
          <w:rFonts w:ascii="Courier New" w:eastAsia="Times New Roman" w:hAnsi="Courier New" w:cs="Courier New"/>
          <w:noProof/>
          <w:szCs w:val="17"/>
          <w:lang w:val="fr-FR"/>
        </w:rPr>
        <w:t>-</w:t>
      </w:r>
      <w:r w:rsidR="005E48A2" w:rsidRPr="00982192">
        <w:rPr>
          <w:rFonts w:ascii="Courier New" w:eastAsia="Times New Roman" w:hAnsi="Courier New" w:cs="Courier New"/>
          <w:noProof/>
          <w:szCs w:val="17"/>
          <w:lang w:val="fr-FR"/>
        </w:rPr>
        <w:t>14T20:54:21+00:00</w:t>
      </w:r>
    </w:p>
    <w:p w14:paraId="78B886B3" w14:textId="48ACDE4A" w:rsidR="00992C0C"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6</w:t>
      </w:r>
      <w:r w:rsidR="000B46F0">
        <w:rPr>
          <w:rFonts w:eastAsia="Times New Roman" w:cs="Arial"/>
          <w:noProof/>
          <w:szCs w:val="17"/>
          <w:lang w:val="fr-FR"/>
        </w:rPr>
        <w:t>]</w:t>
      </w:r>
      <w:r w:rsidR="000B46F0">
        <w:rPr>
          <w:rFonts w:eastAsia="Times New Roman" w:cs="Arial"/>
          <w:noProof/>
          <w:szCs w:val="17"/>
          <w:lang w:val="fr-FR"/>
        </w:rPr>
        <w:tab/>
      </w:r>
      <w:r w:rsidR="00DA4752">
        <w:rPr>
          <w:rFonts w:eastAsia="Times New Roman" w:cs="Arial"/>
          <w:noProof/>
          <w:szCs w:val="17"/>
          <w:lang w:val="fr-FR"/>
        </w:rPr>
        <w:t>L</w:t>
      </w:r>
      <w:r w:rsidR="00BB0A23">
        <w:rPr>
          <w:rFonts w:eastAsia="Times New Roman" w:cs="Arial"/>
          <w:noProof/>
          <w:szCs w:val="17"/>
          <w:lang w:val="fr-FR"/>
        </w:rPr>
        <w:t>’</w:t>
      </w:r>
      <w:r w:rsidRPr="00982192">
        <w:rPr>
          <w:noProof/>
          <w:lang w:val="fr-FR"/>
        </w:rPr>
        <w:t>ISO 4217</w:t>
      </w:r>
      <w:r w:rsidR="00BB0A23">
        <w:rPr>
          <w:noProof/>
          <w:lang w:val="fr-FR"/>
        </w:rPr>
        <w:t>-</w:t>
      </w:r>
      <w:r w:rsidRPr="00982192">
        <w:rPr>
          <w:noProof/>
          <w:lang w:val="fr-FR"/>
        </w:rPr>
        <w:t>Alpha (</w:t>
      </w:r>
      <w:r w:rsidR="00DA4752">
        <w:rPr>
          <w:noProof/>
          <w:lang w:val="fr-FR"/>
        </w:rPr>
        <w:t>codes monnaie à trois</w:t>
      </w:r>
      <w:r w:rsidR="002D56D3">
        <w:rPr>
          <w:noProof/>
          <w:lang w:val="fr-FR"/>
        </w:rPr>
        <w:t> </w:t>
      </w:r>
      <w:r w:rsidR="00DA4752">
        <w:rPr>
          <w:noProof/>
          <w:lang w:val="fr-FR"/>
        </w:rPr>
        <w:t>lettres</w:t>
      </w:r>
      <w:r w:rsidRPr="00982192">
        <w:rPr>
          <w:noProof/>
          <w:lang w:val="fr-FR"/>
        </w:rPr>
        <w:t xml:space="preserve">) </w:t>
      </w:r>
      <w:r w:rsidR="00DA4752">
        <w:rPr>
          <w:noProof/>
          <w:lang w:val="fr-FR"/>
        </w:rPr>
        <w:t>DOIT être utilisée pour les codes monna</w:t>
      </w:r>
      <w:r w:rsidR="00334310">
        <w:rPr>
          <w:noProof/>
          <w:lang w:val="fr-FR"/>
        </w:rPr>
        <w:t>ie.  La</w:t>
      </w:r>
      <w:r w:rsidR="00DA4752">
        <w:rPr>
          <w:noProof/>
          <w:lang w:val="fr-FR"/>
        </w:rPr>
        <w:t xml:space="preserve"> précision de la valeur </w:t>
      </w:r>
      <w:r w:rsidRPr="00982192">
        <w:rPr>
          <w:rFonts w:eastAsia="Times New Roman" w:cs="Arial"/>
          <w:noProof/>
          <w:szCs w:val="17"/>
          <w:lang w:val="fr-FR"/>
        </w:rPr>
        <w:t>(</w:t>
      </w:r>
      <w:r w:rsidR="00DA4752">
        <w:rPr>
          <w:rFonts w:eastAsia="Times New Roman" w:cs="Arial"/>
          <w:noProof/>
          <w:szCs w:val="17"/>
          <w:lang w:val="fr-FR"/>
        </w:rPr>
        <w:t>c</w:t>
      </w:r>
      <w:r w:rsidR="00BB0A23">
        <w:rPr>
          <w:rFonts w:eastAsia="Times New Roman" w:cs="Arial"/>
          <w:noProof/>
          <w:szCs w:val="17"/>
          <w:lang w:val="fr-FR"/>
        </w:rPr>
        <w:t>’</w:t>
      </w:r>
      <w:r w:rsidR="00DA4752">
        <w:rPr>
          <w:rFonts w:eastAsia="Times New Roman" w:cs="Arial"/>
          <w:noProof/>
          <w:szCs w:val="17"/>
          <w:lang w:val="fr-FR"/>
        </w:rPr>
        <w:t>est</w:t>
      </w:r>
      <w:r w:rsidR="00BB0A23">
        <w:rPr>
          <w:rFonts w:eastAsia="Times New Roman" w:cs="Arial"/>
          <w:noProof/>
          <w:szCs w:val="17"/>
          <w:lang w:val="fr-FR"/>
        </w:rPr>
        <w:t>-</w:t>
      </w:r>
      <w:r w:rsidR="00DA4752">
        <w:rPr>
          <w:rFonts w:eastAsia="Times New Roman" w:cs="Arial"/>
          <w:noProof/>
          <w:szCs w:val="17"/>
          <w:lang w:val="fr-FR"/>
        </w:rPr>
        <w:t>à</w:t>
      </w:r>
      <w:r w:rsidR="00BB0A23">
        <w:rPr>
          <w:rFonts w:eastAsia="Times New Roman" w:cs="Arial"/>
          <w:noProof/>
          <w:szCs w:val="17"/>
          <w:lang w:val="fr-FR"/>
        </w:rPr>
        <w:t>-</w:t>
      </w:r>
      <w:r w:rsidR="00DA4752">
        <w:rPr>
          <w:rFonts w:eastAsia="Times New Roman" w:cs="Arial"/>
          <w:noProof/>
          <w:szCs w:val="17"/>
          <w:lang w:val="fr-FR"/>
        </w:rPr>
        <w:t>dire le nombre de chiffres après la décimale) PEUT varier en fonction des exigences opérationnelles</w:t>
      </w:r>
      <w:r w:rsidRPr="00982192">
        <w:rPr>
          <w:rFonts w:eastAsia="Times New Roman" w:cs="Arial"/>
          <w:noProof/>
          <w:szCs w:val="17"/>
          <w:lang w:val="fr-FR"/>
        </w:rPr>
        <w:t>.</w:t>
      </w:r>
    </w:p>
    <w:p w14:paraId="5C057057" w14:textId="54B30B01" w:rsidR="00992C0C"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00DA4752">
        <w:rPr>
          <w:rFonts w:eastAsia="Times New Roman" w:cs="Arial"/>
          <w:noProof/>
          <w:szCs w:val="17"/>
          <w:lang w:val="fr-FR"/>
        </w:rPr>
        <w:t>La norme</w:t>
      </w:r>
      <w:r w:rsidR="002D56D3">
        <w:rPr>
          <w:rFonts w:eastAsia="Times New Roman" w:cs="Arial"/>
          <w:noProof/>
          <w:szCs w:val="17"/>
          <w:lang w:val="fr-FR"/>
        </w:rPr>
        <w:t> </w:t>
      </w:r>
      <w:r w:rsidRPr="00982192">
        <w:rPr>
          <w:rFonts w:eastAsia="Times New Roman" w:cs="Arial"/>
          <w:noProof/>
          <w:szCs w:val="17"/>
          <w:lang w:val="fr-FR"/>
        </w:rPr>
        <w:t xml:space="preserve">ST.3 </w:t>
      </w:r>
      <w:r w:rsidR="00DA4752">
        <w:rPr>
          <w:rFonts w:eastAsia="Times New Roman" w:cs="Arial"/>
          <w:noProof/>
          <w:szCs w:val="17"/>
          <w:lang w:val="fr-FR"/>
        </w:rPr>
        <w:t>de l</w:t>
      </w:r>
      <w:r w:rsidR="00BB0A23">
        <w:rPr>
          <w:rFonts w:eastAsia="Times New Roman" w:cs="Arial"/>
          <w:noProof/>
          <w:szCs w:val="17"/>
          <w:lang w:val="fr-FR"/>
        </w:rPr>
        <w:t>’</w:t>
      </w:r>
      <w:r w:rsidR="00DA4752">
        <w:rPr>
          <w:rFonts w:eastAsia="Times New Roman" w:cs="Arial"/>
          <w:noProof/>
          <w:szCs w:val="17"/>
          <w:lang w:val="fr-FR"/>
        </w:rPr>
        <w:t>OMPI (codes à deux</w:t>
      </w:r>
      <w:r w:rsidR="002D56D3">
        <w:rPr>
          <w:rFonts w:eastAsia="Times New Roman" w:cs="Arial"/>
          <w:noProof/>
          <w:szCs w:val="17"/>
          <w:lang w:val="fr-FR"/>
        </w:rPr>
        <w:t> </w:t>
      </w:r>
      <w:r w:rsidR="00AB3C9F">
        <w:rPr>
          <w:rFonts w:eastAsia="Times New Roman" w:cs="Arial"/>
          <w:noProof/>
          <w:szCs w:val="17"/>
          <w:lang w:val="fr-FR"/>
        </w:rPr>
        <w:t>le</w:t>
      </w:r>
      <w:r w:rsidR="00DA4752">
        <w:rPr>
          <w:rFonts w:eastAsia="Times New Roman" w:cs="Arial"/>
          <w:noProof/>
          <w:szCs w:val="17"/>
          <w:lang w:val="fr-FR"/>
        </w:rPr>
        <w:t>ttres) DOIT être utilisé</w:t>
      </w:r>
      <w:r w:rsidR="00AB3C9F">
        <w:rPr>
          <w:rFonts w:eastAsia="Times New Roman" w:cs="Arial"/>
          <w:noProof/>
          <w:szCs w:val="17"/>
          <w:lang w:val="fr-FR"/>
        </w:rPr>
        <w:t>e</w:t>
      </w:r>
      <w:r w:rsidR="00DA4752">
        <w:rPr>
          <w:rFonts w:eastAsia="Times New Roman" w:cs="Arial"/>
          <w:noProof/>
          <w:szCs w:val="17"/>
          <w:lang w:val="fr-FR"/>
        </w:rPr>
        <w:t xml:space="preserve"> pour la représentation des offices de propriété intellectuelle, États, autres entités et organisations, ainsi que des pays/organisations prioritaires et désignés</w:t>
      </w:r>
      <w:r w:rsidRPr="00982192">
        <w:rPr>
          <w:rFonts w:eastAsia="Times New Roman" w:cs="Arial"/>
          <w:noProof/>
          <w:szCs w:val="17"/>
          <w:lang w:val="fr-FR"/>
        </w:rPr>
        <w:t>.</w:t>
      </w:r>
    </w:p>
    <w:p w14:paraId="7AB57688" w14:textId="4280140D" w:rsidR="005E48A2" w:rsidRPr="00982192"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8</w:t>
      </w:r>
      <w:r w:rsidR="000B46F0">
        <w:rPr>
          <w:rFonts w:eastAsia="Times New Roman" w:cs="Arial"/>
          <w:noProof/>
          <w:szCs w:val="17"/>
          <w:lang w:val="fr-FR"/>
        </w:rPr>
        <w:t>]</w:t>
      </w:r>
      <w:r w:rsidR="000B46F0">
        <w:rPr>
          <w:rFonts w:eastAsia="Times New Roman" w:cs="Arial"/>
          <w:noProof/>
          <w:szCs w:val="17"/>
          <w:lang w:val="fr-FR"/>
        </w:rPr>
        <w:tab/>
      </w:r>
      <w:r w:rsidR="00DA4752">
        <w:rPr>
          <w:rFonts w:eastAsia="Times New Roman" w:cs="Arial"/>
          <w:noProof/>
          <w:szCs w:val="17"/>
          <w:lang w:val="fr-FR"/>
        </w:rPr>
        <w:t>L</w:t>
      </w:r>
      <w:r w:rsidR="00BB0A23">
        <w:rPr>
          <w:rFonts w:eastAsia="Times New Roman" w:cs="Arial"/>
          <w:noProof/>
          <w:szCs w:val="17"/>
          <w:lang w:val="fr-FR"/>
        </w:rPr>
        <w:t>’</w:t>
      </w:r>
      <w:r w:rsidRPr="00982192">
        <w:rPr>
          <w:noProof/>
          <w:lang w:val="fr-FR"/>
        </w:rPr>
        <w:t>ISO 3166</w:t>
      </w:r>
      <w:r w:rsidR="00BB0A23">
        <w:rPr>
          <w:noProof/>
          <w:lang w:val="fr-FR"/>
        </w:rPr>
        <w:t>-</w:t>
      </w:r>
      <w:r w:rsidRPr="00982192">
        <w:rPr>
          <w:noProof/>
          <w:lang w:val="fr-FR"/>
        </w:rPr>
        <w:t>1</w:t>
      </w:r>
      <w:r w:rsidR="00BB0A23">
        <w:rPr>
          <w:noProof/>
          <w:lang w:val="fr-FR"/>
        </w:rPr>
        <w:t>-</w:t>
      </w:r>
      <w:r w:rsidRPr="00982192">
        <w:rPr>
          <w:noProof/>
          <w:lang w:val="fr-FR"/>
        </w:rPr>
        <w:t>Alpha</w:t>
      </w:r>
      <w:r w:rsidR="00BB0A23">
        <w:rPr>
          <w:noProof/>
          <w:lang w:val="fr-FR"/>
        </w:rPr>
        <w:t>-</w:t>
      </w:r>
      <w:r w:rsidRPr="00982192">
        <w:rPr>
          <w:noProof/>
          <w:lang w:val="fr-FR"/>
        </w:rPr>
        <w:t xml:space="preserve">2 </w:t>
      </w:r>
      <w:r w:rsidR="00DA4752">
        <w:rPr>
          <w:noProof/>
          <w:lang w:val="fr-FR"/>
        </w:rPr>
        <w:t xml:space="preserve">Éléments de code </w:t>
      </w:r>
      <w:r w:rsidRPr="00982192">
        <w:rPr>
          <w:noProof/>
          <w:lang w:val="fr-FR"/>
        </w:rPr>
        <w:t>(</w:t>
      </w:r>
      <w:r w:rsidR="00DA4752">
        <w:rPr>
          <w:noProof/>
          <w:lang w:val="fr-FR"/>
        </w:rPr>
        <w:t>codes de pays à deux</w:t>
      </w:r>
      <w:r w:rsidR="002D56D3">
        <w:rPr>
          <w:noProof/>
          <w:lang w:val="fr-FR"/>
        </w:rPr>
        <w:t> </w:t>
      </w:r>
      <w:r w:rsidR="00DA4752">
        <w:rPr>
          <w:noProof/>
          <w:lang w:val="fr-FR"/>
        </w:rPr>
        <w:t>lettres</w:t>
      </w:r>
      <w:r w:rsidRPr="00982192">
        <w:rPr>
          <w:noProof/>
          <w:lang w:val="fr-FR"/>
        </w:rPr>
        <w:t xml:space="preserve">) </w:t>
      </w:r>
      <w:r w:rsidR="00DA4752">
        <w:rPr>
          <w:noProof/>
          <w:lang w:val="fr-FR"/>
        </w:rPr>
        <w:t xml:space="preserve">DOIT être utilisée pour </w:t>
      </w:r>
      <w:r w:rsidR="00DA4752" w:rsidRPr="00DA4752">
        <w:rPr>
          <w:noProof/>
          <w:lang w:val="fr-FR"/>
        </w:rPr>
        <w:t>la représentation des noms de pays, des dépendances et autres zones d</w:t>
      </w:r>
      <w:r w:rsidR="00BB0A23">
        <w:rPr>
          <w:noProof/>
          <w:lang w:val="fr-FR"/>
        </w:rPr>
        <w:t>’</w:t>
      </w:r>
      <w:r w:rsidR="00DA4752" w:rsidRPr="00DA4752">
        <w:rPr>
          <w:noProof/>
          <w:lang w:val="fr-FR"/>
        </w:rPr>
        <w:t xml:space="preserve">intérêt géopolitique particulier, sur la base des listes de noms de pays provenant des </w:t>
      </w:r>
      <w:r w:rsidR="00BB0A23">
        <w:rPr>
          <w:noProof/>
          <w:lang w:val="fr-FR"/>
        </w:rPr>
        <w:t>Nations Unies</w:t>
      </w:r>
      <w:r w:rsidRPr="00982192">
        <w:rPr>
          <w:noProof/>
          <w:lang w:val="fr-FR"/>
        </w:rPr>
        <w:t>.</w:t>
      </w:r>
    </w:p>
    <w:p w14:paraId="1E9129A8" w14:textId="55969988" w:rsidR="005E48A2" w:rsidRPr="00982192"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AC7652" w:rsidRPr="00982192">
        <w:rPr>
          <w:rFonts w:eastAsia="Times New Roman" w:cs="Arial"/>
          <w:noProof/>
          <w:szCs w:val="17"/>
          <w:lang w:val="fr-FR"/>
        </w:rPr>
        <w:t>0</w:t>
      </w:r>
      <w:r w:rsidR="005C5E8B" w:rsidRPr="00982192">
        <w:rPr>
          <w:rFonts w:eastAsia="Times New Roman" w:cs="Arial"/>
          <w:noProof/>
          <w:szCs w:val="17"/>
          <w:lang w:val="fr-FR"/>
        </w:rPr>
        <w:t>9</w:t>
      </w:r>
      <w:r w:rsidR="000B46F0">
        <w:rPr>
          <w:rFonts w:eastAsia="Times New Roman" w:cs="Arial"/>
          <w:noProof/>
          <w:szCs w:val="17"/>
          <w:lang w:val="fr-FR"/>
        </w:rPr>
        <w:t>]</w:t>
      </w:r>
      <w:r w:rsidR="000B46F0">
        <w:rPr>
          <w:rFonts w:eastAsia="Times New Roman" w:cs="Arial"/>
          <w:noProof/>
          <w:szCs w:val="17"/>
          <w:lang w:val="fr-FR"/>
        </w:rPr>
        <w:tab/>
      </w:r>
      <w:r w:rsidR="00DA4752" w:rsidRPr="00DA4752">
        <w:rPr>
          <w:rFonts w:eastAsia="Times New Roman" w:cs="Arial"/>
          <w:noProof/>
          <w:szCs w:val="17"/>
          <w:lang w:val="fr-FR"/>
        </w:rPr>
        <w:t>La norme</w:t>
      </w:r>
      <w:r w:rsidR="002D56D3">
        <w:rPr>
          <w:rFonts w:eastAsia="Times New Roman" w:cs="Arial"/>
          <w:noProof/>
          <w:szCs w:val="17"/>
          <w:lang w:val="fr-FR"/>
        </w:rPr>
        <w:t> </w:t>
      </w:r>
      <w:r w:rsidR="00DA4752" w:rsidRPr="00DA4752">
        <w:rPr>
          <w:rFonts w:eastAsia="Times New Roman" w:cs="Arial"/>
          <w:noProof/>
          <w:szCs w:val="17"/>
          <w:lang w:val="fr-FR"/>
        </w:rPr>
        <w:t>ISO 639</w:t>
      </w:r>
      <w:r w:rsidR="00BB0A23">
        <w:rPr>
          <w:rFonts w:eastAsia="Times New Roman" w:cs="Arial"/>
          <w:noProof/>
          <w:szCs w:val="17"/>
          <w:lang w:val="fr-FR"/>
        </w:rPr>
        <w:t>-</w:t>
      </w:r>
      <w:r w:rsidR="00DA4752" w:rsidRPr="00DA4752">
        <w:rPr>
          <w:rFonts w:eastAsia="Times New Roman" w:cs="Arial"/>
          <w:noProof/>
          <w:szCs w:val="17"/>
          <w:lang w:val="fr-FR"/>
        </w:rPr>
        <w:t>1 (codes de langue à deux lettres) DOIT être utilisée pour les codes de</w:t>
      </w:r>
      <w:r w:rsidR="00DA4752">
        <w:rPr>
          <w:rFonts w:eastAsia="Times New Roman" w:cs="Arial"/>
          <w:noProof/>
          <w:szCs w:val="17"/>
          <w:lang w:val="fr-FR"/>
        </w:rPr>
        <w:t xml:space="preserve"> langue</w:t>
      </w:r>
      <w:r w:rsidRPr="00982192">
        <w:rPr>
          <w:rFonts w:eastAsia="Times New Roman" w:cs="Arial"/>
          <w:noProof/>
          <w:szCs w:val="17"/>
          <w:lang w:val="fr-FR"/>
        </w:rPr>
        <w:t>.</w:t>
      </w:r>
    </w:p>
    <w:p w14:paraId="41F7DB63" w14:textId="7028FB05" w:rsidR="005E48A2" w:rsidRPr="00A21BF0" w:rsidRDefault="005E48A2"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2E3E0A" w:rsidRPr="00982192">
        <w:rPr>
          <w:rFonts w:eastAsia="Times New Roman" w:cs="Arial"/>
          <w:noProof/>
          <w:szCs w:val="17"/>
          <w:lang w:val="fr-FR"/>
        </w:rPr>
        <w:t>CS</w:t>
      </w:r>
      <w:r w:rsidR="00BB0A23">
        <w:rPr>
          <w:rFonts w:eastAsia="Times New Roman" w:cs="Arial"/>
          <w:noProof/>
          <w:szCs w:val="17"/>
          <w:lang w:val="fr-FR"/>
        </w:rPr>
        <w:t>-</w:t>
      </w:r>
      <w:r w:rsidR="005C5E8B" w:rsidRPr="00982192">
        <w:rPr>
          <w:rFonts w:eastAsia="Times New Roman" w:cs="Arial"/>
          <w:noProof/>
          <w:szCs w:val="17"/>
          <w:lang w:val="fr-FR"/>
        </w:rPr>
        <w:t>10</w:t>
      </w:r>
      <w:r w:rsidR="000B46F0">
        <w:rPr>
          <w:rFonts w:eastAsia="Times New Roman" w:cs="Arial"/>
          <w:noProof/>
          <w:szCs w:val="17"/>
          <w:lang w:val="fr-FR"/>
        </w:rPr>
        <w:t>]</w:t>
      </w:r>
      <w:r w:rsidR="000B46F0">
        <w:rPr>
          <w:rFonts w:eastAsia="Times New Roman" w:cs="Arial"/>
          <w:noProof/>
          <w:szCs w:val="17"/>
          <w:lang w:val="fr-FR"/>
        </w:rPr>
        <w:tab/>
      </w:r>
      <w:r w:rsidR="00DA4752">
        <w:rPr>
          <w:rFonts w:eastAsia="Times New Roman" w:cs="Arial"/>
          <w:noProof/>
          <w:szCs w:val="17"/>
          <w:lang w:val="fr-FR"/>
        </w:rPr>
        <w:t xml:space="preserve">Les unités de mesure </w:t>
      </w:r>
      <w:r w:rsidR="008F4EB1">
        <w:rPr>
          <w:rFonts w:eastAsia="Times New Roman" w:cs="Arial"/>
          <w:noProof/>
          <w:szCs w:val="17"/>
          <w:lang w:val="fr-FR"/>
        </w:rPr>
        <w:t>DEVRAIENT utiliser les unités de mesure définies dans le</w:t>
      </w:r>
      <w:r w:rsidRPr="00982192">
        <w:rPr>
          <w:rFonts w:eastAsia="Times New Roman" w:cs="Arial"/>
          <w:noProof/>
          <w:szCs w:val="17"/>
          <w:lang w:val="fr-FR"/>
        </w:rPr>
        <w:t xml:space="preserve"> Code </w:t>
      </w:r>
      <w:r w:rsidR="008F4EB1">
        <w:rPr>
          <w:rFonts w:eastAsia="Times New Roman" w:cs="Arial"/>
          <w:noProof/>
          <w:szCs w:val="17"/>
          <w:lang w:val="fr-FR"/>
        </w:rPr>
        <w:t xml:space="preserve">unifié des unités de mesure </w:t>
      </w:r>
      <w:r w:rsidRPr="00982192">
        <w:rPr>
          <w:rFonts w:eastAsia="Times New Roman" w:cs="Arial"/>
          <w:noProof/>
          <w:szCs w:val="17"/>
          <w:lang w:val="fr-FR"/>
        </w:rPr>
        <w:t>(bas</w:t>
      </w:r>
      <w:r w:rsidR="008F4EB1">
        <w:rPr>
          <w:rFonts w:eastAsia="Times New Roman" w:cs="Arial"/>
          <w:noProof/>
          <w:szCs w:val="17"/>
          <w:lang w:val="fr-FR"/>
        </w:rPr>
        <w:t>é sur les définitions de l</w:t>
      </w:r>
      <w:r w:rsidR="00BB0A23">
        <w:rPr>
          <w:rFonts w:eastAsia="Times New Roman" w:cs="Arial"/>
          <w:noProof/>
          <w:szCs w:val="17"/>
          <w:lang w:val="fr-FR"/>
        </w:rPr>
        <w:t>’</w:t>
      </w:r>
      <w:r w:rsidRPr="00982192">
        <w:rPr>
          <w:rFonts w:eastAsia="Times New Roman" w:cs="Arial"/>
          <w:noProof/>
          <w:szCs w:val="17"/>
          <w:lang w:val="fr-FR"/>
        </w:rPr>
        <w:t xml:space="preserve">ISO 80000). </w:t>
      </w:r>
      <w:r w:rsidR="002D56D3">
        <w:rPr>
          <w:rFonts w:eastAsia="Times New Roman" w:cs="Arial"/>
          <w:noProof/>
          <w:szCs w:val="17"/>
          <w:lang w:val="fr-FR"/>
        </w:rPr>
        <w:t xml:space="preserve"> </w:t>
      </w:r>
      <w:r w:rsidR="008F4EB1">
        <w:rPr>
          <w:rFonts w:eastAsia="Times New Roman" w:cs="Arial"/>
          <w:noProof/>
          <w:szCs w:val="17"/>
          <w:lang w:val="fr-FR"/>
        </w:rPr>
        <w:t>Par exemple</w:t>
      </w:r>
      <w:r w:rsidR="005C5E8B" w:rsidRPr="00A21BF0">
        <w:rPr>
          <w:rFonts w:eastAsia="Times New Roman" w:cs="Arial"/>
          <w:noProof/>
          <w:szCs w:val="17"/>
          <w:lang w:val="fr-FR"/>
        </w:rPr>
        <w:t xml:space="preserve">, </w:t>
      </w:r>
      <w:r w:rsidR="00EF451B">
        <w:rPr>
          <w:rFonts w:eastAsia="Times New Roman" w:cs="Arial"/>
          <w:noProof/>
          <w:szCs w:val="17"/>
          <w:lang w:val="fr-FR"/>
        </w:rPr>
        <w:t xml:space="preserve">pour la mesure de poids à l’aide de kilogrammes </w:t>
      </w:r>
      <w:r w:rsidR="00BD77F0" w:rsidRPr="00A21BF0">
        <w:rPr>
          <w:rFonts w:eastAsia="Times New Roman" w:cs="Arial"/>
          <w:noProof/>
          <w:szCs w:val="17"/>
          <w:lang w:val="fr-FR"/>
        </w:rPr>
        <w:t>(</w:t>
      </w:r>
      <w:r w:rsidRPr="00A21BF0">
        <w:rPr>
          <w:rFonts w:eastAsia="Times New Roman" w:cs="Arial"/>
          <w:noProof/>
          <w:szCs w:val="17"/>
          <w:lang w:val="fr-FR"/>
        </w:rPr>
        <w:t>kg</w:t>
      </w:r>
      <w:r w:rsidR="00BD77F0" w:rsidRPr="00A21BF0">
        <w:rPr>
          <w:rFonts w:eastAsia="Times New Roman" w:cs="Arial"/>
          <w:noProof/>
          <w:szCs w:val="17"/>
          <w:lang w:val="fr-FR"/>
        </w:rPr>
        <w:t>)</w:t>
      </w:r>
      <w:r w:rsidR="00EF451B">
        <w:rPr>
          <w:rFonts w:eastAsia="Times New Roman" w:cs="Arial"/>
          <w:noProof/>
          <w:szCs w:val="17"/>
          <w:lang w:val="fr-FR"/>
        </w:rPr>
        <w:t>.</w:t>
      </w:r>
    </w:p>
    <w:p w14:paraId="2043218B" w14:textId="6C34C0FB" w:rsidR="00992C0C" w:rsidRDefault="00E036A1"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[CS</w:t>
      </w:r>
      <w:del w:id="358" w:author="Author">
        <w:r w:rsidRPr="00982192" w:rsidDel="00215723">
          <w:rPr>
            <w:rFonts w:eastAsia="Times New Roman" w:cs="Arial"/>
            <w:noProof/>
            <w:szCs w:val="17"/>
            <w:lang w:val="fr-FR"/>
          </w:rPr>
          <w:delText>J</w:delText>
        </w:r>
      </w:del>
      <w:r w:rsidR="00BB0A23">
        <w:rPr>
          <w:rFonts w:eastAsia="Times New Roman" w:cs="Arial"/>
          <w:noProof/>
          <w:szCs w:val="17"/>
          <w:lang w:val="fr-FR"/>
        </w:rPr>
        <w:t>-</w:t>
      </w:r>
      <w:r w:rsidR="005C5E8B" w:rsidRPr="00982192">
        <w:rPr>
          <w:rFonts w:eastAsia="Times New Roman" w:cs="Arial"/>
          <w:noProof/>
          <w:szCs w:val="17"/>
          <w:lang w:val="fr-FR"/>
        </w:rPr>
        <w:t>11</w:t>
      </w:r>
      <w:r w:rsidR="000B46F0">
        <w:rPr>
          <w:rFonts w:eastAsia="Times New Roman" w:cs="Arial"/>
          <w:noProof/>
          <w:szCs w:val="17"/>
          <w:lang w:val="fr-FR"/>
        </w:rPr>
        <w:t>]</w:t>
      </w:r>
      <w:r w:rsidR="000B46F0">
        <w:rPr>
          <w:rFonts w:eastAsia="Times New Roman" w:cs="Arial"/>
          <w:noProof/>
          <w:szCs w:val="17"/>
          <w:lang w:val="fr-FR"/>
        </w:rPr>
        <w:tab/>
      </w:r>
      <w:r w:rsidR="008F4EB1" w:rsidRPr="008F4EB1">
        <w:rPr>
          <w:rFonts w:eastAsia="Times New Roman" w:cs="Arial"/>
          <w:noProof/>
          <w:szCs w:val="17"/>
          <w:lang w:val="fr-FR"/>
        </w:rPr>
        <w:t>Les caractères utilisés dans les énumérations DOIVENT se limiter aux caractères suivants</w:t>
      </w:r>
      <w:r w:rsidR="00BB0A23">
        <w:rPr>
          <w:rFonts w:eastAsia="Times New Roman" w:cs="Arial"/>
          <w:noProof/>
          <w:szCs w:val="17"/>
          <w:lang w:val="fr-FR"/>
        </w:rPr>
        <w:t> :</w:t>
      </w:r>
      <w:r w:rsidR="008F4EB1" w:rsidRPr="008F4EB1">
        <w:rPr>
          <w:rFonts w:eastAsia="Times New Roman" w:cs="Arial"/>
          <w:noProof/>
          <w:szCs w:val="17"/>
          <w:lang w:val="fr-FR"/>
        </w:rPr>
        <w:t xml:space="preserve"> </w:t>
      </w:r>
      <w:r w:rsidR="008F4EB1" w:rsidRPr="00982192">
        <w:rPr>
          <w:rFonts w:eastAsia="Times New Roman" w:cs="Arial"/>
          <w:noProof/>
          <w:szCs w:val="17"/>
          <w:lang w:val="fr-FR"/>
        </w:rPr>
        <w:t>{a</w:t>
      </w:r>
      <w:r w:rsidR="00BB0A23">
        <w:rPr>
          <w:rFonts w:eastAsia="Times New Roman" w:cs="Arial"/>
          <w:noProof/>
          <w:szCs w:val="17"/>
          <w:lang w:val="fr-FR"/>
        </w:rPr>
        <w:t>-</w:t>
      </w:r>
      <w:r w:rsidR="008F4EB1" w:rsidRPr="00982192">
        <w:rPr>
          <w:rFonts w:eastAsia="Times New Roman" w:cs="Arial"/>
          <w:noProof/>
          <w:szCs w:val="17"/>
          <w:lang w:val="fr-FR"/>
        </w:rPr>
        <w:t>z, A</w:t>
      </w:r>
      <w:r w:rsidR="00BB0A23">
        <w:rPr>
          <w:rFonts w:eastAsia="Times New Roman" w:cs="Arial"/>
          <w:noProof/>
          <w:szCs w:val="17"/>
          <w:lang w:val="fr-FR"/>
        </w:rPr>
        <w:t>-</w:t>
      </w:r>
      <w:r w:rsidR="008F4EB1" w:rsidRPr="00982192">
        <w:rPr>
          <w:rFonts w:eastAsia="Times New Roman" w:cs="Arial"/>
          <w:noProof/>
          <w:szCs w:val="17"/>
          <w:lang w:val="fr-FR"/>
        </w:rPr>
        <w:t>Z, 0</w:t>
      </w:r>
      <w:r w:rsidR="00BB0A23">
        <w:rPr>
          <w:rFonts w:eastAsia="Times New Roman" w:cs="Arial"/>
          <w:noProof/>
          <w:szCs w:val="17"/>
          <w:lang w:val="fr-FR"/>
        </w:rPr>
        <w:t>-</w:t>
      </w:r>
      <w:r w:rsidR="008F4EB1" w:rsidRPr="00982192">
        <w:rPr>
          <w:rFonts w:eastAsia="Times New Roman" w:cs="Arial"/>
          <w:noProof/>
          <w:szCs w:val="17"/>
          <w:lang w:val="fr-FR"/>
        </w:rPr>
        <w:t>9, p</w:t>
      </w:r>
      <w:r w:rsidR="008F4EB1">
        <w:rPr>
          <w:rFonts w:eastAsia="Times New Roman" w:cs="Arial"/>
          <w:noProof/>
          <w:szCs w:val="17"/>
          <w:lang w:val="fr-FR"/>
        </w:rPr>
        <w:t>oint</w:t>
      </w:r>
      <w:r w:rsidR="008F4EB1" w:rsidRPr="00982192">
        <w:rPr>
          <w:rFonts w:eastAsia="Times New Roman" w:cs="Arial"/>
          <w:noProof/>
          <w:szCs w:val="17"/>
          <w:lang w:val="fr-FR"/>
        </w:rPr>
        <w:t xml:space="preserve"> (.), </w:t>
      </w:r>
      <w:r w:rsidR="008F4EB1">
        <w:rPr>
          <w:rFonts w:eastAsia="Times New Roman" w:cs="Arial"/>
          <w:noProof/>
          <w:szCs w:val="17"/>
          <w:lang w:val="fr-FR"/>
        </w:rPr>
        <w:t xml:space="preserve">virgule </w:t>
      </w:r>
      <w:r w:rsidR="008F4EB1" w:rsidRPr="00982192">
        <w:rPr>
          <w:rFonts w:eastAsia="Times New Roman" w:cs="Arial"/>
          <w:noProof/>
          <w:szCs w:val="17"/>
          <w:lang w:val="fr-FR"/>
        </w:rPr>
        <w:t xml:space="preserve">(,), </w:t>
      </w:r>
      <w:r w:rsidR="008F4EB1">
        <w:rPr>
          <w:rFonts w:eastAsia="Times New Roman" w:cs="Arial"/>
          <w:noProof/>
          <w:szCs w:val="17"/>
          <w:lang w:val="fr-FR"/>
        </w:rPr>
        <w:t>e</w:t>
      </w:r>
      <w:r w:rsidR="008F4EB1" w:rsidRPr="00982192">
        <w:rPr>
          <w:rFonts w:eastAsia="Times New Roman" w:cs="Arial"/>
          <w:noProof/>
          <w:szCs w:val="17"/>
          <w:lang w:val="fr-FR"/>
        </w:rPr>
        <w:t xml:space="preserve">spaces ( ), </w:t>
      </w:r>
      <w:r w:rsidR="008F4EB1">
        <w:rPr>
          <w:rFonts w:eastAsia="Times New Roman" w:cs="Arial"/>
          <w:noProof/>
          <w:szCs w:val="17"/>
          <w:lang w:val="fr-FR"/>
        </w:rPr>
        <w:t xml:space="preserve">tiret </w:t>
      </w:r>
      <w:r w:rsidR="008F4EB1" w:rsidRPr="00982192">
        <w:rPr>
          <w:rFonts w:eastAsia="Times New Roman" w:cs="Arial"/>
          <w:noProof/>
          <w:szCs w:val="17"/>
          <w:lang w:val="fr-FR"/>
        </w:rPr>
        <w:t>(</w:t>
      </w:r>
      <w:r w:rsidR="00BB0A23">
        <w:rPr>
          <w:rFonts w:eastAsia="Times New Roman" w:cs="Arial"/>
          <w:noProof/>
          <w:szCs w:val="17"/>
          <w:lang w:val="fr-FR"/>
        </w:rPr>
        <w:t>-</w:t>
      </w:r>
      <w:r w:rsidR="008F4EB1" w:rsidRPr="00982192">
        <w:rPr>
          <w:rFonts w:eastAsia="Times New Roman" w:cs="Arial"/>
          <w:noProof/>
          <w:szCs w:val="17"/>
          <w:lang w:val="fr-FR"/>
        </w:rPr>
        <w:t>)</w:t>
      </w:r>
      <w:r w:rsidR="008F4EB1">
        <w:rPr>
          <w:rFonts w:eastAsia="Times New Roman" w:cs="Arial"/>
          <w:noProof/>
          <w:szCs w:val="17"/>
          <w:lang w:val="fr-FR"/>
        </w:rPr>
        <w:t xml:space="preserve"> </w:t>
      </w:r>
      <w:r w:rsidR="008F4EB1" w:rsidRPr="008F4EB1">
        <w:rPr>
          <w:rFonts w:eastAsia="Times New Roman" w:cs="Arial"/>
          <w:noProof/>
          <w:szCs w:val="17"/>
          <w:lang w:val="fr-FR"/>
        </w:rPr>
        <w:t xml:space="preserve">et caractère de soulignement </w:t>
      </w:r>
      <w:r w:rsidR="008F4EB1">
        <w:rPr>
          <w:rFonts w:eastAsia="Times New Roman" w:cs="Arial"/>
          <w:noProof/>
          <w:szCs w:val="17"/>
          <w:lang w:val="fr-FR"/>
        </w:rPr>
        <w:t>(</w:t>
      </w:r>
      <w:r w:rsidR="008F4EB1" w:rsidRPr="008F4EB1">
        <w:rPr>
          <w:rFonts w:eastAsia="Times New Roman" w:cs="Arial"/>
          <w:noProof/>
          <w:szCs w:val="17"/>
          <w:lang w:val="fr-FR"/>
        </w:rPr>
        <w:t>_</w:t>
      </w:r>
      <w:r w:rsidR="008F4EB1">
        <w:rPr>
          <w:rFonts w:eastAsia="Times New Roman" w:cs="Arial"/>
          <w:noProof/>
          <w:szCs w:val="17"/>
          <w:lang w:val="fr-FR"/>
        </w:rPr>
        <w:t>)</w:t>
      </w:r>
      <w:ins w:id="359" w:author="Author">
        <w:r w:rsidR="00215723" w:rsidRPr="00C1783B">
          <w:rPr>
            <w:lang w:val="fr-CH"/>
            <w:rPrChange w:id="360" w:author="Author">
              <w:rPr/>
            </w:rPrChange>
          </w:rPr>
          <w:t>}</w:t>
        </w:r>
      </w:ins>
      <w:r w:rsidR="008F4EB1" w:rsidRPr="008F4EB1">
        <w:rPr>
          <w:rFonts w:eastAsia="Times New Roman" w:cs="Arial"/>
          <w:noProof/>
          <w:szCs w:val="17"/>
          <w:lang w:val="fr-FR"/>
        </w:rPr>
        <w:t>.</w:t>
      </w:r>
    </w:p>
    <w:p w14:paraId="76C0907E" w14:textId="4275DE10" w:rsidR="00992C0C" w:rsidRDefault="00E036A1"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5C5E8B" w:rsidRPr="00982192">
        <w:rPr>
          <w:rFonts w:eastAsia="Times New Roman" w:cs="Arial"/>
          <w:noProof/>
          <w:szCs w:val="17"/>
          <w:lang w:val="fr-FR"/>
        </w:rPr>
        <w:t>CSJ</w:t>
      </w:r>
      <w:r w:rsidR="00BB0A23">
        <w:rPr>
          <w:rFonts w:eastAsia="Times New Roman" w:cs="Arial"/>
          <w:noProof/>
          <w:szCs w:val="17"/>
          <w:lang w:val="fr-FR"/>
        </w:rPr>
        <w:t>-</w:t>
      </w:r>
      <w:r w:rsidR="005C5E8B" w:rsidRPr="00982192">
        <w:rPr>
          <w:rFonts w:eastAsia="Times New Roman" w:cs="Arial"/>
          <w:noProof/>
          <w:szCs w:val="17"/>
          <w:lang w:val="fr-FR"/>
        </w:rPr>
        <w:t>12</w:t>
      </w:r>
      <w:r w:rsidR="000B46F0">
        <w:rPr>
          <w:rFonts w:eastAsia="Times New Roman" w:cs="Arial"/>
          <w:noProof/>
          <w:szCs w:val="17"/>
          <w:lang w:val="fr-FR"/>
        </w:rPr>
        <w:t>]</w:t>
      </w:r>
      <w:r w:rsidR="000B46F0">
        <w:rPr>
          <w:rFonts w:eastAsia="Times New Roman" w:cs="Arial"/>
          <w:noProof/>
          <w:szCs w:val="17"/>
          <w:lang w:val="fr-FR"/>
        </w:rPr>
        <w:tab/>
      </w:r>
      <w:r w:rsidR="008F4EB1">
        <w:rPr>
          <w:rFonts w:eastAsia="Times New Roman" w:cs="Arial"/>
          <w:noProof/>
          <w:szCs w:val="17"/>
          <w:lang w:val="fr-FR"/>
        </w:rPr>
        <w:t>Les termes de représentation figurant dans l</w:t>
      </w:r>
      <w:r w:rsidR="00BB0A23">
        <w:rPr>
          <w:rFonts w:eastAsia="Times New Roman" w:cs="Arial"/>
          <w:noProof/>
          <w:szCs w:val="17"/>
          <w:lang w:val="fr-FR"/>
        </w:rPr>
        <w:t>’</w:t>
      </w:r>
      <w:r w:rsidR="00992C0C">
        <w:rPr>
          <w:rFonts w:eastAsia="Times New Roman" w:cs="Arial"/>
          <w:noProof/>
          <w:szCs w:val="17"/>
          <w:lang w:val="fr-FR"/>
        </w:rPr>
        <w:t>a</w:t>
      </w:r>
      <w:r w:rsidR="00992C0C" w:rsidRPr="00982192">
        <w:rPr>
          <w:rFonts w:eastAsia="Times New Roman" w:cs="Arial"/>
          <w:noProof/>
          <w:szCs w:val="17"/>
          <w:lang w:val="fr-FR"/>
        </w:rPr>
        <w:t>nnex</w:t>
      </w:r>
      <w:r w:rsidR="00992C0C">
        <w:rPr>
          <w:rFonts w:eastAsia="Times New Roman" w:cs="Arial"/>
          <w:noProof/>
          <w:szCs w:val="17"/>
          <w:lang w:val="fr-FR"/>
        </w:rPr>
        <w:t>e </w:t>
      </w:r>
      <w:r w:rsidR="00992C0C" w:rsidRPr="00982192">
        <w:rPr>
          <w:rFonts w:eastAsia="Times New Roman" w:cs="Arial"/>
          <w:noProof/>
          <w:szCs w:val="17"/>
          <w:lang w:val="fr-FR"/>
        </w:rPr>
        <w:t>V</w:t>
      </w:r>
      <w:r w:rsidR="00A21331" w:rsidRPr="00982192">
        <w:rPr>
          <w:rFonts w:eastAsia="Times New Roman" w:cs="Arial"/>
          <w:noProof/>
          <w:szCs w:val="17"/>
          <w:lang w:val="fr-FR"/>
        </w:rPr>
        <w:t>I</w:t>
      </w:r>
      <w:r w:rsidRPr="00982192">
        <w:rPr>
          <w:rFonts w:eastAsia="Times New Roman" w:cs="Arial"/>
          <w:noProof/>
          <w:szCs w:val="17"/>
          <w:lang w:val="fr-FR"/>
        </w:rPr>
        <w:t xml:space="preserve"> </w:t>
      </w:r>
      <w:r w:rsidR="008F4EB1">
        <w:rPr>
          <w:rFonts w:eastAsia="Times New Roman" w:cs="Arial"/>
          <w:noProof/>
          <w:szCs w:val="17"/>
          <w:lang w:val="fr-FR"/>
        </w:rPr>
        <w:t>DOIVENT être utilisés pour les noms de propriétés atomiques</w:t>
      </w:r>
      <w:r w:rsidRPr="00982192">
        <w:rPr>
          <w:rFonts w:eastAsia="Times New Roman" w:cs="Arial"/>
          <w:noProof/>
          <w:szCs w:val="17"/>
          <w:lang w:val="fr-FR"/>
        </w:rPr>
        <w:t>.</w:t>
      </w:r>
    </w:p>
    <w:p w14:paraId="071E8779" w14:textId="0852CB27" w:rsidR="00992C0C" w:rsidRDefault="0063151F" w:rsidP="00CE01DA">
      <w:pPr>
        <w:tabs>
          <w:tab w:val="left" w:pos="1350"/>
        </w:tabs>
        <w:spacing w:before="170" w:after="170"/>
        <w:ind w:left="567"/>
        <w:rPr>
          <w:rFonts w:eastAsia="Times New Roman" w:cs="Arial"/>
          <w:noProof/>
          <w:szCs w:val="17"/>
          <w:lang w:val="fr-FR"/>
        </w:rPr>
      </w:pPr>
      <w:r w:rsidRPr="00982192">
        <w:rPr>
          <w:rFonts w:eastAsia="Times New Roman" w:cs="Arial"/>
          <w:noProof/>
          <w:szCs w:val="17"/>
          <w:lang w:val="fr-FR"/>
        </w:rPr>
        <w:t>[</w:t>
      </w:r>
      <w:r w:rsidR="005C5E8B" w:rsidRPr="00982192">
        <w:rPr>
          <w:rFonts w:eastAsia="Times New Roman" w:cs="Arial"/>
          <w:noProof/>
          <w:szCs w:val="17"/>
          <w:lang w:val="fr-FR"/>
        </w:rPr>
        <w:t>CSJ</w:t>
      </w:r>
      <w:r w:rsidR="00BB0A23">
        <w:rPr>
          <w:rFonts w:eastAsia="Times New Roman" w:cs="Arial"/>
          <w:noProof/>
          <w:szCs w:val="17"/>
          <w:lang w:val="fr-FR"/>
        </w:rPr>
        <w:t>-</w:t>
      </w:r>
      <w:r w:rsidR="005C5E8B" w:rsidRPr="00982192">
        <w:rPr>
          <w:rFonts w:eastAsia="Times New Roman" w:cs="Arial"/>
          <w:noProof/>
          <w:szCs w:val="17"/>
          <w:lang w:val="fr-FR"/>
        </w:rPr>
        <w:t>13</w:t>
      </w:r>
      <w:r w:rsidR="000B46F0">
        <w:rPr>
          <w:rFonts w:eastAsia="Times New Roman" w:cs="Arial"/>
          <w:noProof/>
          <w:szCs w:val="17"/>
          <w:lang w:val="fr-FR"/>
        </w:rPr>
        <w:t>]</w:t>
      </w:r>
      <w:r w:rsidR="000B46F0">
        <w:rPr>
          <w:rFonts w:eastAsia="Times New Roman" w:cs="Arial"/>
          <w:noProof/>
          <w:szCs w:val="17"/>
          <w:lang w:val="fr-FR"/>
        </w:rPr>
        <w:tab/>
      </w:r>
      <w:r w:rsidR="008F4EB1">
        <w:rPr>
          <w:rFonts w:eastAsia="Times New Roman" w:cs="Arial"/>
          <w:noProof/>
          <w:szCs w:val="17"/>
          <w:lang w:val="fr-FR"/>
        </w:rPr>
        <w:t>Les a</w:t>
      </w:r>
      <w:r w:rsidR="00C15FCE" w:rsidRPr="00982192">
        <w:rPr>
          <w:rFonts w:eastAsia="Times New Roman" w:cs="Arial"/>
          <w:noProof/>
          <w:szCs w:val="17"/>
          <w:lang w:val="fr-FR"/>
        </w:rPr>
        <w:t>cronym</w:t>
      </w:r>
      <w:r w:rsidR="008F4EB1">
        <w:rPr>
          <w:rFonts w:eastAsia="Times New Roman" w:cs="Arial"/>
          <w:noProof/>
          <w:szCs w:val="17"/>
          <w:lang w:val="fr-FR"/>
        </w:rPr>
        <w:t>e</w:t>
      </w:r>
      <w:r w:rsidR="00C15FCE" w:rsidRPr="00982192">
        <w:rPr>
          <w:rFonts w:eastAsia="Times New Roman" w:cs="Arial"/>
          <w:noProof/>
          <w:szCs w:val="17"/>
          <w:lang w:val="fr-FR"/>
        </w:rPr>
        <w:t xml:space="preserve">s </w:t>
      </w:r>
      <w:r w:rsidR="008F4EB1">
        <w:rPr>
          <w:rFonts w:eastAsia="Times New Roman" w:cs="Arial"/>
          <w:noProof/>
          <w:szCs w:val="17"/>
          <w:lang w:val="fr-FR"/>
        </w:rPr>
        <w:t>et abréviations placés au début de noms de propriétés DOIVENT être constitués de caractères bas de cas</w:t>
      </w:r>
      <w:r w:rsidR="00334310">
        <w:rPr>
          <w:rFonts w:eastAsia="Times New Roman" w:cs="Arial"/>
          <w:noProof/>
          <w:szCs w:val="17"/>
          <w:lang w:val="fr-FR"/>
        </w:rPr>
        <w:t>se.  To</w:t>
      </w:r>
      <w:r w:rsidR="008F4EB1">
        <w:rPr>
          <w:rFonts w:eastAsia="Times New Roman" w:cs="Arial"/>
          <w:noProof/>
          <w:szCs w:val="17"/>
          <w:lang w:val="fr-FR"/>
        </w:rPr>
        <w:t>utes les autres valeurs d</w:t>
      </w:r>
      <w:r w:rsidR="00BB0A23">
        <w:rPr>
          <w:rFonts w:eastAsia="Times New Roman" w:cs="Arial"/>
          <w:noProof/>
          <w:szCs w:val="17"/>
          <w:lang w:val="fr-FR"/>
        </w:rPr>
        <w:t>’</w:t>
      </w:r>
      <w:r w:rsidR="008F4EB1">
        <w:rPr>
          <w:rFonts w:eastAsia="Times New Roman" w:cs="Arial"/>
          <w:noProof/>
          <w:szCs w:val="17"/>
          <w:lang w:val="fr-FR"/>
        </w:rPr>
        <w:t>une énumération, tous les autres acronymes et toutes les autres valeurs d</w:t>
      </w:r>
      <w:r w:rsidR="00BB0A23">
        <w:rPr>
          <w:rFonts w:eastAsia="Times New Roman" w:cs="Arial"/>
          <w:noProof/>
          <w:szCs w:val="17"/>
          <w:lang w:val="fr-FR"/>
        </w:rPr>
        <w:t>’</w:t>
      </w:r>
      <w:r w:rsidR="008F4EB1">
        <w:rPr>
          <w:rFonts w:eastAsia="Times New Roman" w:cs="Arial"/>
          <w:noProof/>
          <w:szCs w:val="17"/>
          <w:lang w:val="fr-FR"/>
        </w:rPr>
        <w:t>abréviations DOIVENT être constitués de caractères haut de casse</w:t>
      </w:r>
      <w:r w:rsidRPr="00982192">
        <w:rPr>
          <w:rFonts w:eastAsia="Times New Roman" w:cs="Arial"/>
          <w:noProof/>
          <w:szCs w:val="17"/>
          <w:lang w:val="fr-FR"/>
        </w:rPr>
        <w:t>.</w:t>
      </w:r>
    </w:p>
    <w:p w14:paraId="5CC98393" w14:textId="195C18F9" w:rsidR="005E48A2" w:rsidRPr="00982192" w:rsidRDefault="005E48A2" w:rsidP="00CE01DA">
      <w:pPr>
        <w:pStyle w:val="Heading2"/>
        <w:keepLines/>
        <w:spacing w:before="170" w:after="170"/>
        <w:rPr>
          <w:noProof/>
          <w:lang w:val="fr-FR"/>
        </w:rPr>
      </w:pPr>
      <w:bookmarkStart w:id="361" w:name="_Toc54363386"/>
      <w:bookmarkStart w:id="362" w:name="_Toc212824903"/>
      <w:r w:rsidRPr="00982192">
        <w:rPr>
          <w:noProof/>
          <w:lang w:val="fr-FR"/>
        </w:rPr>
        <w:t>CONFORM</w:t>
      </w:r>
      <w:r w:rsidR="008F4EB1">
        <w:rPr>
          <w:noProof/>
          <w:lang w:val="fr-FR"/>
        </w:rPr>
        <w:t>ITÉ</w:t>
      </w:r>
      <w:bookmarkEnd w:id="361"/>
      <w:bookmarkEnd w:id="362"/>
    </w:p>
    <w:p w14:paraId="1D0FA77D" w14:textId="567F079A" w:rsidR="00992C0C"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8F4EB1">
        <w:rPr>
          <w:rFonts w:eastAsia="Times New Roman" w:cs="Arial"/>
          <w:noProof/>
          <w:szCs w:val="17"/>
          <w:lang w:val="fr-FR"/>
        </w:rPr>
        <w:t xml:space="preserve">La présente norme </w:t>
      </w:r>
      <w:r w:rsidR="000A34A1">
        <w:rPr>
          <w:rFonts w:eastAsia="Times New Roman" w:cs="Arial"/>
          <w:noProof/>
          <w:szCs w:val="17"/>
          <w:lang w:val="fr-FR"/>
        </w:rPr>
        <w:t>est conçue comme un ensemble de règles et conventions de conception qui peuvent être disposées en couches au</w:t>
      </w:r>
      <w:r w:rsidR="00BB0A23">
        <w:rPr>
          <w:rFonts w:eastAsia="Times New Roman" w:cs="Arial"/>
          <w:noProof/>
          <w:szCs w:val="17"/>
          <w:lang w:val="fr-FR"/>
        </w:rPr>
        <w:t>-</w:t>
      </w:r>
      <w:r w:rsidR="000A34A1">
        <w:rPr>
          <w:rFonts w:eastAsia="Times New Roman" w:cs="Arial"/>
          <w:noProof/>
          <w:szCs w:val="17"/>
          <w:lang w:val="fr-FR"/>
        </w:rPr>
        <w:t>dessus d</w:t>
      </w:r>
      <w:r w:rsidR="00BB0A23">
        <w:rPr>
          <w:rFonts w:eastAsia="Times New Roman" w:cs="Arial"/>
          <w:noProof/>
          <w:szCs w:val="17"/>
          <w:lang w:val="fr-FR"/>
        </w:rPr>
        <w:t>’</w:t>
      </w:r>
      <w:r w:rsidR="000A34A1">
        <w:rPr>
          <w:rFonts w:eastAsia="Times New Roman" w:cs="Arial"/>
          <w:noProof/>
          <w:szCs w:val="17"/>
          <w:lang w:val="fr-FR"/>
        </w:rPr>
        <w:t>API de service Web existantes ou nouvelles pour créer des fonctionnalités commun</w:t>
      </w:r>
      <w:r w:rsidR="00334310">
        <w:rPr>
          <w:rFonts w:eastAsia="Times New Roman" w:cs="Arial"/>
          <w:noProof/>
          <w:szCs w:val="17"/>
          <w:lang w:val="fr-FR"/>
        </w:rPr>
        <w:t>es.  To</w:t>
      </w:r>
      <w:r w:rsidR="000A34A1">
        <w:rPr>
          <w:rFonts w:eastAsia="Times New Roman" w:cs="Arial"/>
          <w:noProof/>
          <w:szCs w:val="17"/>
          <w:lang w:val="fr-FR"/>
        </w:rPr>
        <w:t xml:space="preserve">us les </w:t>
      </w:r>
      <w:r w:rsidR="005E48A2" w:rsidRPr="00982192">
        <w:rPr>
          <w:rFonts w:eastAsia="Times New Roman" w:cs="Arial"/>
          <w:noProof/>
          <w:szCs w:val="17"/>
          <w:lang w:val="fr-FR"/>
        </w:rPr>
        <w:t xml:space="preserve">services </w:t>
      </w:r>
      <w:r w:rsidR="000A34A1">
        <w:rPr>
          <w:rFonts w:eastAsia="Times New Roman" w:cs="Arial"/>
          <w:noProof/>
          <w:szCs w:val="17"/>
          <w:lang w:val="fr-FR"/>
        </w:rPr>
        <w:t xml:space="preserve">ne prennent pas en charge toutes les </w:t>
      </w:r>
      <w:r w:rsidR="005E48A2" w:rsidRPr="00982192">
        <w:rPr>
          <w:rFonts w:eastAsia="Times New Roman" w:cs="Arial"/>
          <w:noProof/>
          <w:szCs w:val="17"/>
          <w:lang w:val="fr-FR"/>
        </w:rPr>
        <w:t>conventions d</w:t>
      </w:r>
      <w:r w:rsidR="000A34A1">
        <w:rPr>
          <w:rFonts w:eastAsia="Times New Roman" w:cs="Arial"/>
          <w:noProof/>
          <w:szCs w:val="17"/>
          <w:lang w:val="fr-FR"/>
        </w:rPr>
        <w:t xml:space="preserve">éfinies dans la norme, en raison de contraintes opérationnelles </w:t>
      </w:r>
      <w:r w:rsidR="005E48A2" w:rsidRPr="00982192">
        <w:rPr>
          <w:rFonts w:eastAsia="Times New Roman" w:cs="Arial"/>
          <w:noProof/>
          <w:szCs w:val="17"/>
          <w:lang w:val="fr-FR"/>
        </w:rPr>
        <w:t>(</w:t>
      </w:r>
      <w:r w:rsidR="000A34A1">
        <w:rPr>
          <w:rFonts w:eastAsia="Times New Roman" w:cs="Arial"/>
          <w:noProof/>
          <w:szCs w:val="17"/>
          <w:lang w:val="fr-FR"/>
        </w:rPr>
        <w:t>par exemple</w:t>
      </w:r>
      <w:r w:rsidR="005E48A2" w:rsidRPr="00982192">
        <w:rPr>
          <w:rFonts w:eastAsia="Times New Roman" w:cs="Arial"/>
          <w:noProof/>
          <w:szCs w:val="17"/>
          <w:lang w:val="fr-FR"/>
        </w:rPr>
        <w:t xml:space="preserve">, </w:t>
      </w:r>
      <w:r w:rsidR="000A34A1">
        <w:rPr>
          <w:rFonts w:eastAsia="Times New Roman" w:cs="Arial"/>
          <w:noProof/>
          <w:szCs w:val="17"/>
          <w:lang w:val="fr-FR"/>
        </w:rPr>
        <w:t>la qualité de service peut ne pas être exigée</w:t>
      </w:r>
      <w:r w:rsidR="005E48A2" w:rsidRPr="00982192">
        <w:rPr>
          <w:rFonts w:eastAsia="Times New Roman" w:cs="Arial"/>
          <w:noProof/>
          <w:szCs w:val="17"/>
          <w:lang w:val="fr-FR"/>
        </w:rPr>
        <w:t>) o</w:t>
      </w:r>
      <w:r w:rsidR="000A34A1">
        <w:rPr>
          <w:rFonts w:eastAsia="Times New Roman" w:cs="Arial"/>
          <w:noProof/>
          <w:szCs w:val="17"/>
          <w:lang w:val="fr-FR"/>
        </w:rPr>
        <w:t>u techniques (par exemple</w:t>
      </w:r>
      <w:r w:rsidR="005E48A2" w:rsidRPr="00982192">
        <w:rPr>
          <w:rFonts w:eastAsia="Times New Roman" w:cs="Arial"/>
          <w:noProof/>
          <w:szCs w:val="17"/>
          <w:lang w:val="fr-FR"/>
        </w:rPr>
        <w:t xml:space="preserve">, OAuth 2.0 </w:t>
      </w:r>
      <w:r w:rsidR="000A34A1">
        <w:rPr>
          <w:rFonts w:eastAsia="Times New Roman" w:cs="Arial"/>
          <w:noProof/>
          <w:szCs w:val="17"/>
          <w:lang w:val="fr-FR"/>
        </w:rPr>
        <w:t>peut déjà être utilisé</w:t>
      </w:r>
      <w:r w:rsidR="005E48A2" w:rsidRPr="00982192">
        <w:rPr>
          <w:rFonts w:eastAsia="Times New Roman" w:cs="Arial"/>
          <w:noProof/>
          <w:szCs w:val="17"/>
          <w:lang w:val="fr-FR"/>
        </w:rPr>
        <w:t>).</w:t>
      </w:r>
    </w:p>
    <w:p w14:paraId="1BF28391" w14:textId="58BC7C7E" w:rsidR="00992C0C"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0A34A1">
        <w:rPr>
          <w:rFonts w:eastAsia="Times New Roman" w:cs="Arial"/>
          <w:noProof/>
          <w:szCs w:val="17"/>
          <w:lang w:val="fr-FR"/>
        </w:rPr>
        <w:t xml:space="preserve">La présente norme </w:t>
      </w:r>
      <w:r w:rsidR="005E48A2" w:rsidRPr="00982192">
        <w:rPr>
          <w:rFonts w:eastAsia="Times New Roman" w:cs="Arial"/>
          <w:noProof/>
          <w:szCs w:val="17"/>
          <w:lang w:val="fr-FR"/>
        </w:rPr>
        <w:t>d</w:t>
      </w:r>
      <w:r w:rsidR="000A34A1">
        <w:rPr>
          <w:rFonts w:eastAsia="Times New Roman" w:cs="Arial"/>
          <w:noProof/>
          <w:szCs w:val="17"/>
          <w:lang w:val="fr-FR"/>
        </w:rPr>
        <w:t>é</w:t>
      </w:r>
      <w:r w:rsidR="005E48A2" w:rsidRPr="00982192">
        <w:rPr>
          <w:rFonts w:eastAsia="Times New Roman" w:cs="Arial"/>
          <w:noProof/>
          <w:szCs w:val="17"/>
          <w:lang w:val="fr-FR"/>
        </w:rPr>
        <w:t>fin</w:t>
      </w:r>
      <w:r w:rsidR="000A34A1">
        <w:rPr>
          <w:rFonts w:eastAsia="Times New Roman" w:cs="Arial"/>
          <w:noProof/>
          <w:szCs w:val="17"/>
          <w:lang w:val="fr-FR"/>
        </w:rPr>
        <w:t>it deux</w:t>
      </w:r>
      <w:r w:rsidR="002D56D3">
        <w:rPr>
          <w:rFonts w:eastAsia="Times New Roman" w:cs="Arial"/>
          <w:noProof/>
          <w:szCs w:val="17"/>
          <w:lang w:val="fr-FR"/>
        </w:rPr>
        <w:t> </w:t>
      </w:r>
      <w:r w:rsidR="000A34A1">
        <w:rPr>
          <w:rFonts w:eastAsia="Times New Roman" w:cs="Arial"/>
          <w:noProof/>
          <w:szCs w:val="17"/>
          <w:lang w:val="fr-FR"/>
        </w:rPr>
        <w:t>niveaux de conformité</w:t>
      </w:r>
      <w:r w:rsidR="00BB0A23">
        <w:rPr>
          <w:rFonts w:eastAsia="Times New Roman" w:cs="Arial"/>
          <w:noProof/>
          <w:szCs w:val="17"/>
          <w:lang w:val="fr-FR"/>
        </w:rPr>
        <w:t> :</w:t>
      </w:r>
      <w:r w:rsidR="005E48A2" w:rsidRPr="00982192">
        <w:rPr>
          <w:rFonts w:eastAsia="Times New Roman" w:cs="Arial"/>
          <w:noProof/>
          <w:szCs w:val="17"/>
          <w:lang w:val="fr-FR"/>
        </w:rPr>
        <w:t xml:space="preserve"> </w:t>
      </w:r>
      <w:r w:rsidR="000A34A1">
        <w:rPr>
          <w:rFonts w:eastAsia="Times New Roman" w:cs="Arial"/>
          <w:noProof/>
          <w:szCs w:val="17"/>
          <w:lang w:val="fr-FR"/>
        </w:rPr>
        <w:t xml:space="preserve">les niveaux de conformité </w:t>
      </w:r>
      <w:r w:rsidR="00BD77F0" w:rsidRPr="00982192">
        <w:rPr>
          <w:rFonts w:eastAsia="Times New Roman" w:cs="Arial"/>
          <w:noProof/>
          <w:szCs w:val="17"/>
          <w:lang w:val="fr-FR"/>
        </w:rPr>
        <w:t xml:space="preserve">A </w:t>
      </w:r>
      <w:r w:rsidR="000A34A1">
        <w:rPr>
          <w:rFonts w:eastAsia="Times New Roman" w:cs="Arial"/>
          <w:noProof/>
          <w:szCs w:val="17"/>
          <w:lang w:val="fr-FR"/>
        </w:rPr>
        <w:t>et</w:t>
      </w:r>
      <w:r w:rsidR="005E48A2" w:rsidRPr="00982192">
        <w:rPr>
          <w:rFonts w:eastAsia="Times New Roman" w:cs="Arial"/>
          <w:noProof/>
          <w:szCs w:val="17"/>
          <w:lang w:val="fr-FR"/>
        </w:rPr>
        <w:t xml:space="preserve"> </w:t>
      </w:r>
      <w:r w:rsidR="00E63B9B" w:rsidRPr="00982192">
        <w:rPr>
          <w:rFonts w:eastAsia="Times New Roman" w:cs="Arial"/>
          <w:noProof/>
          <w:szCs w:val="17"/>
          <w:lang w:val="fr-FR"/>
        </w:rPr>
        <w:t>A</w:t>
      </w:r>
      <w:r w:rsidR="00BD77F0" w:rsidRPr="00982192">
        <w:rPr>
          <w:rFonts w:eastAsia="Times New Roman" w:cs="Arial"/>
          <w:noProof/>
          <w:szCs w:val="17"/>
          <w:lang w:val="fr-FR"/>
        </w:rPr>
        <w:t>A</w:t>
      </w:r>
      <w:r w:rsidR="005E48A2" w:rsidRPr="00982192">
        <w:rPr>
          <w:rFonts w:eastAsia="Times New Roman" w:cs="Arial"/>
          <w:noProof/>
          <w:szCs w:val="17"/>
          <w:lang w:val="fr-FR"/>
        </w:rPr>
        <w:t>.</w:t>
      </w:r>
      <w:r w:rsidR="002446F1" w:rsidRPr="00982192">
        <w:rPr>
          <w:rFonts w:eastAsia="Times New Roman" w:cs="Arial"/>
          <w:noProof/>
          <w:szCs w:val="17"/>
          <w:lang w:val="fr-FR"/>
        </w:rPr>
        <w:t xml:space="preserve"> </w:t>
      </w:r>
      <w:r w:rsidR="00523CCD" w:rsidRPr="00982192">
        <w:rPr>
          <w:rFonts w:eastAsia="Times New Roman" w:cs="Arial"/>
          <w:noProof/>
          <w:szCs w:val="17"/>
          <w:lang w:val="fr-FR"/>
        </w:rPr>
        <w:t xml:space="preserve"> </w:t>
      </w:r>
      <w:r w:rsidR="000A34A1">
        <w:rPr>
          <w:rFonts w:eastAsia="Times New Roman" w:cs="Arial"/>
          <w:noProof/>
          <w:szCs w:val="17"/>
          <w:lang w:val="fr-FR"/>
        </w:rPr>
        <w:t xml:space="preserve">On notera que les règles contenant PEUT/PEUVENT ne sont pas considérées comme </w:t>
      </w:r>
      <w:r w:rsidR="00523CCD" w:rsidRPr="00982192">
        <w:rPr>
          <w:rFonts w:eastAsia="Times New Roman" w:cs="Arial"/>
          <w:noProof/>
          <w:szCs w:val="17"/>
          <w:lang w:val="fr-FR"/>
        </w:rPr>
        <w:t>important</w:t>
      </w:r>
      <w:r w:rsidR="000A34A1">
        <w:rPr>
          <w:rFonts w:eastAsia="Times New Roman" w:cs="Arial"/>
          <w:noProof/>
          <w:szCs w:val="17"/>
          <w:lang w:val="fr-FR"/>
        </w:rPr>
        <w:t>es</w:t>
      </w:r>
      <w:r w:rsidR="00523CCD" w:rsidRPr="00982192">
        <w:rPr>
          <w:rFonts w:eastAsia="Times New Roman" w:cs="Arial"/>
          <w:noProof/>
          <w:szCs w:val="17"/>
          <w:lang w:val="fr-FR"/>
        </w:rPr>
        <w:t xml:space="preserve"> </w:t>
      </w:r>
      <w:r w:rsidR="000A34A1">
        <w:rPr>
          <w:rFonts w:eastAsia="Times New Roman" w:cs="Arial"/>
          <w:noProof/>
          <w:szCs w:val="17"/>
          <w:lang w:val="fr-FR"/>
        </w:rPr>
        <w:t>lorsqu</w:t>
      </w:r>
      <w:r w:rsidR="00BB0A23">
        <w:rPr>
          <w:rFonts w:eastAsia="Times New Roman" w:cs="Arial"/>
          <w:noProof/>
          <w:szCs w:val="17"/>
          <w:lang w:val="fr-FR"/>
        </w:rPr>
        <w:t>’</w:t>
      </w:r>
      <w:r w:rsidR="000A34A1">
        <w:rPr>
          <w:rFonts w:eastAsia="Times New Roman" w:cs="Arial"/>
          <w:noProof/>
          <w:szCs w:val="17"/>
          <w:lang w:val="fr-FR"/>
        </w:rPr>
        <w:t>il s</w:t>
      </w:r>
      <w:r w:rsidR="00BB0A23">
        <w:rPr>
          <w:rFonts w:eastAsia="Times New Roman" w:cs="Arial"/>
          <w:noProof/>
          <w:szCs w:val="17"/>
          <w:lang w:val="fr-FR"/>
        </w:rPr>
        <w:t>’</w:t>
      </w:r>
      <w:r w:rsidR="000A34A1">
        <w:rPr>
          <w:rFonts w:eastAsia="Times New Roman" w:cs="Arial"/>
          <w:noProof/>
          <w:szCs w:val="17"/>
          <w:lang w:val="fr-FR"/>
        </w:rPr>
        <w:t>agit de déterminer la conformité</w:t>
      </w:r>
      <w:r w:rsidR="00523CCD" w:rsidRPr="00982192">
        <w:rPr>
          <w:rFonts w:eastAsia="Times New Roman" w:cs="Arial"/>
          <w:noProof/>
          <w:szCs w:val="17"/>
          <w:lang w:val="fr-FR"/>
        </w:rPr>
        <w:t>.</w:t>
      </w:r>
    </w:p>
    <w:p w14:paraId="6A17BC9D" w14:textId="41FF897A" w:rsidR="005E48A2" w:rsidRPr="00982192"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0A34A1">
        <w:rPr>
          <w:rFonts w:eastAsia="Times New Roman" w:cs="Arial"/>
          <w:noProof/>
          <w:szCs w:val="17"/>
          <w:lang w:val="fr-FR"/>
        </w:rPr>
        <w:t xml:space="preserve">Les API de service </w:t>
      </w:r>
      <w:r w:rsidR="005E48A2" w:rsidRPr="00982192">
        <w:rPr>
          <w:rFonts w:eastAsia="Times New Roman" w:cs="Arial"/>
          <w:noProof/>
          <w:szCs w:val="17"/>
          <w:lang w:val="fr-FR"/>
        </w:rPr>
        <w:t xml:space="preserve">Web </w:t>
      </w:r>
      <w:r w:rsidR="00A73BFE">
        <w:rPr>
          <w:rFonts w:eastAsia="Times New Roman" w:cs="Arial"/>
          <w:noProof/>
          <w:szCs w:val="17"/>
          <w:lang w:val="fr-FR"/>
        </w:rPr>
        <w:t>sont encouragées à prendre en charge un nombre de fonctionnalités supplémentaires au</w:t>
      </w:r>
      <w:r w:rsidR="00BB0A23">
        <w:rPr>
          <w:rFonts w:eastAsia="Times New Roman" w:cs="Arial"/>
          <w:noProof/>
          <w:szCs w:val="17"/>
          <w:lang w:val="fr-FR"/>
        </w:rPr>
        <w:t>-</w:t>
      </w:r>
      <w:r w:rsidR="00A73BFE">
        <w:rPr>
          <w:rFonts w:eastAsia="Times New Roman" w:cs="Arial"/>
          <w:noProof/>
          <w:szCs w:val="17"/>
          <w:lang w:val="fr-FR"/>
        </w:rPr>
        <w:t>delà de leur niveau de conformité qui soit aussi important que celui que réclame leur scénario nominal</w:t>
      </w:r>
      <w:r w:rsidR="005E48A2" w:rsidRPr="00982192">
        <w:rPr>
          <w:rFonts w:eastAsia="Times New Roman" w:cs="Arial"/>
          <w:noProof/>
          <w:szCs w:val="17"/>
          <w:lang w:val="fr-FR"/>
        </w:rPr>
        <w:t>.</w:t>
      </w:r>
    </w:p>
    <w:p w14:paraId="4CB4F314" w14:textId="56D64763" w:rsidR="00992C0C"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A73BFE">
        <w:rPr>
          <w:rFonts w:eastAsia="Times New Roman" w:cs="Arial"/>
          <w:noProof/>
          <w:szCs w:val="17"/>
          <w:lang w:val="fr-FR"/>
        </w:rPr>
        <w:t xml:space="preserve">Deux niveaux de </w:t>
      </w:r>
      <w:r w:rsidR="005E48A2" w:rsidRPr="00982192">
        <w:rPr>
          <w:rFonts w:eastAsia="Times New Roman" w:cs="Arial"/>
          <w:noProof/>
          <w:szCs w:val="17"/>
          <w:lang w:val="fr-FR"/>
        </w:rPr>
        <w:t>conform</w:t>
      </w:r>
      <w:r w:rsidR="00A73BFE">
        <w:rPr>
          <w:rFonts w:eastAsia="Times New Roman" w:cs="Arial"/>
          <w:noProof/>
          <w:szCs w:val="17"/>
          <w:lang w:val="fr-FR"/>
        </w:rPr>
        <w:t>ité sont définis</w:t>
      </w:r>
      <w:r w:rsidR="00BB0A23">
        <w:rPr>
          <w:rFonts w:eastAsia="Times New Roman" w:cs="Arial"/>
          <w:noProof/>
          <w:szCs w:val="17"/>
          <w:lang w:val="fr-FR"/>
        </w:rPr>
        <w:t> :</w:t>
      </w:r>
    </w:p>
    <w:p w14:paraId="782A2FF8" w14:textId="67FA6612" w:rsidR="00523CCD" w:rsidRPr="00982192" w:rsidRDefault="00A73BFE" w:rsidP="00CE01DA">
      <w:pPr>
        <w:pStyle w:val="NormalWeb"/>
        <w:numPr>
          <w:ilvl w:val="0"/>
          <w:numId w:val="13"/>
        </w:numPr>
        <w:spacing w:before="170" w:beforeAutospacing="0" w:after="170" w:afterAutospacing="0"/>
        <w:ind w:left="1134" w:hanging="567"/>
        <w:rPr>
          <w:rFonts w:eastAsia="Times New Roman" w:cs="Arial"/>
          <w:noProof/>
          <w:szCs w:val="17"/>
          <w:lang w:val="fr-FR"/>
        </w:rPr>
      </w:pPr>
      <w:r>
        <w:rPr>
          <w:b/>
          <w:bCs/>
          <w:noProof/>
          <w:lang w:val="fr-FR"/>
        </w:rPr>
        <w:t xml:space="preserve">Niveau </w:t>
      </w:r>
      <w:r w:rsidR="005E48A2" w:rsidRPr="00982192">
        <w:rPr>
          <w:b/>
          <w:bCs/>
          <w:noProof/>
          <w:lang w:val="fr-FR"/>
        </w:rPr>
        <w:t>A</w:t>
      </w:r>
      <w:r w:rsidR="00BB0A23">
        <w:rPr>
          <w:b/>
          <w:bCs/>
          <w:noProof/>
          <w:lang w:val="fr-FR"/>
        </w:rPr>
        <w:t> :</w:t>
      </w:r>
      <w:r w:rsidR="007E1107">
        <w:rPr>
          <w:bCs/>
          <w:noProof/>
          <w:lang w:val="fr-FR"/>
        </w:rPr>
        <w:t xml:space="preserve"> </w:t>
      </w:r>
      <w:r>
        <w:rPr>
          <w:rFonts w:eastAsia="Times New Roman" w:cs="Arial"/>
          <w:noProof/>
          <w:szCs w:val="17"/>
          <w:lang w:val="fr-FR"/>
        </w:rPr>
        <w:t xml:space="preserve">Pour le niveau de conformité </w:t>
      </w:r>
      <w:r w:rsidR="005E48A2" w:rsidRPr="00982192">
        <w:rPr>
          <w:rFonts w:eastAsia="Times New Roman" w:cs="Arial"/>
          <w:noProof/>
          <w:szCs w:val="17"/>
          <w:lang w:val="fr-FR"/>
        </w:rPr>
        <w:t xml:space="preserve">A, </w:t>
      </w:r>
      <w:r>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API indi</w:t>
      </w:r>
      <w:r>
        <w:rPr>
          <w:rFonts w:eastAsia="Times New Roman" w:cs="Arial"/>
          <w:noProof/>
          <w:szCs w:val="17"/>
          <w:lang w:val="fr-FR"/>
        </w:rPr>
        <w:t xml:space="preserve">que que les règles générales de conception obligatoires </w:t>
      </w:r>
      <w:r w:rsidR="00523CCD" w:rsidRPr="00982192">
        <w:rPr>
          <w:rFonts w:eastAsia="Times New Roman" w:cs="Arial"/>
          <w:noProof/>
          <w:szCs w:val="17"/>
          <w:lang w:val="fr-FR"/>
        </w:rPr>
        <w:t>(RSG)</w:t>
      </w:r>
      <w:r w:rsidR="004B60BA" w:rsidRPr="00982192">
        <w:rPr>
          <w:rFonts w:eastAsia="Times New Roman" w:cs="Arial"/>
          <w:noProof/>
          <w:szCs w:val="17"/>
          <w:lang w:val="fr-FR"/>
        </w:rPr>
        <w:t xml:space="preserve">, </w:t>
      </w:r>
      <w:r>
        <w:rPr>
          <w:rFonts w:eastAsia="Times New Roman" w:cs="Arial"/>
          <w:noProof/>
          <w:szCs w:val="17"/>
          <w:lang w:val="fr-FR"/>
        </w:rPr>
        <w:t xml:space="preserve">que la présente norme signale par le verbe </w:t>
      </w:r>
      <w:r w:rsidR="00555419">
        <w:rPr>
          <w:rFonts w:eastAsia="Times New Roman" w:cs="Arial"/>
          <w:noProof/>
          <w:szCs w:val="17"/>
          <w:lang w:val="fr-FR"/>
        </w:rPr>
        <w:t>“</w:t>
      </w:r>
      <w:r>
        <w:rPr>
          <w:rFonts w:eastAsia="Times New Roman" w:cs="Arial"/>
          <w:noProof/>
          <w:szCs w:val="17"/>
          <w:lang w:val="fr-FR"/>
        </w:rPr>
        <w:t>DOIT/DOIVENT</w:t>
      </w:r>
      <w:r w:rsidR="00555419">
        <w:rPr>
          <w:rFonts w:eastAsia="Times New Roman" w:cs="Arial"/>
          <w:noProof/>
          <w:szCs w:val="17"/>
          <w:lang w:val="fr-FR"/>
        </w:rPr>
        <w:t>”</w:t>
      </w:r>
      <w:r w:rsidR="00AB3C9F">
        <w:rPr>
          <w:rFonts w:eastAsia="Times New Roman" w:cs="Arial"/>
          <w:noProof/>
          <w:szCs w:val="17"/>
          <w:lang w:val="fr-FR"/>
        </w:rPr>
        <w:t>,</w:t>
      </w:r>
      <w:r w:rsidR="004B60BA" w:rsidRPr="00982192">
        <w:rPr>
          <w:rFonts w:eastAsia="Times New Roman" w:cs="Arial"/>
          <w:noProof/>
          <w:szCs w:val="17"/>
          <w:lang w:val="fr-FR"/>
        </w:rPr>
        <w:t xml:space="preserve"> </w:t>
      </w:r>
      <w:r>
        <w:rPr>
          <w:rFonts w:eastAsia="Times New Roman" w:cs="Arial"/>
          <w:noProof/>
          <w:szCs w:val="17"/>
          <w:lang w:val="fr-FR"/>
        </w:rPr>
        <w:t>sont suivi</w:t>
      </w:r>
      <w:r w:rsidR="00334310">
        <w:rPr>
          <w:rFonts w:eastAsia="Times New Roman" w:cs="Arial"/>
          <w:noProof/>
          <w:szCs w:val="17"/>
          <w:lang w:val="fr-FR"/>
        </w:rPr>
        <w:t>es.  E</w:t>
      </w:r>
      <w:r w:rsidR="00334310" w:rsidRPr="00982192">
        <w:rPr>
          <w:rFonts w:eastAsia="Times New Roman" w:cs="Arial"/>
          <w:noProof/>
          <w:szCs w:val="17"/>
          <w:lang w:val="fr-FR"/>
        </w:rPr>
        <w:t>n</w:t>
      </w:r>
      <w:r w:rsidR="00523CCD" w:rsidRPr="00982192">
        <w:rPr>
          <w:rFonts w:eastAsia="Times New Roman" w:cs="Arial"/>
          <w:noProof/>
          <w:szCs w:val="17"/>
          <w:lang w:val="fr-FR"/>
        </w:rPr>
        <w:t xml:space="preserve"> </w:t>
      </w:r>
      <w:r>
        <w:rPr>
          <w:rFonts w:eastAsia="Times New Roman" w:cs="Arial"/>
          <w:noProof/>
          <w:szCs w:val="17"/>
          <w:lang w:val="fr-FR"/>
        </w:rPr>
        <w:t>outre</w:t>
      </w:r>
      <w:r w:rsidR="00523CCD" w:rsidRPr="00982192">
        <w:rPr>
          <w:rFonts w:eastAsia="Times New Roman" w:cs="Arial"/>
          <w:noProof/>
          <w:szCs w:val="17"/>
          <w:lang w:val="fr-FR"/>
        </w:rPr>
        <w:t>,</w:t>
      </w:r>
      <w:r w:rsidR="00893C1E" w:rsidRPr="00982192">
        <w:rPr>
          <w:rFonts w:eastAsia="Times New Roman" w:cs="Arial"/>
          <w:noProof/>
          <w:szCs w:val="17"/>
          <w:lang w:val="fr-FR"/>
        </w:rPr>
        <w:t xml:space="preserve"> </w:t>
      </w:r>
      <w:r>
        <w:rPr>
          <w:rFonts w:eastAsia="Times New Roman" w:cs="Arial"/>
          <w:noProof/>
          <w:szCs w:val="17"/>
          <w:lang w:val="fr-FR"/>
        </w:rPr>
        <w:t xml:space="preserve">les règles applicables au </w:t>
      </w:r>
      <w:r w:rsidR="00EC0FD6" w:rsidRPr="00982192">
        <w:rPr>
          <w:rFonts w:eastAsia="Times New Roman" w:cs="Arial"/>
          <w:noProof/>
          <w:szCs w:val="17"/>
          <w:lang w:val="fr-FR"/>
        </w:rPr>
        <w:t xml:space="preserve">type </w:t>
      </w:r>
      <w:r>
        <w:rPr>
          <w:rFonts w:eastAsia="Times New Roman" w:cs="Arial"/>
          <w:noProof/>
          <w:szCs w:val="17"/>
          <w:lang w:val="fr-FR"/>
        </w:rPr>
        <w:t>de réponse renvoyée doivent également être respecté</w:t>
      </w:r>
      <w:r w:rsidR="00334310">
        <w:rPr>
          <w:rFonts w:eastAsia="Times New Roman" w:cs="Arial"/>
          <w:noProof/>
          <w:szCs w:val="17"/>
          <w:lang w:val="fr-FR"/>
        </w:rPr>
        <w:t>es</w:t>
      </w:r>
      <w:del w:id="363" w:author="Author">
        <w:r w:rsidR="00334310" w:rsidDel="00215723">
          <w:rPr>
            <w:rFonts w:eastAsia="Times New Roman" w:cs="Arial"/>
            <w:noProof/>
            <w:szCs w:val="17"/>
            <w:lang w:val="fr-FR"/>
          </w:rPr>
          <w:delText>.  En</w:delText>
        </w:r>
      </w:del>
      <w:ins w:id="364" w:author="Author">
        <w:r w:rsidR="00215723">
          <w:rPr>
            <w:rFonts w:eastAsia="Times New Roman" w:cs="Arial"/>
            <w:noProof/>
            <w:szCs w:val="17"/>
            <w:lang w:val="fr-FR"/>
          </w:rPr>
          <w:t>;  en</w:t>
        </w:r>
      </w:ins>
      <w:r>
        <w:rPr>
          <w:rFonts w:eastAsia="Times New Roman" w:cs="Arial"/>
          <w:noProof/>
          <w:szCs w:val="17"/>
          <w:lang w:val="fr-FR"/>
        </w:rPr>
        <w:t xml:space="preserve"> d</w:t>
      </w:r>
      <w:r w:rsidR="00BB0A23">
        <w:rPr>
          <w:rFonts w:eastAsia="Times New Roman" w:cs="Arial"/>
          <w:noProof/>
          <w:szCs w:val="17"/>
          <w:lang w:val="fr-FR"/>
        </w:rPr>
        <w:t>’</w:t>
      </w:r>
      <w:r>
        <w:rPr>
          <w:rFonts w:eastAsia="Times New Roman" w:cs="Arial"/>
          <w:noProof/>
          <w:szCs w:val="17"/>
          <w:lang w:val="fr-FR"/>
        </w:rPr>
        <w:t>autres termes, les sous</w:t>
      </w:r>
      <w:r w:rsidR="00BB0A23">
        <w:rPr>
          <w:rFonts w:eastAsia="Times New Roman" w:cs="Arial"/>
          <w:noProof/>
          <w:szCs w:val="17"/>
          <w:lang w:val="fr-FR"/>
        </w:rPr>
        <w:t>-</w:t>
      </w:r>
      <w:r>
        <w:rPr>
          <w:rFonts w:eastAsia="Times New Roman" w:cs="Arial"/>
          <w:noProof/>
          <w:szCs w:val="17"/>
          <w:lang w:val="fr-FR"/>
        </w:rPr>
        <w:t>niveaux de conformité ci</w:t>
      </w:r>
      <w:r w:rsidR="00BB0A23">
        <w:rPr>
          <w:rFonts w:eastAsia="Times New Roman" w:cs="Arial"/>
          <w:noProof/>
          <w:szCs w:val="17"/>
          <w:lang w:val="fr-FR"/>
        </w:rPr>
        <w:t>-</w:t>
      </w:r>
      <w:r>
        <w:rPr>
          <w:rFonts w:eastAsia="Times New Roman" w:cs="Arial"/>
          <w:noProof/>
          <w:szCs w:val="17"/>
          <w:lang w:val="fr-FR"/>
        </w:rPr>
        <w:t>après sont indiqués</w:t>
      </w:r>
      <w:r w:rsidR="00BB0A23">
        <w:rPr>
          <w:rFonts w:eastAsia="Times New Roman" w:cs="Arial"/>
          <w:noProof/>
          <w:szCs w:val="17"/>
          <w:lang w:val="fr-FR"/>
        </w:rPr>
        <w:t> :</w:t>
      </w:r>
    </w:p>
    <w:p w14:paraId="49DAFD57" w14:textId="64696F55" w:rsidR="00992C0C" w:rsidRDefault="00A73BFE" w:rsidP="00CE01DA">
      <w:pPr>
        <w:pStyle w:val="NormalWeb"/>
        <w:numPr>
          <w:ilvl w:val="1"/>
          <w:numId w:val="13"/>
        </w:numPr>
        <w:spacing w:before="170" w:beforeAutospacing="0" w:after="170" w:afterAutospacing="0"/>
        <w:ind w:left="1701" w:hanging="567"/>
        <w:rPr>
          <w:rFonts w:eastAsia="Times New Roman" w:cs="Arial"/>
          <w:noProof/>
          <w:szCs w:val="17"/>
          <w:lang w:val="fr-FR"/>
        </w:rPr>
      </w:pPr>
      <w:r>
        <w:rPr>
          <w:rFonts w:eastAsia="Times New Roman" w:cs="Arial"/>
          <w:noProof/>
          <w:szCs w:val="17"/>
          <w:lang w:val="fr-FR"/>
        </w:rPr>
        <w:t xml:space="preserve">Niveau </w:t>
      </w:r>
      <w:r w:rsidR="00523CCD" w:rsidRPr="00982192">
        <w:rPr>
          <w:rFonts w:eastAsia="Times New Roman" w:cs="Arial"/>
          <w:noProof/>
          <w:szCs w:val="17"/>
          <w:lang w:val="fr-FR"/>
        </w:rPr>
        <w:t>AJ</w:t>
      </w:r>
      <w:r w:rsidR="00BB0A23">
        <w:rPr>
          <w:rFonts w:eastAsia="Times New Roman" w:cs="Arial"/>
          <w:noProof/>
          <w:szCs w:val="17"/>
          <w:lang w:val="fr-FR"/>
        </w:rPr>
        <w:t> :</w:t>
      </w:r>
      <w:r w:rsidR="00523CCD" w:rsidRPr="00982192">
        <w:rPr>
          <w:rFonts w:eastAsia="Times New Roman" w:cs="Arial"/>
          <w:noProof/>
          <w:szCs w:val="17"/>
          <w:lang w:val="fr-FR"/>
        </w:rPr>
        <w:t xml:space="preserve"> </w:t>
      </w:r>
      <w:r>
        <w:rPr>
          <w:rFonts w:eastAsia="Times New Roman" w:cs="Arial"/>
          <w:noProof/>
          <w:szCs w:val="17"/>
          <w:lang w:val="fr-FR"/>
        </w:rPr>
        <w:t>le renvoi d</w:t>
      </w:r>
      <w:r w:rsidR="00BB0A23">
        <w:rPr>
          <w:rFonts w:eastAsia="Times New Roman" w:cs="Arial"/>
          <w:noProof/>
          <w:szCs w:val="17"/>
          <w:lang w:val="fr-FR"/>
        </w:rPr>
        <w:t>’</w:t>
      </w:r>
      <w:r>
        <w:rPr>
          <w:rFonts w:eastAsia="Times New Roman" w:cs="Arial"/>
          <w:noProof/>
          <w:szCs w:val="17"/>
          <w:lang w:val="fr-FR"/>
        </w:rPr>
        <w:t xml:space="preserve">une réponse </w:t>
      </w:r>
      <w:r w:rsidR="00EC0FD6" w:rsidRPr="00982192">
        <w:rPr>
          <w:rFonts w:eastAsia="Times New Roman" w:cs="Arial"/>
          <w:noProof/>
          <w:szCs w:val="17"/>
          <w:lang w:val="fr-FR"/>
        </w:rPr>
        <w:t>JSON</w:t>
      </w:r>
      <w:r>
        <w:rPr>
          <w:rFonts w:eastAsia="Times New Roman" w:cs="Arial"/>
          <w:noProof/>
          <w:szCs w:val="17"/>
          <w:lang w:val="fr-FR"/>
        </w:rPr>
        <w:t xml:space="preserve"> </w:t>
      </w:r>
      <w:r w:rsidR="003970C4">
        <w:rPr>
          <w:rFonts w:eastAsia="Times New Roman" w:cs="Arial"/>
          <w:noProof/>
          <w:szCs w:val="17"/>
          <w:lang w:val="fr-FR"/>
        </w:rPr>
        <w:t xml:space="preserve">ST.97 </w:t>
      </w:r>
      <w:r>
        <w:rPr>
          <w:rFonts w:eastAsia="Times New Roman" w:cs="Arial"/>
          <w:noProof/>
          <w:szCs w:val="17"/>
          <w:lang w:val="fr-FR"/>
        </w:rPr>
        <w:t xml:space="preserve">doit respecter toutes les règles générales </w:t>
      </w:r>
      <w:r w:rsidR="00523CCD" w:rsidRPr="00982192">
        <w:rPr>
          <w:rFonts w:eastAsia="Times New Roman" w:cs="Arial"/>
          <w:noProof/>
          <w:szCs w:val="17"/>
          <w:lang w:val="fr-FR"/>
        </w:rPr>
        <w:t xml:space="preserve">(RSG) </w:t>
      </w:r>
      <w:r>
        <w:rPr>
          <w:rFonts w:eastAsia="Times New Roman" w:cs="Arial"/>
          <w:noProof/>
          <w:szCs w:val="17"/>
          <w:lang w:val="fr-FR"/>
        </w:rPr>
        <w:t xml:space="preserve">signalées par le verbe DOIT/DOIVENT ainsi que toutes les </w:t>
      </w:r>
      <w:r w:rsidR="00992C0C">
        <w:rPr>
          <w:rFonts w:eastAsia="Times New Roman" w:cs="Arial"/>
          <w:noProof/>
          <w:szCs w:val="17"/>
          <w:lang w:val="fr-FR"/>
        </w:rPr>
        <w:t>règles </w:t>
      </w:r>
      <w:r w:rsidR="00992C0C" w:rsidRPr="00982192">
        <w:rPr>
          <w:rFonts w:eastAsia="Times New Roman" w:cs="Arial"/>
          <w:noProof/>
          <w:szCs w:val="17"/>
          <w:lang w:val="fr-FR"/>
        </w:rPr>
        <w:t>J</w:t>
      </w:r>
      <w:r w:rsidR="00523CCD" w:rsidRPr="00982192">
        <w:rPr>
          <w:rFonts w:eastAsia="Times New Roman" w:cs="Arial"/>
          <w:noProof/>
          <w:szCs w:val="17"/>
          <w:lang w:val="fr-FR"/>
        </w:rPr>
        <w:t>SON sp</w:t>
      </w:r>
      <w:r>
        <w:rPr>
          <w:rFonts w:eastAsia="Times New Roman" w:cs="Arial"/>
          <w:noProof/>
          <w:szCs w:val="17"/>
          <w:lang w:val="fr-FR"/>
        </w:rPr>
        <w:t>é</w:t>
      </w:r>
      <w:r w:rsidR="00523CCD" w:rsidRPr="00982192">
        <w:rPr>
          <w:rFonts w:eastAsia="Times New Roman" w:cs="Arial"/>
          <w:noProof/>
          <w:szCs w:val="17"/>
          <w:lang w:val="fr-FR"/>
        </w:rPr>
        <w:t>cifi</w:t>
      </w:r>
      <w:r>
        <w:rPr>
          <w:rFonts w:eastAsia="Times New Roman" w:cs="Arial"/>
          <w:noProof/>
          <w:szCs w:val="17"/>
          <w:lang w:val="fr-FR"/>
        </w:rPr>
        <w:t xml:space="preserve">ques </w:t>
      </w:r>
      <w:r w:rsidR="00523CCD" w:rsidRPr="00982192">
        <w:rPr>
          <w:rFonts w:eastAsia="Times New Roman" w:cs="Arial"/>
          <w:noProof/>
          <w:szCs w:val="17"/>
          <w:lang w:val="fr-FR"/>
        </w:rPr>
        <w:t xml:space="preserve">(RSJ) </w:t>
      </w:r>
      <w:r>
        <w:rPr>
          <w:rFonts w:eastAsia="Times New Roman" w:cs="Arial"/>
          <w:noProof/>
          <w:szCs w:val="17"/>
          <w:lang w:val="fr-FR"/>
        </w:rPr>
        <w:t>signalées par le verbe DOIT/DOIVENT</w:t>
      </w:r>
      <w:r w:rsidR="007E784B" w:rsidRPr="00982192">
        <w:rPr>
          <w:rFonts w:eastAsia="Times New Roman" w:cs="Arial"/>
          <w:noProof/>
          <w:szCs w:val="17"/>
          <w:lang w:val="fr-FR"/>
        </w:rPr>
        <w:t>;</w:t>
      </w:r>
    </w:p>
    <w:p w14:paraId="7CB8A5DB" w14:textId="4CDBE3FC" w:rsidR="00EC0FD6" w:rsidRPr="00982192" w:rsidRDefault="00A73BFE" w:rsidP="00CE01DA">
      <w:pPr>
        <w:pStyle w:val="NormalWeb"/>
        <w:numPr>
          <w:ilvl w:val="1"/>
          <w:numId w:val="13"/>
        </w:numPr>
        <w:spacing w:before="170" w:beforeAutospacing="0" w:after="170" w:afterAutospacing="0"/>
        <w:ind w:left="1701" w:hanging="567"/>
        <w:rPr>
          <w:rFonts w:eastAsia="Times New Roman" w:cs="Arial"/>
          <w:noProof/>
          <w:szCs w:val="17"/>
          <w:lang w:val="fr-FR"/>
        </w:rPr>
      </w:pPr>
      <w:r>
        <w:rPr>
          <w:rFonts w:eastAsia="Times New Roman" w:cs="Arial"/>
          <w:noProof/>
          <w:szCs w:val="17"/>
          <w:lang w:val="fr-FR"/>
        </w:rPr>
        <w:t xml:space="preserve">Niveau </w:t>
      </w:r>
      <w:r w:rsidR="00523CCD" w:rsidRPr="00982192">
        <w:rPr>
          <w:rFonts w:eastAsia="Times New Roman" w:cs="Arial"/>
          <w:noProof/>
          <w:szCs w:val="17"/>
          <w:lang w:val="fr-FR"/>
        </w:rPr>
        <w:t>AX</w:t>
      </w:r>
      <w:r w:rsidR="00BB0A23">
        <w:rPr>
          <w:rFonts w:eastAsia="Times New Roman" w:cs="Arial"/>
          <w:noProof/>
          <w:szCs w:val="17"/>
          <w:lang w:val="fr-FR"/>
        </w:rPr>
        <w:t> :</w:t>
      </w:r>
      <w:r w:rsidR="00523CCD" w:rsidRPr="00982192">
        <w:rPr>
          <w:rFonts w:eastAsia="Times New Roman" w:cs="Arial"/>
          <w:noProof/>
          <w:szCs w:val="17"/>
          <w:lang w:val="fr-FR"/>
        </w:rPr>
        <w:t xml:space="preserve"> </w:t>
      </w:r>
      <w:r>
        <w:rPr>
          <w:rFonts w:eastAsia="Times New Roman" w:cs="Arial"/>
          <w:noProof/>
          <w:szCs w:val="17"/>
          <w:lang w:val="fr-FR"/>
        </w:rPr>
        <w:t>le renvoi d</w:t>
      </w:r>
      <w:r w:rsidR="00BB0A23">
        <w:rPr>
          <w:rFonts w:eastAsia="Times New Roman" w:cs="Arial"/>
          <w:noProof/>
          <w:szCs w:val="17"/>
          <w:lang w:val="fr-FR"/>
        </w:rPr>
        <w:t>’</w:t>
      </w:r>
      <w:r>
        <w:rPr>
          <w:rFonts w:eastAsia="Times New Roman" w:cs="Arial"/>
          <w:noProof/>
          <w:szCs w:val="17"/>
          <w:lang w:val="fr-FR"/>
        </w:rPr>
        <w:t>une instance XML</w:t>
      </w:r>
      <w:r w:rsidR="00EC0FD6" w:rsidRPr="00982192">
        <w:rPr>
          <w:rFonts w:eastAsia="Times New Roman" w:cs="Arial"/>
          <w:noProof/>
          <w:szCs w:val="17"/>
          <w:lang w:val="fr-FR"/>
        </w:rPr>
        <w:t xml:space="preserve"> ST.96 </w:t>
      </w:r>
      <w:r>
        <w:rPr>
          <w:rFonts w:eastAsia="Times New Roman" w:cs="Arial"/>
          <w:noProof/>
          <w:szCs w:val="17"/>
          <w:lang w:val="fr-FR"/>
        </w:rPr>
        <w:t xml:space="preserve">doit respecter toutes les règles générales </w:t>
      </w:r>
      <w:r w:rsidRPr="00982192">
        <w:rPr>
          <w:rFonts w:eastAsia="Times New Roman" w:cs="Arial"/>
          <w:noProof/>
          <w:szCs w:val="17"/>
          <w:lang w:val="fr-FR"/>
        </w:rPr>
        <w:t xml:space="preserve">(RSG) </w:t>
      </w:r>
      <w:r>
        <w:rPr>
          <w:rFonts w:eastAsia="Times New Roman" w:cs="Arial"/>
          <w:noProof/>
          <w:szCs w:val="17"/>
          <w:lang w:val="fr-FR"/>
        </w:rPr>
        <w:t xml:space="preserve">signalées par le verbe DOIT/DOIVENT ainsi que toutes les </w:t>
      </w:r>
      <w:r w:rsidR="00992C0C">
        <w:rPr>
          <w:rFonts w:eastAsia="Times New Roman" w:cs="Arial"/>
          <w:noProof/>
          <w:szCs w:val="17"/>
          <w:lang w:val="fr-FR"/>
        </w:rPr>
        <w:t>règles </w:t>
      </w:r>
      <w:r w:rsidR="00992C0C" w:rsidRPr="00982192">
        <w:rPr>
          <w:rFonts w:eastAsia="Times New Roman" w:cs="Arial"/>
          <w:noProof/>
          <w:szCs w:val="17"/>
          <w:lang w:val="fr-FR"/>
        </w:rPr>
        <w:t>X</w:t>
      </w:r>
      <w:r w:rsidR="00523CCD" w:rsidRPr="00982192">
        <w:rPr>
          <w:rFonts w:eastAsia="Times New Roman" w:cs="Arial"/>
          <w:noProof/>
          <w:szCs w:val="17"/>
          <w:lang w:val="fr-FR"/>
        </w:rPr>
        <w:t>ML sp</w:t>
      </w:r>
      <w:r>
        <w:rPr>
          <w:rFonts w:eastAsia="Times New Roman" w:cs="Arial"/>
          <w:noProof/>
          <w:szCs w:val="17"/>
          <w:lang w:val="fr-FR"/>
        </w:rPr>
        <w:t>é</w:t>
      </w:r>
      <w:r w:rsidR="00523CCD" w:rsidRPr="00982192">
        <w:rPr>
          <w:rFonts w:eastAsia="Times New Roman" w:cs="Arial"/>
          <w:noProof/>
          <w:szCs w:val="17"/>
          <w:lang w:val="fr-FR"/>
        </w:rPr>
        <w:t>cifi</w:t>
      </w:r>
      <w:r>
        <w:rPr>
          <w:rFonts w:eastAsia="Times New Roman" w:cs="Arial"/>
          <w:noProof/>
          <w:szCs w:val="17"/>
          <w:lang w:val="fr-FR"/>
        </w:rPr>
        <w:t>ques</w:t>
      </w:r>
      <w:r w:rsidR="007E784B" w:rsidRPr="00982192">
        <w:rPr>
          <w:rFonts w:eastAsia="Times New Roman" w:cs="Arial"/>
          <w:noProof/>
          <w:szCs w:val="17"/>
          <w:lang w:val="fr-FR"/>
        </w:rPr>
        <w:t xml:space="preserve"> (RSX) </w:t>
      </w:r>
      <w:r>
        <w:rPr>
          <w:rFonts w:eastAsia="Times New Roman" w:cs="Arial"/>
          <w:noProof/>
          <w:szCs w:val="17"/>
          <w:lang w:val="fr-FR"/>
        </w:rPr>
        <w:t>signalées par le verbe DOIT/DOIVENT</w:t>
      </w:r>
      <w:r w:rsidR="007E784B" w:rsidRPr="00982192">
        <w:rPr>
          <w:rFonts w:eastAsia="Times New Roman" w:cs="Arial"/>
          <w:noProof/>
          <w:szCs w:val="17"/>
          <w:lang w:val="fr-FR"/>
        </w:rPr>
        <w:t xml:space="preserve">;  </w:t>
      </w:r>
      <w:r>
        <w:rPr>
          <w:rFonts w:eastAsia="Times New Roman" w:cs="Arial"/>
          <w:noProof/>
          <w:szCs w:val="17"/>
          <w:lang w:val="fr-FR"/>
        </w:rPr>
        <w:t>et</w:t>
      </w:r>
    </w:p>
    <w:p w14:paraId="52BFABC2" w14:textId="0C81A635" w:rsidR="00523CCD" w:rsidRPr="00982192" w:rsidRDefault="00A73BFE" w:rsidP="00CE01DA">
      <w:pPr>
        <w:pStyle w:val="NormalWeb"/>
        <w:numPr>
          <w:ilvl w:val="1"/>
          <w:numId w:val="13"/>
        </w:numPr>
        <w:spacing w:before="170" w:beforeAutospacing="0" w:after="170" w:afterAutospacing="0"/>
        <w:ind w:left="1701" w:hanging="567"/>
        <w:rPr>
          <w:rFonts w:eastAsia="Times New Roman" w:cs="Arial"/>
          <w:noProof/>
          <w:szCs w:val="17"/>
          <w:lang w:val="fr-FR"/>
        </w:rPr>
      </w:pPr>
      <w:r>
        <w:rPr>
          <w:rFonts w:eastAsia="Times New Roman" w:cs="Arial"/>
          <w:noProof/>
          <w:szCs w:val="17"/>
          <w:lang w:val="fr-FR"/>
        </w:rPr>
        <w:t xml:space="preserve">Niveau </w:t>
      </w:r>
      <w:r w:rsidR="00EC0FD6" w:rsidRPr="00982192">
        <w:rPr>
          <w:rFonts w:eastAsia="Times New Roman" w:cs="Arial"/>
          <w:noProof/>
          <w:szCs w:val="17"/>
          <w:lang w:val="fr-FR"/>
        </w:rPr>
        <w:t>A</w:t>
      </w:r>
      <w:r w:rsidR="00BB0A23">
        <w:rPr>
          <w:rFonts w:eastAsia="Times New Roman" w:cs="Arial"/>
          <w:noProof/>
          <w:szCs w:val="17"/>
          <w:lang w:val="fr-FR"/>
        </w:rPr>
        <w:t> :</w:t>
      </w:r>
      <w:r w:rsidR="00523CCD" w:rsidRPr="00982192">
        <w:rPr>
          <w:rFonts w:eastAsia="Times New Roman" w:cs="Arial"/>
          <w:noProof/>
          <w:szCs w:val="17"/>
          <w:lang w:val="fr-FR"/>
        </w:rPr>
        <w:t xml:space="preserve"> </w:t>
      </w:r>
      <w:r>
        <w:rPr>
          <w:rFonts w:eastAsia="Times New Roman" w:cs="Arial"/>
          <w:noProof/>
          <w:szCs w:val="17"/>
          <w:lang w:val="fr-FR"/>
        </w:rPr>
        <w:t>le renvoi d</w:t>
      </w:r>
      <w:r w:rsidR="00BB0A23">
        <w:rPr>
          <w:rFonts w:eastAsia="Times New Roman" w:cs="Arial"/>
          <w:noProof/>
          <w:szCs w:val="17"/>
          <w:lang w:val="fr-FR"/>
        </w:rPr>
        <w:t>’</w:t>
      </w:r>
      <w:r>
        <w:rPr>
          <w:rFonts w:eastAsia="Times New Roman" w:cs="Arial"/>
          <w:noProof/>
          <w:szCs w:val="17"/>
          <w:lang w:val="fr-FR"/>
        </w:rPr>
        <w:t xml:space="preserve">une réponse </w:t>
      </w:r>
      <w:r w:rsidRPr="00982192">
        <w:rPr>
          <w:rFonts w:eastAsia="Times New Roman" w:cs="Arial"/>
          <w:noProof/>
          <w:szCs w:val="17"/>
          <w:lang w:val="fr-FR"/>
        </w:rPr>
        <w:t>JSON</w:t>
      </w:r>
      <w:r>
        <w:rPr>
          <w:rFonts w:eastAsia="Times New Roman" w:cs="Arial"/>
          <w:noProof/>
          <w:szCs w:val="17"/>
          <w:lang w:val="fr-FR"/>
        </w:rPr>
        <w:t xml:space="preserve"> </w:t>
      </w:r>
      <w:r w:rsidR="00EC0FD6" w:rsidRPr="00982192">
        <w:rPr>
          <w:rFonts w:eastAsia="Times New Roman" w:cs="Arial"/>
          <w:noProof/>
          <w:szCs w:val="17"/>
          <w:lang w:val="fr-FR"/>
        </w:rPr>
        <w:t>o</w:t>
      </w:r>
      <w:r>
        <w:rPr>
          <w:rFonts w:eastAsia="Times New Roman" w:cs="Arial"/>
          <w:noProof/>
          <w:szCs w:val="17"/>
          <w:lang w:val="fr-FR"/>
        </w:rPr>
        <w:t>u</w:t>
      </w:r>
      <w:r w:rsidR="00EC0FD6" w:rsidRPr="00982192">
        <w:rPr>
          <w:rFonts w:eastAsia="Times New Roman" w:cs="Arial"/>
          <w:noProof/>
          <w:szCs w:val="17"/>
          <w:lang w:val="fr-FR"/>
        </w:rPr>
        <w:t xml:space="preserve"> XML </w:t>
      </w:r>
      <w:r>
        <w:rPr>
          <w:rFonts w:eastAsia="Times New Roman" w:cs="Arial"/>
          <w:noProof/>
          <w:szCs w:val="17"/>
          <w:lang w:val="fr-FR"/>
        </w:rPr>
        <w:t xml:space="preserve">doit respecter toutes les règles générales </w:t>
      </w:r>
      <w:r w:rsidRPr="00982192">
        <w:rPr>
          <w:rFonts w:eastAsia="Times New Roman" w:cs="Arial"/>
          <w:noProof/>
          <w:szCs w:val="17"/>
          <w:lang w:val="fr-FR"/>
        </w:rPr>
        <w:t xml:space="preserve">(RSG) </w:t>
      </w:r>
      <w:r>
        <w:rPr>
          <w:rFonts w:eastAsia="Times New Roman" w:cs="Arial"/>
          <w:noProof/>
          <w:szCs w:val="17"/>
          <w:lang w:val="fr-FR"/>
        </w:rPr>
        <w:t>signalées par le verbe DOIT/DOIVENT</w:t>
      </w:r>
      <w:r w:rsidR="00EC0FD6" w:rsidRPr="00982192">
        <w:rPr>
          <w:rFonts w:eastAsia="Times New Roman" w:cs="Arial"/>
          <w:noProof/>
          <w:szCs w:val="17"/>
          <w:lang w:val="fr-FR"/>
        </w:rPr>
        <w:t xml:space="preserve"> </w:t>
      </w:r>
      <w:r>
        <w:rPr>
          <w:rFonts w:eastAsia="Times New Roman" w:cs="Arial"/>
          <w:noProof/>
          <w:szCs w:val="17"/>
          <w:lang w:val="fr-FR"/>
        </w:rPr>
        <w:t xml:space="preserve">ainsi que toutes les </w:t>
      </w:r>
      <w:r w:rsidR="00992C0C">
        <w:rPr>
          <w:rFonts w:eastAsia="Times New Roman" w:cs="Arial"/>
          <w:noProof/>
          <w:szCs w:val="17"/>
          <w:lang w:val="fr-FR"/>
        </w:rPr>
        <w:t>règles </w:t>
      </w:r>
      <w:r w:rsidR="00992C0C" w:rsidRPr="00982192">
        <w:rPr>
          <w:rFonts w:eastAsia="Times New Roman" w:cs="Arial"/>
          <w:noProof/>
          <w:szCs w:val="17"/>
          <w:lang w:val="fr-FR"/>
        </w:rPr>
        <w:t>J</w:t>
      </w:r>
      <w:r w:rsidR="00EC0FD6" w:rsidRPr="00982192">
        <w:rPr>
          <w:rFonts w:eastAsia="Times New Roman" w:cs="Arial"/>
          <w:noProof/>
          <w:szCs w:val="17"/>
          <w:lang w:val="fr-FR"/>
        </w:rPr>
        <w:t>SON sp</w:t>
      </w:r>
      <w:r>
        <w:rPr>
          <w:rFonts w:eastAsia="Times New Roman" w:cs="Arial"/>
          <w:noProof/>
          <w:szCs w:val="17"/>
          <w:lang w:val="fr-FR"/>
        </w:rPr>
        <w:t>é</w:t>
      </w:r>
      <w:r w:rsidR="00EC0FD6" w:rsidRPr="00982192">
        <w:rPr>
          <w:rFonts w:eastAsia="Times New Roman" w:cs="Arial"/>
          <w:noProof/>
          <w:szCs w:val="17"/>
          <w:lang w:val="fr-FR"/>
        </w:rPr>
        <w:t>cifi</w:t>
      </w:r>
      <w:r>
        <w:rPr>
          <w:rFonts w:eastAsia="Times New Roman" w:cs="Arial"/>
          <w:noProof/>
          <w:szCs w:val="17"/>
          <w:lang w:val="fr-FR"/>
        </w:rPr>
        <w:t xml:space="preserve">ques </w:t>
      </w:r>
      <w:r w:rsidR="00EC0FD6" w:rsidRPr="00982192">
        <w:rPr>
          <w:rFonts w:eastAsia="Times New Roman" w:cs="Arial"/>
          <w:noProof/>
          <w:szCs w:val="17"/>
          <w:lang w:val="fr-FR"/>
        </w:rPr>
        <w:t xml:space="preserve">(RSJ) </w:t>
      </w:r>
      <w:r>
        <w:rPr>
          <w:rFonts w:eastAsia="Times New Roman" w:cs="Arial"/>
          <w:noProof/>
          <w:szCs w:val="17"/>
          <w:lang w:val="fr-FR"/>
        </w:rPr>
        <w:t>signalées par le verbe DOIT/DOIVENT</w:t>
      </w:r>
      <w:r w:rsidRPr="00982192">
        <w:rPr>
          <w:rFonts w:eastAsia="Times New Roman" w:cs="Arial"/>
          <w:noProof/>
          <w:szCs w:val="17"/>
          <w:lang w:val="fr-FR"/>
        </w:rPr>
        <w:t xml:space="preserve"> </w:t>
      </w:r>
      <w:r>
        <w:rPr>
          <w:rFonts w:eastAsia="Times New Roman" w:cs="Arial"/>
          <w:noProof/>
          <w:szCs w:val="17"/>
          <w:lang w:val="fr-FR"/>
        </w:rPr>
        <w:t>et</w:t>
      </w:r>
      <w:r w:rsidR="00EC0FD6" w:rsidRPr="00982192">
        <w:rPr>
          <w:rFonts w:eastAsia="Times New Roman" w:cs="Arial"/>
          <w:noProof/>
          <w:szCs w:val="17"/>
          <w:lang w:val="fr-FR"/>
        </w:rPr>
        <w:t xml:space="preserve"> </w:t>
      </w:r>
      <w:r>
        <w:rPr>
          <w:rFonts w:eastAsia="Times New Roman" w:cs="Arial"/>
          <w:noProof/>
          <w:szCs w:val="17"/>
          <w:lang w:val="fr-FR"/>
        </w:rPr>
        <w:t xml:space="preserve">toutes les </w:t>
      </w:r>
      <w:r w:rsidR="00992C0C">
        <w:rPr>
          <w:rFonts w:eastAsia="Times New Roman" w:cs="Arial"/>
          <w:noProof/>
          <w:szCs w:val="17"/>
          <w:lang w:val="fr-FR"/>
        </w:rPr>
        <w:t>règles </w:t>
      </w:r>
      <w:r w:rsidR="00992C0C" w:rsidRPr="00982192">
        <w:rPr>
          <w:rFonts w:eastAsia="Times New Roman" w:cs="Arial"/>
          <w:noProof/>
          <w:szCs w:val="17"/>
          <w:lang w:val="fr-FR"/>
        </w:rPr>
        <w:t>X</w:t>
      </w:r>
      <w:r w:rsidRPr="00982192">
        <w:rPr>
          <w:rFonts w:eastAsia="Times New Roman" w:cs="Arial"/>
          <w:noProof/>
          <w:szCs w:val="17"/>
          <w:lang w:val="fr-FR"/>
        </w:rPr>
        <w:t>ML sp</w:t>
      </w:r>
      <w:r>
        <w:rPr>
          <w:rFonts w:eastAsia="Times New Roman" w:cs="Arial"/>
          <w:noProof/>
          <w:szCs w:val="17"/>
          <w:lang w:val="fr-FR"/>
        </w:rPr>
        <w:t>é</w:t>
      </w:r>
      <w:r w:rsidRPr="00982192">
        <w:rPr>
          <w:rFonts w:eastAsia="Times New Roman" w:cs="Arial"/>
          <w:noProof/>
          <w:szCs w:val="17"/>
          <w:lang w:val="fr-FR"/>
        </w:rPr>
        <w:t>cifi</w:t>
      </w:r>
      <w:r>
        <w:rPr>
          <w:rFonts w:eastAsia="Times New Roman" w:cs="Arial"/>
          <w:noProof/>
          <w:szCs w:val="17"/>
          <w:lang w:val="fr-FR"/>
        </w:rPr>
        <w:t>ques</w:t>
      </w:r>
      <w:r w:rsidRPr="00982192">
        <w:rPr>
          <w:rFonts w:eastAsia="Times New Roman" w:cs="Arial"/>
          <w:noProof/>
          <w:szCs w:val="17"/>
          <w:lang w:val="fr-FR"/>
        </w:rPr>
        <w:t xml:space="preserve"> (RSX) </w:t>
      </w:r>
      <w:r>
        <w:rPr>
          <w:rFonts w:eastAsia="Times New Roman" w:cs="Arial"/>
          <w:noProof/>
          <w:szCs w:val="17"/>
          <w:lang w:val="fr-FR"/>
        </w:rPr>
        <w:t>signalées par le verbe DOIT/DOIVENT</w:t>
      </w:r>
      <w:r w:rsidR="00EC0FD6" w:rsidRPr="00982192">
        <w:rPr>
          <w:rFonts w:eastAsia="Times New Roman" w:cs="Arial"/>
          <w:noProof/>
          <w:szCs w:val="17"/>
          <w:lang w:val="fr-FR"/>
        </w:rPr>
        <w:t>.</w:t>
      </w:r>
    </w:p>
    <w:p w14:paraId="1E2D0C38" w14:textId="6A4CE54C" w:rsidR="005E48A2" w:rsidRPr="00982192" w:rsidRDefault="00A73BFE" w:rsidP="00CE01DA">
      <w:pPr>
        <w:pStyle w:val="NormalWeb"/>
        <w:numPr>
          <w:ilvl w:val="0"/>
          <w:numId w:val="13"/>
        </w:numPr>
        <w:spacing w:before="170" w:beforeAutospacing="0" w:after="170" w:afterAutospacing="0"/>
        <w:ind w:left="1134" w:hanging="567"/>
        <w:rPr>
          <w:rFonts w:eastAsia="Times New Roman" w:cs="Arial"/>
          <w:noProof/>
          <w:szCs w:val="17"/>
          <w:lang w:val="fr-FR"/>
        </w:rPr>
      </w:pPr>
      <w:r>
        <w:rPr>
          <w:b/>
          <w:bCs/>
          <w:noProof/>
          <w:lang w:val="fr-FR"/>
        </w:rPr>
        <w:t xml:space="preserve">Niveau </w:t>
      </w:r>
      <w:r w:rsidR="005E48A2" w:rsidRPr="00982192">
        <w:rPr>
          <w:b/>
          <w:bCs/>
          <w:noProof/>
          <w:lang w:val="fr-FR"/>
        </w:rPr>
        <w:t>AA</w:t>
      </w:r>
      <w:r w:rsidR="00BB0A23">
        <w:rPr>
          <w:b/>
          <w:bCs/>
          <w:noProof/>
          <w:lang w:val="fr-FR"/>
        </w:rPr>
        <w:t> :</w:t>
      </w:r>
      <w:r w:rsidR="007E1107">
        <w:rPr>
          <w:bCs/>
          <w:noProof/>
          <w:lang w:val="fr-FR"/>
        </w:rPr>
        <w:t xml:space="preserve"> </w:t>
      </w:r>
      <w:r>
        <w:rPr>
          <w:rFonts w:eastAsia="Times New Roman" w:cs="Arial"/>
          <w:noProof/>
          <w:szCs w:val="17"/>
          <w:lang w:val="fr-FR"/>
        </w:rPr>
        <w:t xml:space="preserve">Pour le niveau de conformité </w:t>
      </w:r>
      <w:r w:rsidR="005E48A2" w:rsidRPr="00982192">
        <w:rPr>
          <w:rFonts w:eastAsia="Times New Roman" w:cs="Arial"/>
          <w:noProof/>
          <w:szCs w:val="17"/>
          <w:lang w:val="fr-FR"/>
        </w:rPr>
        <w:t xml:space="preserve">AA, </w:t>
      </w:r>
      <w:r>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API indi</w:t>
      </w:r>
      <w:r>
        <w:rPr>
          <w:rFonts w:eastAsia="Times New Roman" w:cs="Arial"/>
          <w:noProof/>
          <w:szCs w:val="17"/>
          <w:lang w:val="fr-FR"/>
        </w:rPr>
        <w:t xml:space="preserve">que que toutes les règles de conception recommandées que la présente norme signale par le verbe </w:t>
      </w:r>
      <w:r w:rsidR="00555419">
        <w:rPr>
          <w:rFonts w:eastAsia="Times New Roman" w:cs="Arial"/>
          <w:noProof/>
          <w:szCs w:val="17"/>
          <w:lang w:val="fr-FR"/>
        </w:rPr>
        <w:t>“</w:t>
      </w:r>
      <w:r>
        <w:rPr>
          <w:rFonts w:eastAsia="Times New Roman" w:cs="Arial"/>
          <w:noProof/>
          <w:szCs w:val="17"/>
          <w:lang w:val="fr-FR"/>
        </w:rPr>
        <w:t>DEVRAIT/DEVRAIENT</w:t>
      </w:r>
      <w:r w:rsidR="00555419">
        <w:rPr>
          <w:rFonts w:eastAsia="Times New Roman" w:cs="Arial"/>
          <w:noProof/>
          <w:szCs w:val="17"/>
          <w:lang w:val="fr-FR"/>
        </w:rPr>
        <w:t>”</w:t>
      </w:r>
      <w:r w:rsidR="004B60BA" w:rsidRPr="00982192">
        <w:rPr>
          <w:rFonts w:eastAsia="Times New Roman" w:cs="Arial"/>
          <w:noProof/>
          <w:szCs w:val="17"/>
          <w:lang w:val="fr-FR"/>
        </w:rPr>
        <w:t xml:space="preserve"> </w:t>
      </w:r>
      <w:r>
        <w:rPr>
          <w:rFonts w:eastAsia="Times New Roman" w:cs="Arial"/>
          <w:noProof/>
          <w:szCs w:val="17"/>
          <w:lang w:val="fr-FR"/>
        </w:rPr>
        <w:t>sont suivi</w:t>
      </w:r>
      <w:r w:rsidR="00334310">
        <w:rPr>
          <w:rFonts w:eastAsia="Times New Roman" w:cs="Arial"/>
          <w:noProof/>
          <w:szCs w:val="17"/>
          <w:lang w:val="fr-FR"/>
        </w:rPr>
        <w:t>es.  Co</w:t>
      </w:r>
      <w:r>
        <w:rPr>
          <w:rFonts w:eastAsia="Times New Roman" w:cs="Arial"/>
          <w:noProof/>
          <w:szCs w:val="17"/>
          <w:lang w:val="fr-FR"/>
        </w:rPr>
        <w:t xml:space="preserve">mme pour le niveau </w:t>
      </w:r>
      <w:r w:rsidR="000C6A08" w:rsidRPr="00982192">
        <w:rPr>
          <w:rFonts w:eastAsia="Times New Roman" w:cs="Arial"/>
          <w:noProof/>
          <w:szCs w:val="17"/>
          <w:lang w:val="fr-FR"/>
        </w:rPr>
        <w:t xml:space="preserve">A, </w:t>
      </w:r>
      <w:r>
        <w:rPr>
          <w:rFonts w:eastAsia="Times New Roman" w:cs="Arial"/>
          <w:noProof/>
          <w:szCs w:val="17"/>
          <w:lang w:val="fr-FR"/>
        </w:rPr>
        <w:t>des sous</w:t>
      </w:r>
      <w:r w:rsidR="00BB0A23">
        <w:rPr>
          <w:rFonts w:eastAsia="Times New Roman" w:cs="Arial"/>
          <w:noProof/>
          <w:szCs w:val="17"/>
          <w:lang w:val="fr-FR"/>
        </w:rPr>
        <w:t>-</w:t>
      </w:r>
      <w:r>
        <w:rPr>
          <w:rFonts w:eastAsia="Times New Roman" w:cs="Arial"/>
          <w:noProof/>
          <w:szCs w:val="17"/>
          <w:lang w:val="fr-FR"/>
        </w:rPr>
        <w:t>niveaux sont prévus en fonction du type de réponse</w:t>
      </w:r>
      <w:r w:rsidR="00BB0A23">
        <w:rPr>
          <w:rFonts w:eastAsia="Times New Roman" w:cs="Arial"/>
          <w:noProof/>
          <w:szCs w:val="17"/>
          <w:lang w:val="fr-FR"/>
        </w:rPr>
        <w:t> :</w:t>
      </w:r>
    </w:p>
    <w:p w14:paraId="413A728C" w14:textId="1C241AE7" w:rsidR="000C6A08" w:rsidRPr="00982192" w:rsidRDefault="00A73BFE" w:rsidP="00CE01DA">
      <w:pPr>
        <w:pStyle w:val="NormalWeb"/>
        <w:numPr>
          <w:ilvl w:val="1"/>
          <w:numId w:val="13"/>
        </w:numPr>
        <w:spacing w:before="170" w:beforeAutospacing="0" w:after="170" w:afterAutospacing="0"/>
        <w:ind w:left="1701" w:hanging="567"/>
        <w:rPr>
          <w:rFonts w:eastAsia="Times New Roman" w:cs="Arial"/>
          <w:noProof/>
          <w:szCs w:val="17"/>
          <w:lang w:val="fr-FR"/>
        </w:rPr>
      </w:pPr>
      <w:r>
        <w:rPr>
          <w:bCs/>
          <w:noProof/>
          <w:lang w:val="fr-FR"/>
        </w:rPr>
        <w:t xml:space="preserve">Niveau </w:t>
      </w:r>
      <w:r w:rsidR="000C6A08" w:rsidRPr="00982192">
        <w:rPr>
          <w:bCs/>
          <w:noProof/>
          <w:lang w:val="fr-FR"/>
        </w:rPr>
        <w:t>AAJ</w:t>
      </w:r>
      <w:r w:rsidR="00BB0A23">
        <w:rPr>
          <w:bCs/>
          <w:noProof/>
          <w:lang w:val="fr-FR"/>
        </w:rPr>
        <w:t> :</w:t>
      </w:r>
      <w:r w:rsidR="000C6A08" w:rsidRPr="00982192">
        <w:rPr>
          <w:bCs/>
          <w:noProof/>
          <w:lang w:val="fr-FR"/>
        </w:rPr>
        <w:t xml:space="preserve"> </w:t>
      </w:r>
      <w:r>
        <w:rPr>
          <w:bCs/>
          <w:noProof/>
          <w:lang w:val="fr-FR"/>
        </w:rPr>
        <w:t xml:space="preserve">niveau de conformité </w:t>
      </w:r>
      <w:r w:rsidR="000C6A08" w:rsidRPr="00982192">
        <w:rPr>
          <w:bCs/>
          <w:noProof/>
          <w:lang w:val="fr-FR"/>
        </w:rPr>
        <w:t xml:space="preserve">AJ </w:t>
      </w:r>
      <w:r>
        <w:rPr>
          <w:bCs/>
          <w:noProof/>
          <w:lang w:val="fr-FR"/>
        </w:rPr>
        <w:t xml:space="preserve">ainsi que les règles recommandées DEVRAIT/DEVRAIENT </w:t>
      </w:r>
      <w:r w:rsidR="000C6A08" w:rsidRPr="00982192">
        <w:rPr>
          <w:bCs/>
          <w:noProof/>
          <w:lang w:val="fr-FR"/>
        </w:rPr>
        <w:t>applicable</w:t>
      </w:r>
      <w:r>
        <w:rPr>
          <w:bCs/>
          <w:noProof/>
          <w:lang w:val="fr-FR"/>
        </w:rPr>
        <w:t xml:space="preserve">s à une réponse </w:t>
      </w:r>
      <w:r w:rsidR="000C6A08" w:rsidRPr="00982192">
        <w:rPr>
          <w:bCs/>
          <w:noProof/>
          <w:lang w:val="fr-FR"/>
        </w:rPr>
        <w:t>JSON</w:t>
      </w:r>
      <w:r w:rsidR="007E784B" w:rsidRPr="00982192">
        <w:rPr>
          <w:bCs/>
          <w:noProof/>
          <w:lang w:val="fr-FR"/>
        </w:rPr>
        <w:t xml:space="preserve">;  </w:t>
      </w:r>
      <w:r>
        <w:rPr>
          <w:bCs/>
          <w:noProof/>
          <w:lang w:val="fr-FR"/>
        </w:rPr>
        <w:t>et</w:t>
      </w:r>
    </w:p>
    <w:p w14:paraId="6BA19987" w14:textId="26CB8C24" w:rsidR="00992C0C" w:rsidRDefault="00A73BFE" w:rsidP="00CE01DA">
      <w:pPr>
        <w:pStyle w:val="NormalWeb"/>
        <w:numPr>
          <w:ilvl w:val="1"/>
          <w:numId w:val="13"/>
        </w:numPr>
        <w:spacing w:before="170" w:beforeAutospacing="0" w:after="170" w:afterAutospacing="0"/>
        <w:ind w:left="1701" w:hanging="567"/>
        <w:rPr>
          <w:bCs/>
          <w:noProof/>
          <w:lang w:val="fr-FR"/>
        </w:rPr>
      </w:pPr>
      <w:r>
        <w:rPr>
          <w:bCs/>
          <w:noProof/>
          <w:lang w:val="fr-FR"/>
        </w:rPr>
        <w:t xml:space="preserve">Niveau </w:t>
      </w:r>
      <w:r w:rsidR="000C6A08" w:rsidRPr="00982192">
        <w:rPr>
          <w:bCs/>
          <w:noProof/>
          <w:lang w:val="fr-FR"/>
        </w:rPr>
        <w:t>AAX</w:t>
      </w:r>
      <w:r w:rsidR="00BB0A23">
        <w:rPr>
          <w:bCs/>
          <w:noProof/>
          <w:lang w:val="fr-FR"/>
        </w:rPr>
        <w:t> :</w:t>
      </w:r>
      <w:r w:rsidR="000C6A08" w:rsidRPr="00982192">
        <w:rPr>
          <w:bCs/>
          <w:noProof/>
          <w:lang w:val="fr-FR"/>
        </w:rPr>
        <w:t xml:space="preserve"> </w:t>
      </w:r>
      <w:r>
        <w:rPr>
          <w:bCs/>
          <w:noProof/>
          <w:lang w:val="fr-FR"/>
        </w:rPr>
        <w:t xml:space="preserve">niveau de conformité </w:t>
      </w:r>
      <w:r w:rsidR="000C6A08" w:rsidRPr="00982192">
        <w:rPr>
          <w:bCs/>
          <w:noProof/>
          <w:lang w:val="fr-FR"/>
        </w:rPr>
        <w:t xml:space="preserve">AX </w:t>
      </w:r>
      <w:r>
        <w:rPr>
          <w:bCs/>
          <w:noProof/>
          <w:lang w:val="fr-FR"/>
        </w:rPr>
        <w:t xml:space="preserve">ainsi que les règles recommandées DEVRAIT/DEVRAIENT </w:t>
      </w:r>
      <w:r w:rsidRPr="00982192">
        <w:rPr>
          <w:bCs/>
          <w:noProof/>
          <w:lang w:val="fr-FR"/>
        </w:rPr>
        <w:t>applicable</w:t>
      </w:r>
      <w:r>
        <w:rPr>
          <w:bCs/>
          <w:noProof/>
          <w:lang w:val="fr-FR"/>
        </w:rPr>
        <w:t>s à une réponse</w:t>
      </w:r>
      <w:r w:rsidR="000C6A08" w:rsidRPr="00982192">
        <w:rPr>
          <w:bCs/>
          <w:noProof/>
          <w:lang w:val="fr-FR"/>
        </w:rPr>
        <w:t xml:space="preserve"> XML.</w:t>
      </w:r>
    </w:p>
    <w:p w14:paraId="11809AE0" w14:textId="77777777" w:rsidR="00A8095E" w:rsidRDefault="00727E40"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fldChar w:fldCharType="begin"/>
      </w:r>
      <w:r w:rsidRPr="00982192">
        <w:rPr>
          <w:rFonts w:eastAsia="Times New Roman" w:cs="Arial"/>
          <w:noProof/>
          <w:szCs w:val="17"/>
          <w:lang w:val="fr-FR"/>
        </w:rPr>
        <w:instrText xml:space="preserve"> AUTONUM  </w:instrText>
      </w:r>
      <w:r w:rsidRPr="00982192">
        <w:rPr>
          <w:rFonts w:eastAsia="Times New Roman" w:cs="Arial"/>
          <w:noProof/>
          <w:szCs w:val="17"/>
          <w:lang w:val="fr-FR"/>
        </w:rPr>
        <w:fldChar w:fldCharType="end"/>
      </w:r>
      <w:r w:rsidRPr="00982192">
        <w:rPr>
          <w:rFonts w:eastAsia="Times New Roman" w:cs="Arial"/>
          <w:noProof/>
          <w:szCs w:val="17"/>
          <w:lang w:val="fr-FR"/>
        </w:rPr>
        <w:tab/>
      </w:r>
      <w:r w:rsidR="00A73BFE">
        <w:rPr>
          <w:rFonts w:eastAsia="Times New Roman" w:cs="Arial"/>
          <w:noProof/>
          <w:szCs w:val="17"/>
          <w:lang w:val="fr-FR"/>
        </w:rPr>
        <w:t>On trouvera à l</w:t>
      </w:r>
      <w:r w:rsidR="00BB0A23">
        <w:rPr>
          <w:rFonts w:eastAsia="Times New Roman" w:cs="Arial"/>
          <w:noProof/>
          <w:szCs w:val="17"/>
          <w:lang w:val="fr-FR"/>
        </w:rPr>
        <w:t>’</w:t>
      </w:r>
      <w:r w:rsidR="00992C0C">
        <w:rPr>
          <w:rFonts w:eastAsia="Times New Roman" w:cs="Arial"/>
          <w:noProof/>
          <w:szCs w:val="17"/>
          <w:lang w:val="fr-FR"/>
        </w:rPr>
        <w:t>annexe I</w:t>
      </w:r>
      <w:r w:rsidR="00A73BFE">
        <w:rPr>
          <w:rFonts w:eastAsia="Times New Roman" w:cs="Arial"/>
          <w:noProof/>
          <w:szCs w:val="17"/>
          <w:lang w:val="fr-FR"/>
        </w:rPr>
        <w:t xml:space="preserve"> la matrice de traçabilité entre les règles de conception et les niveaux de conformité</w:t>
      </w:r>
      <w:r w:rsidR="005E48A2" w:rsidRPr="00982192">
        <w:rPr>
          <w:rFonts w:eastAsia="Times New Roman" w:cs="Arial"/>
          <w:noProof/>
          <w:szCs w:val="17"/>
          <w:lang w:val="fr-FR"/>
        </w:rPr>
        <w:t>.</w:t>
      </w:r>
    </w:p>
    <w:p w14:paraId="653C7E9D" w14:textId="7DCBE0EB" w:rsidR="007D638D" w:rsidRPr="00982192" w:rsidRDefault="007D638D"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br w:type="page"/>
      </w:r>
    </w:p>
    <w:p w14:paraId="5CD23B41" w14:textId="52336B24" w:rsidR="005E48A2" w:rsidRPr="00982192" w:rsidRDefault="005E48A2" w:rsidP="00CE01DA">
      <w:pPr>
        <w:pStyle w:val="Heading2"/>
        <w:keepLines/>
        <w:spacing w:before="170" w:after="170"/>
        <w:rPr>
          <w:rFonts w:eastAsia="Times New Roman" w:cs="Arial"/>
          <w:noProof/>
          <w:szCs w:val="17"/>
          <w:lang w:val="fr-FR"/>
        </w:rPr>
      </w:pPr>
      <w:bookmarkStart w:id="365" w:name="_Toc54363387"/>
      <w:bookmarkStart w:id="366" w:name="_Toc212824904"/>
      <w:r w:rsidRPr="00982192">
        <w:rPr>
          <w:rFonts w:eastAsia="Times New Roman" w:cs="Arial"/>
          <w:noProof/>
          <w:szCs w:val="17"/>
          <w:lang w:val="fr-FR"/>
        </w:rPr>
        <w:t>R</w:t>
      </w:r>
      <w:r w:rsidR="00A73BFE">
        <w:rPr>
          <w:rFonts w:eastAsia="Times New Roman" w:cs="Arial"/>
          <w:noProof/>
          <w:szCs w:val="17"/>
          <w:lang w:val="fr-FR"/>
        </w:rPr>
        <w:t>É</w:t>
      </w:r>
      <w:r w:rsidRPr="00982192">
        <w:rPr>
          <w:rFonts w:eastAsia="Times New Roman" w:cs="Arial"/>
          <w:noProof/>
          <w:szCs w:val="17"/>
          <w:lang w:val="fr-FR"/>
        </w:rPr>
        <w:t>F</w:t>
      </w:r>
      <w:r w:rsidR="00A73BFE">
        <w:rPr>
          <w:rFonts w:eastAsia="Times New Roman" w:cs="Arial"/>
          <w:noProof/>
          <w:szCs w:val="17"/>
          <w:lang w:val="fr-FR"/>
        </w:rPr>
        <w:t>É</w:t>
      </w:r>
      <w:r w:rsidRPr="00982192">
        <w:rPr>
          <w:rFonts w:eastAsia="Times New Roman" w:cs="Arial"/>
          <w:noProof/>
          <w:szCs w:val="17"/>
          <w:lang w:val="fr-FR"/>
        </w:rPr>
        <w:t>RENCES</w:t>
      </w:r>
      <w:bookmarkEnd w:id="365"/>
      <w:bookmarkEnd w:id="366"/>
    </w:p>
    <w:p w14:paraId="08380DE0" w14:textId="3EDC0CAC" w:rsidR="000E7F7A" w:rsidRPr="00982192" w:rsidRDefault="00A73BFE" w:rsidP="00CE01DA">
      <w:pPr>
        <w:pStyle w:val="Heading3"/>
        <w:spacing w:before="170"/>
        <w:ind w:left="0"/>
      </w:pPr>
      <w:bookmarkStart w:id="367" w:name="_Toc54363388"/>
      <w:bookmarkStart w:id="368" w:name="_Toc212824905"/>
      <w:r>
        <w:t>Normes de l</w:t>
      </w:r>
      <w:r w:rsidR="00BB0A23">
        <w:t>’</w:t>
      </w:r>
      <w:r>
        <w:t>OMPI</w:t>
      </w:r>
      <w:bookmarkEnd w:id="367"/>
      <w:bookmarkEnd w:id="368"/>
    </w:p>
    <w:p w14:paraId="56B90C92" w14:textId="3A6AB77B" w:rsidR="00992C0C" w:rsidRPr="00024FC1" w:rsidRDefault="00A73BFE" w:rsidP="00CE01DA">
      <w:pPr>
        <w:spacing w:before="170" w:after="170"/>
        <w:rPr>
          <w:noProof/>
          <w:lang w:val="fr-FR"/>
        </w:rPr>
      </w:pPr>
      <w:r w:rsidRPr="00024FC1">
        <w:rPr>
          <w:noProof/>
          <w:lang w:val="fr-FR"/>
        </w:rPr>
        <w:t>Norme</w:t>
      </w:r>
      <w:r w:rsidR="00734A81" w:rsidRPr="00024FC1">
        <w:rPr>
          <w:noProof/>
          <w:lang w:val="fr-FR"/>
        </w:rPr>
        <w:t> </w:t>
      </w:r>
      <w:hyperlink r:id="rId11" w:history="1">
        <w:r w:rsidRPr="00024FC1">
          <w:rPr>
            <w:rStyle w:val="Hyperlink"/>
            <w:noProof/>
            <w:lang w:val="fr-FR"/>
          </w:rPr>
          <w:t>ST.3</w:t>
        </w:r>
      </w:hyperlink>
      <w:r w:rsidR="003970C4" w:rsidRPr="00024FC1">
        <w:rPr>
          <w:noProof/>
          <w:lang w:val="fr-FR"/>
        </w:rPr>
        <w:t xml:space="preserve"> de l’OMPI</w:t>
      </w:r>
      <w:r w:rsidR="003970C4" w:rsidRPr="00024FC1">
        <w:rPr>
          <w:noProof/>
          <w:lang w:val="fr-FR"/>
        </w:rPr>
        <w:tab/>
      </w:r>
      <w:r w:rsidRPr="00024FC1">
        <w:rPr>
          <w:noProof/>
          <w:lang w:val="fr-FR"/>
        </w:rPr>
        <w:t>Codes à deux lettres pour la représentation des États, autres entités et organisations</w:t>
      </w:r>
    </w:p>
    <w:p w14:paraId="605C3520" w14:textId="4801D526" w:rsidR="00C929FA" w:rsidRPr="00024FC1" w:rsidRDefault="00734A81" w:rsidP="00CE01DA">
      <w:pPr>
        <w:spacing w:before="170" w:after="170"/>
        <w:rPr>
          <w:noProof/>
          <w:lang w:val="fr-FR"/>
        </w:rPr>
      </w:pPr>
      <w:r w:rsidRPr="00024FC1">
        <w:rPr>
          <w:noProof/>
          <w:lang w:val="fr-FR"/>
        </w:rPr>
        <w:t>Norme </w:t>
      </w:r>
      <w:hyperlink r:id="rId12" w:history="1">
        <w:r w:rsidR="00C929FA" w:rsidRPr="00024FC1">
          <w:rPr>
            <w:rStyle w:val="Hyperlink"/>
            <w:noProof/>
            <w:lang w:val="fr-FR"/>
          </w:rPr>
          <w:t>ST.96</w:t>
        </w:r>
      </w:hyperlink>
      <w:r w:rsidR="003970C4" w:rsidRPr="00024FC1">
        <w:rPr>
          <w:noProof/>
          <w:lang w:val="fr-FR"/>
        </w:rPr>
        <w:t xml:space="preserve"> de l’OMPI</w:t>
      </w:r>
      <w:r w:rsidR="003970C4" w:rsidRPr="00024FC1">
        <w:rPr>
          <w:noProof/>
          <w:lang w:val="fr-FR"/>
        </w:rPr>
        <w:tab/>
      </w:r>
      <w:r w:rsidR="00A73BFE" w:rsidRPr="00024FC1">
        <w:rPr>
          <w:lang w:val="fr-CH"/>
        </w:rPr>
        <w:t>U</w:t>
      </w:r>
      <w:r w:rsidR="00A73BFE" w:rsidRPr="00024FC1">
        <w:rPr>
          <w:noProof/>
          <w:lang w:val="fr-FR"/>
        </w:rPr>
        <w:t>tilisation du XML dans le traitement de l</w:t>
      </w:r>
      <w:r w:rsidR="00BB0A23" w:rsidRPr="00024FC1">
        <w:rPr>
          <w:noProof/>
          <w:lang w:val="fr-FR"/>
        </w:rPr>
        <w:t>’</w:t>
      </w:r>
      <w:r w:rsidR="00A73BFE" w:rsidRPr="00024FC1">
        <w:rPr>
          <w:noProof/>
          <w:lang w:val="fr-FR"/>
        </w:rPr>
        <w:t xml:space="preserve">information en matière de propriété </w:t>
      </w:r>
      <w:r w:rsidR="007E1107" w:rsidRPr="00024FC1">
        <w:rPr>
          <w:noProof/>
          <w:lang w:val="fr-FR"/>
        </w:rPr>
        <w:t>intellectuelle</w:t>
      </w:r>
    </w:p>
    <w:p w14:paraId="7331DC6B" w14:textId="7ECB17E8" w:rsidR="003970C4" w:rsidRPr="00024FC1" w:rsidRDefault="00734A81" w:rsidP="00CE01DA">
      <w:pPr>
        <w:spacing w:before="170" w:after="170"/>
        <w:ind w:left="2268" w:hanging="2268"/>
        <w:rPr>
          <w:noProof/>
          <w:lang w:val="fr-FR"/>
        </w:rPr>
      </w:pPr>
      <w:r w:rsidRPr="00024FC1">
        <w:rPr>
          <w:noProof/>
          <w:lang w:val="fr-FR"/>
        </w:rPr>
        <w:t>Norme </w:t>
      </w:r>
      <w:hyperlink r:id="rId13" w:history="1">
        <w:r w:rsidR="003970C4" w:rsidRPr="00024FC1">
          <w:rPr>
            <w:rStyle w:val="Hyperlink"/>
            <w:noProof/>
            <w:lang w:val="fr-FR"/>
          </w:rPr>
          <w:t>ST.97</w:t>
        </w:r>
      </w:hyperlink>
      <w:r w:rsidR="003970C4" w:rsidRPr="00024FC1">
        <w:rPr>
          <w:noProof/>
          <w:lang w:val="fr-FR"/>
        </w:rPr>
        <w:t xml:space="preserve"> de l’OMPI</w:t>
      </w:r>
      <w:r w:rsidR="003970C4" w:rsidRPr="00024FC1">
        <w:rPr>
          <w:noProof/>
          <w:lang w:val="fr-FR"/>
        </w:rPr>
        <w:tab/>
      </w:r>
      <w:r w:rsidR="00545E1D" w:rsidRPr="00545E1D">
        <w:rPr>
          <w:lang w:val="fr-CH"/>
        </w:rPr>
        <w:t>T</w:t>
      </w:r>
      <w:r w:rsidR="003970C4" w:rsidRPr="00545E1D">
        <w:rPr>
          <w:noProof/>
          <w:lang w:val="fr-FR"/>
        </w:rPr>
        <w:t>raitement des données de propriété intellectuelle au format JSON</w:t>
      </w:r>
    </w:p>
    <w:p w14:paraId="745AFE21" w14:textId="0FBF96D9" w:rsidR="005E48A2" w:rsidRPr="00F926FF" w:rsidDel="00C84704" w:rsidRDefault="00A73BFE" w:rsidP="00545E1D">
      <w:pPr>
        <w:pStyle w:val="Heading3"/>
        <w:spacing w:before="170"/>
        <w:ind w:left="0"/>
        <w:rPr>
          <w:del w:id="369" w:author="Author"/>
          <w:bCs w:val="0"/>
        </w:rPr>
      </w:pPr>
      <w:bookmarkStart w:id="370" w:name="_Toc54363389"/>
      <w:bookmarkStart w:id="371" w:name="_Toc212824906"/>
      <w:r w:rsidRPr="00F926FF">
        <w:t>Normes et c</w:t>
      </w:r>
      <w:r w:rsidR="005E48A2" w:rsidRPr="00F926FF">
        <w:t>onventions</w:t>
      </w:r>
      <w:bookmarkEnd w:id="370"/>
      <w:bookmarkEnd w:id="371"/>
      <w:r w:rsidR="00545E1D" w:rsidRPr="00F926FF" w:rsidDel="00C84704">
        <w:rPr>
          <w:bCs w:val="0"/>
        </w:rPr>
        <w:t xml:space="preserve"> </w:t>
      </w:r>
    </w:p>
    <w:p w14:paraId="02195F94" w14:textId="558A51BD" w:rsidR="00C84704" w:rsidRPr="00F926FF" w:rsidRDefault="00C84704" w:rsidP="00F926FF">
      <w:pPr>
        <w:pStyle w:val="NormalWeb"/>
        <w:spacing w:before="170" w:beforeAutospacing="0" w:after="170" w:afterAutospacing="0"/>
        <w:rPr>
          <w:ins w:id="372" w:author="Author"/>
          <w:bCs/>
          <w:noProof/>
          <w:u w:val="single"/>
          <w:lang w:val="fr-CH"/>
        </w:rPr>
      </w:pPr>
      <w:ins w:id="373" w:author="Author">
        <w:r w:rsidRPr="00C1783B">
          <w:rPr>
            <w:bCs/>
            <w:noProof/>
            <w:u w:val="single"/>
            <w:lang w:val="fr-CH"/>
            <w:rPrChange w:id="374" w:author="Author">
              <w:rPr>
                <w:bCs/>
                <w:noProof/>
              </w:rPr>
            </w:rPrChange>
          </w:rPr>
          <w:t>Il convient de noter que ces normes externes ont tendance à évoluer de manière autonome. À mesure que les normes de l'IETF évoluent, la documentation de l'IETF recense les normes devenues obsolètes.</w:t>
        </w:r>
      </w:ins>
    </w:p>
    <w:p w14:paraId="049F60FC" w14:textId="3644495A" w:rsidR="00C84704" w:rsidRPr="00F926FF" w:rsidRDefault="00C84704" w:rsidP="00F926FF">
      <w:pPr>
        <w:pStyle w:val="NormalWeb"/>
        <w:spacing w:before="170" w:beforeAutospacing="0" w:after="170" w:afterAutospacing="0"/>
        <w:rPr>
          <w:ins w:id="375" w:author="Author"/>
          <w:bCs/>
          <w:noProof/>
          <w:u w:val="single"/>
        </w:rPr>
      </w:pPr>
      <w:ins w:id="376" w:author="Author">
        <w:r w:rsidRPr="00F926FF">
          <w:rPr>
            <w:u w:val="single"/>
          </w:rPr>
          <w:t>RFC 2518 de l’</w:t>
        </w:r>
        <w:r w:rsidRPr="00F926FF">
          <w:rPr>
            <w:bCs/>
            <w:u w:val="single"/>
          </w:rPr>
          <w:t xml:space="preserve"> IETF </w:t>
        </w:r>
        <w:r w:rsidRPr="00F926FF">
          <w:rPr>
            <w:u w:val="single"/>
          </w:rPr>
          <w:t>:</w:t>
        </w:r>
        <w:r w:rsidRPr="00F926FF">
          <w:rPr>
            <w:bCs/>
            <w:u w:val="single"/>
          </w:rPr>
          <w:tab/>
        </w:r>
        <w:r w:rsidRPr="00F926FF">
          <w:rPr>
            <w:bCs/>
            <w:u w:val="single"/>
          </w:rPr>
          <w:tab/>
        </w:r>
        <w:r w:rsidRPr="00F926FF">
          <w:rPr>
            <w:u w:val="single"/>
          </w:rPr>
          <w:t xml:space="preserve">HTTP Extensions for Distributed Authoring </w:t>
        </w:r>
        <w:r w:rsidRPr="00F926FF">
          <w:rPr>
            <w:bCs/>
            <w:u w:val="single"/>
          </w:rPr>
          <w:t>–</w:t>
        </w:r>
        <w:r w:rsidRPr="00F926FF">
          <w:rPr>
            <w:u w:val="single"/>
          </w:rPr>
          <w:t xml:space="preserve"> WEBDAV</w:t>
        </w:r>
        <w:r w:rsidRPr="00F926FF">
          <w:rPr>
            <w:bCs/>
            <w:u w:val="single"/>
          </w:rPr>
          <w:t xml:space="preserve"> - </w:t>
        </w:r>
        <w:r w:rsidRPr="00F926FF">
          <w:rPr>
            <w:bCs/>
            <w:u w:val="single"/>
          </w:rPr>
          <w:fldChar w:fldCharType="begin"/>
        </w:r>
        <w:r w:rsidRPr="00F926FF">
          <w:rPr>
            <w:bCs/>
            <w:u w:val="single"/>
          </w:rPr>
          <w:instrText>HYPERLINK "https://www.rfc-editor.org/rfc/rfc2518"</w:instrText>
        </w:r>
        <w:r w:rsidRPr="00F926FF">
          <w:rPr>
            <w:bCs/>
            <w:u w:val="single"/>
          </w:rPr>
        </w:r>
        <w:r w:rsidRPr="00F926FF">
          <w:rPr>
            <w:bCs/>
            <w:u w:val="single"/>
          </w:rPr>
          <w:fldChar w:fldCharType="separate"/>
        </w:r>
        <w:r w:rsidRPr="00F926FF">
          <w:rPr>
            <w:rStyle w:val="Hyperlink"/>
            <w:bCs/>
          </w:rPr>
          <w:t>https://www.rfc-editor.org/rfc/rfc2518</w:t>
        </w:r>
        <w:r w:rsidRPr="00F926FF">
          <w:rPr>
            <w:bCs/>
            <w:u w:val="single"/>
          </w:rPr>
          <w:fldChar w:fldCharType="end"/>
        </w:r>
      </w:ins>
    </w:p>
    <w:p w14:paraId="6E5BB154" w14:textId="5569B170" w:rsidR="00C84704" w:rsidRPr="00C1783B" w:rsidRDefault="005E48A2">
      <w:pPr>
        <w:spacing w:before="170" w:after="170"/>
        <w:rPr>
          <w:ins w:id="377" w:author="Author"/>
          <w:bCs/>
          <w:u w:val="single"/>
        </w:rPr>
        <w:pPrChange w:id="378" w:author="Author">
          <w:pPr/>
        </w:pPrChange>
      </w:pPr>
      <w:del w:id="379" w:author="Author">
        <w:r w:rsidRPr="00C1783B" w:rsidDel="00C84704">
          <w:rPr>
            <w:bCs/>
            <w:noProof/>
          </w:rPr>
          <w:delText>IEFT </w:delText>
        </w:r>
      </w:del>
      <w:r w:rsidRPr="005D2D5B">
        <w:rPr>
          <w:bCs/>
          <w:noProof/>
        </w:rPr>
        <w:t>RFC 3986</w:t>
      </w:r>
      <w:r w:rsidR="00545E1D" w:rsidRPr="005D2D5B">
        <w:rPr>
          <w:bCs/>
          <w:noProof/>
        </w:rPr>
        <w:t xml:space="preserve"> </w:t>
      </w:r>
      <w:ins w:id="380" w:author="Author">
        <w:r w:rsidR="00C84704" w:rsidRPr="00C1783B">
          <w:rPr>
            <w:bCs/>
            <w:noProof/>
          </w:rPr>
          <w:t>de</w:t>
        </w:r>
        <w:r w:rsidR="00C84704" w:rsidRPr="00C1783B">
          <w:rPr>
            <w:bCs/>
            <w:noProof/>
            <w:u w:val="single"/>
            <w:rPrChange w:id="381" w:author="Author">
              <w:rPr>
                <w:bCs/>
                <w:noProof/>
              </w:rPr>
            </w:rPrChange>
          </w:rPr>
          <w:t xml:space="preserve"> l</w:t>
        </w:r>
        <w:r w:rsidR="00C84704" w:rsidRPr="005D2D5B">
          <w:rPr>
            <w:bCs/>
            <w:noProof/>
            <w:u w:val="single"/>
          </w:rPr>
          <w:t>’IETF </w:t>
        </w:r>
        <w:r w:rsidR="00C84704" w:rsidRPr="005D2D5B">
          <w:rPr>
            <w:bCs/>
            <w:noProof/>
          </w:rPr>
          <w:t>:</w:t>
        </w:r>
      </w:ins>
      <w:r w:rsidR="003970C4" w:rsidRPr="00C1783B">
        <w:rPr>
          <w:bCs/>
          <w:noProof/>
        </w:rPr>
        <w:tab/>
      </w:r>
      <w:del w:id="382" w:author="Author">
        <w:r w:rsidR="003970C4" w:rsidRPr="00C1783B" w:rsidDel="00262BA6">
          <w:rPr>
            <w:bCs/>
            <w:noProof/>
          </w:rPr>
          <w:tab/>
        </w:r>
      </w:del>
      <w:r w:rsidRPr="00C1783B">
        <w:rPr>
          <w:bCs/>
          <w:noProof/>
        </w:rPr>
        <w:t>Uniform Resource Identifier (URI): Generic Syntax – </w:t>
      </w:r>
      <w:r w:rsidR="00221FC2" w:rsidRPr="00F926FF">
        <w:rPr>
          <w:u w:val="single"/>
        </w:rPr>
        <w:fldChar w:fldCharType="begin"/>
      </w:r>
      <w:r w:rsidR="00221FC2" w:rsidRPr="00C1783B">
        <w:rPr>
          <w:u w:val="single"/>
          <w:rPrChange w:id="383" w:author="Author">
            <w:rPr/>
          </w:rPrChange>
        </w:rPr>
        <w:instrText>HYPERLINK "file:///\\\\Wipogvafs01\\DAT2\\ORGIPIG\\SHARED\\HANDBOOK\\CONTENT\\3.%20WIPO%20Standards\\st%2090\\www.ietf.org\\rfc\\rfc3986.txt"</w:instrText>
      </w:r>
      <w:r w:rsidR="00221FC2" w:rsidRPr="00F926FF">
        <w:rPr>
          <w:u w:val="single"/>
        </w:rPr>
      </w:r>
      <w:r w:rsidR="00221FC2" w:rsidRPr="00F926FF">
        <w:rPr>
          <w:u w:val="single"/>
        </w:rPr>
        <w:fldChar w:fldCharType="separate"/>
      </w:r>
      <w:r w:rsidR="00221FC2" w:rsidRPr="00C1783B">
        <w:rPr>
          <w:rStyle w:val="Hyperlink"/>
          <w:bCs/>
        </w:rPr>
        <w:t>www.ietf.org/rfc/rfc3986.txt</w:t>
      </w:r>
      <w:r w:rsidR="00221FC2" w:rsidRPr="00F926FF">
        <w:rPr>
          <w:u w:val="single"/>
        </w:rPr>
        <w:fldChar w:fldCharType="end"/>
      </w:r>
    </w:p>
    <w:p w14:paraId="3FE905B3" w14:textId="4058899E" w:rsidR="00C84704" w:rsidRPr="00F926FF" w:rsidRDefault="00C84704">
      <w:pPr>
        <w:spacing w:before="170" w:after="170"/>
        <w:rPr>
          <w:ins w:id="384" w:author="Author"/>
          <w:bCs/>
          <w:u w:val="single"/>
        </w:rPr>
        <w:pPrChange w:id="385" w:author="Author">
          <w:pPr/>
        </w:pPrChange>
      </w:pPr>
      <w:ins w:id="386" w:author="Author">
        <w:r w:rsidRPr="00F926FF">
          <w:rPr>
            <w:u w:val="single"/>
          </w:rPr>
          <w:t>RFC 4918 de l’IETF :</w:t>
        </w:r>
        <w:r w:rsidRPr="00F926FF">
          <w:rPr>
            <w:bCs/>
            <w:u w:val="single"/>
          </w:rPr>
          <w:tab/>
        </w:r>
        <w:r w:rsidRPr="00F926FF">
          <w:rPr>
            <w:bCs/>
            <w:u w:val="single"/>
          </w:rPr>
          <w:tab/>
        </w:r>
        <w:r w:rsidRPr="00F926FF">
          <w:rPr>
            <w:u w:val="single"/>
          </w:rPr>
          <w:t>HTTP Extensions for Web Distributed Authoring and Versioning (WebDAV)</w:t>
        </w:r>
        <w:r w:rsidRPr="00F926FF">
          <w:rPr>
            <w:bCs/>
            <w:u w:val="single"/>
          </w:rPr>
          <w:t xml:space="preserve"> –</w:t>
        </w:r>
      </w:ins>
    </w:p>
    <w:p w14:paraId="698C7420" w14:textId="01D91CE0" w:rsidR="00C84704" w:rsidRPr="00F926FF" w:rsidRDefault="00C84704">
      <w:pPr>
        <w:spacing w:before="170" w:after="170"/>
        <w:rPr>
          <w:ins w:id="387" w:author="Author"/>
          <w:bCs/>
          <w:u w:val="single"/>
        </w:rPr>
        <w:pPrChange w:id="388" w:author="Author">
          <w:pPr/>
        </w:pPrChange>
      </w:pPr>
      <w:ins w:id="389" w:author="Author">
        <w:r w:rsidRPr="00F926FF">
          <w:rPr>
            <w:bCs/>
            <w:u w:val="single"/>
          </w:rPr>
          <w:fldChar w:fldCharType="begin"/>
        </w:r>
        <w:r w:rsidRPr="00F926FF">
          <w:rPr>
            <w:bCs/>
            <w:u w:val="single"/>
          </w:rPr>
          <w:instrText>HYPERLINK "https://www.rfc-editor.org/rfc/rfc4918"</w:instrText>
        </w:r>
        <w:r w:rsidRPr="00F926FF">
          <w:rPr>
            <w:bCs/>
            <w:u w:val="single"/>
          </w:rPr>
        </w:r>
        <w:r w:rsidRPr="00F926FF">
          <w:rPr>
            <w:bCs/>
            <w:u w:val="single"/>
          </w:rPr>
          <w:fldChar w:fldCharType="separate"/>
        </w:r>
        <w:r w:rsidRPr="00F926FF">
          <w:rPr>
            <w:rStyle w:val="Hyperlink"/>
            <w:bCs/>
          </w:rPr>
          <w:t>https://www.rfc-editor.org/rfc/rfc4918</w:t>
        </w:r>
        <w:r w:rsidRPr="00F926FF">
          <w:rPr>
            <w:bCs/>
            <w:u w:val="single"/>
          </w:rPr>
          <w:fldChar w:fldCharType="end"/>
        </w:r>
        <w:r w:rsidRPr="00F926FF">
          <w:rPr>
            <w:bCs/>
            <w:u w:val="single"/>
          </w:rPr>
          <w:t xml:space="preserve"> </w:t>
        </w:r>
      </w:ins>
    </w:p>
    <w:p w14:paraId="29E6CFC9" w14:textId="5C0A5404" w:rsidR="00C84704" w:rsidRPr="00F926FF" w:rsidRDefault="00C84704">
      <w:pPr>
        <w:spacing w:before="170" w:after="170"/>
        <w:rPr>
          <w:ins w:id="390" w:author="Author"/>
          <w:bCs/>
          <w:u w:val="single"/>
        </w:rPr>
        <w:pPrChange w:id="391" w:author="Author">
          <w:pPr/>
        </w:pPrChange>
      </w:pPr>
      <w:ins w:id="392" w:author="Author">
        <w:r w:rsidRPr="00F926FF">
          <w:rPr>
            <w:u w:val="single"/>
          </w:rPr>
          <w:t>RFC 5842 de l’</w:t>
        </w:r>
        <w:r w:rsidRPr="00F926FF">
          <w:rPr>
            <w:bCs/>
            <w:u w:val="single"/>
          </w:rPr>
          <w:t>IETF </w:t>
        </w:r>
        <w:r w:rsidRPr="00F926FF">
          <w:rPr>
            <w:u w:val="single"/>
          </w:rPr>
          <w:t>:</w:t>
        </w:r>
        <w:r w:rsidRPr="00F926FF">
          <w:rPr>
            <w:bCs/>
            <w:u w:val="single"/>
          </w:rPr>
          <w:tab/>
        </w:r>
        <w:r w:rsidRPr="00F926FF">
          <w:rPr>
            <w:bCs/>
            <w:u w:val="single"/>
          </w:rPr>
          <w:tab/>
        </w:r>
        <w:r w:rsidRPr="00F926FF">
          <w:rPr>
            <w:u w:val="single"/>
          </w:rPr>
          <w:t>Binding Extensions to Web Distributed Authoring and Versioning (WebDAV)</w:t>
        </w:r>
        <w:r w:rsidRPr="00F926FF">
          <w:rPr>
            <w:bCs/>
            <w:u w:val="single"/>
          </w:rPr>
          <w:t xml:space="preserve"> – </w:t>
        </w:r>
      </w:ins>
    </w:p>
    <w:p w14:paraId="61D438DD" w14:textId="780F45B2" w:rsidR="005E48A2" w:rsidRPr="00C1783B" w:rsidDel="00C84704" w:rsidRDefault="00C84704">
      <w:pPr>
        <w:spacing w:before="170" w:after="170"/>
        <w:rPr>
          <w:del w:id="393" w:author="Author"/>
          <w:bCs/>
          <w:u w:val="single"/>
          <w:rPrChange w:id="394" w:author="Author">
            <w:rPr>
              <w:del w:id="395" w:author="Author"/>
              <w:bCs/>
              <w:noProof/>
            </w:rPr>
          </w:rPrChange>
        </w:rPr>
        <w:pPrChange w:id="396" w:author="Author">
          <w:pPr>
            <w:pStyle w:val="NormalWeb"/>
            <w:spacing w:before="170" w:beforeAutospacing="0" w:after="170" w:afterAutospacing="0"/>
          </w:pPr>
        </w:pPrChange>
      </w:pPr>
      <w:ins w:id="397" w:author="Author">
        <w:r w:rsidRPr="00F926FF">
          <w:rPr>
            <w:bCs/>
            <w:u w:val="single"/>
          </w:rPr>
          <w:fldChar w:fldCharType="begin"/>
        </w:r>
        <w:r w:rsidRPr="00F926FF">
          <w:rPr>
            <w:bCs/>
            <w:u w:val="single"/>
          </w:rPr>
          <w:instrText>HYPERLINK "https://www.rfc-editor.org/rfc/rfc5842"</w:instrText>
        </w:r>
        <w:r w:rsidRPr="00F926FF">
          <w:rPr>
            <w:bCs/>
            <w:u w:val="single"/>
          </w:rPr>
        </w:r>
        <w:r w:rsidRPr="00F926FF">
          <w:rPr>
            <w:bCs/>
            <w:u w:val="single"/>
          </w:rPr>
          <w:fldChar w:fldCharType="separate"/>
        </w:r>
        <w:r w:rsidRPr="00F926FF">
          <w:rPr>
            <w:rStyle w:val="Hyperlink"/>
            <w:bCs/>
          </w:rPr>
          <w:t>https://www.rfc-editor.org/rfc/rfc5842</w:t>
        </w:r>
        <w:r w:rsidRPr="00F926FF">
          <w:rPr>
            <w:bCs/>
            <w:u w:val="single"/>
          </w:rPr>
          <w:fldChar w:fldCharType="end"/>
        </w:r>
        <w:r w:rsidRPr="00F926FF">
          <w:rPr>
            <w:bCs/>
            <w:u w:val="single"/>
          </w:rPr>
          <w:t xml:space="preserve"> </w:t>
        </w:r>
      </w:ins>
    </w:p>
    <w:p w14:paraId="25966050" w14:textId="6246D7D4" w:rsidR="005E48A2" w:rsidRDefault="005E48A2" w:rsidP="00F926FF">
      <w:pPr>
        <w:pStyle w:val="NormalWeb"/>
        <w:spacing w:before="170" w:beforeAutospacing="0" w:after="170" w:afterAutospacing="0"/>
      </w:pPr>
      <w:del w:id="398" w:author="Author">
        <w:r w:rsidRPr="00545E1D" w:rsidDel="00C84704">
          <w:rPr>
            <w:bCs/>
            <w:noProof/>
          </w:rPr>
          <w:delText>IEFT </w:delText>
        </w:r>
      </w:del>
      <w:r w:rsidRPr="00545E1D">
        <w:rPr>
          <w:bCs/>
          <w:noProof/>
        </w:rPr>
        <w:t>RFC 5789</w:t>
      </w:r>
      <w:ins w:id="399" w:author="Author">
        <w:r w:rsidR="00C84704" w:rsidRPr="00F926FF">
          <w:rPr>
            <w:bCs/>
            <w:noProof/>
            <w:u w:val="single"/>
          </w:rPr>
          <w:t xml:space="preserve"> de l’IEFT </w:t>
        </w:r>
        <w:r w:rsidR="00C84704" w:rsidRPr="00545E1D">
          <w:rPr>
            <w:bCs/>
            <w:noProof/>
          </w:rPr>
          <w:t>:</w:t>
        </w:r>
      </w:ins>
      <w:r w:rsidR="003970C4" w:rsidRPr="00545E1D">
        <w:rPr>
          <w:bCs/>
          <w:noProof/>
        </w:rPr>
        <w:tab/>
      </w:r>
      <w:del w:id="400" w:author="Author">
        <w:r w:rsidR="003970C4" w:rsidRPr="00545E1D" w:rsidDel="00262BA6">
          <w:rPr>
            <w:bCs/>
            <w:noProof/>
          </w:rPr>
          <w:tab/>
        </w:r>
      </w:del>
      <w:r w:rsidRPr="00545E1D">
        <w:rPr>
          <w:bCs/>
          <w:noProof/>
        </w:rPr>
        <w:t>PATCH Method for HTTP – </w:t>
      </w:r>
      <w:hyperlink r:id="rId14" w:history="1">
        <w:r w:rsidR="00221FC2" w:rsidRPr="00F926FF">
          <w:rPr>
            <w:rStyle w:val="Hyperlink"/>
          </w:rPr>
          <w:t>https://tools.ietf.org/rfc/rfc5789.txt</w:t>
        </w:r>
      </w:hyperlink>
    </w:p>
    <w:p w14:paraId="73E8EB8E" w14:textId="67965C6F" w:rsidR="009C0FA2" w:rsidRPr="009C0FA2" w:rsidDel="009C0FA2" w:rsidRDefault="009C0FA2" w:rsidP="009C0FA2">
      <w:pPr>
        <w:pStyle w:val="NormalWeb"/>
        <w:rPr>
          <w:del w:id="401" w:author="Author"/>
          <w:bCs/>
          <w:noProof/>
        </w:rPr>
      </w:pPr>
      <w:del w:id="402" w:author="Author">
        <w:r w:rsidRPr="00E062C9" w:rsidDel="009C0FA2">
          <w:rPr>
            <w:bCs/>
            <w:noProof/>
          </w:rPr>
          <w:delText>IEFT RFC 5988</w:delText>
        </w:r>
        <w:r w:rsidDel="009C0FA2">
          <w:rPr>
            <w:bCs/>
            <w:noProof/>
          </w:rPr>
          <w:tab/>
        </w:r>
        <w:r w:rsidDel="009C0FA2">
          <w:rPr>
            <w:bCs/>
            <w:noProof/>
          </w:rPr>
          <w:tab/>
        </w:r>
        <w:r w:rsidRPr="00E062C9" w:rsidDel="009C0FA2">
          <w:rPr>
            <w:bCs/>
            <w:noProof/>
          </w:rPr>
          <w:delText>Web Linking – </w:delText>
        </w:r>
        <w:r w:rsidDel="009C0FA2">
          <w:fldChar w:fldCharType="begin"/>
        </w:r>
        <w:r w:rsidDel="009C0FA2">
          <w:delInstrText>HYPERLINK "https://tools.ietf.org/rfc/rfc5988.txt"</w:delInstrText>
        </w:r>
        <w:r w:rsidDel="009C0FA2">
          <w:fldChar w:fldCharType="separate"/>
        </w:r>
        <w:r w:rsidRPr="00A21BF0" w:rsidDel="009C0FA2">
          <w:rPr>
            <w:rStyle w:val="Hyperlink"/>
          </w:rPr>
          <w:delText>https://tools.ietf.org/rfc/rfc5988.txt</w:delText>
        </w:r>
        <w:r w:rsidDel="009C0FA2">
          <w:fldChar w:fldCharType="end"/>
        </w:r>
      </w:del>
    </w:p>
    <w:p w14:paraId="454A6E62" w14:textId="7A058EA8" w:rsidR="005E48A2" w:rsidRPr="00F926FF" w:rsidRDefault="005E48A2" w:rsidP="00F926FF">
      <w:pPr>
        <w:pStyle w:val="NormalWeb"/>
        <w:spacing w:before="170" w:beforeAutospacing="0" w:after="170" w:afterAutospacing="0"/>
        <w:ind w:left="2268" w:hanging="2268"/>
        <w:rPr>
          <w:bCs/>
          <w:noProof/>
          <w:u w:val="single"/>
        </w:rPr>
      </w:pPr>
      <w:del w:id="403" w:author="Author">
        <w:r w:rsidRPr="00545E1D" w:rsidDel="00262BA6">
          <w:rPr>
            <w:bCs/>
            <w:noProof/>
          </w:rPr>
          <w:delText>IEFT </w:delText>
        </w:r>
      </w:del>
      <w:r w:rsidRPr="00545E1D">
        <w:rPr>
          <w:bCs/>
          <w:noProof/>
        </w:rPr>
        <w:t>RFC 6648</w:t>
      </w:r>
      <w:ins w:id="404" w:author="Author">
        <w:r w:rsidR="00262BA6" w:rsidRPr="00F926FF">
          <w:rPr>
            <w:bCs/>
            <w:noProof/>
            <w:u w:val="single"/>
          </w:rPr>
          <w:t xml:space="preserve"> de l’IEFT </w:t>
        </w:r>
        <w:r w:rsidR="00262BA6" w:rsidRPr="00545E1D">
          <w:rPr>
            <w:bCs/>
            <w:noProof/>
          </w:rPr>
          <w:t>:</w:t>
        </w:r>
      </w:ins>
      <w:r w:rsidR="003970C4" w:rsidRPr="00545E1D">
        <w:rPr>
          <w:bCs/>
          <w:noProof/>
        </w:rPr>
        <w:tab/>
      </w:r>
      <w:r w:rsidR="003970C4" w:rsidRPr="00545E1D">
        <w:rPr>
          <w:bCs/>
          <w:noProof/>
        </w:rPr>
        <w:tab/>
      </w:r>
      <w:r w:rsidRPr="00545E1D">
        <w:rPr>
          <w:bCs/>
          <w:noProof/>
        </w:rPr>
        <w:t xml:space="preserve">Deprecating the </w:t>
      </w:r>
      <w:r w:rsidR="00992C0C" w:rsidRPr="00545E1D">
        <w:rPr>
          <w:bCs/>
          <w:noProof/>
        </w:rPr>
        <w:t>“X</w:t>
      </w:r>
      <w:r w:rsidR="00BB0A23" w:rsidRPr="00545E1D">
        <w:rPr>
          <w:bCs/>
          <w:noProof/>
        </w:rPr>
        <w:t>-</w:t>
      </w:r>
      <w:r w:rsidRPr="00545E1D">
        <w:rPr>
          <w:bCs/>
          <w:noProof/>
        </w:rPr>
        <w:t>" Prefix and Similar Constructs in Application Protocols –</w:t>
      </w:r>
      <w:r w:rsidRPr="00F926FF">
        <w:rPr>
          <w:bCs/>
          <w:noProof/>
          <w:u w:val="single"/>
        </w:rPr>
        <w:t> </w:t>
      </w:r>
      <w:hyperlink r:id="rId15" w:history="1">
        <w:r w:rsidR="00221FC2" w:rsidRPr="00F926FF">
          <w:rPr>
            <w:rStyle w:val="Hyperlink"/>
          </w:rPr>
          <w:t>https://tools.ietf.org/rfc/rfc6648.txt</w:t>
        </w:r>
      </w:hyperlink>
      <w:r w:rsidR="00221FC2" w:rsidRPr="00F926FF" w:rsidDel="00221FC2">
        <w:rPr>
          <w:u w:val="single"/>
        </w:rPr>
        <w:t xml:space="preserve"> </w:t>
      </w:r>
    </w:p>
    <w:p w14:paraId="53797806" w14:textId="739644E1" w:rsidR="005E48A2" w:rsidRPr="00545E1D" w:rsidDel="00262BA6" w:rsidRDefault="005E48A2" w:rsidP="00F926FF">
      <w:pPr>
        <w:pStyle w:val="NormalWeb"/>
        <w:spacing w:before="170" w:beforeAutospacing="0" w:after="170" w:afterAutospacing="0"/>
        <w:ind w:left="2268" w:hanging="2268"/>
        <w:rPr>
          <w:del w:id="405" w:author="Author"/>
          <w:bCs/>
          <w:noProof/>
          <w:u w:val="single"/>
        </w:rPr>
      </w:pPr>
      <w:del w:id="406" w:author="Author">
        <w:r w:rsidRPr="009C0FA2" w:rsidDel="00262BA6">
          <w:rPr>
            <w:bCs/>
            <w:noProof/>
          </w:rPr>
          <w:delText>IEFT </w:delText>
        </w:r>
      </w:del>
      <w:r w:rsidRPr="009C0FA2">
        <w:rPr>
          <w:bCs/>
          <w:noProof/>
        </w:rPr>
        <w:t>RFC</w:t>
      </w:r>
      <w:del w:id="407" w:author="Author">
        <w:r w:rsidRPr="009C0FA2" w:rsidDel="00262BA6">
          <w:rPr>
            <w:bCs/>
            <w:noProof/>
          </w:rPr>
          <w:delText xml:space="preserve"> 6750</w:delText>
        </w:r>
        <w:r w:rsidR="003970C4" w:rsidRPr="009C0FA2" w:rsidDel="00262BA6">
          <w:rPr>
            <w:bCs/>
            <w:noProof/>
          </w:rPr>
          <w:tab/>
        </w:r>
        <w:r w:rsidR="003970C4" w:rsidRPr="009C0FA2" w:rsidDel="00262BA6">
          <w:rPr>
            <w:bCs/>
            <w:noProof/>
          </w:rPr>
          <w:tab/>
        </w:r>
        <w:r w:rsidRPr="009C0FA2" w:rsidDel="00262BA6">
          <w:rPr>
            <w:bCs/>
            <w:noProof/>
          </w:rPr>
          <w:delText>The OAuth 2.0 Authorization Framework</w:delText>
        </w:r>
        <w:r w:rsidR="003970C4" w:rsidRPr="009C0FA2" w:rsidDel="00262BA6">
          <w:rPr>
            <w:bCs/>
            <w:noProof/>
          </w:rPr>
          <w:delText xml:space="preserve">: </w:delText>
        </w:r>
        <w:r w:rsidRPr="009C0FA2" w:rsidDel="00262BA6">
          <w:rPr>
            <w:bCs/>
            <w:noProof/>
          </w:rPr>
          <w:delText>Bearer Token Usage</w:delText>
        </w:r>
        <w:r w:rsidRPr="00545E1D" w:rsidDel="00262BA6">
          <w:rPr>
            <w:bCs/>
            <w:noProof/>
            <w:u w:val="single"/>
          </w:rPr>
          <w:delText xml:space="preserve"> – </w:delText>
        </w:r>
        <w:r w:rsidR="00221FC2" w:rsidRPr="00545E1D" w:rsidDel="00262BA6">
          <w:rPr>
            <w:u w:val="single"/>
          </w:rPr>
          <w:fldChar w:fldCharType="begin"/>
        </w:r>
        <w:r w:rsidR="00221FC2" w:rsidRPr="00545E1D" w:rsidDel="00262BA6">
          <w:rPr>
            <w:u w:val="single"/>
          </w:rPr>
          <w:delInstrText>HYPERLINK "https://tools.ietf.org/rfc/rfc6750.txt"</w:delInstrText>
        </w:r>
        <w:r w:rsidR="00221FC2" w:rsidRPr="00545E1D" w:rsidDel="00262BA6">
          <w:rPr>
            <w:u w:val="single"/>
          </w:rPr>
        </w:r>
        <w:r w:rsidR="00221FC2" w:rsidRPr="00545E1D" w:rsidDel="00262BA6">
          <w:rPr>
            <w:u w:val="single"/>
          </w:rPr>
          <w:fldChar w:fldCharType="separate"/>
        </w:r>
        <w:r w:rsidR="00221FC2" w:rsidRPr="00545E1D" w:rsidDel="00262BA6">
          <w:rPr>
            <w:rStyle w:val="Hyperlink"/>
          </w:rPr>
          <w:delText>https://tools.ietf.org/rfc/rfc6750.txt</w:delText>
        </w:r>
        <w:r w:rsidR="00221FC2" w:rsidRPr="00545E1D" w:rsidDel="00262BA6">
          <w:rPr>
            <w:u w:val="single"/>
          </w:rPr>
          <w:fldChar w:fldCharType="end"/>
        </w:r>
        <w:r w:rsidR="00221FC2" w:rsidRPr="00545E1D" w:rsidDel="00262BA6">
          <w:rPr>
            <w:u w:val="single"/>
          </w:rPr>
          <w:delText xml:space="preserve"> </w:delText>
        </w:r>
      </w:del>
    </w:p>
    <w:p w14:paraId="75FE5086" w14:textId="5600531B" w:rsidR="005E48A2" w:rsidRPr="00545E1D" w:rsidDel="00262BA6" w:rsidRDefault="005E48A2">
      <w:pPr>
        <w:pStyle w:val="NormalWeb"/>
        <w:spacing w:before="170" w:beforeAutospacing="0" w:after="170" w:afterAutospacing="0"/>
        <w:ind w:left="2268" w:hanging="2268"/>
        <w:rPr>
          <w:del w:id="408" w:author="Author"/>
          <w:bCs/>
          <w:noProof/>
          <w:u w:val="single"/>
        </w:rPr>
        <w:pPrChange w:id="409" w:author="Author">
          <w:pPr>
            <w:pStyle w:val="NormalWeb"/>
            <w:spacing w:before="170" w:beforeAutospacing="0" w:after="170" w:afterAutospacing="0"/>
          </w:pPr>
        </w:pPrChange>
      </w:pPr>
      <w:del w:id="410" w:author="Author">
        <w:r w:rsidRPr="009C0FA2" w:rsidDel="00262BA6">
          <w:rPr>
            <w:bCs/>
            <w:noProof/>
          </w:rPr>
          <w:delText>IEFT RFC 7231</w:delText>
        </w:r>
        <w:r w:rsidR="003970C4" w:rsidRPr="009C0FA2" w:rsidDel="00262BA6">
          <w:rPr>
            <w:bCs/>
            <w:noProof/>
          </w:rPr>
          <w:tab/>
        </w:r>
        <w:r w:rsidR="003970C4" w:rsidRPr="009C0FA2" w:rsidDel="00262BA6">
          <w:rPr>
            <w:bCs/>
            <w:noProof/>
          </w:rPr>
          <w:tab/>
        </w:r>
        <w:r w:rsidRPr="009C0FA2" w:rsidDel="00262BA6">
          <w:rPr>
            <w:bCs/>
            <w:noProof/>
          </w:rPr>
          <w:delText>Hypertext Transfer Protocol (HTTP/1.1): Semantics and Content – </w:delText>
        </w:r>
        <w:r w:rsidR="00221FC2" w:rsidRPr="00545E1D" w:rsidDel="00262BA6">
          <w:rPr>
            <w:u w:val="single"/>
          </w:rPr>
          <w:fldChar w:fldCharType="begin"/>
        </w:r>
        <w:r w:rsidR="00221FC2" w:rsidRPr="00545E1D" w:rsidDel="00262BA6">
          <w:rPr>
            <w:u w:val="single"/>
          </w:rPr>
          <w:delInstrText>HYPERLINK "http://www.ietf.org/rfc/rfc7231.txt"</w:delInstrText>
        </w:r>
        <w:r w:rsidR="00221FC2" w:rsidRPr="00545E1D" w:rsidDel="00262BA6">
          <w:rPr>
            <w:u w:val="single"/>
          </w:rPr>
        </w:r>
        <w:r w:rsidR="00221FC2" w:rsidRPr="00545E1D" w:rsidDel="00262BA6">
          <w:rPr>
            <w:u w:val="single"/>
          </w:rPr>
          <w:fldChar w:fldCharType="separate"/>
        </w:r>
        <w:r w:rsidR="00221FC2" w:rsidRPr="00545E1D" w:rsidDel="00262BA6">
          <w:rPr>
            <w:rStyle w:val="Hyperlink"/>
          </w:rPr>
          <w:delText>www.ietf.org/rfc/rfc7231.txt</w:delText>
        </w:r>
        <w:r w:rsidR="00221FC2" w:rsidRPr="00545E1D" w:rsidDel="00262BA6">
          <w:rPr>
            <w:u w:val="single"/>
          </w:rPr>
          <w:fldChar w:fldCharType="end"/>
        </w:r>
        <w:r w:rsidR="00221FC2" w:rsidRPr="00545E1D" w:rsidDel="00262BA6">
          <w:rPr>
            <w:u w:val="single"/>
          </w:rPr>
          <w:delText xml:space="preserve"> </w:delText>
        </w:r>
      </w:del>
    </w:p>
    <w:p w14:paraId="3864166C" w14:textId="0F93F374" w:rsidR="005E48A2" w:rsidRPr="00545E1D" w:rsidDel="00262BA6" w:rsidRDefault="005E48A2">
      <w:pPr>
        <w:pStyle w:val="NormalWeb"/>
        <w:spacing w:before="170" w:beforeAutospacing="0" w:after="170" w:afterAutospacing="0"/>
        <w:ind w:left="2268" w:hanging="2268"/>
        <w:rPr>
          <w:del w:id="411" w:author="Author"/>
          <w:bCs/>
          <w:noProof/>
          <w:u w:val="single"/>
        </w:rPr>
        <w:pPrChange w:id="412" w:author="Author">
          <w:pPr>
            <w:pStyle w:val="NormalWeb"/>
            <w:spacing w:before="170" w:beforeAutospacing="0" w:after="170" w:afterAutospacing="0"/>
          </w:pPr>
        </w:pPrChange>
      </w:pPr>
      <w:del w:id="413" w:author="Author">
        <w:r w:rsidRPr="009C0FA2" w:rsidDel="00262BA6">
          <w:rPr>
            <w:bCs/>
            <w:noProof/>
          </w:rPr>
          <w:delText>IEFT RFC 7232</w:delText>
        </w:r>
        <w:r w:rsidR="003970C4" w:rsidRPr="009C0FA2" w:rsidDel="00262BA6">
          <w:rPr>
            <w:bCs/>
            <w:noProof/>
          </w:rPr>
          <w:tab/>
        </w:r>
        <w:r w:rsidR="003970C4" w:rsidRPr="009C0FA2" w:rsidDel="00262BA6">
          <w:rPr>
            <w:bCs/>
            <w:noProof/>
          </w:rPr>
          <w:tab/>
        </w:r>
        <w:r w:rsidRPr="009C0FA2" w:rsidDel="00262BA6">
          <w:rPr>
            <w:bCs/>
            <w:noProof/>
          </w:rPr>
          <w:delText>Hypertext Transfer Protocol (HTTP/1.1) – Conditional Requests</w:delText>
        </w:r>
        <w:r w:rsidRPr="00545E1D" w:rsidDel="00262BA6">
          <w:rPr>
            <w:bCs/>
            <w:noProof/>
            <w:u w:val="single"/>
          </w:rPr>
          <w:delText> </w:delText>
        </w:r>
        <w:r w:rsidR="00221FC2" w:rsidRPr="00545E1D" w:rsidDel="00262BA6">
          <w:rPr>
            <w:u w:val="single"/>
          </w:rPr>
          <w:fldChar w:fldCharType="begin"/>
        </w:r>
        <w:r w:rsidR="00221FC2" w:rsidRPr="00545E1D" w:rsidDel="00262BA6">
          <w:rPr>
            <w:u w:val="single"/>
          </w:rPr>
          <w:delInstrText>HYPERLINK "http://www.ietf.org/rfc/rfc7232.txt"</w:delInstrText>
        </w:r>
        <w:r w:rsidR="00221FC2" w:rsidRPr="00545E1D" w:rsidDel="00262BA6">
          <w:rPr>
            <w:u w:val="single"/>
          </w:rPr>
        </w:r>
        <w:r w:rsidR="00221FC2" w:rsidRPr="00545E1D" w:rsidDel="00262BA6">
          <w:rPr>
            <w:u w:val="single"/>
          </w:rPr>
          <w:fldChar w:fldCharType="separate"/>
        </w:r>
        <w:r w:rsidR="00221FC2" w:rsidRPr="00545E1D" w:rsidDel="00262BA6">
          <w:rPr>
            <w:rStyle w:val="Hyperlink"/>
          </w:rPr>
          <w:delText>www.ietf.org/rfc/rfc7232.txt</w:delText>
        </w:r>
        <w:r w:rsidR="00221FC2" w:rsidRPr="00545E1D" w:rsidDel="00262BA6">
          <w:rPr>
            <w:u w:val="single"/>
          </w:rPr>
          <w:fldChar w:fldCharType="end"/>
        </w:r>
        <w:r w:rsidR="00221FC2" w:rsidRPr="00545E1D" w:rsidDel="00262BA6">
          <w:rPr>
            <w:u w:val="single"/>
          </w:rPr>
          <w:delText xml:space="preserve"> </w:delText>
        </w:r>
      </w:del>
    </w:p>
    <w:p w14:paraId="72BCFCE1" w14:textId="48883FEE" w:rsidR="005E48A2" w:rsidRPr="00545E1D" w:rsidDel="00262BA6" w:rsidRDefault="005E48A2">
      <w:pPr>
        <w:pStyle w:val="NormalWeb"/>
        <w:spacing w:before="170" w:beforeAutospacing="0" w:after="170" w:afterAutospacing="0"/>
        <w:ind w:left="2268" w:hanging="2268"/>
        <w:rPr>
          <w:del w:id="414" w:author="Author"/>
          <w:bCs/>
          <w:noProof/>
          <w:u w:val="single"/>
        </w:rPr>
        <w:pPrChange w:id="415" w:author="Author">
          <w:pPr>
            <w:pStyle w:val="NormalWeb"/>
            <w:spacing w:before="170" w:beforeAutospacing="0" w:after="170" w:afterAutospacing="0"/>
          </w:pPr>
        </w:pPrChange>
      </w:pPr>
      <w:del w:id="416" w:author="Author">
        <w:r w:rsidRPr="009C0FA2" w:rsidDel="00262BA6">
          <w:rPr>
            <w:bCs/>
            <w:noProof/>
          </w:rPr>
          <w:delText>IEFT RFC 7234</w:delText>
        </w:r>
        <w:r w:rsidR="003970C4" w:rsidRPr="009C0FA2" w:rsidDel="00262BA6">
          <w:rPr>
            <w:bCs/>
            <w:noProof/>
          </w:rPr>
          <w:tab/>
        </w:r>
        <w:r w:rsidR="003970C4" w:rsidRPr="009C0FA2" w:rsidDel="00262BA6">
          <w:rPr>
            <w:bCs/>
            <w:noProof/>
          </w:rPr>
          <w:tab/>
        </w:r>
        <w:r w:rsidRPr="009C0FA2" w:rsidDel="00262BA6">
          <w:rPr>
            <w:bCs/>
            <w:noProof/>
          </w:rPr>
          <w:delText>Hypertext Transfer Protocol (HTTP/1.1) – Caching </w:delText>
        </w:r>
        <w:r w:rsidR="00221FC2" w:rsidRPr="00545E1D" w:rsidDel="00262BA6">
          <w:rPr>
            <w:u w:val="single"/>
          </w:rPr>
          <w:fldChar w:fldCharType="begin"/>
        </w:r>
        <w:r w:rsidR="00221FC2" w:rsidRPr="00545E1D" w:rsidDel="00262BA6">
          <w:rPr>
            <w:u w:val="single"/>
          </w:rPr>
          <w:delInstrText>HYPERLINK "http://www.ietf.org/rfc/rfc7234.txt"</w:delInstrText>
        </w:r>
        <w:r w:rsidR="00221FC2" w:rsidRPr="00545E1D" w:rsidDel="00262BA6">
          <w:rPr>
            <w:u w:val="single"/>
          </w:rPr>
        </w:r>
        <w:r w:rsidR="00221FC2" w:rsidRPr="00545E1D" w:rsidDel="00262BA6">
          <w:rPr>
            <w:u w:val="single"/>
          </w:rPr>
          <w:fldChar w:fldCharType="separate"/>
        </w:r>
        <w:r w:rsidR="00221FC2" w:rsidRPr="00545E1D" w:rsidDel="00262BA6">
          <w:rPr>
            <w:rStyle w:val="Hyperlink"/>
          </w:rPr>
          <w:delText>www.ietf.org/rfc/rfc7234.txt</w:delText>
        </w:r>
        <w:r w:rsidR="00221FC2" w:rsidRPr="00545E1D" w:rsidDel="00262BA6">
          <w:rPr>
            <w:u w:val="single"/>
          </w:rPr>
          <w:fldChar w:fldCharType="end"/>
        </w:r>
        <w:r w:rsidR="00221FC2" w:rsidRPr="00545E1D" w:rsidDel="00262BA6">
          <w:rPr>
            <w:u w:val="single"/>
          </w:rPr>
          <w:delText xml:space="preserve"> </w:delText>
        </w:r>
      </w:del>
    </w:p>
    <w:p w14:paraId="573E4729" w14:textId="7D0E23F4" w:rsidR="005E48A2" w:rsidRPr="00C1783B" w:rsidRDefault="005E48A2">
      <w:pPr>
        <w:pStyle w:val="NormalWeb"/>
        <w:spacing w:before="170" w:beforeAutospacing="0" w:after="170" w:afterAutospacing="0"/>
        <w:ind w:left="2268" w:hanging="2268"/>
        <w:rPr>
          <w:bCs/>
          <w:noProof/>
          <w:u w:val="single"/>
          <w:lang w:val="fr-CH"/>
          <w:rPrChange w:id="417" w:author="Author">
            <w:rPr>
              <w:bCs/>
              <w:noProof/>
            </w:rPr>
          </w:rPrChange>
        </w:rPr>
        <w:pPrChange w:id="418" w:author="Author">
          <w:pPr>
            <w:pStyle w:val="NormalWeb"/>
            <w:spacing w:before="170" w:beforeAutospacing="0" w:after="170" w:afterAutospacing="0"/>
          </w:pPr>
        </w:pPrChange>
      </w:pPr>
      <w:del w:id="419" w:author="Author">
        <w:r w:rsidRPr="00C1783B" w:rsidDel="00262BA6">
          <w:rPr>
            <w:bCs/>
            <w:noProof/>
            <w:lang w:val="fr-CH"/>
            <w:rPrChange w:id="420" w:author="Author">
              <w:rPr>
                <w:bCs/>
                <w:noProof/>
              </w:rPr>
            </w:rPrChange>
          </w:rPr>
          <w:delText>IEFT RFC 7386</w:delText>
        </w:r>
      </w:del>
      <w:ins w:id="421" w:author="Author">
        <w:r w:rsidR="00262BA6" w:rsidRPr="00C1783B">
          <w:rPr>
            <w:bCs/>
            <w:noProof/>
            <w:u w:val="single"/>
            <w:lang w:val="fr-CH"/>
            <w:rPrChange w:id="422" w:author="Author">
              <w:rPr>
                <w:bCs/>
                <w:noProof/>
              </w:rPr>
            </w:rPrChange>
          </w:rPr>
          <w:t>7396 de l’IETF :</w:t>
        </w:r>
      </w:ins>
      <w:r w:rsidR="003970C4" w:rsidRPr="00C1783B">
        <w:rPr>
          <w:bCs/>
          <w:noProof/>
          <w:lang w:val="fr-CH"/>
          <w:rPrChange w:id="423" w:author="Author">
            <w:rPr>
              <w:bCs/>
              <w:noProof/>
            </w:rPr>
          </w:rPrChange>
        </w:rPr>
        <w:tab/>
      </w:r>
      <w:del w:id="424" w:author="Author">
        <w:r w:rsidR="003970C4" w:rsidRPr="00C1783B" w:rsidDel="00262BA6">
          <w:rPr>
            <w:bCs/>
            <w:noProof/>
            <w:lang w:val="fr-CH"/>
            <w:rPrChange w:id="425" w:author="Author">
              <w:rPr>
                <w:bCs/>
                <w:noProof/>
              </w:rPr>
            </w:rPrChange>
          </w:rPr>
          <w:tab/>
        </w:r>
      </w:del>
      <w:r w:rsidRPr="00C1783B">
        <w:rPr>
          <w:bCs/>
          <w:noProof/>
          <w:lang w:val="fr-CH"/>
          <w:rPrChange w:id="426" w:author="Author">
            <w:rPr>
              <w:bCs/>
              <w:noProof/>
            </w:rPr>
          </w:rPrChange>
        </w:rPr>
        <w:t>JSON Merge Patch – </w:t>
      </w:r>
      <w:del w:id="427" w:author="Author">
        <w:r w:rsidR="00221FC2" w:rsidRPr="009C0FA2" w:rsidDel="00262BA6">
          <w:rPr>
            <w:u w:val="single"/>
          </w:rPr>
          <w:fldChar w:fldCharType="begin"/>
        </w:r>
        <w:r w:rsidR="00221FC2" w:rsidRPr="00C1783B" w:rsidDel="00262BA6">
          <w:rPr>
            <w:u w:val="single"/>
            <w:lang w:val="fr-CH"/>
            <w:rPrChange w:id="428" w:author="Author">
              <w:rPr/>
            </w:rPrChange>
          </w:rPr>
          <w:delInstrText>HYPERLINK "http://www.ietf.org/rfc/rfc7386.txt"</w:delInstrText>
        </w:r>
        <w:r w:rsidR="00221FC2" w:rsidRPr="009C0FA2" w:rsidDel="00262BA6">
          <w:rPr>
            <w:u w:val="single"/>
          </w:rPr>
        </w:r>
        <w:r w:rsidR="00221FC2" w:rsidRPr="009C0FA2" w:rsidDel="00262BA6">
          <w:rPr>
            <w:u w:val="single"/>
          </w:rPr>
          <w:fldChar w:fldCharType="separate"/>
        </w:r>
        <w:r w:rsidR="00221FC2" w:rsidRPr="00C1783B" w:rsidDel="00262BA6">
          <w:rPr>
            <w:rStyle w:val="Hyperlink"/>
            <w:lang w:val="fr-CH"/>
            <w:rPrChange w:id="429" w:author="Author">
              <w:rPr>
                <w:rStyle w:val="Hyperlink"/>
              </w:rPr>
            </w:rPrChange>
          </w:rPr>
          <w:delText>www.ietf.org/rfc/rfc7386.txt</w:delText>
        </w:r>
        <w:r w:rsidR="00221FC2" w:rsidRPr="009C0FA2" w:rsidDel="00262BA6">
          <w:rPr>
            <w:u w:val="single"/>
          </w:rPr>
          <w:fldChar w:fldCharType="end"/>
        </w:r>
        <w:r w:rsidRPr="00C1783B" w:rsidDel="00262BA6">
          <w:rPr>
            <w:bCs/>
            <w:noProof/>
            <w:lang w:val="fr-CH"/>
            <w:rPrChange w:id="430" w:author="Author">
              <w:rPr>
                <w:bCs/>
                <w:noProof/>
              </w:rPr>
            </w:rPrChange>
          </w:rPr>
          <w:delText>.</w:delText>
        </w:r>
      </w:del>
      <w:ins w:id="431" w:author="Author">
        <w:r w:rsidR="00262BA6" w:rsidRPr="00C1783B">
          <w:rPr>
            <w:bCs/>
            <w:u w:val="single"/>
            <w:lang w:val="fr-CH"/>
            <w:rPrChange w:id="432" w:author="Author">
              <w:rPr>
                <w:bCs/>
              </w:rPr>
            </w:rPrChange>
          </w:rPr>
          <w:t xml:space="preserve"> </w:t>
        </w:r>
        <w:r w:rsidR="00262BA6" w:rsidRPr="00F926FF">
          <w:rPr>
            <w:bCs/>
            <w:u w:val="single"/>
          </w:rPr>
          <w:fldChar w:fldCharType="begin"/>
        </w:r>
        <w:r w:rsidR="00262BA6" w:rsidRPr="00C1783B">
          <w:rPr>
            <w:bCs/>
            <w:u w:val="single"/>
            <w:lang w:val="fr-CH"/>
            <w:rPrChange w:id="433" w:author="Author">
              <w:rPr>
                <w:bCs/>
              </w:rPr>
            </w:rPrChange>
          </w:rPr>
          <w:instrText>HYPERLINK "https://www.rfc-editor.org/rfc/rfc7396"</w:instrText>
        </w:r>
        <w:r w:rsidR="00262BA6" w:rsidRPr="00F926FF">
          <w:rPr>
            <w:bCs/>
            <w:u w:val="single"/>
          </w:rPr>
        </w:r>
        <w:r w:rsidR="00262BA6" w:rsidRPr="00F926FF">
          <w:rPr>
            <w:bCs/>
            <w:u w:val="single"/>
          </w:rPr>
          <w:fldChar w:fldCharType="separate"/>
        </w:r>
        <w:r w:rsidR="00262BA6" w:rsidRPr="00C1783B">
          <w:rPr>
            <w:rStyle w:val="Hyperlink"/>
            <w:bCs/>
            <w:lang w:val="fr-CH"/>
            <w:rPrChange w:id="434" w:author="Author">
              <w:rPr>
                <w:rStyle w:val="Hyperlink"/>
                <w:bCs/>
              </w:rPr>
            </w:rPrChange>
          </w:rPr>
          <w:t>https://www.rfc-editor.org/rfc/rfc7396</w:t>
        </w:r>
        <w:r w:rsidR="00262BA6" w:rsidRPr="00F926FF">
          <w:rPr>
            <w:bCs/>
            <w:u w:val="single"/>
          </w:rPr>
          <w:fldChar w:fldCharType="end"/>
        </w:r>
      </w:ins>
    </w:p>
    <w:p w14:paraId="0B3CE0D1" w14:textId="6D639875" w:rsidR="005E48A2" w:rsidRPr="00692C2C" w:rsidDel="00262BA6" w:rsidRDefault="005E48A2" w:rsidP="00F926FF">
      <w:pPr>
        <w:pStyle w:val="NormalWeb"/>
        <w:spacing w:before="170" w:beforeAutospacing="0" w:after="170" w:afterAutospacing="0"/>
        <w:rPr>
          <w:del w:id="435" w:author="Author"/>
          <w:bCs/>
          <w:noProof/>
        </w:rPr>
      </w:pPr>
      <w:del w:id="436" w:author="Author">
        <w:r w:rsidRPr="00692C2C" w:rsidDel="00262BA6">
          <w:rPr>
            <w:bCs/>
            <w:noProof/>
          </w:rPr>
          <w:delText>IEFT RFC 7240</w:delText>
        </w:r>
        <w:r w:rsidR="003970C4" w:rsidRPr="00692C2C" w:rsidDel="00262BA6">
          <w:rPr>
            <w:bCs/>
            <w:noProof/>
          </w:rPr>
          <w:tab/>
        </w:r>
        <w:r w:rsidR="003970C4" w:rsidRPr="00692C2C" w:rsidDel="00262BA6">
          <w:rPr>
            <w:bCs/>
            <w:noProof/>
          </w:rPr>
          <w:tab/>
        </w:r>
        <w:r w:rsidRPr="00692C2C" w:rsidDel="00262BA6">
          <w:rPr>
            <w:bCs/>
            <w:noProof/>
          </w:rPr>
          <w:delText>Prefer Header for HTTP – </w:delText>
        </w:r>
        <w:r w:rsidR="00221FC2" w:rsidRPr="009C0FA2" w:rsidDel="00262BA6">
          <w:rPr>
            <w:u w:val="single"/>
          </w:rPr>
          <w:fldChar w:fldCharType="begin"/>
        </w:r>
        <w:r w:rsidR="00221FC2" w:rsidRPr="009C0FA2" w:rsidDel="00262BA6">
          <w:rPr>
            <w:u w:val="single"/>
          </w:rPr>
          <w:delInstrText>HYPERLINK "https://tools.ietf.org/rfc/rfc7240.txt"</w:delInstrText>
        </w:r>
        <w:r w:rsidR="00221FC2" w:rsidRPr="009C0FA2" w:rsidDel="00262BA6">
          <w:rPr>
            <w:u w:val="single"/>
          </w:rPr>
        </w:r>
        <w:r w:rsidR="00221FC2" w:rsidRPr="009C0FA2" w:rsidDel="00262BA6">
          <w:rPr>
            <w:u w:val="single"/>
          </w:rPr>
          <w:fldChar w:fldCharType="separate"/>
        </w:r>
        <w:r w:rsidR="00221FC2" w:rsidRPr="009C0FA2" w:rsidDel="00262BA6">
          <w:rPr>
            <w:rStyle w:val="Hyperlink"/>
          </w:rPr>
          <w:delText>https://tools.ietf.org/rfc/rfc7240.txt</w:delText>
        </w:r>
        <w:r w:rsidR="00221FC2" w:rsidRPr="009C0FA2" w:rsidDel="00262BA6">
          <w:rPr>
            <w:u w:val="single"/>
          </w:rPr>
          <w:fldChar w:fldCharType="end"/>
        </w:r>
        <w:r w:rsidR="00221FC2" w:rsidRPr="00692C2C" w:rsidDel="00262BA6">
          <w:delText xml:space="preserve"> </w:delText>
        </w:r>
      </w:del>
    </w:p>
    <w:p w14:paraId="39895B23" w14:textId="27B34F20" w:rsidR="005E48A2" w:rsidRPr="00692C2C" w:rsidDel="00262BA6" w:rsidRDefault="005E48A2" w:rsidP="00F926FF">
      <w:pPr>
        <w:pStyle w:val="NormalWeb"/>
        <w:spacing w:before="170" w:beforeAutospacing="0" w:after="170" w:afterAutospacing="0"/>
        <w:rPr>
          <w:del w:id="437" w:author="Author"/>
          <w:bCs/>
          <w:noProof/>
        </w:rPr>
      </w:pPr>
      <w:del w:id="438" w:author="Author">
        <w:r w:rsidRPr="00692C2C" w:rsidDel="00262BA6">
          <w:rPr>
            <w:bCs/>
            <w:noProof/>
          </w:rPr>
          <w:delText>IEFT RFC 7519</w:delText>
        </w:r>
        <w:r w:rsidR="003970C4" w:rsidRPr="00692C2C" w:rsidDel="00262BA6">
          <w:rPr>
            <w:bCs/>
            <w:noProof/>
          </w:rPr>
          <w:tab/>
        </w:r>
        <w:r w:rsidR="003970C4" w:rsidRPr="00692C2C" w:rsidDel="00262BA6">
          <w:rPr>
            <w:bCs/>
            <w:noProof/>
          </w:rPr>
          <w:tab/>
        </w:r>
        <w:r w:rsidRPr="00692C2C" w:rsidDel="00262BA6">
          <w:rPr>
            <w:bCs/>
            <w:noProof/>
          </w:rPr>
          <w:delText>JSON Web Token – </w:delText>
        </w:r>
        <w:r w:rsidR="00221FC2" w:rsidRPr="009C0FA2" w:rsidDel="00262BA6">
          <w:rPr>
            <w:u w:val="single"/>
          </w:rPr>
          <w:fldChar w:fldCharType="begin"/>
        </w:r>
        <w:r w:rsidR="00221FC2" w:rsidRPr="009C0FA2" w:rsidDel="00262BA6">
          <w:rPr>
            <w:u w:val="single"/>
          </w:rPr>
          <w:delInstrText>HYPERLINK "http://www.ietf.org/rfc/rfc7519.txt"</w:delInstrText>
        </w:r>
        <w:r w:rsidR="00221FC2" w:rsidRPr="009C0FA2" w:rsidDel="00262BA6">
          <w:rPr>
            <w:u w:val="single"/>
          </w:rPr>
        </w:r>
        <w:r w:rsidR="00221FC2" w:rsidRPr="009C0FA2" w:rsidDel="00262BA6">
          <w:rPr>
            <w:u w:val="single"/>
          </w:rPr>
          <w:fldChar w:fldCharType="separate"/>
        </w:r>
        <w:r w:rsidR="00221FC2" w:rsidRPr="009C0FA2" w:rsidDel="00262BA6">
          <w:rPr>
            <w:rStyle w:val="Hyperlink"/>
          </w:rPr>
          <w:delText>www.ietf.org/rfc/rfc7519.txt</w:delText>
        </w:r>
        <w:r w:rsidR="00221FC2" w:rsidRPr="009C0FA2" w:rsidDel="00262BA6">
          <w:rPr>
            <w:u w:val="single"/>
          </w:rPr>
          <w:fldChar w:fldCharType="end"/>
        </w:r>
        <w:r w:rsidR="00221FC2" w:rsidRPr="00692C2C" w:rsidDel="00262BA6">
          <w:delText xml:space="preserve"> </w:delText>
        </w:r>
      </w:del>
    </w:p>
    <w:p w14:paraId="657A23CE" w14:textId="6D9C1875" w:rsidR="005E48A2" w:rsidRPr="00692C2C" w:rsidDel="00262BA6" w:rsidRDefault="005E48A2" w:rsidP="00F926FF">
      <w:pPr>
        <w:pStyle w:val="NormalWeb"/>
        <w:spacing w:before="170" w:beforeAutospacing="0" w:after="170" w:afterAutospacing="0"/>
        <w:rPr>
          <w:del w:id="439" w:author="Author"/>
          <w:bCs/>
          <w:noProof/>
        </w:rPr>
      </w:pPr>
      <w:del w:id="440" w:author="Author">
        <w:r w:rsidRPr="00692C2C" w:rsidDel="00262BA6">
          <w:rPr>
            <w:bCs/>
            <w:noProof/>
          </w:rPr>
          <w:delText>IEFT RFC 7540</w:delText>
        </w:r>
        <w:r w:rsidR="003970C4" w:rsidRPr="00692C2C" w:rsidDel="00262BA6">
          <w:rPr>
            <w:bCs/>
            <w:noProof/>
          </w:rPr>
          <w:tab/>
        </w:r>
        <w:r w:rsidR="003970C4" w:rsidRPr="00692C2C" w:rsidDel="00262BA6">
          <w:rPr>
            <w:bCs/>
            <w:noProof/>
          </w:rPr>
          <w:tab/>
        </w:r>
        <w:r w:rsidRPr="00692C2C" w:rsidDel="00262BA6">
          <w:rPr>
            <w:bCs/>
            <w:noProof/>
          </w:rPr>
          <w:delText>Hypertext Transfer Protocol Version 2 (HTTP/2) – </w:delText>
        </w:r>
        <w:r w:rsidR="00221FC2" w:rsidRPr="009C0FA2" w:rsidDel="00262BA6">
          <w:rPr>
            <w:u w:val="single"/>
          </w:rPr>
          <w:fldChar w:fldCharType="begin"/>
        </w:r>
        <w:r w:rsidR="00221FC2" w:rsidRPr="009C0FA2" w:rsidDel="00262BA6">
          <w:rPr>
            <w:u w:val="single"/>
          </w:rPr>
          <w:delInstrText>HYPERLINK "https://tools.ietf.org/html/rfc7540"</w:delInstrText>
        </w:r>
        <w:r w:rsidR="00221FC2" w:rsidRPr="009C0FA2" w:rsidDel="00262BA6">
          <w:rPr>
            <w:u w:val="single"/>
          </w:rPr>
        </w:r>
        <w:r w:rsidR="00221FC2" w:rsidRPr="009C0FA2" w:rsidDel="00262BA6">
          <w:rPr>
            <w:u w:val="single"/>
          </w:rPr>
          <w:fldChar w:fldCharType="separate"/>
        </w:r>
        <w:r w:rsidR="00221FC2" w:rsidRPr="009C0FA2" w:rsidDel="00262BA6">
          <w:rPr>
            <w:rStyle w:val="Hyperlink"/>
          </w:rPr>
          <w:delText>https://tools.ietf.org/html/rfc7540</w:delText>
        </w:r>
        <w:r w:rsidR="00221FC2" w:rsidRPr="009C0FA2" w:rsidDel="00262BA6">
          <w:rPr>
            <w:u w:val="single"/>
          </w:rPr>
          <w:fldChar w:fldCharType="end"/>
        </w:r>
        <w:r w:rsidR="00221FC2" w:rsidRPr="009C0FA2" w:rsidDel="00262BA6">
          <w:rPr>
            <w:u w:val="single"/>
          </w:rPr>
          <w:delText xml:space="preserve"> </w:delText>
        </w:r>
      </w:del>
    </w:p>
    <w:p w14:paraId="19BC8ABA" w14:textId="7FF2365D" w:rsidR="005E48A2" w:rsidRPr="00692C2C" w:rsidDel="00262BA6" w:rsidRDefault="005E48A2" w:rsidP="00F926FF">
      <w:pPr>
        <w:pStyle w:val="NormalWeb"/>
        <w:spacing w:before="170" w:beforeAutospacing="0" w:after="170" w:afterAutospacing="0"/>
        <w:rPr>
          <w:del w:id="441" w:author="Author"/>
          <w:bCs/>
          <w:noProof/>
        </w:rPr>
      </w:pPr>
      <w:del w:id="442" w:author="Author">
        <w:r w:rsidRPr="00692C2C" w:rsidDel="00262BA6">
          <w:rPr>
            <w:bCs/>
            <w:noProof/>
          </w:rPr>
          <w:delText>IEFT BCP</w:delText>
        </w:r>
        <w:r w:rsidR="00BB0A23" w:rsidRPr="00692C2C" w:rsidDel="00262BA6">
          <w:rPr>
            <w:bCs/>
            <w:noProof/>
          </w:rPr>
          <w:delText>-</w:delText>
        </w:r>
        <w:r w:rsidRPr="00692C2C" w:rsidDel="00262BA6">
          <w:rPr>
            <w:bCs/>
            <w:noProof/>
          </w:rPr>
          <w:delText>47</w:delText>
        </w:r>
        <w:r w:rsidR="003970C4" w:rsidRPr="00692C2C" w:rsidDel="00262BA6">
          <w:rPr>
            <w:bCs/>
            <w:noProof/>
          </w:rPr>
          <w:tab/>
        </w:r>
        <w:r w:rsidR="003970C4" w:rsidRPr="00692C2C" w:rsidDel="00262BA6">
          <w:rPr>
            <w:bCs/>
            <w:noProof/>
          </w:rPr>
          <w:tab/>
        </w:r>
        <w:r w:rsidR="00221FC2" w:rsidRPr="00692C2C" w:rsidDel="00262BA6">
          <w:rPr>
            <w:bCs/>
            <w:noProof/>
          </w:rPr>
          <w:tab/>
        </w:r>
        <w:r w:rsidRPr="00692C2C" w:rsidDel="00262BA6">
          <w:rPr>
            <w:bCs/>
            <w:noProof/>
          </w:rPr>
          <w:delText>Tags for Identifying Languages – </w:delText>
        </w:r>
        <w:r w:rsidR="00221FC2" w:rsidRPr="009C0FA2" w:rsidDel="00262BA6">
          <w:rPr>
            <w:u w:val="single"/>
          </w:rPr>
          <w:fldChar w:fldCharType="begin"/>
        </w:r>
        <w:r w:rsidR="00221FC2" w:rsidRPr="009C0FA2" w:rsidDel="00262BA6">
          <w:rPr>
            <w:u w:val="single"/>
          </w:rPr>
          <w:delInstrText>HYPERLINK "https://tools.ietf.org/rfc/bcp/bcp47.txt"</w:delInstrText>
        </w:r>
        <w:r w:rsidR="00221FC2" w:rsidRPr="009C0FA2" w:rsidDel="00262BA6">
          <w:rPr>
            <w:u w:val="single"/>
          </w:rPr>
        </w:r>
        <w:r w:rsidR="00221FC2" w:rsidRPr="009C0FA2" w:rsidDel="00262BA6">
          <w:rPr>
            <w:u w:val="single"/>
          </w:rPr>
          <w:fldChar w:fldCharType="separate"/>
        </w:r>
        <w:r w:rsidR="00221FC2" w:rsidRPr="009C0FA2" w:rsidDel="00262BA6">
          <w:rPr>
            <w:rStyle w:val="Hyperlink"/>
          </w:rPr>
          <w:delText>https://tools.ietf.org/rfc/bcp/bcp47.txt</w:delText>
        </w:r>
        <w:r w:rsidR="00221FC2" w:rsidRPr="009C0FA2" w:rsidDel="00262BA6">
          <w:rPr>
            <w:u w:val="single"/>
          </w:rPr>
          <w:fldChar w:fldCharType="end"/>
        </w:r>
        <w:r w:rsidRPr="00692C2C" w:rsidDel="00262BA6">
          <w:rPr>
            <w:bCs/>
            <w:noProof/>
          </w:rPr>
          <w:delText>.</w:delText>
        </w:r>
      </w:del>
    </w:p>
    <w:p w14:paraId="6DB19982" w14:textId="45B0A583" w:rsidR="00262BA6" w:rsidRPr="00F926FF" w:rsidRDefault="00262BA6">
      <w:pPr>
        <w:spacing w:before="170" w:after="170"/>
        <w:rPr>
          <w:ins w:id="443" w:author="Author"/>
          <w:bCs/>
          <w:u w:val="single"/>
        </w:rPr>
        <w:pPrChange w:id="444" w:author="Author">
          <w:pPr/>
        </w:pPrChange>
      </w:pPr>
      <w:ins w:id="445" w:author="Author">
        <w:r w:rsidRPr="00F926FF">
          <w:rPr>
            <w:u w:val="single"/>
          </w:rPr>
          <w:t>RFC 8144 de l’</w:t>
        </w:r>
        <w:r w:rsidRPr="00F926FF">
          <w:rPr>
            <w:bCs/>
            <w:u w:val="single"/>
          </w:rPr>
          <w:t>IETF </w:t>
        </w:r>
        <w:r w:rsidRPr="00F926FF">
          <w:rPr>
            <w:u w:val="single"/>
          </w:rPr>
          <w:t xml:space="preserve">: </w:t>
        </w:r>
        <w:r w:rsidRPr="00F926FF">
          <w:rPr>
            <w:bCs/>
            <w:u w:val="single"/>
          </w:rPr>
          <w:tab/>
        </w:r>
        <w:r w:rsidRPr="00F926FF">
          <w:rPr>
            <w:bCs/>
            <w:u w:val="single"/>
          </w:rPr>
          <w:tab/>
        </w:r>
        <w:r w:rsidRPr="00F926FF">
          <w:rPr>
            <w:u w:val="single"/>
          </w:rPr>
          <w:t>Use of the Prefer Header Field in Web Distributed Authoring and Versioning (WebDAV)</w:t>
        </w:r>
        <w:r w:rsidRPr="00F926FF">
          <w:rPr>
            <w:bCs/>
            <w:u w:val="single"/>
          </w:rPr>
          <w:t xml:space="preserve"> – </w:t>
        </w:r>
      </w:ins>
    </w:p>
    <w:p w14:paraId="515AF348" w14:textId="149E99DF" w:rsidR="00262BA6" w:rsidRPr="00F926FF" w:rsidRDefault="00262BA6">
      <w:pPr>
        <w:spacing w:before="170" w:after="170"/>
        <w:rPr>
          <w:ins w:id="446" w:author="Author"/>
          <w:bCs/>
          <w:u w:val="single"/>
        </w:rPr>
        <w:pPrChange w:id="447" w:author="Author">
          <w:pPr/>
        </w:pPrChange>
      </w:pPr>
      <w:ins w:id="448" w:author="Author">
        <w:r w:rsidRPr="00F926FF">
          <w:rPr>
            <w:bCs/>
            <w:u w:val="single"/>
          </w:rPr>
          <w:fldChar w:fldCharType="begin"/>
        </w:r>
        <w:r w:rsidRPr="00F926FF">
          <w:rPr>
            <w:bCs/>
            <w:u w:val="single"/>
          </w:rPr>
          <w:instrText>HYPERLINK "https://www.rfc-editor.org/rfc/rfc8144"</w:instrText>
        </w:r>
        <w:r w:rsidRPr="00F926FF">
          <w:rPr>
            <w:bCs/>
            <w:u w:val="single"/>
          </w:rPr>
        </w:r>
        <w:r w:rsidRPr="00F926FF">
          <w:rPr>
            <w:bCs/>
            <w:u w:val="single"/>
          </w:rPr>
          <w:fldChar w:fldCharType="separate"/>
        </w:r>
        <w:r w:rsidRPr="00F926FF">
          <w:rPr>
            <w:rStyle w:val="Hyperlink"/>
            <w:bCs/>
          </w:rPr>
          <w:t>https://www.rfc-editor.org/rfc/rfc8144</w:t>
        </w:r>
        <w:r w:rsidRPr="00F926FF">
          <w:rPr>
            <w:bCs/>
            <w:u w:val="single"/>
          </w:rPr>
          <w:fldChar w:fldCharType="end"/>
        </w:r>
      </w:ins>
    </w:p>
    <w:p w14:paraId="2933F018" w14:textId="42C9A8D5" w:rsidR="00262BA6" w:rsidRPr="00F926FF" w:rsidRDefault="00262BA6">
      <w:pPr>
        <w:spacing w:before="170" w:after="170"/>
        <w:rPr>
          <w:ins w:id="449" w:author="Author"/>
          <w:u w:val="single"/>
        </w:rPr>
        <w:pPrChange w:id="450" w:author="Author">
          <w:pPr/>
        </w:pPrChange>
      </w:pPr>
      <w:ins w:id="451" w:author="Author">
        <w:r w:rsidRPr="00F926FF">
          <w:rPr>
            <w:bCs/>
            <w:u w:val="single"/>
          </w:rPr>
          <w:t>RFC 8288</w:t>
        </w:r>
        <w:r w:rsidRPr="00F926FF">
          <w:rPr>
            <w:u w:val="single"/>
          </w:rPr>
          <w:t xml:space="preserve"> de l’</w:t>
        </w:r>
        <w:r w:rsidRPr="00F926FF">
          <w:rPr>
            <w:bCs/>
            <w:u w:val="single"/>
          </w:rPr>
          <w:t>IETF </w:t>
        </w:r>
        <w:r w:rsidRPr="00F926FF">
          <w:rPr>
            <w:u w:val="single"/>
          </w:rPr>
          <w:t>:</w:t>
        </w:r>
        <w:r w:rsidRPr="00F926FF">
          <w:rPr>
            <w:bCs/>
            <w:u w:val="single"/>
          </w:rPr>
          <w:tab/>
        </w:r>
        <w:r w:rsidRPr="00F926FF">
          <w:rPr>
            <w:bCs/>
            <w:u w:val="single"/>
          </w:rPr>
          <w:tab/>
          <w:t>Web Linking – </w:t>
        </w:r>
        <w:r w:rsidRPr="00F926FF" w:rsidDel="00EE6462">
          <w:rPr>
            <w:u w:val="single"/>
          </w:rPr>
          <w:t xml:space="preserve"> </w:t>
        </w:r>
        <w:r w:rsidRPr="00F926FF">
          <w:rPr>
            <w:u w:val="single"/>
          </w:rPr>
          <w:t xml:space="preserve"> </w:t>
        </w:r>
        <w:r w:rsidRPr="00F926FF">
          <w:rPr>
            <w:u w:val="single"/>
          </w:rPr>
          <w:fldChar w:fldCharType="begin"/>
        </w:r>
        <w:r w:rsidRPr="00F926FF">
          <w:rPr>
            <w:u w:val="single"/>
          </w:rPr>
          <w:instrText>HYPERLINK "https://datatracker.ietf.org/doc/html/rfc8288"</w:instrText>
        </w:r>
        <w:r w:rsidRPr="00F926FF">
          <w:rPr>
            <w:u w:val="single"/>
          </w:rPr>
        </w:r>
        <w:r w:rsidRPr="00F926FF">
          <w:rPr>
            <w:u w:val="single"/>
          </w:rPr>
          <w:fldChar w:fldCharType="separate"/>
        </w:r>
        <w:r w:rsidRPr="00F926FF">
          <w:rPr>
            <w:rStyle w:val="Hyperlink"/>
          </w:rPr>
          <w:t>https://datatracker.ietf.org/doc/html/rfc8288</w:t>
        </w:r>
        <w:r w:rsidRPr="00F926FF">
          <w:rPr>
            <w:u w:val="single"/>
          </w:rPr>
          <w:fldChar w:fldCharType="end"/>
        </w:r>
      </w:ins>
    </w:p>
    <w:p w14:paraId="488E8184" w14:textId="46E5A6AF" w:rsidR="00262BA6" w:rsidRPr="00F926FF" w:rsidRDefault="00262BA6">
      <w:pPr>
        <w:spacing w:before="170" w:after="170"/>
        <w:rPr>
          <w:ins w:id="452" w:author="Author"/>
          <w:bCs/>
          <w:u w:val="single"/>
        </w:rPr>
        <w:pPrChange w:id="453" w:author="Author">
          <w:pPr/>
        </w:pPrChange>
      </w:pPr>
      <w:ins w:id="454" w:author="Author">
        <w:r w:rsidRPr="00F926FF">
          <w:rPr>
            <w:u w:val="single"/>
          </w:rPr>
          <w:t>RFC 8297 de l’</w:t>
        </w:r>
        <w:r w:rsidRPr="00F926FF">
          <w:rPr>
            <w:bCs/>
            <w:u w:val="single"/>
          </w:rPr>
          <w:t>IETF </w:t>
        </w:r>
        <w:r w:rsidRPr="00F926FF">
          <w:rPr>
            <w:u w:val="single"/>
          </w:rPr>
          <w:t xml:space="preserve">: </w:t>
        </w:r>
        <w:r w:rsidRPr="00F926FF">
          <w:rPr>
            <w:bCs/>
            <w:u w:val="single"/>
          </w:rPr>
          <w:tab/>
        </w:r>
        <w:r w:rsidRPr="00F926FF">
          <w:rPr>
            <w:bCs/>
            <w:u w:val="single"/>
          </w:rPr>
          <w:tab/>
        </w:r>
        <w:r w:rsidRPr="00F926FF">
          <w:rPr>
            <w:u w:val="single"/>
          </w:rPr>
          <w:t>An HTTP Status Code for Indicating Hints</w:t>
        </w:r>
        <w:r w:rsidRPr="00F926FF">
          <w:rPr>
            <w:bCs/>
            <w:u w:val="single"/>
          </w:rPr>
          <w:t xml:space="preserve"> – </w:t>
        </w:r>
        <w:r w:rsidRPr="00F926FF">
          <w:rPr>
            <w:bCs/>
            <w:u w:val="single"/>
          </w:rPr>
          <w:fldChar w:fldCharType="begin"/>
        </w:r>
        <w:r w:rsidRPr="00F926FF">
          <w:rPr>
            <w:bCs/>
            <w:u w:val="single"/>
          </w:rPr>
          <w:instrText>HYPERLINK "https://www.rfc-editor.org/rfc/rfc8297"</w:instrText>
        </w:r>
        <w:r w:rsidRPr="00F926FF">
          <w:rPr>
            <w:bCs/>
            <w:u w:val="single"/>
          </w:rPr>
        </w:r>
        <w:r w:rsidRPr="00F926FF">
          <w:rPr>
            <w:bCs/>
            <w:u w:val="single"/>
          </w:rPr>
          <w:fldChar w:fldCharType="separate"/>
        </w:r>
        <w:r w:rsidRPr="00F926FF">
          <w:rPr>
            <w:rStyle w:val="Hyperlink"/>
            <w:bCs/>
          </w:rPr>
          <w:t>https://www.rfc-editor.org/rfc/rfc8297</w:t>
        </w:r>
        <w:r w:rsidRPr="00F926FF">
          <w:rPr>
            <w:bCs/>
            <w:u w:val="single"/>
          </w:rPr>
          <w:fldChar w:fldCharType="end"/>
        </w:r>
        <w:r w:rsidRPr="00F926FF">
          <w:rPr>
            <w:bCs/>
            <w:u w:val="single"/>
          </w:rPr>
          <w:t xml:space="preserve"> </w:t>
        </w:r>
      </w:ins>
    </w:p>
    <w:p w14:paraId="1E0B72A8" w14:textId="52F5A896" w:rsidR="00262BA6" w:rsidRPr="00C1783B" w:rsidRDefault="00262BA6">
      <w:pPr>
        <w:spacing w:before="170" w:after="170"/>
        <w:rPr>
          <w:ins w:id="455" w:author="Author"/>
          <w:u w:val="single"/>
          <w:lang w:val="fr-CH"/>
          <w:rPrChange w:id="456" w:author="Author">
            <w:rPr>
              <w:ins w:id="457" w:author="Author"/>
            </w:rPr>
          </w:rPrChange>
        </w:rPr>
        <w:pPrChange w:id="458" w:author="Author">
          <w:pPr/>
        </w:pPrChange>
      </w:pPr>
      <w:ins w:id="459" w:author="Author">
        <w:r w:rsidRPr="00C1783B">
          <w:rPr>
            <w:bCs/>
            <w:u w:val="single"/>
            <w:lang w:val="fr-CH"/>
            <w:rPrChange w:id="460" w:author="Author">
              <w:rPr>
                <w:bCs/>
              </w:rPr>
            </w:rPrChange>
          </w:rPr>
          <w:t>RFC 9110</w:t>
        </w:r>
        <w:r w:rsidRPr="00C1783B">
          <w:rPr>
            <w:u w:val="single"/>
            <w:lang w:val="fr-CH"/>
            <w:rPrChange w:id="461" w:author="Author">
              <w:rPr/>
            </w:rPrChange>
          </w:rPr>
          <w:t xml:space="preserve"> de l’</w:t>
        </w:r>
        <w:r w:rsidRPr="00C1783B">
          <w:rPr>
            <w:bCs/>
            <w:u w:val="single"/>
            <w:lang w:val="fr-CH"/>
            <w:rPrChange w:id="462" w:author="Author">
              <w:rPr>
                <w:bCs/>
              </w:rPr>
            </w:rPrChange>
          </w:rPr>
          <w:t>IETF </w:t>
        </w:r>
        <w:r w:rsidRPr="00C1783B">
          <w:rPr>
            <w:u w:val="single"/>
            <w:lang w:val="fr-CH"/>
            <w:rPrChange w:id="463" w:author="Author">
              <w:rPr/>
            </w:rPrChange>
          </w:rPr>
          <w:t>:</w:t>
        </w:r>
        <w:r w:rsidRPr="00C1783B">
          <w:rPr>
            <w:bCs/>
            <w:u w:val="single"/>
            <w:lang w:val="fr-CH"/>
            <w:rPrChange w:id="464" w:author="Author">
              <w:rPr>
                <w:bCs/>
              </w:rPr>
            </w:rPrChange>
          </w:rPr>
          <w:tab/>
        </w:r>
        <w:r w:rsidRPr="00C1783B">
          <w:rPr>
            <w:bCs/>
            <w:u w:val="single"/>
            <w:lang w:val="fr-CH"/>
            <w:rPrChange w:id="465" w:author="Author">
              <w:rPr>
                <w:bCs/>
              </w:rPr>
            </w:rPrChange>
          </w:rPr>
          <w:tab/>
          <w:t>HTTP Semantics – </w:t>
        </w:r>
        <w:r w:rsidRPr="00F926FF">
          <w:rPr>
            <w:bCs/>
            <w:u w:val="single"/>
          </w:rPr>
          <w:fldChar w:fldCharType="begin"/>
        </w:r>
        <w:r w:rsidRPr="00C1783B">
          <w:rPr>
            <w:bCs/>
            <w:u w:val="single"/>
            <w:lang w:val="fr-CH"/>
            <w:rPrChange w:id="466" w:author="Author">
              <w:rPr>
                <w:bCs/>
              </w:rPr>
            </w:rPrChange>
          </w:rPr>
          <w:instrText>HYPERLINK "https://www.ietf.org/rfc/rfc9110.pdf"</w:instrText>
        </w:r>
        <w:r w:rsidRPr="00F926FF">
          <w:rPr>
            <w:bCs/>
            <w:u w:val="single"/>
          </w:rPr>
        </w:r>
        <w:r w:rsidRPr="00F926FF">
          <w:rPr>
            <w:bCs/>
            <w:u w:val="single"/>
          </w:rPr>
          <w:fldChar w:fldCharType="separate"/>
        </w:r>
        <w:r w:rsidRPr="00C1783B">
          <w:rPr>
            <w:rStyle w:val="Hyperlink"/>
            <w:bCs/>
            <w:lang w:val="fr-CH"/>
            <w:rPrChange w:id="467" w:author="Author">
              <w:rPr>
                <w:rStyle w:val="Hyperlink"/>
                <w:bCs/>
              </w:rPr>
            </w:rPrChange>
          </w:rPr>
          <w:t>https://www.ietf.org/rfc/rfc9110.pdf</w:t>
        </w:r>
        <w:r w:rsidRPr="00F926FF">
          <w:rPr>
            <w:bCs/>
            <w:u w:val="single"/>
          </w:rPr>
          <w:fldChar w:fldCharType="end"/>
        </w:r>
        <w:r w:rsidRPr="00C1783B">
          <w:rPr>
            <w:bCs/>
            <w:u w:val="single"/>
            <w:lang w:val="fr-CH"/>
            <w:rPrChange w:id="468" w:author="Author">
              <w:rPr>
                <w:bCs/>
              </w:rPr>
            </w:rPrChange>
          </w:rPr>
          <w:t xml:space="preserve"> </w:t>
        </w:r>
      </w:ins>
    </w:p>
    <w:p w14:paraId="383A585F" w14:textId="0FCE1DD8" w:rsidR="00262BA6" w:rsidRPr="00C1783B" w:rsidRDefault="00262BA6">
      <w:pPr>
        <w:spacing w:before="170" w:after="170"/>
        <w:rPr>
          <w:ins w:id="469" w:author="Author"/>
          <w:u w:val="single"/>
          <w:lang w:val="fr-CH"/>
          <w:rPrChange w:id="470" w:author="Author">
            <w:rPr>
              <w:ins w:id="471" w:author="Author"/>
            </w:rPr>
          </w:rPrChange>
        </w:rPr>
        <w:pPrChange w:id="472" w:author="Author">
          <w:pPr/>
        </w:pPrChange>
      </w:pPr>
      <w:ins w:id="473" w:author="Author">
        <w:r w:rsidRPr="00C1783B">
          <w:rPr>
            <w:u w:val="single"/>
            <w:lang w:val="fr-CH"/>
            <w:rPrChange w:id="474" w:author="Author">
              <w:rPr/>
            </w:rPrChange>
          </w:rPr>
          <w:t>RFC 9111 de l’</w:t>
        </w:r>
        <w:r w:rsidRPr="00C1783B">
          <w:rPr>
            <w:bCs/>
            <w:u w:val="single"/>
            <w:lang w:val="fr-CH"/>
            <w:rPrChange w:id="475" w:author="Author">
              <w:rPr>
                <w:bCs/>
              </w:rPr>
            </w:rPrChange>
          </w:rPr>
          <w:t>IETF </w:t>
        </w:r>
        <w:r w:rsidRPr="00C1783B">
          <w:rPr>
            <w:u w:val="single"/>
            <w:lang w:val="fr-CH"/>
            <w:rPrChange w:id="476" w:author="Author">
              <w:rPr/>
            </w:rPrChange>
          </w:rPr>
          <w:t>:</w:t>
        </w:r>
        <w:r w:rsidRPr="00C1783B">
          <w:rPr>
            <w:u w:val="single"/>
            <w:lang w:val="fr-CH"/>
            <w:rPrChange w:id="477" w:author="Author">
              <w:rPr/>
            </w:rPrChange>
          </w:rPr>
          <w:tab/>
        </w:r>
        <w:r w:rsidRPr="00C1783B">
          <w:rPr>
            <w:u w:val="single"/>
            <w:lang w:val="fr-CH"/>
            <w:rPrChange w:id="478" w:author="Author">
              <w:rPr/>
            </w:rPrChange>
          </w:rPr>
          <w:tab/>
          <w:t>HTTP Caching</w:t>
        </w:r>
        <w:r w:rsidRPr="00C1783B">
          <w:rPr>
            <w:bCs/>
            <w:u w:val="single"/>
            <w:lang w:val="fr-CH"/>
            <w:rPrChange w:id="479" w:author="Author">
              <w:rPr>
                <w:bCs/>
              </w:rPr>
            </w:rPrChange>
          </w:rPr>
          <w:t xml:space="preserve"> –</w:t>
        </w:r>
        <w:r w:rsidRPr="00C1783B">
          <w:rPr>
            <w:u w:val="single"/>
            <w:lang w:val="fr-CH"/>
            <w:rPrChange w:id="480" w:author="Author">
              <w:rPr/>
            </w:rPrChange>
          </w:rPr>
          <w:t xml:space="preserve"> </w:t>
        </w:r>
        <w:r w:rsidRPr="00F926FF">
          <w:rPr>
            <w:u w:val="single"/>
          </w:rPr>
          <w:fldChar w:fldCharType="begin"/>
        </w:r>
        <w:r w:rsidRPr="00C1783B">
          <w:rPr>
            <w:u w:val="single"/>
            <w:lang w:val="fr-CH"/>
            <w:rPrChange w:id="481" w:author="Author">
              <w:rPr/>
            </w:rPrChange>
          </w:rPr>
          <w:instrText>HYPERLINK "https://datatracker.ietf.org/doc/html/rfc9111"</w:instrText>
        </w:r>
        <w:r w:rsidRPr="00F926FF">
          <w:rPr>
            <w:u w:val="single"/>
          </w:rPr>
        </w:r>
        <w:r w:rsidRPr="00F926FF">
          <w:rPr>
            <w:u w:val="single"/>
          </w:rPr>
          <w:fldChar w:fldCharType="separate"/>
        </w:r>
        <w:r w:rsidRPr="00C1783B">
          <w:rPr>
            <w:rStyle w:val="Hyperlink"/>
            <w:lang w:val="fr-CH"/>
            <w:rPrChange w:id="482" w:author="Author">
              <w:rPr>
                <w:rStyle w:val="Hyperlink"/>
              </w:rPr>
            </w:rPrChange>
          </w:rPr>
          <w:t>https://datatracker.ietf.org/doc/html/rfc9111</w:t>
        </w:r>
        <w:r w:rsidRPr="00F926FF">
          <w:rPr>
            <w:u w:val="single"/>
          </w:rPr>
          <w:fldChar w:fldCharType="end"/>
        </w:r>
        <w:r w:rsidRPr="00C1783B">
          <w:rPr>
            <w:u w:val="single"/>
            <w:lang w:val="fr-CH"/>
            <w:rPrChange w:id="483" w:author="Author">
              <w:rPr/>
            </w:rPrChange>
          </w:rPr>
          <w:t xml:space="preserve"> </w:t>
        </w:r>
      </w:ins>
    </w:p>
    <w:p w14:paraId="577230E3" w14:textId="4145B994" w:rsidR="00F3366B" w:rsidRPr="00982192" w:rsidDel="00F3366B" w:rsidRDefault="00F3366B" w:rsidP="00F3366B">
      <w:pPr>
        <w:pStyle w:val="NormalWeb"/>
        <w:ind w:left="2268" w:hanging="2268"/>
        <w:rPr>
          <w:del w:id="484" w:author="Author"/>
          <w:bCs/>
          <w:noProof/>
          <w:lang w:val="fr-FR"/>
        </w:rPr>
      </w:pPr>
      <w:del w:id="485" w:author="Author">
        <w:r w:rsidRPr="00982192" w:rsidDel="00F3366B">
          <w:rPr>
            <w:bCs/>
            <w:noProof/>
            <w:lang w:val="fr-FR"/>
          </w:rPr>
          <w:delText>RFC 2119</w:delText>
        </w:r>
        <w:r w:rsidDel="00F3366B">
          <w:rPr>
            <w:bCs/>
            <w:noProof/>
            <w:lang w:val="fr-FR"/>
          </w:rPr>
          <w:delText xml:space="preserve"> de l’IETF</w:delText>
        </w:r>
        <w:r w:rsidDel="00F3366B">
          <w:rPr>
            <w:bCs/>
            <w:noProof/>
            <w:lang w:val="fr-FR"/>
          </w:rPr>
          <w:tab/>
        </w:r>
        <w:r w:rsidDel="00F3366B">
          <w:rPr>
            <w:bCs/>
            <w:noProof/>
            <w:lang w:val="fr-FR"/>
          </w:rPr>
          <w:tab/>
        </w:r>
        <w:r w:rsidRPr="00A73BFE" w:rsidDel="00F3366B">
          <w:rPr>
            <w:bCs/>
            <w:noProof/>
            <w:lang w:val="fr-FR"/>
          </w:rPr>
          <w:delText>Mots</w:delText>
        </w:r>
        <w:r w:rsidDel="00F3366B">
          <w:rPr>
            <w:bCs/>
            <w:noProof/>
            <w:lang w:val="fr-FR"/>
          </w:rPr>
          <w:delText>-</w:delText>
        </w:r>
        <w:r w:rsidRPr="00A73BFE" w:rsidDel="00F3366B">
          <w:rPr>
            <w:bCs/>
            <w:noProof/>
            <w:lang w:val="fr-FR"/>
          </w:rPr>
          <w:delText xml:space="preserve">clés à utiliser dans les appels à observations pour indiquer les niveaux de prescription </w:delText>
        </w:r>
        <w:r w:rsidRPr="00982192" w:rsidDel="00F3366B">
          <w:rPr>
            <w:bCs/>
            <w:noProof/>
            <w:lang w:val="fr-FR"/>
          </w:rPr>
          <w:delText>– </w:delText>
        </w:r>
        <w:r w:rsidRPr="00A21BF0" w:rsidDel="00F3366B">
          <w:rPr>
            <w:rStyle w:val="Hyperlink"/>
            <w:bCs/>
            <w:lang w:val="fr-FR"/>
          </w:rPr>
          <w:delText>www.ietf.org/rfc/rfc2119.txt</w:delText>
        </w:r>
      </w:del>
    </w:p>
    <w:p w14:paraId="3EBF7C4B" w14:textId="18F6A0AC" w:rsidR="00262BA6" w:rsidRPr="00F926FF" w:rsidRDefault="00262BA6">
      <w:pPr>
        <w:spacing w:before="170" w:after="170"/>
        <w:rPr>
          <w:ins w:id="486" w:author="Author"/>
          <w:bCs/>
          <w:noProof/>
          <w:u w:val="single"/>
        </w:rPr>
        <w:pPrChange w:id="487" w:author="Author">
          <w:pPr>
            <w:pStyle w:val="NormalWeb"/>
            <w:spacing w:before="170" w:beforeAutospacing="0" w:after="170" w:afterAutospacing="0"/>
          </w:pPr>
        </w:pPrChange>
      </w:pPr>
      <w:ins w:id="488" w:author="Author">
        <w:r w:rsidRPr="00F926FF">
          <w:rPr>
            <w:bCs/>
            <w:u w:val="single"/>
          </w:rPr>
          <w:t>RFC 9557</w:t>
        </w:r>
        <w:r w:rsidRPr="00F926FF">
          <w:rPr>
            <w:u w:val="single"/>
          </w:rPr>
          <w:t xml:space="preserve"> de l’</w:t>
        </w:r>
        <w:r w:rsidRPr="00F926FF">
          <w:rPr>
            <w:bCs/>
            <w:u w:val="single"/>
          </w:rPr>
          <w:t>IETF </w:t>
        </w:r>
        <w:r w:rsidRPr="00F926FF">
          <w:rPr>
            <w:u w:val="single"/>
          </w:rPr>
          <w:t>:</w:t>
        </w:r>
        <w:r w:rsidRPr="00F926FF">
          <w:rPr>
            <w:bCs/>
            <w:u w:val="single"/>
          </w:rPr>
          <w:tab/>
        </w:r>
        <w:r w:rsidRPr="00F926FF">
          <w:rPr>
            <w:bCs/>
            <w:u w:val="single"/>
          </w:rPr>
          <w:tab/>
          <w:t>Date and Time on the Internet: Timestamps – </w:t>
        </w:r>
        <w:r w:rsidRPr="00F926FF">
          <w:rPr>
            <w:bCs/>
            <w:u w:val="single"/>
          </w:rPr>
          <w:fldChar w:fldCharType="begin"/>
        </w:r>
        <w:r w:rsidRPr="00F926FF">
          <w:rPr>
            <w:bCs/>
            <w:u w:val="single"/>
          </w:rPr>
          <w:instrText>HYPERLINK "http://"</w:instrText>
        </w:r>
        <w:r w:rsidRPr="00F926FF">
          <w:rPr>
            <w:bCs/>
            <w:u w:val="single"/>
          </w:rPr>
        </w:r>
        <w:r w:rsidRPr="00F926FF">
          <w:rPr>
            <w:bCs/>
            <w:u w:val="single"/>
          </w:rPr>
          <w:fldChar w:fldCharType="separate"/>
        </w:r>
        <w:r w:rsidRPr="00F926FF">
          <w:rPr>
            <w:rStyle w:val="Hyperlink"/>
          </w:rPr>
          <w:t>http:///</w:t>
        </w:r>
        <w:r w:rsidRPr="00F926FF">
          <w:rPr>
            <w:bCs/>
            <w:u w:val="single"/>
          </w:rPr>
          <w:fldChar w:fldCharType="end"/>
        </w:r>
        <w:r w:rsidRPr="00F926FF">
          <w:rPr>
            <w:bCs/>
            <w:u w:val="single"/>
          </w:rPr>
          <w:t xml:space="preserve"> </w:t>
        </w:r>
        <w:r w:rsidRPr="00F926FF">
          <w:rPr>
            <w:bCs/>
            <w:u w:val="single"/>
          </w:rPr>
          <w:fldChar w:fldCharType="begin"/>
        </w:r>
        <w:r w:rsidRPr="00F926FF">
          <w:rPr>
            <w:bCs/>
            <w:u w:val="single"/>
          </w:rPr>
          <w:instrText>HYPERLINK "https://datatracker.ietf.org/doc/html/rfc9557"</w:instrText>
        </w:r>
        <w:r w:rsidRPr="00F926FF">
          <w:rPr>
            <w:bCs/>
            <w:u w:val="single"/>
          </w:rPr>
        </w:r>
        <w:r w:rsidRPr="00F926FF">
          <w:rPr>
            <w:bCs/>
            <w:u w:val="single"/>
          </w:rPr>
          <w:fldChar w:fldCharType="separate"/>
        </w:r>
        <w:r w:rsidRPr="00F926FF">
          <w:rPr>
            <w:rStyle w:val="Hyperlink"/>
            <w:bCs/>
          </w:rPr>
          <w:t>https://datatracker.ietf.org/doc/html/rfc9557</w:t>
        </w:r>
        <w:r w:rsidRPr="00F926FF">
          <w:rPr>
            <w:bCs/>
            <w:u w:val="single"/>
          </w:rPr>
          <w:fldChar w:fldCharType="end"/>
        </w:r>
      </w:ins>
    </w:p>
    <w:p w14:paraId="7122C2D5" w14:textId="3ACB90B7" w:rsidR="005E48A2" w:rsidRPr="00C1783B" w:rsidRDefault="005E48A2" w:rsidP="00F926FF">
      <w:pPr>
        <w:pStyle w:val="NormalWeb"/>
        <w:spacing w:before="170" w:beforeAutospacing="0" w:after="170" w:afterAutospacing="0"/>
        <w:rPr>
          <w:bCs/>
          <w:noProof/>
          <w:u w:val="single"/>
          <w:lang w:val="fr-CH"/>
          <w:rPrChange w:id="489" w:author="Author">
            <w:rPr>
              <w:bCs/>
              <w:noProof/>
              <w:u w:val="single"/>
            </w:rPr>
          </w:rPrChange>
        </w:rPr>
      </w:pPr>
      <w:r w:rsidRPr="00C1783B">
        <w:rPr>
          <w:bCs/>
          <w:noProof/>
          <w:lang w:val="fr-CH"/>
          <w:rPrChange w:id="490" w:author="Author">
            <w:rPr>
              <w:bCs/>
              <w:noProof/>
              <w:u w:val="single"/>
            </w:rPr>
          </w:rPrChange>
        </w:rPr>
        <w:t>ISO 639</w:t>
      </w:r>
      <w:r w:rsidR="00BB0A23" w:rsidRPr="00C1783B">
        <w:rPr>
          <w:bCs/>
          <w:noProof/>
          <w:lang w:val="fr-CH"/>
          <w:rPrChange w:id="491" w:author="Author">
            <w:rPr>
              <w:bCs/>
              <w:noProof/>
              <w:u w:val="single"/>
            </w:rPr>
          </w:rPrChange>
        </w:rPr>
        <w:t>-</w:t>
      </w:r>
      <w:r w:rsidRPr="00C1783B">
        <w:rPr>
          <w:bCs/>
          <w:noProof/>
          <w:lang w:val="fr-CH"/>
          <w:rPrChange w:id="492" w:author="Author">
            <w:rPr>
              <w:bCs/>
              <w:noProof/>
              <w:u w:val="single"/>
            </w:rPr>
          </w:rPrChange>
        </w:rPr>
        <w:t>1</w:t>
      </w:r>
      <w:r w:rsidR="003970C4" w:rsidRPr="00C1783B">
        <w:rPr>
          <w:bCs/>
          <w:noProof/>
          <w:lang w:val="fr-CH"/>
          <w:rPrChange w:id="493" w:author="Author">
            <w:rPr>
              <w:bCs/>
              <w:noProof/>
              <w:u w:val="single"/>
            </w:rPr>
          </w:rPrChange>
        </w:rPr>
        <w:tab/>
      </w:r>
      <w:r w:rsidR="003970C4" w:rsidRPr="00C1783B">
        <w:rPr>
          <w:bCs/>
          <w:noProof/>
          <w:lang w:val="fr-CH"/>
          <w:rPrChange w:id="494" w:author="Author">
            <w:rPr>
              <w:bCs/>
              <w:noProof/>
              <w:u w:val="single"/>
            </w:rPr>
          </w:rPrChange>
        </w:rPr>
        <w:tab/>
      </w:r>
      <w:r w:rsidR="00221FC2" w:rsidRPr="00C1783B">
        <w:rPr>
          <w:bCs/>
          <w:noProof/>
          <w:lang w:val="fr-CH"/>
          <w:rPrChange w:id="495" w:author="Author">
            <w:rPr>
              <w:bCs/>
              <w:noProof/>
              <w:u w:val="single"/>
            </w:rPr>
          </w:rPrChange>
        </w:rPr>
        <w:tab/>
      </w:r>
      <w:del w:id="496" w:author="Author">
        <w:r w:rsidRPr="00C1783B" w:rsidDel="001E006E">
          <w:rPr>
            <w:bCs/>
            <w:noProof/>
            <w:lang w:val="fr-CH"/>
            <w:rPrChange w:id="497" w:author="Author">
              <w:rPr>
                <w:bCs/>
                <w:noProof/>
                <w:u w:val="single"/>
              </w:rPr>
            </w:rPrChange>
          </w:rPr>
          <w:delText>Language c</w:delText>
        </w:r>
      </w:del>
      <w:ins w:id="498" w:author="Author">
        <w:r w:rsidR="001E006E" w:rsidRPr="00C1783B">
          <w:rPr>
            <w:bCs/>
            <w:noProof/>
            <w:lang w:val="fr-CH"/>
            <w:rPrChange w:id="499" w:author="Author">
              <w:rPr>
                <w:bCs/>
                <w:noProof/>
              </w:rPr>
            </w:rPrChange>
          </w:rPr>
          <w:t>C</w:t>
        </w:r>
      </w:ins>
      <w:r w:rsidRPr="00C1783B">
        <w:rPr>
          <w:bCs/>
          <w:noProof/>
          <w:lang w:val="fr-CH"/>
          <w:rPrChange w:id="500" w:author="Author">
            <w:rPr>
              <w:bCs/>
              <w:noProof/>
              <w:u w:val="single"/>
            </w:rPr>
          </w:rPrChange>
        </w:rPr>
        <w:t>odes</w:t>
      </w:r>
      <w:ins w:id="501" w:author="Author">
        <w:r w:rsidR="001E006E" w:rsidRPr="00C1783B">
          <w:rPr>
            <w:bCs/>
            <w:noProof/>
            <w:lang w:val="fr-CH"/>
            <w:rPrChange w:id="502" w:author="Author">
              <w:rPr>
                <w:bCs/>
                <w:noProof/>
              </w:rPr>
            </w:rPrChange>
          </w:rPr>
          <w:t xml:space="preserve"> des langues</w:t>
        </w:r>
      </w:ins>
      <w:r w:rsidRPr="00C1783B">
        <w:rPr>
          <w:bCs/>
          <w:noProof/>
          <w:lang w:val="fr-CH"/>
          <w:rPrChange w:id="503" w:author="Author">
            <w:rPr>
              <w:bCs/>
              <w:noProof/>
              <w:u w:val="single"/>
            </w:rPr>
          </w:rPrChange>
        </w:rPr>
        <w:t> – </w:t>
      </w:r>
      <w:del w:id="504" w:author="Author">
        <w:r w:rsidR="00221FC2" w:rsidRPr="009C0FA2" w:rsidDel="00262BA6">
          <w:rPr>
            <w:u w:val="single"/>
          </w:rPr>
          <w:fldChar w:fldCharType="begin"/>
        </w:r>
        <w:r w:rsidR="00221FC2" w:rsidRPr="00C1783B" w:rsidDel="00262BA6">
          <w:rPr>
            <w:u w:val="single"/>
            <w:lang w:val="fr-CH"/>
            <w:rPrChange w:id="505" w:author="Author">
              <w:rPr>
                <w:u w:val="single"/>
              </w:rPr>
            </w:rPrChange>
          </w:rPr>
          <w:delInstrText>HYPERLINK "https://en.wikipedia.org/wiki/List_of_ISO_639-1_codes"</w:delInstrText>
        </w:r>
        <w:r w:rsidR="00221FC2" w:rsidRPr="009C0FA2" w:rsidDel="00262BA6">
          <w:rPr>
            <w:u w:val="single"/>
          </w:rPr>
        </w:r>
        <w:r w:rsidR="00221FC2" w:rsidRPr="009C0FA2" w:rsidDel="00262BA6">
          <w:rPr>
            <w:u w:val="single"/>
          </w:rPr>
          <w:fldChar w:fldCharType="separate"/>
        </w:r>
        <w:r w:rsidR="00221FC2" w:rsidRPr="00C1783B" w:rsidDel="00262BA6">
          <w:rPr>
            <w:rStyle w:val="Hyperlink"/>
            <w:bCs/>
            <w:noProof/>
            <w:lang w:val="fr-CH"/>
            <w:rPrChange w:id="506" w:author="Author">
              <w:rPr>
                <w:rStyle w:val="Hyperlink"/>
                <w:bCs/>
                <w:noProof/>
              </w:rPr>
            </w:rPrChange>
          </w:rPr>
          <w:delText>https://en.wikipedia.org/wiki/List_of_ISO_639-1_codes</w:delText>
        </w:r>
        <w:r w:rsidR="00221FC2" w:rsidRPr="009C0FA2" w:rsidDel="00262BA6">
          <w:rPr>
            <w:u w:val="single"/>
          </w:rPr>
          <w:fldChar w:fldCharType="end"/>
        </w:r>
      </w:del>
      <w:ins w:id="507" w:author="Author">
        <w:r w:rsidR="001E006E">
          <w:rPr>
            <w:u w:val="single"/>
            <w:lang w:val="it-IT"/>
          </w:rPr>
          <w:fldChar w:fldCharType="begin"/>
        </w:r>
        <w:r w:rsidR="001E006E">
          <w:rPr>
            <w:u w:val="single"/>
            <w:lang w:val="it-IT"/>
          </w:rPr>
          <w:instrText>HYPERLINK "</w:instrText>
        </w:r>
        <w:r w:rsidR="001E006E" w:rsidRPr="00C1783B">
          <w:rPr>
            <w:lang w:val="fr-FR"/>
            <w:rPrChange w:id="508" w:author="Author">
              <w:rPr>
                <w:rStyle w:val="Hyperlink"/>
                <w:lang w:val="it-IT"/>
              </w:rPr>
            </w:rPrChange>
          </w:rPr>
          <w:instrText>https://www.iso.org/fr/iso-639-language-code</w:instrText>
        </w:r>
        <w:r w:rsidR="001E006E">
          <w:rPr>
            <w:u w:val="single"/>
            <w:lang w:val="it-IT"/>
          </w:rPr>
          <w:instrText>"</w:instrText>
        </w:r>
        <w:r w:rsidR="001E006E">
          <w:rPr>
            <w:u w:val="single"/>
            <w:lang w:val="it-IT"/>
          </w:rPr>
        </w:r>
        <w:r w:rsidR="001E006E">
          <w:rPr>
            <w:u w:val="single"/>
            <w:lang w:val="it-IT"/>
          </w:rPr>
          <w:fldChar w:fldCharType="separate"/>
        </w:r>
        <w:r w:rsidR="001E006E" w:rsidRPr="001E006E">
          <w:rPr>
            <w:rStyle w:val="Hyperlink"/>
            <w:lang w:val="it-IT"/>
          </w:rPr>
          <w:t>https://www.iso.org/fr/iso-639-language-code</w:t>
        </w:r>
        <w:r w:rsidR="001E006E">
          <w:rPr>
            <w:u w:val="single"/>
            <w:lang w:val="it-IT"/>
          </w:rPr>
          <w:fldChar w:fldCharType="end"/>
        </w:r>
      </w:ins>
      <w:r w:rsidR="00221FC2" w:rsidRPr="00C1783B" w:rsidDel="00221FC2">
        <w:rPr>
          <w:rStyle w:val="Hyperlink"/>
          <w:bCs/>
          <w:noProof/>
          <w:lang w:val="fr-CH"/>
          <w:rPrChange w:id="509" w:author="Author">
            <w:rPr>
              <w:rStyle w:val="Hyperlink"/>
              <w:bCs/>
              <w:noProof/>
            </w:rPr>
          </w:rPrChange>
        </w:rPr>
        <w:t xml:space="preserve"> </w:t>
      </w:r>
    </w:p>
    <w:p w14:paraId="5D99473C" w14:textId="5B703B77" w:rsidR="005E48A2" w:rsidRPr="00C1783B" w:rsidRDefault="005E48A2" w:rsidP="00F926FF">
      <w:pPr>
        <w:pStyle w:val="NormalWeb"/>
        <w:spacing w:before="170" w:beforeAutospacing="0" w:after="170" w:afterAutospacing="0"/>
        <w:rPr>
          <w:bCs/>
          <w:noProof/>
          <w:u w:val="single"/>
          <w:lang w:val="fr-CH"/>
          <w:rPrChange w:id="510" w:author="Author">
            <w:rPr>
              <w:bCs/>
              <w:noProof/>
              <w:u w:val="single"/>
            </w:rPr>
          </w:rPrChange>
        </w:rPr>
      </w:pPr>
      <w:r w:rsidRPr="00C1783B">
        <w:rPr>
          <w:bCs/>
          <w:noProof/>
          <w:lang w:val="fr-CH"/>
          <w:rPrChange w:id="511" w:author="Author">
            <w:rPr>
              <w:bCs/>
              <w:noProof/>
            </w:rPr>
          </w:rPrChange>
        </w:rPr>
        <w:t>ISO 3166</w:t>
      </w:r>
      <w:r w:rsidR="00BB0A23" w:rsidRPr="00C1783B">
        <w:rPr>
          <w:bCs/>
          <w:noProof/>
          <w:lang w:val="fr-CH"/>
          <w:rPrChange w:id="512" w:author="Author">
            <w:rPr>
              <w:bCs/>
              <w:noProof/>
            </w:rPr>
          </w:rPrChange>
        </w:rPr>
        <w:t>-</w:t>
      </w:r>
      <w:r w:rsidRPr="00C1783B">
        <w:rPr>
          <w:bCs/>
          <w:noProof/>
          <w:lang w:val="fr-CH"/>
          <w:rPrChange w:id="513" w:author="Author">
            <w:rPr>
              <w:bCs/>
              <w:noProof/>
            </w:rPr>
          </w:rPrChange>
        </w:rPr>
        <w:t>1 alpha</w:t>
      </w:r>
      <w:r w:rsidR="00BB0A23" w:rsidRPr="00C1783B">
        <w:rPr>
          <w:bCs/>
          <w:noProof/>
          <w:lang w:val="fr-CH"/>
          <w:rPrChange w:id="514" w:author="Author">
            <w:rPr>
              <w:bCs/>
              <w:noProof/>
            </w:rPr>
          </w:rPrChange>
        </w:rPr>
        <w:t>-</w:t>
      </w:r>
      <w:r w:rsidRPr="00C1783B">
        <w:rPr>
          <w:bCs/>
          <w:noProof/>
          <w:lang w:val="fr-CH"/>
          <w:rPrChange w:id="515" w:author="Author">
            <w:rPr>
              <w:bCs/>
              <w:noProof/>
            </w:rPr>
          </w:rPrChange>
        </w:rPr>
        <w:t>2</w:t>
      </w:r>
      <w:r w:rsidR="003970C4" w:rsidRPr="00C1783B">
        <w:rPr>
          <w:bCs/>
          <w:noProof/>
          <w:lang w:val="fr-CH"/>
          <w:rPrChange w:id="516" w:author="Author">
            <w:rPr>
              <w:bCs/>
              <w:noProof/>
            </w:rPr>
          </w:rPrChange>
        </w:rPr>
        <w:tab/>
      </w:r>
      <w:r w:rsidR="003970C4" w:rsidRPr="00C1783B">
        <w:rPr>
          <w:bCs/>
          <w:noProof/>
          <w:lang w:val="fr-CH"/>
          <w:rPrChange w:id="517" w:author="Author">
            <w:rPr>
              <w:bCs/>
              <w:noProof/>
            </w:rPr>
          </w:rPrChange>
        </w:rPr>
        <w:tab/>
      </w:r>
      <w:del w:id="518" w:author="Author">
        <w:r w:rsidRPr="00C1783B" w:rsidDel="001E006E">
          <w:rPr>
            <w:bCs/>
            <w:noProof/>
            <w:lang w:val="fr-CH"/>
            <w:rPrChange w:id="519" w:author="Author">
              <w:rPr>
                <w:bCs/>
                <w:noProof/>
              </w:rPr>
            </w:rPrChange>
          </w:rPr>
          <w:delText>Two</w:delText>
        </w:r>
        <w:r w:rsidR="00BB0A23" w:rsidRPr="00C1783B" w:rsidDel="001E006E">
          <w:rPr>
            <w:bCs/>
            <w:noProof/>
            <w:lang w:val="fr-CH"/>
            <w:rPrChange w:id="520" w:author="Author">
              <w:rPr>
                <w:bCs/>
                <w:noProof/>
              </w:rPr>
            </w:rPrChange>
          </w:rPr>
          <w:delText>-</w:delText>
        </w:r>
        <w:r w:rsidRPr="00C1783B" w:rsidDel="001E006E">
          <w:rPr>
            <w:bCs/>
            <w:noProof/>
            <w:lang w:val="fr-CH"/>
            <w:rPrChange w:id="521" w:author="Author">
              <w:rPr>
                <w:bCs/>
                <w:noProof/>
              </w:rPr>
            </w:rPrChange>
          </w:rPr>
          <w:delText xml:space="preserve">letter acronyms for country codes </w:delText>
        </w:r>
      </w:del>
      <w:ins w:id="522" w:author="Author">
        <w:r w:rsidR="001E006E" w:rsidRPr="00C1783B">
          <w:rPr>
            <w:bCs/>
            <w:noProof/>
            <w:lang w:val="fr-CH"/>
            <w:rPrChange w:id="523" w:author="Author">
              <w:rPr>
                <w:bCs/>
                <w:noProof/>
              </w:rPr>
            </w:rPrChange>
          </w:rPr>
          <w:t xml:space="preserve">Acronymes à deux lettres pour les codes de pays </w:t>
        </w:r>
      </w:ins>
      <w:r w:rsidRPr="00C1783B">
        <w:rPr>
          <w:bCs/>
          <w:noProof/>
          <w:lang w:val="fr-CH"/>
          <w:rPrChange w:id="524" w:author="Author">
            <w:rPr>
              <w:bCs/>
              <w:noProof/>
            </w:rPr>
          </w:rPrChange>
        </w:rPr>
        <w:t>– </w:t>
      </w:r>
      <w:del w:id="525" w:author="Author">
        <w:r w:rsidR="00A73BFE" w:rsidRPr="009C0FA2" w:rsidDel="00262BA6">
          <w:rPr>
            <w:u w:val="single"/>
          </w:rPr>
          <w:fldChar w:fldCharType="begin"/>
        </w:r>
        <w:r w:rsidR="00A73BFE" w:rsidRPr="00C1783B" w:rsidDel="00262BA6">
          <w:rPr>
            <w:u w:val="single"/>
            <w:lang w:val="fr-CH"/>
            <w:rPrChange w:id="526" w:author="Author">
              <w:rPr>
                <w:u w:val="single"/>
              </w:rPr>
            </w:rPrChange>
          </w:rPr>
          <w:delInstrText>HYPERLINK "https://fr.wikipedia.org/wiki/ISO_3166-1_alpha-2"</w:delInstrText>
        </w:r>
        <w:r w:rsidR="00A73BFE" w:rsidRPr="009C0FA2" w:rsidDel="00262BA6">
          <w:rPr>
            <w:u w:val="single"/>
          </w:rPr>
        </w:r>
        <w:r w:rsidR="00A73BFE" w:rsidRPr="009C0FA2" w:rsidDel="00262BA6">
          <w:rPr>
            <w:u w:val="single"/>
          </w:rPr>
          <w:fldChar w:fldCharType="separate"/>
        </w:r>
        <w:r w:rsidR="00A73BFE" w:rsidRPr="00C1783B" w:rsidDel="00262BA6">
          <w:rPr>
            <w:rStyle w:val="Hyperlink"/>
            <w:bCs/>
            <w:noProof/>
            <w:lang w:val="fr-CH"/>
            <w:rPrChange w:id="527" w:author="Author">
              <w:rPr>
                <w:rStyle w:val="Hyperlink"/>
                <w:bCs/>
                <w:noProof/>
              </w:rPr>
            </w:rPrChange>
          </w:rPr>
          <w:delText>https://fr.wikipedia.org/wiki/ISO_3166</w:delText>
        </w:r>
        <w:r w:rsidR="00BB0A23" w:rsidRPr="00C1783B" w:rsidDel="00262BA6">
          <w:rPr>
            <w:rStyle w:val="Hyperlink"/>
            <w:bCs/>
            <w:noProof/>
            <w:lang w:val="fr-CH"/>
            <w:rPrChange w:id="528" w:author="Author">
              <w:rPr>
                <w:rStyle w:val="Hyperlink"/>
                <w:bCs/>
                <w:noProof/>
              </w:rPr>
            </w:rPrChange>
          </w:rPr>
          <w:delText>-</w:delText>
        </w:r>
        <w:r w:rsidR="00A73BFE" w:rsidRPr="00C1783B" w:rsidDel="00262BA6">
          <w:rPr>
            <w:rStyle w:val="Hyperlink"/>
            <w:bCs/>
            <w:noProof/>
            <w:lang w:val="fr-CH"/>
            <w:rPrChange w:id="529" w:author="Author">
              <w:rPr>
                <w:rStyle w:val="Hyperlink"/>
                <w:bCs/>
                <w:noProof/>
              </w:rPr>
            </w:rPrChange>
          </w:rPr>
          <w:delText>1_alpha</w:delText>
        </w:r>
        <w:r w:rsidR="00BB0A23" w:rsidRPr="00C1783B" w:rsidDel="00262BA6">
          <w:rPr>
            <w:rStyle w:val="Hyperlink"/>
            <w:bCs/>
            <w:noProof/>
            <w:lang w:val="fr-CH"/>
            <w:rPrChange w:id="530" w:author="Author">
              <w:rPr>
                <w:rStyle w:val="Hyperlink"/>
                <w:bCs/>
                <w:noProof/>
              </w:rPr>
            </w:rPrChange>
          </w:rPr>
          <w:delText>-</w:delText>
        </w:r>
        <w:r w:rsidR="00A73BFE" w:rsidRPr="00C1783B" w:rsidDel="00262BA6">
          <w:rPr>
            <w:rStyle w:val="Hyperlink"/>
            <w:bCs/>
            <w:noProof/>
            <w:lang w:val="fr-CH"/>
            <w:rPrChange w:id="531" w:author="Author">
              <w:rPr>
                <w:rStyle w:val="Hyperlink"/>
                <w:bCs/>
                <w:noProof/>
              </w:rPr>
            </w:rPrChange>
          </w:rPr>
          <w:delText>2</w:delText>
        </w:r>
        <w:r w:rsidR="00A73BFE" w:rsidRPr="009C0FA2" w:rsidDel="00262BA6">
          <w:rPr>
            <w:u w:val="single"/>
          </w:rPr>
          <w:fldChar w:fldCharType="end"/>
        </w:r>
      </w:del>
      <w:ins w:id="532" w:author="Author">
        <w:r w:rsidR="00262BA6" w:rsidRPr="00C1783B">
          <w:rPr>
            <w:u w:val="single"/>
            <w:lang w:val="fr-CH"/>
            <w:rPrChange w:id="533" w:author="Author">
              <w:rPr>
                <w:u w:val="single"/>
              </w:rPr>
            </w:rPrChange>
          </w:rPr>
          <w:t xml:space="preserve"> https://www.iso.org/iso-3166-country-codes.html</w:t>
        </w:r>
      </w:ins>
    </w:p>
    <w:p w14:paraId="5C4EAB54" w14:textId="625E68DC" w:rsidR="005E48A2" w:rsidRPr="009C0FA2" w:rsidDel="00262BA6" w:rsidRDefault="005E48A2" w:rsidP="00F926FF">
      <w:pPr>
        <w:pStyle w:val="NormalWeb"/>
        <w:spacing w:before="170" w:beforeAutospacing="0" w:after="170" w:afterAutospacing="0"/>
        <w:rPr>
          <w:del w:id="534" w:author="Author"/>
          <w:bCs/>
          <w:noProof/>
        </w:rPr>
      </w:pPr>
      <w:del w:id="535" w:author="Author">
        <w:r w:rsidRPr="009C0FA2" w:rsidDel="00262BA6">
          <w:rPr>
            <w:bCs/>
            <w:noProof/>
          </w:rPr>
          <w:delText>ISO 3166</w:delText>
        </w:r>
        <w:r w:rsidR="00BB0A23" w:rsidRPr="009C0FA2" w:rsidDel="00262BA6">
          <w:rPr>
            <w:bCs/>
            <w:noProof/>
          </w:rPr>
          <w:delText>-</w:delText>
        </w:r>
        <w:r w:rsidRPr="009C0FA2" w:rsidDel="00262BA6">
          <w:rPr>
            <w:bCs/>
            <w:noProof/>
          </w:rPr>
          <w:delText>1 alpha</w:delText>
        </w:r>
        <w:r w:rsidR="00BB0A23" w:rsidRPr="009C0FA2" w:rsidDel="00262BA6">
          <w:rPr>
            <w:bCs/>
            <w:noProof/>
          </w:rPr>
          <w:delText>-</w:delText>
        </w:r>
        <w:r w:rsidRPr="009C0FA2" w:rsidDel="00262BA6">
          <w:rPr>
            <w:bCs/>
            <w:noProof/>
          </w:rPr>
          <w:delText>3</w:delText>
        </w:r>
        <w:r w:rsidR="003970C4" w:rsidRPr="009C0FA2" w:rsidDel="00262BA6">
          <w:rPr>
            <w:bCs/>
            <w:noProof/>
          </w:rPr>
          <w:tab/>
        </w:r>
        <w:r w:rsidR="003970C4" w:rsidRPr="009C0FA2" w:rsidDel="00262BA6">
          <w:rPr>
            <w:bCs/>
            <w:noProof/>
          </w:rPr>
          <w:tab/>
        </w:r>
        <w:r w:rsidRPr="009C0FA2" w:rsidDel="00262BA6">
          <w:rPr>
            <w:bCs/>
            <w:noProof/>
          </w:rPr>
          <w:delText>Three</w:delText>
        </w:r>
        <w:r w:rsidR="00BB0A23" w:rsidRPr="009C0FA2" w:rsidDel="00262BA6">
          <w:rPr>
            <w:bCs/>
            <w:noProof/>
          </w:rPr>
          <w:delText>-</w:delText>
        </w:r>
        <w:r w:rsidRPr="009C0FA2" w:rsidDel="00262BA6">
          <w:rPr>
            <w:bCs/>
            <w:noProof/>
          </w:rPr>
          <w:delText>letter acronyms for country codes – </w:delText>
        </w:r>
        <w:r w:rsidRPr="007B15D8" w:rsidDel="00262BA6">
          <w:rPr>
            <w:u w:val="single"/>
          </w:rPr>
          <w:fldChar w:fldCharType="begin"/>
        </w:r>
        <w:r w:rsidRPr="007B15D8" w:rsidDel="00262BA6">
          <w:rPr>
            <w:u w:val="single"/>
          </w:rPr>
          <w:delInstrText>HYPERLINK "https://en.wikipedia.org/wiki/ISO_3166-1_alpha-3"</w:delInstrText>
        </w:r>
        <w:r w:rsidRPr="007B15D8" w:rsidDel="00262BA6">
          <w:rPr>
            <w:u w:val="single"/>
          </w:rPr>
        </w:r>
        <w:r w:rsidRPr="007B15D8" w:rsidDel="00262BA6">
          <w:rPr>
            <w:u w:val="single"/>
          </w:rPr>
          <w:fldChar w:fldCharType="separate"/>
        </w:r>
        <w:r w:rsidRPr="007B15D8" w:rsidDel="00262BA6">
          <w:rPr>
            <w:rStyle w:val="Hyperlink"/>
          </w:rPr>
          <w:delText>https://en.wikipedia.org/wiki/ISO_3166</w:delText>
        </w:r>
        <w:r w:rsidR="00BB0A23" w:rsidRPr="007B15D8" w:rsidDel="00262BA6">
          <w:rPr>
            <w:rStyle w:val="Hyperlink"/>
          </w:rPr>
          <w:delText>-</w:delText>
        </w:r>
        <w:r w:rsidRPr="007B15D8" w:rsidDel="00262BA6">
          <w:rPr>
            <w:rStyle w:val="Hyperlink"/>
          </w:rPr>
          <w:delText>1_alpha</w:delText>
        </w:r>
        <w:r w:rsidR="00BB0A23" w:rsidRPr="007B15D8" w:rsidDel="00262BA6">
          <w:rPr>
            <w:rStyle w:val="Hyperlink"/>
          </w:rPr>
          <w:delText>-</w:delText>
        </w:r>
        <w:r w:rsidRPr="007B15D8" w:rsidDel="00262BA6">
          <w:rPr>
            <w:rStyle w:val="Hyperlink"/>
          </w:rPr>
          <w:delText>3</w:delText>
        </w:r>
        <w:r w:rsidRPr="007B15D8" w:rsidDel="00262BA6">
          <w:rPr>
            <w:u w:val="single"/>
          </w:rPr>
          <w:fldChar w:fldCharType="end"/>
        </w:r>
      </w:del>
    </w:p>
    <w:p w14:paraId="510F89E2" w14:textId="5379B988" w:rsidR="005E48A2" w:rsidRPr="00F926FF" w:rsidRDefault="005E48A2" w:rsidP="00F926FF">
      <w:pPr>
        <w:pStyle w:val="NormalWeb"/>
        <w:spacing w:before="170" w:beforeAutospacing="0" w:after="170" w:afterAutospacing="0"/>
        <w:rPr>
          <w:bCs/>
          <w:noProof/>
          <w:u w:val="single"/>
          <w:lang w:val="fr-FR"/>
        </w:rPr>
      </w:pPr>
      <w:r w:rsidRPr="009C0FA2">
        <w:rPr>
          <w:bCs/>
          <w:noProof/>
          <w:lang w:val="fr-FR"/>
        </w:rPr>
        <w:t>ISO 4217</w:t>
      </w:r>
      <w:r w:rsidR="003970C4" w:rsidRPr="009C0FA2">
        <w:rPr>
          <w:bCs/>
          <w:noProof/>
          <w:lang w:val="fr-FR"/>
        </w:rPr>
        <w:tab/>
      </w:r>
      <w:r w:rsidR="003970C4" w:rsidRPr="009C0FA2">
        <w:rPr>
          <w:bCs/>
          <w:noProof/>
          <w:lang w:val="fr-FR"/>
        </w:rPr>
        <w:tab/>
      </w:r>
      <w:r w:rsidR="00221FC2" w:rsidRPr="009C0FA2">
        <w:rPr>
          <w:bCs/>
          <w:noProof/>
          <w:lang w:val="fr-FR"/>
        </w:rPr>
        <w:tab/>
      </w:r>
      <w:r w:rsidRPr="009C0FA2">
        <w:rPr>
          <w:bCs/>
          <w:noProof/>
          <w:lang w:val="fr-FR"/>
        </w:rPr>
        <w:t xml:space="preserve">Codes </w:t>
      </w:r>
      <w:r w:rsidR="00A73BFE" w:rsidRPr="009C0FA2">
        <w:rPr>
          <w:bCs/>
          <w:noProof/>
          <w:lang w:val="fr-FR"/>
        </w:rPr>
        <w:t xml:space="preserve">des monnaies </w:t>
      </w:r>
      <w:r w:rsidRPr="009C0FA2">
        <w:rPr>
          <w:bCs/>
          <w:noProof/>
          <w:lang w:val="fr-FR"/>
        </w:rPr>
        <w:t>–</w:t>
      </w:r>
      <w:r w:rsidRPr="00F926FF">
        <w:rPr>
          <w:bCs/>
          <w:noProof/>
          <w:u w:val="single"/>
          <w:lang w:val="fr-FR"/>
        </w:rPr>
        <w:t> </w:t>
      </w:r>
      <w:hyperlink r:id="rId16" w:history="1">
        <w:r w:rsidRPr="00F926FF">
          <w:rPr>
            <w:rStyle w:val="Hyperlink"/>
            <w:lang w:val="fr-FR"/>
          </w:rPr>
          <w:t>www.iso.org/iso/home/standards/currency_codes.htm</w:t>
        </w:r>
      </w:hyperlink>
    </w:p>
    <w:p w14:paraId="0B88B933" w14:textId="57AF88EA" w:rsidR="00262BA6" w:rsidRPr="00C1783B" w:rsidRDefault="005E48A2">
      <w:pPr>
        <w:spacing w:before="170" w:after="170"/>
        <w:rPr>
          <w:ins w:id="536" w:author="Author"/>
          <w:noProof/>
          <w:lang w:val="fr-CH"/>
          <w:rPrChange w:id="537" w:author="Author">
            <w:rPr>
              <w:ins w:id="538" w:author="Author"/>
              <w:bCs/>
              <w:u w:val="single"/>
            </w:rPr>
          </w:rPrChange>
        </w:rPr>
        <w:pPrChange w:id="539" w:author="Author">
          <w:pPr>
            <w:pStyle w:val="NormalWeb"/>
          </w:pPr>
        </w:pPrChange>
      </w:pPr>
      <w:r w:rsidRPr="00C1783B">
        <w:rPr>
          <w:bCs/>
          <w:noProof/>
          <w:lang w:val="fr-CH"/>
          <w:rPrChange w:id="540" w:author="Author">
            <w:rPr>
              <w:bCs/>
              <w:noProof/>
            </w:rPr>
          </w:rPrChange>
        </w:rPr>
        <w:t>ISO 8601</w:t>
      </w:r>
      <w:r w:rsidR="003970C4" w:rsidRPr="00C1783B">
        <w:rPr>
          <w:bCs/>
          <w:noProof/>
          <w:lang w:val="fr-CH"/>
          <w:rPrChange w:id="541" w:author="Author">
            <w:rPr>
              <w:bCs/>
              <w:noProof/>
            </w:rPr>
          </w:rPrChange>
        </w:rPr>
        <w:tab/>
      </w:r>
      <w:r w:rsidR="003970C4" w:rsidRPr="00C1783B">
        <w:rPr>
          <w:bCs/>
          <w:noProof/>
          <w:lang w:val="fr-CH"/>
          <w:rPrChange w:id="542" w:author="Author">
            <w:rPr>
              <w:bCs/>
              <w:noProof/>
            </w:rPr>
          </w:rPrChange>
        </w:rPr>
        <w:tab/>
      </w:r>
      <w:r w:rsidR="00221FC2" w:rsidRPr="00C1783B">
        <w:rPr>
          <w:bCs/>
          <w:noProof/>
          <w:lang w:val="fr-CH"/>
          <w:rPrChange w:id="543" w:author="Author">
            <w:rPr>
              <w:bCs/>
              <w:noProof/>
            </w:rPr>
          </w:rPrChange>
        </w:rPr>
        <w:tab/>
      </w:r>
      <w:del w:id="544" w:author="Author">
        <w:r w:rsidRPr="00C1783B" w:rsidDel="001E006E">
          <w:rPr>
            <w:bCs/>
            <w:noProof/>
            <w:lang w:val="fr-CH"/>
            <w:rPrChange w:id="545" w:author="Author">
              <w:rPr>
                <w:bCs/>
                <w:noProof/>
              </w:rPr>
            </w:rPrChange>
          </w:rPr>
          <w:delText xml:space="preserve">Date and Time Formats </w:delText>
        </w:r>
      </w:del>
      <w:ins w:id="546" w:author="Author">
        <w:r w:rsidR="001E006E" w:rsidRPr="001E006E">
          <w:rPr>
            <w:noProof/>
            <w:lang w:val="fr-CH"/>
          </w:rPr>
          <w:t>Représentation de la date et de l'heure</w:t>
        </w:r>
        <w:r w:rsidR="001E006E">
          <w:rPr>
            <w:noProof/>
            <w:lang w:val="fr-CH"/>
          </w:rPr>
          <w:t xml:space="preserve"> </w:t>
        </w:r>
      </w:ins>
      <w:r w:rsidRPr="00C1783B">
        <w:rPr>
          <w:bCs/>
          <w:noProof/>
          <w:lang w:val="fr-CH"/>
          <w:rPrChange w:id="547" w:author="Author">
            <w:rPr>
              <w:bCs/>
              <w:noProof/>
            </w:rPr>
          </w:rPrChange>
        </w:rPr>
        <w:t>–</w:t>
      </w:r>
      <w:r w:rsidRPr="00C1783B">
        <w:rPr>
          <w:bCs/>
          <w:noProof/>
          <w:u w:val="single"/>
          <w:lang w:val="fr-CH"/>
          <w:rPrChange w:id="548" w:author="Author">
            <w:rPr>
              <w:bCs/>
              <w:noProof/>
              <w:u w:val="single"/>
            </w:rPr>
          </w:rPrChange>
        </w:rPr>
        <w:t> </w:t>
      </w:r>
      <w:del w:id="549" w:author="Author">
        <w:r w:rsidR="00A73BFE" w:rsidRPr="00F926FF" w:rsidDel="00262BA6">
          <w:rPr>
            <w:u w:val="single"/>
          </w:rPr>
          <w:fldChar w:fldCharType="begin"/>
        </w:r>
        <w:r w:rsidR="00A73BFE" w:rsidRPr="00C1783B" w:rsidDel="00262BA6">
          <w:rPr>
            <w:u w:val="single"/>
            <w:lang w:val="fr-CH"/>
            <w:rPrChange w:id="550" w:author="Author">
              <w:rPr>
                <w:u w:val="single"/>
              </w:rPr>
            </w:rPrChange>
          </w:rPr>
          <w:delInstrText>HYPERLINK "https://fr.wikipedia.org/wiki/ISO_8601"</w:delInstrText>
        </w:r>
        <w:r w:rsidR="00A73BFE" w:rsidRPr="00F926FF" w:rsidDel="00262BA6">
          <w:rPr>
            <w:u w:val="single"/>
          </w:rPr>
        </w:r>
        <w:r w:rsidR="00A73BFE" w:rsidRPr="00F926FF" w:rsidDel="00262BA6">
          <w:rPr>
            <w:u w:val="single"/>
          </w:rPr>
          <w:fldChar w:fldCharType="separate"/>
        </w:r>
        <w:r w:rsidR="00A73BFE" w:rsidRPr="00C1783B" w:rsidDel="00262BA6">
          <w:rPr>
            <w:rStyle w:val="Hyperlink"/>
            <w:bCs/>
            <w:noProof/>
            <w:lang w:val="fr-CH"/>
            <w:rPrChange w:id="551" w:author="Author">
              <w:rPr>
                <w:rStyle w:val="Hyperlink"/>
                <w:bCs/>
                <w:noProof/>
              </w:rPr>
            </w:rPrChange>
          </w:rPr>
          <w:delText>https://fr.wikipedia.org/wiki/ISO_8601</w:delText>
        </w:r>
        <w:r w:rsidR="00A73BFE" w:rsidRPr="00F926FF" w:rsidDel="00262BA6">
          <w:rPr>
            <w:u w:val="single"/>
          </w:rPr>
          <w:fldChar w:fldCharType="end"/>
        </w:r>
      </w:del>
      <w:ins w:id="552" w:author="Author">
        <w:r w:rsidR="00620030">
          <w:rPr>
            <w:u w:val="single"/>
            <w:lang w:val="fr-CH"/>
          </w:rPr>
          <w:fldChar w:fldCharType="begin"/>
        </w:r>
        <w:r w:rsidR="00620030">
          <w:rPr>
            <w:u w:val="single"/>
            <w:lang w:val="fr-CH"/>
          </w:rPr>
          <w:instrText>HYPERLINK "</w:instrText>
        </w:r>
        <w:r w:rsidR="00620030" w:rsidRPr="00C1783B">
          <w:rPr>
            <w:lang w:val="fr-CH"/>
            <w:rPrChange w:id="553" w:author="Author">
              <w:rPr>
                <w:rStyle w:val="Hyperlink"/>
              </w:rPr>
            </w:rPrChange>
          </w:rPr>
          <w:instrText>https://www.iso.org/</w:instrText>
        </w:r>
        <w:r w:rsidR="00620030" w:rsidRPr="00C1783B">
          <w:rPr>
            <w:lang w:val="fr-FR"/>
            <w:rPrChange w:id="554" w:author="Author">
              <w:rPr>
                <w:rStyle w:val="Hyperlink"/>
                <w:lang w:val="fr-CH"/>
              </w:rPr>
            </w:rPrChange>
          </w:rPr>
          <w:instrText>fr/</w:instrText>
        </w:r>
        <w:r w:rsidR="00620030" w:rsidRPr="00C1783B">
          <w:rPr>
            <w:lang w:val="fr-CH"/>
            <w:rPrChange w:id="555" w:author="Author">
              <w:rPr>
                <w:rStyle w:val="Hyperlink"/>
              </w:rPr>
            </w:rPrChange>
          </w:rPr>
          <w:instrText>iso-8601-date-and-time-format.html</w:instrText>
        </w:r>
        <w:r w:rsidR="00620030">
          <w:rPr>
            <w:u w:val="single"/>
            <w:lang w:val="fr-CH"/>
          </w:rPr>
          <w:instrText>"</w:instrText>
        </w:r>
        <w:r w:rsidR="00620030">
          <w:rPr>
            <w:u w:val="single"/>
            <w:lang w:val="fr-CH"/>
          </w:rPr>
        </w:r>
        <w:r w:rsidR="00620030">
          <w:rPr>
            <w:u w:val="single"/>
            <w:lang w:val="fr-CH"/>
          </w:rPr>
          <w:fldChar w:fldCharType="separate"/>
        </w:r>
        <w:r w:rsidR="00620030" w:rsidRPr="00C1783B">
          <w:rPr>
            <w:rStyle w:val="Hyperlink"/>
            <w:lang w:val="fr-CH"/>
            <w:rPrChange w:id="556" w:author="Author">
              <w:rPr>
                <w:rStyle w:val="Hyperlink"/>
              </w:rPr>
            </w:rPrChange>
          </w:rPr>
          <w:t>https://www.iso.org/</w:t>
        </w:r>
        <w:r w:rsidR="00620030" w:rsidRPr="00620030">
          <w:rPr>
            <w:rStyle w:val="Hyperlink"/>
            <w:lang w:val="fr-CH"/>
          </w:rPr>
          <w:t>fr/</w:t>
        </w:r>
        <w:r w:rsidR="00620030" w:rsidRPr="00C1783B">
          <w:rPr>
            <w:rStyle w:val="Hyperlink"/>
            <w:lang w:val="fr-CH"/>
            <w:rPrChange w:id="557" w:author="Author">
              <w:rPr>
                <w:rStyle w:val="Hyperlink"/>
              </w:rPr>
            </w:rPrChange>
          </w:rPr>
          <w:t>iso-8601-date-and-time-format.html</w:t>
        </w:r>
        <w:r w:rsidR="00620030">
          <w:rPr>
            <w:u w:val="single"/>
            <w:lang w:val="fr-CH"/>
          </w:rPr>
          <w:fldChar w:fldCharType="end"/>
        </w:r>
        <w:r w:rsidR="00262BA6" w:rsidRPr="00C1783B">
          <w:rPr>
            <w:u w:val="single"/>
            <w:lang w:val="fr-CH"/>
            <w:rPrChange w:id="558" w:author="Author">
              <w:rPr>
                <w:u w:val="single"/>
              </w:rPr>
            </w:rPrChange>
          </w:rPr>
          <w:t xml:space="preserve"> </w:t>
        </w:r>
      </w:ins>
    </w:p>
    <w:p w14:paraId="206B1FE1" w14:textId="02D58620" w:rsidR="00F926FF" w:rsidRPr="00F926FF" w:rsidRDefault="00F926FF" w:rsidP="00F926FF">
      <w:pPr>
        <w:rPr>
          <w:bCs/>
          <w:szCs w:val="17"/>
          <w:u w:val="single"/>
        </w:rPr>
      </w:pPr>
      <w:r w:rsidRPr="00C1783B">
        <w:rPr>
          <w:rFonts w:cs="Arial"/>
          <w:szCs w:val="17"/>
          <w:rPrChange w:id="559" w:author="Author">
            <w:rPr>
              <w:rFonts w:cs="Arial"/>
              <w:szCs w:val="17"/>
              <w:u w:val="single"/>
            </w:rPr>
          </w:rPrChange>
        </w:rPr>
        <w:t>IANA Internet Assigned Number authority :</w:t>
      </w:r>
      <w:r w:rsidRPr="00C1783B">
        <w:rPr>
          <w:rFonts w:cs="Arial"/>
          <w:szCs w:val="17"/>
          <w:rPrChange w:id="560" w:author="Author">
            <w:rPr>
              <w:rFonts w:cs="Arial"/>
              <w:szCs w:val="17"/>
              <w:u w:val="single"/>
            </w:rPr>
          </w:rPrChange>
        </w:rPr>
        <w:tab/>
      </w:r>
      <w:hyperlink r:id="rId17" w:history="1">
        <w:r w:rsidRPr="00F926FF">
          <w:rPr>
            <w:rStyle w:val="Hyperlink"/>
            <w:bCs/>
            <w:szCs w:val="17"/>
          </w:rPr>
          <w:t>https://www.iana.org/assignments/http-status-codes/http-status-codes.xhtml</w:t>
        </w:r>
      </w:hyperlink>
    </w:p>
    <w:p w14:paraId="48B2B914" w14:textId="61474B34" w:rsidR="00F926FF" w:rsidRPr="00F926FF" w:rsidRDefault="00F926FF" w:rsidP="00F926FF">
      <w:pPr>
        <w:rPr>
          <w:bCs/>
          <w:u w:val="single"/>
          <w:lang w:val="pl-PL"/>
        </w:rPr>
      </w:pPr>
      <w:r w:rsidRPr="00C1783B">
        <w:rPr>
          <w:bCs/>
          <w:lang w:val="pl-PL"/>
          <w:rPrChange w:id="561" w:author="Author">
            <w:rPr>
              <w:bCs/>
              <w:u w:val="single"/>
              <w:lang w:val="pl-PL"/>
            </w:rPr>
          </w:rPrChange>
        </w:rPr>
        <w:t>Odata</w:t>
      </w:r>
      <w:r w:rsidRPr="00C1783B">
        <w:rPr>
          <w:bCs/>
          <w:lang w:val="pl-PL"/>
          <w:rPrChange w:id="562" w:author="Author">
            <w:rPr>
              <w:bCs/>
              <w:u w:val="single"/>
              <w:lang w:val="pl-PL"/>
            </w:rPr>
          </w:rPrChange>
        </w:rPr>
        <w:tab/>
      </w:r>
      <w:r w:rsidRPr="00C1783B">
        <w:rPr>
          <w:bCs/>
          <w:lang w:val="pl-PL"/>
          <w:rPrChange w:id="563" w:author="Author">
            <w:rPr>
              <w:bCs/>
              <w:u w:val="single"/>
              <w:lang w:val="pl-PL"/>
            </w:rPr>
          </w:rPrChange>
        </w:rPr>
        <w:tab/>
      </w:r>
      <w:r w:rsidRPr="00C1783B">
        <w:rPr>
          <w:bCs/>
          <w:lang w:val="pl-PL"/>
          <w:rPrChange w:id="564" w:author="Author">
            <w:rPr>
              <w:bCs/>
              <w:u w:val="single"/>
              <w:lang w:val="pl-PL"/>
            </w:rPr>
          </w:rPrChange>
        </w:rPr>
        <w:tab/>
      </w:r>
      <w:r w:rsidRPr="00C1783B">
        <w:rPr>
          <w:bCs/>
          <w:lang w:val="pl-PL"/>
          <w:rPrChange w:id="565" w:author="Author">
            <w:rPr>
              <w:bCs/>
              <w:u w:val="single"/>
              <w:lang w:val="pl-PL"/>
            </w:rPr>
          </w:rPrChange>
        </w:rPr>
        <w:tab/>
      </w:r>
      <w:hyperlink r:id="rId18" w:history="1">
        <w:r w:rsidRPr="00F926FF">
          <w:rPr>
            <w:rStyle w:val="Hyperlink"/>
            <w:lang w:val="pl-PL"/>
          </w:rPr>
          <w:t>https://www.odata.org/</w:t>
        </w:r>
      </w:hyperlink>
    </w:p>
    <w:p w14:paraId="0EB84194" w14:textId="7D41CD1B" w:rsidR="005E48A2" w:rsidRPr="008D6774" w:rsidRDefault="005E48A2" w:rsidP="00CE01DA">
      <w:pPr>
        <w:pStyle w:val="NormalWeb"/>
        <w:spacing w:before="170" w:beforeAutospacing="0" w:after="170" w:afterAutospacing="0"/>
        <w:rPr>
          <w:bCs/>
          <w:noProof/>
          <w:u w:val="single"/>
          <w:lang w:val="pl-PL"/>
        </w:rPr>
      </w:pPr>
      <w:r w:rsidRPr="008D6774">
        <w:rPr>
          <w:bCs/>
          <w:noProof/>
          <w:lang w:val="pl-PL"/>
          <w:rPrChange w:id="566" w:author="Author">
            <w:rPr>
              <w:bCs/>
              <w:noProof/>
              <w:u w:val="single"/>
            </w:rPr>
          </w:rPrChange>
        </w:rPr>
        <w:t>OASIS OData Metadata Service Entity Model</w:t>
      </w:r>
      <w:r w:rsidR="00F926FF" w:rsidRPr="008D6774">
        <w:rPr>
          <w:bCs/>
          <w:noProof/>
          <w:lang w:val="pl-PL"/>
          <w:rPrChange w:id="567" w:author="Author">
            <w:rPr>
              <w:bCs/>
              <w:noProof/>
              <w:u w:val="single"/>
            </w:rPr>
          </w:rPrChange>
        </w:rPr>
        <w:t xml:space="preserve"> </w:t>
      </w:r>
      <w:r w:rsidRPr="008D6774">
        <w:rPr>
          <w:bCs/>
          <w:noProof/>
          <w:lang w:val="pl-PL"/>
          <w:rPrChange w:id="568" w:author="Author">
            <w:rPr>
              <w:bCs/>
              <w:noProof/>
              <w:u w:val="single"/>
            </w:rPr>
          </w:rPrChange>
        </w:rPr>
        <w:t>–</w:t>
      </w:r>
      <w:r w:rsidRPr="008D6774">
        <w:rPr>
          <w:bCs/>
          <w:noProof/>
          <w:u w:val="single"/>
          <w:lang w:val="pl-PL"/>
        </w:rPr>
        <w:t> </w:t>
      </w:r>
      <w:hyperlink r:id="rId19" w:history="1">
        <w:r w:rsidRPr="008D6774">
          <w:rPr>
            <w:rStyle w:val="Hyperlink"/>
            <w:lang w:val="pl-PL"/>
          </w:rPr>
          <w:t>http://docs.oasis</w:t>
        </w:r>
        <w:r w:rsidR="00BB0A23" w:rsidRPr="008D6774">
          <w:rPr>
            <w:rStyle w:val="Hyperlink"/>
            <w:lang w:val="pl-PL"/>
          </w:rPr>
          <w:t>-</w:t>
        </w:r>
        <w:r w:rsidRPr="008D6774">
          <w:rPr>
            <w:rStyle w:val="Hyperlink"/>
            <w:lang w:val="pl-PL"/>
          </w:rPr>
          <w:t>open.org/odata/odata/v4.0/os/models/MetadataService.edmx</w:t>
        </w:r>
      </w:hyperlink>
      <w:r w:rsidRPr="008D6774">
        <w:rPr>
          <w:rStyle w:val="Hyperlink"/>
          <w:lang w:val="pl-PL"/>
        </w:rPr>
        <w:t>.</w:t>
      </w:r>
    </w:p>
    <w:p w14:paraId="4DB88B0E" w14:textId="58FDEAC5" w:rsidR="005E48A2" w:rsidRPr="00F926FF" w:rsidRDefault="005E48A2" w:rsidP="00CE01DA">
      <w:pPr>
        <w:pStyle w:val="NormalWeb"/>
        <w:spacing w:before="170" w:beforeAutospacing="0" w:after="170" w:afterAutospacing="0"/>
        <w:rPr>
          <w:bCs/>
          <w:noProof/>
          <w:u w:val="single"/>
          <w:lang w:val="fr-FR"/>
        </w:rPr>
      </w:pPr>
      <w:r w:rsidRPr="008D6774">
        <w:rPr>
          <w:bCs/>
          <w:noProof/>
          <w:lang w:val="pl-PL"/>
          <w:rPrChange w:id="569" w:author="Author">
            <w:rPr>
              <w:bCs/>
              <w:noProof/>
              <w:u w:val="single"/>
              <w:lang w:val="fr-CH"/>
            </w:rPr>
          </w:rPrChange>
        </w:rPr>
        <w:t>OASIS OData JSON Format Version 4.0.</w:t>
      </w:r>
      <w:r w:rsidR="00AE6208" w:rsidRPr="008D6774">
        <w:rPr>
          <w:bCs/>
          <w:noProof/>
          <w:lang w:val="pl-PL"/>
          <w:rPrChange w:id="570" w:author="Author">
            <w:rPr>
              <w:bCs/>
              <w:noProof/>
              <w:u w:val="single"/>
              <w:lang w:val="fr-CH"/>
            </w:rPr>
          </w:rPrChange>
        </w:rPr>
        <w:t xml:space="preserve"> </w:t>
      </w:r>
      <w:r w:rsidRPr="008D6774">
        <w:rPr>
          <w:bCs/>
          <w:noProof/>
          <w:lang w:val="pl-PL"/>
          <w:rPrChange w:id="571" w:author="Author">
            <w:rPr>
              <w:bCs/>
              <w:noProof/>
              <w:u w:val="single"/>
              <w:lang w:val="fr-CH"/>
            </w:rPr>
          </w:rPrChange>
        </w:rPr>
        <w:t xml:space="preserve"> </w:t>
      </w:r>
      <w:r w:rsidR="00A73BFE" w:rsidRPr="00C1783B">
        <w:rPr>
          <w:bCs/>
          <w:noProof/>
          <w:lang w:val="fr-FR"/>
          <w:rPrChange w:id="572" w:author="Author">
            <w:rPr>
              <w:bCs/>
              <w:noProof/>
              <w:u w:val="single"/>
              <w:lang w:val="fr-FR"/>
            </w:rPr>
          </w:rPrChange>
        </w:rPr>
        <w:t>Texte établi par</w:t>
      </w:r>
      <w:r w:rsidRPr="00C1783B">
        <w:rPr>
          <w:bCs/>
          <w:noProof/>
          <w:lang w:val="fr-FR"/>
          <w:rPrChange w:id="573" w:author="Author">
            <w:rPr>
              <w:bCs/>
              <w:noProof/>
              <w:u w:val="single"/>
              <w:lang w:val="fr-FR"/>
            </w:rPr>
          </w:rPrChange>
        </w:rPr>
        <w:t xml:space="preserve"> Ralf Handl, Michael</w:t>
      </w:r>
      <w:r w:rsidR="00555419" w:rsidRPr="00C1783B">
        <w:rPr>
          <w:bCs/>
          <w:noProof/>
          <w:lang w:val="fr-FR"/>
          <w:rPrChange w:id="574" w:author="Author">
            <w:rPr>
              <w:bCs/>
              <w:noProof/>
              <w:u w:val="single"/>
              <w:lang w:val="fr-FR"/>
            </w:rPr>
          </w:rPrChange>
        </w:rPr>
        <w:t> </w:t>
      </w:r>
      <w:r w:rsidRPr="00C1783B">
        <w:rPr>
          <w:bCs/>
          <w:noProof/>
          <w:lang w:val="fr-FR"/>
          <w:rPrChange w:id="575" w:author="Author">
            <w:rPr>
              <w:bCs/>
              <w:noProof/>
              <w:u w:val="single"/>
              <w:lang w:val="fr-FR"/>
            </w:rPr>
          </w:rPrChange>
        </w:rPr>
        <w:t>Pizzo</w:t>
      </w:r>
      <w:r w:rsidR="00A73BFE" w:rsidRPr="00C1783B">
        <w:rPr>
          <w:bCs/>
          <w:noProof/>
          <w:lang w:val="fr-FR"/>
          <w:rPrChange w:id="576" w:author="Author">
            <w:rPr>
              <w:bCs/>
              <w:noProof/>
              <w:u w:val="single"/>
              <w:lang w:val="fr-FR"/>
            </w:rPr>
          </w:rPrChange>
        </w:rPr>
        <w:t xml:space="preserve"> et</w:t>
      </w:r>
      <w:r w:rsidRPr="00C1783B">
        <w:rPr>
          <w:bCs/>
          <w:noProof/>
          <w:lang w:val="fr-FR"/>
          <w:rPrChange w:id="577" w:author="Author">
            <w:rPr>
              <w:bCs/>
              <w:noProof/>
              <w:u w:val="single"/>
              <w:lang w:val="fr-FR"/>
            </w:rPr>
          </w:rPrChange>
        </w:rPr>
        <w:t xml:space="preserve"> Mark</w:t>
      </w:r>
      <w:r w:rsidR="00555419" w:rsidRPr="00C1783B">
        <w:rPr>
          <w:bCs/>
          <w:noProof/>
          <w:lang w:val="fr-FR"/>
          <w:rPrChange w:id="578" w:author="Author">
            <w:rPr>
              <w:bCs/>
              <w:noProof/>
              <w:u w:val="single"/>
              <w:lang w:val="fr-FR"/>
            </w:rPr>
          </w:rPrChange>
        </w:rPr>
        <w:t> </w:t>
      </w:r>
      <w:r w:rsidRPr="00C1783B">
        <w:rPr>
          <w:bCs/>
          <w:noProof/>
          <w:lang w:val="fr-FR"/>
          <w:rPrChange w:id="579" w:author="Author">
            <w:rPr>
              <w:bCs/>
              <w:noProof/>
              <w:u w:val="single"/>
              <w:lang w:val="fr-FR"/>
            </w:rPr>
          </w:rPrChange>
        </w:rPr>
        <w:t>Biamon</w:t>
      </w:r>
      <w:r w:rsidR="00334310" w:rsidRPr="00C1783B">
        <w:rPr>
          <w:bCs/>
          <w:noProof/>
          <w:lang w:val="fr-FR"/>
          <w:rPrChange w:id="580" w:author="Author">
            <w:rPr>
              <w:bCs/>
              <w:noProof/>
              <w:u w:val="single"/>
              <w:lang w:val="fr-FR"/>
            </w:rPr>
          </w:rPrChange>
        </w:rPr>
        <w:t>te.  De</w:t>
      </w:r>
      <w:r w:rsidR="00FE47F8" w:rsidRPr="00C1783B">
        <w:rPr>
          <w:bCs/>
          <w:noProof/>
          <w:lang w:val="fr-FR"/>
          <w:rPrChange w:id="581" w:author="Author">
            <w:rPr>
              <w:bCs/>
              <w:noProof/>
              <w:u w:val="single"/>
              <w:lang w:val="fr-FR"/>
            </w:rPr>
          </w:rPrChange>
        </w:rPr>
        <w:t xml:space="preserve">rnière version </w:t>
      </w:r>
      <w:r w:rsidRPr="00C1783B">
        <w:rPr>
          <w:bCs/>
          <w:noProof/>
          <w:lang w:val="fr-FR"/>
          <w:rPrChange w:id="582" w:author="Author">
            <w:rPr>
              <w:bCs/>
              <w:noProof/>
              <w:u w:val="single"/>
              <w:lang w:val="fr-FR"/>
            </w:rPr>
          </w:rPrChange>
        </w:rPr>
        <w:t>–</w:t>
      </w:r>
      <w:r w:rsidRPr="00EC50D2">
        <w:rPr>
          <w:bCs/>
          <w:noProof/>
          <w:u w:val="single"/>
          <w:lang w:val="fr-FR"/>
        </w:rPr>
        <w:t> </w:t>
      </w:r>
      <w:del w:id="583" w:author="Author">
        <w:r w:rsidRPr="00EC50D2" w:rsidDel="00EC50D2">
          <w:fldChar w:fldCharType="begin"/>
        </w:r>
        <w:r w:rsidRPr="00EC50D2" w:rsidDel="00EC50D2">
          <w:rPr>
            <w:lang w:val="fr-CH"/>
          </w:rPr>
          <w:delInstrText>HYPERLINK "http://docs.oasis-open.org/odata/odata-json-format/v4.0/odata-json-format-v4.0.html"</w:delInstrText>
        </w:r>
        <w:r w:rsidRPr="00EC50D2" w:rsidDel="00EC50D2">
          <w:fldChar w:fldCharType="separate"/>
        </w:r>
        <w:r w:rsidRPr="00EC50D2" w:rsidDel="00EC50D2">
          <w:rPr>
            <w:rStyle w:val="Hyperlink"/>
            <w:lang w:val="fr-FR"/>
          </w:rPr>
          <w:delText>http://docs.oasis</w:delText>
        </w:r>
        <w:r w:rsidR="00BB0A23" w:rsidRPr="00EC50D2" w:rsidDel="00EC50D2">
          <w:rPr>
            <w:rStyle w:val="Hyperlink"/>
            <w:lang w:val="fr-FR"/>
          </w:rPr>
          <w:delText>-</w:delText>
        </w:r>
        <w:r w:rsidRPr="00EC50D2" w:rsidDel="00EC50D2">
          <w:rPr>
            <w:rStyle w:val="Hyperlink"/>
            <w:lang w:val="fr-FR"/>
          </w:rPr>
          <w:delText>open.org/odata/odata</w:delText>
        </w:r>
        <w:r w:rsidR="00BB0A23" w:rsidRPr="00EC50D2" w:rsidDel="00EC50D2">
          <w:rPr>
            <w:rStyle w:val="Hyperlink"/>
            <w:lang w:val="fr-FR"/>
          </w:rPr>
          <w:delText>-</w:delText>
        </w:r>
        <w:r w:rsidRPr="00EC50D2" w:rsidDel="00EC50D2">
          <w:rPr>
            <w:rStyle w:val="Hyperlink"/>
            <w:lang w:val="fr-FR"/>
          </w:rPr>
          <w:delText>json</w:delText>
        </w:r>
        <w:r w:rsidR="00BB0A23" w:rsidRPr="00EC50D2" w:rsidDel="00EC50D2">
          <w:rPr>
            <w:rStyle w:val="Hyperlink"/>
            <w:lang w:val="fr-FR"/>
          </w:rPr>
          <w:delText>-</w:delText>
        </w:r>
        <w:r w:rsidRPr="00EC50D2" w:rsidDel="00EC50D2">
          <w:rPr>
            <w:rStyle w:val="Hyperlink"/>
            <w:lang w:val="fr-FR"/>
          </w:rPr>
          <w:delText>format/v4.0/odata</w:delText>
        </w:r>
        <w:r w:rsidR="00BB0A23" w:rsidRPr="00EC50D2" w:rsidDel="00EC50D2">
          <w:rPr>
            <w:rStyle w:val="Hyperlink"/>
            <w:lang w:val="fr-FR"/>
          </w:rPr>
          <w:delText>-</w:delText>
        </w:r>
        <w:r w:rsidRPr="00EC50D2" w:rsidDel="00EC50D2">
          <w:rPr>
            <w:rStyle w:val="Hyperlink"/>
            <w:lang w:val="fr-FR"/>
          </w:rPr>
          <w:delText>json</w:delText>
        </w:r>
        <w:r w:rsidR="00BB0A23" w:rsidRPr="00EC50D2" w:rsidDel="00EC50D2">
          <w:rPr>
            <w:rStyle w:val="Hyperlink"/>
            <w:lang w:val="fr-FR"/>
          </w:rPr>
          <w:delText>-</w:delText>
        </w:r>
        <w:r w:rsidRPr="00EC50D2" w:rsidDel="00EC50D2">
          <w:rPr>
            <w:rStyle w:val="Hyperlink"/>
            <w:lang w:val="fr-FR"/>
          </w:rPr>
          <w:delText>format</w:delText>
        </w:r>
        <w:r w:rsidR="00BB0A23" w:rsidRPr="00EC50D2" w:rsidDel="00EC50D2">
          <w:rPr>
            <w:rStyle w:val="Hyperlink"/>
            <w:lang w:val="fr-FR"/>
          </w:rPr>
          <w:delText>-</w:delText>
        </w:r>
        <w:r w:rsidRPr="00EC50D2" w:rsidDel="00EC50D2">
          <w:rPr>
            <w:rStyle w:val="Hyperlink"/>
            <w:lang w:val="fr-FR"/>
          </w:rPr>
          <w:delText>v4.0.html</w:delText>
        </w:r>
        <w:r w:rsidRPr="00EC50D2" w:rsidDel="00EC50D2">
          <w:fldChar w:fldCharType="end"/>
        </w:r>
        <w:r w:rsidRPr="00EC50D2" w:rsidDel="00EC50D2">
          <w:rPr>
            <w:rStyle w:val="Hyperlink"/>
            <w:lang w:val="fr-FR"/>
          </w:rPr>
          <w:delText>.</w:delText>
        </w:r>
      </w:del>
      <w:r w:rsidR="00024FC1">
        <w:rPr>
          <w:lang w:val="fr-CH"/>
        </w:rPr>
        <w:fldChar w:fldCharType="begin"/>
      </w:r>
      <w:ins w:id="584" w:author="Author">
        <w:r w:rsidR="00024FC1">
          <w:rPr>
            <w:lang w:val="fr-CH"/>
          </w:rPr>
          <w:instrText>HYPERLINK "</w:instrText>
        </w:r>
        <w:r w:rsidR="00024FC1" w:rsidRPr="00C1783B">
          <w:rPr>
            <w:lang w:val="fr-CH"/>
            <w:rPrChange w:id="585" w:author="Author">
              <w:rPr>
                <w:rStyle w:val="Hyperlink"/>
              </w:rPr>
            </w:rPrChange>
          </w:rPr>
          <w:instrText>https://docs.oasis-open.org/odata/odata/v4.0/os/models/MetadataService.edmx</w:instrText>
        </w:r>
        <w:r w:rsidR="00024FC1">
          <w:rPr>
            <w:lang w:val="fr-CH"/>
          </w:rPr>
          <w:instrText>"</w:instrText>
        </w:r>
      </w:ins>
      <w:r w:rsidR="00024FC1">
        <w:rPr>
          <w:lang w:val="fr-CH"/>
        </w:rPr>
      </w:r>
      <w:r w:rsidR="00024FC1">
        <w:rPr>
          <w:lang w:val="fr-CH"/>
        </w:rPr>
        <w:fldChar w:fldCharType="separate"/>
      </w:r>
      <w:ins w:id="586" w:author="Author">
        <w:r w:rsidR="00024FC1" w:rsidRPr="00C1783B">
          <w:rPr>
            <w:rStyle w:val="Hyperlink"/>
            <w:lang w:val="fr-CH"/>
            <w:rPrChange w:id="587" w:author="Author">
              <w:rPr>
                <w:rStyle w:val="Hyperlink"/>
              </w:rPr>
            </w:rPrChange>
          </w:rPr>
          <w:t>https://docs.oasis-open.org/odata/odata/v4.0/os/models/MetadataService.edmx</w:t>
        </w:r>
      </w:ins>
      <w:r w:rsidR="00024FC1">
        <w:rPr>
          <w:lang w:val="fr-CH"/>
        </w:rPr>
        <w:fldChar w:fldCharType="end"/>
      </w:r>
    </w:p>
    <w:p w14:paraId="3BBB6C15" w14:textId="2DE7CDE5" w:rsidR="005E48A2" w:rsidRPr="00F926FF" w:rsidRDefault="005E48A2" w:rsidP="00CE01DA">
      <w:pPr>
        <w:pStyle w:val="NormalWeb"/>
        <w:spacing w:before="170" w:beforeAutospacing="0" w:after="170" w:afterAutospacing="0"/>
        <w:rPr>
          <w:bCs/>
          <w:noProof/>
          <w:u w:val="single"/>
          <w:lang w:val="fr-FR"/>
        </w:rPr>
      </w:pPr>
      <w:r w:rsidRPr="008D6774">
        <w:rPr>
          <w:bCs/>
          <w:noProof/>
          <w:rPrChange w:id="588" w:author="Author">
            <w:rPr>
              <w:bCs/>
              <w:noProof/>
              <w:u w:val="single"/>
              <w:lang w:val="fr-CH"/>
            </w:rPr>
          </w:rPrChange>
        </w:rPr>
        <w:t>OASIS OData Atom Format Version 4.0.</w:t>
      </w:r>
      <w:r w:rsidR="00AE6208" w:rsidRPr="008D6774">
        <w:rPr>
          <w:bCs/>
          <w:noProof/>
          <w:rPrChange w:id="589" w:author="Author">
            <w:rPr>
              <w:bCs/>
              <w:noProof/>
              <w:u w:val="single"/>
              <w:lang w:val="fr-CH"/>
            </w:rPr>
          </w:rPrChange>
        </w:rPr>
        <w:t xml:space="preserve"> </w:t>
      </w:r>
      <w:r w:rsidRPr="008D6774">
        <w:rPr>
          <w:bCs/>
          <w:noProof/>
          <w:rPrChange w:id="590" w:author="Author">
            <w:rPr>
              <w:bCs/>
              <w:noProof/>
              <w:u w:val="single"/>
              <w:lang w:val="fr-CH"/>
            </w:rPr>
          </w:rPrChange>
        </w:rPr>
        <w:t xml:space="preserve"> </w:t>
      </w:r>
      <w:r w:rsidR="00A73BFE" w:rsidRPr="00C1783B">
        <w:rPr>
          <w:bCs/>
          <w:noProof/>
          <w:lang w:val="fr-FR"/>
          <w:rPrChange w:id="591" w:author="Author">
            <w:rPr>
              <w:bCs/>
              <w:noProof/>
              <w:u w:val="single"/>
              <w:lang w:val="fr-FR"/>
            </w:rPr>
          </w:rPrChange>
        </w:rPr>
        <w:t xml:space="preserve">Texte établi par </w:t>
      </w:r>
      <w:r w:rsidRPr="00C1783B">
        <w:rPr>
          <w:bCs/>
          <w:noProof/>
          <w:lang w:val="fr-FR"/>
          <w:rPrChange w:id="592" w:author="Author">
            <w:rPr>
              <w:bCs/>
              <w:noProof/>
              <w:u w:val="single"/>
              <w:lang w:val="fr-FR"/>
            </w:rPr>
          </w:rPrChange>
        </w:rPr>
        <w:t>Martin</w:t>
      </w:r>
      <w:r w:rsidR="00555419" w:rsidRPr="00C1783B">
        <w:rPr>
          <w:bCs/>
          <w:noProof/>
          <w:lang w:val="fr-FR"/>
          <w:rPrChange w:id="593" w:author="Author">
            <w:rPr>
              <w:bCs/>
              <w:noProof/>
              <w:u w:val="single"/>
              <w:lang w:val="fr-FR"/>
            </w:rPr>
          </w:rPrChange>
        </w:rPr>
        <w:t> </w:t>
      </w:r>
      <w:r w:rsidRPr="00C1783B">
        <w:rPr>
          <w:bCs/>
          <w:noProof/>
          <w:lang w:val="fr-FR"/>
          <w:rPrChange w:id="594" w:author="Author">
            <w:rPr>
              <w:bCs/>
              <w:noProof/>
              <w:u w:val="single"/>
              <w:lang w:val="fr-FR"/>
            </w:rPr>
          </w:rPrChange>
        </w:rPr>
        <w:t>Zurmuehl, Michael</w:t>
      </w:r>
      <w:r w:rsidR="00555419" w:rsidRPr="00C1783B">
        <w:rPr>
          <w:bCs/>
          <w:noProof/>
          <w:lang w:val="fr-FR"/>
          <w:rPrChange w:id="595" w:author="Author">
            <w:rPr>
              <w:bCs/>
              <w:noProof/>
              <w:u w:val="single"/>
              <w:lang w:val="fr-FR"/>
            </w:rPr>
          </w:rPrChange>
        </w:rPr>
        <w:t> </w:t>
      </w:r>
      <w:r w:rsidRPr="00C1783B">
        <w:rPr>
          <w:bCs/>
          <w:noProof/>
          <w:lang w:val="fr-FR"/>
          <w:rPrChange w:id="596" w:author="Author">
            <w:rPr>
              <w:bCs/>
              <w:noProof/>
              <w:u w:val="single"/>
              <w:lang w:val="fr-FR"/>
            </w:rPr>
          </w:rPrChange>
        </w:rPr>
        <w:t>Pizzo</w:t>
      </w:r>
      <w:r w:rsidR="00A73BFE" w:rsidRPr="00C1783B">
        <w:rPr>
          <w:bCs/>
          <w:noProof/>
          <w:lang w:val="fr-FR"/>
          <w:rPrChange w:id="597" w:author="Author">
            <w:rPr>
              <w:bCs/>
              <w:noProof/>
              <w:u w:val="single"/>
              <w:lang w:val="fr-FR"/>
            </w:rPr>
          </w:rPrChange>
        </w:rPr>
        <w:t xml:space="preserve"> et</w:t>
      </w:r>
      <w:r w:rsidRPr="00C1783B">
        <w:rPr>
          <w:bCs/>
          <w:noProof/>
          <w:lang w:val="fr-FR"/>
          <w:rPrChange w:id="598" w:author="Author">
            <w:rPr>
              <w:bCs/>
              <w:noProof/>
              <w:u w:val="single"/>
              <w:lang w:val="fr-FR"/>
            </w:rPr>
          </w:rPrChange>
        </w:rPr>
        <w:t xml:space="preserve"> Ralf Han</w:t>
      </w:r>
      <w:r w:rsidR="00334310" w:rsidRPr="00C1783B">
        <w:rPr>
          <w:bCs/>
          <w:noProof/>
          <w:lang w:val="fr-FR"/>
          <w:rPrChange w:id="599" w:author="Author">
            <w:rPr>
              <w:bCs/>
              <w:noProof/>
              <w:u w:val="single"/>
              <w:lang w:val="fr-FR"/>
            </w:rPr>
          </w:rPrChange>
        </w:rPr>
        <w:t>dl.  De</w:t>
      </w:r>
      <w:r w:rsidR="00FE47F8" w:rsidRPr="00C1783B">
        <w:rPr>
          <w:bCs/>
          <w:noProof/>
          <w:lang w:val="fr-FR"/>
          <w:rPrChange w:id="600" w:author="Author">
            <w:rPr>
              <w:bCs/>
              <w:noProof/>
              <w:u w:val="single"/>
              <w:lang w:val="fr-FR"/>
            </w:rPr>
          </w:rPrChange>
        </w:rPr>
        <w:t xml:space="preserve">rnière </w:t>
      </w:r>
      <w:r w:rsidRPr="00C1783B">
        <w:rPr>
          <w:bCs/>
          <w:noProof/>
          <w:lang w:val="fr-FR"/>
          <w:rPrChange w:id="601" w:author="Author">
            <w:rPr>
              <w:bCs/>
              <w:noProof/>
              <w:u w:val="single"/>
              <w:lang w:val="fr-FR"/>
            </w:rPr>
          </w:rPrChange>
        </w:rPr>
        <w:t>version</w:t>
      </w:r>
      <w:r w:rsidR="007F334F">
        <w:rPr>
          <w:bCs/>
          <w:noProof/>
          <w:lang w:val="fr-FR"/>
        </w:rPr>
        <w:t xml:space="preserve"> </w:t>
      </w:r>
      <w:r w:rsidRPr="00C1783B">
        <w:rPr>
          <w:bCs/>
          <w:noProof/>
          <w:lang w:val="fr-FR"/>
          <w:rPrChange w:id="602" w:author="Author">
            <w:rPr>
              <w:bCs/>
              <w:noProof/>
              <w:u w:val="single"/>
              <w:lang w:val="fr-FR"/>
            </w:rPr>
          </w:rPrChange>
        </w:rPr>
        <w:t>–</w:t>
      </w:r>
      <w:r w:rsidRPr="00F926FF">
        <w:rPr>
          <w:bCs/>
          <w:noProof/>
          <w:u w:val="single"/>
          <w:lang w:val="fr-FR"/>
        </w:rPr>
        <w:t> </w:t>
      </w:r>
      <w:hyperlink r:id="rId20" w:history="1">
        <w:r w:rsidRPr="00F926FF">
          <w:rPr>
            <w:rStyle w:val="Hyperlink"/>
            <w:lang w:val="fr-FR"/>
          </w:rPr>
          <w:t>http://docs.oasis</w:t>
        </w:r>
        <w:r w:rsidR="00BB0A23" w:rsidRPr="00F926FF">
          <w:rPr>
            <w:rStyle w:val="Hyperlink"/>
            <w:lang w:val="fr-FR"/>
          </w:rPr>
          <w:t>-</w:t>
        </w:r>
        <w:r w:rsidRPr="00F926FF">
          <w:rPr>
            <w:rStyle w:val="Hyperlink"/>
            <w:lang w:val="fr-FR"/>
          </w:rPr>
          <w:t>open.org/odata/odata</w:t>
        </w:r>
        <w:r w:rsidR="00BB0A23" w:rsidRPr="00F926FF">
          <w:rPr>
            <w:rStyle w:val="Hyperlink"/>
            <w:lang w:val="fr-FR"/>
          </w:rPr>
          <w:t>-</w:t>
        </w:r>
        <w:r w:rsidRPr="00F926FF">
          <w:rPr>
            <w:rStyle w:val="Hyperlink"/>
            <w:lang w:val="fr-FR"/>
          </w:rPr>
          <w:t>atom</w:t>
        </w:r>
        <w:r w:rsidR="00BB0A23" w:rsidRPr="00F926FF">
          <w:rPr>
            <w:rStyle w:val="Hyperlink"/>
            <w:lang w:val="fr-FR"/>
          </w:rPr>
          <w:t>-</w:t>
        </w:r>
        <w:r w:rsidRPr="00F926FF">
          <w:rPr>
            <w:rStyle w:val="Hyperlink"/>
            <w:lang w:val="fr-FR"/>
          </w:rPr>
          <w:t>format/v4.0/odata</w:t>
        </w:r>
        <w:r w:rsidR="00BB0A23" w:rsidRPr="00F926FF">
          <w:rPr>
            <w:rStyle w:val="Hyperlink"/>
            <w:lang w:val="fr-FR"/>
          </w:rPr>
          <w:t>-</w:t>
        </w:r>
        <w:r w:rsidRPr="00F926FF">
          <w:rPr>
            <w:rStyle w:val="Hyperlink"/>
            <w:lang w:val="fr-FR"/>
          </w:rPr>
          <w:t>atom</w:t>
        </w:r>
        <w:r w:rsidR="00BB0A23" w:rsidRPr="00F926FF">
          <w:rPr>
            <w:rStyle w:val="Hyperlink"/>
            <w:lang w:val="fr-FR"/>
          </w:rPr>
          <w:t>-</w:t>
        </w:r>
        <w:r w:rsidRPr="00F926FF">
          <w:rPr>
            <w:rStyle w:val="Hyperlink"/>
            <w:lang w:val="fr-FR"/>
          </w:rPr>
          <w:t>format</w:t>
        </w:r>
        <w:r w:rsidR="00BB0A23" w:rsidRPr="00F926FF">
          <w:rPr>
            <w:rStyle w:val="Hyperlink"/>
            <w:lang w:val="fr-FR"/>
          </w:rPr>
          <w:t>-</w:t>
        </w:r>
        <w:r w:rsidRPr="00F926FF">
          <w:rPr>
            <w:rStyle w:val="Hyperlink"/>
            <w:lang w:val="fr-FR"/>
          </w:rPr>
          <w:t>v4.0.html</w:t>
        </w:r>
      </w:hyperlink>
      <w:r w:rsidRPr="00F926FF">
        <w:rPr>
          <w:bCs/>
          <w:noProof/>
          <w:u w:val="single"/>
          <w:lang w:val="fr-FR"/>
        </w:rPr>
        <w:t>.</w:t>
      </w:r>
    </w:p>
    <w:p w14:paraId="0C4BE0CB" w14:textId="77777777" w:rsidR="00221FC2" w:rsidRPr="00C1783B" w:rsidRDefault="005E48A2" w:rsidP="00CE01DA">
      <w:pPr>
        <w:pStyle w:val="NormalWeb"/>
        <w:spacing w:before="170" w:beforeAutospacing="0" w:after="170" w:afterAutospacing="0"/>
        <w:rPr>
          <w:bCs/>
          <w:noProof/>
          <w:rPrChange w:id="603" w:author="Author">
            <w:rPr>
              <w:bCs/>
              <w:noProof/>
              <w:u w:val="single"/>
            </w:rPr>
          </w:rPrChange>
        </w:rPr>
      </w:pPr>
      <w:r w:rsidRPr="00C1783B">
        <w:rPr>
          <w:bCs/>
          <w:noProof/>
          <w:rPrChange w:id="604" w:author="Author">
            <w:rPr>
              <w:bCs/>
              <w:noProof/>
              <w:u w:val="single"/>
            </w:rPr>
          </w:rPrChange>
        </w:rPr>
        <w:t xml:space="preserve">OASIS OData </w:t>
      </w:r>
      <w:r w:rsidR="00992C0C" w:rsidRPr="00C1783B">
        <w:rPr>
          <w:bCs/>
          <w:noProof/>
          <w:rPrChange w:id="605" w:author="Author">
            <w:rPr>
              <w:bCs/>
              <w:noProof/>
              <w:u w:val="single"/>
            </w:rPr>
          </w:rPrChange>
        </w:rPr>
        <w:t>“O</w:t>
      </w:r>
      <w:r w:rsidRPr="00C1783B">
        <w:rPr>
          <w:bCs/>
          <w:noProof/>
          <w:rPrChange w:id="606" w:author="Author">
            <w:rPr>
              <w:bCs/>
              <w:noProof/>
              <w:u w:val="single"/>
            </w:rPr>
          </w:rPrChange>
        </w:rPr>
        <w:t xml:space="preserve">Data Version 4.0 </w:t>
      </w:r>
    </w:p>
    <w:p w14:paraId="202E2CDC" w14:textId="1AF183D5" w:rsidR="005E48A2" w:rsidRPr="00F926FF" w:rsidRDefault="005E48A2" w:rsidP="00CE01DA">
      <w:pPr>
        <w:pStyle w:val="NormalWeb"/>
        <w:numPr>
          <w:ilvl w:val="0"/>
          <w:numId w:val="44"/>
        </w:numPr>
        <w:spacing w:before="170" w:beforeAutospacing="0" w:after="170" w:afterAutospacing="0"/>
        <w:ind w:left="1134" w:hanging="567"/>
        <w:rPr>
          <w:bCs/>
          <w:noProof/>
          <w:u w:val="single"/>
        </w:rPr>
      </w:pPr>
      <w:r w:rsidRPr="00C1783B">
        <w:rPr>
          <w:bCs/>
          <w:noProof/>
          <w:rPrChange w:id="607" w:author="Author">
            <w:rPr>
              <w:bCs/>
              <w:noProof/>
              <w:u w:val="single"/>
            </w:rPr>
          </w:rPrChange>
        </w:rPr>
        <w:t>Part 1: Protocol</w:t>
      </w:r>
      <w:r w:rsidR="00024FC1" w:rsidRPr="00C1783B">
        <w:rPr>
          <w:bCs/>
          <w:noProof/>
          <w:rPrChange w:id="608" w:author="Author">
            <w:rPr>
              <w:bCs/>
              <w:noProof/>
              <w:u w:val="single"/>
            </w:rPr>
          </w:rPrChange>
        </w:rPr>
        <w:t xml:space="preserve"> </w:t>
      </w:r>
      <w:r w:rsidRPr="00C1783B">
        <w:rPr>
          <w:bCs/>
          <w:noProof/>
          <w:rPrChange w:id="609" w:author="Author">
            <w:rPr>
              <w:bCs/>
              <w:noProof/>
              <w:u w:val="single"/>
            </w:rPr>
          </w:rPrChange>
        </w:rPr>
        <w:t>– </w:t>
      </w:r>
      <w:hyperlink r:id="rId21" w:history="1">
        <w:r w:rsidRPr="00F926FF">
          <w:rPr>
            <w:rStyle w:val="Hyperlink"/>
          </w:rPr>
          <w:t>http://docs.oasis</w:t>
        </w:r>
        <w:r w:rsidR="00BB0A23" w:rsidRPr="00F926FF">
          <w:rPr>
            <w:rStyle w:val="Hyperlink"/>
          </w:rPr>
          <w:t>-</w:t>
        </w:r>
        <w:r w:rsidRPr="00F926FF">
          <w:rPr>
            <w:rStyle w:val="Hyperlink"/>
          </w:rPr>
          <w:t>open.org/odata/odata/v4.0/os/part1</w:t>
        </w:r>
        <w:r w:rsidR="00BB0A23" w:rsidRPr="00F926FF">
          <w:rPr>
            <w:rStyle w:val="Hyperlink"/>
          </w:rPr>
          <w:t>-</w:t>
        </w:r>
        <w:r w:rsidRPr="00F926FF">
          <w:rPr>
            <w:rStyle w:val="Hyperlink"/>
          </w:rPr>
          <w:t>protocol/odata</w:t>
        </w:r>
        <w:r w:rsidR="00BB0A23" w:rsidRPr="00F926FF">
          <w:rPr>
            <w:rStyle w:val="Hyperlink"/>
          </w:rPr>
          <w:t>-</w:t>
        </w:r>
        <w:r w:rsidRPr="00F926FF">
          <w:rPr>
            <w:rStyle w:val="Hyperlink"/>
          </w:rPr>
          <w:t>v4.0</w:t>
        </w:r>
        <w:r w:rsidR="00BB0A23" w:rsidRPr="00F926FF">
          <w:rPr>
            <w:rStyle w:val="Hyperlink"/>
          </w:rPr>
          <w:t>-</w:t>
        </w:r>
        <w:r w:rsidRPr="00F926FF">
          <w:rPr>
            <w:rStyle w:val="Hyperlink"/>
          </w:rPr>
          <w:t>os</w:t>
        </w:r>
        <w:r w:rsidR="00BB0A23" w:rsidRPr="00F926FF">
          <w:rPr>
            <w:rStyle w:val="Hyperlink"/>
          </w:rPr>
          <w:t>-</w:t>
        </w:r>
        <w:r w:rsidRPr="00F926FF">
          <w:rPr>
            <w:rStyle w:val="Hyperlink"/>
          </w:rPr>
          <w:t>part1</w:t>
        </w:r>
        <w:r w:rsidR="00BB0A23" w:rsidRPr="00F926FF">
          <w:rPr>
            <w:rStyle w:val="Hyperlink"/>
          </w:rPr>
          <w:t>-</w:t>
        </w:r>
        <w:r w:rsidRPr="00F926FF">
          <w:rPr>
            <w:rStyle w:val="Hyperlink"/>
          </w:rPr>
          <w:t>protocol.html</w:t>
        </w:r>
      </w:hyperlink>
      <w:r w:rsidRPr="00F926FF">
        <w:rPr>
          <w:bCs/>
          <w:noProof/>
          <w:u w:val="single"/>
        </w:rPr>
        <w:t>.</w:t>
      </w:r>
    </w:p>
    <w:p w14:paraId="267BB57C" w14:textId="4E196E1D" w:rsidR="005E48A2" w:rsidRPr="00F926FF" w:rsidRDefault="005E48A2" w:rsidP="00CE01DA">
      <w:pPr>
        <w:pStyle w:val="NormalWeb"/>
        <w:numPr>
          <w:ilvl w:val="0"/>
          <w:numId w:val="44"/>
        </w:numPr>
        <w:spacing w:before="170" w:beforeAutospacing="0" w:after="170" w:afterAutospacing="0"/>
        <w:ind w:left="1134" w:hanging="567"/>
        <w:rPr>
          <w:bCs/>
          <w:noProof/>
          <w:u w:val="single"/>
        </w:rPr>
      </w:pPr>
      <w:r w:rsidRPr="00C1783B">
        <w:rPr>
          <w:bCs/>
          <w:noProof/>
          <w:rPrChange w:id="610" w:author="Author">
            <w:rPr>
              <w:bCs/>
              <w:noProof/>
              <w:u w:val="single"/>
            </w:rPr>
          </w:rPrChange>
        </w:rPr>
        <w:t>Part 2: URL Conventions – </w:t>
      </w:r>
      <w:hyperlink r:id="rId22" w:history="1">
        <w:r w:rsidRPr="00F926FF">
          <w:rPr>
            <w:rStyle w:val="Hyperlink"/>
          </w:rPr>
          <w:t>http://docs.oasis</w:t>
        </w:r>
        <w:r w:rsidR="00BB0A23" w:rsidRPr="00F926FF">
          <w:rPr>
            <w:rStyle w:val="Hyperlink"/>
          </w:rPr>
          <w:t>-</w:t>
        </w:r>
        <w:r w:rsidRPr="00F926FF">
          <w:rPr>
            <w:rStyle w:val="Hyperlink"/>
          </w:rPr>
          <w:t>open.org/odata/odata/v4.0/os/part2</w:t>
        </w:r>
        <w:r w:rsidR="00BB0A23" w:rsidRPr="00F926FF">
          <w:rPr>
            <w:rStyle w:val="Hyperlink"/>
          </w:rPr>
          <w:t>-</w:t>
        </w:r>
        <w:r w:rsidRPr="00F926FF">
          <w:rPr>
            <w:rStyle w:val="Hyperlink"/>
          </w:rPr>
          <w:t>url</w:t>
        </w:r>
        <w:r w:rsidR="00BB0A23" w:rsidRPr="00F926FF">
          <w:rPr>
            <w:rStyle w:val="Hyperlink"/>
          </w:rPr>
          <w:t>-</w:t>
        </w:r>
        <w:r w:rsidRPr="00F926FF">
          <w:rPr>
            <w:rStyle w:val="Hyperlink"/>
          </w:rPr>
          <w:t>conventions/odata</w:t>
        </w:r>
        <w:r w:rsidR="00BB0A23" w:rsidRPr="00F926FF">
          <w:rPr>
            <w:rStyle w:val="Hyperlink"/>
          </w:rPr>
          <w:t>-</w:t>
        </w:r>
        <w:r w:rsidRPr="00F926FF">
          <w:rPr>
            <w:rStyle w:val="Hyperlink"/>
          </w:rPr>
          <w:t>v4.0</w:t>
        </w:r>
        <w:r w:rsidR="00BB0A23" w:rsidRPr="00F926FF">
          <w:rPr>
            <w:rStyle w:val="Hyperlink"/>
          </w:rPr>
          <w:t>-</w:t>
        </w:r>
        <w:r w:rsidRPr="00F926FF">
          <w:rPr>
            <w:rStyle w:val="Hyperlink"/>
          </w:rPr>
          <w:t>os</w:t>
        </w:r>
        <w:r w:rsidR="00BB0A23" w:rsidRPr="00F926FF">
          <w:rPr>
            <w:rStyle w:val="Hyperlink"/>
          </w:rPr>
          <w:t>-</w:t>
        </w:r>
        <w:r w:rsidRPr="00F926FF">
          <w:rPr>
            <w:rStyle w:val="Hyperlink"/>
          </w:rPr>
          <w:t>part2</w:t>
        </w:r>
        <w:r w:rsidR="00BB0A23" w:rsidRPr="00F926FF">
          <w:rPr>
            <w:rStyle w:val="Hyperlink"/>
          </w:rPr>
          <w:t>-</w:t>
        </w:r>
        <w:r w:rsidRPr="00F926FF">
          <w:rPr>
            <w:rStyle w:val="Hyperlink"/>
          </w:rPr>
          <w:t>url</w:t>
        </w:r>
        <w:r w:rsidR="00BB0A23" w:rsidRPr="00F926FF">
          <w:rPr>
            <w:rStyle w:val="Hyperlink"/>
          </w:rPr>
          <w:t>-</w:t>
        </w:r>
        <w:r w:rsidRPr="00F926FF">
          <w:rPr>
            <w:rStyle w:val="Hyperlink"/>
          </w:rPr>
          <w:t>conventions.html</w:t>
        </w:r>
      </w:hyperlink>
      <w:r w:rsidRPr="00F926FF">
        <w:rPr>
          <w:bCs/>
          <w:noProof/>
          <w:u w:val="single"/>
        </w:rPr>
        <w:t>.</w:t>
      </w:r>
    </w:p>
    <w:p w14:paraId="72EE2D69" w14:textId="2B82F38D" w:rsidR="005E48A2" w:rsidRPr="00F926FF" w:rsidRDefault="005E48A2" w:rsidP="00CE01DA">
      <w:pPr>
        <w:pStyle w:val="NormalWeb"/>
        <w:numPr>
          <w:ilvl w:val="0"/>
          <w:numId w:val="44"/>
        </w:numPr>
        <w:spacing w:before="170" w:beforeAutospacing="0" w:after="170" w:afterAutospacing="0"/>
        <w:ind w:left="1134" w:hanging="567"/>
        <w:rPr>
          <w:bCs/>
          <w:noProof/>
          <w:u w:val="single"/>
        </w:rPr>
      </w:pPr>
      <w:r w:rsidRPr="00C1783B">
        <w:rPr>
          <w:bCs/>
          <w:noProof/>
          <w:rPrChange w:id="611" w:author="Author">
            <w:rPr>
              <w:bCs/>
              <w:noProof/>
              <w:u w:val="single"/>
            </w:rPr>
          </w:rPrChange>
        </w:rPr>
        <w:t>Part 3: Common Schema Definition Language (CSDL)</w:t>
      </w:r>
      <w:r w:rsidR="00024FC1" w:rsidRPr="00C1783B">
        <w:rPr>
          <w:bCs/>
          <w:noProof/>
          <w:rPrChange w:id="612" w:author="Author">
            <w:rPr>
              <w:bCs/>
              <w:noProof/>
              <w:u w:val="single"/>
            </w:rPr>
          </w:rPrChange>
        </w:rPr>
        <w:t xml:space="preserve"> </w:t>
      </w:r>
      <w:r w:rsidRPr="00C1783B">
        <w:rPr>
          <w:bCs/>
          <w:noProof/>
          <w:rPrChange w:id="613" w:author="Author">
            <w:rPr>
              <w:bCs/>
              <w:noProof/>
              <w:u w:val="single"/>
            </w:rPr>
          </w:rPrChange>
        </w:rPr>
        <w:t>–</w:t>
      </w:r>
      <w:r w:rsidRPr="00F926FF">
        <w:rPr>
          <w:bCs/>
          <w:noProof/>
          <w:u w:val="single"/>
        </w:rPr>
        <w:t> </w:t>
      </w:r>
      <w:hyperlink r:id="rId23" w:history="1">
        <w:r w:rsidRPr="00F926FF">
          <w:rPr>
            <w:rStyle w:val="Hyperlink"/>
          </w:rPr>
          <w:t>http://docs.oasis</w:t>
        </w:r>
        <w:r w:rsidR="00BB0A23" w:rsidRPr="00F926FF">
          <w:rPr>
            <w:rStyle w:val="Hyperlink"/>
          </w:rPr>
          <w:t>-</w:t>
        </w:r>
        <w:r w:rsidRPr="00F926FF">
          <w:rPr>
            <w:rStyle w:val="Hyperlink"/>
          </w:rPr>
          <w:t>open.org/odata/odata/v4.0/os/part3</w:t>
        </w:r>
        <w:r w:rsidR="00BB0A23" w:rsidRPr="00F926FF">
          <w:rPr>
            <w:rStyle w:val="Hyperlink"/>
          </w:rPr>
          <w:t>-</w:t>
        </w:r>
        <w:r w:rsidRPr="00F926FF">
          <w:rPr>
            <w:rStyle w:val="Hyperlink"/>
          </w:rPr>
          <w:t>csdl/odata</w:t>
        </w:r>
        <w:r w:rsidR="00BB0A23" w:rsidRPr="00F926FF">
          <w:rPr>
            <w:rStyle w:val="Hyperlink"/>
          </w:rPr>
          <w:t>-</w:t>
        </w:r>
        <w:r w:rsidRPr="00F926FF">
          <w:rPr>
            <w:rStyle w:val="Hyperlink"/>
          </w:rPr>
          <w:t>v4.0</w:t>
        </w:r>
        <w:r w:rsidR="00BB0A23" w:rsidRPr="00F926FF">
          <w:rPr>
            <w:rStyle w:val="Hyperlink"/>
          </w:rPr>
          <w:t>-</w:t>
        </w:r>
        <w:r w:rsidRPr="00F926FF">
          <w:rPr>
            <w:rStyle w:val="Hyperlink"/>
          </w:rPr>
          <w:t>os</w:t>
        </w:r>
        <w:r w:rsidR="00BB0A23" w:rsidRPr="00F926FF">
          <w:rPr>
            <w:rStyle w:val="Hyperlink"/>
          </w:rPr>
          <w:t>-</w:t>
        </w:r>
        <w:r w:rsidRPr="00F926FF">
          <w:rPr>
            <w:rStyle w:val="Hyperlink"/>
          </w:rPr>
          <w:t>part3</w:t>
        </w:r>
        <w:r w:rsidR="00BB0A23" w:rsidRPr="00F926FF">
          <w:rPr>
            <w:rStyle w:val="Hyperlink"/>
          </w:rPr>
          <w:t>-</w:t>
        </w:r>
        <w:r w:rsidRPr="00F926FF">
          <w:rPr>
            <w:rStyle w:val="Hyperlink"/>
          </w:rPr>
          <w:t>csdl.html</w:t>
        </w:r>
      </w:hyperlink>
      <w:r w:rsidRPr="00F926FF">
        <w:rPr>
          <w:bCs/>
          <w:noProof/>
          <w:u w:val="single"/>
        </w:rPr>
        <w:t>.</w:t>
      </w:r>
    </w:p>
    <w:p w14:paraId="36510D68" w14:textId="258255C1" w:rsidR="005E48A2" w:rsidRPr="00F926FF" w:rsidRDefault="005E48A2" w:rsidP="00CE01DA">
      <w:pPr>
        <w:pStyle w:val="NormalWeb"/>
        <w:spacing w:before="170" w:beforeAutospacing="0" w:after="170" w:afterAutospacing="0"/>
        <w:rPr>
          <w:bCs/>
          <w:noProof/>
          <w:u w:val="single"/>
        </w:rPr>
      </w:pPr>
      <w:r w:rsidRPr="00C1783B">
        <w:rPr>
          <w:bCs/>
          <w:noProof/>
          <w:rPrChange w:id="614" w:author="Author">
            <w:rPr>
              <w:bCs/>
              <w:noProof/>
              <w:u w:val="single"/>
            </w:rPr>
          </w:rPrChange>
        </w:rPr>
        <w:t>OASIS ABNF components: OData ABNF Construction Rules Version 4.0 and OData ABNF Test Cases –</w:t>
      </w:r>
      <w:r w:rsidRPr="00F926FF">
        <w:rPr>
          <w:bCs/>
          <w:noProof/>
          <w:u w:val="single"/>
        </w:rPr>
        <w:t> </w:t>
      </w:r>
      <w:hyperlink r:id="rId24" w:history="1">
        <w:r w:rsidRPr="00F926FF">
          <w:rPr>
            <w:rStyle w:val="Hyperlink"/>
          </w:rPr>
          <w:t>http://docs.oasis</w:t>
        </w:r>
        <w:r w:rsidR="00BB0A23" w:rsidRPr="00F926FF">
          <w:rPr>
            <w:rStyle w:val="Hyperlink"/>
          </w:rPr>
          <w:t>-</w:t>
        </w:r>
        <w:r w:rsidRPr="00F926FF">
          <w:rPr>
            <w:rStyle w:val="Hyperlink"/>
          </w:rPr>
          <w:t>open.org/odata/odata/v4.0/os/abnf/</w:t>
        </w:r>
      </w:hyperlink>
    </w:p>
    <w:p w14:paraId="5E7C16C9" w14:textId="4102AF39" w:rsidR="005E48A2" w:rsidRPr="00F926FF" w:rsidRDefault="005E48A2" w:rsidP="00CE01DA">
      <w:pPr>
        <w:pStyle w:val="NormalWeb"/>
        <w:spacing w:before="170" w:beforeAutospacing="0" w:after="170" w:afterAutospacing="0"/>
        <w:rPr>
          <w:bCs/>
          <w:noProof/>
          <w:u w:val="single"/>
        </w:rPr>
      </w:pPr>
      <w:r w:rsidRPr="00C1783B">
        <w:rPr>
          <w:bCs/>
          <w:noProof/>
          <w:rPrChange w:id="615" w:author="Author">
            <w:rPr>
              <w:bCs/>
              <w:noProof/>
              <w:u w:val="single"/>
            </w:rPr>
          </w:rPrChange>
        </w:rPr>
        <w:t>OASIS Vocabulary components: OData Core Vocabulary, OData Measures Vocabulary and OData Capabilities Vocabulary –</w:t>
      </w:r>
      <w:r w:rsidRPr="00F926FF">
        <w:rPr>
          <w:bCs/>
          <w:noProof/>
          <w:u w:val="single"/>
        </w:rPr>
        <w:t> </w:t>
      </w:r>
      <w:hyperlink r:id="rId25" w:history="1">
        <w:r w:rsidRPr="00F926FF">
          <w:rPr>
            <w:rStyle w:val="Hyperlink"/>
          </w:rPr>
          <w:t>http://docs.oasis</w:t>
        </w:r>
        <w:r w:rsidR="00BB0A23" w:rsidRPr="00F926FF">
          <w:rPr>
            <w:rStyle w:val="Hyperlink"/>
          </w:rPr>
          <w:t>-</w:t>
        </w:r>
        <w:r w:rsidRPr="00F926FF">
          <w:rPr>
            <w:rStyle w:val="Hyperlink"/>
          </w:rPr>
          <w:t>open.org/odata/odata/v4.0/os/vocabularies/</w:t>
        </w:r>
      </w:hyperlink>
    </w:p>
    <w:p w14:paraId="1F5BCF22" w14:textId="77777777" w:rsidR="008F6110" w:rsidRPr="00C1783B" w:rsidRDefault="005E48A2" w:rsidP="00CE01DA">
      <w:pPr>
        <w:pStyle w:val="NormalWeb"/>
        <w:spacing w:before="170" w:beforeAutospacing="0" w:after="170" w:afterAutospacing="0"/>
        <w:rPr>
          <w:bCs/>
          <w:noProof/>
          <w:rPrChange w:id="616" w:author="Author">
            <w:rPr>
              <w:bCs/>
              <w:noProof/>
              <w:u w:val="single"/>
            </w:rPr>
          </w:rPrChange>
        </w:rPr>
      </w:pPr>
      <w:r w:rsidRPr="00C1783B">
        <w:rPr>
          <w:bCs/>
          <w:noProof/>
          <w:rPrChange w:id="617" w:author="Author">
            <w:rPr>
              <w:bCs/>
              <w:noProof/>
              <w:u w:val="single"/>
            </w:rPr>
          </w:rPrChange>
        </w:rPr>
        <w:t>OASIS XML schemas: </w:t>
      </w:r>
    </w:p>
    <w:p w14:paraId="59830C36" w14:textId="341C3DE8" w:rsidR="005E48A2" w:rsidRPr="00F926FF" w:rsidRDefault="005E48A2" w:rsidP="00CE01DA">
      <w:pPr>
        <w:pStyle w:val="NormalWeb"/>
        <w:spacing w:before="170" w:beforeAutospacing="0" w:after="170" w:afterAutospacing="0"/>
        <w:rPr>
          <w:bCs/>
          <w:noProof/>
          <w:u w:val="single"/>
        </w:rPr>
      </w:pPr>
      <w:r w:rsidRPr="00C1783B">
        <w:rPr>
          <w:bCs/>
          <w:noProof/>
          <w:rPrChange w:id="618" w:author="Author">
            <w:rPr>
              <w:bCs/>
              <w:noProof/>
              <w:u w:val="single"/>
            </w:rPr>
          </w:rPrChange>
        </w:rPr>
        <w:t>OData EDMX XML Schema and OData EDM XML Schema</w:t>
      </w:r>
      <w:r w:rsidR="003879AF">
        <w:rPr>
          <w:bCs/>
          <w:noProof/>
        </w:rPr>
        <w:t xml:space="preserve"> </w:t>
      </w:r>
      <w:r w:rsidRPr="00C1783B">
        <w:rPr>
          <w:bCs/>
          <w:noProof/>
          <w:rPrChange w:id="619" w:author="Author">
            <w:rPr>
              <w:bCs/>
              <w:noProof/>
              <w:u w:val="single"/>
            </w:rPr>
          </w:rPrChange>
        </w:rPr>
        <w:t>– </w:t>
      </w:r>
      <w:hyperlink r:id="rId26" w:history="1">
        <w:r w:rsidRPr="00F926FF">
          <w:rPr>
            <w:rStyle w:val="Hyperlink"/>
          </w:rPr>
          <w:t>http://docs.oasis</w:t>
        </w:r>
        <w:r w:rsidR="00BB0A23" w:rsidRPr="00F926FF">
          <w:rPr>
            <w:rStyle w:val="Hyperlink"/>
          </w:rPr>
          <w:t>-</w:t>
        </w:r>
        <w:r w:rsidRPr="00F926FF">
          <w:rPr>
            <w:rStyle w:val="Hyperlink"/>
          </w:rPr>
          <w:t>open.org/odata/odata/v4.0/os/schemas/</w:t>
        </w:r>
      </w:hyperlink>
    </w:p>
    <w:p w14:paraId="137862BD" w14:textId="50913E41" w:rsidR="005E48A2" w:rsidRPr="00F926FF" w:rsidRDefault="005E48A2" w:rsidP="00CE01DA">
      <w:pPr>
        <w:pStyle w:val="NormalWeb"/>
        <w:spacing w:before="170" w:beforeAutospacing="0" w:after="170" w:afterAutospacing="0"/>
        <w:rPr>
          <w:bCs/>
          <w:noProof/>
          <w:u w:val="single"/>
        </w:rPr>
      </w:pPr>
      <w:r w:rsidRPr="00C1783B">
        <w:rPr>
          <w:bCs/>
          <w:noProof/>
          <w:rPrChange w:id="620" w:author="Author">
            <w:rPr>
              <w:bCs/>
              <w:noProof/>
              <w:u w:val="single"/>
            </w:rPr>
          </w:rPrChange>
        </w:rPr>
        <w:t>OASIS SAML 2.0 </w:t>
      </w:r>
      <w:r w:rsidR="008F6110" w:rsidRPr="00C1783B">
        <w:rPr>
          <w:bCs/>
          <w:noProof/>
          <w:rPrChange w:id="621" w:author="Author">
            <w:rPr>
              <w:bCs/>
              <w:noProof/>
              <w:u w:val="single"/>
            </w:rPr>
          </w:rPrChange>
        </w:rPr>
        <w:tab/>
      </w:r>
      <w:r w:rsidR="008F6110" w:rsidRPr="00C1783B">
        <w:rPr>
          <w:bCs/>
          <w:noProof/>
          <w:rPrChange w:id="622" w:author="Author">
            <w:rPr>
              <w:bCs/>
              <w:noProof/>
              <w:u w:val="single"/>
            </w:rPr>
          </w:rPrChange>
        </w:rPr>
        <w:tab/>
      </w:r>
      <w:r w:rsidR="008F6110" w:rsidRPr="00C1783B">
        <w:rPr>
          <w:bCs/>
          <w:noProof/>
          <w:rPrChange w:id="623" w:author="Author">
            <w:rPr>
              <w:bCs/>
              <w:noProof/>
              <w:u w:val="single"/>
            </w:rPr>
          </w:rPrChange>
        </w:rPr>
        <w:tab/>
      </w:r>
      <w:r w:rsidRPr="00F926FF">
        <w:rPr>
          <w:bCs/>
          <w:noProof/>
          <w:u w:val="single"/>
        </w:rPr>
        <w:t> </w:t>
      </w:r>
      <w:hyperlink r:id="rId27" w:history="1">
        <w:r w:rsidRPr="00F926FF">
          <w:rPr>
            <w:rStyle w:val="Hyperlink"/>
          </w:rPr>
          <w:t>http://docs.oasis</w:t>
        </w:r>
        <w:r w:rsidR="00BB0A23" w:rsidRPr="00F926FF">
          <w:rPr>
            <w:rStyle w:val="Hyperlink"/>
          </w:rPr>
          <w:t>-</w:t>
        </w:r>
        <w:r w:rsidRPr="00F926FF">
          <w:rPr>
            <w:rStyle w:val="Hyperlink"/>
          </w:rPr>
          <w:t>open.org/security/saml/Post2.0/sstc</w:t>
        </w:r>
        <w:r w:rsidR="00BB0A23" w:rsidRPr="00F926FF">
          <w:rPr>
            <w:rStyle w:val="Hyperlink"/>
          </w:rPr>
          <w:t>-</w:t>
        </w:r>
        <w:r w:rsidRPr="00F926FF">
          <w:rPr>
            <w:rStyle w:val="Hyperlink"/>
          </w:rPr>
          <w:t>saml</w:t>
        </w:r>
        <w:r w:rsidR="00BB0A23" w:rsidRPr="00F926FF">
          <w:rPr>
            <w:rStyle w:val="Hyperlink"/>
          </w:rPr>
          <w:t>-</w:t>
        </w:r>
        <w:r w:rsidRPr="00F926FF">
          <w:rPr>
            <w:rStyle w:val="Hyperlink"/>
          </w:rPr>
          <w:t>tech</w:t>
        </w:r>
        <w:r w:rsidR="00BB0A23" w:rsidRPr="00F926FF">
          <w:rPr>
            <w:rStyle w:val="Hyperlink"/>
          </w:rPr>
          <w:t>-</w:t>
        </w:r>
        <w:r w:rsidRPr="00F926FF">
          <w:rPr>
            <w:rStyle w:val="Hyperlink"/>
          </w:rPr>
          <w:t>overview</w:t>
        </w:r>
        <w:r w:rsidR="00BB0A23" w:rsidRPr="00F926FF">
          <w:rPr>
            <w:rStyle w:val="Hyperlink"/>
          </w:rPr>
          <w:t>-</w:t>
        </w:r>
        <w:r w:rsidRPr="00F926FF">
          <w:rPr>
            <w:rStyle w:val="Hyperlink"/>
          </w:rPr>
          <w:t>2.0.html</w:t>
        </w:r>
      </w:hyperlink>
    </w:p>
    <w:p w14:paraId="0C70AE73" w14:textId="0E80BACE" w:rsidR="005E48A2" w:rsidRPr="00F926FF" w:rsidRDefault="005E48A2" w:rsidP="00CE01DA">
      <w:pPr>
        <w:pStyle w:val="NormalWeb"/>
        <w:spacing w:before="170" w:beforeAutospacing="0" w:after="170" w:afterAutospacing="0"/>
        <w:rPr>
          <w:bCs/>
          <w:noProof/>
          <w:u w:val="single"/>
        </w:rPr>
      </w:pPr>
      <w:r w:rsidRPr="00620030">
        <w:rPr>
          <w:bCs/>
          <w:noProof/>
        </w:rPr>
        <w:t xml:space="preserve">RAML </w:t>
      </w:r>
      <w:del w:id="624" w:author="Author">
        <w:r w:rsidR="008F6110" w:rsidRPr="00620030" w:rsidDel="007F334F">
          <w:rPr>
            <w:bCs/>
            <w:noProof/>
          </w:rPr>
          <w:br/>
        </w:r>
      </w:del>
      <w:r w:rsidRPr="00620030">
        <w:rPr>
          <w:bCs/>
          <w:noProof/>
        </w:rPr>
        <w:t>(</w:t>
      </w:r>
      <w:r w:rsidR="0069255A" w:rsidRPr="00620030">
        <w:rPr>
          <w:bCs/>
          <w:noProof/>
        </w:rPr>
        <w:t>ReSTful</w:t>
      </w:r>
      <w:r w:rsidRPr="00620030">
        <w:rPr>
          <w:bCs/>
          <w:noProof/>
        </w:rPr>
        <w:t xml:space="preserve"> API Modeling Language)</w:t>
      </w:r>
      <w:r w:rsidR="008F6110" w:rsidRPr="00620030">
        <w:rPr>
          <w:bCs/>
          <w:noProof/>
        </w:rPr>
        <w:tab/>
      </w:r>
      <w:r w:rsidR="008F6110" w:rsidRPr="00F926FF">
        <w:rPr>
          <w:bCs/>
          <w:noProof/>
          <w:u w:val="single"/>
        </w:rPr>
        <w:t> </w:t>
      </w:r>
      <w:hyperlink r:id="rId28" w:history="1">
        <w:r w:rsidRPr="00F926FF">
          <w:rPr>
            <w:rStyle w:val="Hyperlink"/>
          </w:rPr>
          <w:t>http://raml.org</w:t>
        </w:r>
      </w:hyperlink>
    </w:p>
    <w:p w14:paraId="59E137AF" w14:textId="227BB411" w:rsidR="005E48A2" w:rsidRPr="00F926FF" w:rsidRDefault="005E48A2" w:rsidP="00CE01DA">
      <w:pPr>
        <w:pStyle w:val="NormalWeb"/>
        <w:spacing w:before="170" w:beforeAutospacing="0" w:after="170" w:afterAutospacing="0"/>
        <w:rPr>
          <w:bCs/>
          <w:noProof/>
          <w:u w:val="single"/>
        </w:rPr>
      </w:pPr>
      <w:r w:rsidRPr="00620030">
        <w:rPr>
          <w:bCs/>
          <w:noProof/>
        </w:rPr>
        <w:t xml:space="preserve">OpenAPI Initiative </w:t>
      </w:r>
      <w:r w:rsidR="008F6110" w:rsidRPr="00620030">
        <w:rPr>
          <w:bCs/>
          <w:noProof/>
        </w:rPr>
        <w:tab/>
      </w:r>
      <w:r w:rsidR="008F6110" w:rsidRPr="00620030">
        <w:rPr>
          <w:bCs/>
          <w:noProof/>
        </w:rPr>
        <w:tab/>
      </w:r>
      <w:r w:rsidR="008F6110" w:rsidRPr="00620030">
        <w:rPr>
          <w:bCs/>
          <w:noProof/>
        </w:rPr>
        <w:tab/>
      </w:r>
      <w:hyperlink r:id="rId29" w:history="1">
        <w:r w:rsidRPr="00F926FF">
          <w:rPr>
            <w:rStyle w:val="Hyperlink"/>
          </w:rPr>
          <w:t>www.openapis.org</w:t>
        </w:r>
      </w:hyperlink>
    </w:p>
    <w:p w14:paraId="30222079" w14:textId="684175FD" w:rsidR="005E48A2" w:rsidRPr="00F926FF" w:rsidRDefault="005E48A2" w:rsidP="00CE01DA">
      <w:pPr>
        <w:pStyle w:val="NormalWeb"/>
        <w:spacing w:before="170" w:beforeAutospacing="0" w:after="170" w:afterAutospacing="0"/>
        <w:rPr>
          <w:rStyle w:val="Hyperlink"/>
        </w:rPr>
      </w:pPr>
      <w:r w:rsidRPr="00620030">
        <w:rPr>
          <w:bCs/>
          <w:noProof/>
        </w:rPr>
        <w:t>Richardson</w:t>
      </w:r>
      <w:r w:rsidR="00BB0A23" w:rsidRPr="00620030">
        <w:rPr>
          <w:bCs/>
          <w:noProof/>
        </w:rPr>
        <w:t>’</w:t>
      </w:r>
      <w:r w:rsidRPr="00620030">
        <w:rPr>
          <w:bCs/>
          <w:noProof/>
        </w:rPr>
        <w:t xml:space="preserve">s </w:t>
      </w:r>
      <w:del w:id="625" w:author="Author">
        <w:r w:rsidR="008F6110" w:rsidRPr="00620030" w:rsidDel="007F334F">
          <w:rPr>
            <w:bCs/>
            <w:noProof/>
          </w:rPr>
          <w:br/>
        </w:r>
      </w:del>
      <w:r w:rsidRPr="00620030">
        <w:rPr>
          <w:bCs/>
          <w:noProof/>
        </w:rPr>
        <w:t xml:space="preserve">REST API Maturity Model </w:t>
      </w:r>
      <w:r w:rsidR="008F6110" w:rsidRPr="00620030">
        <w:rPr>
          <w:bCs/>
          <w:noProof/>
        </w:rPr>
        <w:tab/>
      </w:r>
      <w:r w:rsidR="008F6110" w:rsidRPr="00620030">
        <w:rPr>
          <w:bCs/>
          <w:noProof/>
        </w:rPr>
        <w:tab/>
      </w:r>
      <w:hyperlink r:id="rId30" w:history="1">
        <w:r w:rsidRPr="00F926FF">
          <w:rPr>
            <w:rStyle w:val="Hyperlink"/>
          </w:rPr>
          <w:t>https://martinfowler.com/articles/richardsonMaturityModel.html</w:t>
        </w:r>
      </w:hyperlink>
    </w:p>
    <w:p w14:paraId="28448B04" w14:textId="04B60D59" w:rsidR="005E48A2" w:rsidRPr="00F926FF" w:rsidRDefault="005E48A2" w:rsidP="00CE01DA">
      <w:pPr>
        <w:pStyle w:val="NormalWeb"/>
        <w:spacing w:before="170" w:beforeAutospacing="0" w:after="170" w:afterAutospacing="0"/>
        <w:rPr>
          <w:bCs/>
          <w:noProof/>
          <w:u w:val="single"/>
          <w:lang w:val="de-DE"/>
        </w:rPr>
      </w:pPr>
      <w:r w:rsidRPr="00620030">
        <w:rPr>
          <w:bCs/>
          <w:noProof/>
          <w:lang w:val="de-DE"/>
        </w:rPr>
        <w:t xml:space="preserve">HAL </w:t>
      </w:r>
      <w:r w:rsidR="008F6110" w:rsidRPr="00620030">
        <w:rPr>
          <w:bCs/>
          <w:noProof/>
          <w:lang w:val="de-DE"/>
        </w:rPr>
        <w:tab/>
      </w:r>
      <w:r w:rsidR="008F6110" w:rsidRPr="00620030">
        <w:rPr>
          <w:bCs/>
          <w:noProof/>
          <w:lang w:val="de-DE"/>
        </w:rPr>
        <w:tab/>
      </w:r>
      <w:r w:rsidR="008F6110" w:rsidRPr="00620030">
        <w:rPr>
          <w:bCs/>
          <w:noProof/>
          <w:lang w:val="de-DE"/>
        </w:rPr>
        <w:tab/>
      </w:r>
      <w:r w:rsidR="008F6110" w:rsidRPr="00620030">
        <w:rPr>
          <w:bCs/>
          <w:noProof/>
          <w:lang w:val="de-DE"/>
        </w:rPr>
        <w:tab/>
      </w:r>
      <w:r w:rsidR="008F6110" w:rsidRPr="00620030">
        <w:rPr>
          <w:bCs/>
          <w:noProof/>
          <w:lang w:val="de-DE"/>
        </w:rPr>
        <w:tab/>
      </w:r>
      <w:hyperlink r:id="rId31" w:history="1">
        <w:r w:rsidRPr="00F926FF">
          <w:rPr>
            <w:rStyle w:val="Hyperlink"/>
            <w:lang w:val="de-DE"/>
          </w:rPr>
          <w:t>http://stateless.co/hal_specification.html</w:t>
        </w:r>
      </w:hyperlink>
    </w:p>
    <w:p w14:paraId="6895CFC0" w14:textId="20F2F4AE" w:rsidR="005E48A2" w:rsidRPr="00F926FF" w:rsidRDefault="005E48A2" w:rsidP="00CE01DA">
      <w:pPr>
        <w:pStyle w:val="NormalWeb"/>
        <w:spacing w:before="170" w:beforeAutospacing="0" w:after="170" w:afterAutospacing="0"/>
        <w:rPr>
          <w:bCs/>
          <w:noProof/>
          <w:u w:val="single"/>
          <w:lang w:val="de-DE"/>
        </w:rPr>
      </w:pPr>
      <w:r w:rsidRPr="00620030">
        <w:rPr>
          <w:bCs/>
          <w:noProof/>
          <w:lang w:val="de-DE"/>
        </w:rPr>
        <w:t>JSON</w:t>
      </w:r>
      <w:r w:rsidR="00BB0A23" w:rsidRPr="00620030">
        <w:rPr>
          <w:bCs/>
          <w:noProof/>
          <w:lang w:val="de-DE"/>
        </w:rPr>
        <w:t>-</w:t>
      </w:r>
      <w:r w:rsidRPr="00620030">
        <w:rPr>
          <w:bCs/>
          <w:noProof/>
          <w:lang w:val="de-DE"/>
        </w:rPr>
        <w:t>LD</w:t>
      </w:r>
      <w:r w:rsidR="008F6110" w:rsidRPr="00620030">
        <w:rPr>
          <w:bCs/>
          <w:noProof/>
          <w:lang w:val="de-DE"/>
        </w:rPr>
        <w:tab/>
      </w:r>
      <w:r w:rsidR="008F6110" w:rsidRPr="00620030">
        <w:rPr>
          <w:bCs/>
          <w:noProof/>
          <w:lang w:val="de-DE"/>
        </w:rPr>
        <w:tab/>
      </w:r>
      <w:r w:rsidR="008F6110" w:rsidRPr="00620030">
        <w:rPr>
          <w:bCs/>
          <w:noProof/>
          <w:lang w:val="de-DE"/>
        </w:rPr>
        <w:tab/>
      </w:r>
      <w:r w:rsidR="008F6110" w:rsidRPr="00620030">
        <w:rPr>
          <w:bCs/>
          <w:noProof/>
          <w:lang w:val="de-DE"/>
        </w:rPr>
        <w:tab/>
      </w:r>
      <w:hyperlink r:id="rId32" w:history="1">
        <w:r w:rsidRPr="00F926FF">
          <w:rPr>
            <w:rStyle w:val="Hyperlink"/>
            <w:lang w:val="de-DE"/>
          </w:rPr>
          <w:t>https://json</w:t>
        </w:r>
        <w:r w:rsidR="00BB0A23" w:rsidRPr="00F926FF">
          <w:rPr>
            <w:rStyle w:val="Hyperlink"/>
            <w:lang w:val="de-DE"/>
          </w:rPr>
          <w:t>-</w:t>
        </w:r>
        <w:r w:rsidRPr="00F926FF">
          <w:rPr>
            <w:rStyle w:val="Hyperlink"/>
            <w:lang w:val="de-DE"/>
          </w:rPr>
          <w:t>ld.org</w:t>
        </w:r>
      </w:hyperlink>
    </w:p>
    <w:p w14:paraId="564FD489" w14:textId="05CE0DDA" w:rsidR="005E48A2" w:rsidRPr="008D6774" w:rsidRDefault="005E48A2" w:rsidP="00CE01DA">
      <w:pPr>
        <w:pStyle w:val="NormalWeb"/>
        <w:spacing w:before="170" w:beforeAutospacing="0" w:after="170" w:afterAutospacing="0"/>
        <w:rPr>
          <w:bCs/>
          <w:noProof/>
          <w:u w:val="single"/>
        </w:rPr>
      </w:pPr>
      <w:r w:rsidRPr="008D6774">
        <w:rPr>
          <w:bCs/>
          <w:noProof/>
        </w:rPr>
        <w:t>Collection+JSON</w:t>
      </w:r>
      <w:r w:rsidR="00992C0C" w:rsidRPr="008D6774">
        <w:rPr>
          <w:bCs/>
          <w:noProof/>
        </w:rPr>
        <w:t xml:space="preserve"> </w:t>
      </w:r>
      <w:r w:rsidRPr="008D6774">
        <w:rPr>
          <w:bCs/>
          <w:noProof/>
        </w:rPr>
        <w:t>Document Format </w:t>
      </w:r>
      <w:r w:rsidR="003A278C" w:rsidRPr="008D6774">
        <w:rPr>
          <w:bCs/>
          <w:noProof/>
        </w:rPr>
        <w:tab/>
      </w:r>
      <w:hyperlink r:id="rId33" w:history="1">
        <w:r w:rsidRPr="008D6774">
          <w:rPr>
            <w:rStyle w:val="Hyperlink"/>
          </w:rPr>
          <w:t>http://amundsen.com/media</w:t>
        </w:r>
        <w:r w:rsidR="00BB0A23" w:rsidRPr="008D6774">
          <w:rPr>
            <w:rStyle w:val="Hyperlink"/>
          </w:rPr>
          <w:t>-</w:t>
        </w:r>
        <w:r w:rsidRPr="008D6774">
          <w:rPr>
            <w:rStyle w:val="Hyperlink"/>
          </w:rPr>
          <w:t>types/collection/format/</w:t>
        </w:r>
      </w:hyperlink>
    </w:p>
    <w:p w14:paraId="4F99792A" w14:textId="15C94C40" w:rsidR="005E48A2" w:rsidRPr="008D6774" w:rsidRDefault="005E48A2" w:rsidP="00CE01DA">
      <w:pPr>
        <w:pStyle w:val="NormalWeb"/>
        <w:spacing w:before="170" w:beforeAutospacing="0" w:after="170" w:afterAutospacing="0"/>
        <w:rPr>
          <w:bCs/>
          <w:noProof/>
          <w:u w:val="single"/>
        </w:rPr>
      </w:pPr>
      <w:r w:rsidRPr="008D6774">
        <w:rPr>
          <w:bCs/>
          <w:noProof/>
        </w:rPr>
        <w:t xml:space="preserve">BadgerFish </w:t>
      </w:r>
      <w:r w:rsidR="008F6110" w:rsidRPr="008D6774">
        <w:rPr>
          <w:bCs/>
          <w:noProof/>
        </w:rPr>
        <w:tab/>
      </w:r>
      <w:r w:rsidR="008F6110" w:rsidRPr="008D6774">
        <w:rPr>
          <w:bCs/>
          <w:noProof/>
        </w:rPr>
        <w:tab/>
      </w:r>
      <w:r w:rsidR="008F6110" w:rsidRPr="008D6774">
        <w:rPr>
          <w:bCs/>
          <w:noProof/>
        </w:rPr>
        <w:tab/>
      </w:r>
      <w:r w:rsidR="008F6110" w:rsidRPr="008D6774">
        <w:rPr>
          <w:bCs/>
          <w:noProof/>
        </w:rPr>
        <w:tab/>
      </w:r>
      <w:hyperlink r:id="rId34" w:history="1">
        <w:r w:rsidRPr="008D6774">
          <w:rPr>
            <w:rStyle w:val="Hyperlink"/>
          </w:rPr>
          <w:t>http://badgerfish.ning.com/</w:t>
        </w:r>
      </w:hyperlink>
    </w:p>
    <w:p w14:paraId="4DCA2197" w14:textId="2C694AA0" w:rsidR="005E48A2" w:rsidRPr="00F926FF" w:rsidRDefault="005E48A2" w:rsidP="00CE01DA">
      <w:pPr>
        <w:pStyle w:val="NormalWeb"/>
        <w:spacing w:before="170" w:beforeAutospacing="0" w:after="170" w:afterAutospacing="0"/>
        <w:rPr>
          <w:bCs/>
          <w:noProof/>
          <w:u w:val="single"/>
          <w:lang w:val="es-ES"/>
        </w:rPr>
      </w:pPr>
      <w:r w:rsidRPr="00620030">
        <w:rPr>
          <w:bCs/>
          <w:noProof/>
          <w:lang w:val="es-ES"/>
        </w:rPr>
        <w:t>Semantic Versioning</w:t>
      </w:r>
      <w:r w:rsidR="008F6110" w:rsidRPr="00620030">
        <w:rPr>
          <w:bCs/>
          <w:noProof/>
          <w:lang w:val="es-ES"/>
        </w:rPr>
        <w:tab/>
      </w:r>
      <w:r w:rsidR="008F6110" w:rsidRPr="00620030">
        <w:rPr>
          <w:bCs/>
          <w:noProof/>
          <w:lang w:val="es-ES"/>
        </w:rPr>
        <w:tab/>
      </w:r>
      <w:r w:rsidR="008F6110" w:rsidRPr="00620030">
        <w:rPr>
          <w:bCs/>
          <w:noProof/>
          <w:lang w:val="es-ES"/>
        </w:rPr>
        <w:tab/>
      </w:r>
      <w:hyperlink r:id="rId35" w:history="1">
        <w:r w:rsidRPr="00F926FF">
          <w:rPr>
            <w:rStyle w:val="Hyperlink"/>
            <w:lang w:val="es-ES"/>
          </w:rPr>
          <w:t>https://semver.org/</w:t>
        </w:r>
      </w:hyperlink>
    </w:p>
    <w:p w14:paraId="5E7775D2" w14:textId="3BFB7B64" w:rsidR="005E48A2" w:rsidRPr="00F926FF" w:rsidRDefault="005E48A2" w:rsidP="00CE01DA">
      <w:pPr>
        <w:pStyle w:val="NormalWeb"/>
        <w:spacing w:before="170" w:beforeAutospacing="0" w:after="170" w:afterAutospacing="0"/>
        <w:rPr>
          <w:bCs/>
          <w:noProof/>
          <w:u w:val="single"/>
          <w:lang w:val="es-ES"/>
        </w:rPr>
      </w:pPr>
      <w:r w:rsidRPr="00620030">
        <w:rPr>
          <w:bCs/>
          <w:noProof/>
          <w:lang w:val="es-ES"/>
        </w:rPr>
        <w:t>REST </w:t>
      </w:r>
      <w:r w:rsidR="008F6110" w:rsidRPr="00620030">
        <w:rPr>
          <w:bCs/>
          <w:noProof/>
          <w:lang w:val="es-ES"/>
        </w:rPr>
        <w:tab/>
      </w:r>
      <w:r w:rsidR="008F6110" w:rsidRPr="00620030">
        <w:rPr>
          <w:bCs/>
          <w:noProof/>
          <w:lang w:val="es-ES"/>
        </w:rPr>
        <w:tab/>
      </w:r>
      <w:r w:rsidR="008F6110" w:rsidRPr="00620030">
        <w:rPr>
          <w:bCs/>
          <w:noProof/>
          <w:lang w:val="es-ES"/>
        </w:rPr>
        <w:tab/>
      </w:r>
      <w:r w:rsidR="008F6110" w:rsidRPr="00620030">
        <w:rPr>
          <w:bCs/>
          <w:noProof/>
          <w:lang w:val="es-ES"/>
        </w:rPr>
        <w:tab/>
      </w:r>
      <w:r w:rsidR="008F6110" w:rsidRPr="00620030">
        <w:rPr>
          <w:bCs/>
          <w:noProof/>
          <w:lang w:val="es-ES"/>
        </w:rPr>
        <w:tab/>
      </w:r>
      <w:hyperlink r:id="rId36" w:history="1">
        <w:r w:rsidRPr="00F926FF">
          <w:rPr>
            <w:rStyle w:val="Hyperlink"/>
            <w:lang w:val="es-ES"/>
          </w:rPr>
          <w:t>https://www.ics.uci.edu/~fielding/pubs/dissertation/rest_arch_style.htm</w:t>
        </w:r>
      </w:hyperlink>
    </w:p>
    <w:p w14:paraId="27EFDC92" w14:textId="1B8D2770" w:rsidR="005E48A2" w:rsidRPr="00F926FF" w:rsidRDefault="005E48A2" w:rsidP="00CE01DA">
      <w:pPr>
        <w:pStyle w:val="NormalWeb"/>
        <w:spacing w:before="170" w:beforeAutospacing="0" w:after="170" w:afterAutospacing="0"/>
        <w:rPr>
          <w:bCs/>
          <w:noProof/>
          <w:u w:val="single"/>
          <w:lang w:val="es-ES"/>
        </w:rPr>
      </w:pPr>
      <w:r w:rsidRPr="00620030">
        <w:rPr>
          <w:bCs/>
          <w:noProof/>
          <w:lang w:val="es-ES"/>
        </w:rPr>
        <w:t>CQL </w:t>
      </w:r>
      <w:r w:rsidR="008F6110" w:rsidRPr="00620030">
        <w:rPr>
          <w:bCs/>
          <w:noProof/>
          <w:lang w:val="es-ES"/>
        </w:rPr>
        <w:tab/>
      </w:r>
      <w:r w:rsidR="008F6110" w:rsidRPr="00620030">
        <w:rPr>
          <w:bCs/>
          <w:noProof/>
          <w:lang w:val="es-ES"/>
        </w:rPr>
        <w:tab/>
      </w:r>
      <w:r w:rsidR="008F6110" w:rsidRPr="00620030">
        <w:rPr>
          <w:bCs/>
          <w:noProof/>
          <w:lang w:val="es-ES"/>
        </w:rPr>
        <w:tab/>
      </w:r>
      <w:r w:rsidR="008F6110" w:rsidRPr="00620030">
        <w:rPr>
          <w:bCs/>
          <w:noProof/>
          <w:lang w:val="es-ES"/>
        </w:rPr>
        <w:tab/>
      </w:r>
      <w:r w:rsidR="008F6110" w:rsidRPr="00620030">
        <w:rPr>
          <w:bCs/>
          <w:noProof/>
          <w:lang w:val="es-ES"/>
        </w:rPr>
        <w:tab/>
      </w:r>
      <w:hyperlink r:id="rId37" w:history="1">
        <w:r w:rsidR="00FE47F8" w:rsidRPr="00F926FF">
          <w:rPr>
            <w:rStyle w:val="Hyperlink"/>
            <w:bCs/>
            <w:noProof/>
            <w:lang w:val="es-ES"/>
          </w:rPr>
          <w:t>https://fr.wikipedia.org/wiki/Contextual_Query_Language</w:t>
        </w:r>
      </w:hyperlink>
    </w:p>
    <w:p w14:paraId="37ED9A5E" w14:textId="45290F6E" w:rsidR="005E48A2" w:rsidRPr="00F926FF" w:rsidRDefault="005E48A2" w:rsidP="00CE01DA">
      <w:pPr>
        <w:pStyle w:val="NormalWeb"/>
        <w:spacing w:before="170" w:beforeAutospacing="0" w:after="170" w:afterAutospacing="0"/>
        <w:rPr>
          <w:bCs/>
          <w:noProof/>
          <w:u w:val="single"/>
          <w:lang w:val="es-ES"/>
        </w:rPr>
      </w:pPr>
      <w:r w:rsidRPr="00620030">
        <w:rPr>
          <w:bCs/>
          <w:noProof/>
          <w:lang w:val="es-ES"/>
        </w:rPr>
        <w:t>Z39.50 </w:t>
      </w:r>
      <w:r w:rsidR="008F6110" w:rsidRPr="00620030">
        <w:rPr>
          <w:bCs/>
          <w:noProof/>
          <w:lang w:val="es-ES"/>
        </w:rPr>
        <w:tab/>
      </w:r>
      <w:r w:rsidR="008F6110" w:rsidRPr="00620030">
        <w:rPr>
          <w:bCs/>
          <w:noProof/>
          <w:lang w:val="es-ES"/>
        </w:rPr>
        <w:tab/>
      </w:r>
      <w:r w:rsidR="008F6110" w:rsidRPr="00620030">
        <w:rPr>
          <w:bCs/>
          <w:noProof/>
          <w:lang w:val="es-ES"/>
        </w:rPr>
        <w:tab/>
      </w:r>
      <w:r w:rsidR="008F6110" w:rsidRPr="00620030">
        <w:rPr>
          <w:bCs/>
          <w:noProof/>
          <w:lang w:val="es-ES"/>
        </w:rPr>
        <w:tab/>
      </w:r>
      <w:hyperlink r:id="rId38" w:history="1">
        <w:r w:rsidRPr="00F926FF">
          <w:rPr>
            <w:rStyle w:val="Hyperlink"/>
            <w:lang w:val="es-ES"/>
          </w:rPr>
          <w:t>https://www.loc.gov/z3950/agency/Z39</w:t>
        </w:r>
        <w:r w:rsidR="00BB0A23" w:rsidRPr="00F926FF">
          <w:rPr>
            <w:rStyle w:val="Hyperlink"/>
            <w:lang w:val="es-ES"/>
          </w:rPr>
          <w:t>-</w:t>
        </w:r>
        <w:r w:rsidRPr="00F926FF">
          <w:rPr>
            <w:rStyle w:val="Hyperlink"/>
            <w:lang w:val="es-ES"/>
          </w:rPr>
          <w:t>50</w:t>
        </w:r>
        <w:r w:rsidR="00BB0A23" w:rsidRPr="00F926FF">
          <w:rPr>
            <w:rStyle w:val="Hyperlink"/>
            <w:lang w:val="es-ES"/>
          </w:rPr>
          <w:t>-</w:t>
        </w:r>
        <w:r w:rsidRPr="00F926FF">
          <w:rPr>
            <w:rStyle w:val="Hyperlink"/>
            <w:lang w:val="es-ES"/>
          </w:rPr>
          <w:t>2003.pdf</w:t>
        </w:r>
      </w:hyperlink>
    </w:p>
    <w:p w14:paraId="3147CD02" w14:textId="1F0323AA" w:rsidR="005E48A2" w:rsidRPr="00F926FF" w:rsidRDefault="005E48A2" w:rsidP="00CE01DA">
      <w:pPr>
        <w:pStyle w:val="NormalWeb"/>
        <w:spacing w:before="170" w:beforeAutospacing="0" w:after="170" w:afterAutospacing="0"/>
        <w:rPr>
          <w:bCs/>
          <w:noProof/>
          <w:u w:val="single"/>
        </w:rPr>
      </w:pPr>
      <w:r w:rsidRPr="00620030">
        <w:rPr>
          <w:bCs/>
          <w:noProof/>
        </w:rPr>
        <w:t>WS</w:t>
      </w:r>
      <w:r w:rsidR="00BB0A23" w:rsidRPr="00620030">
        <w:rPr>
          <w:bCs/>
          <w:noProof/>
        </w:rPr>
        <w:t>-</w:t>
      </w:r>
      <w:r w:rsidRPr="00620030">
        <w:rPr>
          <w:bCs/>
          <w:noProof/>
        </w:rPr>
        <w:t>I Basic Profile 2.0 </w:t>
      </w:r>
      <w:r w:rsidR="008F6110" w:rsidRPr="00620030">
        <w:rPr>
          <w:bCs/>
          <w:noProof/>
        </w:rPr>
        <w:tab/>
      </w:r>
      <w:r w:rsidR="008F6110" w:rsidRPr="00620030">
        <w:rPr>
          <w:bCs/>
          <w:noProof/>
        </w:rPr>
        <w:tab/>
      </w:r>
      <w:r w:rsidR="008F6110" w:rsidRPr="00620030">
        <w:rPr>
          <w:bCs/>
          <w:noProof/>
        </w:rPr>
        <w:tab/>
      </w:r>
      <w:del w:id="626" w:author="Author">
        <w:r w:rsidDel="007F334F">
          <w:fldChar w:fldCharType="begin"/>
        </w:r>
        <w:r w:rsidDel="007F334F">
          <w:delInstrText>HYPERLINK "http://ws-i.org/profiles/basicprofile-2.0-2010-11-09.html"</w:delInstrText>
        </w:r>
        <w:r w:rsidDel="007F334F">
          <w:fldChar w:fldCharType="separate"/>
        </w:r>
        <w:r w:rsidRPr="00F926FF" w:rsidDel="007F334F">
          <w:rPr>
            <w:rStyle w:val="Hyperlink"/>
          </w:rPr>
          <w:delText>http://ws</w:delText>
        </w:r>
        <w:r w:rsidR="00BB0A23" w:rsidRPr="00F926FF" w:rsidDel="007F334F">
          <w:rPr>
            <w:rStyle w:val="Hyperlink"/>
          </w:rPr>
          <w:delText>-</w:delText>
        </w:r>
        <w:r w:rsidRPr="00F926FF" w:rsidDel="007F334F">
          <w:rPr>
            <w:rStyle w:val="Hyperlink"/>
          </w:rPr>
          <w:delText>i.org/profiles/basicprofile</w:delText>
        </w:r>
        <w:r w:rsidR="00BB0A23" w:rsidRPr="00F926FF" w:rsidDel="007F334F">
          <w:rPr>
            <w:rStyle w:val="Hyperlink"/>
          </w:rPr>
          <w:delText>-</w:delText>
        </w:r>
        <w:r w:rsidRPr="00F926FF" w:rsidDel="007F334F">
          <w:rPr>
            <w:rStyle w:val="Hyperlink"/>
          </w:rPr>
          <w:delText>2.0</w:delText>
        </w:r>
        <w:r w:rsidR="00BB0A23" w:rsidRPr="00F926FF" w:rsidDel="007F334F">
          <w:rPr>
            <w:rStyle w:val="Hyperlink"/>
          </w:rPr>
          <w:delText>-</w:delText>
        </w:r>
        <w:r w:rsidRPr="00F926FF" w:rsidDel="007F334F">
          <w:rPr>
            <w:rStyle w:val="Hyperlink"/>
          </w:rPr>
          <w:delText>2010</w:delText>
        </w:r>
        <w:r w:rsidR="00BB0A23" w:rsidRPr="00F926FF" w:rsidDel="007F334F">
          <w:rPr>
            <w:rStyle w:val="Hyperlink"/>
          </w:rPr>
          <w:delText>-</w:delText>
        </w:r>
        <w:r w:rsidRPr="00F926FF" w:rsidDel="007F334F">
          <w:rPr>
            <w:rStyle w:val="Hyperlink"/>
          </w:rPr>
          <w:delText>11</w:delText>
        </w:r>
        <w:r w:rsidR="00BB0A23" w:rsidRPr="00F926FF" w:rsidDel="007F334F">
          <w:rPr>
            <w:rStyle w:val="Hyperlink"/>
          </w:rPr>
          <w:delText>-</w:delText>
        </w:r>
        <w:r w:rsidRPr="00F926FF" w:rsidDel="007F334F">
          <w:rPr>
            <w:rStyle w:val="Hyperlink"/>
          </w:rPr>
          <w:delText>09.html</w:delText>
        </w:r>
        <w:r w:rsidDel="007F334F">
          <w:fldChar w:fldCharType="end"/>
        </w:r>
      </w:del>
      <w:ins w:id="627" w:author="Author">
        <w:r w:rsidR="007F334F">
          <w:fldChar w:fldCharType="begin"/>
        </w:r>
        <w:r w:rsidR="007F334F">
          <w:instrText>HYPERLINK "</w:instrText>
        </w:r>
        <w:r w:rsidR="007F334F" w:rsidRPr="002D11D0">
          <w:instrText>http://ws-i.org/profiles/BasicProfile-2.0-2010-11-09.html</w:instrText>
        </w:r>
        <w:r w:rsidR="007F334F">
          <w:instrText>"</w:instrText>
        </w:r>
        <w:r w:rsidR="007F334F">
          <w:fldChar w:fldCharType="separate"/>
        </w:r>
        <w:r w:rsidR="007F334F" w:rsidRPr="00F15F9F">
          <w:rPr>
            <w:rStyle w:val="Hyperlink"/>
          </w:rPr>
          <w:t>http://ws-i.org/profiles/BasicProfile-2.0-2010-11-09.html</w:t>
        </w:r>
        <w:r w:rsidR="007F334F">
          <w:fldChar w:fldCharType="end"/>
        </w:r>
      </w:ins>
    </w:p>
    <w:p w14:paraId="2A909CCB" w14:textId="69B06650" w:rsidR="005E48A2" w:rsidRPr="00F926FF" w:rsidRDefault="005E48A2" w:rsidP="00CE01DA">
      <w:pPr>
        <w:pStyle w:val="NormalWeb"/>
        <w:spacing w:before="170" w:beforeAutospacing="0" w:after="170" w:afterAutospacing="0"/>
        <w:rPr>
          <w:bCs/>
          <w:noProof/>
          <w:u w:val="single"/>
        </w:rPr>
      </w:pPr>
      <w:r w:rsidRPr="00620030">
        <w:rPr>
          <w:bCs/>
          <w:noProof/>
        </w:rPr>
        <w:t xml:space="preserve">W3C SOAP 1.2 Part 1: </w:t>
      </w:r>
      <w:r w:rsidR="003A278C" w:rsidRPr="00620030">
        <w:rPr>
          <w:bCs/>
          <w:noProof/>
        </w:rPr>
        <w:tab/>
      </w:r>
      <w:r w:rsidR="003A278C" w:rsidRPr="00620030">
        <w:rPr>
          <w:bCs/>
          <w:noProof/>
        </w:rPr>
        <w:tab/>
      </w:r>
      <w:r w:rsidRPr="00620030">
        <w:rPr>
          <w:bCs/>
          <w:noProof/>
        </w:rPr>
        <w:t>Messaging Framework – </w:t>
      </w:r>
      <w:hyperlink r:id="rId39" w:history="1">
        <w:r w:rsidRPr="00F926FF">
          <w:rPr>
            <w:rStyle w:val="Hyperlink"/>
          </w:rPr>
          <w:t>https://www.w3.org/TR/soap12</w:t>
        </w:r>
        <w:r w:rsidR="00BB0A23" w:rsidRPr="00F926FF">
          <w:rPr>
            <w:rStyle w:val="Hyperlink"/>
          </w:rPr>
          <w:t>-</w:t>
        </w:r>
        <w:r w:rsidRPr="00F926FF">
          <w:rPr>
            <w:rStyle w:val="Hyperlink"/>
          </w:rPr>
          <w:t>part1/</w:t>
        </w:r>
      </w:hyperlink>
    </w:p>
    <w:p w14:paraId="08DBF423" w14:textId="75CCAC4F" w:rsidR="005E48A2" w:rsidRPr="00F926FF" w:rsidRDefault="005E48A2" w:rsidP="00CE01DA">
      <w:pPr>
        <w:pStyle w:val="NormalWeb"/>
        <w:spacing w:before="170" w:beforeAutospacing="0" w:after="170" w:afterAutospacing="0"/>
        <w:rPr>
          <w:bCs/>
          <w:noProof/>
          <w:u w:val="single"/>
        </w:rPr>
      </w:pPr>
      <w:r w:rsidRPr="00620030">
        <w:rPr>
          <w:bCs/>
          <w:noProof/>
        </w:rPr>
        <w:t xml:space="preserve">W3C SOAP 1.2 Part 2: </w:t>
      </w:r>
      <w:r w:rsidR="003A278C" w:rsidRPr="00620030">
        <w:rPr>
          <w:bCs/>
          <w:noProof/>
        </w:rPr>
        <w:tab/>
      </w:r>
      <w:r w:rsidR="003A278C" w:rsidRPr="00620030">
        <w:rPr>
          <w:bCs/>
          <w:noProof/>
        </w:rPr>
        <w:tab/>
      </w:r>
      <w:r w:rsidRPr="00620030">
        <w:rPr>
          <w:bCs/>
          <w:noProof/>
        </w:rPr>
        <w:t>Adjuncts</w:t>
      </w:r>
      <w:r w:rsidR="003A278C" w:rsidRPr="00620030">
        <w:rPr>
          <w:bCs/>
          <w:noProof/>
        </w:rPr>
        <w:t xml:space="preserve"> </w:t>
      </w:r>
      <w:hyperlink r:id="rId40" w:history="1">
        <w:r w:rsidR="008F6110" w:rsidRPr="00F926FF">
          <w:rPr>
            <w:rStyle w:val="Hyperlink"/>
          </w:rPr>
          <w:t>https://www.w3.org/TR/soap12-part§</w:t>
        </w:r>
      </w:hyperlink>
    </w:p>
    <w:p w14:paraId="793194C4" w14:textId="0DA890B0" w:rsidR="005E48A2" w:rsidRPr="00F926FF" w:rsidRDefault="005E48A2" w:rsidP="00CE01DA">
      <w:pPr>
        <w:pStyle w:val="NormalWeb"/>
        <w:spacing w:before="170" w:beforeAutospacing="0" w:after="170" w:afterAutospacing="0"/>
        <w:rPr>
          <w:rStyle w:val="Hyperlink"/>
        </w:rPr>
      </w:pPr>
      <w:r w:rsidRPr="00620030">
        <w:rPr>
          <w:bCs/>
          <w:noProof/>
        </w:rPr>
        <w:t>W3C WSDL Version 2.0 Part 1: Core Language </w:t>
      </w:r>
      <w:r w:rsidR="003A278C" w:rsidRPr="00620030">
        <w:rPr>
          <w:bCs/>
          <w:noProof/>
        </w:rPr>
        <w:tab/>
      </w:r>
      <w:hyperlink r:id="rId41" w:history="1">
        <w:r w:rsidRPr="00F926FF">
          <w:rPr>
            <w:rStyle w:val="Hyperlink"/>
          </w:rPr>
          <w:t>https://www.w3.org/TR/wsdl20/</w:t>
        </w:r>
      </w:hyperlink>
    </w:p>
    <w:p w14:paraId="7E2509ED" w14:textId="6275F7E9" w:rsidR="005E48A2" w:rsidRPr="00F926FF" w:rsidRDefault="005E48A2" w:rsidP="00CE01DA">
      <w:pPr>
        <w:pStyle w:val="NormalWeb"/>
        <w:spacing w:before="170" w:beforeAutospacing="0" w:after="170" w:afterAutospacing="0"/>
        <w:rPr>
          <w:bCs/>
          <w:noProof/>
          <w:u w:val="single"/>
        </w:rPr>
      </w:pPr>
      <w:r w:rsidRPr="001A41B3">
        <w:rPr>
          <w:bCs/>
          <w:noProof/>
        </w:rPr>
        <w:t>W3C CORS</w:t>
      </w:r>
      <w:r w:rsidR="008F6110" w:rsidRPr="001A41B3">
        <w:rPr>
          <w:bCs/>
          <w:noProof/>
        </w:rPr>
        <w:tab/>
      </w:r>
      <w:r w:rsidR="008F6110" w:rsidRPr="001A41B3">
        <w:rPr>
          <w:bCs/>
          <w:noProof/>
        </w:rPr>
        <w:tab/>
      </w:r>
      <w:r w:rsidR="008F6110" w:rsidRPr="001A41B3">
        <w:rPr>
          <w:bCs/>
          <w:noProof/>
        </w:rPr>
        <w:tab/>
      </w:r>
      <w:r w:rsidR="008F6110" w:rsidRPr="001A41B3">
        <w:rPr>
          <w:bCs/>
          <w:noProof/>
        </w:rPr>
        <w:tab/>
      </w:r>
      <w:r w:rsidR="003A278C" w:rsidRPr="001A41B3">
        <w:rPr>
          <w:bCs/>
          <w:noProof/>
        </w:rPr>
        <w:tab/>
      </w:r>
      <w:r w:rsidR="003A278C" w:rsidRPr="001A41B3">
        <w:rPr>
          <w:bCs/>
          <w:noProof/>
        </w:rPr>
        <w:tab/>
      </w:r>
      <w:hyperlink r:id="rId42" w:history="1">
        <w:r w:rsidRPr="00F926FF">
          <w:rPr>
            <w:rStyle w:val="Hyperlink"/>
          </w:rPr>
          <w:t>https://www.w3.org/TR/cors/</w:t>
        </w:r>
      </w:hyperlink>
    </w:p>
    <w:p w14:paraId="6DFACA7F" w14:textId="4171AAE2" w:rsidR="005E48A2" w:rsidRPr="00F926FF" w:rsidRDefault="005E48A2" w:rsidP="00CE01DA">
      <w:pPr>
        <w:pStyle w:val="NormalWeb"/>
        <w:spacing w:before="170" w:beforeAutospacing="0" w:after="170" w:afterAutospacing="0"/>
        <w:rPr>
          <w:bCs/>
          <w:noProof/>
          <w:u w:val="single"/>
        </w:rPr>
      </w:pPr>
      <w:r w:rsidRPr="001A41B3">
        <w:rPr>
          <w:bCs/>
          <w:noProof/>
        </w:rPr>
        <w:t>W3C Matric Parameters </w:t>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43" w:history="1">
        <w:r w:rsidRPr="00F926FF">
          <w:rPr>
            <w:rStyle w:val="Hyperlink"/>
          </w:rPr>
          <w:t>https://www.w3.org/DesignIssues/MatrixURIs.html</w:t>
        </w:r>
      </w:hyperlink>
    </w:p>
    <w:p w14:paraId="49375EA6" w14:textId="57393E88" w:rsidR="005E48A2" w:rsidRPr="00C04610" w:rsidRDefault="00FE47F8" w:rsidP="00CE01DA">
      <w:pPr>
        <w:pStyle w:val="Heading3"/>
        <w:spacing w:before="170"/>
        <w:ind w:left="0"/>
      </w:pPr>
      <w:bookmarkStart w:id="628" w:name="_Toc54363390"/>
      <w:bookmarkStart w:id="629" w:name="_Toc212824907"/>
      <w:r w:rsidRPr="00C04610">
        <w:t>API REST des offices de propriété intellectuelle</w:t>
      </w:r>
      <w:bookmarkEnd w:id="628"/>
      <w:bookmarkEnd w:id="629"/>
    </w:p>
    <w:p w14:paraId="6C36F186" w14:textId="0CD1C733" w:rsidR="005E48A2" w:rsidRPr="00F926FF" w:rsidRDefault="00FE47F8" w:rsidP="00CE01DA">
      <w:pPr>
        <w:pStyle w:val="NormalWeb"/>
        <w:spacing w:before="170" w:beforeAutospacing="0" w:after="170" w:afterAutospacing="0"/>
        <w:rPr>
          <w:bCs/>
          <w:noProof/>
          <w:u w:val="single"/>
          <w:lang w:val="fr-FR"/>
        </w:rPr>
      </w:pPr>
      <w:r w:rsidRPr="001A41B3">
        <w:rPr>
          <w:bCs/>
          <w:noProof/>
          <w:lang w:val="fr-FR"/>
        </w:rPr>
        <w:t>OEB</w:t>
      </w:r>
      <w:r w:rsidR="005E48A2" w:rsidRPr="001A41B3">
        <w:rPr>
          <w:bCs/>
          <w:noProof/>
          <w:lang w:val="fr-FR"/>
        </w:rPr>
        <w:t xml:space="preserve"> – </w:t>
      </w:r>
      <w:r w:rsidRPr="001A41B3">
        <w:rPr>
          <w:bCs/>
          <w:noProof/>
          <w:lang w:val="fr-FR"/>
        </w:rPr>
        <w:t xml:space="preserve">Services brevets ouverts (OPS) </w:t>
      </w:r>
      <w:r w:rsidR="005E48A2" w:rsidRPr="001A41B3">
        <w:rPr>
          <w:bCs/>
          <w:noProof/>
          <w:lang w:val="fr-FR"/>
        </w:rPr>
        <w:t xml:space="preserve">v 3.2 </w:t>
      </w:r>
      <w:r w:rsidR="003A278C" w:rsidRPr="001A41B3">
        <w:rPr>
          <w:bCs/>
          <w:noProof/>
          <w:lang w:val="fr-FR"/>
        </w:rPr>
        <w:tab/>
      </w:r>
      <w:r w:rsidR="003A278C" w:rsidRPr="001A41B3">
        <w:rPr>
          <w:bCs/>
          <w:noProof/>
          <w:lang w:val="fr-FR"/>
        </w:rPr>
        <w:tab/>
      </w:r>
      <w:hyperlink r:id="rId44" w:history="1">
        <w:r w:rsidR="005E48A2" w:rsidRPr="00F926FF">
          <w:rPr>
            <w:rStyle w:val="Hyperlink"/>
            <w:lang w:val="fr-FR"/>
          </w:rPr>
          <w:t>https://developers.epo.org</w:t>
        </w:r>
      </w:hyperlink>
    </w:p>
    <w:p w14:paraId="12DC9F1D" w14:textId="62C4B0A4" w:rsidR="005E48A2" w:rsidRPr="00F926FF" w:rsidRDefault="00FE47F8" w:rsidP="00CE01DA">
      <w:pPr>
        <w:pStyle w:val="NormalWeb"/>
        <w:spacing w:before="170" w:beforeAutospacing="0" w:after="170" w:afterAutospacing="0"/>
        <w:rPr>
          <w:bCs/>
          <w:noProof/>
          <w:u w:val="single"/>
          <w:lang w:val="fr-FR"/>
        </w:rPr>
      </w:pPr>
      <w:r w:rsidRPr="001A41B3">
        <w:rPr>
          <w:bCs/>
          <w:noProof/>
          <w:lang w:val="fr-FR"/>
        </w:rPr>
        <w:t>Office des brevets des États</w:t>
      </w:r>
      <w:r w:rsidR="00BB0A23" w:rsidRPr="001A41B3">
        <w:rPr>
          <w:bCs/>
          <w:noProof/>
          <w:lang w:val="fr-FR"/>
        </w:rPr>
        <w:t>-</w:t>
      </w:r>
      <w:r w:rsidRPr="001A41B3">
        <w:rPr>
          <w:bCs/>
          <w:noProof/>
          <w:lang w:val="fr-FR"/>
        </w:rPr>
        <w:t>Unis d</w:t>
      </w:r>
      <w:r w:rsidR="00BB0A23" w:rsidRPr="001A41B3">
        <w:rPr>
          <w:bCs/>
          <w:noProof/>
          <w:lang w:val="fr-FR"/>
        </w:rPr>
        <w:t>’</w:t>
      </w:r>
      <w:r w:rsidRPr="001A41B3">
        <w:rPr>
          <w:bCs/>
          <w:noProof/>
          <w:lang w:val="fr-FR"/>
        </w:rPr>
        <w:t>Amérique</w:t>
      </w:r>
      <w:r w:rsidR="003A278C" w:rsidRPr="001A41B3">
        <w:rPr>
          <w:bCs/>
          <w:noProof/>
          <w:lang w:val="fr-FR"/>
        </w:rPr>
        <w:br/>
      </w:r>
      <w:r w:rsidRPr="001A41B3">
        <w:rPr>
          <w:bCs/>
          <w:noProof/>
          <w:lang w:val="fr-FR"/>
        </w:rPr>
        <w:t xml:space="preserve"> (USPTO)</w:t>
      </w:r>
      <w:r w:rsidR="005E48A2" w:rsidRPr="001A41B3">
        <w:rPr>
          <w:bCs/>
          <w:noProof/>
          <w:lang w:val="fr-FR"/>
        </w:rPr>
        <w:t xml:space="preserve"> – PatentsView </w:t>
      </w:r>
      <w:r w:rsidR="003A278C" w:rsidRPr="001A41B3">
        <w:rPr>
          <w:bCs/>
          <w:noProof/>
          <w:lang w:val="fr-FR"/>
        </w:rPr>
        <w:tab/>
      </w:r>
      <w:r w:rsidR="003A278C" w:rsidRPr="001A41B3">
        <w:rPr>
          <w:bCs/>
          <w:noProof/>
          <w:lang w:val="fr-FR"/>
        </w:rPr>
        <w:tab/>
      </w:r>
      <w:r w:rsidR="003A278C" w:rsidRPr="001A41B3">
        <w:rPr>
          <w:bCs/>
          <w:noProof/>
          <w:lang w:val="fr-FR"/>
        </w:rPr>
        <w:tab/>
      </w:r>
      <w:r w:rsidR="003A278C" w:rsidRPr="001A41B3">
        <w:rPr>
          <w:bCs/>
          <w:noProof/>
          <w:lang w:val="fr-FR"/>
        </w:rPr>
        <w:tab/>
      </w:r>
      <w:del w:id="630" w:author="Author">
        <w:r w:rsidR="005E48A2" w:rsidDel="00C04610">
          <w:fldChar w:fldCharType="begin"/>
        </w:r>
        <w:r w:rsidR="005E48A2" w:rsidRPr="00EC50D2" w:rsidDel="00C04610">
          <w:rPr>
            <w:lang w:val="fr-CH"/>
          </w:rPr>
          <w:delInstrText>HYPERLINK "http://www.patentsview.org/api/doc.html"</w:delInstrText>
        </w:r>
        <w:r w:rsidR="005E48A2" w:rsidDel="00C04610">
          <w:fldChar w:fldCharType="separate"/>
        </w:r>
        <w:r w:rsidR="005E48A2" w:rsidRPr="00F926FF" w:rsidDel="00C04610">
          <w:rPr>
            <w:rStyle w:val="Hyperlink"/>
            <w:lang w:val="fr-FR"/>
          </w:rPr>
          <w:delText>http://www.patentsview.org/api/doc.html</w:delText>
        </w:r>
        <w:r w:rsidR="005E48A2" w:rsidDel="00C04610">
          <w:fldChar w:fldCharType="end"/>
        </w:r>
      </w:del>
      <w:ins w:id="631" w:author="Author">
        <w:r w:rsidR="00C04610">
          <w:fldChar w:fldCharType="begin"/>
        </w:r>
        <w:r w:rsidR="00C04610" w:rsidRPr="00C1783B">
          <w:rPr>
            <w:lang w:val="fr-CH"/>
            <w:rPrChange w:id="632" w:author="Author">
              <w:rPr/>
            </w:rPrChange>
          </w:rPr>
          <w:instrText>HYPERLINK "https://patentsview.org"</w:instrText>
        </w:r>
        <w:r w:rsidR="00C04610">
          <w:fldChar w:fldCharType="separate"/>
        </w:r>
        <w:r w:rsidR="00C04610" w:rsidRPr="00C1783B">
          <w:rPr>
            <w:rStyle w:val="Hyperlink"/>
            <w:lang w:val="fr-CH"/>
            <w:rPrChange w:id="633" w:author="Author">
              <w:rPr>
                <w:rStyle w:val="Hyperlink"/>
              </w:rPr>
            </w:rPrChange>
          </w:rPr>
          <w:t>https://patentsview.org</w:t>
        </w:r>
        <w:r w:rsidR="00C04610">
          <w:fldChar w:fldCharType="end"/>
        </w:r>
      </w:ins>
    </w:p>
    <w:p w14:paraId="34D0D1B6" w14:textId="1C88D246" w:rsidR="005E48A2" w:rsidRPr="008D6774" w:rsidRDefault="00FE47F8" w:rsidP="00CE01DA">
      <w:pPr>
        <w:pStyle w:val="NormalWeb"/>
        <w:spacing w:before="170" w:beforeAutospacing="0" w:after="170" w:afterAutospacing="0"/>
        <w:rPr>
          <w:bCs/>
          <w:noProof/>
          <w:u w:val="single"/>
          <w:lang w:val="es-419"/>
        </w:rPr>
      </w:pPr>
      <w:r w:rsidRPr="008D6774">
        <w:rPr>
          <w:bCs/>
          <w:noProof/>
          <w:lang w:val="es-419"/>
        </w:rPr>
        <w:t>OMPI</w:t>
      </w:r>
      <w:r w:rsidR="005E48A2" w:rsidRPr="008D6774">
        <w:rPr>
          <w:bCs/>
          <w:noProof/>
          <w:lang w:val="es-419"/>
        </w:rPr>
        <w:t xml:space="preserve"> – ePCTv1.1</w:t>
      </w:r>
      <w:r w:rsidR="003A278C" w:rsidRPr="008D6774">
        <w:rPr>
          <w:bCs/>
          <w:noProof/>
          <w:lang w:val="es-419"/>
        </w:rPr>
        <w:tab/>
      </w:r>
      <w:r w:rsidR="003A278C" w:rsidRPr="008D6774">
        <w:rPr>
          <w:bCs/>
          <w:noProof/>
          <w:lang w:val="es-419"/>
        </w:rPr>
        <w:tab/>
      </w:r>
      <w:r w:rsidR="003A278C" w:rsidRPr="008D6774">
        <w:rPr>
          <w:bCs/>
          <w:noProof/>
          <w:lang w:val="es-419"/>
        </w:rPr>
        <w:tab/>
      </w:r>
      <w:r w:rsidR="003A278C" w:rsidRPr="008D6774">
        <w:rPr>
          <w:bCs/>
          <w:noProof/>
          <w:lang w:val="es-419"/>
        </w:rPr>
        <w:tab/>
      </w:r>
      <w:r w:rsidR="003A278C" w:rsidRPr="008D6774">
        <w:rPr>
          <w:bCs/>
          <w:noProof/>
          <w:lang w:val="es-419"/>
        </w:rPr>
        <w:tab/>
      </w:r>
      <w:r w:rsidR="005E48A2" w:rsidRPr="008D6774">
        <w:rPr>
          <w:bCs/>
          <w:noProof/>
          <w:lang w:val="es-419"/>
        </w:rPr>
        <w:t> </w:t>
      </w:r>
      <w:hyperlink r:id="rId45" w:history="1">
        <w:r w:rsidR="005E48A2" w:rsidRPr="008D6774">
          <w:rPr>
            <w:rStyle w:val="Hyperlink"/>
            <w:lang w:val="es-419"/>
          </w:rPr>
          <w:t>https://pct.wipo.int</w:t>
        </w:r>
        <w:r w:rsidR="005E48A2" w:rsidRPr="008D6774">
          <w:rPr>
            <w:bCs/>
            <w:noProof/>
            <w:u w:val="single"/>
            <w:lang w:val="es-419"/>
          </w:rPr>
          <w:t>/</w:t>
        </w:r>
      </w:hyperlink>
    </w:p>
    <w:p w14:paraId="10B44B66" w14:textId="7C8C03F1" w:rsidR="00C04610" w:rsidRPr="00C1783B" w:rsidRDefault="00FE47F8">
      <w:pPr>
        <w:rPr>
          <w:lang w:val="es-ES"/>
          <w:rPrChange w:id="634" w:author="Author">
            <w:rPr>
              <w:bCs/>
              <w:noProof/>
            </w:rPr>
          </w:rPrChange>
        </w:rPr>
        <w:pPrChange w:id="635" w:author="Author">
          <w:pPr>
            <w:pStyle w:val="NormalWeb"/>
            <w:spacing w:before="170" w:beforeAutospacing="0" w:after="170" w:afterAutospacing="0"/>
          </w:pPr>
        </w:pPrChange>
      </w:pPr>
      <w:r w:rsidRPr="00C1783B">
        <w:rPr>
          <w:bCs/>
          <w:noProof/>
          <w:lang w:val="es-419"/>
          <w:rPrChange w:id="636" w:author="Author">
            <w:rPr>
              <w:bCs/>
              <w:noProof/>
            </w:rPr>
          </w:rPrChange>
        </w:rPr>
        <w:t>EUIPO</w:t>
      </w:r>
      <w:r w:rsidR="00C04610" w:rsidRPr="00C1783B">
        <w:rPr>
          <w:bCs/>
          <w:noProof/>
          <w:lang w:val="es-419"/>
          <w:rPrChange w:id="637" w:author="Author">
            <w:rPr>
              <w:bCs/>
              <w:noProof/>
            </w:rPr>
          </w:rPrChange>
        </w:rPr>
        <w:t xml:space="preserve"> </w:t>
      </w:r>
      <w:r w:rsidR="005E48A2" w:rsidRPr="00C1783B">
        <w:rPr>
          <w:bCs/>
          <w:noProof/>
          <w:lang w:val="es-419"/>
          <w:rPrChange w:id="638" w:author="Author">
            <w:rPr>
              <w:bCs/>
              <w:noProof/>
            </w:rPr>
          </w:rPrChange>
        </w:rPr>
        <w:t>TMview</w:t>
      </w:r>
      <w:ins w:id="639" w:author="Author">
        <w:r w:rsidR="00C04610" w:rsidRPr="00810958">
          <w:rPr>
            <w:bCs/>
            <w:lang w:val="es-ES"/>
          </w:rPr>
          <w:tab/>
        </w:r>
        <w:r w:rsidR="00C04610">
          <w:rPr>
            <w:bCs/>
            <w:lang w:val="es-ES"/>
          </w:rPr>
          <w:tab/>
        </w:r>
        <w:r w:rsidR="00C04610">
          <w:rPr>
            <w:bCs/>
            <w:lang w:val="es-ES"/>
          </w:rPr>
          <w:tab/>
        </w:r>
        <w:r w:rsidR="00C04610">
          <w:rPr>
            <w:bCs/>
            <w:lang w:val="es-ES"/>
          </w:rPr>
          <w:tab/>
        </w:r>
        <w:r w:rsidR="00C04610">
          <w:rPr>
            <w:bCs/>
            <w:lang w:val="es-ES"/>
          </w:rPr>
          <w:tab/>
        </w:r>
        <w:r w:rsidR="00C04610">
          <w:rPr>
            <w:lang w:val="es-ES"/>
          </w:rPr>
          <w:fldChar w:fldCharType="begin"/>
        </w:r>
        <w:r w:rsidR="00C04610">
          <w:rPr>
            <w:lang w:val="es-ES"/>
          </w:rPr>
          <w:instrText>HYPERLINK "</w:instrText>
        </w:r>
        <w:r w:rsidR="00C04610" w:rsidRPr="00810958">
          <w:rPr>
            <w:lang w:val="es-ES"/>
          </w:rPr>
          <w:instrText>https://www.tmdn.org/tmview/#/tmview</w:instrText>
        </w:r>
        <w:r w:rsidR="00C04610">
          <w:rPr>
            <w:lang w:val="es-ES"/>
          </w:rPr>
          <w:instrText>"</w:instrText>
        </w:r>
        <w:r w:rsidR="00C04610">
          <w:rPr>
            <w:lang w:val="es-ES"/>
          </w:rPr>
        </w:r>
        <w:r w:rsidR="00C04610">
          <w:rPr>
            <w:lang w:val="es-ES"/>
          </w:rPr>
          <w:fldChar w:fldCharType="separate"/>
        </w:r>
        <w:r w:rsidR="00C04610" w:rsidRPr="000C2969">
          <w:rPr>
            <w:rStyle w:val="Hyperlink"/>
            <w:lang w:val="es-ES"/>
          </w:rPr>
          <w:t>https://www.tmdn.org/tmview/#/tmview</w:t>
        </w:r>
        <w:r w:rsidR="00C04610">
          <w:rPr>
            <w:lang w:val="es-ES"/>
          </w:rPr>
          <w:fldChar w:fldCharType="end"/>
        </w:r>
        <w:r w:rsidR="00C04610">
          <w:rPr>
            <w:lang w:val="es-ES"/>
          </w:rPr>
          <w:t xml:space="preserve"> </w:t>
        </w:r>
      </w:ins>
    </w:p>
    <w:p w14:paraId="22FAC83D" w14:textId="297D986B" w:rsidR="00C04610" w:rsidRPr="00C1783B" w:rsidRDefault="00C04610">
      <w:pPr>
        <w:rPr>
          <w:lang w:val="es-ES"/>
          <w:rPrChange w:id="640" w:author="Author">
            <w:rPr>
              <w:bCs/>
              <w:noProof/>
            </w:rPr>
          </w:rPrChange>
        </w:rPr>
        <w:pPrChange w:id="641" w:author="Author">
          <w:pPr>
            <w:pStyle w:val="NormalWeb"/>
            <w:spacing w:before="170" w:beforeAutospacing="0" w:after="170" w:afterAutospacing="0"/>
          </w:pPr>
        </w:pPrChange>
      </w:pPr>
      <w:ins w:id="642" w:author="Author">
        <w:r w:rsidRPr="00C1783B">
          <w:rPr>
            <w:bCs/>
            <w:noProof/>
            <w:lang w:val="es-419"/>
            <w:rPrChange w:id="643" w:author="Author">
              <w:rPr>
                <w:bCs/>
                <w:noProof/>
              </w:rPr>
            </w:rPrChange>
          </w:rPr>
          <w:t xml:space="preserve">EUIPO </w:t>
        </w:r>
      </w:ins>
      <w:r w:rsidR="005E48A2" w:rsidRPr="00C1783B">
        <w:rPr>
          <w:bCs/>
          <w:noProof/>
          <w:lang w:val="es-419"/>
          <w:rPrChange w:id="644" w:author="Author">
            <w:rPr>
              <w:bCs/>
              <w:noProof/>
            </w:rPr>
          </w:rPrChange>
        </w:rPr>
        <w:t>Designview</w:t>
      </w:r>
      <w:ins w:id="645" w:author="Author">
        <w:r w:rsidRPr="00C1783B">
          <w:rPr>
            <w:bCs/>
            <w:noProof/>
            <w:lang w:val="es-419"/>
            <w:rPrChange w:id="646" w:author="Author">
              <w:rPr>
                <w:bCs/>
                <w:noProof/>
              </w:rPr>
            </w:rPrChange>
          </w:rPr>
          <w:tab/>
        </w:r>
        <w:r w:rsidRPr="00C1783B">
          <w:rPr>
            <w:bCs/>
            <w:noProof/>
            <w:lang w:val="es-419"/>
            <w:rPrChange w:id="647" w:author="Author">
              <w:rPr>
                <w:bCs/>
                <w:noProof/>
              </w:rPr>
            </w:rPrChange>
          </w:rPr>
          <w:tab/>
        </w:r>
        <w:r w:rsidRPr="00C1783B">
          <w:rPr>
            <w:bCs/>
            <w:noProof/>
            <w:lang w:val="es-419"/>
            <w:rPrChange w:id="648" w:author="Author">
              <w:rPr>
                <w:bCs/>
                <w:noProof/>
              </w:rPr>
            </w:rPrChange>
          </w:rPr>
          <w:tab/>
        </w:r>
        <w:r w:rsidRPr="00C1783B">
          <w:rPr>
            <w:bCs/>
            <w:noProof/>
            <w:lang w:val="es-419"/>
            <w:rPrChange w:id="649" w:author="Author">
              <w:rPr>
                <w:bCs/>
                <w:noProof/>
              </w:rPr>
            </w:rPrChange>
          </w:rPr>
          <w:tab/>
        </w:r>
        <w:r w:rsidRPr="00C1783B">
          <w:rPr>
            <w:bCs/>
            <w:noProof/>
            <w:lang w:val="es-419"/>
            <w:rPrChange w:id="650" w:author="Author">
              <w:rPr>
                <w:bCs/>
                <w:noProof/>
              </w:rPr>
            </w:rPrChange>
          </w:rPr>
          <w:tab/>
        </w:r>
        <w:r>
          <w:rPr>
            <w:lang w:val="es-ES"/>
          </w:rPr>
          <w:fldChar w:fldCharType="begin"/>
        </w:r>
        <w:r>
          <w:rPr>
            <w:lang w:val="es-ES"/>
          </w:rPr>
          <w:instrText>HYPERLINK "</w:instrText>
        </w:r>
        <w:r w:rsidRPr="00810958">
          <w:rPr>
            <w:lang w:val="es-ES"/>
          </w:rPr>
          <w:instrText>https://www.tmdn.org/tmdsview-web/#/dsview</w:instrText>
        </w:r>
        <w:r>
          <w:rPr>
            <w:lang w:val="es-ES"/>
          </w:rPr>
          <w:instrText>"</w:instrText>
        </w:r>
        <w:r>
          <w:rPr>
            <w:lang w:val="es-ES"/>
          </w:rPr>
        </w:r>
        <w:r>
          <w:rPr>
            <w:lang w:val="es-ES"/>
          </w:rPr>
          <w:fldChar w:fldCharType="separate"/>
        </w:r>
        <w:r w:rsidRPr="000C2969">
          <w:rPr>
            <w:rStyle w:val="Hyperlink"/>
            <w:lang w:val="es-ES"/>
          </w:rPr>
          <w:t>https://www.tmdn.org/tmdsview-web/#/dsview</w:t>
        </w:r>
        <w:r>
          <w:rPr>
            <w:lang w:val="es-ES"/>
          </w:rPr>
          <w:fldChar w:fldCharType="end"/>
        </w:r>
        <w:r>
          <w:rPr>
            <w:lang w:val="es-ES"/>
          </w:rPr>
          <w:t xml:space="preserve"> </w:t>
        </w:r>
      </w:ins>
    </w:p>
    <w:p w14:paraId="2B78BC78" w14:textId="71CD37E2" w:rsidR="00C04610" w:rsidRDefault="005E48A2">
      <w:pPr>
        <w:rPr>
          <w:ins w:id="651" w:author="Author"/>
        </w:rPr>
        <w:pPrChange w:id="652" w:author="Author">
          <w:pPr>
            <w:pStyle w:val="NormalWeb"/>
          </w:pPr>
        </w:pPrChange>
      </w:pPr>
      <w:r w:rsidRPr="00C04610">
        <w:rPr>
          <w:bCs/>
          <w:noProof/>
        </w:rPr>
        <w:t xml:space="preserve">TMclass </w:t>
      </w:r>
      <w:r w:rsidR="003A278C" w:rsidRPr="00C04610">
        <w:rPr>
          <w:bCs/>
          <w:noProof/>
        </w:rPr>
        <w:tab/>
      </w:r>
      <w:r w:rsidR="003A278C" w:rsidRPr="00C04610">
        <w:rPr>
          <w:bCs/>
          <w:noProof/>
        </w:rPr>
        <w:tab/>
      </w:r>
      <w:r w:rsidR="003A278C" w:rsidRPr="00C04610">
        <w:rPr>
          <w:bCs/>
          <w:noProof/>
        </w:rPr>
        <w:tab/>
      </w:r>
      <w:del w:id="653" w:author="Author">
        <w:r w:rsidDel="00C04610">
          <w:fldChar w:fldCharType="begin"/>
        </w:r>
        <w:r w:rsidRPr="00C04610" w:rsidDel="00C04610">
          <w:delInstrText>HYPERLINK "http://www.tm-xml.org/TM-XML/TM-XML_xml/TM-XML_TM-Search.xml"</w:delInstrText>
        </w:r>
        <w:r w:rsidDel="00C04610">
          <w:fldChar w:fldCharType="separate"/>
        </w:r>
        <w:r w:rsidRPr="00C04610" w:rsidDel="00C04610">
          <w:rPr>
            <w:rStyle w:val="Hyperlink"/>
          </w:rPr>
          <w:delText>http://www.tm</w:delText>
        </w:r>
        <w:r w:rsidR="00BB0A23" w:rsidRPr="00C04610" w:rsidDel="00C04610">
          <w:rPr>
            <w:rStyle w:val="Hyperlink"/>
          </w:rPr>
          <w:delText>-</w:delText>
        </w:r>
        <w:r w:rsidRPr="00C04610" w:rsidDel="00C04610">
          <w:rPr>
            <w:rStyle w:val="Hyperlink"/>
          </w:rPr>
          <w:delText>xml.org/TM</w:delText>
        </w:r>
        <w:r w:rsidR="00BB0A23" w:rsidRPr="00C04610" w:rsidDel="00C04610">
          <w:rPr>
            <w:rStyle w:val="Hyperlink"/>
          </w:rPr>
          <w:delText>-</w:delText>
        </w:r>
        <w:r w:rsidRPr="00C04610" w:rsidDel="00C04610">
          <w:rPr>
            <w:rStyle w:val="Hyperlink"/>
          </w:rPr>
          <w:delText>XML/TM</w:delText>
        </w:r>
        <w:r w:rsidR="00BB0A23" w:rsidRPr="00C04610" w:rsidDel="00C04610">
          <w:rPr>
            <w:rStyle w:val="Hyperlink"/>
          </w:rPr>
          <w:delText>-</w:delText>
        </w:r>
        <w:r w:rsidRPr="00C04610" w:rsidDel="00C04610">
          <w:rPr>
            <w:rStyle w:val="Hyperlink"/>
          </w:rPr>
          <w:delText>XML_xml/TM</w:delText>
        </w:r>
        <w:r w:rsidR="00BB0A23" w:rsidRPr="00C04610" w:rsidDel="00C04610">
          <w:rPr>
            <w:rStyle w:val="Hyperlink"/>
          </w:rPr>
          <w:delText>-</w:delText>
        </w:r>
        <w:r w:rsidRPr="00C04610" w:rsidDel="00C04610">
          <w:rPr>
            <w:rStyle w:val="Hyperlink"/>
          </w:rPr>
          <w:delText>XML_TM</w:delText>
        </w:r>
        <w:r w:rsidR="00BB0A23" w:rsidRPr="00C04610" w:rsidDel="00C04610">
          <w:rPr>
            <w:rStyle w:val="Hyperlink"/>
          </w:rPr>
          <w:delText>-</w:delText>
        </w:r>
        <w:r w:rsidRPr="00C04610" w:rsidDel="00C04610">
          <w:rPr>
            <w:rStyle w:val="Hyperlink"/>
          </w:rPr>
          <w:delText>Search.xml</w:delText>
        </w:r>
        <w:r w:rsidDel="00C04610">
          <w:fldChar w:fldCharType="end"/>
        </w:r>
      </w:del>
      <w:ins w:id="654" w:author="Author">
        <w:r w:rsidR="00C04610">
          <w:fldChar w:fldCharType="begin"/>
        </w:r>
        <w:r w:rsidR="00C04610">
          <w:instrText>HYPERLINK "</w:instrText>
        </w:r>
        <w:r w:rsidR="00C04610" w:rsidRPr="00534366">
          <w:instrText>https://tmclass.tmdn.org/ec2/</w:instrText>
        </w:r>
        <w:r w:rsidR="00C04610">
          <w:instrText>"</w:instrText>
        </w:r>
        <w:r w:rsidR="00C04610">
          <w:fldChar w:fldCharType="separate"/>
        </w:r>
        <w:r w:rsidR="00C04610" w:rsidRPr="00017AA8">
          <w:rPr>
            <w:rStyle w:val="Hyperlink"/>
          </w:rPr>
          <w:t>https://tmclass.tmdn.org/ec2/</w:t>
        </w:r>
        <w:r w:rsidR="00C04610">
          <w:fldChar w:fldCharType="end"/>
        </w:r>
      </w:ins>
    </w:p>
    <w:p w14:paraId="4A09F31B" w14:textId="5310CB0D" w:rsidR="005E48A2" w:rsidRPr="00C04610" w:rsidRDefault="00C04610" w:rsidP="00C04610">
      <w:pPr>
        <w:pStyle w:val="NormalWeb"/>
        <w:spacing w:before="170" w:beforeAutospacing="0" w:after="170" w:afterAutospacing="0"/>
        <w:rPr>
          <w:bCs/>
          <w:noProof/>
          <w:u w:val="single"/>
        </w:rPr>
      </w:pPr>
      <w:ins w:id="655" w:author="Author">
        <w:r>
          <w:t>DESIGNclass</w:t>
        </w:r>
        <w:r>
          <w:tab/>
        </w:r>
        <w:r>
          <w:tab/>
        </w:r>
        <w:r>
          <w:tab/>
        </w:r>
        <w:r>
          <w:tab/>
        </w:r>
        <w:r>
          <w:tab/>
        </w:r>
        <w:r>
          <w:tab/>
        </w:r>
        <w:r>
          <w:fldChar w:fldCharType="begin"/>
        </w:r>
        <w:r>
          <w:instrText>HYPERLINK "</w:instrText>
        </w:r>
        <w:r w:rsidRPr="00C1783B">
          <w:rPr>
            <w:rPrChange w:id="656" w:author="Author">
              <w:rPr>
                <w:rStyle w:val="Hyperlink"/>
              </w:rPr>
            </w:rPrChange>
          </w:rPr>
          <w:instrText>https://euipo.europa.eu/designclass/</w:instrText>
        </w:r>
        <w:r>
          <w:instrText>"</w:instrText>
        </w:r>
        <w:r>
          <w:fldChar w:fldCharType="separate"/>
        </w:r>
        <w:r w:rsidRPr="00C04610">
          <w:rPr>
            <w:rStyle w:val="Hyperlink"/>
          </w:rPr>
          <w:t>https://euipo.europa.eu/designclass/</w:t>
        </w:r>
        <w:r>
          <w:fldChar w:fldCharType="end"/>
        </w:r>
      </w:ins>
    </w:p>
    <w:p w14:paraId="7AC0314A" w14:textId="4C5DC559" w:rsidR="005E48A2" w:rsidRPr="00093D48" w:rsidRDefault="00345183" w:rsidP="00CE01DA">
      <w:pPr>
        <w:pStyle w:val="Heading3"/>
        <w:spacing w:before="170"/>
        <w:ind w:left="0"/>
      </w:pPr>
      <w:bookmarkStart w:id="657" w:name="_Toc54363391"/>
      <w:bookmarkStart w:id="658" w:name="_Toc212824908"/>
      <w:r w:rsidRPr="00093D48">
        <w:t xml:space="preserve">API REST du secteur privé et </w:t>
      </w:r>
      <w:r w:rsidR="00CF0D30" w:rsidRPr="00093D48">
        <w:t>directives en matière de conception</w:t>
      </w:r>
      <w:bookmarkEnd w:id="657"/>
      <w:bookmarkEnd w:id="658"/>
    </w:p>
    <w:p w14:paraId="3A2FE5F6" w14:textId="3884DAB2" w:rsidR="005E48A2" w:rsidRPr="00F926FF" w:rsidRDefault="005E48A2" w:rsidP="00CE01DA">
      <w:pPr>
        <w:pStyle w:val="NormalWeb"/>
        <w:spacing w:before="170" w:beforeAutospacing="0" w:after="170" w:afterAutospacing="0"/>
        <w:rPr>
          <w:bCs/>
          <w:noProof/>
          <w:u w:val="single"/>
        </w:rPr>
      </w:pPr>
      <w:r w:rsidRPr="001A41B3">
        <w:rPr>
          <w:bCs/>
          <w:noProof/>
        </w:rPr>
        <w:t xml:space="preserve">Facebook </w:t>
      </w:r>
      <w:r w:rsidR="00CC4BED">
        <w:rPr>
          <w:bCs/>
          <w:noProof/>
        </w:rPr>
        <w:tab/>
      </w:r>
      <w:r w:rsidR="00CC4BED">
        <w:rPr>
          <w:bCs/>
          <w:noProof/>
        </w:rPr>
        <w:tab/>
      </w:r>
      <w:r w:rsidR="00CC4BED">
        <w:rPr>
          <w:bCs/>
          <w:noProof/>
        </w:rPr>
        <w:tab/>
      </w:r>
      <w:r w:rsidR="00CC4BED">
        <w:rPr>
          <w:bCs/>
          <w:noProof/>
        </w:rPr>
        <w:tab/>
      </w:r>
      <w:r w:rsidR="00CC4BED">
        <w:rPr>
          <w:bCs/>
          <w:noProof/>
        </w:rPr>
        <w:tab/>
      </w:r>
      <w:r w:rsidR="00CC4BED">
        <w:rPr>
          <w:bCs/>
          <w:noProof/>
        </w:rPr>
        <w:tab/>
      </w:r>
      <w:hyperlink r:id="rId46" w:history="1">
        <w:r w:rsidRPr="00F926FF">
          <w:rPr>
            <w:rStyle w:val="Hyperlink"/>
          </w:rPr>
          <w:t>https://developers.facebook.com/docs/graph</w:t>
        </w:r>
        <w:r w:rsidR="00BB0A23" w:rsidRPr="00F926FF">
          <w:rPr>
            <w:rStyle w:val="Hyperlink"/>
          </w:rPr>
          <w:t>-</w:t>
        </w:r>
        <w:r w:rsidRPr="00F926FF">
          <w:rPr>
            <w:rStyle w:val="Hyperlink"/>
          </w:rPr>
          <w:t>api/reference</w:t>
        </w:r>
      </w:hyperlink>
    </w:p>
    <w:p w14:paraId="5A95CE6E" w14:textId="70D4E7B7" w:rsidR="005E48A2" w:rsidRPr="00F926FF" w:rsidRDefault="005E48A2" w:rsidP="00CE01DA">
      <w:pPr>
        <w:pStyle w:val="NormalWeb"/>
        <w:spacing w:before="170" w:beforeAutospacing="0" w:after="170" w:afterAutospacing="0"/>
        <w:rPr>
          <w:bCs/>
          <w:noProof/>
          <w:u w:val="single"/>
        </w:rPr>
      </w:pPr>
      <w:r w:rsidRPr="001A41B3">
        <w:rPr>
          <w:bCs/>
          <w:noProof/>
        </w:rPr>
        <w:t>GitHub</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47" w:history="1">
        <w:r w:rsidRPr="00F926FF">
          <w:rPr>
            <w:rStyle w:val="Hyperlink"/>
          </w:rPr>
          <w:t>https://developer.github.com/v3</w:t>
        </w:r>
      </w:hyperlink>
    </w:p>
    <w:p w14:paraId="401D376A" w14:textId="155C5FE0" w:rsidR="005E48A2" w:rsidRPr="00F926FF" w:rsidRDefault="005E48A2" w:rsidP="00CE01DA">
      <w:pPr>
        <w:pStyle w:val="NormalWeb"/>
        <w:spacing w:before="170" w:beforeAutospacing="0" w:after="170" w:afterAutospacing="0"/>
        <w:rPr>
          <w:bCs/>
          <w:noProof/>
          <w:u w:val="single"/>
        </w:rPr>
      </w:pPr>
      <w:r w:rsidRPr="001A41B3">
        <w:rPr>
          <w:bCs/>
          <w:noProof/>
        </w:rPr>
        <w:t>Google APIs Design Guide</w:t>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48" w:history="1">
        <w:r w:rsidRPr="00F926FF">
          <w:rPr>
            <w:rStyle w:val="Hyperlink"/>
          </w:rPr>
          <w:t>https://cloud.google.com/apis/design/</w:t>
        </w:r>
      </w:hyperlink>
    </w:p>
    <w:p w14:paraId="3BE3B519" w14:textId="34B1C5DB" w:rsidR="005E48A2" w:rsidRPr="00F926FF" w:rsidRDefault="005E48A2" w:rsidP="00CE01DA">
      <w:pPr>
        <w:pStyle w:val="NormalWeb"/>
        <w:spacing w:before="170" w:beforeAutospacing="0" w:after="170" w:afterAutospacing="0"/>
        <w:rPr>
          <w:bCs/>
          <w:noProof/>
          <w:u w:val="single"/>
        </w:rPr>
      </w:pPr>
      <w:r w:rsidRPr="001A41B3">
        <w:rPr>
          <w:bCs/>
          <w:noProof/>
        </w:rPr>
        <w:t>Azure</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49" w:history="1">
        <w:r w:rsidRPr="00F926FF">
          <w:rPr>
            <w:rStyle w:val="Hyperlink"/>
          </w:rPr>
          <w:t>https://docs.microsoft.com/en</w:t>
        </w:r>
        <w:r w:rsidR="00BB0A23" w:rsidRPr="00F926FF">
          <w:rPr>
            <w:rStyle w:val="Hyperlink"/>
          </w:rPr>
          <w:t>-</w:t>
        </w:r>
        <w:r w:rsidRPr="00F926FF">
          <w:rPr>
            <w:rStyle w:val="Hyperlink"/>
          </w:rPr>
          <w:t>us/rest/api/</w:t>
        </w:r>
      </w:hyperlink>
    </w:p>
    <w:p w14:paraId="29A766E3" w14:textId="5995D82F" w:rsidR="005E48A2" w:rsidRPr="00F926FF" w:rsidRDefault="005E48A2" w:rsidP="00CE01DA">
      <w:pPr>
        <w:pStyle w:val="NormalWeb"/>
        <w:spacing w:before="170" w:beforeAutospacing="0" w:after="170" w:afterAutospacing="0"/>
        <w:rPr>
          <w:rStyle w:val="Hyperlink"/>
        </w:rPr>
      </w:pPr>
      <w:r w:rsidRPr="001A41B3">
        <w:rPr>
          <w:bCs/>
          <w:noProof/>
        </w:rPr>
        <w:t>OpenAPI</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0" w:history="1">
        <w:r w:rsidRPr="00F926FF">
          <w:rPr>
            <w:rStyle w:val="Hyperlink"/>
          </w:rPr>
          <w:t>https://swagger.io/docs/specification/about/</w:t>
        </w:r>
      </w:hyperlink>
    </w:p>
    <w:p w14:paraId="1622CE09" w14:textId="0731CE39" w:rsidR="005E48A2" w:rsidRPr="00F926FF" w:rsidRDefault="005E48A2" w:rsidP="00CE01DA">
      <w:pPr>
        <w:pStyle w:val="NormalWeb"/>
        <w:spacing w:before="170" w:beforeAutospacing="0" w:after="170" w:afterAutospacing="0"/>
        <w:rPr>
          <w:bCs/>
          <w:noProof/>
          <w:u w:val="single"/>
        </w:rPr>
      </w:pPr>
      <w:r w:rsidRPr="001A41B3">
        <w:rPr>
          <w:bCs/>
          <w:noProof/>
        </w:rPr>
        <w:t>OData</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1" w:history="1">
        <w:r w:rsidRPr="00F926FF">
          <w:rPr>
            <w:rStyle w:val="Hyperlink"/>
          </w:rPr>
          <w:t>http://www.odata.org/documentation/</w:t>
        </w:r>
      </w:hyperlink>
    </w:p>
    <w:p w14:paraId="5046F241" w14:textId="36557F11" w:rsidR="005E48A2" w:rsidRPr="00F926FF" w:rsidRDefault="005E48A2" w:rsidP="00CE01DA">
      <w:pPr>
        <w:pStyle w:val="NormalWeb"/>
        <w:spacing w:before="170" w:beforeAutospacing="0" w:after="170" w:afterAutospacing="0"/>
        <w:rPr>
          <w:bCs/>
          <w:noProof/>
          <w:u w:val="single"/>
          <w:lang w:val="fr-FR"/>
        </w:rPr>
      </w:pPr>
      <w:r w:rsidRPr="001A41B3">
        <w:rPr>
          <w:bCs/>
          <w:noProof/>
          <w:lang w:val="fr-FR"/>
        </w:rPr>
        <w:t>JSON API</w:t>
      </w:r>
      <w:r w:rsidR="003A278C" w:rsidRPr="001A41B3">
        <w:rPr>
          <w:bCs/>
          <w:noProof/>
          <w:lang w:val="fr-FR"/>
        </w:rPr>
        <w:tab/>
      </w:r>
      <w:r w:rsidR="003A278C" w:rsidRPr="001A41B3">
        <w:rPr>
          <w:bCs/>
          <w:noProof/>
          <w:lang w:val="fr-FR"/>
        </w:rPr>
        <w:tab/>
      </w:r>
      <w:r w:rsidR="003A278C" w:rsidRPr="001A41B3">
        <w:rPr>
          <w:bCs/>
          <w:noProof/>
          <w:lang w:val="fr-FR"/>
        </w:rPr>
        <w:tab/>
      </w:r>
      <w:r w:rsidR="003A278C" w:rsidRPr="001A41B3">
        <w:rPr>
          <w:bCs/>
          <w:noProof/>
          <w:lang w:val="fr-FR"/>
        </w:rPr>
        <w:tab/>
      </w:r>
      <w:r w:rsidR="003A278C" w:rsidRPr="001A41B3">
        <w:rPr>
          <w:bCs/>
          <w:noProof/>
          <w:lang w:val="fr-FR"/>
        </w:rPr>
        <w:tab/>
      </w:r>
      <w:r w:rsidR="003A278C" w:rsidRPr="001A41B3">
        <w:rPr>
          <w:bCs/>
          <w:noProof/>
          <w:lang w:val="fr-FR"/>
        </w:rPr>
        <w:tab/>
      </w:r>
      <w:hyperlink r:id="rId52" w:history="1">
        <w:r w:rsidRPr="00F926FF">
          <w:rPr>
            <w:rStyle w:val="Hyperlink"/>
            <w:lang w:val="fr-FR"/>
          </w:rPr>
          <w:t>http://jsonapi.org/format/</w:t>
        </w:r>
      </w:hyperlink>
    </w:p>
    <w:p w14:paraId="4CC8904A" w14:textId="3F546B28" w:rsidR="005E48A2" w:rsidRPr="00F926FF" w:rsidRDefault="005E48A2" w:rsidP="00CE01DA">
      <w:pPr>
        <w:pStyle w:val="NormalWeb"/>
        <w:spacing w:before="170" w:beforeAutospacing="0" w:after="170" w:afterAutospacing="0"/>
        <w:rPr>
          <w:rStyle w:val="Hyperlink"/>
        </w:rPr>
      </w:pPr>
      <w:r w:rsidRPr="001A41B3">
        <w:rPr>
          <w:bCs/>
          <w:noProof/>
        </w:rPr>
        <w:t>Microsoft API Design</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3" w:history="1">
        <w:r w:rsidRPr="00F926FF">
          <w:rPr>
            <w:rStyle w:val="Hyperlink"/>
          </w:rPr>
          <w:t>https://docs.microsoft.com/en</w:t>
        </w:r>
        <w:r w:rsidR="00BB0A23" w:rsidRPr="00F926FF">
          <w:rPr>
            <w:rStyle w:val="Hyperlink"/>
          </w:rPr>
          <w:t>-</w:t>
        </w:r>
        <w:r w:rsidRPr="00F926FF">
          <w:rPr>
            <w:rStyle w:val="Hyperlink"/>
          </w:rPr>
          <w:t>us/azure/architecture/best</w:t>
        </w:r>
        <w:r w:rsidR="00BB0A23" w:rsidRPr="00F926FF">
          <w:rPr>
            <w:rStyle w:val="Hyperlink"/>
          </w:rPr>
          <w:t>-</w:t>
        </w:r>
        <w:r w:rsidRPr="00F926FF">
          <w:rPr>
            <w:rStyle w:val="Hyperlink"/>
          </w:rPr>
          <w:t>practices/api</w:t>
        </w:r>
        <w:r w:rsidR="00BB0A23" w:rsidRPr="00F926FF">
          <w:rPr>
            <w:rStyle w:val="Hyperlink"/>
          </w:rPr>
          <w:t>-</w:t>
        </w:r>
        <w:r w:rsidRPr="00F926FF">
          <w:rPr>
            <w:rStyle w:val="Hyperlink"/>
          </w:rPr>
          <w:t>design</w:t>
        </w:r>
      </w:hyperlink>
    </w:p>
    <w:p w14:paraId="45543735" w14:textId="1B118E4D" w:rsidR="005E48A2" w:rsidRPr="00F926FF" w:rsidRDefault="005E48A2" w:rsidP="00CE01DA">
      <w:pPr>
        <w:pStyle w:val="NormalWeb"/>
        <w:spacing w:before="170" w:beforeAutospacing="0" w:after="170" w:afterAutospacing="0"/>
        <w:rPr>
          <w:rStyle w:val="Hyperlink"/>
        </w:rPr>
      </w:pPr>
      <w:r w:rsidRPr="001A41B3">
        <w:rPr>
          <w:bCs/>
          <w:noProof/>
        </w:rPr>
        <w:t>JIRA REST API</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4" w:anchor="getting-metadata-for-creating-issues-examples" w:history="1">
        <w:r w:rsidRPr="00F926FF">
          <w:rPr>
            <w:rStyle w:val="Hyperlink"/>
          </w:rPr>
          <w:t>https://developer.atlassian.com/server/jira/platform/jira</w:t>
        </w:r>
        <w:r w:rsidR="00BB0A23" w:rsidRPr="00F926FF">
          <w:rPr>
            <w:rStyle w:val="Hyperlink"/>
          </w:rPr>
          <w:t>-</w:t>
        </w:r>
        <w:r w:rsidRPr="00F926FF">
          <w:rPr>
            <w:rStyle w:val="Hyperlink"/>
          </w:rPr>
          <w:t>rest</w:t>
        </w:r>
        <w:r w:rsidR="00BB0A23" w:rsidRPr="00F926FF">
          <w:rPr>
            <w:rStyle w:val="Hyperlink"/>
          </w:rPr>
          <w:t>-</w:t>
        </w:r>
        <w:r w:rsidRPr="00F926FF">
          <w:rPr>
            <w:rStyle w:val="Hyperlink"/>
          </w:rPr>
          <w:t>api</w:t>
        </w:r>
        <w:r w:rsidR="00BB0A23" w:rsidRPr="00F926FF">
          <w:rPr>
            <w:rStyle w:val="Hyperlink"/>
          </w:rPr>
          <w:t>-</w:t>
        </w:r>
        <w:r w:rsidRPr="00F926FF">
          <w:rPr>
            <w:rStyle w:val="Hyperlink"/>
          </w:rPr>
          <w:t>examples</w:t>
        </w:r>
      </w:hyperlink>
    </w:p>
    <w:p w14:paraId="4AD6BB4E" w14:textId="394D1E43" w:rsidR="005E48A2" w:rsidRPr="00F926FF" w:rsidRDefault="008F6110" w:rsidP="00CE01DA">
      <w:pPr>
        <w:pStyle w:val="NormalWeb"/>
        <w:spacing w:before="170" w:beforeAutospacing="0" w:after="170" w:afterAutospacing="0"/>
        <w:rPr>
          <w:bCs/>
          <w:noProof/>
          <w:u w:val="single"/>
        </w:rPr>
      </w:pPr>
      <w:r w:rsidRPr="001A41B3">
        <w:rPr>
          <w:bCs/>
          <w:lang w:val="it-IT"/>
        </w:rPr>
        <w:t>Confluence</w:t>
      </w:r>
      <w:r w:rsidRPr="001A41B3">
        <w:rPr>
          <w:lang w:val="it-IT"/>
        </w:rPr>
        <w:t xml:space="preserve"> </w:t>
      </w:r>
      <w:r w:rsidR="005E48A2" w:rsidRPr="001A41B3">
        <w:rPr>
          <w:bCs/>
          <w:noProof/>
        </w:rPr>
        <w:t>REST API</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5" w:history="1">
        <w:r w:rsidR="005E48A2" w:rsidRPr="00F926FF">
          <w:rPr>
            <w:rStyle w:val="Hyperlink"/>
          </w:rPr>
          <w:t>https://developer.atlassian.com/server/confluence/</w:t>
        </w:r>
      </w:hyperlink>
    </w:p>
    <w:p w14:paraId="2ADC6B04" w14:textId="26CF79CF" w:rsidR="005E48A2" w:rsidRPr="00F926FF" w:rsidRDefault="005E48A2" w:rsidP="00CE01DA">
      <w:pPr>
        <w:pStyle w:val="NormalWeb"/>
        <w:spacing w:before="170" w:beforeAutospacing="0" w:after="170" w:afterAutospacing="0"/>
        <w:rPr>
          <w:bCs/>
          <w:noProof/>
          <w:u w:val="single"/>
        </w:rPr>
      </w:pPr>
      <w:r w:rsidRPr="001A41B3">
        <w:rPr>
          <w:bCs/>
          <w:noProof/>
        </w:rPr>
        <w:t>Ebay API</w:t>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6" w:history="1">
        <w:r w:rsidRPr="00F926FF">
          <w:rPr>
            <w:rStyle w:val="Hyperlink"/>
          </w:rPr>
          <w:t>https://developer.ebay.com/api</w:t>
        </w:r>
        <w:r w:rsidR="00BB0A23" w:rsidRPr="00F926FF">
          <w:rPr>
            <w:rStyle w:val="Hyperlink"/>
          </w:rPr>
          <w:t>-</w:t>
        </w:r>
        <w:r w:rsidRPr="00F926FF">
          <w:rPr>
            <w:rStyle w:val="Hyperlink"/>
          </w:rPr>
          <w:t>docs/static/ebay</w:t>
        </w:r>
        <w:r w:rsidR="00BB0A23" w:rsidRPr="00F926FF">
          <w:rPr>
            <w:rStyle w:val="Hyperlink"/>
          </w:rPr>
          <w:t>-</w:t>
        </w:r>
        <w:r w:rsidRPr="00F926FF">
          <w:rPr>
            <w:rStyle w:val="Hyperlink"/>
          </w:rPr>
          <w:t>rest</w:t>
        </w:r>
        <w:r w:rsidR="00BB0A23" w:rsidRPr="00F926FF">
          <w:rPr>
            <w:rStyle w:val="Hyperlink"/>
          </w:rPr>
          <w:t>-</w:t>
        </w:r>
        <w:r w:rsidRPr="00F926FF">
          <w:rPr>
            <w:rStyle w:val="Hyperlink"/>
          </w:rPr>
          <w:t>landing.html</w:t>
        </w:r>
      </w:hyperlink>
    </w:p>
    <w:p w14:paraId="65023D76" w14:textId="648DAC44" w:rsidR="005E48A2" w:rsidRPr="00F926FF" w:rsidRDefault="005E48A2" w:rsidP="00CE01DA">
      <w:pPr>
        <w:pStyle w:val="NormalWeb"/>
        <w:spacing w:before="170" w:beforeAutospacing="0" w:after="170" w:afterAutospacing="0"/>
        <w:rPr>
          <w:bCs/>
          <w:noProof/>
          <w:u w:val="single"/>
        </w:rPr>
      </w:pPr>
      <w:r w:rsidRPr="001A41B3">
        <w:rPr>
          <w:bCs/>
          <w:noProof/>
        </w:rPr>
        <w:t>Oracle REST Data Services</w:t>
      </w:r>
      <w:r w:rsidR="003A278C" w:rsidRPr="001A41B3">
        <w:rPr>
          <w:bCs/>
          <w:noProof/>
        </w:rPr>
        <w:tab/>
      </w:r>
      <w:r w:rsidR="003A278C" w:rsidRPr="001A41B3">
        <w:rPr>
          <w:bCs/>
          <w:noProof/>
        </w:rPr>
        <w:tab/>
      </w:r>
      <w:r w:rsidR="003A278C" w:rsidRPr="001A41B3">
        <w:rPr>
          <w:bCs/>
          <w:noProof/>
        </w:rPr>
        <w:tab/>
      </w:r>
      <w:r w:rsidR="003A278C" w:rsidRPr="001A41B3">
        <w:rPr>
          <w:bCs/>
          <w:noProof/>
        </w:rPr>
        <w:tab/>
      </w:r>
      <w:hyperlink r:id="rId57" w:history="1">
        <w:r w:rsidRPr="00F926FF">
          <w:rPr>
            <w:rStyle w:val="Hyperlink"/>
          </w:rPr>
          <w:t>http://www.oracle.com/technetwork/developer</w:t>
        </w:r>
        <w:r w:rsidR="00BB0A23" w:rsidRPr="00F926FF">
          <w:rPr>
            <w:rStyle w:val="Hyperlink"/>
          </w:rPr>
          <w:t>-</w:t>
        </w:r>
        <w:r w:rsidRPr="00F926FF">
          <w:rPr>
            <w:rStyle w:val="Hyperlink"/>
          </w:rPr>
          <w:t>tools/rest</w:t>
        </w:r>
        <w:r w:rsidR="00BB0A23" w:rsidRPr="00F926FF">
          <w:rPr>
            <w:rStyle w:val="Hyperlink"/>
          </w:rPr>
          <w:t>-</w:t>
        </w:r>
        <w:r w:rsidRPr="00F926FF">
          <w:rPr>
            <w:rStyle w:val="Hyperlink"/>
          </w:rPr>
          <w:t>data</w:t>
        </w:r>
        <w:r w:rsidR="00BB0A23" w:rsidRPr="00F926FF">
          <w:rPr>
            <w:rStyle w:val="Hyperlink"/>
          </w:rPr>
          <w:t>-</w:t>
        </w:r>
        <w:r w:rsidRPr="00F926FF">
          <w:rPr>
            <w:rStyle w:val="Hyperlink"/>
          </w:rPr>
          <w:t>services/overview/index.html</w:t>
        </w:r>
      </w:hyperlink>
    </w:p>
    <w:p w14:paraId="21FCBCDF" w14:textId="40E61516" w:rsidR="005E48A2" w:rsidRPr="00F926FF" w:rsidRDefault="005E48A2" w:rsidP="00CE01DA">
      <w:pPr>
        <w:pStyle w:val="NormalWeb"/>
        <w:spacing w:before="170" w:beforeAutospacing="0" w:after="170" w:afterAutospacing="0"/>
        <w:rPr>
          <w:bCs/>
          <w:noProof/>
          <w:u w:val="single"/>
        </w:rPr>
      </w:pPr>
      <w:r w:rsidRPr="00093D48">
        <w:rPr>
          <w:bCs/>
          <w:noProof/>
        </w:rPr>
        <w:t>PayPal REST API</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58" w:history="1">
        <w:r w:rsidRPr="00F926FF">
          <w:rPr>
            <w:rStyle w:val="Hyperlink"/>
          </w:rPr>
          <w:t>https://developer.paypal.com/docs/api/overview/</w:t>
        </w:r>
      </w:hyperlink>
    </w:p>
    <w:p w14:paraId="77E68B27" w14:textId="4F73D04C" w:rsidR="005E48A2" w:rsidRPr="00F926FF" w:rsidRDefault="005E48A2" w:rsidP="00CE01DA">
      <w:pPr>
        <w:pStyle w:val="NormalWeb"/>
        <w:spacing w:before="170" w:beforeAutospacing="0" w:after="170" w:afterAutospacing="0"/>
        <w:rPr>
          <w:bCs/>
          <w:noProof/>
          <w:u w:val="single"/>
        </w:rPr>
      </w:pPr>
      <w:r w:rsidRPr="00093D48">
        <w:rPr>
          <w:bCs/>
          <w:noProof/>
        </w:rPr>
        <w:t>Data on the Web Best Practices</w:t>
      </w:r>
      <w:r w:rsidR="003A278C" w:rsidRPr="00093D48">
        <w:rPr>
          <w:bCs/>
          <w:noProof/>
        </w:rPr>
        <w:tab/>
      </w:r>
      <w:r w:rsidR="003A278C" w:rsidRPr="00093D48">
        <w:rPr>
          <w:bCs/>
          <w:noProof/>
        </w:rPr>
        <w:tab/>
      </w:r>
      <w:r w:rsidR="003A278C" w:rsidRPr="00093D48">
        <w:rPr>
          <w:bCs/>
          <w:noProof/>
        </w:rPr>
        <w:tab/>
      </w:r>
      <w:hyperlink r:id="rId59" w:anchor="intro" w:history="1">
        <w:r w:rsidRPr="00F926FF">
          <w:rPr>
            <w:rStyle w:val="Hyperlink"/>
          </w:rPr>
          <w:t>https://www.w3.org/TR/dwbp/#intro</w:t>
        </w:r>
      </w:hyperlink>
    </w:p>
    <w:p w14:paraId="627556B2" w14:textId="1E0B4B5E" w:rsidR="005E48A2" w:rsidRPr="00F926FF" w:rsidRDefault="005E48A2" w:rsidP="00CE01DA">
      <w:pPr>
        <w:pStyle w:val="NormalWeb"/>
        <w:spacing w:before="170" w:beforeAutospacing="0" w:after="170" w:afterAutospacing="0"/>
        <w:rPr>
          <w:bCs/>
          <w:noProof/>
          <w:u w:val="single"/>
        </w:rPr>
      </w:pPr>
      <w:r w:rsidRPr="00093D48">
        <w:rPr>
          <w:bCs/>
          <w:noProof/>
        </w:rPr>
        <w:t xml:space="preserve">SAP Guidelines for Future </w:t>
      </w:r>
      <w:r w:rsidR="008F6110" w:rsidRPr="00093D48">
        <w:rPr>
          <w:bCs/>
          <w:noProof/>
        </w:rPr>
        <w:br/>
      </w:r>
      <w:r w:rsidRPr="00093D48">
        <w:rPr>
          <w:bCs/>
          <w:noProof/>
        </w:rPr>
        <w:t>REST API Harmonization</w:t>
      </w:r>
      <w:r w:rsidR="00D05BF2" w:rsidRPr="00093D48">
        <w:rPr>
          <w:bCs/>
          <w:noProof/>
        </w:rPr>
        <w:tab/>
      </w:r>
      <w:r w:rsidR="00D05BF2" w:rsidRPr="00093D48">
        <w:rPr>
          <w:bCs/>
          <w:noProof/>
        </w:rPr>
        <w:tab/>
      </w:r>
      <w:r w:rsidR="00D05BF2" w:rsidRPr="00093D48">
        <w:rPr>
          <w:bCs/>
          <w:noProof/>
        </w:rPr>
        <w:tab/>
      </w:r>
      <w:r w:rsidR="00D05BF2" w:rsidRPr="00093D48">
        <w:rPr>
          <w:bCs/>
          <w:noProof/>
        </w:rPr>
        <w:tab/>
      </w:r>
      <w:del w:id="659" w:author="Author">
        <w:r w:rsidDel="00DA5199">
          <w:fldChar w:fldCharType="begin"/>
        </w:r>
        <w:r w:rsidDel="00DA5199">
          <w:delInstrText>HYPERLINK "https://d.dam.sap.com/m/xAUymP/54014_GB_54014_enUS.pdf"</w:delInstrText>
        </w:r>
        <w:r w:rsidDel="00DA5199">
          <w:fldChar w:fldCharType="separate"/>
        </w:r>
        <w:r w:rsidRPr="00F926FF" w:rsidDel="00DA5199">
          <w:rPr>
            <w:rStyle w:val="Hyperlink"/>
          </w:rPr>
          <w:delText>https://d.dam.sap.com/m/xAUymP/54014_GB_54014_enUS.pdf</w:delText>
        </w:r>
        <w:r w:rsidDel="00DA5199">
          <w:fldChar w:fldCharType="end"/>
        </w:r>
      </w:del>
      <w:ins w:id="660" w:author="Author">
        <w:r w:rsidR="00DA5199">
          <w:fldChar w:fldCharType="begin"/>
        </w:r>
        <w:r w:rsidR="00DA5199">
          <w:instrText>HYPERLINK "</w:instrText>
        </w:r>
        <w:r w:rsidR="00DA5199" w:rsidRPr="00032656">
          <w:instrText>https://help.sap.com/docs/api-style-guide/sap-api-style-guide-public/rest-and-odata-api-documentation</w:instrText>
        </w:r>
        <w:r w:rsidR="00DA5199">
          <w:instrText>"</w:instrText>
        </w:r>
        <w:r w:rsidR="00DA5199">
          <w:fldChar w:fldCharType="separate"/>
        </w:r>
        <w:r w:rsidR="00DA5199" w:rsidRPr="00FA5CF8">
          <w:rPr>
            <w:rStyle w:val="Hyperlink"/>
          </w:rPr>
          <w:t>https://help.sap.com/docs/api-style-guide/sap-api-style-guide-public/rest-and-odata-api-documentation</w:t>
        </w:r>
        <w:r w:rsidR="00DA5199">
          <w:fldChar w:fldCharType="end"/>
        </w:r>
      </w:ins>
    </w:p>
    <w:p w14:paraId="4A8BCA7F" w14:textId="505A2F24" w:rsidR="005E48A2" w:rsidRPr="00F926FF" w:rsidRDefault="005E48A2" w:rsidP="00CE01DA">
      <w:pPr>
        <w:pStyle w:val="NormalWeb"/>
        <w:spacing w:before="170" w:beforeAutospacing="0" w:after="170" w:afterAutospacing="0"/>
        <w:rPr>
          <w:bCs/>
          <w:noProof/>
          <w:u w:val="single"/>
        </w:rPr>
      </w:pPr>
      <w:r w:rsidRPr="00093D48">
        <w:rPr>
          <w:bCs/>
          <w:noProof/>
        </w:rPr>
        <w:t>GitHub API</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0" w:history="1">
        <w:r w:rsidRPr="00F926FF">
          <w:rPr>
            <w:rStyle w:val="Hyperlink"/>
          </w:rPr>
          <w:t>https://developer.github.com/v3/</w:t>
        </w:r>
      </w:hyperlink>
    </w:p>
    <w:p w14:paraId="6FE45030" w14:textId="6338AE06" w:rsidR="005E48A2" w:rsidRPr="00F926FF" w:rsidRDefault="005E48A2" w:rsidP="00CE01DA">
      <w:pPr>
        <w:pStyle w:val="NormalWeb"/>
        <w:spacing w:before="170" w:beforeAutospacing="0" w:after="170" w:afterAutospacing="0"/>
        <w:rPr>
          <w:bCs/>
          <w:noProof/>
          <w:u w:val="single"/>
        </w:rPr>
      </w:pPr>
      <w:r w:rsidRPr="00093D48">
        <w:rPr>
          <w:bCs/>
          <w:noProof/>
        </w:rPr>
        <w:t>Zalando</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1" w:history="1">
        <w:r w:rsidRPr="00F926FF">
          <w:rPr>
            <w:rStyle w:val="Hyperlink"/>
          </w:rPr>
          <w:t>https://github.com/zalando/</w:t>
        </w:r>
        <w:r w:rsidR="0069255A" w:rsidRPr="00F926FF">
          <w:rPr>
            <w:rStyle w:val="Hyperlink"/>
          </w:rPr>
          <w:t>ReSTful</w:t>
        </w:r>
        <w:r w:rsidR="00BB0A23" w:rsidRPr="00F926FF">
          <w:rPr>
            <w:rStyle w:val="Hyperlink"/>
          </w:rPr>
          <w:t>-</w:t>
        </w:r>
        <w:r w:rsidRPr="00F926FF">
          <w:rPr>
            <w:rStyle w:val="Hyperlink"/>
          </w:rPr>
          <w:t>api</w:t>
        </w:r>
        <w:r w:rsidR="00BB0A23" w:rsidRPr="00F926FF">
          <w:rPr>
            <w:rStyle w:val="Hyperlink"/>
          </w:rPr>
          <w:t>-</w:t>
        </w:r>
        <w:r w:rsidRPr="00F926FF">
          <w:rPr>
            <w:rStyle w:val="Hyperlink"/>
          </w:rPr>
          <w:t>guidelines</w:t>
        </w:r>
      </w:hyperlink>
    </w:p>
    <w:p w14:paraId="24E52A6A" w14:textId="0D65D9C4" w:rsidR="005E48A2" w:rsidRPr="00F926FF" w:rsidRDefault="005E48A2" w:rsidP="00CE01DA">
      <w:pPr>
        <w:pStyle w:val="NormalWeb"/>
        <w:spacing w:before="170" w:beforeAutospacing="0" w:after="170" w:afterAutospacing="0"/>
        <w:rPr>
          <w:bCs/>
          <w:noProof/>
          <w:u w:val="single"/>
        </w:rPr>
      </w:pPr>
      <w:r w:rsidRPr="00093D48">
        <w:rPr>
          <w:bCs/>
          <w:noProof/>
        </w:rPr>
        <w:t>Dropbox</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2" w:history="1">
        <w:r w:rsidRPr="00F926FF">
          <w:rPr>
            <w:rStyle w:val="Hyperlink"/>
          </w:rPr>
          <w:t>https://www.dropbox.com/developers</w:t>
        </w:r>
      </w:hyperlink>
    </w:p>
    <w:p w14:paraId="7E9856F9" w14:textId="77777777" w:rsidR="008168D8" w:rsidRDefault="005E48A2" w:rsidP="00CE01DA">
      <w:pPr>
        <w:pStyle w:val="NormalWeb"/>
        <w:spacing w:before="170" w:beforeAutospacing="0" w:after="170" w:afterAutospacing="0"/>
        <w:rPr>
          <w:ins w:id="661" w:author="Author"/>
          <w:bCs/>
        </w:rPr>
      </w:pPr>
      <w:del w:id="662" w:author="Author">
        <w:r w:rsidRPr="00093D48" w:rsidDel="008168D8">
          <w:rPr>
            <w:bCs/>
            <w:noProof/>
          </w:rPr>
          <w:delText>Twitter</w:delText>
        </w:r>
        <w:r w:rsidR="003A278C" w:rsidRPr="00093D48" w:rsidDel="008168D8">
          <w:rPr>
            <w:bCs/>
            <w:noProof/>
          </w:rPr>
          <w:tab/>
        </w:r>
        <w:r w:rsidR="003A278C" w:rsidRPr="00093D48" w:rsidDel="008168D8">
          <w:rPr>
            <w:bCs/>
            <w:noProof/>
          </w:rPr>
          <w:tab/>
        </w:r>
        <w:r w:rsidR="003A278C" w:rsidRPr="00093D48" w:rsidDel="008168D8">
          <w:rPr>
            <w:bCs/>
            <w:noProof/>
          </w:rPr>
          <w:tab/>
        </w:r>
        <w:r w:rsidR="003A278C" w:rsidRPr="00093D48" w:rsidDel="008168D8">
          <w:rPr>
            <w:bCs/>
            <w:noProof/>
          </w:rPr>
          <w:tab/>
        </w:r>
        <w:r w:rsidR="003A278C" w:rsidRPr="00093D48" w:rsidDel="008168D8">
          <w:rPr>
            <w:bCs/>
            <w:noProof/>
          </w:rPr>
          <w:tab/>
        </w:r>
        <w:r w:rsidR="003A278C" w:rsidRPr="00093D48" w:rsidDel="008168D8">
          <w:rPr>
            <w:bCs/>
            <w:noProof/>
          </w:rPr>
          <w:tab/>
        </w:r>
        <w:r w:rsidR="003A278C" w:rsidRPr="00093D48" w:rsidDel="008168D8">
          <w:rPr>
            <w:bCs/>
            <w:noProof/>
          </w:rPr>
          <w:tab/>
        </w:r>
        <w:r w:rsidDel="008168D8">
          <w:fldChar w:fldCharType="begin"/>
        </w:r>
        <w:r w:rsidDel="008168D8">
          <w:delInstrText>HYPERLINK "https://developer.twitter.com/en/docs"</w:delInstrText>
        </w:r>
        <w:r w:rsidDel="008168D8">
          <w:fldChar w:fldCharType="separate"/>
        </w:r>
        <w:r w:rsidRPr="00F926FF" w:rsidDel="008168D8">
          <w:rPr>
            <w:rStyle w:val="Hyperlink"/>
          </w:rPr>
          <w:delText>https://developer.twitter.com/en/docs</w:delText>
        </w:r>
        <w:r w:rsidDel="008168D8">
          <w:fldChar w:fldCharType="end"/>
        </w:r>
      </w:del>
    </w:p>
    <w:p w14:paraId="0698EA6B" w14:textId="54F193C3" w:rsidR="005E48A2" w:rsidRPr="00F926FF" w:rsidDel="008168D8" w:rsidRDefault="008168D8" w:rsidP="00CE01DA">
      <w:pPr>
        <w:pStyle w:val="NormalWeb"/>
        <w:spacing w:before="170" w:beforeAutospacing="0" w:after="170" w:afterAutospacing="0"/>
        <w:rPr>
          <w:del w:id="663" w:author="Author"/>
          <w:bCs/>
          <w:noProof/>
          <w:u w:val="single"/>
        </w:rPr>
      </w:pPr>
      <w:ins w:id="664" w:author="Author">
        <w:r w:rsidRPr="006F47DF">
          <w:rPr>
            <w:bCs/>
          </w:rPr>
          <w:t xml:space="preserve">X </w:t>
        </w:r>
        <w:r w:rsidRPr="006F47DF">
          <w:rPr>
            <w:bCs/>
          </w:rPr>
          <w:tab/>
        </w:r>
        <w:r w:rsidRPr="006F47DF">
          <w:rPr>
            <w:bCs/>
          </w:rPr>
          <w:tab/>
        </w:r>
        <w:r w:rsidRPr="006F47DF">
          <w:rPr>
            <w:bCs/>
          </w:rPr>
          <w:tab/>
        </w:r>
        <w:r w:rsidRPr="006F47DF">
          <w:rPr>
            <w:bCs/>
          </w:rPr>
          <w:tab/>
        </w:r>
        <w:r w:rsidRPr="006F47DF">
          <w:rPr>
            <w:bCs/>
          </w:rPr>
          <w:tab/>
        </w:r>
        <w:r>
          <w:rPr>
            <w:bCs/>
          </w:rPr>
          <w:tab/>
        </w:r>
        <w:r>
          <w:rPr>
            <w:bCs/>
          </w:rPr>
          <w:tab/>
        </w:r>
        <w:r>
          <w:fldChar w:fldCharType="begin"/>
        </w:r>
        <w:r>
          <w:instrText>HYPERLINK "</w:instrText>
        </w:r>
        <w:r w:rsidRPr="00C1783B">
          <w:rPr>
            <w:rPrChange w:id="665" w:author="Author">
              <w:rPr>
                <w:rStyle w:val="Hyperlink"/>
              </w:rPr>
            </w:rPrChange>
          </w:rPr>
          <w:instrText>https://docs.x.com/home</w:instrText>
        </w:r>
        <w:r>
          <w:instrText>"</w:instrText>
        </w:r>
        <w:r>
          <w:fldChar w:fldCharType="separate"/>
        </w:r>
        <w:r w:rsidRPr="008168D8">
          <w:rPr>
            <w:rStyle w:val="Hyperlink"/>
          </w:rPr>
          <w:t>https://docs.x.com/home</w:t>
        </w:r>
        <w:r>
          <w:fldChar w:fldCharType="end"/>
        </w:r>
      </w:ins>
    </w:p>
    <w:p w14:paraId="458E9154" w14:textId="189E06A7" w:rsidR="00BB0A23" w:rsidRPr="00F926FF" w:rsidRDefault="00CF0D30" w:rsidP="00CE01DA">
      <w:pPr>
        <w:pStyle w:val="Heading3"/>
        <w:spacing w:before="170"/>
        <w:ind w:left="0"/>
        <w:rPr>
          <w:lang w:val="en-US"/>
        </w:rPr>
      </w:pPr>
      <w:bookmarkStart w:id="666" w:name="_Toc54363392"/>
      <w:bookmarkStart w:id="667" w:name="_Toc212824909"/>
      <w:r w:rsidRPr="00F926FF">
        <w:rPr>
          <w:lang w:val="en-US"/>
        </w:rPr>
        <w:t>Divers</w:t>
      </w:r>
      <w:bookmarkEnd w:id="666"/>
      <w:bookmarkEnd w:id="667"/>
    </w:p>
    <w:p w14:paraId="63F8EED6" w14:textId="71854BEA" w:rsidR="005E48A2" w:rsidRPr="00F926FF" w:rsidRDefault="005E48A2" w:rsidP="00CE01DA">
      <w:pPr>
        <w:pStyle w:val="NormalWeb"/>
        <w:spacing w:before="170" w:beforeAutospacing="0" w:after="170" w:afterAutospacing="0"/>
        <w:rPr>
          <w:bCs/>
          <w:noProof/>
          <w:u w:val="single"/>
        </w:rPr>
      </w:pPr>
      <w:r w:rsidRPr="00093D48">
        <w:rPr>
          <w:bCs/>
          <w:noProof/>
        </w:rPr>
        <w:t>CQRS</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3" w:history="1">
        <w:r w:rsidRPr="00F926FF">
          <w:rPr>
            <w:rStyle w:val="Hyperlink"/>
          </w:rPr>
          <w:t>https://martinfowler.com/bliki/CQRS.html</w:t>
        </w:r>
      </w:hyperlink>
    </w:p>
    <w:p w14:paraId="5FEF6567" w14:textId="199161FA" w:rsidR="005E48A2" w:rsidRPr="00F926FF" w:rsidRDefault="00CF0D30" w:rsidP="00CE01DA">
      <w:pPr>
        <w:pStyle w:val="NormalWeb"/>
        <w:spacing w:before="170" w:beforeAutospacing="0" w:after="170" w:afterAutospacing="0"/>
        <w:rPr>
          <w:bCs/>
          <w:noProof/>
          <w:u w:val="single"/>
        </w:rPr>
      </w:pPr>
      <w:r w:rsidRPr="00093D48">
        <w:rPr>
          <w:bCs/>
          <w:noProof/>
        </w:rPr>
        <w:t>UIT</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4" w:history="1">
        <w:r w:rsidR="005E48A2" w:rsidRPr="00F926FF">
          <w:rPr>
            <w:rStyle w:val="Hyperlink"/>
          </w:rPr>
          <w:t>https://www.itu.int/en/ITU</w:t>
        </w:r>
        <w:r w:rsidR="00BB0A23" w:rsidRPr="00F926FF">
          <w:rPr>
            <w:rStyle w:val="Hyperlink"/>
          </w:rPr>
          <w:t>-</w:t>
        </w:r>
        <w:r w:rsidR="005E48A2" w:rsidRPr="00F926FF">
          <w:rPr>
            <w:rStyle w:val="Hyperlink"/>
          </w:rPr>
          <w:t>T/ipr/Pages/open.aspx</w:t>
        </w:r>
      </w:hyperlink>
    </w:p>
    <w:p w14:paraId="7E11FC34" w14:textId="34BD06E1" w:rsidR="005E48A2" w:rsidRPr="00F926FF" w:rsidRDefault="005E48A2" w:rsidP="00CE01DA">
      <w:pPr>
        <w:pStyle w:val="NormalWeb"/>
        <w:spacing w:before="170" w:beforeAutospacing="0" w:after="170" w:afterAutospacing="0"/>
        <w:rPr>
          <w:bCs/>
          <w:noProof/>
          <w:u w:val="single"/>
        </w:rPr>
      </w:pPr>
      <w:r w:rsidRPr="00093D48">
        <w:rPr>
          <w:bCs/>
          <w:noProof/>
        </w:rPr>
        <w:t>OWASP Rest Security Cheat Sheet</w:t>
      </w:r>
      <w:r w:rsidR="003A278C" w:rsidRPr="00093D48">
        <w:rPr>
          <w:bCs/>
          <w:noProof/>
        </w:rPr>
        <w:tab/>
      </w:r>
      <w:r w:rsidR="003A278C" w:rsidRPr="00093D48">
        <w:rPr>
          <w:bCs/>
          <w:noProof/>
        </w:rPr>
        <w:tab/>
      </w:r>
      <w:r w:rsidR="003A278C" w:rsidRPr="00093D48">
        <w:rPr>
          <w:bCs/>
          <w:noProof/>
        </w:rPr>
        <w:tab/>
      </w:r>
      <w:hyperlink r:id="rId65" w:history="1">
        <w:r w:rsidR="00D05BF2" w:rsidRPr="00F926FF">
          <w:rPr>
            <w:rStyle w:val="Hyperlink"/>
          </w:rPr>
          <w:t>https://www.owasp.org/index.php/REST_Security_Cheat_Sheet</w:t>
        </w:r>
      </w:hyperlink>
    </w:p>
    <w:p w14:paraId="1305444A" w14:textId="515D859D" w:rsidR="005E48A2" w:rsidRPr="00F926FF" w:rsidRDefault="005E48A2" w:rsidP="00CE01DA">
      <w:pPr>
        <w:pStyle w:val="NormalWeb"/>
        <w:spacing w:before="170" w:beforeAutospacing="0" w:after="170" w:afterAutospacing="0"/>
        <w:rPr>
          <w:bCs/>
          <w:noProof/>
          <w:u w:val="single"/>
        </w:rPr>
      </w:pPr>
      <w:r w:rsidRPr="00093D48">
        <w:rPr>
          <w:bCs/>
          <w:noProof/>
        </w:rPr>
        <w:t>DDD</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6" w:history="1">
        <w:r w:rsidRPr="00F926FF">
          <w:rPr>
            <w:rStyle w:val="Hyperlink"/>
          </w:rPr>
          <w:t>https://martinfowler.com/bliki/BoundedContext.html</w:t>
        </w:r>
      </w:hyperlink>
    </w:p>
    <w:p w14:paraId="4C1985DA" w14:textId="07746258" w:rsidR="005E48A2" w:rsidRPr="00F926FF" w:rsidRDefault="005E48A2" w:rsidP="00CE01DA">
      <w:pPr>
        <w:pStyle w:val="NormalWeb"/>
        <w:spacing w:before="170" w:beforeAutospacing="0" w:after="170" w:afterAutospacing="0"/>
        <w:rPr>
          <w:bCs/>
          <w:noProof/>
          <w:u w:val="single"/>
        </w:rPr>
      </w:pPr>
      <w:r w:rsidRPr="00093D48">
        <w:rPr>
          <w:bCs/>
          <w:noProof/>
        </w:rPr>
        <w:t>REST Principles</w:t>
      </w:r>
      <w:r w:rsidR="003A278C" w:rsidRPr="00093D48">
        <w:rPr>
          <w:bCs/>
          <w:noProof/>
        </w:rPr>
        <w:tab/>
      </w:r>
      <w:r w:rsidR="003A278C" w:rsidRPr="00093D48">
        <w:rPr>
          <w:bCs/>
          <w:noProof/>
        </w:rPr>
        <w:tab/>
      </w:r>
      <w:r w:rsidR="003A278C" w:rsidRPr="00093D48">
        <w:rPr>
          <w:bCs/>
          <w:noProof/>
        </w:rPr>
        <w:tab/>
      </w:r>
      <w:r w:rsidR="003A278C" w:rsidRPr="00093D48">
        <w:rPr>
          <w:bCs/>
          <w:noProof/>
        </w:rPr>
        <w:tab/>
      </w:r>
      <w:r w:rsidR="003A278C" w:rsidRPr="00093D48">
        <w:rPr>
          <w:bCs/>
          <w:noProof/>
        </w:rPr>
        <w:tab/>
      </w:r>
      <w:hyperlink r:id="rId67" w:history="1">
        <w:r w:rsidR="00CF0D30" w:rsidRPr="00F926FF">
          <w:rPr>
            <w:rStyle w:val="Hyperlink"/>
            <w:bCs/>
            <w:noProof/>
          </w:rPr>
          <w:t>https://fr.wikipedia.org/wiki/Representational_state_transfer</w:t>
        </w:r>
      </w:hyperlink>
    </w:p>
    <w:p w14:paraId="0A30D42A" w14:textId="2DA7EA78" w:rsidR="005E48A2" w:rsidRPr="004809C9" w:rsidRDefault="00CF0D30" w:rsidP="00CE01DA">
      <w:pPr>
        <w:pStyle w:val="NormalWeb"/>
        <w:spacing w:before="170" w:beforeAutospacing="0" w:after="170" w:afterAutospacing="0"/>
        <w:rPr>
          <w:bCs/>
          <w:noProof/>
          <w:u w:val="single"/>
          <w:lang w:val="fr-FR"/>
        </w:rPr>
      </w:pPr>
      <w:r w:rsidRPr="004809C9">
        <w:rPr>
          <w:bCs/>
          <w:noProof/>
          <w:lang w:val="fr-FR"/>
        </w:rPr>
        <w:t>Principe ouvert/fermé</w:t>
      </w:r>
      <w:r w:rsidR="003A278C" w:rsidRPr="004809C9">
        <w:rPr>
          <w:bCs/>
          <w:noProof/>
          <w:lang w:val="fr-FR"/>
        </w:rPr>
        <w:tab/>
      </w:r>
      <w:r w:rsidR="003A278C" w:rsidRPr="004809C9">
        <w:rPr>
          <w:bCs/>
          <w:noProof/>
          <w:lang w:val="fr-FR"/>
        </w:rPr>
        <w:tab/>
      </w:r>
      <w:r w:rsidR="003A278C" w:rsidRPr="004809C9">
        <w:rPr>
          <w:bCs/>
          <w:noProof/>
          <w:lang w:val="fr-FR"/>
        </w:rPr>
        <w:tab/>
      </w:r>
      <w:r w:rsidR="003A278C" w:rsidRPr="004809C9">
        <w:rPr>
          <w:bCs/>
          <w:noProof/>
          <w:lang w:val="fr-FR"/>
        </w:rPr>
        <w:tab/>
      </w:r>
      <w:r w:rsidR="003A278C" w:rsidRPr="004809C9">
        <w:rPr>
          <w:bCs/>
          <w:noProof/>
          <w:lang w:val="fr-FR"/>
        </w:rPr>
        <w:tab/>
      </w:r>
      <w:hyperlink r:id="rId68" w:history="1">
        <w:r w:rsidRPr="004809C9">
          <w:rPr>
            <w:rStyle w:val="Hyperlink"/>
            <w:bCs/>
            <w:noProof/>
            <w:lang w:val="fr-FR"/>
          </w:rPr>
          <w:t>https://fr.wikipedia.org/wiki/Open/closed_principle</w:t>
        </w:r>
      </w:hyperlink>
    </w:p>
    <w:p w14:paraId="0E480C2E" w14:textId="6EF7D576" w:rsidR="005E48A2" w:rsidRPr="00F926FF" w:rsidRDefault="005E48A2" w:rsidP="00CE01DA">
      <w:pPr>
        <w:pStyle w:val="NormalWeb"/>
        <w:spacing w:before="170" w:beforeAutospacing="0" w:after="170" w:afterAutospacing="0"/>
        <w:rPr>
          <w:rStyle w:val="Hyperlink"/>
          <w:bCs/>
          <w:noProof/>
          <w:color w:val="auto"/>
          <w:lang w:val="fr-FR"/>
        </w:rPr>
      </w:pPr>
      <w:r w:rsidRPr="00093D48">
        <w:rPr>
          <w:bCs/>
          <w:noProof/>
        </w:rPr>
        <w:t>Which style of WSDL should I use?</w:t>
      </w:r>
      <w:r w:rsidR="003A278C" w:rsidRPr="00093D48">
        <w:rPr>
          <w:bCs/>
          <w:noProof/>
        </w:rPr>
        <w:tab/>
      </w:r>
      <w:r w:rsidR="003A278C" w:rsidRPr="00093D48">
        <w:rPr>
          <w:bCs/>
          <w:noProof/>
        </w:rPr>
        <w:tab/>
      </w:r>
      <w:r w:rsidR="003A278C" w:rsidRPr="00093D48">
        <w:rPr>
          <w:bCs/>
          <w:noProof/>
        </w:rPr>
        <w:tab/>
      </w:r>
      <w:hyperlink r:id="rId69" w:history="1">
        <w:r w:rsidRPr="00F926FF">
          <w:rPr>
            <w:rStyle w:val="Hyperlink"/>
            <w:lang w:val="fr-FR"/>
          </w:rPr>
          <w:t>https://www.ibm.com/developerworks/library/ws</w:t>
        </w:r>
        <w:r w:rsidR="00BB0A23" w:rsidRPr="00F926FF">
          <w:rPr>
            <w:rStyle w:val="Hyperlink"/>
            <w:lang w:val="fr-FR"/>
          </w:rPr>
          <w:t>-</w:t>
        </w:r>
        <w:r w:rsidRPr="00F926FF">
          <w:rPr>
            <w:rStyle w:val="Hyperlink"/>
            <w:lang w:val="fr-FR"/>
          </w:rPr>
          <w:t>whichwsdl/</w:t>
        </w:r>
      </w:hyperlink>
    </w:p>
    <w:p w14:paraId="22B44571" w14:textId="200D4729" w:rsidR="008F6110" w:rsidRPr="00093D48" w:rsidRDefault="008F6110" w:rsidP="00CE01DA">
      <w:pPr>
        <w:pStyle w:val="NormalWeb"/>
        <w:spacing w:before="170" w:beforeAutospacing="0" w:after="170" w:afterAutospacing="0"/>
        <w:rPr>
          <w:bCs/>
          <w:noProof/>
          <w:lang w:val="fr-FR"/>
        </w:rPr>
      </w:pPr>
      <w:r w:rsidRPr="00093D48">
        <w:rPr>
          <w:rStyle w:val="Hyperlink"/>
          <w:color w:val="auto"/>
          <w:u w:val="none"/>
          <w:lang w:val="fr-FR"/>
        </w:rPr>
        <w:t>Gouvernement de la Nouvelle-Zélande</w:t>
      </w:r>
    </w:p>
    <w:p w14:paraId="1F3E67BB" w14:textId="03577EB5" w:rsidR="008F6110" w:rsidRPr="00F926FF" w:rsidRDefault="008F6110" w:rsidP="00CE01DA">
      <w:pPr>
        <w:pStyle w:val="NormalWeb"/>
        <w:spacing w:before="170" w:beforeAutospacing="0" w:after="170" w:afterAutospacing="0"/>
        <w:rPr>
          <w:rStyle w:val="Hyperlink"/>
        </w:rPr>
      </w:pPr>
      <w:r w:rsidRPr="00093D48">
        <w:t xml:space="preserve">API Standard and Guidelines  </w:t>
      </w:r>
      <w:r w:rsidRPr="00093D48">
        <w:tab/>
      </w:r>
      <w:r w:rsidR="00D05BF2" w:rsidRPr="00093D48">
        <w:tab/>
      </w:r>
      <w:r w:rsidR="00D05BF2" w:rsidRPr="00093D48">
        <w:tab/>
      </w:r>
      <w:del w:id="668" w:author="Author">
        <w:r w:rsidDel="008168D8">
          <w:fldChar w:fldCharType="begin"/>
        </w:r>
        <w:r w:rsidDel="008168D8">
          <w:delInstrText>HYPERLINK "https://www.ict.govt.nz/guidance-and-resources/standards-compliance/api-standard-and-guidelines/"</w:delInstrText>
        </w:r>
        <w:r w:rsidDel="008168D8">
          <w:fldChar w:fldCharType="separate"/>
        </w:r>
        <w:r w:rsidRPr="00F926FF" w:rsidDel="008168D8">
          <w:rPr>
            <w:rStyle w:val="Hyperlink"/>
          </w:rPr>
          <w:delText>https://www.ict.govt.nz/guidance-and-resources/standards-compliance/api-standard-and-guidelines/</w:delText>
        </w:r>
        <w:r w:rsidDel="008168D8">
          <w:fldChar w:fldCharType="end"/>
        </w:r>
      </w:del>
      <w:ins w:id="669" w:author="Author">
        <w:r w:rsidR="008168D8">
          <w:fldChar w:fldCharType="begin"/>
        </w:r>
        <w:r w:rsidR="008168D8">
          <w:instrText>HYPERLINK "</w:instrText>
        </w:r>
        <w:r w:rsidR="008168D8" w:rsidRPr="00032656">
          <w:instrText>https://www.digital.govt.nz/standards-and-guidance/technology-and-architecture/application-programming-interfaces-apis/api-guidelines</w:instrText>
        </w:r>
        <w:r w:rsidR="008168D8">
          <w:instrText>"</w:instrText>
        </w:r>
        <w:r w:rsidR="008168D8">
          <w:fldChar w:fldCharType="separate"/>
        </w:r>
        <w:r w:rsidR="008168D8" w:rsidRPr="00FA5CF8">
          <w:rPr>
            <w:rStyle w:val="Hyperlink"/>
          </w:rPr>
          <w:t>https://www.digital.govt.nz/standards-and-guidance/technology-and-architecture/application-programming-interfaces-apis/api-guidelines</w:t>
        </w:r>
        <w:r w:rsidR="008168D8">
          <w:fldChar w:fldCharType="end"/>
        </w:r>
      </w:ins>
    </w:p>
    <w:p w14:paraId="1C9397C0" w14:textId="1DEA4356" w:rsidR="008F6110" w:rsidRPr="00F926FF" w:rsidRDefault="008F6110" w:rsidP="00CE01DA">
      <w:pPr>
        <w:pStyle w:val="NormalWeb"/>
        <w:spacing w:before="170" w:beforeAutospacing="0" w:after="170" w:afterAutospacing="0"/>
        <w:rPr>
          <w:u w:val="single"/>
        </w:rPr>
      </w:pPr>
      <w:r w:rsidRPr="00093D48">
        <w:t xml:space="preserve">Cross site scripting prevention cheat sheet </w:t>
      </w:r>
      <w:r w:rsidR="00D05BF2" w:rsidRPr="00093D48">
        <w:tab/>
      </w:r>
      <w:r w:rsidR="00D05BF2" w:rsidRPr="00093D48">
        <w:tab/>
      </w:r>
      <w:del w:id="670" w:author="Author">
        <w:r w:rsidR="00D05BF2" w:rsidRPr="00093D48" w:rsidDel="008168D8">
          <w:tab/>
        </w:r>
        <w:r w:rsidR="00D05BF2" w:rsidRPr="00093D48" w:rsidDel="008168D8">
          <w:tab/>
        </w:r>
        <w:r w:rsidR="00D05BF2" w:rsidRPr="00093D48" w:rsidDel="008168D8">
          <w:tab/>
        </w:r>
      </w:del>
      <w:hyperlink r:id="rId70" w:history="1">
        <w:r w:rsidRPr="00F926FF">
          <w:rPr>
            <w:rStyle w:val="Hyperlink"/>
          </w:rPr>
          <w:t>https://cheatsheetseries.owasp.org/cheatsheets/Cross_Site_Scripting_Prevention_Cheat_Sheet.html</w:t>
        </w:r>
      </w:hyperlink>
    </w:p>
    <w:p w14:paraId="6531557F" w14:textId="31702BBA" w:rsidR="008F6110" w:rsidRPr="00F926FF" w:rsidRDefault="008F6110" w:rsidP="00CE01DA">
      <w:pPr>
        <w:pStyle w:val="NormalWeb"/>
        <w:spacing w:before="170" w:beforeAutospacing="0" w:after="170" w:afterAutospacing="0"/>
        <w:rPr>
          <w:rFonts w:ascii="Helvetica" w:hAnsi="Helvetica" w:cs="Helvetica"/>
          <w:bCs/>
          <w:spacing w:val="-2"/>
          <w:u w:val="single"/>
        </w:rPr>
      </w:pPr>
      <w:r w:rsidRPr="00093D48">
        <w:rPr>
          <w:rFonts w:ascii="Helvetica" w:hAnsi="Helvetica" w:cs="Helvetica"/>
          <w:bCs/>
          <w:spacing w:val="-2"/>
        </w:rPr>
        <w:t xml:space="preserve">OWASP Cheat Sheet Series  </w:t>
      </w:r>
      <w:r w:rsidRPr="00093D48">
        <w:rPr>
          <w:rFonts w:ascii="Helvetica" w:hAnsi="Helvetica" w:cs="Helvetica"/>
          <w:bCs/>
          <w:spacing w:val="-2"/>
        </w:rPr>
        <w:tab/>
      </w:r>
      <w:r w:rsidRPr="00093D48">
        <w:rPr>
          <w:rFonts w:ascii="Helvetica" w:hAnsi="Helvetica" w:cs="Helvetica"/>
          <w:bCs/>
          <w:spacing w:val="-2"/>
        </w:rPr>
        <w:tab/>
      </w:r>
      <w:r w:rsidR="00D05BF2" w:rsidRPr="00093D48">
        <w:rPr>
          <w:rFonts w:ascii="Helvetica" w:hAnsi="Helvetica" w:cs="Helvetica"/>
          <w:bCs/>
          <w:spacing w:val="-2"/>
        </w:rPr>
        <w:tab/>
      </w:r>
      <w:r w:rsidR="00D05BF2" w:rsidRPr="00093D48">
        <w:rPr>
          <w:rFonts w:ascii="Helvetica" w:hAnsi="Helvetica" w:cs="Helvetica"/>
          <w:bCs/>
          <w:spacing w:val="-2"/>
        </w:rPr>
        <w:tab/>
      </w:r>
      <w:hyperlink r:id="rId71" w:history="1">
        <w:r w:rsidRPr="00F926FF">
          <w:rPr>
            <w:rStyle w:val="Hyperlink"/>
            <w:rFonts w:ascii="Helvetica" w:hAnsi="Helvetica" w:cs="Helvetica"/>
            <w:bCs/>
            <w:spacing w:val="-2"/>
          </w:rPr>
          <w:t>https://cheatsheetseries.owasp.org/</w:t>
        </w:r>
      </w:hyperlink>
    </w:p>
    <w:p w14:paraId="30A9E48B" w14:textId="380F3E43" w:rsidR="008F6110" w:rsidRPr="00F926FF" w:rsidRDefault="008F6110" w:rsidP="00CE01DA">
      <w:pPr>
        <w:pStyle w:val="NormalWeb"/>
        <w:spacing w:before="170" w:beforeAutospacing="0" w:after="170" w:afterAutospacing="0"/>
        <w:rPr>
          <w:rStyle w:val="Hyperlink"/>
        </w:rPr>
      </w:pPr>
      <w:r w:rsidRPr="00093D48">
        <w:t>Digital Signature Standard (DSS)</w:t>
      </w:r>
      <w:r w:rsidRPr="00093D48">
        <w:tab/>
      </w:r>
      <w:r w:rsidR="00D05BF2" w:rsidRPr="00093D48">
        <w:tab/>
      </w:r>
      <w:r w:rsidR="00D05BF2" w:rsidRPr="00093D48">
        <w:tab/>
      </w:r>
      <w:hyperlink r:id="rId72" w:history="1">
        <w:r w:rsidRPr="00F926FF">
          <w:rPr>
            <w:rStyle w:val="Hyperlink"/>
          </w:rPr>
          <w:t>https://nvlpubs.nist.gov/nistpubs/fips/nist.fips.186-4.pdf</w:t>
        </w:r>
      </w:hyperlink>
      <w:r w:rsidRPr="00F926FF">
        <w:rPr>
          <w:rStyle w:val="Hyperlink"/>
        </w:rPr>
        <w:t xml:space="preserve"> </w:t>
      </w:r>
    </w:p>
    <w:p w14:paraId="00B1888F" w14:textId="5AE6C754" w:rsidR="008F6110" w:rsidRPr="00F926FF" w:rsidRDefault="008F6110" w:rsidP="00CE01DA">
      <w:pPr>
        <w:pStyle w:val="NormalWeb"/>
        <w:spacing w:before="170" w:beforeAutospacing="0" w:after="170" w:afterAutospacing="0"/>
        <w:rPr>
          <w:rStyle w:val="Hyperlink"/>
        </w:rPr>
      </w:pPr>
      <w:r w:rsidRPr="00093D48">
        <w:t xml:space="preserve">SOAP Message Security 1.0, OASIS Standard 200401 </w:t>
      </w:r>
      <w:del w:id="671" w:author="Author">
        <w:r w:rsidDel="008168D8">
          <w:fldChar w:fldCharType="begin"/>
        </w:r>
        <w:r w:rsidDel="008168D8">
          <w:delInstrText>HYPERLINK "http://docs.oasis-open.org/wss/2004/01/oasis-200401-wss-soap-message-security-1.0.pdf"</w:delInstrText>
        </w:r>
        <w:r w:rsidDel="008168D8">
          <w:fldChar w:fldCharType="separate"/>
        </w:r>
        <w:r w:rsidRPr="00F926FF" w:rsidDel="008168D8">
          <w:rPr>
            <w:rStyle w:val="Hyperlink"/>
          </w:rPr>
          <w:delText>http://docs.oasis-open.org/wss/2004/01/oasis-200401-wss-soap-message-security-1.0.pdf</w:delText>
        </w:r>
        <w:r w:rsidDel="008168D8">
          <w:fldChar w:fldCharType="end"/>
        </w:r>
      </w:del>
      <w:ins w:id="672" w:author="Author">
        <w:r w:rsidR="008168D8">
          <w:fldChar w:fldCharType="begin"/>
        </w:r>
        <w:r w:rsidR="008168D8">
          <w:instrText>HYPERLINK "https://docs.microsoft.com/en-us/rest/api/"</w:instrText>
        </w:r>
        <w:r w:rsidR="008168D8">
          <w:fldChar w:fldCharType="separate"/>
        </w:r>
        <w:r w:rsidR="008168D8" w:rsidRPr="00333BD2">
          <w:rPr>
            <w:rStyle w:val="Hyperlink"/>
          </w:rPr>
          <w:t>http://docs.oasis-open.org/wss/2004/01/oasis-200401-wss-soap-message-security-1.0.pdf</w:t>
        </w:r>
        <w:r w:rsidR="008168D8">
          <w:fldChar w:fldCharType="end"/>
        </w:r>
      </w:ins>
    </w:p>
    <w:p w14:paraId="1A50F9F6" w14:textId="77777777" w:rsidR="00F72A1F" w:rsidRPr="00093D48" w:rsidRDefault="00F72A1F" w:rsidP="00CE01DA">
      <w:pPr>
        <w:pStyle w:val="NormalWeb"/>
        <w:spacing w:before="170" w:beforeAutospacing="0" w:after="170" w:afterAutospacing="0"/>
        <w:rPr>
          <w:bCs/>
          <w:noProof/>
        </w:rPr>
      </w:pPr>
      <w:r w:rsidRPr="00093D48">
        <w:rPr>
          <w:noProof/>
        </w:rPr>
        <w:t>SOA Principles of Service Design, Thomas Erl (2008)</w:t>
      </w:r>
    </w:p>
    <w:p w14:paraId="2F921AE6" w14:textId="28D72106" w:rsidR="005E48A2" w:rsidRPr="00982192" w:rsidRDefault="005E48A2" w:rsidP="00CC4BED">
      <w:pPr>
        <w:spacing w:before="720"/>
        <w:ind w:left="5533" w:firstLine="11"/>
        <w:rPr>
          <w:rFonts w:eastAsia="Times New Roman" w:cs="Arial"/>
          <w:noProof/>
          <w:szCs w:val="17"/>
          <w:lang w:val="fr-FR"/>
        </w:rPr>
      </w:pPr>
      <w:r w:rsidRPr="00982192">
        <w:rPr>
          <w:rFonts w:eastAsia="Times New Roman" w:cs="Arial"/>
          <w:noProof/>
          <w:szCs w:val="17"/>
          <w:lang w:val="fr-FR"/>
        </w:rPr>
        <w:t>[</w:t>
      </w:r>
      <w:r w:rsidR="00CF0D30">
        <w:rPr>
          <w:rFonts w:eastAsia="Times New Roman" w:cs="Arial"/>
          <w:noProof/>
          <w:szCs w:val="17"/>
          <w:lang w:val="fr-FR"/>
        </w:rPr>
        <w:t>L</w:t>
      </w:r>
      <w:r w:rsidR="00BB0A23">
        <w:rPr>
          <w:rFonts w:eastAsia="Times New Roman" w:cs="Arial"/>
          <w:noProof/>
          <w:szCs w:val="17"/>
          <w:lang w:val="fr-FR"/>
        </w:rPr>
        <w:t>’</w:t>
      </w:r>
      <w:r w:rsidR="00992C0C">
        <w:rPr>
          <w:rFonts w:eastAsia="Times New Roman" w:cs="Arial"/>
          <w:noProof/>
          <w:szCs w:val="17"/>
          <w:lang w:val="fr-FR"/>
        </w:rPr>
        <w:t>a</w:t>
      </w:r>
      <w:r w:rsidR="00992C0C" w:rsidRPr="00982192">
        <w:rPr>
          <w:rFonts w:eastAsia="Times New Roman" w:cs="Arial"/>
          <w:noProof/>
          <w:szCs w:val="17"/>
          <w:lang w:val="fr-FR"/>
        </w:rPr>
        <w:t>nnex</w:t>
      </w:r>
      <w:r w:rsidR="00992C0C">
        <w:rPr>
          <w:rFonts w:eastAsia="Times New Roman" w:cs="Arial"/>
          <w:noProof/>
          <w:szCs w:val="17"/>
          <w:lang w:val="fr-FR"/>
        </w:rPr>
        <w:t>e </w:t>
      </w:r>
      <w:r w:rsidR="00992C0C" w:rsidRPr="00982192">
        <w:rPr>
          <w:rFonts w:eastAsia="Times New Roman" w:cs="Arial"/>
          <w:noProof/>
          <w:szCs w:val="17"/>
          <w:lang w:val="fr-FR"/>
        </w:rPr>
        <w:t>I</w:t>
      </w:r>
      <w:r w:rsidR="006C054E" w:rsidRPr="00982192">
        <w:rPr>
          <w:rFonts w:eastAsia="Times New Roman" w:cs="Arial"/>
          <w:noProof/>
          <w:szCs w:val="17"/>
          <w:lang w:val="fr-FR"/>
        </w:rPr>
        <w:t xml:space="preserve"> </w:t>
      </w:r>
      <w:r w:rsidR="00D02962">
        <w:rPr>
          <w:rFonts w:eastAsia="Times New Roman" w:cs="Arial"/>
          <w:noProof/>
          <w:szCs w:val="17"/>
          <w:lang w:val="fr-FR"/>
        </w:rPr>
        <w:t xml:space="preserve">de la norme ST.90 </w:t>
      </w:r>
      <w:r w:rsidR="00CF0D30">
        <w:rPr>
          <w:rFonts w:eastAsia="Times New Roman" w:cs="Arial"/>
          <w:noProof/>
          <w:szCs w:val="17"/>
          <w:lang w:val="fr-FR"/>
        </w:rPr>
        <w:t>suit</w:t>
      </w:r>
      <w:r w:rsidRPr="00982192">
        <w:rPr>
          <w:rFonts w:eastAsia="Times New Roman" w:cs="Arial"/>
          <w:noProof/>
          <w:szCs w:val="17"/>
          <w:lang w:val="fr-FR"/>
        </w:rPr>
        <w:t>]</w:t>
      </w:r>
    </w:p>
    <w:p w14:paraId="3CAF1010" w14:textId="77777777" w:rsidR="00347691" w:rsidRDefault="005E48A2" w:rsidP="00CE01DA">
      <w:pPr>
        <w:spacing w:before="170" w:after="170"/>
        <w:rPr>
          <w:rFonts w:eastAsia="Times New Roman" w:cs="Arial"/>
          <w:noProof/>
          <w:szCs w:val="17"/>
          <w:lang w:val="fr-FR"/>
        </w:rPr>
        <w:sectPr w:rsidR="00347691" w:rsidSect="002343B5">
          <w:headerReference w:type="even" r:id="rId73"/>
          <w:headerReference w:type="default" r:id="rId74"/>
          <w:footerReference w:type="even" r:id="rId75"/>
          <w:footerReference w:type="default" r:id="rId76"/>
          <w:headerReference w:type="first" r:id="rId77"/>
          <w:footerReference w:type="first" r:id="rId78"/>
          <w:pgSz w:w="11907" w:h="16839" w:code="9"/>
          <w:pgMar w:top="562" w:right="1138" w:bottom="1282" w:left="1411" w:header="720" w:footer="720" w:gutter="0"/>
          <w:cols w:space="708"/>
          <w:titlePg/>
          <w:docGrid w:linePitch="360"/>
        </w:sectPr>
      </w:pPr>
      <w:r w:rsidRPr="00982192">
        <w:rPr>
          <w:rFonts w:eastAsia="Times New Roman" w:cs="Arial"/>
          <w:noProof/>
          <w:szCs w:val="17"/>
          <w:lang w:val="fr-FR"/>
        </w:rPr>
        <w:br w:type="page"/>
      </w:r>
    </w:p>
    <w:p w14:paraId="131EBCCE" w14:textId="53D565CB" w:rsidR="005E48A2" w:rsidRPr="00982192" w:rsidRDefault="005E48A2" w:rsidP="00CE01DA">
      <w:pPr>
        <w:spacing w:before="170" w:after="170"/>
        <w:rPr>
          <w:rFonts w:eastAsia="Times New Roman" w:cs="Arial"/>
          <w:caps/>
          <w:noProof/>
          <w:szCs w:val="17"/>
          <w:lang w:val="fr-FR"/>
        </w:rPr>
      </w:pPr>
    </w:p>
    <w:p w14:paraId="3478A73C" w14:textId="7141A7AB" w:rsidR="003E21A0" w:rsidRPr="00A21BF0" w:rsidRDefault="003E21A0" w:rsidP="00CE01DA">
      <w:pPr>
        <w:pStyle w:val="Heading2"/>
        <w:spacing w:before="170" w:after="170" w:line="480" w:lineRule="auto"/>
        <w:jc w:val="center"/>
        <w:rPr>
          <w:b/>
          <w:noProof/>
          <w:sz w:val="20"/>
          <w:lang w:val="fr-FR"/>
        </w:rPr>
      </w:pPr>
      <w:bookmarkStart w:id="673" w:name="_ANNEXE_I"/>
      <w:bookmarkStart w:id="674" w:name="_Toc54363393"/>
      <w:bookmarkStart w:id="675" w:name="_Toc212824910"/>
      <w:bookmarkEnd w:id="673"/>
      <w:r w:rsidRPr="00A21BF0">
        <w:rPr>
          <w:b/>
          <w:noProof/>
          <w:sz w:val="20"/>
          <w:lang w:val="fr-FR"/>
        </w:rPr>
        <w:t>ANNEX</w:t>
      </w:r>
      <w:r w:rsidR="00CF0D30" w:rsidRPr="00A21BF0">
        <w:rPr>
          <w:b/>
          <w:noProof/>
          <w:sz w:val="20"/>
          <w:lang w:val="fr-FR"/>
        </w:rPr>
        <w:t>E</w:t>
      </w:r>
      <w:r w:rsidRPr="00A21BF0">
        <w:rPr>
          <w:b/>
          <w:noProof/>
          <w:sz w:val="20"/>
          <w:lang w:val="fr-FR"/>
        </w:rPr>
        <w:t xml:space="preserve"> I</w:t>
      </w:r>
      <w:bookmarkEnd w:id="674"/>
      <w:bookmarkEnd w:id="675"/>
    </w:p>
    <w:p w14:paraId="5563B453" w14:textId="1C8C63E1" w:rsidR="00992C0C" w:rsidRDefault="003E21A0" w:rsidP="00CE01DA">
      <w:pPr>
        <w:widowControl w:val="0"/>
        <w:kinsoku w:val="0"/>
        <w:spacing w:before="170" w:after="170"/>
        <w:ind w:right="11"/>
        <w:jc w:val="center"/>
        <w:rPr>
          <w:rFonts w:eastAsia="Times New Roman" w:cs="Arial"/>
          <w:caps/>
          <w:noProof/>
          <w:szCs w:val="17"/>
          <w:lang w:val="fr-FR"/>
        </w:rPr>
      </w:pPr>
      <w:r w:rsidRPr="00982192">
        <w:rPr>
          <w:rFonts w:eastAsia="Times New Roman" w:cs="Arial"/>
          <w:caps/>
          <w:noProof/>
          <w:szCs w:val="17"/>
          <w:lang w:val="fr-FR"/>
        </w:rPr>
        <w:t>LIST</w:t>
      </w:r>
      <w:r w:rsidR="00291F28">
        <w:rPr>
          <w:rFonts w:eastAsia="Times New Roman" w:cs="Arial"/>
          <w:caps/>
          <w:noProof/>
          <w:szCs w:val="17"/>
          <w:lang w:val="fr-FR"/>
        </w:rPr>
        <w:t xml:space="preserve">E DES RÈGLES ET CONVENTIONS DE CONCEPTION DES SERVICES WEB </w:t>
      </w:r>
      <w:r w:rsidRPr="00982192">
        <w:rPr>
          <w:rFonts w:eastAsia="Times New Roman" w:cs="Arial"/>
          <w:caps/>
          <w:noProof/>
          <w:szCs w:val="17"/>
          <w:lang w:val="fr-FR"/>
        </w:rPr>
        <w:t>RESTful</w:t>
      </w:r>
      <w:ins w:id="676" w:author="Author">
        <w:r w:rsidR="00E6730A">
          <w:rPr>
            <w:rFonts w:eastAsia="Times New Roman" w:cs="Arial"/>
            <w:caps/>
            <w:noProof/>
            <w:szCs w:val="17"/>
            <w:lang w:val="fr-FR"/>
          </w:rPr>
          <w:t xml:space="preserve"> ET DES INDICATEURS DE CONFORMITÉ</w:t>
        </w:r>
      </w:ins>
    </w:p>
    <w:p w14:paraId="0DE5AEEB" w14:textId="052B0562" w:rsidR="00D05BF2" w:rsidRDefault="00D05BF2" w:rsidP="00CE01DA">
      <w:pPr>
        <w:spacing w:before="170" w:after="170"/>
        <w:jc w:val="center"/>
        <w:rPr>
          <w:rFonts w:eastAsia="Times New Roman"/>
          <w:i/>
          <w:noProof/>
          <w:lang w:val="fr-FR"/>
        </w:rPr>
      </w:pPr>
      <w:r>
        <w:rPr>
          <w:rFonts w:eastAsia="Times New Roman"/>
          <w:i/>
          <w:noProof/>
          <w:lang w:val="fr-FR"/>
        </w:rPr>
        <w:t xml:space="preserve">Version </w:t>
      </w:r>
      <w:del w:id="677" w:author="Author">
        <w:r w:rsidDel="00E6730A">
          <w:rPr>
            <w:rFonts w:eastAsia="Times New Roman"/>
            <w:i/>
            <w:noProof/>
            <w:lang w:val="fr-FR"/>
          </w:rPr>
          <w:delText>1.1</w:delText>
        </w:r>
      </w:del>
      <w:ins w:id="678" w:author="Author">
        <w:r w:rsidR="00E6730A">
          <w:rPr>
            <w:rFonts w:eastAsia="Times New Roman"/>
            <w:i/>
            <w:noProof/>
            <w:lang w:val="fr-FR"/>
          </w:rPr>
          <w:t>2.0</w:t>
        </w:r>
      </w:ins>
    </w:p>
    <w:p w14:paraId="79158835" w14:textId="7601A9FF" w:rsidR="003E21A0" w:rsidRPr="00982192" w:rsidRDefault="00D95291" w:rsidP="00CE01DA">
      <w:pPr>
        <w:spacing w:before="170" w:after="170"/>
        <w:jc w:val="center"/>
        <w:rPr>
          <w:rFonts w:eastAsia="Times New Roman"/>
          <w:i/>
          <w:noProof/>
          <w:szCs w:val="17"/>
          <w:lang w:val="fr-FR"/>
        </w:rPr>
      </w:pPr>
      <w:r>
        <w:rPr>
          <w:rFonts w:cs="Arial"/>
          <w:i/>
          <w:iCs/>
          <w:noProof/>
          <w:szCs w:val="17"/>
          <w:lang w:val="fr-FR"/>
        </w:rPr>
        <w:t xml:space="preserve">Proposition présentée pour approbation </w:t>
      </w:r>
      <w:r w:rsidR="00D05BF2">
        <w:rPr>
          <w:rFonts w:cs="Arial"/>
          <w:i/>
          <w:iCs/>
          <w:noProof/>
          <w:szCs w:val="17"/>
          <w:lang w:val="fr-FR"/>
        </w:rPr>
        <w:t xml:space="preserve">par le Comité des normes de l’OMPI (CWS) </w:t>
      </w:r>
      <w:r w:rsidR="00D05BF2">
        <w:rPr>
          <w:rFonts w:cs="Arial"/>
          <w:i/>
          <w:iCs/>
          <w:noProof/>
          <w:szCs w:val="17"/>
          <w:lang w:val="fr-FR"/>
        </w:rPr>
        <w:br/>
        <w:t xml:space="preserve">à sa </w:t>
      </w:r>
      <w:r>
        <w:rPr>
          <w:rFonts w:cs="Arial"/>
          <w:i/>
          <w:iCs/>
          <w:noProof/>
          <w:szCs w:val="17"/>
          <w:lang w:val="fr-FR"/>
        </w:rPr>
        <w:t>treizième </w:t>
      </w:r>
      <w:r w:rsidR="00D05BF2">
        <w:rPr>
          <w:rFonts w:cs="Arial"/>
          <w:i/>
          <w:iCs/>
          <w:noProof/>
          <w:szCs w:val="17"/>
          <w:lang w:val="fr-FR"/>
        </w:rPr>
        <w:t>session</w:t>
      </w:r>
    </w:p>
    <w:p w14:paraId="686421CB" w14:textId="73B7374F" w:rsidR="002E1AEB" w:rsidRDefault="009803FC" w:rsidP="00CE01DA">
      <w:pPr>
        <w:pStyle w:val="NormalWeb"/>
        <w:spacing w:before="170" w:beforeAutospacing="0" w:after="170" w:afterAutospacing="0"/>
        <w:rPr>
          <w:ins w:id="679" w:author="Author"/>
          <w:rFonts w:cs="Arial"/>
          <w:noProof/>
          <w:szCs w:val="17"/>
          <w:lang w:val="fr-FR"/>
        </w:rPr>
      </w:pPr>
      <w:del w:id="680" w:author="Author">
        <w:r w:rsidDel="00E6730A">
          <w:rPr>
            <w:rFonts w:cs="Arial"/>
            <w:noProof/>
            <w:szCs w:val="17"/>
            <w:lang w:val="fr-FR"/>
          </w:rPr>
          <w:delText>Les tableaux ci</w:delText>
        </w:r>
        <w:r w:rsidR="00BB0A23" w:rsidDel="00E6730A">
          <w:rPr>
            <w:rFonts w:cs="Arial"/>
            <w:noProof/>
            <w:szCs w:val="17"/>
            <w:lang w:val="fr-FR"/>
          </w:rPr>
          <w:delText>-</w:delText>
        </w:r>
        <w:r w:rsidDel="00E6730A">
          <w:rPr>
            <w:rFonts w:cs="Arial"/>
            <w:noProof/>
            <w:szCs w:val="17"/>
            <w:lang w:val="fr-FR"/>
          </w:rPr>
          <w:delText xml:space="preserve">après synthétisent les </w:delText>
        </w:r>
      </w:del>
      <w:ins w:id="681" w:author="Author">
        <w:r w:rsidR="00E6730A">
          <w:rPr>
            <w:rFonts w:cs="Arial"/>
            <w:noProof/>
            <w:szCs w:val="17"/>
            <w:lang w:val="fr-FR"/>
          </w:rPr>
          <w:t xml:space="preserve">L’annexe I de la norme ST.90 contient la liste des </w:t>
        </w:r>
      </w:ins>
      <w:r>
        <w:rPr>
          <w:rFonts w:cs="Arial"/>
          <w:noProof/>
          <w:szCs w:val="17"/>
          <w:lang w:val="fr-FR"/>
        </w:rPr>
        <w:t>règles et conventions de conception de services</w:t>
      </w:r>
      <w:del w:id="682" w:author="Author">
        <w:r w:rsidDel="00E6730A">
          <w:rPr>
            <w:rFonts w:cs="Arial"/>
            <w:noProof/>
            <w:szCs w:val="17"/>
            <w:lang w:val="fr-FR"/>
          </w:rPr>
          <w:delText xml:space="preserve"> et recensent</w:delText>
        </w:r>
      </w:del>
      <w:ins w:id="683" w:author="Author">
        <w:r w:rsidR="00E6730A">
          <w:rPr>
            <w:rFonts w:cs="Arial"/>
            <w:noProof/>
            <w:szCs w:val="17"/>
            <w:lang w:val="fr-FR"/>
          </w:rPr>
          <w:t>pour les services Web restful et leurs indicateurs qui recensent</w:t>
        </w:r>
      </w:ins>
      <w:r>
        <w:rPr>
          <w:rFonts w:cs="Arial"/>
          <w:noProof/>
          <w:szCs w:val="17"/>
          <w:lang w:val="fr-FR"/>
        </w:rPr>
        <w:t xml:space="preserve"> les prescriptions de base en matière de conformité pour déterminer les niveaux de conformité que l</w:t>
      </w:r>
      <w:r w:rsidR="00BB0A23">
        <w:rPr>
          <w:rFonts w:cs="Arial"/>
          <w:noProof/>
          <w:szCs w:val="17"/>
          <w:lang w:val="fr-FR"/>
        </w:rPr>
        <w:t>’</w:t>
      </w:r>
      <w:r>
        <w:rPr>
          <w:rFonts w:cs="Arial"/>
          <w:noProof/>
          <w:szCs w:val="17"/>
          <w:lang w:val="fr-FR"/>
        </w:rPr>
        <w:t>implémentation</w:t>
      </w:r>
      <w:r w:rsidR="00992C0C">
        <w:rPr>
          <w:rFonts w:cs="Arial"/>
          <w:noProof/>
          <w:szCs w:val="17"/>
          <w:lang w:val="fr-FR"/>
        </w:rPr>
        <w:t xml:space="preserve"> des API</w:t>
      </w:r>
      <w:r>
        <w:rPr>
          <w:rFonts w:cs="Arial"/>
          <w:noProof/>
          <w:szCs w:val="17"/>
          <w:lang w:val="fr-FR"/>
        </w:rPr>
        <w:t xml:space="preserve"> de services Web permet d</w:t>
      </w:r>
      <w:r w:rsidR="00BB0A23">
        <w:rPr>
          <w:rFonts w:cs="Arial"/>
          <w:noProof/>
          <w:szCs w:val="17"/>
          <w:lang w:val="fr-FR"/>
        </w:rPr>
        <w:t>’</w:t>
      </w:r>
      <w:r>
        <w:rPr>
          <w:rFonts w:cs="Arial"/>
          <w:noProof/>
          <w:szCs w:val="17"/>
          <w:lang w:val="fr-FR"/>
        </w:rPr>
        <w:t>atteind</w:t>
      </w:r>
      <w:r w:rsidR="00334310">
        <w:rPr>
          <w:rFonts w:cs="Arial"/>
          <w:noProof/>
          <w:szCs w:val="17"/>
          <w:lang w:val="fr-FR"/>
        </w:rPr>
        <w:t xml:space="preserve">re.  </w:t>
      </w:r>
      <w:del w:id="684" w:author="Author">
        <w:r w:rsidR="00334310" w:rsidDel="00E6730A">
          <w:rPr>
            <w:rFonts w:cs="Arial"/>
            <w:noProof/>
            <w:szCs w:val="17"/>
            <w:lang w:val="fr-FR"/>
          </w:rPr>
          <w:delText>On</w:delText>
        </w:r>
        <w:r w:rsidDel="00E6730A">
          <w:rPr>
            <w:rFonts w:cs="Arial"/>
            <w:noProof/>
            <w:szCs w:val="17"/>
            <w:lang w:val="fr-FR"/>
          </w:rPr>
          <w:delText xml:space="preserve"> trouvera ci</w:delText>
        </w:r>
        <w:r w:rsidR="00BB0A23" w:rsidDel="00E6730A">
          <w:rPr>
            <w:rFonts w:cs="Arial"/>
            <w:noProof/>
            <w:szCs w:val="17"/>
            <w:lang w:val="fr-FR"/>
          </w:rPr>
          <w:delText>-</w:delText>
        </w:r>
        <w:r w:rsidDel="00E6730A">
          <w:rPr>
            <w:rFonts w:cs="Arial"/>
            <w:noProof/>
            <w:szCs w:val="17"/>
            <w:lang w:val="fr-FR"/>
          </w:rPr>
          <w:delText>dessous des indications sur les tableaux.</w:delText>
        </w:r>
      </w:del>
    </w:p>
    <w:p w14:paraId="30A999F9" w14:textId="36261D4F" w:rsidR="00E6730A" w:rsidRPr="00982192" w:rsidRDefault="00E6730A" w:rsidP="00CE01DA">
      <w:pPr>
        <w:pStyle w:val="NormalWeb"/>
        <w:spacing w:before="170" w:beforeAutospacing="0" w:after="170" w:afterAutospacing="0"/>
        <w:rPr>
          <w:rFonts w:cs="Arial"/>
          <w:noProof/>
          <w:szCs w:val="17"/>
          <w:lang w:val="fr-FR"/>
        </w:rPr>
      </w:pPr>
      <w:ins w:id="685" w:author="Author">
        <w:r>
          <w:rPr>
            <w:rFonts w:cs="Arial"/>
            <w:noProof/>
            <w:szCs w:val="17"/>
            <w:lang w:val="fr-FR"/>
          </w:rPr>
          <w:t>La liste des règles et conventions de conception de servicespour les services Web restful et leurs indicateurs de conformité (XSLX) est disponible à l’adresse </w:t>
        </w:r>
        <w:r>
          <w:rPr>
            <w:i/>
            <w:iCs/>
          </w:rPr>
          <w:fldChar w:fldCharType="begin"/>
        </w:r>
      </w:ins>
      <w:r w:rsidR="004809C9" w:rsidRPr="004809C9">
        <w:rPr>
          <w:i/>
          <w:iCs/>
          <w:lang w:val="fr-FR"/>
        </w:rPr>
        <w:instrText>HYPERLINK "https://www.wipo.int/edocs/mdocs/cws/fr/cws_13/cws_13_19-annexii.xlsx"</w:instrText>
      </w:r>
      <w:ins w:id="686" w:author="Author">
        <w:r>
          <w:rPr>
            <w:i/>
            <w:iCs/>
          </w:rPr>
        </w:r>
        <w:r>
          <w:rPr>
            <w:i/>
            <w:iCs/>
          </w:rPr>
          <w:fldChar w:fldCharType="separate"/>
        </w:r>
      </w:ins>
      <w:r w:rsidR="004809C9">
        <w:rPr>
          <w:rStyle w:val="Hyperlink"/>
          <w:i/>
          <w:iCs/>
          <w:lang w:val="fr-CH"/>
        </w:rPr>
        <w:t>https://www.wipo.int/edocs/mdocs/cws/fr/cws_13/cws_13_19-annexii.xlsx</w:t>
      </w:r>
      <w:ins w:id="687" w:author="Author">
        <w:r>
          <w:rPr>
            <w:i/>
            <w:iCs/>
          </w:rPr>
          <w:fldChar w:fldCharType="end"/>
        </w:r>
      </w:ins>
    </w:p>
    <w:p w14:paraId="44A8E73F" w14:textId="07D2697D" w:rsidR="00D936AF" w:rsidRPr="00A21BF0" w:rsidDel="00E6730A" w:rsidRDefault="009803FC" w:rsidP="00E6730A">
      <w:pPr>
        <w:pStyle w:val="NormalWeb"/>
        <w:numPr>
          <w:ilvl w:val="0"/>
          <w:numId w:val="40"/>
        </w:numPr>
        <w:spacing w:before="170" w:beforeAutospacing="0" w:after="170" w:afterAutospacing="0"/>
        <w:ind w:left="1134" w:hanging="567"/>
        <w:contextualSpacing/>
        <w:rPr>
          <w:del w:id="688" w:author="Author"/>
          <w:rFonts w:cs="Arial"/>
          <w:noProof/>
          <w:szCs w:val="17"/>
          <w:lang w:val="fr-FR"/>
        </w:rPr>
      </w:pPr>
      <w:del w:id="689" w:author="Author">
        <w:r w:rsidRPr="00D05BF2" w:rsidDel="00E6730A">
          <w:rPr>
            <w:rFonts w:cs="Arial"/>
            <w:noProof/>
            <w:szCs w:val="17"/>
            <w:lang w:val="fr-FR"/>
          </w:rPr>
          <w:delText xml:space="preserve">Le </w:delText>
        </w:r>
        <w:r w:rsidR="00466E4F" w:rsidRPr="00A21BF0" w:rsidDel="00E6730A">
          <w:rPr>
            <w:rFonts w:cs="Arial"/>
            <w:noProof/>
            <w:szCs w:val="17"/>
            <w:lang w:val="fr-FR"/>
          </w:rPr>
          <w:fldChar w:fldCharType="begin"/>
        </w:r>
        <w:r w:rsidR="00466E4F" w:rsidRPr="00A21BF0" w:rsidDel="00E6730A">
          <w:rPr>
            <w:rFonts w:cs="Arial"/>
            <w:noProof/>
            <w:szCs w:val="17"/>
            <w:lang w:val="fr-FR"/>
          </w:rPr>
          <w:delInstrText xml:space="preserve"> REF _Ref7691151 \h </w:delInstrText>
        </w:r>
        <w:r w:rsidR="001B65AE" w:rsidRPr="00A21BF0" w:rsidDel="00E6730A">
          <w:rPr>
            <w:rFonts w:cs="Arial"/>
            <w:noProof/>
            <w:szCs w:val="17"/>
            <w:lang w:val="fr-FR"/>
          </w:rPr>
          <w:delInstrText xml:space="preserve"> \* MERGEFORMAT </w:delInstrText>
        </w:r>
        <w:r w:rsidR="00466E4F" w:rsidRPr="00A21BF0" w:rsidDel="00E6730A">
          <w:rPr>
            <w:rFonts w:cs="Arial"/>
            <w:noProof/>
            <w:szCs w:val="17"/>
            <w:lang w:val="fr-FR"/>
          </w:rPr>
        </w:r>
        <w:r w:rsidR="00466E4F" w:rsidRPr="00A21BF0" w:rsidDel="00E6730A">
          <w:rPr>
            <w:rFonts w:cs="Arial"/>
            <w:noProof/>
            <w:szCs w:val="17"/>
            <w:lang w:val="fr-FR"/>
          </w:rPr>
          <w:fldChar w:fldCharType="separate"/>
        </w:r>
        <w:r w:rsidR="00D936AF" w:rsidRPr="00A21BF0" w:rsidDel="00E6730A">
          <w:rPr>
            <w:rFonts w:cs="Arial"/>
            <w:noProof/>
            <w:szCs w:val="17"/>
            <w:lang w:val="fr-FR"/>
          </w:rPr>
          <w:delText>Tableau</w:delText>
        </w:r>
        <w:r w:rsidR="00570E0A" w:rsidDel="00E6730A">
          <w:rPr>
            <w:rFonts w:cs="Arial"/>
            <w:noProof/>
            <w:szCs w:val="17"/>
            <w:lang w:val="fr-FR"/>
          </w:rPr>
          <w:delText> </w:delText>
        </w:r>
        <w:r w:rsidR="00D936AF" w:rsidRPr="00D05BF2" w:rsidDel="00E6730A">
          <w:rPr>
            <w:noProof/>
            <w:lang w:val="fr-FR"/>
          </w:rPr>
          <w:delText>1</w:delText>
        </w:r>
        <w:r w:rsidR="00466E4F" w:rsidRPr="00A21BF0" w:rsidDel="00E6730A">
          <w:rPr>
            <w:rFonts w:cs="Arial"/>
            <w:noProof/>
            <w:szCs w:val="17"/>
            <w:lang w:val="fr-FR"/>
          </w:rPr>
          <w:fldChar w:fldCharType="end"/>
        </w:r>
        <w:r w:rsidR="00466E4F" w:rsidRPr="00A21BF0" w:rsidDel="00E6730A">
          <w:rPr>
            <w:rFonts w:cs="Arial"/>
            <w:noProof/>
            <w:szCs w:val="17"/>
            <w:lang w:val="fr-FR"/>
          </w:rPr>
          <w:delText xml:space="preserve"> </w:delText>
        </w:r>
        <w:r w:rsidRPr="00A21BF0" w:rsidDel="00E6730A">
          <w:rPr>
            <w:rFonts w:cs="Arial"/>
            <w:noProof/>
            <w:szCs w:val="17"/>
            <w:lang w:val="fr-FR"/>
          </w:rPr>
          <w:delText>récapitule les règles à respecter</w:delText>
        </w:r>
      </w:del>
      <w:r w:rsidRPr="00A21BF0">
        <w:rPr>
          <w:rFonts w:cs="Arial"/>
          <w:noProof/>
          <w:szCs w:val="17"/>
          <w:lang w:val="fr-FR"/>
        </w:rPr>
        <w:t xml:space="preserve"> </w:t>
      </w:r>
      <w:ins w:id="690" w:author="Author">
        <w:r w:rsidR="00E6730A" w:rsidRPr="00177383">
          <w:rPr>
            <w:rFonts w:cs="Arial"/>
            <w:szCs w:val="17"/>
            <w:lang w:val="fr-CH"/>
          </w:rPr>
          <w:t>L</w:t>
        </w:r>
        <w:r w:rsidR="00E6730A">
          <w:rPr>
            <w:rFonts w:cs="Arial"/>
            <w:szCs w:val="17"/>
            <w:lang w:val="fr-CH"/>
          </w:rPr>
          <w:t>a lettre</w:t>
        </w:r>
        <w:r w:rsidR="00E6730A" w:rsidRPr="00177383">
          <w:rPr>
            <w:rFonts w:cs="Arial"/>
            <w:szCs w:val="17"/>
            <w:lang w:val="fr-CH"/>
          </w:rPr>
          <w:t xml:space="preserve"> “X” </w:t>
        </w:r>
        <w:r w:rsidR="00E6730A">
          <w:rPr>
            <w:rFonts w:cs="Arial"/>
            <w:szCs w:val="17"/>
            <w:lang w:val="fr-CH"/>
          </w:rPr>
          <w:t xml:space="preserve">dans la colonne </w:t>
        </w:r>
        <w:r w:rsidR="00E6730A" w:rsidRPr="00177383">
          <w:rPr>
            <w:rFonts w:cs="Arial"/>
            <w:szCs w:val="17"/>
            <w:lang w:val="fr-CH"/>
          </w:rPr>
          <w:t xml:space="preserve">“C” </w:t>
        </w:r>
        <w:r w:rsidR="00E6730A">
          <w:rPr>
            <w:rFonts w:cs="Arial"/>
            <w:szCs w:val="17"/>
            <w:lang w:val="fr-CH"/>
          </w:rPr>
          <w:t>du tableau indique que la règle de conception</w:t>
        </w:r>
        <w:r w:rsidR="00E6730A" w:rsidRPr="00A21BF0">
          <w:rPr>
            <w:rFonts w:cs="Arial"/>
            <w:noProof/>
            <w:szCs w:val="17"/>
            <w:lang w:val="fr-FR"/>
          </w:rPr>
          <w:t xml:space="preserve"> </w:t>
        </w:r>
        <w:r w:rsidR="00E6730A">
          <w:rPr>
            <w:rFonts w:cs="Arial"/>
            <w:noProof/>
            <w:szCs w:val="17"/>
            <w:lang w:val="fr-FR"/>
          </w:rPr>
          <w:t xml:space="preserve">doit être respectée </w:t>
        </w:r>
      </w:ins>
      <w:r w:rsidRPr="00A21BF0">
        <w:rPr>
          <w:rFonts w:cs="Arial"/>
          <w:noProof/>
          <w:szCs w:val="17"/>
          <w:lang w:val="fr-FR"/>
        </w:rPr>
        <w:t xml:space="preserve">pour atteindre le niveau de conformité </w:t>
      </w:r>
      <w:r w:rsidR="002E1AEB" w:rsidRPr="00A21BF0">
        <w:rPr>
          <w:rFonts w:cs="Arial"/>
          <w:noProof/>
          <w:szCs w:val="17"/>
          <w:lang w:val="fr-FR"/>
        </w:rPr>
        <w:t>AJ (</w:t>
      </w:r>
      <w:r w:rsidRPr="00A21BF0">
        <w:rPr>
          <w:rFonts w:cs="Arial"/>
          <w:noProof/>
          <w:szCs w:val="17"/>
          <w:lang w:val="fr-FR"/>
        </w:rPr>
        <w:t xml:space="preserve">pour une réponse </w:t>
      </w:r>
      <w:r w:rsidR="002E1AEB" w:rsidRPr="00A21BF0">
        <w:rPr>
          <w:rFonts w:cs="Arial"/>
          <w:noProof/>
          <w:szCs w:val="17"/>
          <w:lang w:val="fr-FR"/>
        </w:rPr>
        <w:t>JSON);</w:t>
      </w:r>
      <w:r w:rsidR="00B73332" w:rsidRPr="00A21BF0">
        <w:rPr>
          <w:rFonts w:cs="Arial"/>
          <w:noProof/>
          <w:szCs w:val="17"/>
          <w:lang w:val="fr-FR"/>
        </w:rPr>
        <w:t xml:space="preserve"> </w:t>
      </w:r>
      <w:del w:id="691" w:author="Author">
        <w:r w:rsidR="00B8648C" w:rsidRPr="00B73332" w:rsidDel="00E6730A">
          <w:rPr>
            <w:rFonts w:cs="Arial"/>
            <w:szCs w:val="17"/>
          </w:rPr>
          <w:fldChar w:fldCharType="begin"/>
        </w:r>
        <w:r w:rsidR="00B8648C" w:rsidRPr="00A21BF0" w:rsidDel="00E6730A">
          <w:rPr>
            <w:rFonts w:cs="Arial"/>
            <w:szCs w:val="17"/>
            <w:lang w:val="fr-CH"/>
          </w:rPr>
          <w:delInstrText xml:space="preserve"> REF _Ref7691273 \h </w:delInstrText>
        </w:r>
        <w:r w:rsidR="00B8648C" w:rsidRPr="00B73332" w:rsidDel="00E6730A">
          <w:rPr>
            <w:rFonts w:cs="Arial"/>
            <w:szCs w:val="17"/>
          </w:rPr>
        </w:r>
        <w:r w:rsidR="00B8648C" w:rsidRPr="00B73332" w:rsidDel="00E6730A">
          <w:rPr>
            <w:rFonts w:cs="Arial"/>
            <w:szCs w:val="17"/>
          </w:rPr>
          <w:fldChar w:fldCharType="separate"/>
        </w:r>
      </w:del>
    </w:p>
    <w:p w14:paraId="6CE56EAE" w14:textId="58C4CB02" w:rsidR="002E1AEB" w:rsidRPr="00B73332" w:rsidRDefault="00D05BF2" w:rsidP="00E6730A">
      <w:pPr>
        <w:pStyle w:val="NormalWeb"/>
        <w:numPr>
          <w:ilvl w:val="0"/>
          <w:numId w:val="40"/>
        </w:numPr>
        <w:spacing w:before="170" w:beforeAutospacing="0" w:after="170" w:afterAutospacing="0"/>
        <w:ind w:left="1134" w:hanging="567"/>
        <w:contextualSpacing/>
        <w:rPr>
          <w:rFonts w:cs="Arial"/>
          <w:noProof/>
          <w:szCs w:val="17"/>
          <w:lang w:val="fr-FR"/>
        </w:rPr>
      </w:pPr>
      <w:del w:id="692" w:author="Author">
        <w:r w:rsidDel="00E6730A">
          <w:rPr>
            <w:rFonts w:cs="Arial"/>
            <w:noProof/>
            <w:szCs w:val="17"/>
            <w:lang w:val="fr-FR"/>
          </w:rPr>
          <w:delText xml:space="preserve">Le </w:delText>
        </w:r>
        <w:r w:rsidR="00D936AF" w:rsidRPr="00982192" w:rsidDel="00E6730A">
          <w:rPr>
            <w:rFonts w:cs="Arial"/>
            <w:noProof/>
            <w:szCs w:val="17"/>
            <w:lang w:val="fr-FR"/>
          </w:rPr>
          <w:delText>Table</w:delText>
        </w:r>
        <w:r w:rsidR="00D936AF" w:rsidDel="00E6730A">
          <w:rPr>
            <w:rFonts w:cs="Arial"/>
            <w:noProof/>
            <w:szCs w:val="17"/>
            <w:lang w:val="fr-FR"/>
          </w:rPr>
          <w:delText>au</w:delText>
        </w:r>
        <w:r w:rsidR="00570E0A" w:rsidDel="00E6730A">
          <w:rPr>
            <w:rFonts w:cs="Arial"/>
            <w:noProof/>
            <w:szCs w:val="17"/>
            <w:lang w:val="fr-FR"/>
          </w:rPr>
          <w:delText> </w:delText>
        </w:r>
        <w:r w:rsidR="00D936AF" w:rsidDel="00E6730A">
          <w:rPr>
            <w:rFonts w:cs="Arial"/>
            <w:noProof/>
            <w:szCs w:val="17"/>
            <w:lang w:val="fr-FR"/>
          </w:rPr>
          <w:delText>2</w:delText>
        </w:r>
        <w:r w:rsidR="00B8648C" w:rsidRPr="00B73332" w:rsidDel="00E6730A">
          <w:rPr>
            <w:rFonts w:cs="Arial"/>
            <w:szCs w:val="17"/>
          </w:rPr>
          <w:fldChar w:fldCharType="end"/>
        </w:r>
        <w:r w:rsidRPr="00A21BF0" w:rsidDel="00E6730A">
          <w:rPr>
            <w:rFonts w:cs="Arial"/>
            <w:szCs w:val="17"/>
            <w:lang w:val="fr-FR"/>
          </w:rPr>
          <w:delText xml:space="preserve"> </w:delText>
        </w:r>
        <w:r w:rsidR="009803FC" w:rsidRPr="00B73332" w:rsidDel="00E6730A">
          <w:rPr>
            <w:rFonts w:cs="Arial"/>
            <w:noProof/>
            <w:szCs w:val="17"/>
            <w:lang w:val="fr-FR"/>
          </w:rPr>
          <w:delText xml:space="preserve">récapitule les règles de conception à respecter </w:delText>
        </w:r>
      </w:del>
      <w:ins w:id="693" w:author="Author">
        <w:r w:rsidR="00E6730A" w:rsidRPr="00177383">
          <w:rPr>
            <w:rFonts w:cs="Arial"/>
            <w:szCs w:val="17"/>
            <w:lang w:val="fr-CH"/>
          </w:rPr>
          <w:t>L</w:t>
        </w:r>
        <w:r w:rsidR="00E6730A">
          <w:rPr>
            <w:rFonts w:cs="Arial"/>
            <w:szCs w:val="17"/>
            <w:lang w:val="fr-CH"/>
          </w:rPr>
          <w:t>a lettre</w:t>
        </w:r>
        <w:r w:rsidR="00E6730A" w:rsidRPr="00177383">
          <w:rPr>
            <w:rFonts w:cs="Arial"/>
            <w:szCs w:val="17"/>
            <w:lang w:val="fr-CH"/>
          </w:rPr>
          <w:t xml:space="preserve"> “X” </w:t>
        </w:r>
        <w:r w:rsidR="00E6730A">
          <w:rPr>
            <w:rFonts w:cs="Arial"/>
            <w:szCs w:val="17"/>
            <w:lang w:val="fr-CH"/>
          </w:rPr>
          <w:t xml:space="preserve">dans la colonne </w:t>
        </w:r>
        <w:r w:rsidR="00E6730A" w:rsidRPr="00177383">
          <w:rPr>
            <w:rFonts w:cs="Arial"/>
            <w:szCs w:val="17"/>
            <w:lang w:val="fr-CH"/>
          </w:rPr>
          <w:t>“</w:t>
        </w:r>
        <w:r w:rsidR="00E6730A">
          <w:rPr>
            <w:rFonts w:cs="Arial"/>
            <w:szCs w:val="17"/>
            <w:lang w:val="fr-CH"/>
          </w:rPr>
          <w:t>D</w:t>
        </w:r>
        <w:r w:rsidR="00E6730A" w:rsidRPr="00177383">
          <w:rPr>
            <w:rFonts w:cs="Arial"/>
            <w:szCs w:val="17"/>
            <w:lang w:val="fr-CH"/>
          </w:rPr>
          <w:t xml:space="preserve">” </w:t>
        </w:r>
        <w:r w:rsidR="00E6730A">
          <w:rPr>
            <w:rFonts w:cs="Arial"/>
            <w:szCs w:val="17"/>
            <w:lang w:val="fr-CH"/>
          </w:rPr>
          <w:t>du tableau indique que la règle de conception</w:t>
        </w:r>
        <w:r w:rsidR="00E6730A" w:rsidRPr="00A21BF0">
          <w:rPr>
            <w:rFonts w:cs="Arial"/>
            <w:noProof/>
            <w:szCs w:val="17"/>
            <w:lang w:val="fr-FR"/>
          </w:rPr>
          <w:t xml:space="preserve"> </w:t>
        </w:r>
        <w:r w:rsidR="00E6730A">
          <w:rPr>
            <w:rFonts w:cs="Arial"/>
            <w:noProof/>
            <w:szCs w:val="17"/>
            <w:lang w:val="fr-FR"/>
          </w:rPr>
          <w:t xml:space="preserve">doit être respectée </w:t>
        </w:r>
      </w:ins>
      <w:r w:rsidR="009803FC" w:rsidRPr="00B73332">
        <w:rPr>
          <w:rFonts w:cs="Arial"/>
          <w:noProof/>
          <w:szCs w:val="17"/>
          <w:lang w:val="fr-FR"/>
        </w:rPr>
        <w:t xml:space="preserve">pour atteindre le niveau de conformité </w:t>
      </w:r>
      <w:r w:rsidR="002E1AEB" w:rsidRPr="00B73332">
        <w:rPr>
          <w:rFonts w:cs="Arial"/>
          <w:noProof/>
          <w:szCs w:val="17"/>
          <w:lang w:val="fr-FR"/>
        </w:rPr>
        <w:t>AX (</w:t>
      </w:r>
      <w:r w:rsidR="009803FC" w:rsidRPr="00B73332">
        <w:rPr>
          <w:rFonts w:cs="Arial"/>
          <w:noProof/>
          <w:szCs w:val="17"/>
          <w:lang w:val="fr-FR"/>
        </w:rPr>
        <w:t xml:space="preserve">pour une réponse </w:t>
      </w:r>
      <w:r w:rsidR="002E1AEB" w:rsidRPr="00B73332">
        <w:rPr>
          <w:rFonts w:cs="Arial"/>
          <w:noProof/>
          <w:szCs w:val="17"/>
          <w:lang w:val="fr-FR"/>
        </w:rPr>
        <w:t>XML)</w:t>
      </w:r>
      <w:r w:rsidR="002D56D3" w:rsidRPr="00B73332">
        <w:rPr>
          <w:rFonts w:cs="Arial"/>
          <w:noProof/>
          <w:szCs w:val="17"/>
          <w:lang w:val="fr-FR"/>
        </w:rPr>
        <w:t>;</w:t>
      </w:r>
    </w:p>
    <w:p w14:paraId="38D405BE" w14:textId="05EFFA73" w:rsidR="002E1AEB" w:rsidRPr="00982192" w:rsidRDefault="009803FC" w:rsidP="00CE01DA">
      <w:pPr>
        <w:pStyle w:val="NormalWeb"/>
        <w:numPr>
          <w:ilvl w:val="0"/>
          <w:numId w:val="23"/>
        </w:numPr>
        <w:spacing w:before="170" w:beforeAutospacing="0" w:after="170" w:afterAutospacing="0"/>
        <w:ind w:left="1134" w:hanging="567"/>
        <w:contextualSpacing/>
        <w:rPr>
          <w:rFonts w:cs="Arial"/>
          <w:noProof/>
          <w:szCs w:val="17"/>
          <w:lang w:val="fr-FR"/>
        </w:rPr>
      </w:pPr>
      <w:del w:id="694" w:author="Author">
        <w:r w:rsidDel="00E6730A">
          <w:rPr>
            <w:rFonts w:cs="Arial"/>
            <w:noProof/>
            <w:szCs w:val="17"/>
            <w:lang w:val="fr-FR"/>
          </w:rPr>
          <w:delText xml:space="preserve">Le </w:delText>
        </w:r>
        <w:r w:rsidR="00466E4F" w:rsidRPr="00982192" w:rsidDel="00E6730A">
          <w:rPr>
            <w:rFonts w:cs="Arial"/>
            <w:noProof/>
            <w:szCs w:val="17"/>
            <w:lang w:val="fr-FR"/>
          </w:rPr>
          <w:fldChar w:fldCharType="begin"/>
        </w:r>
        <w:r w:rsidR="00466E4F" w:rsidRPr="00982192" w:rsidDel="00E6730A">
          <w:rPr>
            <w:rFonts w:cs="Arial"/>
            <w:noProof/>
            <w:szCs w:val="17"/>
            <w:lang w:val="fr-FR"/>
          </w:rPr>
          <w:delInstrText xml:space="preserve"> REF _Ref7691304 \h </w:delInstrText>
        </w:r>
        <w:r w:rsidR="00466E4F" w:rsidRPr="00982192" w:rsidDel="00E6730A">
          <w:rPr>
            <w:rFonts w:cs="Arial"/>
            <w:noProof/>
            <w:szCs w:val="17"/>
            <w:lang w:val="fr-FR"/>
          </w:rPr>
        </w:r>
        <w:r w:rsidR="00466E4F" w:rsidRPr="00982192" w:rsidDel="00E6730A">
          <w:rPr>
            <w:rFonts w:cs="Arial"/>
            <w:noProof/>
            <w:szCs w:val="17"/>
            <w:lang w:val="fr-FR"/>
          </w:rPr>
          <w:fldChar w:fldCharType="separate"/>
        </w:r>
        <w:r w:rsidR="00D936AF" w:rsidRPr="00982192" w:rsidDel="00E6730A">
          <w:rPr>
            <w:rFonts w:cs="Arial"/>
            <w:noProof/>
            <w:szCs w:val="17"/>
            <w:lang w:val="fr-FR"/>
          </w:rPr>
          <w:delText>Table</w:delText>
        </w:r>
        <w:r w:rsidR="00D936AF" w:rsidDel="00E6730A">
          <w:rPr>
            <w:rFonts w:cs="Arial"/>
            <w:noProof/>
            <w:szCs w:val="17"/>
            <w:lang w:val="fr-FR"/>
          </w:rPr>
          <w:delText>au</w:delText>
        </w:r>
        <w:r w:rsidR="00570E0A" w:rsidDel="00E6730A">
          <w:rPr>
            <w:rFonts w:cs="Arial"/>
            <w:noProof/>
            <w:szCs w:val="17"/>
            <w:lang w:val="fr-FR"/>
          </w:rPr>
          <w:delText> </w:delText>
        </w:r>
        <w:r w:rsidR="00D936AF" w:rsidDel="00E6730A">
          <w:rPr>
            <w:rFonts w:cs="Arial"/>
            <w:noProof/>
            <w:szCs w:val="17"/>
            <w:lang w:val="fr-FR"/>
          </w:rPr>
          <w:delText>3</w:delText>
        </w:r>
        <w:r w:rsidR="00466E4F" w:rsidRPr="00982192" w:rsidDel="00E6730A">
          <w:rPr>
            <w:rFonts w:cs="Arial"/>
            <w:noProof/>
            <w:szCs w:val="17"/>
            <w:lang w:val="fr-FR"/>
          </w:rPr>
          <w:fldChar w:fldCharType="end"/>
        </w:r>
        <w:r w:rsidR="00466E4F" w:rsidRPr="00982192" w:rsidDel="00E6730A">
          <w:rPr>
            <w:rFonts w:cs="Arial"/>
            <w:noProof/>
            <w:szCs w:val="17"/>
            <w:lang w:val="fr-FR"/>
          </w:rPr>
          <w:delText xml:space="preserve"> </w:delText>
        </w:r>
        <w:r w:rsidDel="00E6730A">
          <w:rPr>
            <w:rFonts w:cs="Arial"/>
            <w:noProof/>
            <w:szCs w:val="17"/>
            <w:lang w:val="fr-FR"/>
          </w:rPr>
          <w:delText xml:space="preserve">récapitule les règles de conception à respecter </w:delText>
        </w:r>
      </w:del>
      <w:ins w:id="695" w:author="Author">
        <w:r w:rsidR="00E6730A" w:rsidRPr="00177383">
          <w:rPr>
            <w:rFonts w:cs="Arial"/>
            <w:szCs w:val="17"/>
            <w:lang w:val="fr-CH"/>
          </w:rPr>
          <w:t>L</w:t>
        </w:r>
        <w:r w:rsidR="00E6730A">
          <w:rPr>
            <w:rFonts w:cs="Arial"/>
            <w:szCs w:val="17"/>
            <w:lang w:val="fr-CH"/>
          </w:rPr>
          <w:t>a lettre</w:t>
        </w:r>
        <w:r w:rsidR="00E6730A" w:rsidRPr="00177383">
          <w:rPr>
            <w:rFonts w:cs="Arial"/>
            <w:szCs w:val="17"/>
            <w:lang w:val="fr-CH"/>
          </w:rPr>
          <w:t xml:space="preserve"> “X” </w:t>
        </w:r>
        <w:r w:rsidR="00E6730A">
          <w:rPr>
            <w:rFonts w:cs="Arial"/>
            <w:szCs w:val="17"/>
            <w:lang w:val="fr-CH"/>
          </w:rPr>
          <w:t xml:space="preserve">dans la colonne </w:t>
        </w:r>
        <w:r w:rsidR="00E6730A" w:rsidRPr="00177383">
          <w:rPr>
            <w:rFonts w:cs="Arial"/>
            <w:szCs w:val="17"/>
            <w:lang w:val="fr-CH"/>
          </w:rPr>
          <w:t>“</w:t>
        </w:r>
        <w:r w:rsidR="00E6730A">
          <w:rPr>
            <w:rFonts w:cs="Arial"/>
            <w:szCs w:val="17"/>
            <w:lang w:val="fr-CH"/>
          </w:rPr>
          <w:t>E</w:t>
        </w:r>
        <w:r w:rsidR="00E6730A" w:rsidRPr="00177383">
          <w:rPr>
            <w:rFonts w:cs="Arial"/>
            <w:szCs w:val="17"/>
            <w:lang w:val="fr-CH"/>
          </w:rPr>
          <w:t xml:space="preserve">” </w:t>
        </w:r>
        <w:r w:rsidR="00E6730A">
          <w:rPr>
            <w:rFonts w:cs="Arial"/>
            <w:szCs w:val="17"/>
            <w:lang w:val="fr-CH"/>
          </w:rPr>
          <w:t>du tableau indique que la règle de conception</w:t>
        </w:r>
        <w:r w:rsidR="00E6730A" w:rsidRPr="00A21BF0">
          <w:rPr>
            <w:rFonts w:cs="Arial"/>
            <w:noProof/>
            <w:szCs w:val="17"/>
            <w:lang w:val="fr-FR"/>
          </w:rPr>
          <w:t xml:space="preserve"> </w:t>
        </w:r>
        <w:r w:rsidR="00E6730A">
          <w:rPr>
            <w:rFonts w:cs="Arial"/>
            <w:noProof/>
            <w:szCs w:val="17"/>
            <w:lang w:val="fr-FR"/>
          </w:rPr>
          <w:t xml:space="preserve">doit être respectée </w:t>
        </w:r>
      </w:ins>
      <w:r>
        <w:rPr>
          <w:rFonts w:cs="Arial"/>
          <w:noProof/>
          <w:szCs w:val="17"/>
          <w:lang w:val="fr-FR"/>
        </w:rPr>
        <w:t xml:space="preserve">pour atteindre le niveau de conformité </w:t>
      </w:r>
      <w:r w:rsidR="00466E4F" w:rsidRPr="00982192">
        <w:rPr>
          <w:rFonts w:cs="Arial"/>
          <w:noProof/>
          <w:szCs w:val="17"/>
          <w:lang w:val="fr-FR"/>
        </w:rPr>
        <w:t>AA</w:t>
      </w:r>
      <w:r w:rsidR="002E1AEB" w:rsidRPr="00982192">
        <w:rPr>
          <w:rFonts w:cs="Arial"/>
          <w:noProof/>
          <w:szCs w:val="17"/>
          <w:lang w:val="fr-FR"/>
        </w:rPr>
        <w:t>J (</w:t>
      </w:r>
      <w:r>
        <w:rPr>
          <w:rFonts w:cs="Arial"/>
          <w:noProof/>
          <w:szCs w:val="17"/>
          <w:lang w:val="fr-FR"/>
        </w:rPr>
        <w:t xml:space="preserve">pour une réponse </w:t>
      </w:r>
      <w:r w:rsidRPr="00982192">
        <w:rPr>
          <w:rFonts w:cs="Arial"/>
          <w:noProof/>
          <w:szCs w:val="17"/>
          <w:lang w:val="fr-FR"/>
        </w:rPr>
        <w:t>JSON</w:t>
      </w:r>
      <w:r w:rsidR="002E1AEB" w:rsidRPr="00982192">
        <w:rPr>
          <w:rFonts w:cs="Arial"/>
          <w:noProof/>
          <w:szCs w:val="17"/>
          <w:lang w:val="fr-FR"/>
        </w:rPr>
        <w:t xml:space="preserve">); </w:t>
      </w:r>
      <w:r w:rsidR="002D56D3">
        <w:rPr>
          <w:rFonts w:cs="Arial"/>
          <w:noProof/>
          <w:szCs w:val="17"/>
          <w:lang w:val="fr-FR"/>
        </w:rPr>
        <w:t xml:space="preserve"> </w:t>
      </w:r>
      <w:r>
        <w:rPr>
          <w:rFonts w:cs="Arial"/>
          <w:noProof/>
          <w:szCs w:val="17"/>
          <w:lang w:val="fr-FR"/>
        </w:rPr>
        <w:t>et</w:t>
      </w:r>
    </w:p>
    <w:p w14:paraId="3016C1FD" w14:textId="3E9FCF65" w:rsidR="005D53A0" w:rsidRPr="005D53A0" w:rsidRDefault="009803FC" w:rsidP="00CE01DA">
      <w:pPr>
        <w:pStyle w:val="NormalWeb"/>
        <w:numPr>
          <w:ilvl w:val="0"/>
          <w:numId w:val="23"/>
        </w:numPr>
        <w:spacing w:before="170" w:beforeAutospacing="0" w:after="170" w:afterAutospacing="0"/>
        <w:ind w:left="1134" w:hanging="567"/>
        <w:rPr>
          <w:rFonts w:cs="Arial"/>
          <w:noProof/>
          <w:szCs w:val="17"/>
          <w:lang w:val="fr-FR"/>
        </w:rPr>
      </w:pPr>
      <w:del w:id="696" w:author="Author">
        <w:r w:rsidDel="00E6730A">
          <w:rPr>
            <w:rFonts w:cs="Arial"/>
            <w:noProof/>
            <w:szCs w:val="17"/>
            <w:lang w:val="fr-FR"/>
          </w:rPr>
          <w:delText xml:space="preserve">Le </w:delText>
        </w:r>
        <w:r w:rsidR="00CF1355" w:rsidRPr="00982192" w:rsidDel="00E6730A">
          <w:rPr>
            <w:rFonts w:cs="Arial"/>
            <w:noProof/>
            <w:szCs w:val="17"/>
            <w:lang w:val="fr-FR"/>
          </w:rPr>
          <w:fldChar w:fldCharType="begin"/>
        </w:r>
        <w:r w:rsidR="00CF1355" w:rsidRPr="00982192" w:rsidDel="00E6730A">
          <w:rPr>
            <w:rFonts w:cs="Arial"/>
            <w:noProof/>
            <w:szCs w:val="17"/>
            <w:lang w:val="fr-FR"/>
          </w:rPr>
          <w:delInstrText xml:space="preserve"> REF _Ref8206667 \h </w:delInstrText>
        </w:r>
        <w:r w:rsidR="00CF1355" w:rsidRPr="00982192" w:rsidDel="00E6730A">
          <w:rPr>
            <w:rFonts w:cs="Arial"/>
            <w:noProof/>
            <w:szCs w:val="17"/>
            <w:lang w:val="fr-FR"/>
          </w:rPr>
        </w:r>
        <w:r w:rsidR="00CF1355" w:rsidRPr="00982192" w:rsidDel="00E6730A">
          <w:rPr>
            <w:rFonts w:cs="Arial"/>
            <w:noProof/>
            <w:szCs w:val="17"/>
            <w:lang w:val="fr-FR"/>
          </w:rPr>
          <w:fldChar w:fldCharType="separate"/>
        </w:r>
        <w:r w:rsidR="00D936AF" w:rsidRPr="00982192" w:rsidDel="00E6730A">
          <w:rPr>
            <w:rFonts w:cs="Arial"/>
            <w:noProof/>
            <w:szCs w:val="17"/>
            <w:lang w:val="fr-FR"/>
          </w:rPr>
          <w:delText>Table</w:delText>
        </w:r>
        <w:r w:rsidR="00D936AF" w:rsidDel="00E6730A">
          <w:rPr>
            <w:rFonts w:cs="Arial"/>
            <w:noProof/>
            <w:szCs w:val="17"/>
            <w:lang w:val="fr-FR"/>
          </w:rPr>
          <w:delText>au</w:delText>
        </w:r>
        <w:r w:rsidR="00570E0A" w:rsidDel="00E6730A">
          <w:rPr>
            <w:rFonts w:cs="Arial"/>
            <w:noProof/>
            <w:szCs w:val="17"/>
            <w:lang w:val="fr-FR"/>
          </w:rPr>
          <w:delText> </w:delText>
        </w:r>
        <w:r w:rsidR="00D936AF" w:rsidDel="00E6730A">
          <w:rPr>
            <w:rFonts w:cs="Arial"/>
            <w:noProof/>
            <w:szCs w:val="17"/>
            <w:lang w:val="fr-FR"/>
          </w:rPr>
          <w:delText>4</w:delText>
        </w:r>
        <w:r w:rsidR="00CF1355" w:rsidRPr="00982192" w:rsidDel="00E6730A">
          <w:rPr>
            <w:rFonts w:cs="Arial"/>
            <w:noProof/>
            <w:szCs w:val="17"/>
            <w:lang w:val="fr-FR"/>
          </w:rPr>
          <w:fldChar w:fldCharType="end"/>
        </w:r>
        <w:r w:rsidR="00CF1355" w:rsidRPr="00982192" w:rsidDel="00E6730A">
          <w:rPr>
            <w:rFonts w:cs="Arial"/>
            <w:noProof/>
            <w:szCs w:val="17"/>
            <w:lang w:val="fr-FR"/>
          </w:rPr>
          <w:delText xml:space="preserve"> </w:delText>
        </w:r>
        <w:r w:rsidDel="00E6730A">
          <w:rPr>
            <w:rFonts w:cs="Arial"/>
            <w:noProof/>
            <w:szCs w:val="17"/>
            <w:lang w:val="fr-FR"/>
          </w:rPr>
          <w:delText xml:space="preserve">récapitule les règles de conception à respecter </w:delText>
        </w:r>
      </w:del>
      <w:ins w:id="697" w:author="Author">
        <w:r w:rsidR="00E6730A" w:rsidRPr="00177383">
          <w:rPr>
            <w:rFonts w:cs="Arial"/>
            <w:szCs w:val="17"/>
            <w:lang w:val="fr-CH"/>
          </w:rPr>
          <w:t>L</w:t>
        </w:r>
        <w:r w:rsidR="00E6730A">
          <w:rPr>
            <w:rFonts w:cs="Arial"/>
            <w:szCs w:val="17"/>
            <w:lang w:val="fr-CH"/>
          </w:rPr>
          <w:t>a lettre</w:t>
        </w:r>
        <w:r w:rsidR="00E6730A" w:rsidRPr="00177383">
          <w:rPr>
            <w:rFonts w:cs="Arial"/>
            <w:szCs w:val="17"/>
            <w:lang w:val="fr-CH"/>
          </w:rPr>
          <w:t xml:space="preserve"> “X” </w:t>
        </w:r>
        <w:r w:rsidR="00E6730A">
          <w:rPr>
            <w:rFonts w:cs="Arial"/>
            <w:szCs w:val="17"/>
            <w:lang w:val="fr-CH"/>
          </w:rPr>
          <w:t xml:space="preserve">dans la colonne </w:t>
        </w:r>
        <w:r w:rsidR="00E6730A" w:rsidRPr="00177383">
          <w:rPr>
            <w:rFonts w:cs="Arial"/>
            <w:szCs w:val="17"/>
            <w:lang w:val="fr-CH"/>
          </w:rPr>
          <w:t>“</w:t>
        </w:r>
        <w:r w:rsidR="00E6730A">
          <w:rPr>
            <w:rFonts w:cs="Arial"/>
            <w:szCs w:val="17"/>
            <w:lang w:val="fr-CH"/>
          </w:rPr>
          <w:t>F</w:t>
        </w:r>
        <w:r w:rsidR="00E6730A" w:rsidRPr="00177383">
          <w:rPr>
            <w:rFonts w:cs="Arial"/>
            <w:szCs w:val="17"/>
            <w:lang w:val="fr-CH"/>
          </w:rPr>
          <w:t xml:space="preserve">” </w:t>
        </w:r>
        <w:r w:rsidR="00E6730A">
          <w:rPr>
            <w:rFonts w:cs="Arial"/>
            <w:szCs w:val="17"/>
            <w:lang w:val="fr-CH"/>
          </w:rPr>
          <w:t>du tableau indique que la règle de conception</w:t>
        </w:r>
        <w:r w:rsidR="00E6730A" w:rsidRPr="00A21BF0">
          <w:rPr>
            <w:rFonts w:cs="Arial"/>
            <w:noProof/>
            <w:szCs w:val="17"/>
            <w:lang w:val="fr-FR"/>
          </w:rPr>
          <w:t xml:space="preserve"> </w:t>
        </w:r>
        <w:r w:rsidR="00E6730A">
          <w:rPr>
            <w:rFonts w:cs="Arial"/>
            <w:noProof/>
            <w:szCs w:val="17"/>
            <w:lang w:val="fr-FR"/>
          </w:rPr>
          <w:t xml:space="preserve">doit être respectée </w:t>
        </w:r>
      </w:ins>
      <w:r>
        <w:rPr>
          <w:rFonts w:cs="Arial"/>
          <w:noProof/>
          <w:szCs w:val="17"/>
          <w:lang w:val="fr-FR"/>
        </w:rPr>
        <w:t xml:space="preserve">pour atteindre le niveau de conformité </w:t>
      </w:r>
      <w:r w:rsidR="002E1AEB" w:rsidRPr="00982192">
        <w:rPr>
          <w:rFonts w:cs="Arial"/>
          <w:noProof/>
          <w:szCs w:val="17"/>
          <w:lang w:val="fr-FR"/>
        </w:rPr>
        <w:t>AAX (</w:t>
      </w:r>
      <w:r>
        <w:rPr>
          <w:rFonts w:cs="Arial"/>
          <w:noProof/>
          <w:szCs w:val="17"/>
          <w:lang w:val="fr-FR"/>
        </w:rPr>
        <w:t xml:space="preserve">pour une réponse </w:t>
      </w:r>
      <w:r w:rsidRPr="00982192">
        <w:rPr>
          <w:rFonts w:cs="Arial"/>
          <w:noProof/>
          <w:szCs w:val="17"/>
          <w:lang w:val="fr-FR"/>
        </w:rPr>
        <w:t>XML</w:t>
      </w:r>
      <w:r w:rsidR="002E1AEB" w:rsidRPr="00982192">
        <w:rPr>
          <w:rFonts w:cs="Arial"/>
          <w:noProof/>
          <w:szCs w:val="17"/>
          <w:lang w:val="fr-FR"/>
        </w:rPr>
        <w:t>).</w:t>
      </w:r>
    </w:p>
    <w:p w14:paraId="7BE4AE32" w14:textId="28CAA096" w:rsidR="005E48A2" w:rsidRPr="00982192" w:rsidRDefault="00710BCE" w:rsidP="00CE01DA">
      <w:pPr>
        <w:pStyle w:val="NormalWeb"/>
        <w:spacing w:before="170" w:beforeAutospacing="0" w:after="170" w:afterAutospacing="0"/>
        <w:rPr>
          <w:rFonts w:cs="Arial"/>
          <w:i/>
          <w:noProof/>
          <w:szCs w:val="17"/>
          <w:lang w:val="fr-FR"/>
        </w:rPr>
      </w:pPr>
      <w:r w:rsidRPr="00982192">
        <w:rPr>
          <w:rFonts w:cs="Arial"/>
          <w:i/>
          <w:noProof/>
          <w:szCs w:val="17"/>
          <w:lang w:val="fr-FR"/>
        </w:rPr>
        <w:t>[</w:t>
      </w:r>
      <w:r w:rsidR="009803FC">
        <w:rPr>
          <w:rFonts w:cs="Arial"/>
          <w:i/>
          <w:noProof/>
          <w:szCs w:val="17"/>
          <w:lang w:val="fr-FR"/>
        </w:rPr>
        <w:t>Avertissement</w:t>
      </w:r>
      <w:r w:rsidR="00BB0A23">
        <w:rPr>
          <w:rFonts w:cs="Arial"/>
          <w:i/>
          <w:noProof/>
          <w:szCs w:val="17"/>
          <w:lang w:val="fr-FR"/>
        </w:rPr>
        <w:t> :</w:t>
      </w:r>
      <w:r w:rsidRPr="00982192">
        <w:rPr>
          <w:rFonts w:cs="Arial"/>
          <w:i/>
          <w:noProof/>
          <w:szCs w:val="17"/>
          <w:lang w:val="fr-FR"/>
        </w:rPr>
        <w:t xml:space="preserve"> </w:t>
      </w:r>
      <w:r w:rsidR="009803FC">
        <w:rPr>
          <w:rFonts w:cs="Arial"/>
          <w:i/>
          <w:noProof/>
          <w:szCs w:val="17"/>
          <w:lang w:val="fr-FR"/>
        </w:rPr>
        <w:t>Afin d</w:t>
      </w:r>
      <w:r w:rsidR="00BB0A23">
        <w:rPr>
          <w:rFonts w:cs="Arial"/>
          <w:i/>
          <w:noProof/>
          <w:szCs w:val="17"/>
          <w:lang w:val="fr-FR"/>
        </w:rPr>
        <w:t>’</w:t>
      </w:r>
      <w:r w:rsidR="009803FC">
        <w:rPr>
          <w:rFonts w:cs="Arial"/>
          <w:i/>
          <w:noProof/>
          <w:szCs w:val="17"/>
          <w:lang w:val="fr-FR"/>
        </w:rPr>
        <w:t xml:space="preserve">atteindre un niveau de conformité </w:t>
      </w:r>
      <w:r w:rsidR="00466E4F" w:rsidRPr="00982192">
        <w:rPr>
          <w:rFonts w:cs="Arial"/>
          <w:i/>
          <w:noProof/>
          <w:szCs w:val="17"/>
          <w:lang w:val="fr-FR"/>
        </w:rPr>
        <w:t>A, i</w:t>
      </w:r>
      <w:r w:rsidR="009803FC">
        <w:rPr>
          <w:rFonts w:cs="Arial"/>
          <w:i/>
          <w:noProof/>
          <w:szCs w:val="17"/>
          <w:lang w:val="fr-FR"/>
        </w:rPr>
        <w:t xml:space="preserve">l suffit de suivre les règles </w:t>
      </w:r>
      <w:ins w:id="698" w:author="Author">
        <w:r w:rsidR="006E469A">
          <w:rPr>
            <w:rFonts w:cs="Arial"/>
            <w:i/>
            <w:noProof/>
            <w:szCs w:val="17"/>
            <w:lang w:val="fr-FR"/>
          </w:rPr>
          <w:t xml:space="preserve">ayant un “X” </w:t>
        </w:r>
      </w:ins>
      <w:r w:rsidR="009803FC">
        <w:rPr>
          <w:rFonts w:cs="Arial"/>
          <w:i/>
          <w:noProof/>
          <w:szCs w:val="17"/>
          <w:lang w:val="fr-FR"/>
        </w:rPr>
        <w:t>figurant dans les</w:t>
      </w:r>
      <w:del w:id="699" w:author="Author">
        <w:r w:rsidR="009803FC" w:rsidDel="006E469A">
          <w:rPr>
            <w:rFonts w:cs="Arial"/>
            <w:i/>
            <w:noProof/>
            <w:szCs w:val="17"/>
            <w:lang w:val="fr-FR"/>
          </w:rPr>
          <w:delText xml:space="preserve"> tableaux </w:delText>
        </w:r>
        <w:r w:rsidR="00466E4F" w:rsidRPr="00982192" w:rsidDel="006E469A">
          <w:rPr>
            <w:rFonts w:cs="Arial"/>
            <w:i/>
            <w:noProof/>
            <w:szCs w:val="17"/>
            <w:lang w:val="fr-FR"/>
          </w:rPr>
          <w:delText xml:space="preserve">1 </w:delText>
        </w:r>
        <w:r w:rsidR="009803FC" w:rsidDel="006E469A">
          <w:rPr>
            <w:rFonts w:cs="Arial"/>
            <w:i/>
            <w:noProof/>
            <w:szCs w:val="17"/>
            <w:lang w:val="fr-FR"/>
          </w:rPr>
          <w:delText>et</w:delText>
        </w:r>
        <w:r w:rsidR="00466E4F" w:rsidRPr="00982192" w:rsidDel="006E469A">
          <w:rPr>
            <w:rFonts w:cs="Arial"/>
            <w:i/>
            <w:noProof/>
            <w:szCs w:val="17"/>
            <w:lang w:val="fr-FR"/>
          </w:rPr>
          <w:delText xml:space="preserve"> 2</w:delText>
        </w:r>
      </w:del>
      <w:ins w:id="700" w:author="Author">
        <w:r w:rsidR="006E469A">
          <w:rPr>
            <w:rFonts w:cs="Arial"/>
            <w:i/>
            <w:noProof/>
            <w:szCs w:val="17"/>
            <w:lang w:val="fr-FR"/>
          </w:rPr>
          <w:t>colonnes “C” et “D”</w:t>
        </w:r>
      </w:ins>
      <w:r w:rsidR="00466E4F" w:rsidRPr="00982192">
        <w:rPr>
          <w:rFonts w:cs="Arial"/>
          <w:i/>
          <w:noProof/>
          <w:szCs w:val="17"/>
          <w:lang w:val="fr-FR"/>
        </w:rPr>
        <w:t xml:space="preserve">. </w:t>
      </w:r>
      <w:r w:rsidR="002D56D3">
        <w:rPr>
          <w:rFonts w:cs="Arial"/>
          <w:i/>
          <w:noProof/>
          <w:szCs w:val="17"/>
          <w:lang w:val="fr-FR"/>
        </w:rPr>
        <w:t xml:space="preserve"> </w:t>
      </w:r>
      <w:r w:rsidR="009803FC">
        <w:rPr>
          <w:rFonts w:cs="Arial"/>
          <w:i/>
          <w:noProof/>
          <w:szCs w:val="17"/>
          <w:lang w:val="fr-FR"/>
        </w:rPr>
        <w:t>Afin d</w:t>
      </w:r>
      <w:r w:rsidR="00BB0A23">
        <w:rPr>
          <w:rFonts w:cs="Arial"/>
          <w:i/>
          <w:noProof/>
          <w:szCs w:val="17"/>
          <w:lang w:val="fr-FR"/>
        </w:rPr>
        <w:t>’</w:t>
      </w:r>
      <w:r w:rsidR="009803FC">
        <w:rPr>
          <w:rFonts w:cs="Arial"/>
          <w:i/>
          <w:noProof/>
          <w:szCs w:val="17"/>
          <w:lang w:val="fr-FR"/>
        </w:rPr>
        <w:t xml:space="preserve">atteindre un niveau de conformité </w:t>
      </w:r>
      <w:r w:rsidR="009803FC" w:rsidRPr="00982192">
        <w:rPr>
          <w:rFonts w:cs="Arial"/>
          <w:i/>
          <w:noProof/>
          <w:szCs w:val="17"/>
          <w:lang w:val="fr-FR"/>
        </w:rPr>
        <w:t>A</w:t>
      </w:r>
      <w:r w:rsidR="009803FC">
        <w:rPr>
          <w:rFonts w:cs="Arial"/>
          <w:i/>
          <w:noProof/>
          <w:szCs w:val="17"/>
          <w:lang w:val="fr-FR"/>
        </w:rPr>
        <w:t>A</w:t>
      </w:r>
      <w:r w:rsidR="009803FC" w:rsidRPr="00982192">
        <w:rPr>
          <w:rFonts w:cs="Arial"/>
          <w:i/>
          <w:noProof/>
          <w:szCs w:val="17"/>
          <w:lang w:val="fr-FR"/>
        </w:rPr>
        <w:t>, i</w:t>
      </w:r>
      <w:r w:rsidR="009803FC">
        <w:rPr>
          <w:rFonts w:cs="Arial"/>
          <w:i/>
          <w:noProof/>
          <w:szCs w:val="17"/>
          <w:lang w:val="fr-FR"/>
        </w:rPr>
        <w:t xml:space="preserve">l suffit de suivre les règles </w:t>
      </w:r>
      <w:ins w:id="701" w:author="Author">
        <w:r w:rsidR="006E469A">
          <w:rPr>
            <w:rFonts w:cs="Arial"/>
            <w:i/>
            <w:noProof/>
            <w:szCs w:val="17"/>
            <w:lang w:val="fr-FR"/>
          </w:rPr>
          <w:t xml:space="preserve">ayant un “X” </w:t>
        </w:r>
      </w:ins>
      <w:r w:rsidR="009803FC">
        <w:rPr>
          <w:rFonts w:cs="Arial"/>
          <w:i/>
          <w:noProof/>
          <w:szCs w:val="17"/>
          <w:lang w:val="fr-FR"/>
        </w:rPr>
        <w:t>figurant dans les</w:t>
      </w:r>
      <w:del w:id="702" w:author="Author">
        <w:r w:rsidR="009803FC" w:rsidDel="006E469A">
          <w:rPr>
            <w:rFonts w:cs="Arial"/>
            <w:i/>
            <w:noProof/>
            <w:szCs w:val="17"/>
            <w:lang w:val="fr-FR"/>
          </w:rPr>
          <w:delText xml:space="preserve"> tableaux</w:delText>
        </w:r>
        <w:r w:rsidR="009803FC" w:rsidRPr="00982192" w:rsidDel="006E469A">
          <w:rPr>
            <w:rFonts w:cs="Arial"/>
            <w:i/>
            <w:noProof/>
            <w:szCs w:val="17"/>
            <w:lang w:val="fr-FR"/>
          </w:rPr>
          <w:delText xml:space="preserve"> </w:delText>
        </w:r>
        <w:r w:rsidR="002E1AEB" w:rsidRPr="00982192" w:rsidDel="006E469A">
          <w:rPr>
            <w:rFonts w:cs="Arial"/>
            <w:i/>
            <w:noProof/>
            <w:szCs w:val="17"/>
            <w:lang w:val="fr-FR"/>
          </w:rPr>
          <w:delText xml:space="preserve">3 </w:delText>
        </w:r>
        <w:r w:rsidR="009803FC" w:rsidDel="006E469A">
          <w:rPr>
            <w:rFonts w:cs="Arial"/>
            <w:i/>
            <w:noProof/>
            <w:szCs w:val="17"/>
            <w:lang w:val="fr-FR"/>
          </w:rPr>
          <w:delText>et</w:delText>
        </w:r>
        <w:r w:rsidR="002E1AEB" w:rsidRPr="00982192" w:rsidDel="006E469A">
          <w:rPr>
            <w:rFonts w:cs="Arial"/>
            <w:i/>
            <w:noProof/>
            <w:szCs w:val="17"/>
            <w:lang w:val="fr-FR"/>
          </w:rPr>
          <w:delText xml:space="preserve"> 4</w:delText>
        </w:r>
      </w:del>
      <w:ins w:id="703" w:author="Author">
        <w:r w:rsidR="006E469A">
          <w:rPr>
            <w:rFonts w:cs="Arial"/>
            <w:i/>
            <w:noProof/>
            <w:szCs w:val="17"/>
            <w:lang w:val="fr-FR"/>
          </w:rPr>
          <w:t>colonnes “E” et “F”</w:t>
        </w:r>
      </w:ins>
      <w:r w:rsidR="002E1AEB" w:rsidRPr="00982192">
        <w:rPr>
          <w:rFonts w:cs="Arial"/>
          <w:i/>
          <w:noProof/>
          <w:szCs w:val="17"/>
          <w:lang w:val="fr-FR"/>
        </w:rPr>
        <w:t xml:space="preserve">. </w:t>
      </w:r>
      <w:r w:rsidR="002D56D3">
        <w:rPr>
          <w:rFonts w:cs="Arial"/>
          <w:i/>
          <w:noProof/>
          <w:szCs w:val="17"/>
          <w:lang w:val="fr-FR"/>
        </w:rPr>
        <w:t xml:space="preserve"> </w:t>
      </w:r>
      <w:r w:rsidR="004B0076">
        <w:rPr>
          <w:rFonts w:cs="Arial"/>
          <w:i/>
          <w:noProof/>
          <w:szCs w:val="17"/>
          <w:lang w:val="fr-FR"/>
        </w:rPr>
        <w:t>La</w:t>
      </w:r>
      <w:r w:rsidR="009803FC">
        <w:rPr>
          <w:rFonts w:cs="Arial"/>
          <w:i/>
          <w:noProof/>
          <w:szCs w:val="17"/>
          <w:lang w:val="fr-FR"/>
        </w:rPr>
        <w:t xml:space="preserve"> troisième lettre indique le </w:t>
      </w:r>
      <w:r w:rsidR="00E76C5E" w:rsidRPr="00982192">
        <w:rPr>
          <w:rFonts w:cs="Arial"/>
          <w:i/>
          <w:noProof/>
          <w:szCs w:val="17"/>
          <w:lang w:val="fr-FR"/>
        </w:rPr>
        <w:t xml:space="preserve">type </w:t>
      </w:r>
      <w:r w:rsidR="009803FC">
        <w:rPr>
          <w:rFonts w:cs="Arial"/>
          <w:i/>
          <w:noProof/>
          <w:szCs w:val="17"/>
          <w:lang w:val="fr-FR"/>
        </w:rPr>
        <w:t>de réponse fournie</w:t>
      </w:r>
      <w:r w:rsidR="00E76C5E" w:rsidRPr="00982192">
        <w:rPr>
          <w:rFonts w:cs="Arial"/>
          <w:i/>
          <w:noProof/>
          <w:szCs w:val="17"/>
          <w:lang w:val="fr-FR"/>
        </w:rPr>
        <w:t>.</w:t>
      </w:r>
      <w:r w:rsidRPr="00982192">
        <w:rPr>
          <w:rFonts w:cs="Arial"/>
          <w:i/>
          <w:noProof/>
          <w:szCs w:val="17"/>
          <w:lang w:val="fr-FR"/>
        </w:rPr>
        <w:t>]</w:t>
      </w:r>
    </w:p>
    <w:p w14:paraId="0EFBB485" w14:textId="42E27530" w:rsidR="00D01E36" w:rsidRPr="00982192" w:rsidDel="00821D71" w:rsidRDefault="00D01E36" w:rsidP="00CE01DA">
      <w:pPr>
        <w:pStyle w:val="Caption"/>
        <w:keepNext/>
        <w:spacing w:before="170" w:after="170"/>
        <w:rPr>
          <w:del w:id="704" w:author="Author"/>
          <w:noProof/>
          <w:lang w:val="fr-FR"/>
        </w:rPr>
      </w:pPr>
      <w:bookmarkStart w:id="705" w:name="_Ref7691151"/>
      <w:del w:id="706" w:author="Author">
        <w:r w:rsidRPr="00982192" w:rsidDel="00821D71">
          <w:rPr>
            <w:noProof/>
            <w:lang w:val="fr-FR"/>
          </w:rPr>
          <w:delText>Table</w:delText>
        </w:r>
        <w:r w:rsidR="009803FC" w:rsidDel="00821D71">
          <w:rPr>
            <w:noProof/>
            <w:lang w:val="fr-FR"/>
          </w:rPr>
          <w:delText>au</w:delText>
        </w:r>
        <w:r w:rsidR="00570E0A" w:rsidDel="00821D71">
          <w:rPr>
            <w:noProof/>
            <w:lang w:val="fr-FR"/>
          </w:rPr>
          <w:delText> </w:delText>
        </w:r>
        <w:r w:rsidRPr="00982192" w:rsidDel="00821D71">
          <w:rPr>
            <w:noProof/>
            <w:lang w:val="fr-FR"/>
          </w:rPr>
          <w:fldChar w:fldCharType="begin"/>
        </w:r>
        <w:r w:rsidRPr="00982192" w:rsidDel="00821D71">
          <w:rPr>
            <w:noProof/>
            <w:lang w:val="fr-FR"/>
          </w:rPr>
          <w:delInstrText xml:space="preserve"> SEQ Table \* ARABIC </w:delInstrText>
        </w:r>
        <w:r w:rsidRPr="00982192" w:rsidDel="00821D71">
          <w:rPr>
            <w:noProof/>
            <w:lang w:val="fr-FR"/>
          </w:rPr>
          <w:fldChar w:fldCharType="separate"/>
        </w:r>
        <w:r w:rsidR="00D936AF" w:rsidDel="00821D71">
          <w:rPr>
            <w:noProof/>
            <w:lang w:val="fr-FR"/>
          </w:rPr>
          <w:delText>1</w:delText>
        </w:r>
        <w:r w:rsidRPr="00982192" w:rsidDel="00821D71">
          <w:rPr>
            <w:noProof/>
            <w:lang w:val="fr-FR"/>
          </w:rPr>
          <w:fldChar w:fldCharType="end"/>
        </w:r>
        <w:bookmarkEnd w:id="705"/>
        <w:r w:rsidR="00BB0A23" w:rsidDel="00821D71">
          <w:rPr>
            <w:noProof/>
            <w:lang w:val="fr-FR"/>
          </w:rPr>
          <w:delText> :</w:delText>
        </w:r>
        <w:r w:rsidRPr="00982192" w:rsidDel="00821D71">
          <w:rPr>
            <w:noProof/>
            <w:lang w:val="fr-FR"/>
          </w:rPr>
          <w:delText xml:space="preserve"> </w:delText>
        </w:r>
        <w:r w:rsidR="009803FC" w:rsidDel="00821D71">
          <w:rPr>
            <w:noProof/>
            <w:lang w:val="fr-FR"/>
          </w:rPr>
          <w:delText xml:space="preserve">Tableau de conformité pour une réponse </w:delText>
        </w:r>
        <w:r w:rsidR="00466E4F" w:rsidRPr="00982192" w:rsidDel="00821D71">
          <w:rPr>
            <w:noProof/>
            <w:lang w:val="fr-FR"/>
          </w:rPr>
          <w:delText xml:space="preserve">JSON </w:delText>
        </w:r>
      </w:del>
    </w:p>
    <w:tbl>
      <w:tblPr>
        <w:tblStyle w:val="TableGrid"/>
        <w:tblW w:w="0" w:type="auto"/>
        <w:tblLook w:val="04A0" w:firstRow="1" w:lastRow="0" w:firstColumn="1" w:lastColumn="0" w:noHBand="0" w:noVBand="1"/>
      </w:tblPr>
      <w:tblGrid>
        <w:gridCol w:w="1075"/>
        <w:gridCol w:w="5670"/>
        <w:gridCol w:w="2515"/>
      </w:tblGrid>
      <w:tr w:rsidR="00D01E36" w:rsidRPr="00982192" w:rsidDel="00821D71" w14:paraId="3CB26062" w14:textId="388D2E29" w:rsidTr="00D35BA5">
        <w:trPr>
          <w:del w:id="707" w:author="Author"/>
        </w:trPr>
        <w:tc>
          <w:tcPr>
            <w:tcW w:w="1075" w:type="dxa"/>
          </w:tcPr>
          <w:p w14:paraId="69490BA2" w14:textId="6B1926FD" w:rsidR="00D01E36" w:rsidRPr="00982192" w:rsidDel="00821D71" w:rsidRDefault="009803FC" w:rsidP="00CE01DA">
            <w:pPr>
              <w:pStyle w:val="NormalWeb"/>
              <w:spacing w:before="170" w:beforeAutospacing="0" w:after="170" w:afterAutospacing="0"/>
              <w:rPr>
                <w:del w:id="708" w:author="Author"/>
                <w:rFonts w:asciiTheme="minorBidi" w:hAnsiTheme="minorBidi" w:cstheme="minorBidi"/>
                <w:b/>
                <w:noProof/>
                <w:szCs w:val="17"/>
                <w:lang w:val="fr-FR"/>
              </w:rPr>
            </w:pPr>
            <w:del w:id="709" w:author="Author">
              <w:r w:rsidDel="00821D71">
                <w:rPr>
                  <w:rFonts w:asciiTheme="minorBidi" w:hAnsiTheme="minorBidi" w:cstheme="minorBidi"/>
                  <w:b/>
                  <w:noProof/>
                  <w:szCs w:val="17"/>
                  <w:lang w:val="fr-FR"/>
                </w:rPr>
                <w:delText>ID de la règle</w:delText>
              </w:r>
            </w:del>
          </w:p>
        </w:tc>
        <w:tc>
          <w:tcPr>
            <w:tcW w:w="5670" w:type="dxa"/>
          </w:tcPr>
          <w:p w14:paraId="32504455" w14:textId="6D89F5F0" w:rsidR="00D01E36" w:rsidRPr="00982192" w:rsidDel="00821D71" w:rsidRDefault="009803FC" w:rsidP="00CE01DA">
            <w:pPr>
              <w:pStyle w:val="NormalWeb"/>
              <w:spacing w:before="170" w:beforeAutospacing="0" w:after="170" w:afterAutospacing="0"/>
              <w:rPr>
                <w:del w:id="710" w:author="Author"/>
                <w:rFonts w:asciiTheme="minorBidi" w:hAnsiTheme="minorBidi" w:cstheme="minorBidi"/>
                <w:b/>
                <w:noProof/>
                <w:szCs w:val="17"/>
                <w:lang w:val="fr-FR"/>
              </w:rPr>
            </w:pPr>
            <w:del w:id="711" w:author="Author">
              <w:r w:rsidDel="00821D71">
                <w:rPr>
                  <w:rFonts w:asciiTheme="minorBidi" w:hAnsiTheme="minorBidi" w:cstheme="minorBidi"/>
                  <w:b/>
                  <w:noProof/>
                  <w:szCs w:val="17"/>
                  <w:lang w:val="fr-FR"/>
                </w:rPr>
                <w:delText>D</w:delText>
              </w:r>
              <w:r w:rsidR="00466E4F" w:rsidRPr="00982192" w:rsidDel="00821D71">
                <w:rPr>
                  <w:rFonts w:asciiTheme="minorBidi" w:hAnsiTheme="minorBidi" w:cstheme="minorBidi"/>
                  <w:b/>
                  <w:noProof/>
                  <w:szCs w:val="17"/>
                  <w:lang w:val="fr-FR"/>
                </w:rPr>
                <w:delText>escription</w:delText>
              </w:r>
              <w:r w:rsidDel="00821D71">
                <w:rPr>
                  <w:rFonts w:asciiTheme="minorBidi" w:hAnsiTheme="minorBidi" w:cstheme="minorBidi"/>
                  <w:b/>
                  <w:noProof/>
                  <w:szCs w:val="17"/>
                  <w:lang w:val="fr-FR"/>
                </w:rPr>
                <w:delText xml:space="preserve"> de la règle </w:delText>
              </w:r>
            </w:del>
          </w:p>
        </w:tc>
        <w:tc>
          <w:tcPr>
            <w:tcW w:w="2515" w:type="dxa"/>
          </w:tcPr>
          <w:p w14:paraId="4C5A3BBB" w14:textId="0F152084" w:rsidR="00D01E36" w:rsidRPr="00982192" w:rsidDel="00821D71" w:rsidRDefault="00CC0AA7" w:rsidP="00CE01DA">
            <w:pPr>
              <w:pStyle w:val="NormalWeb"/>
              <w:spacing w:before="170" w:beforeAutospacing="0" w:after="170" w:afterAutospacing="0"/>
              <w:rPr>
                <w:del w:id="712" w:author="Author"/>
                <w:rFonts w:asciiTheme="minorBidi" w:hAnsiTheme="minorBidi" w:cstheme="minorBidi"/>
                <w:b/>
                <w:noProof/>
                <w:szCs w:val="17"/>
                <w:lang w:val="fr-FR"/>
              </w:rPr>
            </w:pPr>
            <w:del w:id="713" w:author="Author">
              <w:r w:rsidDel="00821D71">
                <w:rPr>
                  <w:rFonts w:asciiTheme="minorBidi" w:hAnsiTheme="minorBidi" w:cstheme="minorBidi"/>
                  <w:b/>
                  <w:noProof/>
                  <w:szCs w:val="17"/>
                  <w:lang w:val="fr-FR"/>
                </w:rPr>
                <w:delText>Renvoi et observation</w:delText>
              </w:r>
              <w:r w:rsidR="00D01E36" w:rsidRPr="00982192" w:rsidDel="00821D71">
                <w:rPr>
                  <w:rFonts w:asciiTheme="minorBidi" w:hAnsiTheme="minorBidi" w:cstheme="minorBidi"/>
                  <w:b/>
                  <w:noProof/>
                  <w:szCs w:val="17"/>
                  <w:lang w:val="fr-FR"/>
                </w:rPr>
                <w:delText xml:space="preserve"> </w:delText>
              </w:r>
            </w:del>
          </w:p>
        </w:tc>
      </w:tr>
      <w:tr w:rsidR="00D01E36" w:rsidRPr="00982192" w:rsidDel="00821D71" w14:paraId="46BBC3B1" w14:textId="43CB2D27" w:rsidTr="00D35BA5">
        <w:trPr>
          <w:del w:id="714" w:author="Author"/>
        </w:trPr>
        <w:tc>
          <w:tcPr>
            <w:tcW w:w="1075" w:type="dxa"/>
          </w:tcPr>
          <w:p w14:paraId="22285536" w14:textId="7F6347BF" w:rsidR="00D01E36" w:rsidRPr="00982192" w:rsidDel="00821D71" w:rsidRDefault="00D01E36" w:rsidP="00CE01DA">
            <w:pPr>
              <w:pStyle w:val="NormalWeb"/>
              <w:spacing w:before="170" w:beforeAutospacing="0" w:after="170" w:afterAutospacing="0"/>
              <w:rPr>
                <w:del w:id="715" w:author="Author"/>
                <w:rFonts w:ascii="Arial" w:hAnsi="Arial" w:cs="Arial"/>
                <w:noProof/>
                <w:szCs w:val="17"/>
                <w:lang w:val="fr-FR"/>
              </w:rPr>
            </w:pPr>
            <w:del w:id="716"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01]</w:delText>
              </w:r>
            </w:del>
          </w:p>
        </w:tc>
        <w:tc>
          <w:tcPr>
            <w:tcW w:w="5670" w:type="dxa"/>
          </w:tcPr>
          <w:p w14:paraId="0059C8A5" w14:textId="750BBCF5" w:rsidR="00D01E36" w:rsidRPr="00982192" w:rsidDel="00821D71" w:rsidRDefault="00CC0AA7" w:rsidP="00CE01DA">
            <w:pPr>
              <w:pStyle w:val="NormalWeb"/>
              <w:spacing w:before="170" w:beforeAutospacing="0" w:after="170" w:afterAutospacing="0" w:line="276" w:lineRule="auto"/>
              <w:rPr>
                <w:del w:id="717" w:author="Author"/>
                <w:rFonts w:asciiTheme="minorBidi" w:hAnsiTheme="minorBidi" w:cstheme="minorBidi"/>
                <w:noProof/>
                <w:szCs w:val="17"/>
                <w:lang w:val="fr-FR"/>
              </w:rPr>
            </w:pPr>
            <w:del w:id="718" w:author="Author">
              <w:r w:rsidRPr="00CC0AA7" w:rsidDel="00821D71">
                <w:rPr>
                  <w:rFonts w:ascii="Arial" w:hAnsi="Arial" w:cs="Arial"/>
                  <w:noProof/>
                  <w:lang w:val="fr-FR"/>
                </w:rPr>
                <w:delText xml:space="preserve">Le caractère “/” DOIT être utilisé dans le chemin </w:delText>
              </w:r>
              <w:r w:rsidR="00B42A22" w:rsidDel="00821D71">
                <w:rPr>
                  <w:rFonts w:ascii="Arial" w:hAnsi="Arial" w:cs="Arial"/>
                  <w:noProof/>
                  <w:lang w:val="fr-FR"/>
                </w:rPr>
                <w:delText>d</w:delText>
              </w:r>
              <w:r w:rsidR="00BB0A23" w:rsidDel="00821D71">
                <w:rPr>
                  <w:rFonts w:ascii="Arial" w:hAnsi="Arial" w:cs="Arial"/>
                  <w:noProof/>
                  <w:lang w:val="fr-FR"/>
                </w:rPr>
                <w:delText>’</w:delText>
              </w:r>
              <w:r w:rsidR="00B42A22" w:rsidDel="00821D71">
                <w:rPr>
                  <w:rFonts w:ascii="Arial" w:hAnsi="Arial" w:cs="Arial"/>
                  <w:noProof/>
                  <w:lang w:val="fr-FR"/>
                </w:rPr>
                <w:delText xml:space="preserve">accès </w:delText>
              </w:r>
              <w:r w:rsidRPr="00CC0AA7" w:rsidDel="00821D71">
                <w:rPr>
                  <w:rFonts w:ascii="Arial" w:hAnsi="Arial" w:cs="Arial"/>
                  <w:noProof/>
                  <w:lang w:val="fr-FR"/>
                </w:rPr>
                <w:delText>de l</w:delText>
              </w:r>
              <w:r w:rsidR="00BB0A23" w:rsidDel="00821D71">
                <w:rPr>
                  <w:rFonts w:ascii="Arial" w:hAnsi="Arial" w:cs="Arial"/>
                  <w:noProof/>
                  <w:lang w:val="fr-FR"/>
                </w:rPr>
                <w:delText>’</w:delText>
              </w:r>
              <w:r w:rsidRPr="00CC0AA7" w:rsidDel="00821D71">
                <w:rPr>
                  <w:rFonts w:ascii="Arial" w:hAnsi="Arial" w:cs="Arial"/>
                  <w:noProof/>
                  <w:lang w:val="fr-FR"/>
                </w:rPr>
                <w:delText>URI pour définir un rapport hiérarchique entre les ressources, mais le chemin NE DOIT PAS s</w:delText>
              </w:r>
              <w:r w:rsidR="00BB0A23" w:rsidDel="00821D71">
                <w:rPr>
                  <w:rFonts w:ascii="Arial" w:hAnsi="Arial" w:cs="Arial"/>
                  <w:noProof/>
                  <w:lang w:val="fr-FR"/>
                </w:rPr>
                <w:delText>’</w:delText>
              </w:r>
              <w:r w:rsidRPr="00CC0AA7" w:rsidDel="00821D71">
                <w:rPr>
                  <w:rFonts w:ascii="Arial" w:hAnsi="Arial" w:cs="Arial"/>
                  <w:noProof/>
                  <w:lang w:val="fr-FR"/>
                </w:rPr>
                <w:delText>achever sur un trait oblique</w:delText>
              </w:r>
              <w:r w:rsidRPr="00CC0AA7" w:rsidDel="00821D71">
                <w:rPr>
                  <w:rFonts w:ascii="Arial" w:hAnsi="Arial" w:cs="Arial"/>
                  <w:noProof/>
                  <w:szCs w:val="17"/>
                  <w:lang w:val="fr-FR"/>
                </w:rPr>
                <w:delText xml:space="preserve"> </w:delText>
              </w:r>
              <w:r w:rsidRPr="00CC0AA7" w:rsidDel="00821D71">
                <w:rPr>
                  <w:rFonts w:ascii="Arial" w:hAnsi="Arial" w:cs="Arial"/>
                  <w:noProof/>
                  <w:lang w:val="fr-FR"/>
                </w:rPr>
                <w:delText>car il ne fournit aucune valeur sémantique et peut être déroutant</w:delText>
              </w:r>
              <w:r w:rsidR="00D01E36" w:rsidRPr="00982192" w:rsidDel="00821D71">
                <w:rPr>
                  <w:rFonts w:asciiTheme="minorBidi" w:hAnsiTheme="minorBidi" w:cstheme="minorBidi"/>
                  <w:noProof/>
                  <w:szCs w:val="17"/>
                  <w:lang w:val="fr-FR"/>
                </w:rPr>
                <w:delText>.</w:delText>
              </w:r>
            </w:del>
          </w:p>
        </w:tc>
        <w:tc>
          <w:tcPr>
            <w:tcW w:w="2515" w:type="dxa"/>
          </w:tcPr>
          <w:p w14:paraId="0F73151F" w14:textId="5E5CFB0A" w:rsidR="00D63DFA" w:rsidRPr="00982192" w:rsidDel="00821D71" w:rsidRDefault="00D63DFA" w:rsidP="00CE01DA">
            <w:pPr>
              <w:pStyle w:val="NormalWeb"/>
              <w:spacing w:before="170" w:beforeAutospacing="0" w:after="170" w:afterAutospacing="0"/>
              <w:jc w:val="center"/>
              <w:rPr>
                <w:del w:id="719" w:author="Author"/>
                <w:rFonts w:asciiTheme="minorBidi" w:hAnsiTheme="minorBidi" w:cstheme="minorBidi"/>
                <w:noProof/>
                <w:szCs w:val="17"/>
                <w:lang w:val="fr-FR"/>
              </w:rPr>
            </w:pPr>
          </w:p>
          <w:p w14:paraId="4CFDFC10" w14:textId="6E3D6150" w:rsidR="001F7CCA" w:rsidRPr="00982192" w:rsidDel="00821D71" w:rsidRDefault="00D63DFA" w:rsidP="00CE01DA">
            <w:pPr>
              <w:pStyle w:val="NormalWeb"/>
              <w:spacing w:before="170" w:beforeAutospacing="0" w:after="170" w:afterAutospacing="0"/>
              <w:rPr>
                <w:del w:id="720" w:author="Author"/>
                <w:rFonts w:asciiTheme="minorBidi" w:hAnsiTheme="minorBidi" w:cstheme="minorBidi"/>
                <w:noProof/>
                <w:szCs w:val="17"/>
                <w:lang w:val="fr-FR"/>
              </w:rPr>
            </w:pPr>
            <w:del w:id="721" w:author="Author">
              <w:r w:rsidRPr="00982192" w:rsidDel="00821D71">
                <w:rPr>
                  <w:rFonts w:asciiTheme="minorBidi" w:hAnsiTheme="minorBidi" w:cstheme="minorBidi"/>
                  <w:noProof/>
                  <w:szCs w:val="17"/>
                  <w:lang w:val="fr-FR"/>
                </w:rPr>
                <w:delText xml:space="preserve">AJ, AX, </w:delText>
              </w:r>
              <w:r w:rsidR="001F7CCA" w:rsidRPr="00982192" w:rsidDel="00821D71">
                <w:rPr>
                  <w:rFonts w:asciiTheme="minorBidi" w:hAnsiTheme="minorBidi" w:cstheme="minorBidi"/>
                  <w:noProof/>
                  <w:szCs w:val="17"/>
                  <w:lang w:val="fr-FR"/>
                </w:rPr>
                <w:delText>AAJ, AAX</w:delText>
              </w:r>
            </w:del>
          </w:p>
        </w:tc>
      </w:tr>
      <w:tr w:rsidR="00D63DFA" w:rsidRPr="00982192" w:rsidDel="00821D71" w14:paraId="7F877434" w14:textId="74CF0B95" w:rsidTr="00D35BA5">
        <w:trPr>
          <w:del w:id="722" w:author="Author"/>
        </w:trPr>
        <w:tc>
          <w:tcPr>
            <w:tcW w:w="1075" w:type="dxa"/>
          </w:tcPr>
          <w:p w14:paraId="2C4F2D1A" w14:textId="003D02A5" w:rsidR="00D63DFA" w:rsidRPr="00982192" w:rsidDel="00821D71" w:rsidRDefault="00D63DFA" w:rsidP="00CE01DA">
            <w:pPr>
              <w:pStyle w:val="NormalWeb"/>
              <w:spacing w:before="170" w:beforeAutospacing="0" w:after="170" w:afterAutospacing="0"/>
              <w:rPr>
                <w:del w:id="723" w:author="Author"/>
                <w:rFonts w:ascii="Arial" w:hAnsi="Arial" w:cs="Arial"/>
                <w:noProof/>
                <w:szCs w:val="17"/>
                <w:lang w:val="fr-FR"/>
              </w:rPr>
            </w:pPr>
            <w:del w:id="72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02]</w:delText>
              </w:r>
            </w:del>
          </w:p>
        </w:tc>
        <w:tc>
          <w:tcPr>
            <w:tcW w:w="5670" w:type="dxa"/>
          </w:tcPr>
          <w:p w14:paraId="74820314" w14:textId="56DFC9D3" w:rsidR="00D63DFA" w:rsidRPr="00982192" w:rsidDel="00821D71" w:rsidRDefault="00CC0AA7" w:rsidP="00CE01DA">
            <w:pPr>
              <w:pStyle w:val="NormalWeb"/>
              <w:spacing w:before="170" w:beforeAutospacing="0" w:after="170" w:afterAutospacing="0" w:line="276" w:lineRule="auto"/>
              <w:rPr>
                <w:del w:id="725" w:author="Author"/>
                <w:rFonts w:asciiTheme="minorBidi" w:hAnsiTheme="minorBidi" w:cstheme="minorBidi"/>
                <w:noProof/>
                <w:szCs w:val="17"/>
                <w:lang w:val="fr-FR"/>
              </w:rPr>
            </w:pPr>
            <w:del w:id="726" w:author="Author">
              <w:r w:rsidRPr="00CC0AA7" w:rsidDel="00821D71">
                <w:rPr>
                  <w:rFonts w:ascii="Arial" w:eastAsia="Times New Roman" w:hAnsi="Arial" w:cs="Arial"/>
                  <w:noProof/>
                  <w:szCs w:val="17"/>
                  <w:lang w:val="fr-FR"/>
                </w:rPr>
                <w:delText>Les noms des ressources DOIVENT avoir une structure de nommage uniforme</w:delText>
              </w:r>
              <w:r w:rsidR="00D63DFA" w:rsidRPr="00982192" w:rsidDel="00821D71">
                <w:rPr>
                  <w:rFonts w:asciiTheme="minorBidi" w:eastAsia="Times New Roman" w:hAnsiTheme="minorBidi" w:cstheme="minorBidi"/>
                  <w:noProof/>
                  <w:szCs w:val="17"/>
                  <w:lang w:val="fr-FR"/>
                </w:rPr>
                <w:delText>.</w:delText>
              </w:r>
            </w:del>
          </w:p>
        </w:tc>
        <w:tc>
          <w:tcPr>
            <w:tcW w:w="2515" w:type="dxa"/>
          </w:tcPr>
          <w:p w14:paraId="3ABCFECB" w14:textId="7C6CCBB0" w:rsidR="00D63DFA" w:rsidRPr="00982192" w:rsidDel="00821D71" w:rsidRDefault="00D63DFA" w:rsidP="00CE01DA">
            <w:pPr>
              <w:pStyle w:val="NormalWeb"/>
              <w:spacing w:before="170" w:beforeAutospacing="0" w:after="170" w:afterAutospacing="0"/>
              <w:rPr>
                <w:del w:id="727" w:author="Author"/>
                <w:rFonts w:asciiTheme="minorBidi" w:hAnsiTheme="minorBidi" w:cstheme="minorBidi"/>
                <w:noProof/>
                <w:szCs w:val="17"/>
                <w:lang w:val="fr-FR"/>
              </w:rPr>
            </w:pPr>
            <w:del w:id="728" w:author="Author">
              <w:r w:rsidRPr="00982192" w:rsidDel="00821D71">
                <w:rPr>
                  <w:rFonts w:asciiTheme="minorBidi" w:hAnsiTheme="minorBidi" w:cstheme="minorBidi"/>
                  <w:noProof/>
                  <w:szCs w:val="17"/>
                  <w:lang w:val="fr-FR"/>
                </w:rPr>
                <w:delText>AJ, AX, AAJ, AAX</w:delText>
              </w:r>
            </w:del>
          </w:p>
        </w:tc>
      </w:tr>
      <w:tr w:rsidR="00D01E36" w:rsidRPr="00982192" w:rsidDel="00821D71" w14:paraId="5D6CF6D0" w14:textId="1692D9F9" w:rsidTr="00D35BA5">
        <w:trPr>
          <w:del w:id="729" w:author="Author"/>
        </w:trPr>
        <w:tc>
          <w:tcPr>
            <w:tcW w:w="1075" w:type="dxa"/>
          </w:tcPr>
          <w:p w14:paraId="0A81F384" w14:textId="2AC3C16F" w:rsidR="00D01E36" w:rsidRPr="00982192" w:rsidDel="00821D71" w:rsidRDefault="004C6ED3" w:rsidP="00CE01DA">
            <w:pPr>
              <w:pStyle w:val="NormalWeb"/>
              <w:spacing w:before="170" w:beforeAutospacing="0" w:after="170" w:afterAutospacing="0"/>
              <w:rPr>
                <w:del w:id="730" w:author="Author"/>
                <w:rFonts w:ascii="Arial" w:hAnsi="Arial" w:cs="Arial"/>
                <w:noProof/>
                <w:szCs w:val="17"/>
                <w:lang w:val="fr-FR"/>
              </w:rPr>
            </w:pPr>
            <w:del w:id="73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04</w:delText>
              </w:r>
              <w:r w:rsidR="00CC0AA7" w:rsidRPr="00982192" w:rsidDel="00821D71">
                <w:rPr>
                  <w:rFonts w:ascii="Arial" w:eastAsia="Times New Roman" w:hAnsi="Arial" w:cs="Arial"/>
                  <w:noProof/>
                  <w:szCs w:val="17"/>
                  <w:lang w:val="fr-FR"/>
                </w:rPr>
                <w:delText>]</w:delText>
              </w:r>
            </w:del>
          </w:p>
        </w:tc>
        <w:tc>
          <w:tcPr>
            <w:tcW w:w="5670" w:type="dxa"/>
          </w:tcPr>
          <w:p w14:paraId="3667D5E9" w14:textId="1DD73993" w:rsidR="00D01E36" w:rsidRPr="00982192" w:rsidDel="00821D71" w:rsidRDefault="00CC0AA7" w:rsidP="00CE01DA">
            <w:pPr>
              <w:spacing w:before="170" w:after="170" w:line="276" w:lineRule="auto"/>
              <w:rPr>
                <w:del w:id="732" w:author="Author"/>
                <w:rFonts w:asciiTheme="minorBidi" w:eastAsia="Times New Roman" w:hAnsiTheme="minorBidi" w:cstheme="minorBidi"/>
                <w:noProof/>
                <w:szCs w:val="17"/>
                <w:lang w:val="fr-FR"/>
              </w:rPr>
            </w:pPr>
            <w:del w:id="733" w:author="Author">
              <w:r w:rsidRPr="00CC0AA7" w:rsidDel="00821D71">
                <w:rPr>
                  <w:rFonts w:ascii="Arial" w:eastAsia="Times New Roman" w:hAnsi="Arial" w:cs="Arial"/>
                  <w:noProof/>
                  <w:szCs w:val="17"/>
                  <w:lang w:val="fr-FR"/>
                </w:rPr>
                <w:delText>Les paramètres de requête DOIVENT avoir une structure de nommage uniforme</w:delText>
              </w:r>
              <w:r w:rsidDel="00821D71">
                <w:rPr>
                  <w:rFonts w:asciiTheme="minorBidi" w:eastAsia="Times New Roman" w:hAnsiTheme="minorBidi" w:cstheme="minorBidi"/>
                  <w:noProof/>
                  <w:szCs w:val="17"/>
                  <w:lang w:val="fr-FR"/>
                </w:rPr>
                <w:delText>.</w:delText>
              </w:r>
            </w:del>
          </w:p>
        </w:tc>
        <w:tc>
          <w:tcPr>
            <w:tcW w:w="2515" w:type="dxa"/>
          </w:tcPr>
          <w:p w14:paraId="48862602" w14:textId="786D5CED" w:rsidR="00D01E36" w:rsidRPr="00982192" w:rsidDel="00821D71" w:rsidRDefault="00D63DFA" w:rsidP="00CE01DA">
            <w:pPr>
              <w:pStyle w:val="NormalWeb"/>
              <w:spacing w:before="170" w:beforeAutospacing="0" w:after="170" w:afterAutospacing="0"/>
              <w:rPr>
                <w:del w:id="734" w:author="Author"/>
                <w:rFonts w:asciiTheme="minorBidi" w:hAnsiTheme="minorBidi" w:cstheme="minorBidi"/>
                <w:noProof/>
                <w:szCs w:val="17"/>
                <w:highlight w:val="yellow"/>
                <w:lang w:val="fr-FR"/>
              </w:rPr>
            </w:pPr>
            <w:del w:id="735" w:author="Author">
              <w:r w:rsidRPr="00982192" w:rsidDel="00821D71">
                <w:rPr>
                  <w:rFonts w:asciiTheme="minorBidi" w:hAnsiTheme="minorBidi" w:cstheme="minorBidi"/>
                  <w:noProof/>
                  <w:szCs w:val="17"/>
                  <w:lang w:val="fr-FR"/>
                </w:rPr>
                <w:delText>AJ, AX</w:delText>
              </w:r>
            </w:del>
          </w:p>
        </w:tc>
      </w:tr>
      <w:tr w:rsidR="00D63DFA" w:rsidRPr="00982192" w:rsidDel="00821D71" w14:paraId="76278D25" w14:textId="64510E77" w:rsidTr="00D35BA5">
        <w:trPr>
          <w:del w:id="736" w:author="Author"/>
        </w:trPr>
        <w:tc>
          <w:tcPr>
            <w:tcW w:w="1075" w:type="dxa"/>
          </w:tcPr>
          <w:p w14:paraId="38456C78" w14:textId="612B14E0" w:rsidR="00D63DFA" w:rsidRPr="00982192" w:rsidDel="00821D71" w:rsidRDefault="00D63DFA" w:rsidP="00CE01DA">
            <w:pPr>
              <w:pStyle w:val="NormalWeb"/>
              <w:spacing w:before="170" w:beforeAutospacing="0" w:after="170" w:afterAutospacing="0"/>
              <w:rPr>
                <w:del w:id="737" w:author="Author"/>
                <w:rFonts w:ascii="Arial" w:hAnsi="Arial" w:cs="Arial"/>
                <w:noProof/>
                <w:szCs w:val="17"/>
                <w:lang w:val="fr-FR"/>
              </w:rPr>
            </w:pPr>
            <w:del w:id="73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06]</w:delText>
              </w:r>
            </w:del>
          </w:p>
        </w:tc>
        <w:tc>
          <w:tcPr>
            <w:tcW w:w="5670" w:type="dxa"/>
          </w:tcPr>
          <w:p w14:paraId="5A5F0871" w14:textId="6290BEF1" w:rsidR="00D63DFA" w:rsidRPr="00982192" w:rsidDel="00821D71" w:rsidRDefault="00CC0AA7" w:rsidP="00CE01DA">
            <w:pPr>
              <w:pStyle w:val="NormalWeb"/>
              <w:spacing w:before="170" w:beforeAutospacing="0" w:after="170" w:afterAutospacing="0" w:line="276" w:lineRule="auto"/>
              <w:rPr>
                <w:del w:id="739" w:author="Author"/>
                <w:rFonts w:asciiTheme="minorBidi" w:hAnsiTheme="minorBidi" w:cstheme="minorBidi"/>
                <w:noProof/>
                <w:szCs w:val="17"/>
                <w:lang w:val="fr-FR"/>
              </w:rPr>
            </w:pPr>
            <w:del w:id="740" w:author="Author">
              <w:r w:rsidRPr="00CC0AA7" w:rsidDel="00821D71">
                <w:rPr>
                  <w:rFonts w:ascii="Arial" w:eastAsia="Times New Roman" w:hAnsi="Arial" w:cs="Arial"/>
                  <w:noProof/>
                  <w:szCs w:val="17"/>
                  <w:lang w:val="fr-FR"/>
                </w:rPr>
                <w:delText>La structure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URL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une API Web DOIT contenir le mot “api” dans l</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URI</w:delText>
              </w:r>
              <w:r w:rsidR="00D63DFA" w:rsidRPr="00982192" w:rsidDel="00821D71">
                <w:rPr>
                  <w:rFonts w:asciiTheme="minorBidi" w:eastAsia="Times New Roman" w:hAnsiTheme="minorBidi" w:cstheme="minorBidi"/>
                  <w:noProof/>
                  <w:szCs w:val="17"/>
                  <w:lang w:val="fr-FR"/>
                </w:rPr>
                <w:delText>.</w:delText>
              </w:r>
            </w:del>
          </w:p>
        </w:tc>
        <w:tc>
          <w:tcPr>
            <w:tcW w:w="2515" w:type="dxa"/>
          </w:tcPr>
          <w:p w14:paraId="0AD3B085" w14:textId="473200AF" w:rsidR="00D63DFA" w:rsidRPr="00982192" w:rsidDel="00821D71" w:rsidRDefault="00D63DFA" w:rsidP="00CE01DA">
            <w:pPr>
              <w:pStyle w:val="NormalWeb"/>
              <w:spacing w:before="170" w:beforeAutospacing="0" w:after="170" w:afterAutospacing="0"/>
              <w:rPr>
                <w:del w:id="741" w:author="Author"/>
                <w:rFonts w:asciiTheme="minorBidi" w:hAnsiTheme="minorBidi" w:cstheme="minorBidi"/>
                <w:noProof/>
                <w:szCs w:val="17"/>
                <w:lang w:val="fr-FR"/>
              </w:rPr>
            </w:pPr>
            <w:del w:id="742" w:author="Author">
              <w:r w:rsidRPr="00982192" w:rsidDel="00821D71">
                <w:rPr>
                  <w:rFonts w:asciiTheme="minorBidi" w:hAnsiTheme="minorBidi" w:cstheme="minorBidi"/>
                  <w:noProof/>
                  <w:szCs w:val="17"/>
                  <w:lang w:val="fr-FR"/>
                </w:rPr>
                <w:delText>AJ, AX, AAJ, AAX</w:delText>
              </w:r>
            </w:del>
          </w:p>
        </w:tc>
      </w:tr>
      <w:tr w:rsidR="00EC3004" w:rsidRPr="00982192" w:rsidDel="00821D71" w14:paraId="0E36D98E" w14:textId="1D891B29" w:rsidTr="00D35BA5">
        <w:trPr>
          <w:del w:id="743" w:author="Author"/>
        </w:trPr>
        <w:tc>
          <w:tcPr>
            <w:tcW w:w="1075" w:type="dxa"/>
          </w:tcPr>
          <w:p w14:paraId="665EB26F" w14:textId="021D47E3" w:rsidR="00EC3004" w:rsidRPr="00982192" w:rsidDel="00821D71" w:rsidRDefault="00EC3004" w:rsidP="00CE01DA">
            <w:pPr>
              <w:pStyle w:val="NormalWeb"/>
              <w:spacing w:before="170" w:beforeAutospacing="0" w:after="170" w:afterAutospacing="0"/>
              <w:rPr>
                <w:del w:id="744" w:author="Author"/>
                <w:rFonts w:ascii="Arial" w:hAnsi="Arial" w:cs="Arial"/>
                <w:noProof/>
                <w:szCs w:val="17"/>
                <w:lang w:val="fr-FR"/>
              </w:rPr>
            </w:pPr>
            <w:del w:id="74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07]</w:delText>
              </w:r>
            </w:del>
          </w:p>
        </w:tc>
        <w:tc>
          <w:tcPr>
            <w:tcW w:w="5670" w:type="dxa"/>
          </w:tcPr>
          <w:p w14:paraId="59F03F0A" w14:textId="6E89FD2D" w:rsidR="00EC3004" w:rsidRPr="00934B48" w:rsidDel="00821D71" w:rsidRDefault="00934B48" w:rsidP="00CE01DA">
            <w:pPr>
              <w:pStyle w:val="NormalWeb"/>
              <w:spacing w:before="170" w:beforeAutospacing="0" w:after="170" w:afterAutospacing="0" w:line="276" w:lineRule="auto"/>
              <w:rPr>
                <w:del w:id="746" w:author="Author"/>
                <w:rFonts w:ascii="Arial" w:hAnsi="Arial" w:cs="Arial"/>
                <w:noProof/>
                <w:szCs w:val="17"/>
                <w:lang w:val="fr-FR"/>
              </w:rPr>
            </w:pPr>
            <w:del w:id="747" w:author="Author">
              <w:r w:rsidRPr="00934B48" w:rsidDel="00821D71">
                <w:rPr>
                  <w:rFonts w:ascii="Arial" w:eastAsia="Times New Roman" w:hAnsi="Arial" w:cs="Arial"/>
                  <w:noProof/>
                  <w:szCs w:val="17"/>
                  <w:lang w:val="fr-FR"/>
                </w:rPr>
                <w:delText>Les paramètres de matrice NE DOIVENT PAS être utilisés</w:delText>
              </w:r>
              <w:r w:rsidDel="00821D71">
                <w:rPr>
                  <w:rFonts w:ascii="Arial" w:eastAsia="Times New Roman" w:hAnsi="Arial" w:cs="Arial"/>
                  <w:noProof/>
                  <w:szCs w:val="17"/>
                  <w:lang w:val="fr-FR"/>
                </w:rPr>
                <w:delText>.</w:delText>
              </w:r>
            </w:del>
          </w:p>
        </w:tc>
        <w:tc>
          <w:tcPr>
            <w:tcW w:w="2515" w:type="dxa"/>
          </w:tcPr>
          <w:p w14:paraId="70AF3FFE" w14:textId="4C10047D" w:rsidR="00EC3004" w:rsidRPr="00982192" w:rsidDel="00821D71" w:rsidRDefault="00EC3004" w:rsidP="00CE01DA">
            <w:pPr>
              <w:pStyle w:val="NormalWeb"/>
              <w:spacing w:before="170" w:beforeAutospacing="0" w:after="170" w:afterAutospacing="0"/>
              <w:rPr>
                <w:del w:id="748" w:author="Author"/>
                <w:rFonts w:asciiTheme="minorBidi" w:hAnsiTheme="minorBidi" w:cstheme="minorBidi"/>
                <w:noProof/>
                <w:szCs w:val="17"/>
                <w:lang w:val="fr-FR"/>
              </w:rPr>
            </w:pPr>
            <w:del w:id="749" w:author="Author">
              <w:r w:rsidRPr="00982192" w:rsidDel="00821D71">
                <w:rPr>
                  <w:rFonts w:asciiTheme="minorBidi" w:hAnsiTheme="minorBidi" w:cstheme="minorBidi"/>
                  <w:noProof/>
                  <w:szCs w:val="17"/>
                  <w:lang w:val="fr-FR"/>
                </w:rPr>
                <w:delText>AJ, AX, AAJ, AAX</w:delText>
              </w:r>
            </w:del>
          </w:p>
        </w:tc>
      </w:tr>
      <w:tr w:rsidR="00EC3004" w:rsidRPr="00982192" w:rsidDel="00821D71" w14:paraId="015065D5" w14:textId="779EB571" w:rsidTr="00D35BA5">
        <w:trPr>
          <w:del w:id="750" w:author="Author"/>
        </w:trPr>
        <w:tc>
          <w:tcPr>
            <w:tcW w:w="1075" w:type="dxa"/>
          </w:tcPr>
          <w:p w14:paraId="6944CDD0" w14:textId="5816AD23" w:rsidR="00EC3004" w:rsidRPr="00982192" w:rsidDel="00821D71" w:rsidRDefault="00EC3004" w:rsidP="00CE01DA">
            <w:pPr>
              <w:pStyle w:val="NormalWeb"/>
              <w:spacing w:before="170" w:beforeAutospacing="0" w:after="170" w:afterAutospacing="0"/>
              <w:rPr>
                <w:del w:id="751" w:author="Author"/>
                <w:rFonts w:ascii="Arial" w:hAnsi="Arial" w:cs="Arial"/>
                <w:noProof/>
                <w:szCs w:val="17"/>
                <w:lang w:val="fr-FR"/>
              </w:rPr>
            </w:pPr>
            <w:del w:id="75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08]</w:delText>
              </w:r>
            </w:del>
          </w:p>
        </w:tc>
        <w:tc>
          <w:tcPr>
            <w:tcW w:w="5670" w:type="dxa"/>
          </w:tcPr>
          <w:p w14:paraId="0F988B5E" w14:textId="2E904ABD" w:rsidR="00EC3004" w:rsidRPr="00982192" w:rsidDel="00821D71" w:rsidRDefault="00934B48" w:rsidP="00CE01DA">
            <w:pPr>
              <w:pStyle w:val="NormalWeb"/>
              <w:spacing w:before="170" w:beforeAutospacing="0" w:after="170" w:afterAutospacing="0" w:line="276" w:lineRule="auto"/>
              <w:rPr>
                <w:del w:id="753" w:author="Author"/>
                <w:rFonts w:asciiTheme="minorBidi" w:hAnsiTheme="minorBidi" w:cstheme="minorBidi"/>
                <w:noProof/>
                <w:szCs w:val="17"/>
                <w:lang w:val="fr-FR"/>
              </w:rPr>
            </w:pPr>
            <w:del w:id="754" w:author="Author">
              <w:r w:rsidRPr="00934B48" w:rsidDel="00821D71">
                <w:rPr>
                  <w:rFonts w:ascii="Arial" w:eastAsia="Times New Roman" w:hAnsi="Arial" w:cs="Arial"/>
                  <w:noProof/>
                  <w:szCs w:val="17"/>
                  <w:lang w:val="fr-FR"/>
                </w:rPr>
                <w:delText>Une API Web DOIT appliquer systématiquement les codes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tels que définis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r w:rsidRPr="00982192" w:rsidDel="00821D71">
                <w:rPr>
                  <w:rFonts w:eastAsia="Times New Roman" w:cs="Arial"/>
                  <w:noProof/>
                  <w:szCs w:val="17"/>
                  <w:lang w:val="fr-FR"/>
                </w:rPr>
                <w:delText>.</w:delText>
              </w:r>
              <w:r w:rsidDel="00821D71">
                <w:rPr>
                  <w:rFonts w:eastAsia="Times New Roman" w:cs="Arial"/>
                  <w:noProof/>
                  <w:szCs w:val="17"/>
                  <w:lang w:val="fr-FR"/>
                </w:rPr>
                <w:delText xml:space="preserve"> </w:delText>
              </w:r>
              <w:r w:rsidR="002D56D3" w:rsidDel="00821D71">
                <w:rPr>
                  <w:rFonts w:eastAsia="Times New Roman" w:cs="Arial"/>
                  <w:noProof/>
                  <w:szCs w:val="17"/>
                  <w:lang w:val="fr-FR"/>
                </w:rPr>
                <w:delText xml:space="preserve"> </w:delText>
              </w:r>
            </w:del>
          </w:p>
        </w:tc>
        <w:tc>
          <w:tcPr>
            <w:tcW w:w="2515" w:type="dxa"/>
          </w:tcPr>
          <w:p w14:paraId="6A2750B7" w14:textId="5CD1CC7D" w:rsidR="00EC3004" w:rsidRPr="00982192" w:rsidDel="00821D71" w:rsidRDefault="00EC3004" w:rsidP="00CE01DA">
            <w:pPr>
              <w:pStyle w:val="NormalWeb"/>
              <w:spacing w:before="170" w:beforeAutospacing="0" w:after="170" w:afterAutospacing="0"/>
              <w:rPr>
                <w:del w:id="755" w:author="Author"/>
                <w:rFonts w:asciiTheme="minorBidi" w:hAnsiTheme="minorBidi" w:cstheme="minorBidi"/>
                <w:noProof/>
                <w:szCs w:val="17"/>
                <w:lang w:val="fr-FR"/>
              </w:rPr>
            </w:pPr>
            <w:del w:id="756" w:author="Author">
              <w:r w:rsidRPr="00982192" w:rsidDel="00821D71">
                <w:rPr>
                  <w:rFonts w:asciiTheme="minorBidi" w:hAnsiTheme="minorBidi" w:cstheme="minorBidi"/>
                  <w:noProof/>
                  <w:szCs w:val="17"/>
                  <w:lang w:val="fr-FR"/>
                </w:rPr>
                <w:delText>AJ, AX, AAJ, AAX</w:delText>
              </w:r>
            </w:del>
          </w:p>
        </w:tc>
      </w:tr>
      <w:tr w:rsidR="000653B9" w:rsidRPr="00982192" w:rsidDel="00821D71" w14:paraId="06ACF936" w14:textId="697FFFA9" w:rsidTr="00D35BA5">
        <w:trPr>
          <w:del w:id="757" w:author="Author"/>
        </w:trPr>
        <w:tc>
          <w:tcPr>
            <w:tcW w:w="1075" w:type="dxa"/>
          </w:tcPr>
          <w:p w14:paraId="045F5EB2" w14:textId="39EFB465" w:rsidR="000653B9" w:rsidRPr="00982192" w:rsidDel="00821D71" w:rsidRDefault="000653B9" w:rsidP="00CE01DA">
            <w:pPr>
              <w:pStyle w:val="NormalWeb"/>
              <w:spacing w:before="170" w:beforeAutospacing="0" w:after="170" w:afterAutospacing="0"/>
              <w:rPr>
                <w:del w:id="758" w:author="Author"/>
                <w:rFonts w:ascii="Arial" w:hAnsi="Arial" w:cs="Arial"/>
                <w:noProof/>
                <w:szCs w:val="17"/>
                <w:lang w:val="fr-FR"/>
              </w:rPr>
            </w:pPr>
            <w:del w:id="759"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10]</w:delText>
              </w:r>
            </w:del>
          </w:p>
        </w:tc>
        <w:tc>
          <w:tcPr>
            <w:tcW w:w="5670" w:type="dxa"/>
          </w:tcPr>
          <w:p w14:paraId="59C07CA0" w14:textId="323E1D70" w:rsidR="000653B9" w:rsidRPr="00982192" w:rsidDel="00821D71" w:rsidRDefault="00934B48" w:rsidP="00CE01DA">
            <w:pPr>
              <w:pStyle w:val="NormalWeb"/>
              <w:spacing w:before="170" w:beforeAutospacing="0" w:after="170" w:afterAutospacing="0" w:line="276" w:lineRule="auto"/>
              <w:rPr>
                <w:del w:id="760" w:author="Author"/>
                <w:rFonts w:asciiTheme="minorBidi" w:hAnsiTheme="minorBidi" w:cstheme="minorBidi"/>
                <w:noProof/>
                <w:szCs w:val="17"/>
                <w:lang w:val="fr-FR"/>
              </w:rPr>
            </w:pPr>
            <w:del w:id="761"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entrée invalides,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 xml:space="preserve">état HTTP “400 Bad Request”.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erronée</w:delText>
              </w:r>
              <w:r w:rsidR="000653B9" w:rsidRPr="00982192" w:rsidDel="00821D71">
                <w:rPr>
                  <w:rFonts w:asciiTheme="minorBidi" w:eastAsia="Times New Roman" w:hAnsiTheme="minorBidi" w:cstheme="minorBidi"/>
                  <w:noProof/>
                  <w:szCs w:val="17"/>
                  <w:lang w:val="fr-FR"/>
                </w:rPr>
                <w:delText>.</w:delText>
              </w:r>
            </w:del>
          </w:p>
        </w:tc>
        <w:tc>
          <w:tcPr>
            <w:tcW w:w="2515" w:type="dxa"/>
          </w:tcPr>
          <w:p w14:paraId="4879E0AC" w14:textId="4ACE5AD8" w:rsidR="000653B9" w:rsidRPr="00982192" w:rsidDel="00821D71" w:rsidRDefault="000653B9" w:rsidP="00CE01DA">
            <w:pPr>
              <w:pStyle w:val="NormalWeb"/>
              <w:spacing w:before="170" w:beforeAutospacing="0" w:after="170" w:afterAutospacing="0"/>
              <w:rPr>
                <w:del w:id="762" w:author="Author"/>
                <w:rFonts w:asciiTheme="minorBidi" w:hAnsiTheme="minorBidi" w:cstheme="minorBidi"/>
                <w:noProof/>
                <w:szCs w:val="17"/>
                <w:lang w:val="fr-FR"/>
              </w:rPr>
            </w:pPr>
            <w:del w:id="763" w:author="Author">
              <w:r w:rsidRPr="00982192" w:rsidDel="00821D71">
                <w:rPr>
                  <w:rFonts w:asciiTheme="minorBidi" w:hAnsiTheme="minorBidi" w:cstheme="minorBidi"/>
                  <w:noProof/>
                  <w:szCs w:val="17"/>
                  <w:lang w:val="fr-FR"/>
                </w:rPr>
                <w:delText>AJ, AX, AAJ, AAX</w:delText>
              </w:r>
            </w:del>
          </w:p>
        </w:tc>
      </w:tr>
      <w:tr w:rsidR="00647F65" w:rsidRPr="00982192" w:rsidDel="00821D71" w14:paraId="34E30B68" w14:textId="0A8FAFBD" w:rsidTr="00D35BA5">
        <w:trPr>
          <w:del w:id="764" w:author="Author"/>
        </w:trPr>
        <w:tc>
          <w:tcPr>
            <w:tcW w:w="1075" w:type="dxa"/>
          </w:tcPr>
          <w:p w14:paraId="34E12E1C" w14:textId="737DE619" w:rsidR="00647F65" w:rsidRPr="00982192" w:rsidDel="00821D71" w:rsidRDefault="00647F65" w:rsidP="00CE01DA">
            <w:pPr>
              <w:pStyle w:val="NormalWeb"/>
              <w:spacing w:before="170" w:beforeAutospacing="0" w:after="170" w:afterAutospacing="0"/>
              <w:rPr>
                <w:del w:id="765" w:author="Author"/>
                <w:rFonts w:ascii="Arial" w:hAnsi="Arial" w:cs="Arial"/>
                <w:noProof/>
                <w:szCs w:val="17"/>
                <w:lang w:val="fr-FR"/>
              </w:rPr>
            </w:pPr>
            <w:del w:id="766"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12]</w:delText>
              </w:r>
            </w:del>
          </w:p>
        </w:tc>
        <w:tc>
          <w:tcPr>
            <w:tcW w:w="5670" w:type="dxa"/>
          </w:tcPr>
          <w:p w14:paraId="3DB2C96E" w14:textId="3AD1AC71" w:rsidR="00647F65" w:rsidRPr="00982192" w:rsidDel="00821D71" w:rsidRDefault="00934B48" w:rsidP="00CE01DA">
            <w:pPr>
              <w:pStyle w:val="NormalWeb"/>
              <w:spacing w:before="170" w:beforeAutospacing="0" w:after="170" w:afterAutospacing="0" w:line="276" w:lineRule="auto"/>
              <w:rPr>
                <w:del w:id="767" w:author="Author"/>
                <w:rFonts w:asciiTheme="minorBidi" w:hAnsiTheme="minorBidi" w:cstheme="minorBidi"/>
                <w:noProof/>
                <w:szCs w:val="17"/>
                <w:lang w:val="fr-FR"/>
              </w:rPr>
            </w:pPr>
            <w:del w:id="768"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valides qui exigent que des fonctionnalités ne soient pas exécutées,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“501 Not Implemented”.</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non traitée</w:delText>
              </w:r>
              <w:r w:rsidRPr="00982192" w:rsidDel="00821D71">
                <w:rPr>
                  <w:rFonts w:eastAsia="Times New Roman" w:cs="Arial"/>
                  <w:noProof/>
                  <w:szCs w:val="17"/>
                  <w:lang w:val="fr-FR"/>
                </w:rPr>
                <w:delText>.</w:delText>
              </w:r>
            </w:del>
          </w:p>
        </w:tc>
        <w:tc>
          <w:tcPr>
            <w:tcW w:w="2515" w:type="dxa"/>
          </w:tcPr>
          <w:p w14:paraId="0EE651F6" w14:textId="2FB9EB96" w:rsidR="00647F65" w:rsidRPr="00982192" w:rsidDel="00821D71" w:rsidRDefault="00647F65" w:rsidP="00CE01DA">
            <w:pPr>
              <w:pStyle w:val="NormalWeb"/>
              <w:spacing w:before="170" w:beforeAutospacing="0" w:after="170" w:afterAutospacing="0"/>
              <w:rPr>
                <w:del w:id="769" w:author="Author"/>
                <w:rFonts w:asciiTheme="minorBidi" w:hAnsiTheme="minorBidi" w:cstheme="minorBidi"/>
                <w:noProof/>
                <w:szCs w:val="17"/>
                <w:lang w:val="fr-FR"/>
              </w:rPr>
            </w:pPr>
            <w:del w:id="770" w:author="Author">
              <w:r w:rsidRPr="00982192" w:rsidDel="00821D71">
                <w:rPr>
                  <w:rFonts w:asciiTheme="minorBidi" w:hAnsiTheme="minorBidi" w:cstheme="minorBidi"/>
                  <w:noProof/>
                  <w:szCs w:val="17"/>
                  <w:lang w:val="fr-FR"/>
                </w:rPr>
                <w:delText>AJ, AX, AAJ, AAX</w:delText>
              </w:r>
            </w:del>
          </w:p>
        </w:tc>
      </w:tr>
      <w:tr w:rsidR="00647F65" w:rsidRPr="00982192" w:rsidDel="00821D71" w14:paraId="387FB9D5" w14:textId="4D7102C3" w:rsidTr="00D35BA5">
        <w:trPr>
          <w:del w:id="771" w:author="Author"/>
        </w:trPr>
        <w:tc>
          <w:tcPr>
            <w:tcW w:w="1075" w:type="dxa"/>
          </w:tcPr>
          <w:p w14:paraId="053961BD" w14:textId="5FC48861" w:rsidR="00647F65" w:rsidRPr="00982192" w:rsidDel="00821D71" w:rsidRDefault="00647F65" w:rsidP="00CE01DA">
            <w:pPr>
              <w:pStyle w:val="NormalWeb"/>
              <w:spacing w:before="170" w:beforeAutospacing="0" w:after="170" w:afterAutospacing="0"/>
              <w:rPr>
                <w:del w:id="772" w:author="Author"/>
                <w:rFonts w:ascii="Arial" w:hAnsi="Arial" w:cs="Arial"/>
                <w:noProof/>
                <w:szCs w:val="17"/>
                <w:lang w:val="fr-FR"/>
              </w:rPr>
            </w:pPr>
            <w:del w:id="773"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14]</w:delText>
              </w:r>
            </w:del>
          </w:p>
        </w:tc>
        <w:tc>
          <w:tcPr>
            <w:tcW w:w="5670" w:type="dxa"/>
          </w:tcPr>
          <w:p w14:paraId="056731AE" w14:textId="13959985" w:rsidR="00647F65" w:rsidRPr="00982192" w:rsidDel="00821D71" w:rsidRDefault="00934B48" w:rsidP="00CE01DA">
            <w:pPr>
              <w:pStyle w:val="NormalWeb"/>
              <w:spacing w:before="170" w:beforeAutospacing="0" w:after="170" w:afterAutospacing="0" w:line="276" w:lineRule="auto"/>
              <w:rPr>
                <w:del w:id="774" w:author="Author"/>
                <w:rFonts w:asciiTheme="minorBidi" w:hAnsiTheme="minorBidi" w:cstheme="minorBidi"/>
                <w:noProof/>
                <w:szCs w:val="17"/>
                <w:lang w:val="fr-FR"/>
              </w:rPr>
            </w:pPr>
            <w:del w:id="775" w:author="Author">
              <w:r w:rsidRPr="00934B48" w:rsidDel="00821D71">
                <w:rPr>
                  <w:rFonts w:ascii="Arial" w:eastAsia="Times New Roman" w:hAnsi="Arial" w:cs="Arial"/>
                  <w:noProof/>
                  <w:szCs w:val="17"/>
                  <w:lang w:val="fr-FR"/>
                </w:rPr>
                <w:delText xml:space="preserve">Si une ressource peut être autonome, elle DOIT être une ressource de premier niveau;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dans le cas contraire, elle doit être une sous</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res</w:delText>
              </w:r>
              <w:r w:rsidR="00361AD9" w:rsidDel="00821D71">
                <w:rPr>
                  <w:rFonts w:ascii="Arial" w:eastAsia="Times New Roman" w:hAnsi="Arial" w:cs="Arial"/>
                  <w:noProof/>
                  <w:szCs w:val="17"/>
                  <w:lang w:val="fr-FR"/>
                </w:rPr>
                <w:delText>s</w:delText>
              </w:r>
              <w:r w:rsidRPr="00934B48" w:rsidDel="00821D71">
                <w:rPr>
                  <w:rFonts w:ascii="Arial" w:eastAsia="Times New Roman" w:hAnsi="Arial" w:cs="Arial"/>
                  <w:noProof/>
                  <w:szCs w:val="17"/>
                  <w:lang w:val="fr-FR"/>
                </w:rPr>
                <w:delText>ource</w:delText>
              </w:r>
              <w:r w:rsidR="00647F65" w:rsidRPr="00982192" w:rsidDel="00821D71">
                <w:rPr>
                  <w:rFonts w:asciiTheme="minorBidi" w:eastAsia="Times New Roman" w:hAnsiTheme="minorBidi" w:cstheme="minorBidi"/>
                  <w:noProof/>
                  <w:szCs w:val="17"/>
                  <w:lang w:val="fr-FR"/>
                </w:rPr>
                <w:delText xml:space="preserve">.  </w:delText>
              </w:r>
            </w:del>
          </w:p>
        </w:tc>
        <w:tc>
          <w:tcPr>
            <w:tcW w:w="2515" w:type="dxa"/>
          </w:tcPr>
          <w:p w14:paraId="62E9A585" w14:textId="48A06C8C" w:rsidR="00647F65" w:rsidRPr="00982192" w:rsidDel="00821D71" w:rsidRDefault="00647F65" w:rsidP="00CE01DA">
            <w:pPr>
              <w:pStyle w:val="NormalWeb"/>
              <w:spacing w:before="170" w:beforeAutospacing="0" w:after="170" w:afterAutospacing="0"/>
              <w:rPr>
                <w:del w:id="776" w:author="Author"/>
                <w:rFonts w:asciiTheme="minorBidi" w:hAnsiTheme="minorBidi" w:cstheme="minorBidi"/>
                <w:noProof/>
                <w:szCs w:val="17"/>
                <w:lang w:val="fr-FR"/>
              </w:rPr>
            </w:pPr>
            <w:del w:id="777" w:author="Author">
              <w:r w:rsidRPr="00982192" w:rsidDel="00821D71">
                <w:rPr>
                  <w:rFonts w:asciiTheme="minorBidi" w:hAnsiTheme="minorBidi" w:cstheme="minorBidi"/>
                  <w:noProof/>
                  <w:szCs w:val="17"/>
                  <w:lang w:val="fr-FR"/>
                </w:rPr>
                <w:delText>AJ, AX, AAJ, AAX</w:delText>
              </w:r>
            </w:del>
          </w:p>
        </w:tc>
      </w:tr>
      <w:tr w:rsidR="00800EDA" w:rsidRPr="00982192" w:rsidDel="00821D71" w14:paraId="58C122AD" w14:textId="0A907C57" w:rsidTr="00D35BA5">
        <w:trPr>
          <w:del w:id="778" w:author="Author"/>
        </w:trPr>
        <w:tc>
          <w:tcPr>
            <w:tcW w:w="1075" w:type="dxa"/>
          </w:tcPr>
          <w:p w14:paraId="1708E40B" w14:textId="3E5E7B5A" w:rsidR="00800EDA" w:rsidRPr="00982192" w:rsidDel="00821D71" w:rsidRDefault="00800EDA" w:rsidP="00CE01DA">
            <w:pPr>
              <w:pStyle w:val="NormalWeb"/>
              <w:spacing w:before="170" w:beforeAutospacing="0" w:after="170" w:afterAutospacing="0"/>
              <w:rPr>
                <w:del w:id="779" w:author="Author"/>
                <w:rFonts w:ascii="Arial" w:hAnsi="Arial" w:cs="Arial"/>
                <w:noProof/>
                <w:szCs w:val="17"/>
                <w:lang w:val="fr-FR"/>
              </w:rPr>
            </w:pPr>
            <w:del w:id="780"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15]</w:delText>
              </w:r>
            </w:del>
          </w:p>
        </w:tc>
        <w:tc>
          <w:tcPr>
            <w:tcW w:w="5670" w:type="dxa"/>
          </w:tcPr>
          <w:p w14:paraId="4B212E4C" w14:textId="42E990D5" w:rsidR="00800EDA" w:rsidRPr="00982192" w:rsidDel="00821D71" w:rsidRDefault="00934B48" w:rsidP="00CE01DA">
            <w:pPr>
              <w:pStyle w:val="NormalWeb"/>
              <w:spacing w:before="170" w:beforeAutospacing="0" w:after="170" w:afterAutospacing="0" w:line="276" w:lineRule="auto"/>
              <w:rPr>
                <w:del w:id="781" w:author="Author"/>
                <w:rFonts w:asciiTheme="minorBidi" w:hAnsiTheme="minorBidi" w:cstheme="minorBidi"/>
                <w:noProof/>
                <w:szCs w:val="17"/>
                <w:lang w:val="fr-FR"/>
              </w:rPr>
            </w:pPr>
            <w:del w:id="782" w:author="Author">
              <w:r w:rsidRPr="00934B48" w:rsidDel="00821D71">
                <w:rPr>
                  <w:rFonts w:ascii="Arial" w:eastAsia="Times New Roman" w:hAnsi="Arial" w:cs="Arial"/>
                  <w:noProof/>
                  <w:szCs w:val="17"/>
                  <w:lang w:val="fr-FR"/>
                </w:rPr>
                <w:delText>Pour extraire des données imbriquées, les paramètres de requête DOIVENT être utilisés au lieu des chemins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URL</w:delText>
              </w:r>
              <w:r w:rsidR="00800EDA" w:rsidRPr="00982192" w:rsidDel="00821D71">
                <w:rPr>
                  <w:rFonts w:asciiTheme="minorBidi" w:eastAsia="Times New Roman" w:hAnsiTheme="minorBidi" w:cstheme="minorBidi"/>
                  <w:noProof/>
                  <w:szCs w:val="17"/>
                  <w:lang w:val="fr-FR"/>
                </w:rPr>
                <w:delText xml:space="preserve">.  </w:delText>
              </w:r>
            </w:del>
          </w:p>
        </w:tc>
        <w:tc>
          <w:tcPr>
            <w:tcW w:w="2515" w:type="dxa"/>
          </w:tcPr>
          <w:p w14:paraId="52F9EB35" w14:textId="0AB2DB37" w:rsidR="00800EDA" w:rsidRPr="00982192" w:rsidDel="00821D71" w:rsidRDefault="00800EDA" w:rsidP="00CE01DA">
            <w:pPr>
              <w:pStyle w:val="NormalWeb"/>
              <w:spacing w:before="170" w:beforeAutospacing="0" w:after="170" w:afterAutospacing="0"/>
              <w:rPr>
                <w:del w:id="783" w:author="Author"/>
                <w:rFonts w:asciiTheme="minorBidi" w:hAnsiTheme="minorBidi" w:cstheme="minorBidi"/>
                <w:noProof/>
                <w:szCs w:val="17"/>
                <w:lang w:val="fr-FR"/>
              </w:rPr>
            </w:pPr>
            <w:del w:id="784" w:author="Author">
              <w:r w:rsidRPr="00982192" w:rsidDel="00821D71">
                <w:rPr>
                  <w:rFonts w:asciiTheme="minorBidi" w:hAnsiTheme="minorBidi" w:cstheme="minorBidi"/>
                  <w:noProof/>
                  <w:szCs w:val="17"/>
                  <w:lang w:val="fr-FR"/>
                </w:rPr>
                <w:delText>AJ, AX, AAJ, AAX</w:delText>
              </w:r>
            </w:del>
          </w:p>
        </w:tc>
      </w:tr>
      <w:tr w:rsidR="00800EDA" w:rsidRPr="00982192" w:rsidDel="00821D71" w14:paraId="4CC40AC3" w14:textId="7B959801" w:rsidTr="00D35BA5">
        <w:trPr>
          <w:del w:id="785" w:author="Author"/>
        </w:trPr>
        <w:tc>
          <w:tcPr>
            <w:tcW w:w="1075" w:type="dxa"/>
          </w:tcPr>
          <w:p w14:paraId="045C1933" w14:textId="23A25B2E" w:rsidR="00800EDA" w:rsidRPr="00982192" w:rsidDel="00821D71" w:rsidRDefault="00800EDA" w:rsidP="00CE01DA">
            <w:pPr>
              <w:pStyle w:val="NormalWeb"/>
              <w:spacing w:before="170" w:beforeAutospacing="0" w:after="170" w:afterAutospacing="0"/>
              <w:rPr>
                <w:del w:id="786" w:author="Author"/>
                <w:rFonts w:ascii="Arial" w:hAnsi="Arial" w:cs="Arial"/>
                <w:noProof/>
                <w:szCs w:val="17"/>
                <w:lang w:val="fr-FR"/>
              </w:rPr>
            </w:pPr>
            <w:del w:id="787"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w:delText>
              </w:r>
              <w:r w:rsidR="00765658" w:rsidRPr="00982192" w:rsidDel="00821D71">
                <w:rPr>
                  <w:rFonts w:ascii="Arial" w:eastAsia="Times New Roman" w:hAnsi="Arial" w:cs="Arial"/>
                  <w:noProof/>
                  <w:szCs w:val="17"/>
                  <w:lang w:val="fr-FR"/>
                </w:rPr>
                <w:delText>8</w:delText>
              </w:r>
              <w:r w:rsidRPr="00982192" w:rsidDel="00821D71">
                <w:rPr>
                  <w:rFonts w:ascii="Arial" w:eastAsia="Times New Roman" w:hAnsi="Arial" w:cs="Arial"/>
                  <w:noProof/>
                  <w:szCs w:val="17"/>
                  <w:lang w:val="fr-FR"/>
                </w:rPr>
                <w:delText>]</w:delText>
              </w:r>
            </w:del>
          </w:p>
        </w:tc>
        <w:tc>
          <w:tcPr>
            <w:tcW w:w="5670" w:type="dxa"/>
          </w:tcPr>
          <w:p w14:paraId="5C3F5E8A" w14:textId="55FF33DB" w:rsidR="00800EDA" w:rsidRPr="00982192" w:rsidDel="00821D71" w:rsidRDefault="00934B48" w:rsidP="00CE01DA">
            <w:pPr>
              <w:pStyle w:val="NormalWeb"/>
              <w:spacing w:before="170" w:beforeAutospacing="0" w:after="170" w:afterAutospacing="0" w:line="276" w:lineRule="auto"/>
              <w:rPr>
                <w:del w:id="788" w:author="Author"/>
                <w:rFonts w:asciiTheme="minorBidi" w:hAnsiTheme="minorBidi" w:cstheme="minorBidi"/>
                <w:noProof/>
                <w:szCs w:val="17"/>
                <w:lang w:val="fr-FR"/>
              </w:rPr>
            </w:pPr>
            <w:del w:id="789" w:author="Author">
              <w:r w:rsidRPr="00934B48" w:rsidDel="00821D71">
                <w:rPr>
                  <w:rFonts w:ascii="Arial" w:eastAsia="Times New Roman" w:hAnsi="Arial" w:cs="Arial"/>
                  <w:noProof/>
                  <w:szCs w:val="17"/>
                  <w:lang w:val="fr-FR"/>
                </w:rPr>
                <w:delText>Les paramètres des noms de ressources, des segments et des requêtes DOIVENT être composés de mots anglais, écrits selon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orthographe anglaise figurant dans le dictionnaire Oxford English Dictiona</w:delText>
              </w:r>
              <w:r w:rsidR="00334310" w:rsidRPr="00934B48" w:rsidDel="00821D71">
                <w:rPr>
                  <w:rFonts w:ascii="Arial" w:eastAsia="Times New Roman" w:hAnsi="Arial" w:cs="Arial"/>
                  <w:noProof/>
                  <w:szCs w:val="17"/>
                  <w:lang w:val="fr-FR"/>
                </w:rPr>
                <w:delText>ry</w:delText>
              </w:r>
              <w:r w:rsidR="00334310" w:rsidDel="00821D71">
                <w:rPr>
                  <w:rFonts w:ascii="Arial" w:eastAsia="Times New Roman" w:hAnsi="Arial" w:cs="Arial"/>
                  <w:noProof/>
                  <w:szCs w:val="17"/>
                  <w:lang w:val="fr-FR"/>
                </w:rPr>
                <w:delText xml:space="preserve">.  </w:delText>
              </w:r>
              <w:r w:rsidR="00334310" w:rsidRPr="00934B48" w:rsidDel="00821D71">
                <w:rPr>
                  <w:rFonts w:ascii="Arial" w:eastAsia="Times New Roman" w:hAnsi="Arial" w:cs="Arial"/>
                  <w:noProof/>
                  <w:szCs w:val="17"/>
                  <w:lang w:val="fr-FR"/>
                </w:rPr>
                <w:delText>Le</w:delText>
              </w:r>
              <w:r w:rsidRPr="00934B48" w:rsidDel="00821D71">
                <w:rPr>
                  <w:rFonts w:ascii="Arial" w:eastAsia="Times New Roman" w:hAnsi="Arial" w:cs="Arial"/>
                  <w:noProof/>
                  <w:szCs w:val="17"/>
                  <w:lang w:val="fr-FR"/>
                </w:rPr>
                <w:delText>s noms de ressources localisés du fait de besoins opérationnels PEUVENT être exprimés dans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autres langues</w:delText>
              </w:r>
              <w:r w:rsidR="00800EDA" w:rsidRPr="00982192" w:rsidDel="00821D71">
                <w:rPr>
                  <w:rFonts w:asciiTheme="minorBidi" w:eastAsia="Times New Roman" w:hAnsiTheme="minorBidi" w:cstheme="minorBidi"/>
                  <w:noProof/>
                  <w:szCs w:val="17"/>
                  <w:lang w:val="fr-FR"/>
                </w:rPr>
                <w:delText>.</w:delText>
              </w:r>
            </w:del>
          </w:p>
        </w:tc>
        <w:tc>
          <w:tcPr>
            <w:tcW w:w="2515" w:type="dxa"/>
          </w:tcPr>
          <w:p w14:paraId="061ACA00" w14:textId="3D68E13C" w:rsidR="00800EDA" w:rsidRPr="00982192" w:rsidDel="00821D71" w:rsidRDefault="00800EDA" w:rsidP="00CE01DA">
            <w:pPr>
              <w:pStyle w:val="NormalWeb"/>
              <w:spacing w:before="170" w:beforeAutospacing="0" w:after="170" w:afterAutospacing="0"/>
              <w:rPr>
                <w:del w:id="790" w:author="Author"/>
                <w:rFonts w:asciiTheme="minorBidi" w:hAnsiTheme="minorBidi" w:cstheme="minorBidi"/>
                <w:noProof/>
                <w:szCs w:val="17"/>
                <w:lang w:val="fr-FR"/>
              </w:rPr>
            </w:pPr>
            <w:del w:id="791" w:author="Author">
              <w:r w:rsidRPr="00982192" w:rsidDel="00821D71">
                <w:rPr>
                  <w:rFonts w:asciiTheme="minorBidi" w:hAnsiTheme="minorBidi" w:cstheme="minorBidi"/>
                  <w:noProof/>
                  <w:szCs w:val="17"/>
                  <w:lang w:val="fr-FR"/>
                </w:rPr>
                <w:delText>AJ, AX, AAJ, AAX</w:delText>
              </w:r>
            </w:del>
          </w:p>
        </w:tc>
      </w:tr>
      <w:tr w:rsidR="004830AF" w:rsidRPr="00982192" w:rsidDel="00821D71" w14:paraId="59759F88" w14:textId="6146DA70" w:rsidTr="00D35BA5">
        <w:trPr>
          <w:del w:id="792" w:author="Author"/>
        </w:trPr>
        <w:tc>
          <w:tcPr>
            <w:tcW w:w="1075" w:type="dxa"/>
          </w:tcPr>
          <w:p w14:paraId="17DDAD7D" w14:textId="0C289A7D" w:rsidR="004830AF" w:rsidRPr="00982192" w:rsidDel="00821D71" w:rsidRDefault="004830AF" w:rsidP="00CE01DA">
            <w:pPr>
              <w:pStyle w:val="NormalWeb"/>
              <w:spacing w:before="170" w:beforeAutospacing="0" w:after="170" w:afterAutospacing="0"/>
              <w:rPr>
                <w:del w:id="793" w:author="Author"/>
                <w:rFonts w:ascii="Arial" w:hAnsi="Arial" w:cs="Arial"/>
                <w:noProof/>
                <w:szCs w:val="17"/>
                <w:lang w:val="fr-FR"/>
              </w:rPr>
            </w:pPr>
            <w:del w:id="79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2</w:delText>
              </w:r>
              <w:r w:rsidR="00991725" w:rsidRPr="00982192" w:rsidDel="00821D71">
                <w:rPr>
                  <w:rFonts w:ascii="Arial" w:eastAsia="Times New Roman" w:hAnsi="Arial" w:cs="Arial"/>
                  <w:noProof/>
                  <w:szCs w:val="17"/>
                  <w:lang w:val="fr-FR"/>
                </w:rPr>
                <w:delText>0</w:delText>
              </w:r>
              <w:r w:rsidRPr="00982192" w:rsidDel="00821D71">
                <w:rPr>
                  <w:rFonts w:ascii="Arial" w:eastAsia="Times New Roman" w:hAnsi="Arial" w:cs="Arial"/>
                  <w:noProof/>
                  <w:szCs w:val="17"/>
                  <w:lang w:val="fr-FR"/>
                </w:rPr>
                <w:delText>]</w:delText>
              </w:r>
            </w:del>
          </w:p>
        </w:tc>
        <w:tc>
          <w:tcPr>
            <w:tcW w:w="5670" w:type="dxa"/>
          </w:tcPr>
          <w:p w14:paraId="2E55554D" w14:textId="5D5D7EA5" w:rsidR="004830AF" w:rsidRPr="00982192" w:rsidDel="00821D71" w:rsidRDefault="00934B48" w:rsidP="00CE01DA">
            <w:pPr>
              <w:pStyle w:val="NormalWeb"/>
              <w:spacing w:before="170" w:beforeAutospacing="0" w:after="170" w:afterAutospacing="0" w:line="276" w:lineRule="auto"/>
              <w:rPr>
                <w:del w:id="795" w:author="Author"/>
                <w:rFonts w:asciiTheme="minorBidi" w:hAnsiTheme="minorBidi" w:cstheme="minorBidi"/>
                <w:noProof/>
                <w:szCs w:val="17"/>
                <w:lang w:val="fr-FR"/>
              </w:rPr>
            </w:pPr>
            <w:del w:id="796" w:author="Author">
              <w:r w:rsidRPr="00934B48" w:rsidDel="00821D71">
                <w:rPr>
                  <w:rFonts w:ascii="Arial" w:eastAsia="Times New Roman" w:hAnsi="Arial" w:cs="Arial"/>
                  <w:noProof/>
                  <w:szCs w:val="17"/>
                  <w:lang w:val="fr-FR"/>
                </w:rPr>
                <w:delText>Une API Web DOIT prendre en charge la négociation du type de contenu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une façon conforme</w:delText>
              </w:r>
              <w:r w:rsidR="00992C0C" w:rsidRPr="00934B48"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934B48" w:rsidDel="00821D71">
                <w:rPr>
                  <w:rFonts w:ascii="Arial" w:hAnsi="Arial" w:cs="Arial"/>
                  <w:noProof/>
                  <w:lang w:val="fr-FR"/>
                </w:rPr>
                <w:delText>RFC</w:delText>
              </w:r>
              <w:r w:rsidRPr="00934B48" w:rsidDel="00821D71">
                <w:rPr>
                  <w:rFonts w:ascii="Arial" w:hAnsi="Arial" w:cs="Arial"/>
                  <w:noProof/>
                  <w:lang w:val="fr-FR"/>
                </w:rPr>
                <w:delText xml:space="preserve"> 7231 de l</w:delText>
              </w:r>
              <w:r w:rsidR="00BB0A23" w:rsidDel="00821D71">
                <w:rPr>
                  <w:rFonts w:ascii="Arial" w:hAnsi="Arial" w:cs="Arial"/>
                  <w:noProof/>
                  <w:lang w:val="fr-FR"/>
                </w:rPr>
                <w:delText>’</w:delText>
              </w:r>
              <w:r w:rsidRPr="00934B48" w:rsidDel="00821D71">
                <w:rPr>
                  <w:rFonts w:ascii="Arial" w:hAnsi="Arial" w:cs="Arial"/>
                  <w:noProof/>
                  <w:lang w:val="fr-FR"/>
                </w:rPr>
                <w:delText>IETF</w:delText>
              </w:r>
              <w:r w:rsidR="004830AF" w:rsidRPr="00982192" w:rsidDel="00821D71">
                <w:rPr>
                  <w:rFonts w:asciiTheme="minorBidi" w:eastAsia="Times New Roman" w:hAnsiTheme="minorBidi" w:cstheme="minorBidi"/>
                  <w:noProof/>
                  <w:szCs w:val="17"/>
                  <w:lang w:val="fr-FR"/>
                </w:rPr>
                <w:delText>.</w:delText>
              </w:r>
            </w:del>
          </w:p>
        </w:tc>
        <w:tc>
          <w:tcPr>
            <w:tcW w:w="2515" w:type="dxa"/>
          </w:tcPr>
          <w:p w14:paraId="1AB629FD" w14:textId="6358D095" w:rsidR="004830AF" w:rsidRPr="00982192" w:rsidDel="00821D71" w:rsidRDefault="004830AF" w:rsidP="00CE01DA">
            <w:pPr>
              <w:pStyle w:val="NormalWeb"/>
              <w:spacing w:before="170" w:beforeAutospacing="0" w:after="170" w:afterAutospacing="0"/>
              <w:rPr>
                <w:del w:id="797" w:author="Author"/>
                <w:rFonts w:asciiTheme="minorBidi" w:hAnsiTheme="minorBidi" w:cstheme="minorBidi"/>
                <w:noProof/>
                <w:szCs w:val="17"/>
                <w:lang w:val="fr-FR"/>
              </w:rPr>
            </w:pPr>
            <w:del w:id="798" w:author="Author">
              <w:r w:rsidRPr="00982192" w:rsidDel="00821D71">
                <w:rPr>
                  <w:rFonts w:asciiTheme="minorBidi" w:hAnsiTheme="minorBidi" w:cstheme="minorBidi"/>
                  <w:noProof/>
                  <w:szCs w:val="17"/>
                  <w:lang w:val="fr-FR"/>
                </w:rPr>
                <w:delText>AJ, AX, AAJ, AAX</w:delText>
              </w:r>
            </w:del>
          </w:p>
        </w:tc>
      </w:tr>
      <w:tr w:rsidR="00C26C95" w:rsidRPr="00982192" w:rsidDel="00821D71" w14:paraId="4900D910" w14:textId="36ECF4E0" w:rsidTr="00D35BA5">
        <w:trPr>
          <w:del w:id="799" w:author="Author"/>
        </w:trPr>
        <w:tc>
          <w:tcPr>
            <w:tcW w:w="1075" w:type="dxa"/>
          </w:tcPr>
          <w:p w14:paraId="10760F55" w14:textId="2E06A05D" w:rsidR="00C26C95" w:rsidRPr="00982192" w:rsidDel="00821D71" w:rsidRDefault="00C26C95" w:rsidP="00CE01DA">
            <w:pPr>
              <w:pStyle w:val="NormalWeb"/>
              <w:spacing w:before="170" w:beforeAutospacing="0" w:after="170" w:afterAutospacing="0"/>
              <w:rPr>
                <w:del w:id="800" w:author="Author"/>
                <w:rFonts w:ascii="Arial" w:hAnsi="Arial" w:cs="Arial"/>
                <w:noProof/>
                <w:szCs w:val="17"/>
                <w:lang w:val="fr-FR"/>
              </w:rPr>
            </w:pPr>
            <w:del w:id="80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2</w:delText>
              </w:r>
              <w:r w:rsidR="00991725" w:rsidRPr="00982192"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1C36EB13" w14:textId="706AC90A" w:rsidR="00C26C95" w:rsidRPr="00982192" w:rsidDel="00821D71" w:rsidRDefault="00934B48" w:rsidP="00CE01DA">
            <w:pPr>
              <w:pStyle w:val="NormalWeb"/>
              <w:spacing w:before="170" w:beforeAutospacing="0" w:after="170" w:afterAutospacing="0" w:line="276" w:lineRule="auto"/>
              <w:rPr>
                <w:del w:id="802" w:author="Author"/>
                <w:rFonts w:asciiTheme="minorBidi" w:hAnsiTheme="minorBidi" w:cstheme="minorBidi"/>
                <w:noProof/>
                <w:szCs w:val="17"/>
                <w:lang w:val="fr-FR"/>
              </w:rPr>
            </w:pPr>
            <w:del w:id="803" w:author="Author">
              <w:r w:rsidRPr="00934B48" w:rsidDel="00821D71">
                <w:rPr>
                  <w:rFonts w:ascii="Arial" w:eastAsia="Times New Roman" w:hAnsi="Arial" w:cs="Arial"/>
                  <w:noProof/>
                  <w:szCs w:val="17"/>
                  <w:lang w:val="fr-FR"/>
                </w:rPr>
                <w:delText xml:space="preserve">Le format JSON DOIT être </w:delText>
              </w:r>
              <w:r w:rsidR="00C33BEE" w:rsidDel="00821D71">
                <w:rPr>
                  <w:rFonts w:ascii="Arial" w:eastAsia="Times New Roman" w:hAnsi="Arial" w:cs="Arial"/>
                  <w:noProof/>
                  <w:szCs w:val="17"/>
                  <w:lang w:val="fr-FR"/>
                </w:rPr>
                <w:delText>présumé</w:delText>
              </w:r>
              <w:r w:rsidRPr="00934B48" w:rsidDel="00821D71">
                <w:rPr>
                  <w:rFonts w:ascii="Arial" w:eastAsia="Times New Roman" w:hAnsi="Arial" w:cs="Arial"/>
                  <w:noProof/>
                  <w:szCs w:val="17"/>
                  <w:lang w:val="fr-FR"/>
                </w:rPr>
                <w:delText xml:space="preserve"> lorsqu</w:delText>
              </w:r>
              <w:r w:rsidR="003E3D51" w:rsidDel="00821D71">
                <w:rPr>
                  <w:rFonts w:ascii="Arial" w:eastAsia="Times New Roman" w:hAnsi="Arial" w:cs="Arial"/>
                  <w:noProof/>
                  <w:szCs w:val="17"/>
                  <w:lang w:val="fr-FR"/>
                </w:rPr>
                <w:delText xml:space="preserve">e </w:delText>
              </w:r>
              <w:r w:rsidRPr="00934B48" w:rsidDel="00821D71">
                <w:rPr>
                  <w:rFonts w:ascii="Arial" w:eastAsia="Times New Roman" w:hAnsi="Arial" w:cs="Arial"/>
                  <w:noProof/>
                  <w:szCs w:val="17"/>
                  <w:lang w:val="fr-FR"/>
                </w:rPr>
                <w:delText>aucun type de contenu spécifique n</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est demandé</w:delText>
              </w:r>
              <w:r w:rsidR="00C26C95" w:rsidRPr="00982192" w:rsidDel="00821D71">
                <w:rPr>
                  <w:rFonts w:asciiTheme="minorBidi" w:eastAsia="Times New Roman" w:hAnsiTheme="minorBidi" w:cstheme="minorBidi"/>
                  <w:noProof/>
                  <w:szCs w:val="17"/>
                  <w:lang w:val="fr-FR"/>
                </w:rPr>
                <w:delText>.</w:delText>
              </w:r>
            </w:del>
          </w:p>
        </w:tc>
        <w:tc>
          <w:tcPr>
            <w:tcW w:w="2515" w:type="dxa"/>
          </w:tcPr>
          <w:p w14:paraId="01E4FE6A" w14:textId="2853EE62" w:rsidR="00C26C95" w:rsidRPr="00982192" w:rsidDel="00821D71" w:rsidRDefault="00C26C95" w:rsidP="00CE01DA">
            <w:pPr>
              <w:pStyle w:val="NormalWeb"/>
              <w:spacing w:before="170" w:beforeAutospacing="0" w:after="170" w:afterAutospacing="0"/>
              <w:rPr>
                <w:del w:id="804" w:author="Author"/>
                <w:rFonts w:asciiTheme="minorBidi" w:hAnsiTheme="minorBidi" w:cstheme="minorBidi"/>
                <w:noProof/>
                <w:szCs w:val="17"/>
                <w:lang w:val="fr-FR"/>
              </w:rPr>
            </w:pPr>
            <w:del w:id="805" w:author="Author">
              <w:r w:rsidRPr="00982192" w:rsidDel="00821D71">
                <w:rPr>
                  <w:rFonts w:asciiTheme="minorBidi" w:hAnsiTheme="minorBidi" w:cstheme="minorBidi"/>
                  <w:noProof/>
                  <w:szCs w:val="17"/>
                  <w:lang w:val="fr-FR"/>
                </w:rPr>
                <w:delText>AJ, AX, AAJ, AAX</w:delText>
              </w:r>
            </w:del>
          </w:p>
        </w:tc>
      </w:tr>
      <w:tr w:rsidR="00C26C95" w:rsidRPr="00982192" w:rsidDel="00821D71" w14:paraId="6BFA7879" w14:textId="21B0C604" w:rsidTr="00D35BA5">
        <w:trPr>
          <w:del w:id="806" w:author="Author"/>
        </w:trPr>
        <w:tc>
          <w:tcPr>
            <w:tcW w:w="1075" w:type="dxa"/>
          </w:tcPr>
          <w:p w14:paraId="40940944" w14:textId="7E115E64" w:rsidR="00C26C95" w:rsidRPr="00982192" w:rsidDel="00821D71" w:rsidRDefault="00C26C95" w:rsidP="00CE01DA">
            <w:pPr>
              <w:pStyle w:val="NormalWeb"/>
              <w:spacing w:before="170" w:beforeAutospacing="0" w:after="170" w:afterAutospacing="0"/>
              <w:rPr>
                <w:del w:id="807" w:author="Author"/>
                <w:rFonts w:ascii="Arial" w:hAnsi="Arial" w:cs="Arial"/>
                <w:noProof/>
                <w:szCs w:val="17"/>
                <w:lang w:val="fr-FR"/>
              </w:rPr>
            </w:pPr>
            <w:del w:id="80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2</w:delText>
              </w:r>
              <w:r w:rsidR="00372D52" w:rsidRPr="00982192" w:rsidDel="00821D71">
                <w:rPr>
                  <w:rFonts w:ascii="Arial" w:eastAsia="Times New Roman" w:hAnsi="Arial" w:cs="Arial"/>
                  <w:noProof/>
                  <w:szCs w:val="17"/>
                  <w:lang w:val="fr-FR"/>
                </w:rPr>
                <w:delText>7</w:delText>
              </w:r>
              <w:r w:rsidRPr="00982192" w:rsidDel="00821D71">
                <w:rPr>
                  <w:rFonts w:ascii="Arial" w:eastAsia="Times New Roman" w:hAnsi="Arial" w:cs="Arial"/>
                  <w:noProof/>
                  <w:szCs w:val="17"/>
                  <w:lang w:val="fr-FR"/>
                </w:rPr>
                <w:delText>]</w:delText>
              </w:r>
            </w:del>
          </w:p>
        </w:tc>
        <w:tc>
          <w:tcPr>
            <w:tcW w:w="5670" w:type="dxa"/>
          </w:tcPr>
          <w:p w14:paraId="0A344701" w14:textId="645B4F32" w:rsidR="00C26C95" w:rsidRPr="00934B48" w:rsidDel="00821D71" w:rsidRDefault="00934B48" w:rsidP="00CE01DA">
            <w:pPr>
              <w:spacing w:before="170" w:after="170" w:line="276" w:lineRule="auto"/>
              <w:rPr>
                <w:del w:id="809" w:author="Author"/>
                <w:rFonts w:ascii="Arial" w:eastAsia="Times New Roman" w:hAnsi="Arial" w:cs="Arial"/>
                <w:noProof/>
                <w:szCs w:val="17"/>
                <w:lang w:val="fr-FR"/>
              </w:rPr>
            </w:pPr>
            <w:del w:id="810" w:author="Author">
              <w:r w:rsidRPr="00934B48" w:rsidDel="00821D71">
                <w:rPr>
                  <w:rFonts w:ascii="Arial" w:eastAsia="Times New Roman" w:hAnsi="Arial" w:cs="Arial"/>
                  <w:noProof/>
                  <w:szCs w:val="17"/>
                  <w:lang w:val="fr-FR"/>
                </w:rPr>
                <w:delText xml:space="preserve">Une API </w:delText>
              </w:r>
              <w:r w:rsidRPr="00934B48" w:rsidDel="00821D71">
                <w:rPr>
                  <w:rFonts w:ascii="Arial" w:hAnsi="Arial" w:cs="Arial"/>
                  <w:noProof/>
                  <w:lang w:val="fr-FR"/>
                </w:rPr>
                <w:delText>Web DOIT prendre en charge au moins</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XML</w:delText>
              </w:r>
              <w:r w:rsidRPr="00934B48" w:rsidDel="00821D71">
                <w:rPr>
                  <w:rFonts w:ascii="Arial" w:hAnsi="Arial" w:cs="Arial"/>
                  <w:noProof/>
                  <w:lang w:val="fr-FR"/>
                </w:rPr>
                <w:delText xml:space="preserve"> ou</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JSO</w:delText>
              </w:r>
              <w:r w:rsidRPr="00934B48" w:rsidDel="00821D71">
                <w:rPr>
                  <w:rFonts w:ascii="Arial" w:hAnsi="Arial" w:cs="Arial"/>
                  <w:noProof/>
                  <w:lang w:val="fr-FR"/>
                </w:rPr>
                <w:delText>N</w:delText>
              </w:r>
              <w:r w:rsidR="00C26C95" w:rsidRPr="00934B48" w:rsidDel="00821D71">
                <w:rPr>
                  <w:rFonts w:ascii="Arial" w:hAnsi="Arial" w:cs="Arial"/>
                  <w:noProof/>
                  <w:szCs w:val="17"/>
                  <w:lang w:val="fr-FR"/>
                </w:rPr>
                <w:delText>.</w:delText>
              </w:r>
            </w:del>
          </w:p>
        </w:tc>
        <w:tc>
          <w:tcPr>
            <w:tcW w:w="2515" w:type="dxa"/>
          </w:tcPr>
          <w:p w14:paraId="1294A7EA" w14:textId="202E0CE1" w:rsidR="00C26C95" w:rsidRPr="00982192" w:rsidDel="00821D71" w:rsidRDefault="00C26C95" w:rsidP="00CE01DA">
            <w:pPr>
              <w:pStyle w:val="NormalWeb"/>
              <w:spacing w:before="170" w:beforeAutospacing="0" w:after="170" w:afterAutospacing="0"/>
              <w:rPr>
                <w:del w:id="811" w:author="Author"/>
                <w:rFonts w:asciiTheme="minorBidi" w:hAnsiTheme="minorBidi" w:cstheme="minorBidi"/>
                <w:noProof/>
                <w:szCs w:val="17"/>
                <w:lang w:val="fr-FR"/>
              </w:rPr>
            </w:pPr>
            <w:del w:id="812" w:author="Author">
              <w:r w:rsidRPr="00982192" w:rsidDel="00821D71">
                <w:rPr>
                  <w:rFonts w:asciiTheme="minorBidi" w:hAnsiTheme="minorBidi" w:cstheme="minorBidi"/>
                  <w:noProof/>
                  <w:szCs w:val="17"/>
                  <w:lang w:val="fr-FR"/>
                </w:rPr>
                <w:delText>AJ, AX, AAJ, AAX</w:delText>
              </w:r>
            </w:del>
          </w:p>
        </w:tc>
      </w:tr>
      <w:tr w:rsidR="00C26C95" w:rsidRPr="00982192" w:rsidDel="00821D71" w14:paraId="501615FF" w14:textId="1E655571" w:rsidTr="00D35BA5">
        <w:trPr>
          <w:del w:id="813" w:author="Author"/>
        </w:trPr>
        <w:tc>
          <w:tcPr>
            <w:tcW w:w="1075" w:type="dxa"/>
          </w:tcPr>
          <w:p w14:paraId="02ECAA34" w14:textId="3A3A2A26" w:rsidR="00C26C95" w:rsidRPr="00982192" w:rsidDel="00821D71" w:rsidRDefault="00C26C95" w:rsidP="00CE01DA">
            <w:pPr>
              <w:pStyle w:val="NormalWeb"/>
              <w:spacing w:before="170" w:beforeAutospacing="0" w:after="170" w:afterAutospacing="0"/>
              <w:rPr>
                <w:del w:id="814" w:author="Author"/>
                <w:rFonts w:ascii="Arial" w:hAnsi="Arial" w:cs="Arial"/>
                <w:noProof/>
                <w:szCs w:val="17"/>
                <w:lang w:val="fr-FR"/>
              </w:rPr>
            </w:pPr>
            <w:del w:id="81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2</w:delText>
              </w:r>
              <w:r w:rsidR="00372D52" w:rsidRPr="00982192" w:rsidDel="00821D71">
                <w:rPr>
                  <w:rFonts w:ascii="Arial" w:eastAsia="Times New Roman" w:hAnsi="Arial" w:cs="Arial"/>
                  <w:noProof/>
                  <w:szCs w:val="17"/>
                  <w:lang w:val="fr-FR"/>
                </w:rPr>
                <w:delText>8</w:delText>
              </w:r>
              <w:r w:rsidRPr="00982192" w:rsidDel="00821D71">
                <w:rPr>
                  <w:rFonts w:ascii="Arial" w:eastAsia="Times New Roman" w:hAnsi="Arial" w:cs="Arial"/>
                  <w:noProof/>
                  <w:szCs w:val="17"/>
                  <w:lang w:val="fr-FR"/>
                </w:rPr>
                <w:delText>]</w:delText>
              </w:r>
            </w:del>
          </w:p>
        </w:tc>
        <w:tc>
          <w:tcPr>
            <w:tcW w:w="5670" w:type="dxa"/>
          </w:tcPr>
          <w:p w14:paraId="4C4A4443" w14:textId="6B9B7DE5" w:rsidR="00C26C95" w:rsidRPr="00934B48" w:rsidDel="00821D71" w:rsidRDefault="00934B48" w:rsidP="00CE01DA">
            <w:pPr>
              <w:pStyle w:val="NormalWeb"/>
              <w:spacing w:before="170" w:beforeAutospacing="0" w:after="170" w:afterAutospacing="0" w:line="276" w:lineRule="auto"/>
              <w:rPr>
                <w:del w:id="816" w:author="Author"/>
                <w:rFonts w:ascii="Arial" w:eastAsia="Times New Roman" w:hAnsi="Arial" w:cs="Arial"/>
                <w:noProof/>
                <w:szCs w:val="17"/>
                <w:lang w:val="fr-FR"/>
              </w:rPr>
            </w:pPr>
            <w:del w:id="817" w:author="Author">
              <w:r w:rsidRPr="00934B48" w:rsidDel="00821D71">
                <w:rPr>
                  <w:rFonts w:ascii="Arial" w:eastAsia="Times New Roman" w:hAnsi="Arial" w:cs="Arial"/>
                  <w:noProof/>
                  <w:szCs w:val="17"/>
                  <w:lang w:val="fr-FR"/>
                </w:rPr>
                <w:delText xml:space="preserve">Les méthodes HTTP DOIVENT se limiter aux méthodes HTTP </w:delText>
              </w:r>
              <w:r w:rsidR="00EA0142" w:rsidDel="00821D71">
                <w:rPr>
                  <w:rFonts w:ascii="Arial" w:eastAsia="Times New Roman" w:hAnsi="Arial" w:cs="Arial"/>
                  <w:noProof/>
                  <w:szCs w:val="17"/>
                  <w:lang w:val="fr-FR"/>
                </w:rPr>
                <w:delText>normalisées</w:delText>
              </w:r>
              <w:r w:rsidRPr="00934B48" w:rsidDel="00821D71">
                <w:rPr>
                  <w:rFonts w:ascii="Arial" w:eastAsia="Times New Roman" w:hAnsi="Arial" w:cs="Arial"/>
                  <w:noProof/>
                  <w:szCs w:val="17"/>
                  <w:lang w:val="fr-FR"/>
                </w:rPr>
                <w:delText xml:space="preserve"> POST, GET, PUT, DELETE, OPTIONS, PATCH, TRACE et HEAD, spécifiées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7231 et 5789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r w:rsidR="00C26C95" w:rsidRPr="00934B48" w:rsidDel="00821D71">
                <w:rPr>
                  <w:rFonts w:ascii="Arial" w:eastAsia="Times New Roman" w:hAnsi="Arial" w:cs="Arial"/>
                  <w:noProof/>
                  <w:szCs w:val="17"/>
                  <w:lang w:val="fr-FR"/>
                </w:rPr>
                <w:delText>.</w:delText>
              </w:r>
            </w:del>
          </w:p>
        </w:tc>
        <w:tc>
          <w:tcPr>
            <w:tcW w:w="2515" w:type="dxa"/>
          </w:tcPr>
          <w:p w14:paraId="5829A119" w14:textId="0C406B69" w:rsidR="00C26C95" w:rsidRPr="00982192" w:rsidDel="00821D71" w:rsidRDefault="00C26C95" w:rsidP="00CE01DA">
            <w:pPr>
              <w:pStyle w:val="NormalWeb"/>
              <w:spacing w:before="170" w:beforeAutospacing="0" w:after="170" w:afterAutospacing="0"/>
              <w:rPr>
                <w:del w:id="818" w:author="Author"/>
                <w:rFonts w:asciiTheme="minorBidi" w:hAnsiTheme="minorBidi" w:cstheme="minorBidi"/>
                <w:noProof/>
                <w:szCs w:val="17"/>
                <w:lang w:val="fr-FR"/>
              </w:rPr>
            </w:pPr>
            <w:del w:id="819" w:author="Author">
              <w:r w:rsidRPr="00982192" w:rsidDel="00821D71">
                <w:rPr>
                  <w:rFonts w:asciiTheme="minorBidi" w:hAnsiTheme="minorBidi" w:cstheme="minorBidi"/>
                  <w:noProof/>
                  <w:szCs w:val="17"/>
                  <w:lang w:val="fr-FR"/>
                </w:rPr>
                <w:delText>AJ, AX, AAJ, AAX</w:delText>
              </w:r>
            </w:del>
          </w:p>
        </w:tc>
      </w:tr>
      <w:tr w:rsidR="008F6211" w:rsidRPr="00982192" w:rsidDel="00821D71" w14:paraId="3F54BF7B" w14:textId="75C5085E" w:rsidTr="00D35BA5">
        <w:trPr>
          <w:del w:id="820" w:author="Author"/>
        </w:trPr>
        <w:tc>
          <w:tcPr>
            <w:tcW w:w="1075" w:type="dxa"/>
          </w:tcPr>
          <w:p w14:paraId="7A56B046" w14:textId="2EDAA939" w:rsidR="008F6211" w:rsidRPr="00982192" w:rsidDel="00821D71" w:rsidRDefault="008F6211" w:rsidP="00CE01DA">
            <w:pPr>
              <w:pStyle w:val="NormalWeb"/>
              <w:spacing w:before="170" w:beforeAutospacing="0" w:after="170" w:afterAutospacing="0"/>
              <w:rPr>
                <w:del w:id="821" w:author="Author"/>
                <w:rFonts w:ascii="Arial" w:hAnsi="Arial" w:cs="Arial"/>
                <w:noProof/>
                <w:szCs w:val="17"/>
                <w:lang w:val="fr-FR"/>
              </w:rPr>
            </w:pPr>
            <w:del w:id="82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3</w:delText>
              </w:r>
              <w:r w:rsidR="006F56F5" w:rsidRPr="00982192" w:rsidDel="00821D71">
                <w:rPr>
                  <w:rFonts w:ascii="Arial" w:eastAsia="Times New Roman" w:hAnsi="Arial" w:cs="Arial"/>
                  <w:noProof/>
                  <w:szCs w:val="17"/>
                  <w:lang w:val="fr-FR"/>
                </w:rPr>
                <w:delText>3</w:delText>
              </w:r>
              <w:r w:rsidRPr="00982192" w:rsidDel="00821D71">
                <w:rPr>
                  <w:rFonts w:ascii="Arial" w:eastAsia="Times New Roman" w:hAnsi="Arial" w:cs="Arial"/>
                  <w:noProof/>
                  <w:szCs w:val="17"/>
                  <w:lang w:val="fr-FR"/>
                </w:rPr>
                <w:delText>]</w:delText>
              </w:r>
            </w:del>
          </w:p>
        </w:tc>
        <w:tc>
          <w:tcPr>
            <w:tcW w:w="5670" w:type="dxa"/>
          </w:tcPr>
          <w:p w14:paraId="6AB5690F" w14:textId="5D83DE64" w:rsidR="008F6211" w:rsidRPr="00982192" w:rsidDel="00821D71" w:rsidRDefault="00BA00A6" w:rsidP="00CE01DA">
            <w:pPr>
              <w:pStyle w:val="NormalWeb"/>
              <w:spacing w:before="170" w:beforeAutospacing="0" w:after="170" w:afterAutospacing="0" w:line="276" w:lineRule="auto"/>
              <w:rPr>
                <w:del w:id="823" w:author="Author"/>
                <w:rFonts w:asciiTheme="minorBidi" w:eastAsia="Times New Roman" w:hAnsiTheme="minorBidi" w:cstheme="minorBidi"/>
                <w:noProof/>
                <w:szCs w:val="17"/>
                <w:lang w:val="fr-FR"/>
              </w:rPr>
            </w:pPr>
            <w:del w:id="824" w:author="Author">
              <w:r w:rsidRPr="00BA00A6" w:rsidDel="00821D71">
                <w:rPr>
                  <w:rFonts w:ascii="Arial" w:eastAsia="Times New Roman" w:hAnsi="Arial" w:cs="Arial"/>
                  <w:noProof/>
                  <w:szCs w:val="17"/>
                  <w:lang w:val="fr-FR"/>
                </w:rPr>
                <w:delText>Pour un point de terminaison qui apporte une ressource unique, si aucune ressource n</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est trouvée, la méthode GET DOIT renvoyer le code d</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état “404 Not Found”.  Les points de terminaison qui renvoient des listes de ressources indiqueront simplement une liste vide</w:delText>
              </w:r>
              <w:r w:rsidRPr="00982192" w:rsidDel="00821D71">
                <w:rPr>
                  <w:rFonts w:eastAsia="Times New Roman" w:cs="Arial"/>
                  <w:noProof/>
                  <w:szCs w:val="17"/>
                  <w:lang w:val="fr-FR"/>
                </w:rPr>
                <w:delText>.</w:delText>
              </w:r>
            </w:del>
          </w:p>
        </w:tc>
        <w:tc>
          <w:tcPr>
            <w:tcW w:w="2515" w:type="dxa"/>
          </w:tcPr>
          <w:p w14:paraId="4C8C5990" w14:textId="040959C2" w:rsidR="008F6211" w:rsidRPr="00982192" w:rsidDel="00821D71" w:rsidRDefault="008F6211" w:rsidP="00CE01DA">
            <w:pPr>
              <w:pStyle w:val="NormalWeb"/>
              <w:spacing w:before="170" w:beforeAutospacing="0" w:after="170" w:afterAutospacing="0"/>
              <w:rPr>
                <w:del w:id="825" w:author="Author"/>
                <w:rFonts w:asciiTheme="minorBidi" w:hAnsiTheme="minorBidi" w:cstheme="minorBidi"/>
                <w:noProof/>
                <w:szCs w:val="17"/>
                <w:lang w:val="fr-FR"/>
              </w:rPr>
            </w:pPr>
            <w:del w:id="826" w:author="Author">
              <w:r w:rsidRPr="00982192" w:rsidDel="00821D71">
                <w:rPr>
                  <w:rFonts w:asciiTheme="minorBidi" w:hAnsiTheme="minorBidi" w:cstheme="minorBidi"/>
                  <w:noProof/>
                  <w:szCs w:val="17"/>
                  <w:lang w:val="fr-FR"/>
                </w:rPr>
                <w:delText>AJ, AX, AAJ, AAX</w:delText>
              </w:r>
            </w:del>
          </w:p>
        </w:tc>
      </w:tr>
      <w:tr w:rsidR="00A55FC9" w:rsidRPr="00982192" w:rsidDel="00821D71" w14:paraId="4AA31975" w14:textId="58EF85B6" w:rsidTr="00D35BA5">
        <w:trPr>
          <w:del w:id="827" w:author="Author"/>
        </w:trPr>
        <w:tc>
          <w:tcPr>
            <w:tcW w:w="1075" w:type="dxa"/>
          </w:tcPr>
          <w:p w14:paraId="3142A72E" w14:textId="13E47282" w:rsidR="00A55FC9" w:rsidRPr="00982192" w:rsidDel="00821D71" w:rsidRDefault="00A55FC9" w:rsidP="00CE01DA">
            <w:pPr>
              <w:pStyle w:val="NormalWeb"/>
              <w:spacing w:before="170" w:beforeAutospacing="0" w:after="170" w:afterAutospacing="0"/>
              <w:rPr>
                <w:del w:id="828" w:author="Author"/>
                <w:rFonts w:ascii="Arial" w:hAnsi="Arial" w:cs="Arial"/>
                <w:noProof/>
                <w:szCs w:val="17"/>
                <w:lang w:val="fr-FR"/>
              </w:rPr>
            </w:pPr>
            <w:del w:id="829"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3</w:delText>
              </w:r>
              <w:r w:rsidR="006F56F5" w:rsidRPr="00982192" w:rsidDel="00821D71">
                <w:rPr>
                  <w:rFonts w:ascii="Arial" w:eastAsia="Times New Roman" w:hAnsi="Arial" w:cs="Arial"/>
                  <w:noProof/>
                  <w:szCs w:val="17"/>
                  <w:lang w:val="fr-FR"/>
                </w:rPr>
                <w:delText>4</w:delText>
              </w:r>
              <w:r w:rsidRPr="00982192" w:rsidDel="00821D71">
                <w:rPr>
                  <w:rFonts w:ascii="Arial" w:eastAsia="Times New Roman" w:hAnsi="Arial" w:cs="Arial"/>
                  <w:noProof/>
                  <w:szCs w:val="17"/>
                  <w:lang w:val="fr-FR"/>
                </w:rPr>
                <w:delText>]</w:delText>
              </w:r>
            </w:del>
          </w:p>
        </w:tc>
        <w:tc>
          <w:tcPr>
            <w:tcW w:w="5670" w:type="dxa"/>
          </w:tcPr>
          <w:p w14:paraId="65144CDA" w14:textId="75A95E78" w:rsidR="00A55FC9" w:rsidRPr="00C33BEE" w:rsidDel="00821D71" w:rsidRDefault="00BA00A6" w:rsidP="00CE01DA">
            <w:pPr>
              <w:pStyle w:val="NormalWeb"/>
              <w:spacing w:before="170" w:beforeAutospacing="0" w:after="170" w:afterAutospacing="0" w:line="276" w:lineRule="auto"/>
              <w:rPr>
                <w:del w:id="830" w:author="Author"/>
                <w:rFonts w:ascii="Arial" w:eastAsia="Times New Roman" w:hAnsi="Arial" w:cs="Arial"/>
                <w:noProof/>
                <w:szCs w:val="17"/>
                <w:lang w:val="fr-FR"/>
              </w:rPr>
            </w:pPr>
            <w:del w:id="831" w:author="Author">
              <w:r w:rsidRPr="00C33BEE"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extraction d</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 xml:space="preserve">une ressource aboutit, la méthode </w:delText>
              </w:r>
              <w:r w:rsidR="00C33BEE" w:rsidRPr="00C33BEE" w:rsidDel="00821D71">
                <w:rPr>
                  <w:rFonts w:ascii="Arial" w:eastAsia="Times New Roman" w:hAnsi="Arial" w:cs="Arial"/>
                  <w:noProof/>
                  <w:szCs w:val="17"/>
                  <w:lang w:val="fr-FR"/>
                </w:rPr>
                <w:delText>GET DOIT renvoyer 200</w:delText>
              </w:r>
              <w:r w:rsidR="00555419" w:rsidDel="00821D71">
                <w:rPr>
                  <w:rFonts w:ascii="Arial" w:eastAsia="Times New Roman" w:hAnsi="Arial" w:cs="Arial"/>
                  <w:noProof/>
                  <w:szCs w:val="17"/>
                  <w:lang w:val="fr-FR"/>
                </w:rPr>
                <w:delText> </w:delText>
              </w:r>
              <w:r w:rsidR="00C33BEE" w:rsidRPr="00C33BEE" w:rsidDel="00821D71">
                <w:rPr>
                  <w:rFonts w:ascii="Arial" w:eastAsia="Times New Roman" w:hAnsi="Arial" w:cs="Arial"/>
                  <w:noProof/>
                  <w:szCs w:val="17"/>
                  <w:lang w:val="fr-FR"/>
                </w:rPr>
                <w:delText>OK</w:delText>
              </w:r>
              <w:r w:rsidR="00A55FC9" w:rsidRPr="00C33BEE" w:rsidDel="00821D71">
                <w:rPr>
                  <w:rFonts w:ascii="Arial" w:eastAsia="Times New Roman" w:hAnsi="Arial" w:cs="Arial"/>
                  <w:noProof/>
                  <w:szCs w:val="17"/>
                  <w:lang w:val="fr-FR"/>
                </w:rPr>
                <w:delText>.</w:delText>
              </w:r>
            </w:del>
          </w:p>
        </w:tc>
        <w:tc>
          <w:tcPr>
            <w:tcW w:w="2515" w:type="dxa"/>
          </w:tcPr>
          <w:p w14:paraId="56D5296D" w14:textId="19FEA43D" w:rsidR="00A55FC9" w:rsidRPr="00982192" w:rsidDel="00821D71" w:rsidRDefault="00A55FC9" w:rsidP="00CE01DA">
            <w:pPr>
              <w:pStyle w:val="NormalWeb"/>
              <w:spacing w:before="170" w:beforeAutospacing="0" w:after="170" w:afterAutospacing="0"/>
              <w:rPr>
                <w:del w:id="832" w:author="Author"/>
                <w:rFonts w:asciiTheme="minorBidi" w:hAnsiTheme="minorBidi" w:cstheme="minorBidi"/>
                <w:noProof/>
                <w:szCs w:val="17"/>
                <w:lang w:val="fr-FR"/>
              </w:rPr>
            </w:pPr>
            <w:del w:id="833" w:author="Author">
              <w:r w:rsidRPr="00982192" w:rsidDel="00821D71">
                <w:rPr>
                  <w:rFonts w:asciiTheme="minorBidi" w:hAnsiTheme="minorBidi" w:cstheme="minorBidi"/>
                  <w:noProof/>
                  <w:szCs w:val="17"/>
                  <w:lang w:val="fr-FR"/>
                </w:rPr>
                <w:delText>AJ, AX, AAJ, AAX</w:delText>
              </w:r>
            </w:del>
          </w:p>
        </w:tc>
      </w:tr>
      <w:tr w:rsidR="005474B1" w:rsidRPr="00982192" w:rsidDel="00821D71" w14:paraId="4053941B" w14:textId="233F753C" w:rsidTr="00D35BA5">
        <w:trPr>
          <w:del w:id="834" w:author="Author"/>
        </w:trPr>
        <w:tc>
          <w:tcPr>
            <w:tcW w:w="1075" w:type="dxa"/>
          </w:tcPr>
          <w:p w14:paraId="382FFB17" w14:textId="20A1680E" w:rsidR="005474B1" w:rsidRPr="00982192" w:rsidDel="00821D71" w:rsidRDefault="005474B1" w:rsidP="00CE01DA">
            <w:pPr>
              <w:pStyle w:val="NormalWeb"/>
              <w:spacing w:before="170" w:beforeAutospacing="0" w:after="170" w:afterAutospacing="0"/>
              <w:rPr>
                <w:del w:id="835" w:author="Author"/>
                <w:rFonts w:ascii="Arial" w:eastAsia="Times New Roman" w:hAnsi="Arial" w:cs="Arial"/>
                <w:noProof/>
                <w:szCs w:val="17"/>
                <w:lang w:val="fr-FR"/>
              </w:rPr>
            </w:pPr>
            <w:del w:id="836"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35]</w:delText>
              </w:r>
            </w:del>
          </w:p>
        </w:tc>
        <w:tc>
          <w:tcPr>
            <w:tcW w:w="5670" w:type="dxa"/>
          </w:tcPr>
          <w:p w14:paraId="23C06757" w14:textId="043B378A" w:rsidR="005474B1" w:rsidRPr="0057659F" w:rsidDel="00821D71" w:rsidRDefault="0057659F" w:rsidP="00CE01DA">
            <w:pPr>
              <w:spacing w:before="170" w:after="170" w:line="276" w:lineRule="auto"/>
              <w:rPr>
                <w:del w:id="837" w:author="Author"/>
                <w:rFonts w:ascii="Arial" w:eastAsia="Times New Roman" w:hAnsi="Arial" w:cs="Arial"/>
                <w:noProof/>
                <w:szCs w:val="17"/>
                <w:lang w:val="fr-FR"/>
              </w:rPr>
            </w:pPr>
            <w:del w:id="838" w:author="Author">
              <w:r w:rsidRPr="0057659F" w:rsidDel="00821D71">
                <w:rPr>
                  <w:rFonts w:ascii="Arial" w:eastAsia="Times New Roman" w:hAnsi="Arial" w:cs="Arial"/>
                  <w:noProof/>
                  <w:szCs w:val="17"/>
                  <w:lang w:val="fr-FR"/>
                </w:rPr>
                <w:delText>Une requête GET DOIT être idempotente</w:delText>
              </w:r>
              <w:r w:rsidR="005474B1" w:rsidRPr="0057659F" w:rsidDel="00821D71">
                <w:rPr>
                  <w:rFonts w:ascii="Arial" w:eastAsia="Times New Roman" w:hAnsi="Arial" w:cs="Arial"/>
                  <w:noProof/>
                  <w:szCs w:val="17"/>
                  <w:lang w:val="fr-FR"/>
                </w:rPr>
                <w:delText>.</w:delText>
              </w:r>
            </w:del>
          </w:p>
        </w:tc>
        <w:tc>
          <w:tcPr>
            <w:tcW w:w="2515" w:type="dxa"/>
          </w:tcPr>
          <w:p w14:paraId="2749411C" w14:textId="7E9B34A4" w:rsidR="005474B1" w:rsidRPr="00982192" w:rsidDel="00821D71" w:rsidRDefault="005474B1" w:rsidP="00CE01DA">
            <w:pPr>
              <w:pStyle w:val="NormalWeb"/>
              <w:spacing w:before="170" w:beforeAutospacing="0" w:after="170" w:afterAutospacing="0"/>
              <w:rPr>
                <w:del w:id="839" w:author="Author"/>
                <w:rFonts w:asciiTheme="minorBidi" w:hAnsiTheme="minorBidi" w:cstheme="minorBidi"/>
                <w:noProof/>
                <w:szCs w:val="17"/>
                <w:lang w:val="fr-FR"/>
              </w:rPr>
            </w:pPr>
            <w:del w:id="840" w:author="Author">
              <w:r w:rsidRPr="00982192" w:rsidDel="00821D71">
                <w:rPr>
                  <w:rFonts w:asciiTheme="minorBidi" w:hAnsiTheme="minorBidi" w:cstheme="minorBidi"/>
                  <w:noProof/>
                  <w:szCs w:val="17"/>
                  <w:lang w:val="fr-FR"/>
                </w:rPr>
                <w:delText>AJ, AX, AAJ, AAX</w:delText>
              </w:r>
            </w:del>
          </w:p>
        </w:tc>
      </w:tr>
      <w:tr w:rsidR="005474B1" w:rsidRPr="00982192" w:rsidDel="00821D71" w14:paraId="2EC96BDC" w14:textId="6BF43466" w:rsidTr="00D35BA5">
        <w:trPr>
          <w:del w:id="841" w:author="Author"/>
        </w:trPr>
        <w:tc>
          <w:tcPr>
            <w:tcW w:w="1075" w:type="dxa"/>
          </w:tcPr>
          <w:p w14:paraId="6E1475B1" w14:textId="272B6253" w:rsidR="005474B1" w:rsidRPr="00982192" w:rsidDel="00821D71" w:rsidRDefault="005474B1" w:rsidP="00CE01DA">
            <w:pPr>
              <w:pStyle w:val="NormalWeb"/>
              <w:spacing w:before="170" w:beforeAutospacing="0" w:after="170" w:afterAutospacing="0"/>
              <w:rPr>
                <w:del w:id="842" w:author="Author"/>
                <w:rFonts w:ascii="Arial" w:hAnsi="Arial" w:cs="Arial"/>
                <w:noProof/>
                <w:szCs w:val="17"/>
                <w:lang w:val="fr-FR"/>
              </w:rPr>
            </w:pPr>
            <w:del w:id="843"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3</w:delText>
              </w:r>
              <w:r w:rsidR="005010BB" w:rsidRPr="00982192" w:rsidDel="00821D71">
                <w:rPr>
                  <w:rFonts w:ascii="Arial" w:eastAsia="Times New Roman" w:hAnsi="Arial" w:cs="Arial"/>
                  <w:noProof/>
                  <w:szCs w:val="17"/>
                  <w:lang w:val="fr-FR"/>
                </w:rPr>
                <w:delText>7</w:delText>
              </w:r>
              <w:r w:rsidRPr="00982192" w:rsidDel="00821D71">
                <w:rPr>
                  <w:rFonts w:ascii="Arial" w:eastAsia="Times New Roman" w:hAnsi="Arial" w:cs="Arial"/>
                  <w:noProof/>
                  <w:szCs w:val="17"/>
                  <w:lang w:val="fr-FR"/>
                </w:rPr>
                <w:delText>]</w:delText>
              </w:r>
            </w:del>
          </w:p>
        </w:tc>
        <w:tc>
          <w:tcPr>
            <w:tcW w:w="5670" w:type="dxa"/>
          </w:tcPr>
          <w:p w14:paraId="21F3FF7D" w14:textId="17E7D860" w:rsidR="005474B1" w:rsidRPr="0057659F" w:rsidDel="00821D71" w:rsidRDefault="0057659F" w:rsidP="00CE01DA">
            <w:pPr>
              <w:spacing w:before="170" w:after="170" w:line="276" w:lineRule="auto"/>
              <w:rPr>
                <w:del w:id="844" w:author="Author"/>
                <w:rFonts w:ascii="Arial" w:eastAsia="Times New Roman" w:hAnsi="Arial" w:cs="Arial"/>
                <w:noProof/>
                <w:szCs w:val="17"/>
                <w:lang w:val="fr-FR"/>
              </w:rPr>
            </w:pPr>
            <w:del w:id="845" w:author="Author">
              <w:r w:rsidRPr="0057659F" w:rsidDel="00821D71">
                <w:rPr>
                  <w:rFonts w:ascii="Arial" w:eastAsia="Times New Roman" w:hAnsi="Arial" w:cs="Arial"/>
                  <w:noProof/>
                  <w:szCs w:val="17"/>
                  <w:lang w:val="fr-FR"/>
                </w:rPr>
                <w:delText>Une requête HEAD DOIT être idempotente</w:delText>
              </w:r>
            </w:del>
          </w:p>
        </w:tc>
        <w:tc>
          <w:tcPr>
            <w:tcW w:w="2515" w:type="dxa"/>
          </w:tcPr>
          <w:p w14:paraId="289D1F60" w14:textId="113CFE4B" w:rsidR="005474B1" w:rsidRPr="00982192" w:rsidDel="00821D71" w:rsidRDefault="005474B1" w:rsidP="00CE01DA">
            <w:pPr>
              <w:pStyle w:val="NormalWeb"/>
              <w:spacing w:before="170" w:beforeAutospacing="0" w:after="170" w:afterAutospacing="0"/>
              <w:rPr>
                <w:del w:id="846" w:author="Author"/>
                <w:rFonts w:asciiTheme="minorBidi" w:hAnsiTheme="minorBidi" w:cstheme="minorBidi"/>
                <w:noProof/>
                <w:szCs w:val="17"/>
                <w:lang w:val="fr-FR"/>
              </w:rPr>
            </w:pPr>
            <w:del w:id="847" w:author="Author">
              <w:r w:rsidRPr="00982192" w:rsidDel="00821D71">
                <w:rPr>
                  <w:rFonts w:asciiTheme="minorBidi" w:hAnsiTheme="minorBidi" w:cstheme="minorBidi"/>
                  <w:noProof/>
                  <w:szCs w:val="17"/>
                  <w:lang w:val="fr-FR"/>
                </w:rPr>
                <w:delText>AJ, AX, AAJ, AAX</w:delText>
              </w:r>
            </w:del>
          </w:p>
        </w:tc>
      </w:tr>
      <w:tr w:rsidR="005474B1" w:rsidRPr="00982192" w:rsidDel="00821D71" w14:paraId="031951B2" w14:textId="307A0CC7" w:rsidTr="00D35BA5">
        <w:trPr>
          <w:del w:id="848" w:author="Author"/>
        </w:trPr>
        <w:tc>
          <w:tcPr>
            <w:tcW w:w="1075" w:type="dxa"/>
          </w:tcPr>
          <w:p w14:paraId="003BA36E" w14:textId="1050701F" w:rsidR="005474B1" w:rsidRPr="00982192" w:rsidDel="00821D71" w:rsidRDefault="005474B1" w:rsidP="00CE01DA">
            <w:pPr>
              <w:pStyle w:val="NormalWeb"/>
              <w:spacing w:before="170" w:beforeAutospacing="0" w:after="170" w:afterAutospacing="0"/>
              <w:rPr>
                <w:del w:id="849" w:author="Author"/>
                <w:rFonts w:ascii="Arial" w:hAnsi="Arial" w:cs="Arial"/>
                <w:noProof/>
                <w:szCs w:val="17"/>
                <w:lang w:val="fr-FR"/>
              </w:rPr>
            </w:pPr>
            <w:del w:id="850"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005010BB" w:rsidRPr="00982192" w:rsidDel="00821D71">
                <w:rPr>
                  <w:rFonts w:ascii="Arial" w:eastAsia="Times New Roman" w:hAnsi="Arial" w:cs="Arial"/>
                  <w:noProof/>
                  <w:szCs w:val="17"/>
                  <w:lang w:val="fr-FR"/>
                </w:rPr>
                <w:delText>39</w:delText>
              </w:r>
              <w:r w:rsidRPr="00982192" w:rsidDel="00821D71">
                <w:rPr>
                  <w:rFonts w:ascii="Arial" w:eastAsia="Times New Roman" w:hAnsi="Arial" w:cs="Arial"/>
                  <w:noProof/>
                  <w:szCs w:val="17"/>
                  <w:lang w:val="fr-FR"/>
                </w:rPr>
                <w:delText>]</w:delText>
              </w:r>
            </w:del>
          </w:p>
        </w:tc>
        <w:tc>
          <w:tcPr>
            <w:tcW w:w="5670" w:type="dxa"/>
          </w:tcPr>
          <w:p w14:paraId="0AF95189" w14:textId="1902255F" w:rsidR="005474B1" w:rsidRPr="00FD6558" w:rsidDel="00821D71" w:rsidRDefault="00FD6558" w:rsidP="00CE01DA">
            <w:pPr>
              <w:spacing w:before="170" w:after="170" w:line="276" w:lineRule="auto"/>
              <w:rPr>
                <w:del w:id="851" w:author="Author"/>
                <w:rFonts w:ascii="Arial" w:eastAsia="Times New Roman" w:hAnsi="Arial" w:cs="Arial"/>
                <w:noProof/>
                <w:szCs w:val="17"/>
                <w:lang w:val="fr-FR"/>
              </w:rPr>
            </w:pPr>
            <w:del w:id="852" w:author="Author">
              <w:r w:rsidRPr="00FD6558" w:rsidDel="00821D71">
                <w:rPr>
                  <w:rFonts w:ascii="Arial" w:eastAsia="Times New Roman" w:hAnsi="Arial" w:cs="Arial"/>
                  <w:noProof/>
                  <w:szCs w:val="17"/>
                  <w:lang w:val="fr-FR"/>
                </w:rPr>
                <w:delText>Selon</w:delText>
              </w:r>
              <w:r w:rsidR="00992C0C" w:rsidRPr="00FD6558"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FD6558" w:rsidDel="00821D71">
                <w:rPr>
                  <w:rFonts w:ascii="Arial" w:eastAsia="Times New Roman" w:hAnsi="Arial" w:cs="Arial"/>
                  <w:noProof/>
                  <w:szCs w:val="17"/>
                  <w:lang w:val="fr-FR"/>
                </w:rPr>
                <w:delText>RFC</w:delText>
              </w:r>
              <w:r w:rsidRPr="00FD6558" w:rsidDel="00821D71">
                <w:rPr>
                  <w:rFonts w:ascii="Arial" w:eastAsia="Times New Roman" w:hAnsi="Arial" w:cs="Arial"/>
                  <w:noProof/>
                  <w:szCs w:val="17"/>
                  <w:lang w:val="fr-FR"/>
                </w:rPr>
                <w:delText> 2616 de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IETF, une requête POST NE DOIT PAS être idempotente</w:delText>
              </w:r>
            </w:del>
          </w:p>
        </w:tc>
        <w:tc>
          <w:tcPr>
            <w:tcW w:w="2515" w:type="dxa"/>
          </w:tcPr>
          <w:p w14:paraId="19B9AC72" w14:textId="481388F5" w:rsidR="005474B1" w:rsidRPr="00982192" w:rsidDel="00821D71" w:rsidRDefault="005474B1" w:rsidP="00CE01DA">
            <w:pPr>
              <w:pStyle w:val="NormalWeb"/>
              <w:spacing w:before="170" w:beforeAutospacing="0" w:after="170" w:afterAutospacing="0"/>
              <w:rPr>
                <w:del w:id="853" w:author="Author"/>
                <w:rFonts w:asciiTheme="minorBidi" w:hAnsiTheme="minorBidi" w:cstheme="minorBidi"/>
                <w:noProof/>
                <w:szCs w:val="17"/>
                <w:lang w:val="fr-FR"/>
              </w:rPr>
            </w:pPr>
            <w:del w:id="854" w:author="Author">
              <w:r w:rsidRPr="00982192" w:rsidDel="00821D71">
                <w:rPr>
                  <w:rFonts w:asciiTheme="minorBidi" w:hAnsiTheme="minorBidi" w:cstheme="minorBidi"/>
                  <w:noProof/>
                  <w:szCs w:val="17"/>
                  <w:lang w:val="fr-FR"/>
                </w:rPr>
                <w:delText>AJ, AX, AAJ, AAX</w:delText>
              </w:r>
            </w:del>
          </w:p>
        </w:tc>
      </w:tr>
      <w:tr w:rsidR="005474B1" w:rsidRPr="00982192" w:rsidDel="00821D71" w14:paraId="21A67C47" w14:textId="4C277AED" w:rsidTr="00D35BA5">
        <w:trPr>
          <w:del w:id="855" w:author="Author"/>
        </w:trPr>
        <w:tc>
          <w:tcPr>
            <w:tcW w:w="1075" w:type="dxa"/>
          </w:tcPr>
          <w:p w14:paraId="7D5FDE68" w14:textId="0E9F0478" w:rsidR="005474B1" w:rsidRPr="00982192" w:rsidDel="00821D71" w:rsidRDefault="005474B1" w:rsidP="00CE01DA">
            <w:pPr>
              <w:pStyle w:val="NormalWeb"/>
              <w:spacing w:before="170" w:beforeAutospacing="0" w:after="170" w:afterAutospacing="0"/>
              <w:rPr>
                <w:del w:id="856" w:author="Author"/>
                <w:rFonts w:ascii="Arial" w:hAnsi="Arial" w:cs="Arial"/>
                <w:noProof/>
                <w:szCs w:val="17"/>
                <w:lang w:val="fr-FR"/>
              </w:rPr>
            </w:pPr>
            <w:del w:id="857"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4</w:delText>
              </w:r>
              <w:r w:rsidR="005010BB" w:rsidRPr="00982192" w:rsidDel="00821D71">
                <w:rPr>
                  <w:rFonts w:ascii="Arial" w:hAnsi="Arial" w:cs="Arial"/>
                  <w:noProof/>
                  <w:szCs w:val="17"/>
                  <w:lang w:val="fr-FR"/>
                </w:rPr>
                <w:delText>3</w:delText>
              </w:r>
              <w:r w:rsidRPr="00982192" w:rsidDel="00821D71">
                <w:rPr>
                  <w:rFonts w:ascii="Arial" w:hAnsi="Arial" w:cs="Arial"/>
                  <w:noProof/>
                  <w:szCs w:val="17"/>
                  <w:lang w:val="fr-FR"/>
                </w:rPr>
                <w:delText>]</w:delText>
              </w:r>
            </w:del>
          </w:p>
        </w:tc>
        <w:tc>
          <w:tcPr>
            <w:tcW w:w="5670" w:type="dxa"/>
          </w:tcPr>
          <w:p w14:paraId="61E441F1" w14:textId="5E0ED174" w:rsidR="005474B1" w:rsidRPr="00FD6558" w:rsidDel="00821D71" w:rsidRDefault="00FD6558" w:rsidP="00CE01DA">
            <w:pPr>
              <w:spacing w:before="170" w:after="170" w:line="276" w:lineRule="auto"/>
              <w:rPr>
                <w:del w:id="858" w:author="Author"/>
                <w:rFonts w:ascii="Arial" w:hAnsi="Arial" w:cs="Arial"/>
                <w:noProof/>
                <w:szCs w:val="17"/>
                <w:lang w:val="fr-FR"/>
              </w:rPr>
            </w:pPr>
            <w:del w:id="859" w:author="Author">
              <w:r w:rsidRPr="00FD6558" w:rsidDel="00821D71">
                <w:rPr>
                  <w:rFonts w:ascii="Arial" w:hAnsi="Arial" w:cs="Arial"/>
                  <w:noProof/>
                  <w:szCs w:val="17"/>
                  <w:lang w:val="fr-FR"/>
                </w:rPr>
                <w:delText>Une requête PUT DOIT être idempotente</w:delText>
              </w:r>
            </w:del>
          </w:p>
        </w:tc>
        <w:tc>
          <w:tcPr>
            <w:tcW w:w="2515" w:type="dxa"/>
          </w:tcPr>
          <w:p w14:paraId="0CC2A0FB" w14:textId="2D8B1814" w:rsidR="005474B1" w:rsidRPr="00982192" w:rsidDel="00821D71" w:rsidRDefault="005474B1" w:rsidP="00CE01DA">
            <w:pPr>
              <w:pStyle w:val="NormalWeb"/>
              <w:spacing w:before="170" w:beforeAutospacing="0" w:after="170" w:afterAutospacing="0"/>
              <w:rPr>
                <w:del w:id="860" w:author="Author"/>
                <w:rFonts w:asciiTheme="minorBidi" w:hAnsiTheme="minorBidi" w:cstheme="minorBidi"/>
                <w:noProof/>
                <w:szCs w:val="17"/>
                <w:lang w:val="fr-FR"/>
              </w:rPr>
            </w:pPr>
            <w:del w:id="861" w:author="Author">
              <w:r w:rsidRPr="00982192" w:rsidDel="00821D71">
                <w:rPr>
                  <w:rFonts w:asciiTheme="minorBidi" w:hAnsiTheme="minorBidi" w:cstheme="minorBidi"/>
                  <w:noProof/>
                  <w:szCs w:val="17"/>
                  <w:lang w:val="fr-FR"/>
                </w:rPr>
                <w:delText>AJ, AX, AAJ, AAX</w:delText>
              </w:r>
            </w:del>
          </w:p>
        </w:tc>
      </w:tr>
      <w:tr w:rsidR="005474B1" w:rsidRPr="00982192" w:rsidDel="00821D71" w14:paraId="558CADDD" w14:textId="2D7DC96E" w:rsidTr="00D35BA5">
        <w:trPr>
          <w:del w:id="862" w:author="Author"/>
        </w:trPr>
        <w:tc>
          <w:tcPr>
            <w:tcW w:w="1075" w:type="dxa"/>
          </w:tcPr>
          <w:p w14:paraId="0AFA6106" w14:textId="589EF629" w:rsidR="005474B1" w:rsidRPr="00982192" w:rsidDel="00821D71" w:rsidRDefault="005474B1" w:rsidP="00CE01DA">
            <w:pPr>
              <w:pStyle w:val="NormalWeb"/>
              <w:spacing w:before="170" w:beforeAutospacing="0" w:after="170" w:afterAutospacing="0"/>
              <w:rPr>
                <w:del w:id="863" w:author="Author"/>
                <w:rFonts w:ascii="Arial" w:hAnsi="Arial" w:cs="Arial"/>
                <w:noProof/>
                <w:szCs w:val="17"/>
                <w:lang w:val="fr-FR"/>
              </w:rPr>
            </w:pPr>
            <w:del w:id="86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4</w:delText>
              </w:r>
              <w:r w:rsidR="005010BB" w:rsidRPr="00982192" w:rsidDel="00821D71">
                <w:rPr>
                  <w:rFonts w:ascii="Arial" w:eastAsia="Times New Roman" w:hAnsi="Arial" w:cs="Arial"/>
                  <w:noProof/>
                  <w:szCs w:val="17"/>
                  <w:lang w:val="fr-FR"/>
                </w:rPr>
                <w:delText>4</w:delText>
              </w:r>
              <w:r w:rsidRPr="00982192" w:rsidDel="00821D71">
                <w:rPr>
                  <w:rFonts w:ascii="Arial" w:eastAsia="Times New Roman" w:hAnsi="Arial" w:cs="Arial"/>
                  <w:noProof/>
                  <w:szCs w:val="17"/>
                  <w:lang w:val="fr-FR"/>
                </w:rPr>
                <w:delText>]</w:delText>
              </w:r>
            </w:del>
          </w:p>
        </w:tc>
        <w:tc>
          <w:tcPr>
            <w:tcW w:w="5670" w:type="dxa"/>
          </w:tcPr>
          <w:p w14:paraId="4268E39E" w14:textId="399B2F66" w:rsidR="005474B1" w:rsidRPr="00FD6558" w:rsidDel="00821D71" w:rsidRDefault="00FD6558" w:rsidP="00CE01DA">
            <w:pPr>
              <w:spacing w:before="170" w:after="170" w:line="276" w:lineRule="auto"/>
              <w:rPr>
                <w:del w:id="865" w:author="Author"/>
                <w:rFonts w:ascii="Arial" w:eastAsia="Times New Roman" w:hAnsi="Arial" w:cs="Arial"/>
                <w:noProof/>
                <w:szCs w:val="17"/>
                <w:lang w:val="fr-FR"/>
              </w:rPr>
            </w:pPr>
            <w:del w:id="866" w:author="Author">
              <w:r w:rsidRPr="00FD6558"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est pas trouvée, PUT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“404 Not Found”.</w:delText>
              </w:r>
            </w:del>
          </w:p>
        </w:tc>
        <w:tc>
          <w:tcPr>
            <w:tcW w:w="2515" w:type="dxa"/>
          </w:tcPr>
          <w:p w14:paraId="4CF10654" w14:textId="7F885DA7" w:rsidR="005474B1" w:rsidRPr="00982192" w:rsidDel="00821D71" w:rsidRDefault="005474B1" w:rsidP="00CE01DA">
            <w:pPr>
              <w:pStyle w:val="NormalWeb"/>
              <w:spacing w:before="170" w:beforeAutospacing="0" w:after="170" w:afterAutospacing="0"/>
              <w:rPr>
                <w:del w:id="867" w:author="Author"/>
                <w:rFonts w:asciiTheme="minorBidi" w:hAnsiTheme="minorBidi" w:cstheme="minorBidi"/>
                <w:noProof/>
                <w:szCs w:val="17"/>
                <w:lang w:val="fr-FR"/>
              </w:rPr>
            </w:pPr>
            <w:del w:id="868" w:author="Author">
              <w:r w:rsidRPr="00982192" w:rsidDel="00821D71">
                <w:rPr>
                  <w:rFonts w:asciiTheme="minorBidi" w:hAnsiTheme="minorBidi" w:cstheme="minorBidi"/>
                  <w:noProof/>
                  <w:szCs w:val="17"/>
                  <w:lang w:val="fr-FR"/>
                </w:rPr>
                <w:delText>AJ, AX, AAJ, AAX</w:delText>
              </w:r>
            </w:del>
          </w:p>
        </w:tc>
      </w:tr>
      <w:tr w:rsidR="005474B1" w:rsidRPr="00982192" w:rsidDel="00821D71" w14:paraId="68C6595F" w14:textId="4A771421" w:rsidTr="00D35BA5">
        <w:trPr>
          <w:del w:id="869" w:author="Author"/>
        </w:trPr>
        <w:tc>
          <w:tcPr>
            <w:tcW w:w="1075" w:type="dxa"/>
          </w:tcPr>
          <w:p w14:paraId="10F6DFF7" w14:textId="784A3AB8" w:rsidR="005474B1" w:rsidRPr="00982192" w:rsidDel="00821D71" w:rsidRDefault="005474B1" w:rsidP="00CE01DA">
            <w:pPr>
              <w:pStyle w:val="NormalWeb"/>
              <w:spacing w:before="170" w:beforeAutospacing="0" w:after="170" w:afterAutospacing="0"/>
              <w:rPr>
                <w:del w:id="870" w:author="Author"/>
                <w:rFonts w:ascii="Arial" w:hAnsi="Arial" w:cs="Arial"/>
                <w:noProof/>
                <w:szCs w:val="17"/>
                <w:lang w:val="fr-FR"/>
              </w:rPr>
            </w:pPr>
            <w:del w:id="87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4</w:delText>
              </w:r>
              <w:r w:rsidR="005010BB" w:rsidRPr="00982192" w:rsidDel="00821D71">
                <w:rPr>
                  <w:rFonts w:ascii="Arial" w:eastAsia="Times New Roman" w:hAnsi="Arial" w:cs="Arial"/>
                  <w:noProof/>
                  <w:szCs w:val="17"/>
                  <w:lang w:val="fr-FR"/>
                </w:rPr>
                <w:delText>5</w:delText>
              </w:r>
              <w:r w:rsidRPr="00982192" w:rsidDel="00821D71">
                <w:rPr>
                  <w:rFonts w:ascii="Arial" w:eastAsia="Times New Roman" w:hAnsi="Arial" w:cs="Arial"/>
                  <w:noProof/>
                  <w:szCs w:val="17"/>
                  <w:lang w:val="fr-FR"/>
                </w:rPr>
                <w:delText>]</w:delText>
              </w:r>
            </w:del>
          </w:p>
        </w:tc>
        <w:tc>
          <w:tcPr>
            <w:tcW w:w="5670" w:type="dxa"/>
          </w:tcPr>
          <w:p w14:paraId="69FAB0B0" w14:textId="63DF18CB" w:rsidR="005474B1" w:rsidRPr="00FD6558" w:rsidDel="00821D71" w:rsidRDefault="00FD6558" w:rsidP="00CE01DA">
            <w:pPr>
              <w:spacing w:before="170" w:after="170" w:line="276" w:lineRule="auto"/>
              <w:rPr>
                <w:del w:id="872" w:author="Author"/>
                <w:rFonts w:ascii="Arial" w:eastAsia="Times New Roman" w:hAnsi="Arial" w:cs="Arial"/>
                <w:noProof/>
                <w:szCs w:val="17"/>
                <w:lang w:val="fr-FR"/>
              </w:rPr>
            </w:pPr>
            <w:del w:id="873" w:author="Author">
              <w:r w:rsidRPr="00FD6558" w:rsidDel="00821D71">
                <w:rPr>
                  <w:rFonts w:ascii="Arial" w:eastAsia="Times New Roman" w:hAnsi="Arial" w:cs="Arial"/>
                  <w:noProof/>
                  <w:szCs w:val="17"/>
                  <w:lang w:val="fr-FR"/>
                </w:rPr>
                <w:delText>Si la mise à jour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une ressource a réussi, PUT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“200 OK” si la ressource mise à jour est retournée ou un “204 No Content” si elle ne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est pas.</w:delText>
              </w:r>
            </w:del>
          </w:p>
        </w:tc>
        <w:tc>
          <w:tcPr>
            <w:tcW w:w="2515" w:type="dxa"/>
          </w:tcPr>
          <w:p w14:paraId="51594559" w14:textId="7003523E" w:rsidR="005474B1" w:rsidRPr="00982192" w:rsidDel="00821D71" w:rsidRDefault="005474B1" w:rsidP="00CE01DA">
            <w:pPr>
              <w:pStyle w:val="NormalWeb"/>
              <w:spacing w:before="170" w:beforeAutospacing="0" w:after="170" w:afterAutospacing="0"/>
              <w:rPr>
                <w:del w:id="874" w:author="Author"/>
                <w:rFonts w:asciiTheme="minorBidi" w:hAnsiTheme="minorBidi" w:cstheme="minorBidi"/>
                <w:noProof/>
                <w:szCs w:val="17"/>
                <w:lang w:val="fr-FR"/>
              </w:rPr>
            </w:pPr>
            <w:del w:id="875" w:author="Author">
              <w:r w:rsidRPr="00982192" w:rsidDel="00821D71">
                <w:rPr>
                  <w:rFonts w:asciiTheme="minorBidi" w:hAnsiTheme="minorBidi" w:cstheme="minorBidi"/>
                  <w:noProof/>
                  <w:szCs w:val="17"/>
                  <w:lang w:val="fr-FR"/>
                </w:rPr>
                <w:delText>AJ, AX, AAJ, AAX</w:delText>
              </w:r>
            </w:del>
          </w:p>
        </w:tc>
      </w:tr>
      <w:tr w:rsidR="005474B1" w:rsidRPr="00982192" w:rsidDel="00821D71" w14:paraId="26D7F3CF" w14:textId="754FA000" w:rsidTr="00D35BA5">
        <w:trPr>
          <w:del w:id="876" w:author="Author"/>
        </w:trPr>
        <w:tc>
          <w:tcPr>
            <w:tcW w:w="1075" w:type="dxa"/>
          </w:tcPr>
          <w:p w14:paraId="1C5F7CE3" w14:textId="2C31AFAD" w:rsidR="005474B1" w:rsidRPr="00982192" w:rsidDel="00821D71" w:rsidRDefault="005474B1" w:rsidP="00CE01DA">
            <w:pPr>
              <w:pStyle w:val="NormalWeb"/>
              <w:spacing w:before="170" w:beforeAutospacing="0" w:after="170" w:afterAutospacing="0"/>
              <w:rPr>
                <w:del w:id="877" w:author="Author"/>
                <w:rFonts w:ascii="Arial" w:hAnsi="Arial" w:cs="Arial"/>
                <w:noProof/>
                <w:szCs w:val="17"/>
                <w:lang w:val="fr-FR"/>
              </w:rPr>
            </w:pPr>
            <w:del w:id="87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4</w:delText>
              </w:r>
              <w:r w:rsidR="005010BB" w:rsidRPr="00982192" w:rsidDel="00821D71">
                <w:rPr>
                  <w:rFonts w:ascii="Arial" w:eastAsia="Times New Roman" w:hAnsi="Arial" w:cs="Arial"/>
                  <w:noProof/>
                  <w:szCs w:val="17"/>
                  <w:lang w:val="fr-FR"/>
                </w:rPr>
                <w:delText>6</w:delText>
              </w:r>
              <w:r w:rsidRPr="00982192" w:rsidDel="00821D71">
                <w:rPr>
                  <w:rFonts w:ascii="Arial" w:eastAsia="Times New Roman" w:hAnsi="Arial" w:cs="Arial"/>
                  <w:noProof/>
                  <w:szCs w:val="17"/>
                  <w:lang w:val="fr-FR"/>
                </w:rPr>
                <w:delText>]</w:delText>
              </w:r>
            </w:del>
          </w:p>
        </w:tc>
        <w:tc>
          <w:tcPr>
            <w:tcW w:w="5670" w:type="dxa"/>
          </w:tcPr>
          <w:p w14:paraId="1646CF1C" w14:textId="2A1EBA66" w:rsidR="005474B1" w:rsidRPr="002336F5" w:rsidDel="00821D71" w:rsidRDefault="002336F5" w:rsidP="00CE01DA">
            <w:pPr>
              <w:spacing w:before="170" w:after="170" w:line="276" w:lineRule="auto"/>
              <w:rPr>
                <w:del w:id="879" w:author="Author"/>
                <w:rFonts w:ascii="Arial" w:eastAsia="Times New Roman" w:hAnsi="Arial" w:cs="Arial"/>
                <w:noProof/>
                <w:szCs w:val="17"/>
                <w:lang w:val="fr-FR"/>
              </w:rPr>
            </w:pPr>
            <w:del w:id="880" w:author="Author">
              <w:r w:rsidRPr="002336F5" w:rsidDel="00821D71">
                <w:rPr>
                  <w:rFonts w:ascii="Arial" w:eastAsia="Times New Roman" w:hAnsi="Arial" w:cs="Arial"/>
                  <w:noProof/>
                  <w:szCs w:val="17"/>
                  <w:lang w:val="fr-FR"/>
                </w:rPr>
                <w:delText>Une requête PATCH NE DOIT PAS être idempotente</w:delText>
              </w:r>
            </w:del>
          </w:p>
        </w:tc>
        <w:tc>
          <w:tcPr>
            <w:tcW w:w="2515" w:type="dxa"/>
          </w:tcPr>
          <w:p w14:paraId="358412F4" w14:textId="25958D04" w:rsidR="005474B1" w:rsidRPr="00982192" w:rsidDel="00821D71" w:rsidRDefault="005474B1" w:rsidP="00CE01DA">
            <w:pPr>
              <w:pStyle w:val="NormalWeb"/>
              <w:spacing w:before="170" w:beforeAutospacing="0" w:after="170" w:afterAutospacing="0"/>
              <w:rPr>
                <w:del w:id="881" w:author="Author"/>
                <w:rFonts w:asciiTheme="minorBidi" w:hAnsiTheme="minorBidi" w:cstheme="minorBidi"/>
                <w:noProof/>
                <w:szCs w:val="17"/>
                <w:lang w:val="fr-FR"/>
              </w:rPr>
            </w:pPr>
            <w:del w:id="882" w:author="Author">
              <w:r w:rsidRPr="00982192" w:rsidDel="00821D71">
                <w:rPr>
                  <w:rFonts w:asciiTheme="minorBidi" w:hAnsiTheme="minorBidi" w:cstheme="minorBidi"/>
                  <w:noProof/>
                  <w:szCs w:val="17"/>
                  <w:lang w:val="fr-FR"/>
                </w:rPr>
                <w:delText>AJ, AX, AAJ, AAX</w:delText>
              </w:r>
            </w:del>
          </w:p>
        </w:tc>
      </w:tr>
      <w:tr w:rsidR="005474B1" w:rsidRPr="00982192" w:rsidDel="00821D71" w14:paraId="5338D1CB" w14:textId="7EDECA70" w:rsidTr="00D35BA5">
        <w:trPr>
          <w:del w:id="883" w:author="Author"/>
        </w:trPr>
        <w:tc>
          <w:tcPr>
            <w:tcW w:w="1075" w:type="dxa"/>
          </w:tcPr>
          <w:p w14:paraId="45B10585" w14:textId="578560FA" w:rsidR="005474B1" w:rsidRPr="00982192" w:rsidDel="00821D71" w:rsidRDefault="005474B1" w:rsidP="00CE01DA">
            <w:pPr>
              <w:pStyle w:val="NormalWeb"/>
              <w:spacing w:before="170" w:beforeAutospacing="0" w:after="170" w:afterAutospacing="0"/>
              <w:rPr>
                <w:del w:id="884" w:author="Author"/>
                <w:rFonts w:ascii="Arial" w:hAnsi="Arial" w:cs="Arial"/>
                <w:noProof/>
                <w:szCs w:val="17"/>
                <w:lang w:val="fr-FR"/>
              </w:rPr>
            </w:pPr>
            <w:del w:id="88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4</w:delText>
              </w:r>
              <w:r w:rsidR="005010BB" w:rsidRPr="00982192" w:rsidDel="00821D71">
                <w:rPr>
                  <w:rFonts w:ascii="Arial" w:eastAsia="Times New Roman" w:hAnsi="Arial" w:cs="Arial"/>
                  <w:noProof/>
                  <w:szCs w:val="17"/>
                  <w:lang w:val="fr-FR"/>
                </w:rPr>
                <w:delText>8</w:delText>
              </w:r>
              <w:r w:rsidRPr="00982192" w:rsidDel="00821D71">
                <w:rPr>
                  <w:rFonts w:ascii="Arial" w:eastAsia="Times New Roman" w:hAnsi="Arial" w:cs="Arial"/>
                  <w:noProof/>
                  <w:szCs w:val="17"/>
                  <w:lang w:val="fr-FR"/>
                </w:rPr>
                <w:delText>]</w:delText>
              </w:r>
            </w:del>
          </w:p>
        </w:tc>
        <w:tc>
          <w:tcPr>
            <w:tcW w:w="5670" w:type="dxa"/>
          </w:tcPr>
          <w:p w14:paraId="332D976F" w14:textId="48733790" w:rsidR="005474B1" w:rsidRPr="002336F5" w:rsidDel="00821D71" w:rsidRDefault="002336F5" w:rsidP="00CE01DA">
            <w:pPr>
              <w:spacing w:before="170" w:after="170" w:line="276" w:lineRule="auto"/>
              <w:rPr>
                <w:del w:id="886" w:author="Author"/>
                <w:rFonts w:ascii="Arial" w:eastAsia="Times New Roman" w:hAnsi="Arial" w:cs="Arial"/>
                <w:noProof/>
                <w:szCs w:val="17"/>
                <w:lang w:val="fr-FR"/>
              </w:rPr>
            </w:pPr>
            <w:del w:id="887" w:author="Author">
              <w:r w:rsidRPr="002336F5"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est pas trouvée, PATCH DOIT renvoyer le code d</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état “404 Not Found”.</w:delText>
              </w:r>
            </w:del>
          </w:p>
        </w:tc>
        <w:tc>
          <w:tcPr>
            <w:tcW w:w="2515" w:type="dxa"/>
          </w:tcPr>
          <w:p w14:paraId="7717482D" w14:textId="0C3C42E4" w:rsidR="005474B1" w:rsidRPr="00982192" w:rsidDel="00821D71" w:rsidRDefault="005474B1" w:rsidP="00CE01DA">
            <w:pPr>
              <w:pStyle w:val="NormalWeb"/>
              <w:spacing w:before="170" w:beforeAutospacing="0" w:after="170" w:afterAutospacing="0"/>
              <w:rPr>
                <w:del w:id="888" w:author="Author"/>
                <w:rFonts w:asciiTheme="minorBidi" w:hAnsiTheme="minorBidi" w:cstheme="minorBidi"/>
                <w:noProof/>
                <w:szCs w:val="17"/>
                <w:lang w:val="fr-FR"/>
              </w:rPr>
            </w:pPr>
            <w:del w:id="889" w:author="Author">
              <w:r w:rsidRPr="00982192" w:rsidDel="00821D71">
                <w:rPr>
                  <w:rFonts w:asciiTheme="minorBidi" w:hAnsiTheme="minorBidi" w:cstheme="minorBidi"/>
                  <w:noProof/>
                  <w:szCs w:val="17"/>
                  <w:lang w:val="fr-FR"/>
                </w:rPr>
                <w:delText>AJ, AX, AAJ, AAX</w:delText>
              </w:r>
            </w:del>
          </w:p>
        </w:tc>
      </w:tr>
      <w:tr w:rsidR="005474B1" w:rsidRPr="00982192" w:rsidDel="00821D71" w14:paraId="213ADA02" w14:textId="51A5721E" w:rsidTr="00D35BA5">
        <w:trPr>
          <w:del w:id="890" w:author="Author"/>
        </w:trPr>
        <w:tc>
          <w:tcPr>
            <w:tcW w:w="1075" w:type="dxa"/>
          </w:tcPr>
          <w:p w14:paraId="45D544DE" w14:textId="3C806288" w:rsidR="005474B1" w:rsidRPr="00982192" w:rsidDel="00821D71" w:rsidRDefault="005474B1" w:rsidP="00CE01DA">
            <w:pPr>
              <w:pStyle w:val="NormalWeb"/>
              <w:spacing w:before="170" w:beforeAutospacing="0" w:after="170" w:afterAutospacing="0"/>
              <w:rPr>
                <w:del w:id="891" w:author="Author"/>
                <w:rFonts w:ascii="Arial" w:hAnsi="Arial" w:cs="Arial"/>
                <w:noProof/>
                <w:szCs w:val="17"/>
                <w:lang w:val="fr-FR"/>
              </w:rPr>
            </w:pPr>
            <w:del w:id="892" w:author="Author">
              <w:r w:rsidRPr="00982192" w:rsidDel="00821D71">
                <w:rPr>
                  <w:rFonts w:ascii="Arial" w:eastAsia="Times New Roman" w:hAnsi="Arial" w:cs="Arial"/>
                  <w:noProof/>
                  <w:szCs w:val="17"/>
                  <w:lang w:val="fr-FR"/>
                </w:rPr>
                <w:delText>[RS</w:delText>
              </w:r>
              <w:r w:rsidR="00FA2DA8" w:rsidDel="00821D71">
                <w:rPr>
                  <w:rFonts w:ascii="Arial" w:eastAsia="Times New Roman" w:hAnsi="Arial" w:cs="Arial"/>
                  <w:noProof/>
                  <w:szCs w:val="17"/>
                  <w:lang w:val="fr-FR"/>
                </w:rPr>
                <w:delText>J</w:delText>
              </w:r>
              <w:r w:rsidR="00BB0A23" w:rsidDel="00821D71">
                <w:rPr>
                  <w:rFonts w:ascii="Arial" w:eastAsia="Times New Roman" w:hAnsi="Arial" w:cs="Arial"/>
                  <w:noProof/>
                  <w:szCs w:val="17"/>
                  <w:lang w:val="fr-FR"/>
                </w:rPr>
                <w:delText>-</w:delText>
              </w:r>
              <w:r w:rsidR="00A4485B" w:rsidRPr="00982192" w:rsidDel="00821D71">
                <w:rPr>
                  <w:rFonts w:ascii="Arial" w:eastAsia="Times New Roman" w:hAnsi="Arial" w:cs="Arial"/>
                  <w:noProof/>
                  <w:szCs w:val="17"/>
                  <w:lang w:val="fr-FR"/>
                </w:rPr>
                <w:delText>49</w:delText>
              </w:r>
              <w:r w:rsidRPr="00982192" w:rsidDel="00821D71">
                <w:rPr>
                  <w:rFonts w:ascii="Arial" w:eastAsia="Times New Roman" w:hAnsi="Arial" w:cs="Arial"/>
                  <w:noProof/>
                  <w:szCs w:val="17"/>
                  <w:lang w:val="fr-FR"/>
                </w:rPr>
                <w:delText>]</w:delText>
              </w:r>
            </w:del>
          </w:p>
        </w:tc>
        <w:tc>
          <w:tcPr>
            <w:tcW w:w="5670" w:type="dxa"/>
          </w:tcPr>
          <w:p w14:paraId="21BFD69C" w14:textId="28FEF5AF" w:rsidR="005474B1" w:rsidRPr="002336F5" w:rsidDel="00821D71" w:rsidRDefault="002336F5" w:rsidP="00CE01DA">
            <w:pPr>
              <w:spacing w:before="170" w:after="170" w:line="276" w:lineRule="auto"/>
              <w:rPr>
                <w:del w:id="893" w:author="Author"/>
                <w:rFonts w:ascii="Arial" w:hAnsi="Arial" w:cs="Arial"/>
                <w:noProof/>
                <w:szCs w:val="17"/>
                <w:lang w:val="fr-FR"/>
              </w:rPr>
            </w:pPr>
            <w:del w:id="894" w:author="Author">
              <w:r w:rsidRPr="002336F5" w:rsidDel="00821D71">
                <w:rPr>
                  <w:rFonts w:ascii="Arial" w:eastAsia="Times New Roman" w:hAnsi="Arial" w:cs="Arial"/>
                  <w:noProof/>
                  <w:szCs w:val="17"/>
                  <w:lang w:val="fr-FR"/>
                </w:rPr>
                <w:delText>Si une API Web exécute des mises à jour partielles à l</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aide de PATCH, elle DOIT utiliser le format de Patch conçu pour JSON (</w:delText>
              </w:r>
              <w:r w:rsidRPr="002336F5" w:rsidDel="00821D71">
                <w:rPr>
                  <w:rFonts w:ascii="Arial" w:eastAsia="Times New Roman" w:hAnsi="Arial" w:cs="Arial"/>
                  <w:i/>
                  <w:noProof/>
                  <w:szCs w:val="17"/>
                  <w:lang w:val="fr-FR"/>
                </w:rPr>
                <w:delText>JSON Merge Patch format</w:delText>
              </w:r>
              <w:r w:rsidRPr="002336F5" w:rsidDel="00821D71">
                <w:rPr>
                  <w:rFonts w:ascii="Arial" w:eastAsia="Times New Roman" w:hAnsi="Arial" w:cs="Arial"/>
                  <w:noProof/>
                  <w:szCs w:val="17"/>
                  <w:lang w:val="fr-FR"/>
                </w:rPr>
                <w:delText>) pour décrire l</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ensemble de modifications partielles dont il est question dans</w:delText>
              </w:r>
              <w:r w:rsidR="00992C0C" w:rsidRPr="002336F5"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2336F5" w:rsidDel="00821D71">
                <w:rPr>
                  <w:rFonts w:ascii="Arial" w:eastAsia="Times New Roman" w:hAnsi="Arial" w:cs="Arial"/>
                  <w:noProof/>
                  <w:szCs w:val="17"/>
                  <w:lang w:val="fr-FR"/>
                </w:rPr>
                <w:delText>RFC</w:delText>
              </w:r>
              <w:r w:rsidRPr="002336F5" w:rsidDel="00821D71">
                <w:rPr>
                  <w:rFonts w:ascii="Arial" w:eastAsia="Times New Roman" w:hAnsi="Arial" w:cs="Arial"/>
                  <w:noProof/>
                  <w:szCs w:val="17"/>
                  <w:lang w:val="fr-FR"/>
                </w:rPr>
                <w:delText xml:space="preserve"> 7386 de l</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 xml:space="preserve">IETF (en utilisant le type de contenu </w:delText>
              </w:r>
              <w:r w:rsidRPr="001B65AE" w:rsidDel="00821D71">
                <w:rPr>
                  <w:rFonts w:ascii="Courier New" w:eastAsia="Times New Roman" w:hAnsi="Courier New" w:cs="Courier New"/>
                  <w:noProof/>
                  <w:szCs w:val="17"/>
                  <w:lang w:val="fr-FR"/>
                </w:rPr>
                <w:delText>application/merge</w:delText>
              </w:r>
              <w:r w:rsidR="00BB0A23" w:rsidDel="00821D71">
                <w:rPr>
                  <w:rFonts w:ascii="Courier New" w:eastAsia="Times New Roman" w:hAnsi="Courier New" w:cs="Courier New"/>
                  <w:noProof/>
                  <w:szCs w:val="17"/>
                  <w:lang w:val="fr-FR"/>
                </w:rPr>
                <w:delText>-</w:delText>
              </w:r>
              <w:r w:rsidRPr="001B65AE" w:rsidDel="00821D71">
                <w:rPr>
                  <w:rFonts w:ascii="Courier New" w:eastAsia="Times New Roman" w:hAnsi="Courier New" w:cs="Courier New"/>
                  <w:noProof/>
                  <w:szCs w:val="17"/>
                  <w:lang w:val="fr-FR"/>
                </w:rPr>
                <w:delText>patch+json</w:delText>
              </w:r>
              <w:r w:rsidRPr="002336F5" w:rsidDel="00821D71">
                <w:rPr>
                  <w:rFonts w:ascii="Arial" w:eastAsia="Times New Roman" w:hAnsi="Arial" w:cs="Arial"/>
                  <w:noProof/>
                  <w:szCs w:val="17"/>
                  <w:lang w:val="fr-FR"/>
                </w:rPr>
                <w:delText xml:space="preserve">).  </w:delText>
              </w:r>
            </w:del>
          </w:p>
        </w:tc>
        <w:tc>
          <w:tcPr>
            <w:tcW w:w="2515" w:type="dxa"/>
          </w:tcPr>
          <w:p w14:paraId="5798EFF8" w14:textId="7713E783" w:rsidR="005474B1" w:rsidRPr="00982192" w:rsidDel="00821D71" w:rsidRDefault="005474B1" w:rsidP="00CE01DA">
            <w:pPr>
              <w:pStyle w:val="NormalWeb"/>
              <w:spacing w:before="170" w:beforeAutospacing="0" w:after="170" w:afterAutospacing="0"/>
              <w:rPr>
                <w:del w:id="895" w:author="Author"/>
                <w:rFonts w:asciiTheme="minorBidi" w:hAnsiTheme="minorBidi" w:cstheme="minorBidi"/>
                <w:noProof/>
                <w:szCs w:val="17"/>
                <w:lang w:val="fr-FR"/>
              </w:rPr>
            </w:pPr>
            <w:del w:id="896" w:author="Author">
              <w:r w:rsidRPr="00982192" w:rsidDel="00821D71">
                <w:rPr>
                  <w:rFonts w:asciiTheme="minorBidi" w:hAnsiTheme="minorBidi" w:cstheme="minorBidi"/>
                  <w:noProof/>
                  <w:szCs w:val="17"/>
                  <w:lang w:val="fr-FR"/>
                </w:rPr>
                <w:delText>AJ, AAJ</w:delText>
              </w:r>
            </w:del>
          </w:p>
        </w:tc>
      </w:tr>
      <w:tr w:rsidR="005474B1" w:rsidRPr="00982192" w:rsidDel="00821D71" w14:paraId="3AFA6EF3" w14:textId="0749D1C1" w:rsidTr="00D35BA5">
        <w:trPr>
          <w:del w:id="897" w:author="Author"/>
        </w:trPr>
        <w:tc>
          <w:tcPr>
            <w:tcW w:w="1075" w:type="dxa"/>
          </w:tcPr>
          <w:p w14:paraId="69CA3B31" w14:textId="3064C3FE" w:rsidR="005474B1" w:rsidRPr="00982192" w:rsidDel="00821D71" w:rsidRDefault="005474B1" w:rsidP="00CE01DA">
            <w:pPr>
              <w:pStyle w:val="NormalWeb"/>
              <w:spacing w:before="170" w:beforeAutospacing="0" w:after="170" w:afterAutospacing="0"/>
              <w:rPr>
                <w:del w:id="898" w:author="Author"/>
                <w:rFonts w:ascii="Arial" w:hAnsi="Arial" w:cs="Arial"/>
                <w:noProof/>
                <w:szCs w:val="17"/>
                <w:lang w:val="fr-FR"/>
              </w:rPr>
            </w:pPr>
            <w:del w:id="899"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5</w:delText>
              </w:r>
              <w:r w:rsidR="00A4485B" w:rsidRPr="00982192" w:rsidDel="00821D71">
                <w:rPr>
                  <w:rFonts w:ascii="Arial" w:eastAsia="Times New Roman" w:hAnsi="Arial" w:cs="Arial"/>
                  <w:noProof/>
                  <w:szCs w:val="17"/>
                  <w:lang w:val="fr-FR"/>
                </w:rPr>
                <w:delText>0</w:delText>
              </w:r>
              <w:r w:rsidRPr="00982192" w:rsidDel="00821D71">
                <w:rPr>
                  <w:rFonts w:ascii="Arial" w:eastAsia="Times New Roman" w:hAnsi="Arial" w:cs="Arial"/>
                  <w:noProof/>
                  <w:szCs w:val="17"/>
                  <w:lang w:val="fr-FR"/>
                </w:rPr>
                <w:delText>]</w:delText>
              </w:r>
            </w:del>
          </w:p>
        </w:tc>
        <w:tc>
          <w:tcPr>
            <w:tcW w:w="5670" w:type="dxa"/>
          </w:tcPr>
          <w:p w14:paraId="0E4DB70C" w14:textId="6766B4FC" w:rsidR="005474B1" w:rsidRPr="00F87C51" w:rsidDel="00821D71" w:rsidRDefault="00F87C51" w:rsidP="00CE01DA">
            <w:pPr>
              <w:spacing w:before="170" w:after="170" w:line="276" w:lineRule="auto"/>
              <w:rPr>
                <w:del w:id="900" w:author="Author"/>
                <w:rFonts w:ascii="Arial" w:eastAsia="Times New Roman" w:hAnsi="Arial" w:cs="Arial"/>
                <w:noProof/>
                <w:szCs w:val="17"/>
                <w:lang w:val="fr-FR"/>
              </w:rPr>
            </w:pPr>
            <w:del w:id="901" w:author="Author">
              <w:r w:rsidRPr="00F87C51" w:rsidDel="00821D71">
                <w:rPr>
                  <w:rFonts w:ascii="Arial" w:eastAsia="Times New Roman" w:hAnsi="Arial" w:cs="Arial"/>
                  <w:noProof/>
                  <w:szCs w:val="17"/>
                  <w:lang w:val="fr-FR"/>
                </w:rPr>
                <w:delText>Une requête DELETE NE DOIT PAS être idempotente</w:delText>
              </w:r>
            </w:del>
          </w:p>
        </w:tc>
        <w:tc>
          <w:tcPr>
            <w:tcW w:w="2515" w:type="dxa"/>
          </w:tcPr>
          <w:p w14:paraId="5673FE95" w14:textId="542AC163" w:rsidR="005474B1" w:rsidRPr="00982192" w:rsidDel="00821D71" w:rsidRDefault="005474B1" w:rsidP="00CE01DA">
            <w:pPr>
              <w:pStyle w:val="NormalWeb"/>
              <w:spacing w:before="170" w:beforeAutospacing="0" w:after="170" w:afterAutospacing="0"/>
              <w:rPr>
                <w:del w:id="902" w:author="Author"/>
                <w:rFonts w:asciiTheme="minorBidi" w:hAnsiTheme="minorBidi" w:cstheme="minorBidi"/>
                <w:noProof/>
                <w:szCs w:val="17"/>
                <w:lang w:val="fr-FR"/>
              </w:rPr>
            </w:pPr>
            <w:del w:id="903" w:author="Author">
              <w:r w:rsidRPr="00982192" w:rsidDel="00821D71">
                <w:rPr>
                  <w:rFonts w:asciiTheme="minorBidi" w:hAnsiTheme="minorBidi" w:cstheme="minorBidi"/>
                  <w:noProof/>
                  <w:szCs w:val="17"/>
                  <w:lang w:val="fr-FR"/>
                </w:rPr>
                <w:delText>AJ, AX, AAJ, AAX</w:delText>
              </w:r>
            </w:del>
          </w:p>
        </w:tc>
      </w:tr>
      <w:tr w:rsidR="005474B1" w:rsidRPr="00982192" w:rsidDel="00821D71" w14:paraId="0A5D6673" w14:textId="3A237C26" w:rsidTr="00D35BA5">
        <w:trPr>
          <w:del w:id="904" w:author="Author"/>
        </w:trPr>
        <w:tc>
          <w:tcPr>
            <w:tcW w:w="1075" w:type="dxa"/>
          </w:tcPr>
          <w:p w14:paraId="347F2B6E" w14:textId="22D1D26E" w:rsidR="005474B1" w:rsidRPr="00982192" w:rsidDel="00821D71" w:rsidRDefault="005474B1" w:rsidP="00CE01DA">
            <w:pPr>
              <w:pStyle w:val="NormalWeb"/>
              <w:spacing w:before="170" w:beforeAutospacing="0" w:after="170" w:afterAutospacing="0"/>
              <w:rPr>
                <w:del w:id="905" w:author="Author"/>
                <w:rFonts w:ascii="Arial" w:hAnsi="Arial" w:cs="Arial"/>
                <w:noProof/>
                <w:szCs w:val="17"/>
                <w:lang w:val="fr-FR"/>
              </w:rPr>
            </w:pPr>
            <w:del w:id="906"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5</w:delText>
              </w:r>
              <w:r w:rsidR="00A4485B" w:rsidRPr="00982192"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0DB1FBEC" w14:textId="4DBA4F9D" w:rsidR="005474B1" w:rsidRPr="00F87C51" w:rsidDel="00821D71" w:rsidRDefault="00F87C51" w:rsidP="00CE01DA">
            <w:pPr>
              <w:spacing w:before="170" w:after="170" w:line="276" w:lineRule="auto"/>
              <w:rPr>
                <w:del w:id="907" w:author="Author"/>
                <w:rFonts w:ascii="Arial" w:eastAsia="Times New Roman" w:hAnsi="Arial" w:cs="Arial"/>
                <w:noProof/>
                <w:szCs w:val="17"/>
                <w:lang w:val="fr-FR"/>
              </w:rPr>
            </w:pPr>
            <w:del w:id="908" w:author="Author">
              <w:r w:rsidRPr="00F87C51"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est pas trouvée, DELETE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“404 Not Found”.</w:delText>
              </w:r>
            </w:del>
          </w:p>
        </w:tc>
        <w:tc>
          <w:tcPr>
            <w:tcW w:w="2515" w:type="dxa"/>
          </w:tcPr>
          <w:p w14:paraId="001A41DD" w14:textId="60911D72" w:rsidR="005474B1" w:rsidRPr="00982192" w:rsidDel="00821D71" w:rsidRDefault="005474B1" w:rsidP="00CE01DA">
            <w:pPr>
              <w:pStyle w:val="NormalWeb"/>
              <w:spacing w:before="170" w:beforeAutospacing="0" w:after="170" w:afterAutospacing="0"/>
              <w:rPr>
                <w:del w:id="909" w:author="Author"/>
                <w:rFonts w:asciiTheme="minorBidi" w:hAnsiTheme="minorBidi" w:cstheme="minorBidi"/>
                <w:noProof/>
                <w:szCs w:val="17"/>
                <w:lang w:val="fr-FR"/>
              </w:rPr>
            </w:pPr>
            <w:del w:id="910" w:author="Author">
              <w:r w:rsidRPr="00982192" w:rsidDel="00821D71">
                <w:rPr>
                  <w:rFonts w:asciiTheme="minorBidi" w:hAnsiTheme="minorBidi" w:cstheme="minorBidi"/>
                  <w:noProof/>
                  <w:szCs w:val="17"/>
                  <w:lang w:val="fr-FR"/>
                </w:rPr>
                <w:delText>AJ, AX, AAJ, AAX</w:delText>
              </w:r>
            </w:del>
          </w:p>
        </w:tc>
      </w:tr>
      <w:tr w:rsidR="005474B1" w:rsidRPr="00982192" w:rsidDel="00821D71" w14:paraId="775458C1" w14:textId="57E3C071" w:rsidTr="00D35BA5">
        <w:trPr>
          <w:del w:id="911" w:author="Author"/>
        </w:trPr>
        <w:tc>
          <w:tcPr>
            <w:tcW w:w="1075" w:type="dxa"/>
          </w:tcPr>
          <w:p w14:paraId="3C2FEEDE" w14:textId="7446EEE6" w:rsidR="005474B1" w:rsidRPr="00982192" w:rsidDel="00821D71" w:rsidRDefault="005474B1" w:rsidP="00CE01DA">
            <w:pPr>
              <w:pStyle w:val="NormalWeb"/>
              <w:spacing w:before="170" w:beforeAutospacing="0" w:after="170" w:afterAutospacing="0"/>
              <w:rPr>
                <w:del w:id="912" w:author="Author"/>
                <w:rFonts w:ascii="Arial" w:hAnsi="Arial" w:cs="Arial"/>
                <w:noProof/>
                <w:szCs w:val="17"/>
                <w:lang w:val="fr-FR"/>
              </w:rPr>
            </w:pPr>
            <w:del w:id="913"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5</w:delText>
              </w:r>
              <w:r w:rsidR="00A4485B" w:rsidRPr="00982192" w:rsidDel="00821D71">
                <w:rPr>
                  <w:rFonts w:ascii="Arial" w:eastAsia="Times New Roman" w:hAnsi="Arial" w:cs="Arial"/>
                  <w:noProof/>
                  <w:szCs w:val="17"/>
                  <w:lang w:val="fr-FR"/>
                </w:rPr>
                <w:delText>2</w:delText>
              </w:r>
              <w:r w:rsidRPr="00982192" w:rsidDel="00821D71">
                <w:rPr>
                  <w:rFonts w:ascii="Arial" w:eastAsia="Times New Roman" w:hAnsi="Arial" w:cs="Arial"/>
                  <w:noProof/>
                  <w:szCs w:val="17"/>
                  <w:lang w:val="fr-FR"/>
                </w:rPr>
                <w:delText>]</w:delText>
              </w:r>
            </w:del>
          </w:p>
        </w:tc>
        <w:tc>
          <w:tcPr>
            <w:tcW w:w="5670" w:type="dxa"/>
          </w:tcPr>
          <w:p w14:paraId="15EB9F7F" w14:textId="5F19ACA5" w:rsidR="005474B1" w:rsidRPr="00F87C51" w:rsidDel="00821D71" w:rsidRDefault="00F87C51" w:rsidP="00CE01DA">
            <w:pPr>
              <w:spacing w:before="170" w:after="170" w:line="276" w:lineRule="auto"/>
              <w:rPr>
                <w:del w:id="914" w:author="Author"/>
                <w:rFonts w:ascii="Arial" w:eastAsia="Times New Roman" w:hAnsi="Arial" w:cs="Arial"/>
                <w:noProof/>
                <w:szCs w:val="17"/>
                <w:lang w:val="fr-FR"/>
              </w:rPr>
            </w:pPr>
            <w:del w:id="915" w:author="Author">
              <w:r w:rsidRPr="00F87C51" w:rsidDel="00821D71">
                <w:rPr>
                  <w:rFonts w:ascii="Arial" w:eastAsia="Times New Roman" w:hAnsi="Arial" w:cs="Arial"/>
                  <w:noProof/>
                  <w:szCs w:val="17"/>
                  <w:lang w:val="fr-FR"/>
                </w:rPr>
                <w:delText>Si une ressource est supprimée avec succès, DELETE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“200 OK” si la ressource supprimée est retournée ou “204 No Content” si elle ne l</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est pas</w:delText>
              </w:r>
              <w:r w:rsidR="005474B1" w:rsidRPr="00F87C51" w:rsidDel="00821D71">
                <w:rPr>
                  <w:rFonts w:ascii="Arial" w:eastAsia="Times New Roman" w:hAnsi="Arial" w:cs="Arial"/>
                  <w:noProof/>
                  <w:szCs w:val="17"/>
                  <w:lang w:val="fr-FR"/>
                </w:rPr>
                <w:delText>.</w:delText>
              </w:r>
            </w:del>
          </w:p>
        </w:tc>
        <w:tc>
          <w:tcPr>
            <w:tcW w:w="2515" w:type="dxa"/>
          </w:tcPr>
          <w:p w14:paraId="0B528210" w14:textId="000EEE97" w:rsidR="005474B1" w:rsidRPr="00982192" w:rsidDel="00821D71" w:rsidRDefault="005474B1" w:rsidP="00CE01DA">
            <w:pPr>
              <w:pStyle w:val="NormalWeb"/>
              <w:spacing w:before="170" w:beforeAutospacing="0" w:after="170" w:afterAutospacing="0"/>
              <w:rPr>
                <w:del w:id="916" w:author="Author"/>
                <w:rFonts w:asciiTheme="minorBidi" w:hAnsiTheme="minorBidi" w:cstheme="minorBidi"/>
                <w:noProof/>
                <w:szCs w:val="17"/>
                <w:lang w:val="fr-FR"/>
              </w:rPr>
            </w:pPr>
            <w:del w:id="917" w:author="Author">
              <w:r w:rsidRPr="00982192" w:rsidDel="00821D71">
                <w:rPr>
                  <w:rFonts w:asciiTheme="minorBidi" w:hAnsiTheme="minorBidi" w:cstheme="minorBidi"/>
                  <w:noProof/>
                  <w:szCs w:val="17"/>
                  <w:lang w:val="fr-FR"/>
                </w:rPr>
                <w:delText>AJ, AX, AAJ, AAX</w:delText>
              </w:r>
            </w:del>
          </w:p>
        </w:tc>
      </w:tr>
      <w:tr w:rsidR="005474B1" w:rsidRPr="00982192" w:rsidDel="00821D71" w14:paraId="4A15C7CF" w14:textId="7B4F822E" w:rsidTr="00D35BA5">
        <w:trPr>
          <w:del w:id="918" w:author="Author"/>
        </w:trPr>
        <w:tc>
          <w:tcPr>
            <w:tcW w:w="1075" w:type="dxa"/>
          </w:tcPr>
          <w:p w14:paraId="79DDE61C" w14:textId="672E6880" w:rsidR="005474B1" w:rsidRPr="00982192" w:rsidDel="00821D71" w:rsidRDefault="005474B1" w:rsidP="00CE01DA">
            <w:pPr>
              <w:pStyle w:val="NormalWeb"/>
              <w:spacing w:before="170" w:beforeAutospacing="0" w:after="170" w:afterAutospacing="0"/>
              <w:rPr>
                <w:del w:id="919" w:author="Author"/>
                <w:rFonts w:ascii="Arial" w:hAnsi="Arial" w:cs="Arial"/>
                <w:noProof/>
                <w:szCs w:val="17"/>
                <w:lang w:val="fr-FR"/>
              </w:rPr>
            </w:pPr>
            <w:del w:id="920" w:author="Author">
              <w:r w:rsidRPr="00982192" w:rsidDel="00821D71">
                <w:rPr>
                  <w:rFonts w:ascii="Arial" w:hAnsi="Arial" w:cs="Arial"/>
                  <w:noProof/>
                  <w:szCs w:val="17"/>
                  <w:lang w:val="fr-FR"/>
                </w:rPr>
                <w:delText>[</w:delText>
              </w: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5</w:delText>
              </w:r>
              <w:r w:rsidR="00A4485B" w:rsidRPr="00982192" w:rsidDel="00821D71">
                <w:rPr>
                  <w:rFonts w:ascii="Arial" w:eastAsia="Times New Roman" w:hAnsi="Arial" w:cs="Arial"/>
                  <w:noProof/>
                  <w:szCs w:val="17"/>
                  <w:lang w:val="fr-FR"/>
                </w:rPr>
                <w:delText>3</w:delText>
              </w:r>
              <w:r w:rsidRPr="00982192" w:rsidDel="00821D71">
                <w:rPr>
                  <w:rFonts w:ascii="Arial" w:eastAsia="Times New Roman" w:hAnsi="Arial" w:cs="Arial"/>
                  <w:noProof/>
                  <w:szCs w:val="17"/>
                  <w:lang w:val="fr-FR"/>
                </w:rPr>
                <w:delText>]</w:delText>
              </w:r>
            </w:del>
          </w:p>
        </w:tc>
        <w:tc>
          <w:tcPr>
            <w:tcW w:w="5670" w:type="dxa"/>
          </w:tcPr>
          <w:p w14:paraId="50D1C611" w14:textId="653E4C48" w:rsidR="005474B1" w:rsidRPr="00F87C51" w:rsidDel="00821D71" w:rsidRDefault="00F87C51" w:rsidP="00CE01DA">
            <w:pPr>
              <w:pStyle w:val="NormalWeb"/>
              <w:spacing w:before="170" w:beforeAutospacing="0" w:after="170" w:afterAutospacing="0" w:line="276" w:lineRule="auto"/>
              <w:rPr>
                <w:del w:id="921" w:author="Author"/>
                <w:rFonts w:ascii="Arial" w:eastAsia="Times New Roman" w:hAnsi="Arial" w:cs="Arial"/>
                <w:noProof/>
                <w:szCs w:val="17"/>
                <w:lang w:val="fr-FR"/>
              </w:rPr>
            </w:pPr>
            <w:del w:id="922" w:author="Author">
              <w:r w:rsidRPr="00F87C51" w:rsidDel="00821D71">
                <w:rPr>
                  <w:rFonts w:ascii="Arial" w:eastAsia="Times New Roman" w:hAnsi="Arial" w:cs="Arial"/>
                  <w:noProof/>
                  <w:szCs w:val="17"/>
                  <w:lang w:val="fr-FR"/>
                </w:rPr>
                <w:delText>Le destinataire final est soit le serveur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origine, soit le premier mandataire ou la première passerelle à recevoir une valeur de Max</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Forwards de zéro dans la requê</w:delText>
              </w:r>
              <w:r w:rsidR="00334310" w:rsidRPr="00F87C5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87C51" w:rsidDel="00821D71">
                <w:rPr>
                  <w:rFonts w:ascii="Arial" w:eastAsia="Times New Roman" w:hAnsi="Arial" w:cs="Arial"/>
                  <w:noProof/>
                  <w:szCs w:val="17"/>
                  <w:lang w:val="fr-FR"/>
                </w:rPr>
                <w:delText>Un</w:delText>
              </w:r>
              <w:r w:rsidRPr="00F87C51" w:rsidDel="00821D71">
                <w:rPr>
                  <w:rFonts w:ascii="Arial" w:eastAsia="Times New Roman" w:hAnsi="Arial" w:cs="Arial"/>
                  <w:noProof/>
                  <w:szCs w:val="17"/>
                  <w:lang w:val="fr-FR"/>
                </w:rPr>
                <w:delText xml:space="preserve">e requête TRACE NE DOIT PAS inclure un corps. </w:delText>
              </w:r>
              <w:r w:rsidR="002D56D3" w:rsidDel="00821D71">
                <w:rPr>
                  <w:rFonts w:ascii="Arial" w:eastAsia="Times New Roman" w:hAnsi="Arial" w:cs="Arial"/>
                  <w:noProof/>
                  <w:szCs w:val="17"/>
                  <w:lang w:val="fr-FR"/>
                </w:rPr>
                <w:delText xml:space="preserve"> </w:delText>
              </w:r>
            </w:del>
          </w:p>
        </w:tc>
        <w:tc>
          <w:tcPr>
            <w:tcW w:w="2515" w:type="dxa"/>
          </w:tcPr>
          <w:p w14:paraId="1AA86ACC" w14:textId="29D213D4" w:rsidR="005474B1" w:rsidRPr="00982192" w:rsidDel="00821D71" w:rsidRDefault="005474B1" w:rsidP="00CE01DA">
            <w:pPr>
              <w:pStyle w:val="NormalWeb"/>
              <w:spacing w:before="170" w:beforeAutospacing="0" w:after="170" w:afterAutospacing="0"/>
              <w:rPr>
                <w:del w:id="923" w:author="Author"/>
                <w:rFonts w:asciiTheme="minorBidi" w:hAnsiTheme="minorBidi" w:cstheme="minorBidi"/>
                <w:noProof/>
                <w:szCs w:val="17"/>
                <w:lang w:val="fr-FR"/>
              </w:rPr>
            </w:pPr>
            <w:del w:id="924" w:author="Author">
              <w:r w:rsidRPr="00982192" w:rsidDel="00821D71">
                <w:rPr>
                  <w:rFonts w:asciiTheme="minorBidi" w:hAnsiTheme="minorBidi" w:cstheme="minorBidi"/>
                  <w:noProof/>
                  <w:szCs w:val="17"/>
                  <w:lang w:val="fr-FR"/>
                </w:rPr>
                <w:delText>AJ, AX, AAJ, AAX</w:delText>
              </w:r>
            </w:del>
          </w:p>
        </w:tc>
      </w:tr>
      <w:tr w:rsidR="005474B1" w:rsidRPr="00982192" w:rsidDel="00821D71" w14:paraId="410C2044" w14:textId="1CB00FBE" w:rsidTr="00D35BA5">
        <w:trPr>
          <w:del w:id="925" w:author="Author"/>
        </w:trPr>
        <w:tc>
          <w:tcPr>
            <w:tcW w:w="1075" w:type="dxa"/>
          </w:tcPr>
          <w:p w14:paraId="409F36C7" w14:textId="6CAAE70B" w:rsidR="005474B1" w:rsidRPr="00982192" w:rsidDel="00821D71" w:rsidRDefault="005474B1" w:rsidP="00CE01DA">
            <w:pPr>
              <w:pStyle w:val="NormalWeb"/>
              <w:spacing w:before="170" w:beforeAutospacing="0" w:after="170" w:afterAutospacing="0"/>
              <w:rPr>
                <w:del w:id="926" w:author="Author"/>
                <w:rFonts w:ascii="Arial" w:hAnsi="Arial" w:cs="Arial"/>
                <w:noProof/>
                <w:szCs w:val="17"/>
                <w:lang w:val="fr-FR"/>
              </w:rPr>
            </w:pPr>
            <w:del w:id="927" w:author="Author">
              <w:r w:rsidRPr="00982192" w:rsidDel="00821D71">
                <w:rPr>
                  <w:rFonts w:ascii="Arial" w:hAnsi="Arial" w:cs="Arial"/>
                  <w:noProof/>
                  <w:szCs w:val="17"/>
                  <w:lang w:val="fr-FR"/>
                </w:rPr>
                <w:delText>[</w:delText>
              </w:r>
              <w:r w:rsidRPr="00982192" w:rsidDel="00821D71">
                <w:rPr>
                  <w:rFonts w:ascii="Arial" w:eastAsia="Times New Roman"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5</w:delText>
              </w:r>
              <w:r w:rsidR="00A4485B" w:rsidRPr="00982192" w:rsidDel="00821D71">
                <w:rPr>
                  <w:rFonts w:ascii="Arial" w:hAnsi="Arial" w:cs="Arial"/>
                  <w:noProof/>
                  <w:szCs w:val="17"/>
                  <w:lang w:val="fr-FR"/>
                </w:rPr>
                <w:delText>4</w:delText>
              </w:r>
              <w:r w:rsidRPr="00982192" w:rsidDel="00821D71">
                <w:rPr>
                  <w:rFonts w:ascii="Arial" w:hAnsi="Arial" w:cs="Arial"/>
                  <w:noProof/>
                  <w:szCs w:val="17"/>
                  <w:lang w:val="fr-FR"/>
                </w:rPr>
                <w:delText>]</w:delText>
              </w:r>
            </w:del>
          </w:p>
        </w:tc>
        <w:tc>
          <w:tcPr>
            <w:tcW w:w="5670" w:type="dxa"/>
          </w:tcPr>
          <w:p w14:paraId="37053D52" w14:textId="7113424F" w:rsidR="005474B1" w:rsidRPr="00AA08B5" w:rsidDel="00821D71" w:rsidRDefault="00AA08B5" w:rsidP="00CE01DA">
            <w:pPr>
              <w:pStyle w:val="NormalWeb"/>
              <w:spacing w:before="170" w:beforeAutospacing="0" w:after="170" w:afterAutospacing="0" w:line="276" w:lineRule="auto"/>
              <w:rPr>
                <w:del w:id="928" w:author="Author"/>
                <w:rFonts w:ascii="Arial" w:hAnsi="Arial" w:cs="Arial"/>
                <w:noProof/>
                <w:szCs w:val="17"/>
                <w:lang w:val="fr-FR"/>
              </w:rPr>
            </w:pPr>
            <w:del w:id="929" w:author="Author">
              <w:r w:rsidRPr="00AA08B5" w:rsidDel="00821D71">
                <w:rPr>
                  <w:rFonts w:ascii="Arial" w:hAnsi="Arial" w:cs="Arial"/>
                  <w:noProof/>
                  <w:szCs w:val="17"/>
                  <w:lang w:val="fr-FR"/>
                </w:rPr>
                <w:delText>Une requête TRACE NE DOIT PAS être idempotente</w:delText>
              </w:r>
            </w:del>
          </w:p>
        </w:tc>
        <w:tc>
          <w:tcPr>
            <w:tcW w:w="2515" w:type="dxa"/>
          </w:tcPr>
          <w:p w14:paraId="5F0E4223" w14:textId="608D02C4" w:rsidR="005474B1" w:rsidRPr="00982192" w:rsidDel="00821D71" w:rsidRDefault="005474B1" w:rsidP="00CE01DA">
            <w:pPr>
              <w:pStyle w:val="NormalWeb"/>
              <w:spacing w:before="170" w:beforeAutospacing="0" w:after="170" w:afterAutospacing="0"/>
              <w:rPr>
                <w:del w:id="930" w:author="Author"/>
                <w:rFonts w:asciiTheme="minorBidi" w:hAnsiTheme="minorBidi" w:cstheme="minorBidi"/>
                <w:noProof/>
                <w:szCs w:val="17"/>
                <w:lang w:val="fr-FR"/>
              </w:rPr>
            </w:pPr>
            <w:del w:id="931" w:author="Author">
              <w:r w:rsidRPr="00982192" w:rsidDel="00821D71">
                <w:rPr>
                  <w:rFonts w:asciiTheme="minorBidi" w:hAnsiTheme="minorBidi" w:cstheme="minorBidi"/>
                  <w:noProof/>
                  <w:szCs w:val="17"/>
                  <w:lang w:val="fr-FR"/>
                </w:rPr>
                <w:delText>AJ, AX, AAJ, AAX</w:delText>
              </w:r>
            </w:del>
          </w:p>
        </w:tc>
      </w:tr>
      <w:tr w:rsidR="005474B1" w:rsidRPr="00982192" w:rsidDel="00821D71" w14:paraId="3C608B27" w14:textId="370FD53A" w:rsidTr="00D35BA5">
        <w:trPr>
          <w:del w:id="932" w:author="Author"/>
        </w:trPr>
        <w:tc>
          <w:tcPr>
            <w:tcW w:w="1075" w:type="dxa"/>
          </w:tcPr>
          <w:p w14:paraId="093EAB98" w14:textId="155337DC" w:rsidR="005474B1" w:rsidRPr="00982192" w:rsidDel="00821D71" w:rsidRDefault="005474B1" w:rsidP="00CE01DA">
            <w:pPr>
              <w:pStyle w:val="NormalWeb"/>
              <w:spacing w:before="170" w:beforeAutospacing="0" w:after="170" w:afterAutospacing="0"/>
              <w:rPr>
                <w:del w:id="933" w:author="Author"/>
                <w:rFonts w:ascii="Arial" w:hAnsi="Arial" w:cs="Arial"/>
                <w:noProof/>
                <w:szCs w:val="17"/>
                <w:lang w:val="fr-FR"/>
              </w:rPr>
            </w:pPr>
            <w:del w:id="934" w:author="Author">
              <w:r w:rsidRPr="00982192" w:rsidDel="00821D71">
                <w:rPr>
                  <w:rFonts w:ascii="Arial" w:hAnsi="Arial" w:cs="Arial"/>
                  <w:noProof/>
                  <w:szCs w:val="17"/>
                  <w:lang w:val="fr-FR"/>
                </w:rPr>
                <w:delText>[</w:delText>
              </w:r>
              <w:r w:rsidRPr="00982192" w:rsidDel="00821D71">
                <w:rPr>
                  <w:rFonts w:ascii="Arial" w:eastAsia="Times New Roman"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5</w:delText>
              </w:r>
              <w:r w:rsidR="00A4485B" w:rsidRPr="00982192" w:rsidDel="00821D71">
                <w:rPr>
                  <w:rFonts w:ascii="Arial" w:hAnsi="Arial" w:cs="Arial"/>
                  <w:noProof/>
                  <w:szCs w:val="17"/>
                  <w:lang w:val="fr-FR"/>
                </w:rPr>
                <w:delText>5</w:delText>
              </w:r>
              <w:r w:rsidRPr="00982192" w:rsidDel="00821D71">
                <w:rPr>
                  <w:rFonts w:ascii="Arial" w:hAnsi="Arial" w:cs="Arial"/>
                  <w:noProof/>
                  <w:szCs w:val="17"/>
                  <w:lang w:val="fr-FR"/>
                </w:rPr>
                <w:delText>]</w:delText>
              </w:r>
            </w:del>
          </w:p>
        </w:tc>
        <w:tc>
          <w:tcPr>
            <w:tcW w:w="5670" w:type="dxa"/>
          </w:tcPr>
          <w:p w14:paraId="4449A65C" w14:textId="6925EC0A" w:rsidR="005474B1" w:rsidRPr="00AA08B5" w:rsidDel="00821D71" w:rsidRDefault="00AA08B5" w:rsidP="00CE01DA">
            <w:pPr>
              <w:pStyle w:val="NormalWeb"/>
              <w:spacing w:before="170" w:beforeAutospacing="0" w:after="170" w:afterAutospacing="0" w:line="276" w:lineRule="auto"/>
              <w:rPr>
                <w:del w:id="935" w:author="Author"/>
                <w:rFonts w:ascii="Arial" w:hAnsi="Arial" w:cs="Arial"/>
                <w:noProof/>
                <w:szCs w:val="17"/>
                <w:lang w:val="fr-FR"/>
              </w:rPr>
            </w:pPr>
            <w:del w:id="936" w:author="Author">
              <w:r w:rsidRPr="00AA08B5" w:rsidDel="00821D71">
                <w:rPr>
                  <w:rFonts w:ascii="Arial" w:hAnsi="Arial" w:cs="Arial"/>
                  <w:noProof/>
                  <w:szCs w:val="17"/>
                  <w:lang w:val="fr-FR"/>
                </w:rPr>
                <w:delText>La valeur du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tête HTTP Via DOIT suivre la chaîne de requête</w:delText>
              </w:r>
              <w:r w:rsidDel="00821D71">
                <w:rPr>
                  <w:rFonts w:ascii="Arial" w:hAnsi="Arial" w:cs="Arial"/>
                  <w:noProof/>
                  <w:szCs w:val="17"/>
                  <w:lang w:val="fr-FR"/>
                </w:rPr>
                <w:delText>.</w:delText>
              </w:r>
            </w:del>
          </w:p>
        </w:tc>
        <w:tc>
          <w:tcPr>
            <w:tcW w:w="2515" w:type="dxa"/>
          </w:tcPr>
          <w:p w14:paraId="587FDD7B" w14:textId="35EBEDD5" w:rsidR="005474B1" w:rsidRPr="00982192" w:rsidDel="00821D71" w:rsidRDefault="005474B1" w:rsidP="00CE01DA">
            <w:pPr>
              <w:pStyle w:val="NormalWeb"/>
              <w:spacing w:before="170" w:beforeAutospacing="0" w:after="170" w:afterAutospacing="0"/>
              <w:rPr>
                <w:del w:id="937" w:author="Author"/>
                <w:rFonts w:asciiTheme="minorBidi" w:hAnsiTheme="minorBidi" w:cstheme="minorBidi"/>
                <w:noProof/>
                <w:szCs w:val="17"/>
                <w:lang w:val="fr-FR"/>
              </w:rPr>
            </w:pPr>
            <w:del w:id="938" w:author="Author">
              <w:r w:rsidRPr="00982192" w:rsidDel="00821D71">
                <w:rPr>
                  <w:rFonts w:asciiTheme="minorBidi" w:hAnsiTheme="minorBidi" w:cstheme="minorBidi"/>
                  <w:noProof/>
                  <w:szCs w:val="17"/>
                  <w:lang w:val="fr-FR"/>
                </w:rPr>
                <w:delText>AJ, AX, AAJ, AAX</w:delText>
              </w:r>
            </w:del>
          </w:p>
        </w:tc>
      </w:tr>
      <w:tr w:rsidR="005474B1" w:rsidRPr="00982192" w:rsidDel="00821D71" w14:paraId="161084BC" w14:textId="65430229" w:rsidTr="00D35BA5">
        <w:trPr>
          <w:del w:id="939" w:author="Author"/>
        </w:trPr>
        <w:tc>
          <w:tcPr>
            <w:tcW w:w="1075" w:type="dxa"/>
          </w:tcPr>
          <w:p w14:paraId="5EC73E58" w14:textId="3264C8CD" w:rsidR="005474B1" w:rsidRPr="00982192" w:rsidDel="00821D71" w:rsidRDefault="005474B1" w:rsidP="00CE01DA">
            <w:pPr>
              <w:pStyle w:val="NormalWeb"/>
              <w:spacing w:before="170" w:beforeAutospacing="0" w:after="170" w:afterAutospacing="0"/>
              <w:rPr>
                <w:del w:id="940" w:author="Author"/>
                <w:rFonts w:ascii="Arial" w:hAnsi="Arial" w:cs="Arial"/>
                <w:noProof/>
                <w:szCs w:val="17"/>
                <w:lang w:val="fr-FR"/>
              </w:rPr>
            </w:pPr>
            <w:del w:id="941" w:author="Author">
              <w:r w:rsidRPr="00982192" w:rsidDel="00821D71">
                <w:rPr>
                  <w:rFonts w:ascii="Arial" w:hAnsi="Arial" w:cs="Arial"/>
                  <w:noProof/>
                  <w:szCs w:val="17"/>
                  <w:lang w:val="fr-FR"/>
                </w:rPr>
                <w:delText>[</w:delText>
              </w:r>
              <w:r w:rsidRPr="00982192" w:rsidDel="00821D71">
                <w:rPr>
                  <w:rFonts w:ascii="Arial" w:eastAsia="Times New Roman"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5</w:delText>
              </w:r>
              <w:r w:rsidR="00A4485B" w:rsidRPr="00982192" w:rsidDel="00821D71">
                <w:rPr>
                  <w:rFonts w:ascii="Arial" w:hAnsi="Arial" w:cs="Arial"/>
                  <w:noProof/>
                  <w:szCs w:val="17"/>
                  <w:lang w:val="fr-FR"/>
                </w:rPr>
                <w:delText>6</w:delText>
              </w:r>
              <w:r w:rsidRPr="00982192" w:rsidDel="00821D71">
                <w:rPr>
                  <w:rFonts w:ascii="Arial" w:hAnsi="Arial" w:cs="Arial"/>
                  <w:noProof/>
                  <w:szCs w:val="17"/>
                  <w:lang w:val="fr-FR"/>
                </w:rPr>
                <w:delText>]</w:delText>
              </w:r>
            </w:del>
          </w:p>
        </w:tc>
        <w:tc>
          <w:tcPr>
            <w:tcW w:w="5670" w:type="dxa"/>
          </w:tcPr>
          <w:p w14:paraId="1CAF9462" w14:textId="4BFA2E94" w:rsidR="005474B1" w:rsidRPr="00AA08B5" w:rsidDel="00821D71" w:rsidRDefault="00AA08B5" w:rsidP="00CE01DA">
            <w:pPr>
              <w:pStyle w:val="NormalWeb"/>
              <w:spacing w:before="170" w:beforeAutospacing="0" w:after="170" w:afterAutospacing="0" w:line="276" w:lineRule="auto"/>
              <w:rPr>
                <w:del w:id="942" w:author="Author"/>
                <w:rFonts w:ascii="Arial" w:hAnsi="Arial" w:cs="Arial"/>
                <w:noProof/>
                <w:szCs w:val="17"/>
                <w:lang w:val="fr-FR"/>
              </w:rPr>
            </w:pPr>
            <w:del w:id="943" w:author="Author">
              <w:r w:rsidRPr="00AA08B5" w:rsidDel="00821D71">
                <w:rPr>
                  <w:rFonts w:ascii="Arial" w:hAnsi="Arial" w:cs="Arial"/>
                  <w:noProof/>
                  <w:szCs w:val="17"/>
                  <w:lang w:val="fr-FR"/>
                </w:rPr>
                <w:delText>Le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tête HTTP Max</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Forwards DOIT être utilisé pour permettre au client de réduire la longueur de la chaîne de requête.</w:delText>
              </w:r>
            </w:del>
          </w:p>
        </w:tc>
        <w:tc>
          <w:tcPr>
            <w:tcW w:w="2515" w:type="dxa"/>
          </w:tcPr>
          <w:p w14:paraId="16DC21FC" w14:textId="561B02B0" w:rsidR="005474B1" w:rsidRPr="00982192" w:rsidDel="00821D71" w:rsidRDefault="005474B1" w:rsidP="00CE01DA">
            <w:pPr>
              <w:pStyle w:val="NormalWeb"/>
              <w:spacing w:before="170" w:beforeAutospacing="0" w:after="170" w:afterAutospacing="0"/>
              <w:rPr>
                <w:del w:id="944" w:author="Author"/>
                <w:rFonts w:asciiTheme="minorBidi" w:hAnsiTheme="minorBidi" w:cstheme="minorBidi"/>
                <w:noProof/>
                <w:szCs w:val="17"/>
                <w:lang w:val="fr-FR"/>
              </w:rPr>
            </w:pPr>
            <w:del w:id="945" w:author="Author">
              <w:r w:rsidRPr="00982192" w:rsidDel="00821D71">
                <w:rPr>
                  <w:rFonts w:asciiTheme="minorBidi" w:hAnsiTheme="minorBidi" w:cstheme="minorBidi"/>
                  <w:noProof/>
                  <w:szCs w:val="17"/>
                  <w:lang w:val="fr-FR"/>
                </w:rPr>
                <w:delText>AJ, AX, AAJ, AAX</w:delText>
              </w:r>
            </w:del>
          </w:p>
        </w:tc>
      </w:tr>
      <w:tr w:rsidR="005474B1" w:rsidRPr="00982192" w:rsidDel="00821D71" w14:paraId="1C4D0CE3" w14:textId="002D2915" w:rsidTr="00D35BA5">
        <w:trPr>
          <w:del w:id="946" w:author="Author"/>
        </w:trPr>
        <w:tc>
          <w:tcPr>
            <w:tcW w:w="1075" w:type="dxa"/>
          </w:tcPr>
          <w:p w14:paraId="12C0DF04" w14:textId="5FEA46F7" w:rsidR="005474B1" w:rsidRPr="00982192" w:rsidDel="00821D71" w:rsidRDefault="005474B1" w:rsidP="00CE01DA">
            <w:pPr>
              <w:pStyle w:val="NormalWeb"/>
              <w:spacing w:before="170" w:beforeAutospacing="0" w:after="170" w:afterAutospacing="0"/>
              <w:rPr>
                <w:del w:id="947" w:author="Author"/>
                <w:rFonts w:ascii="Arial" w:hAnsi="Arial" w:cs="Arial"/>
                <w:noProof/>
                <w:szCs w:val="17"/>
                <w:lang w:val="fr-FR"/>
              </w:rPr>
            </w:pPr>
            <w:del w:id="948" w:author="Author">
              <w:r w:rsidRPr="00982192" w:rsidDel="00821D71">
                <w:rPr>
                  <w:rFonts w:ascii="Arial" w:hAnsi="Arial" w:cs="Arial"/>
                  <w:noProof/>
                  <w:szCs w:val="17"/>
                  <w:lang w:val="fr-FR"/>
                </w:rPr>
                <w:delText>[</w:delText>
              </w:r>
              <w:r w:rsidRPr="00982192" w:rsidDel="00821D71">
                <w:rPr>
                  <w:rFonts w:ascii="Arial" w:eastAsia="Times New Roman"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5</w:delText>
              </w:r>
              <w:r w:rsidR="00A4485B" w:rsidRPr="00982192" w:rsidDel="00821D71">
                <w:rPr>
                  <w:rFonts w:ascii="Arial" w:hAnsi="Arial" w:cs="Arial"/>
                  <w:noProof/>
                  <w:szCs w:val="17"/>
                  <w:lang w:val="fr-FR"/>
                </w:rPr>
                <w:delText>8</w:delText>
              </w:r>
              <w:r w:rsidRPr="00982192" w:rsidDel="00821D71">
                <w:rPr>
                  <w:rFonts w:ascii="Arial" w:hAnsi="Arial" w:cs="Arial"/>
                  <w:noProof/>
                  <w:szCs w:val="17"/>
                  <w:lang w:val="fr-FR"/>
                </w:rPr>
                <w:delText>]</w:delText>
              </w:r>
            </w:del>
          </w:p>
        </w:tc>
        <w:tc>
          <w:tcPr>
            <w:tcW w:w="5670" w:type="dxa"/>
          </w:tcPr>
          <w:p w14:paraId="0C385135" w14:textId="6333E01F" w:rsidR="005474B1" w:rsidRPr="00AA08B5" w:rsidDel="00821D71" w:rsidRDefault="00AA08B5" w:rsidP="00CE01DA">
            <w:pPr>
              <w:pStyle w:val="NormalWeb"/>
              <w:spacing w:before="170" w:beforeAutospacing="0" w:after="170" w:afterAutospacing="0" w:line="276" w:lineRule="auto"/>
              <w:rPr>
                <w:del w:id="949" w:author="Author"/>
                <w:rFonts w:ascii="Arial" w:hAnsi="Arial" w:cs="Arial"/>
                <w:noProof/>
                <w:szCs w:val="17"/>
                <w:lang w:val="fr-FR"/>
              </w:rPr>
            </w:pPr>
            <w:del w:id="950" w:author="Author">
              <w:r w:rsidRPr="00AA08B5" w:rsidDel="00821D71">
                <w:rPr>
                  <w:rFonts w:ascii="Arial" w:hAnsi="Arial" w:cs="Arial"/>
                  <w:noProof/>
                  <w:szCs w:val="17"/>
                  <w:lang w:val="fr-FR"/>
                </w:rPr>
                <w:delText>Les réponses à TRACE NE DOIVENT PAS être mises en antémémoire</w:delText>
              </w:r>
            </w:del>
          </w:p>
        </w:tc>
        <w:tc>
          <w:tcPr>
            <w:tcW w:w="2515" w:type="dxa"/>
          </w:tcPr>
          <w:p w14:paraId="67900CEF" w14:textId="5B8E6107" w:rsidR="005474B1" w:rsidRPr="00982192" w:rsidDel="00821D71" w:rsidRDefault="005474B1" w:rsidP="00CE01DA">
            <w:pPr>
              <w:pStyle w:val="NormalWeb"/>
              <w:spacing w:before="170" w:beforeAutospacing="0" w:after="170" w:afterAutospacing="0"/>
              <w:rPr>
                <w:del w:id="951" w:author="Author"/>
                <w:rFonts w:asciiTheme="minorBidi" w:hAnsiTheme="minorBidi" w:cstheme="minorBidi"/>
                <w:noProof/>
                <w:szCs w:val="17"/>
                <w:lang w:val="fr-FR"/>
              </w:rPr>
            </w:pPr>
            <w:del w:id="952" w:author="Author">
              <w:r w:rsidRPr="00982192" w:rsidDel="00821D71">
                <w:rPr>
                  <w:rFonts w:asciiTheme="minorBidi" w:hAnsiTheme="minorBidi" w:cstheme="minorBidi"/>
                  <w:noProof/>
                  <w:szCs w:val="17"/>
                  <w:lang w:val="fr-FR"/>
                </w:rPr>
                <w:delText>AJ, AX, AAJ, AAX</w:delText>
              </w:r>
            </w:del>
          </w:p>
        </w:tc>
      </w:tr>
      <w:tr w:rsidR="005474B1" w:rsidRPr="00982192" w:rsidDel="00821D71" w14:paraId="794AF92F" w14:textId="7948FDB3" w:rsidTr="00D35BA5">
        <w:trPr>
          <w:del w:id="953" w:author="Author"/>
        </w:trPr>
        <w:tc>
          <w:tcPr>
            <w:tcW w:w="1075" w:type="dxa"/>
          </w:tcPr>
          <w:p w14:paraId="52F40EB2" w14:textId="5A4A4F7C" w:rsidR="005474B1" w:rsidRPr="00982192" w:rsidDel="00821D71" w:rsidRDefault="005474B1" w:rsidP="00CE01DA">
            <w:pPr>
              <w:pStyle w:val="NormalWeb"/>
              <w:spacing w:before="170" w:beforeAutospacing="0" w:after="170" w:afterAutospacing="0"/>
              <w:rPr>
                <w:del w:id="954" w:author="Author"/>
                <w:rFonts w:ascii="Arial" w:hAnsi="Arial" w:cs="Arial"/>
                <w:noProof/>
                <w:szCs w:val="17"/>
                <w:lang w:val="fr-FR"/>
              </w:rPr>
            </w:pPr>
            <w:del w:id="95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6</w:delText>
              </w:r>
              <w:r w:rsidR="00A4485B" w:rsidRPr="00982192" w:rsidDel="00821D71">
                <w:rPr>
                  <w:rFonts w:ascii="Arial" w:eastAsia="Times New Roman" w:hAnsi="Arial" w:cs="Arial"/>
                  <w:noProof/>
                  <w:szCs w:val="17"/>
                  <w:lang w:val="fr-FR"/>
                </w:rPr>
                <w:delText>0</w:delText>
              </w:r>
              <w:r w:rsidRPr="00982192" w:rsidDel="00821D71">
                <w:rPr>
                  <w:rFonts w:ascii="Arial" w:eastAsia="Times New Roman" w:hAnsi="Arial" w:cs="Arial"/>
                  <w:noProof/>
                  <w:szCs w:val="17"/>
                  <w:lang w:val="fr-FR"/>
                </w:rPr>
                <w:delText>]</w:delText>
              </w:r>
            </w:del>
          </w:p>
        </w:tc>
        <w:tc>
          <w:tcPr>
            <w:tcW w:w="5670" w:type="dxa"/>
          </w:tcPr>
          <w:p w14:paraId="77E49F46" w14:textId="53A11BBA" w:rsidR="005474B1" w:rsidRPr="00204DFD" w:rsidDel="00821D71" w:rsidRDefault="00204DFD" w:rsidP="00CE01DA">
            <w:pPr>
              <w:pStyle w:val="NormalWeb"/>
              <w:spacing w:before="170" w:beforeAutospacing="0" w:after="170" w:afterAutospacing="0" w:line="276" w:lineRule="auto"/>
              <w:rPr>
                <w:del w:id="956" w:author="Author"/>
                <w:rFonts w:ascii="Arial" w:eastAsia="Times New Roman" w:hAnsi="Arial" w:cs="Arial"/>
                <w:noProof/>
                <w:szCs w:val="17"/>
                <w:lang w:val="fr-FR"/>
              </w:rPr>
            </w:pPr>
            <w:del w:id="957" w:author="Author">
              <w:r w:rsidRPr="00204DFD" w:rsidDel="00821D71">
                <w:rPr>
                  <w:rFonts w:ascii="Arial" w:eastAsia="Times New Roman" w:hAnsi="Arial" w:cs="Arial"/>
                  <w:noProof/>
                  <w:szCs w:val="17"/>
                  <w:lang w:val="fr-FR"/>
                </w:rPr>
                <w:delText>Une requête OPTIONS DOIT être idempotente</w:delText>
              </w:r>
            </w:del>
          </w:p>
        </w:tc>
        <w:tc>
          <w:tcPr>
            <w:tcW w:w="2515" w:type="dxa"/>
          </w:tcPr>
          <w:p w14:paraId="18BF2DC1" w14:textId="46EFD19B" w:rsidR="005474B1" w:rsidRPr="00982192" w:rsidDel="00821D71" w:rsidRDefault="005474B1" w:rsidP="00CE01DA">
            <w:pPr>
              <w:pStyle w:val="NormalWeb"/>
              <w:spacing w:before="170" w:beforeAutospacing="0" w:after="170" w:afterAutospacing="0"/>
              <w:rPr>
                <w:del w:id="958" w:author="Author"/>
                <w:rFonts w:asciiTheme="minorBidi" w:hAnsiTheme="minorBidi" w:cstheme="minorBidi"/>
                <w:noProof/>
                <w:szCs w:val="17"/>
                <w:lang w:val="fr-FR"/>
              </w:rPr>
            </w:pPr>
            <w:del w:id="959" w:author="Author">
              <w:r w:rsidRPr="00982192" w:rsidDel="00821D71">
                <w:rPr>
                  <w:rFonts w:asciiTheme="minorBidi" w:hAnsiTheme="minorBidi" w:cstheme="minorBidi"/>
                  <w:noProof/>
                  <w:szCs w:val="17"/>
                  <w:lang w:val="fr-FR"/>
                </w:rPr>
                <w:delText>AJ, AX, AAJ, AAX</w:delText>
              </w:r>
            </w:del>
          </w:p>
        </w:tc>
      </w:tr>
      <w:tr w:rsidR="005474B1" w:rsidRPr="00982192" w:rsidDel="00821D71" w14:paraId="688191B5" w14:textId="0494D4AC" w:rsidTr="00D35BA5">
        <w:trPr>
          <w:del w:id="960" w:author="Author"/>
        </w:trPr>
        <w:tc>
          <w:tcPr>
            <w:tcW w:w="1075" w:type="dxa"/>
          </w:tcPr>
          <w:p w14:paraId="4C46897E" w14:textId="3065CEA9" w:rsidR="005474B1" w:rsidRPr="00982192" w:rsidDel="00821D71" w:rsidRDefault="005474B1" w:rsidP="00CE01DA">
            <w:pPr>
              <w:pStyle w:val="NormalWeb"/>
              <w:spacing w:before="170" w:beforeAutospacing="0" w:after="170" w:afterAutospacing="0"/>
              <w:rPr>
                <w:del w:id="961" w:author="Author"/>
                <w:rFonts w:ascii="Arial" w:hAnsi="Arial" w:cs="Arial"/>
                <w:noProof/>
                <w:szCs w:val="17"/>
                <w:lang w:val="fr-FR"/>
              </w:rPr>
            </w:pPr>
            <w:del w:id="96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001B65AE" w:rsidDel="00821D71">
                <w:rPr>
                  <w:rFonts w:ascii="Arial" w:eastAsia="Times New Roman" w:hAnsi="Arial" w:cs="Arial"/>
                  <w:noProof/>
                  <w:szCs w:val="17"/>
                  <w:lang w:val="fr-FR"/>
                </w:rPr>
                <w:delText>70</w:delText>
              </w:r>
              <w:r w:rsidRPr="00982192" w:rsidDel="00821D71">
                <w:rPr>
                  <w:rFonts w:ascii="Arial" w:eastAsia="Times New Roman" w:hAnsi="Arial" w:cs="Arial"/>
                  <w:noProof/>
                  <w:szCs w:val="17"/>
                  <w:lang w:val="fr-FR"/>
                </w:rPr>
                <w:delText>]</w:delText>
              </w:r>
            </w:del>
          </w:p>
        </w:tc>
        <w:tc>
          <w:tcPr>
            <w:tcW w:w="5670" w:type="dxa"/>
          </w:tcPr>
          <w:p w14:paraId="491585B5" w14:textId="79B313FD" w:rsidR="005474B1" w:rsidRPr="00204DFD" w:rsidDel="00821D71" w:rsidRDefault="00204DFD" w:rsidP="00CE01DA">
            <w:pPr>
              <w:spacing w:before="170" w:after="170" w:line="276" w:lineRule="auto"/>
              <w:rPr>
                <w:del w:id="963" w:author="Author"/>
                <w:rFonts w:ascii="Arial" w:eastAsia="Times New Roman" w:hAnsi="Arial" w:cs="Arial"/>
                <w:noProof/>
                <w:szCs w:val="17"/>
                <w:lang w:val="fr-FR"/>
              </w:rPr>
            </w:pPr>
            <w:del w:id="964" w:author="Author">
              <w:r w:rsidRPr="00204DFD" w:rsidDel="00821D71">
                <w:rPr>
                  <w:rFonts w:ascii="Arial" w:eastAsia="Times New Roman" w:hAnsi="Arial" w:cs="Arial"/>
                  <w:noProof/>
                  <w:szCs w:val="17"/>
                  <w:lang w:val="fr-FR"/>
                </w:rPr>
                <w:delText>Une API Web DOIT utiliser des paramètres de requête pour exécuter la pagination</w:delText>
              </w:r>
            </w:del>
          </w:p>
        </w:tc>
        <w:tc>
          <w:tcPr>
            <w:tcW w:w="2515" w:type="dxa"/>
          </w:tcPr>
          <w:p w14:paraId="59B74FE9" w14:textId="79C7E478" w:rsidR="005474B1" w:rsidRPr="00982192" w:rsidDel="00821D71" w:rsidRDefault="005474B1" w:rsidP="00CE01DA">
            <w:pPr>
              <w:pStyle w:val="NormalWeb"/>
              <w:spacing w:before="170" w:beforeAutospacing="0" w:after="170" w:afterAutospacing="0"/>
              <w:rPr>
                <w:del w:id="965" w:author="Author"/>
                <w:rFonts w:asciiTheme="minorBidi" w:hAnsiTheme="minorBidi" w:cstheme="minorBidi"/>
                <w:noProof/>
                <w:szCs w:val="17"/>
                <w:lang w:val="fr-FR"/>
              </w:rPr>
            </w:pPr>
            <w:del w:id="966" w:author="Author">
              <w:r w:rsidRPr="00982192" w:rsidDel="00821D71">
                <w:rPr>
                  <w:rFonts w:asciiTheme="minorBidi" w:hAnsiTheme="minorBidi" w:cstheme="minorBidi"/>
                  <w:noProof/>
                  <w:szCs w:val="17"/>
                  <w:lang w:val="fr-FR"/>
                </w:rPr>
                <w:delText>AJ, AX, AAJ, AAX</w:delText>
              </w:r>
            </w:del>
          </w:p>
        </w:tc>
      </w:tr>
      <w:tr w:rsidR="005474B1" w:rsidRPr="00982192" w:rsidDel="00821D71" w14:paraId="66803214" w14:textId="2B94052A" w:rsidTr="00D35BA5">
        <w:trPr>
          <w:del w:id="967" w:author="Author"/>
        </w:trPr>
        <w:tc>
          <w:tcPr>
            <w:tcW w:w="1075" w:type="dxa"/>
          </w:tcPr>
          <w:p w14:paraId="4DBFB474" w14:textId="4C71DD48" w:rsidR="005474B1" w:rsidRPr="00982192" w:rsidDel="00821D71" w:rsidRDefault="005474B1" w:rsidP="00CE01DA">
            <w:pPr>
              <w:pStyle w:val="NormalWeb"/>
              <w:spacing w:before="170" w:beforeAutospacing="0" w:after="170" w:afterAutospacing="0"/>
              <w:rPr>
                <w:del w:id="968" w:author="Author"/>
                <w:rFonts w:ascii="Arial" w:hAnsi="Arial" w:cs="Arial"/>
                <w:noProof/>
                <w:szCs w:val="17"/>
                <w:lang w:val="fr-FR"/>
              </w:rPr>
            </w:pPr>
            <w:del w:id="969"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7</w:delText>
              </w:r>
              <w:r w:rsidR="001B65AE"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4E7AAEF7" w14:textId="136C9812" w:rsidR="005474B1" w:rsidRPr="00204DFD" w:rsidDel="00821D71" w:rsidRDefault="00204DFD" w:rsidP="00CE01DA">
            <w:pPr>
              <w:spacing w:before="170" w:after="170" w:line="276" w:lineRule="auto"/>
              <w:rPr>
                <w:del w:id="970" w:author="Author"/>
                <w:rFonts w:ascii="Arial" w:eastAsia="Times New Roman" w:hAnsi="Arial" w:cs="Arial"/>
                <w:noProof/>
                <w:szCs w:val="17"/>
                <w:lang w:val="fr-FR"/>
              </w:rPr>
            </w:pPr>
            <w:del w:id="971" w:author="Author">
              <w:r w:rsidRPr="00204DFD" w:rsidDel="00821D71">
                <w:rPr>
                  <w:rFonts w:ascii="Arial" w:eastAsia="Times New Roman" w:hAnsi="Arial" w:cs="Arial"/>
                  <w:noProof/>
                  <w:szCs w:val="17"/>
                  <w:lang w:val="fr-FR"/>
                </w:rPr>
                <w:delText>Une API Web NE DOIT PAS utiliser d</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têtes HTTP pour exécuter la pagination</w:delText>
              </w:r>
            </w:del>
          </w:p>
        </w:tc>
        <w:tc>
          <w:tcPr>
            <w:tcW w:w="2515" w:type="dxa"/>
          </w:tcPr>
          <w:p w14:paraId="539717FD" w14:textId="0F9D9619" w:rsidR="005474B1" w:rsidRPr="00982192" w:rsidDel="00821D71" w:rsidRDefault="005474B1" w:rsidP="00CE01DA">
            <w:pPr>
              <w:pStyle w:val="NormalWeb"/>
              <w:spacing w:before="170" w:beforeAutospacing="0" w:after="170" w:afterAutospacing="0"/>
              <w:rPr>
                <w:del w:id="972" w:author="Author"/>
                <w:rFonts w:asciiTheme="minorBidi" w:hAnsiTheme="minorBidi" w:cstheme="minorBidi"/>
                <w:noProof/>
                <w:szCs w:val="17"/>
                <w:lang w:val="fr-FR"/>
              </w:rPr>
            </w:pPr>
            <w:del w:id="973" w:author="Author">
              <w:r w:rsidRPr="00982192" w:rsidDel="00821D71">
                <w:rPr>
                  <w:rFonts w:asciiTheme="minorBidi" w:hAnsiTheme="minorBidi" w:cstheme="minorBidi"/>
                  <w:noProof/>
                  <w:szCs w:val="17"/>
                  <w:lang w:val="fr-FR"/>
                </w:rPr>
                <w:delText>AJ, AX, AAJ, AAX</w:delText>
              </w:r>
            </w:del>
          </w:p>
        </w:tc>
      </w:tr>
      <w:tr w:rsidR="005474B1" w:rsidRPr="00982192" w:rsidDel="00821D71" w14:paraId="7CF292E2" w14:textId="249E83A2" w:rsidTr="00D35BA5">
        <w:trPr>
          <w:del w:id="974" w:author="Author"/>
        </w:trPr>
        <w:tc>
          <w:tcPr>
            <w:tcW w:w="1075" w:type="dxa"/>
          </w:tcPr>
          <w:p w14:paraId="761CDA9D" w14:textId="4806ECE6" w:rsidR="005474B1" w:rsidRPr="00982192" w:rsidDel="00821D71" w:rsidRDefault="005474B1" w:rsidP="00CE01DA">
            <w:pPr>
              <w:pStyle w:val="NormalWeb"/>
              <w:spacing w:before="170" w:beforeAutospacing="0" w:after="170" w:afterAutospacing="0"/>
              <w:rPr>
                <w:del w:id="975" w:author="Author"/>
                <w:rFonts w:ascii="Arial" w:hAnsi="Arial" w:cs="Arial"/>
                <w:noProof/>
                <w:szCs w:val="17"/>
                <w:lang w:val="fr-FR"/>
              </w:rPr>
            </w:pPr>
            <w:del w:id="976"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7</w:delText>
              </w:r>
              <w:r w:rsidR="001B65AE" w:rsidDel="00821D71">
                <w:rPr>
                  <w:rFonts w:ascii="Arial" w:hAnsi="Arial" w:cs="Arial"/>
                  <w:noProof/>
                  <w:szCs w:val="17"/>
                  <w:lang w:val="fr-FR"/>
                </w:rPr>
                <w:delText>5</w:delText>
              </w:r>
              <w:r w:rsidRPr="00982192" w:rsidDel="00821D71">
                <w:rPr>
                  <w:rFonts w:ascii="Arial" w:hAnsi="Arial" w:cs="Arial"/>
                  <w:noProof/>
                  <w:szCs w:val="17"/>
                  <w:lang w:val="fr-FR"/>
                </w:rPr>
                <w:delText>]</w:delText>
              </w:r>
            </w:del>
          </w:p>
        </w:tc>
        <w:tc>
          <w:tcPr>
            <w:tcW w:w="5670" w:type="dxa"/>
          </w:tcPr>
          <w:p w14:paraId="4BFBB0D8" w14:textId="4D3B2B5C" w:rsidR="005474B1" w:rsidRPr="00204DFD" w:rsidDel="00821D71" w:rsidRDefault="00204DFD" w:rsidP="00CE01DA">
            <w:pPr>
              <w:spacing w:before="170" w:after="170" w:line="276" w:lineRule="auto"/>
              <w:rPr>
                <w:del w:id="977" w:author="Author"/>
                <w:rFonts w:ascii="Arial" w:hAnsi="Arial" w:cs="Arial"/>
                <w:noProof/>
                <w:szCs w:val="17"/>
                <w:lang w:val="fr-FR"/>
              </w:rPr>
            </w:pPr>
            <w:del w:id="978" w:author="Author">
              <w:r w:rsidRPr="00204DFD" w:rsidDel="00821D71">
                <w:rPr>
                  <w:rFonts w:ascii="Arial" w:eastAsia="Times New Roman" w:hAnsi="Arial" w:cs="Arial"/>
                  <w:noProof/>
                  <w:szCs w:val="17"/>
                  <w:lang w:val="fr-FR"/>
                </w:rPr>
                <w:delText xml:space="preserve">Afin de spécifier un critère de tri </w:delText>
              </w:r>
              <w:r w:rsidRPr="00204DFD" w:rsidDel="00821D71">
                <w:rPr>
                  <w:rFonts w:ascii="Arial" w:hAnsi="Arial" w:cs="Arial"/>
                  <w:noProof/>
                  <w:szCs w:val="17"/>
                  <w:lang w:val="fr-FR"/>
                </w:rPr>
                <w:delText>multi</w:delText>
              </w:r>
              <w:r w:rsidR="00031838" w:rsidDel="00821D71">
                <w:rPr>
                  <w:rFonts w:ascii="Arial" w:hAnsi="Arial" w:cs="Arial"/>
                  <w:noProof/>
                  <w:szCs w:val="17"/>
                  <w:lang w:val="fr-FR"/>
                </w:rPr>
                <w:delText>attribut</w:delText>
              </w:r>
              <w:r w:rsidRPr="00204DFD" w:rsidDel="00821D71">
                <w:rPr>
                  <w:rFonts w:ascii="Arial" w:hAnsi="Arial" w:cs="Arial"/>
                  <w:noProof/>
                  <w:szCs w:val="17"/>
                  <w:lang w:val="fr-FR"/>
                </w:rPr>
                <w:delText>, un paramètre de requête DOIT être utili</w:delText>
              </w:r>
              <w:r w:rsidR="00334310" w:rsidRPr="00204DFD" w:rsidDel="00821D71">
                <w:rPr>
                  <w:rFonts w:ascii="Arial" w:hAnsi="Arial" w:cs="Arial"/>
                  <w:noProof/>
                  <w:szCs w:val="17"/>
                  <w:lang w:val="fr-FR"/>
                </w:rPr>
                <w:delText>sé</w:delText>
              </w:r>
              <w:r w:rsidR="00334310" w:rsidDel="00821D71">
                <w:rPr>
                  <w:rFonts w:ascii="Arial" w:hAnsi="Arial" w:cs="Arial"/>
                  <w:noProof/>
                  <w:szCs w:val="17"/>
                  <w:lang w:val="fr-FR"/>
                </w:rPr>
                <w:delText xml:space="preserve">.  </w:delText>
              </w:r>
              <w:r w:rsidR="00334310" w:rsidRPr="00204DFD" w:rsidDel="00821D71">
                <w:rPr>
                  <w:rFonts w:ascii="Arial" w:hAnsi="Arial" w:cs="Arial"/>
                  <w:noProof/>
                  <w:szCs w:val="17"/>
                  <w:lang w:val="fr-FR"/>
                </w:rPr>
                <w:delText>La</w:delText>
              </w:r>
              <w:r w:rsidRPr="00204DFD" w:rsidDel="00821D71">
                <w:rPr>
                  <w:rFonts w:ascii="Arial" w:hAnsi="Arial" w:cs="Arial"/>
                  <w:noProof/>
                  <w:szCs w:val="17"/>
                  <w:lang w:val="fr-FR"/>
                </w:rPr>
                <w:delText xml:space="preserve"> valeur de ce </w:delText>
              </w:r>
              <w:r w:rsidRPr="00204DFD" w:rsidDel="00821D71">
                <w:rPr>
                  <w:rFonts w:ascii="Arial" w:eastAsia="Times New Roman" w:hAnsi="Arial" w:cs="Arial"/>
                  <w:noProof/>
                  <w:szCs w:val="17"/>
                  <w:lang w:val="fr-FR"/>
                </w:rPr>
                <w:delText xml:space="preserve">paramètre est une liste de clés de tri séparées par une virgule et de sens de tri avec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asc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croissant ou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desc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décroissa</w:delText>
              </w:r>
              <w:r w:rsidR="00334310" w:rsidRPr="00204DFD" w:rsidDel="00821D71">
                <w:rPr>
                  <w:rFonts w:ascii="Arial" w:eastAsia="Times New Roman" w:hAnsi="Arial" w:cs="Arial"/>
                  <w:noProof/>
                  <w:szCs w:val="17"/>
                  <w:lang w:val="fr-FR"/>
                </w:rPr>
                <w:delText>nt</w:delText>
              </w:r>
              <w:r w:rsidR="00334310" w:rsidDel="00821D71">
                <w:rPr>
                  <w:rFonts w:ascii="Arial" w:eastAsia="Times New Roman" w:hAnsi="Arial" w:cs="Arial"/>
                  <w:noProof/>
                  <w:szCs w:val="17"/>
                  <w:lang w:val="fr-FR"/>
                </w:rPr>
                <w:delText xml:space="preserve">.  </w:delText>
              </w:r>
              <w:r w:rsidR="00334310" w:rsidRPr="00204DFD" w:rsidDel="00821D71">
                <w:rPr>
                  <w:rFonts w:ascii="Arial" w:eastAsia="Times New Roman" w:hAnsi="Arial" w:cs="Arial"/>
                  <w:noProof/>
                  <w:szCs w:val="17"/>
                  <w:lang w:val="fr-FR"/>
                </w:rPr>
                <w:delText>Ce</w:delText>
              </w:r>
              <w:r w:rsidRPr="00204DFD" w:rsidDel="00821D71">
                <w:rPr>
                  <w:rFonts w:ascii="Arial" w:eastAsia="Times New Roman" w:hAnsi="Arial" w:cs="Arial"/>
                  <w:noProof/>
                  <w:szCs w:val="17"/>
                  <w:lang w:val="fr-FR"/>
                </w:rPr>
                <w:delText>s dernier</w:delText>
              </w:r>
              <w:r w:rsidR="002F560A" w:rsidDel="00821D71">
                <w:rPr>
                  <w:rFonts w:ascii="Arial" w:eastAsia="Times New Roman" w:hAnsi="Arial" w:cs="Arial"/>
                  <w:noProof/>
                  <w:szCs w:val="17"/>
                  <w:lang w:val="fr-FR"/>
                </w:rPr>
                <w:delText>s</w:delText>
              </w:r>
              <w:r w:rsidRPr="00204DFD" w:rsidDel="00821D71">
                <w:rPr>
                  <w:rFonts w:ascii="Arial" w:eastAsia="Times New Roman" w:hAnsi="Arial" w:cs="Arial"/>
                  <w:noProof/>
                  <w:szCs w:val="17"/>
                  <w:lang w:val="fr-FR"/>
                </w:rPr>
                <w:delText xml:space="preserve"> PEUVENT être ajoutés à chaque clé de tri, séparés par les deux</w:delText>
              </w:r>
              <w:r w:rsidR="002D56D3" w:rsidDel="00821D71">
                <w:rPr>
                  <w:rFonts w:ascii="Arial" w:eastAsia="Times New Roman" w:hAnsi="Arial" w:cs="Arial"/>
                  <w:noProof/>
                  <w:szCs w:val="17"/>
                  <w:lang w:val="fr-FR"/>
                </w:rPr>
                <w:delText> </w:delText>
              </w:r>
              <w:r w:rsidRPr="00204DFD" w:rsidDel="00821D71">
                <w:rPr>
                  <w:rFonts w:ascii="Arial" w:eastAsia="Times New Roman" w:hAnsi="Arial" w:cs="Arial"/>
                  <w:noProof/>
                  <w:szCs w:val="17"/>
                  <w:lang w:val="fr-FR"/>
                </w:rPr>
                <w:delText>poin</w:delText>
              </w:r>
              <w:r w:rsidR="00334310" w:rsidRPr="00204DFD"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204DFD" w:rsidDel="00821D71">
                <w:rPr>
                  <w:rFonts w:ascii="Arial" w:hAnsi="Arial" w:cs="Arial"/>
                  <w:noProof/>
                  <w:szCs w:val="17"/>
                  <w:lang w:val="fr-FR"/>
                </w:rPr>
                <w:delText>Le</w:delText>
              </w:r>
              <w:r w:rsidRPr="00204DFD" w:rsidDel="00821D71">
                <w:rPr>
                  <w:rFonts w:ascii="Arial" w:hAnsi="Arial" w:cs="Arial"/>
                  <w:noProof/>
                  <w:szCs w:val="17"/>
                  <w:lang w:val="fr-FR"/>
                </w:rPr>
                <w:delText xml:space="preserve"> serveur DOIT définir le sens par défaut si celui</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ci n</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est pas spécifié pour une clé</w:delText>
              </w:r>
              <w:r w:rsidR="005474B1" w:rsidRPr="00204DFD" w:rsidDel="00821D71">
                <w:rPr>
                  <w:rFonts w:ascii="Arial" w:hAnsi="Arial" w:cs="Arial"/>
                  <w:noProof/>
                  <w:szCs w:val="17"/>
                  <w:lang w:val="fr-FR"/>
                </w:rPr>
                <w:delText>.</w:delText>
              </w:r>
            </w:del>
          </w:p>
        </w:tc>
        <w:tc>
          <w:tcPr>
            <w:tcW w:w="2515" w:type="dxa"/>
          </w:tcPr>
          <w:p w14:paraId="11BC3965" w14:textId="4FE1CDBC" w:rsidR="005474B1" w:rsidRPr="00982192" w:rsidDel="00821D71" w:rsidRDefault="005474B1" w:rsidP="00CE01DA">
            <w:pPr>
              <w:pStyle w:val="NormalWeb"/>
              <w:spacing w:before="170" w:beforeAutospacing="0" w:after="170" w:afterAutospacing="0"/>
              <w:rPr>
                <w:del w:id="979" w:author="Author"/>
                <w:rFonts w:asciiTheme="minorBidi" w:hAnsiTheme="minorBidi" w:cstheme="minorBidi"/>
                <w:noProof/>
                <w:szCs w:val="17"/>
                <w:lang w:val="fr-FR"/>
              </w:rPr>
            </w:pPr>
            <w:del w:id="980" w:author="Author">
              <w:r w:rsidRPr="00982192" w:rsidDel="00821D71">
                <w:rPr>
                  <w:rFonts w:asciiTheme="minorBidi" w:hAnsiTheme="minorBidi" w:cstheme="minorBidi"/>
                  <w:noProof/>
                  <w:szCs w:val="17"/>
                  <w:lang w:val="fr-FR"/>
                </w:rPr>
                <w:delText>AJ, AX, AAJ, AAX</w:delText>
              </w:r>
            </w:del>
          </w:p>
        </w:tc>
      </w:tr>
      <w:tr w:rsidR="005474B1" w:rsidRPr="00982192" w:rsidDel="00821D71" w14:paraId="54335633" w14:textId="25913E3E" w:rsidTr="00D35BA5">
        <w:trPr>
          <w:del w:id="981" w:author="Author"/>
        </w:trPr>
        <w:tc>
          <w:tcPr>
            <w:tcW w:w="1075" w:type="dxa"/>
          </w:tcPr>
          <w:p w14:paraId="00F9D4FA" w14:textId="4238A606" w:rsidR="005474B1" w:rsidRPr="00982192" w:rsidDel="00821D71" w:rsidRDefault="005474B1" w:rsidP="00CE01DA">
            <w:pPr>
              <w:pStyle w:val="NormalWeb"/>
              <w:spacing w:before="170" w:beforeAutospacing="0" w:after="170" w:afterAutospacing="0"/>
              <w:rPr>
                <w:del w:id="982" w:author="Author"/>
                <w:rFonts w:ascii="Arial" w:hAnsi="Arial" w:cs="Arial"/>
                <w:noProof/>
                <w:szCs w:val="17"/>
                <w:lang w:val="fr-FR"/>
              </w:rPr>
            </w:pPr>
            <w:del w:id="983"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7</w:delText>
              </w:r>
              <w:r w:rsidR="001B65AE" w:rsidDel="00821D71">
                <w:rPr>
                  <w:rFonts w:ascii="Arial" w:hAnsi="Arial" w:cs="Arial"/>
                  <w:noProof/>
                  <w:szCs w:val="17"/>
                  <w:lang w:val="fr-FR"/>
                </w:rPr>
                <w:delText>6</w:delText>
              </w:r>
              <w:r w:rsidRPr="00982192" w:rsidDel="00821D71">
                <w:rPr>
                  <w:rFonts w:ascii="Arial" w:hAnsi="Arial" w:cs="Arial"/>
                  <w:noProof/>
                  <w:szCs w:val="17"/>
                  <w:lang w:val="fr-FR"/>
                </w:rPr>
                <w:delText>]</w:delText>
              </w:r>
            </w:del>
          </w:p>
        </w:tc>
        <w:tc>
          <w:tcPr>
            <w:tcW w:w="5670" w:type="dxa"/>
          </w:tcPr>
          <w:p w14:paraId="0B6C2B74" w14:textId="25F63795" w:rsidR="005474B1" w:rsidRPr="00034489" w:rsidDel="00821D71" w:rsidRDefault="00034489" w:rsidP="00CE01DA">
            <w:pPr>
              <w:spacing w:before="170" w:after="170" w:line="276" w:lineRule="auto"/>
              <w:rPr>
                <w:del w:id="984" w:author="Author"/>
                <w:rFonts w:ascii="Arial" w:hAnsi="Arial" w:cs="Arial"/>
                <w:noProof/>
                <w:szCs w:val="17"/>
                <w:lang w:val="fr-FR"/>
              </w:rPr>
            </w:pPr>
            <w:del w:id="985" w:author="Author">
              <w:r w:rsidRPr="00034489" w:rsidDel="00821D71">
                <w:rPr>
                  <w:rFonts w:ascii="Arial" w:hAnsi="Arial" w:cs="Arial"/>
                  <w:noProof/>
                  <w:szCs w:val="17"/>
                  <w:lang w:val="fr-FR"/>
                </w:rPr>
                <w:delText>Une API Web DEVRAIT renvoyer les critères de tri dans la réponse</w:delText>
              </w:r>
            </w:del>
          </w:p>
        </w:tc>
        <w:tc>
          <w:tcPr>
            <w:tcW w:w="2515" w:type="dxa"/>
          </w:tcPr>
          <w:p w14:paraId="4FCBB032" w14:textId="4C48F2A3" w:rsidR="005474B1" w:rsidRPr="00982192" w:rsidDel="00821D71" w:rsidRDefault="005474B1" w:rsidP="00CE01DA">
            <w:pPr>
              <w:pStyle w:val="NormalWeb"/>
              <w:spacing w:before="170" w:beforeAutospacing="0" w:after="170" w:afterAutospacing="0"/>
              <w:rPr>
                <w:del w:id="986" w:author="Author"/>
                <w:rFonts w:asciiTheme="minorBidi" w:hAnsiTheme="minorBidi" w:cstheme="minorBidi"/>
                <w:noProof/>
                <w:szCs w:val="17"/>
                <w:lang w:val="fr-FR"/>
              </w:rPr>
            </w:pPr>
            <w:del w:id="987" w:author="Author">
              <w:r w:rsidRPr="00982192" w:rsidDel="00821D71">
                <w:rPr>
                  <w:rFonts w:asciiTheme="minorBidi" w:hAnsiTheme="minorBidi" w:cstheme="minorBidi"/>
                  <w:noProof/>
                  <w:szCs w:val="17"/>
                  <w:lang w:val="fr-FR"/>
                </w:rPr>
                <w:delText>AJ, AX, AAJ, AAX</w:delText>
              </w:r>
            </w:del>
          </w:p>
        </w:tc>
      </w:tr>
      <w:tr w:rsidR="005474B1" w:rsidRPr="00982192" w:rsidDel="00821D71" w14:paraId="4280130A" w14:textId="66D2FCC1" w:rsidTr="00D35BA5">
        <w:trPr>
          <w:del w:id="988" w:author="Author"/>
        </w:trPr>
        <w:tc>
          <w:tcPr>
            <w:tcW w:w="1075" w:type="dxa"/>
          </w:tcPr>
          <w:p w14:paraId="507ED791" w14:textId="11664DCD" w:rsidR="005474B1" w:rsidRPr="00982192" w:rsidDel="00821D71" w:rsidRDefault="005474B1" w:rsidP="00CE01DA">
            <w:pPr>
              <w:pStyle w:val="NormalWeb"/>
              <w:spacing w:before="170" w:beforeAutospacing="0" w:after="170" w:afterAutospacing="0"/>
              <w:rPr>
                <w:del w:id="989" w:author="Author"/>
                <w:rFonts w:ascii="Arial" w:hAnsi="Arial" w:cs="Arial"/>
                <w:noProof/>
                <w:szCs w:val="17"/>
                <w:lang w:val="fr-FR"/>
              </w:rPr>
            </w:pPr>
            <w:del w:id="990"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7</w:delText>
              </w:r>
              <w:r w:rsidR="001B65AE" w:rsidDel="00821D71">
                <w:rPr>
                  <w:rFonts w:ascii="Arial" w:eastAsia="Times New Roman" w:hAnsi="Arial" w:cs="Arial"/>
                  <w:noProof/>
                  <w:szCs w:val="17"/>
                  <w:lang w:val="fr-FR"/>
                </w:rPr>
                <w:delText>9</w:delText>
              </w:r>
              <w:r w:rsidRPr="00982192" w:rsidDel="00821D71">
                <w:rPr>
                  <w:rFonts w:ascii="Arial" w:eastAsia="Times New Roman" w:hAnsi="Arial" w:cs="Arial"/>
                  <w:noProof/>
                  <w:szCs w:val="17"/>
                  <w:lang w:val="fr-FR"/>
                </w:rPr>
                <w:delText>]</w:delText>
              </w:r>
            </w:del>
          </w:p>
        </w:tc>
        <w:tc>
          <w:tcPr>
            <w:tcW w:w="5670" w:type="dxa"/>
          </w:tcPr>
          <w:p w14:paraId="2D20A4E0" w14:textId="2D53D80B" w:rsidR="005474B1" w:rsidRPr="00034489" w:rsidDel="00821D71" w:rsidRDefault="00034489" w:rsidP="00CE01DA">
            <w:pPr>
              <w:spacing w:before="170" w:after="170" w:line="276" w:lineRule="auto"/>
              <w:rPr>
                <w:del w:id="991" w:author="Author"/>
                <w:rFonts w:ascii="Arial" w:eastAsia="Times New Roman" w:hAnsi="Arial" w:cs="Arial"/>
                <w:noProof/>
                <w:szCs w:val="17"/>
                <w:lang w:val="fr-FR"/>
              </w:rPr>
            </w:pPr>
            <w:del w:id="992" w:author="Author">
              <w:r w:rsidRPr="00034489" w:rsidDel="00821D71">
                <w:rPr>
                  <w:rFonts w:ascii="Arial" w:eastAsia="Times New Roman" w:hAnsi="Arial" w:cs="Arial"/>
                  <w:noProof/>
                  <w:szCs w:val="17"/>
                  <w:lang w:val="fr-FR"/>
                </w:rPr>
                <w:delText>Une API Web DOIT prendre en charge le renvoi du nombre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une collection.</w:delText>
              </w:r>
            </w:del>
          </w:p>
        </w:tc>
        <w:tc>
          <w:tcPr>
            <w:tcW w:w="2515" w:type="dxa"/>
          </w:tcPr>
          <w:p w14:paraId="5861FEFD" w14:textId="3730D11C" w:rsidR="005474B1" w:rsidRPr="00982192" w:rsidDel="00821D71" w:rsidRDefault="005474B1" w:rsidP="00CE01DA">
            <w:pPr>
              <w:pStyle w:val="NormalWeb"/>
              <w:spacing w:before="170" w:beforeAutospacing="0" w:after="170" w:afterAutospacing="0"/>
              <w:rPr>
                <w:del w:id="993" w:author="Author"/>
                <w:rFonts w:asciiTheme="minorBidi" w:hAnsiTheme="minorBidi" w:cstheme="minorBidi"/>
                <w:noProof/>
                <w:szCs w:val="17"/>
                <w:lang w:val="fr-FR"/>
              </w:rPr>
            </w:pPr>
            <w:del w:id="994" w:author="Author">
              <w:r w:rsidRPr="00982192" w:rsidDel="00821D71">
                <w:rPr>
                  <w:rFonts w:asciiTheme="minorBidi" w:hAnsiTheme="minorBidi" w:cstheme="minorBidi"/>
                  <w:noProof/>
                  <w:szCs w:val="17"/>
                  <w:lang w:val="fr-FR"/>
                </w:rPr>
                <w:delText>AJ, AX, AAJ, AAX</w:delText>
              </w:r>
            </w:del>
          </w:p>
        </w:tc>
      </w:tr>
      <w:tr w:rsidR="005474B1" w:rsidRPr="00982192" w:rsidDel="00821D71" w14:paraId="3CB0D634" w14:textId="310A22F3" w:rsidTr="00D35BA5">
        <w:trPr>
          <w:del w:id="995" w:author="Author"/>
        </w:trPr>
        <w:tc>
          <w:tcPr>
            <w:tcW w:w="1075" w:type="dxa"/>
          </w:tcPr>
          <w:p w14:paraId="46674C63" w14:textId="248DC21B" w:rsidR="005474B1" w:rsidRPr="00982192" w:rsidDel="00821D71" w:rsidRDefault="005474B1" w:rsidP="00CE01DA">
            <w:pPr>
              <w:pStyle w:val="NormalWeb"/>
              <w:spacing w:before="170" w:beforeAutospacing="0" w:after="170" w:afterAutospacing="0"/>
              <w:rPr>
                <w:del w:id="996" w:author="Author"/>
                <w:rFonts w:ascii="Arial" w:hAnsi="Arial" w:cs="Arial"/>
                <w:noProof/>
                <w:szCs w:val="17"/>
                <w:lang w:val="fr-FR"/>
              </w:rPr>
            </w:pPr>
            <w:del w:id="997"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001B65AE" w:rsidDel="00821D71">
                <w:rPr>
                  <w:rFonts w:ascii="Arial" w:eastAsia="Times New Roman" w:hAnsi="Arial" w:cs="Arial"/>
                  <w:noProof/>
                  <w:szCs w:val="17"/>
                  <w:lang w:val="fr-FR"/>
                </w:rPr>
                <w:delText>80</w:delText>
              </w:r>
              <w:r w:rsidRPr="00982192" w:rsidDel="00821D71">
                <w:rPr>
                  <w:rFonts w:ascii="Arial" w:eastAsia="Times New Roman" w:hAnsi="Arial" w:cs="Arial"/>
                  <w:noProof/>
                  <w:szCs w:val="17"/>
                  <w:lang w:val="fr-FR"/>
                </w:rPr>
                <w:delText>]</w:delText>
              </w:r>
            </w:del>
          </w:p>
        </w:tc>
        <w:tc>
          <w:tcPr>
            <w:tcW w:w="5670" w:type="dxa"/>
          </w:tcPr>
          <w:p w14:paraId="03EA3F12" w14:textId="54D8DC0D" w:rsidR="005474B1" w:rsidRPr="005E0770" w:rsidDel="00821D71" w:rsidRDefault="005E0770" w:rsidP="00CE01DA">
            <w:pPr>
              <w:spacing w:before="170" w:after="170" w:line="276" w:lineRule="auto"/>
              <w:rPr>
                <w:del w:id="998" w:author="Author"/>
                <w:rFonts w:ascii="Arial" w:eastAsia="Times New Roman" w:hAnsi="Arial" w:cs="Arial"/>
                <w:noProof/>
                <w:szCs w:val="17"/>
                <w:lang w:val="fr-FR"/>
              </w:rPr>
            </w:pPr>
            <w:del w:id="999" w:author="Author">
              <w:r w:rsidRPr="005E0770" w:rsidDel="00821D71">
                <w:rPr>
                  <w:rFonts w:ascii="Arial" w:eastAsia="Times New Roman" w:hAnsi="Arial" w:cs="Arial"/>
                  <w:noProof/>
                  <w:szCs w:val="17"/>
                  <w:lang w:val="fr-FR"/>
                </w:rPr>
                <w:delText>Un paramètre de requête DOIT être utilisé pour prendre en charge le renvoi du nombre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une collection.</w:delText>
              </w:r>
            </w:del>
          </w:p>
        </w:tc>
        <w:tc>
          <w:tcPr>
            <w:tcW w:w="2515" w:type="dxa"/>
          </w:tcPr>
          <w:p w14:paraId="4C82457E" w14:textId="0213149B" w:rsidR="005474B1" w:rsidRPr="00982192" w:rsidDel="00821D71" w:rsidRDefault="005474B1" w:rsidP="00CE01DA">
            <w:pPr>
              <w:pStyle w:val="NormalWeb"/>
              <w:spacing w:before="170" w:beforeAutospacing="0" w:after="170" w:afterAutospacing="0"/>
              <w:rPr>
                <w:del w:id="1000" w:author="Author"/>
                <w:rFonts w:asciiTheme="minorBidi" w:hAnsiTheme="minorBidi" w:cstheme="minorBidi"/>
                <w:noProof/>
                <w:szCs w:val="17"/>
                <w:lang w:val="fr-FR"/>
              </w:rPr>
            </w:pPr>
            <w:del w:id="1001" w:author="Author">
              <w:r w:rsidRPr="00982192" w:rsidDel="00821D71">
                <w:rPr>
                  <w:rFonts w:asciiTheme="minorBidi" w:hAnsiTheme="minorBidi" w:cstheme="minorBidi"/>
                  <w:noProof/>
                  <w:szCs w:val="17"/>
                  <w:lang w:val="fr-FR"/>
                </w:rPr>
                <w:delText>AJ, AX, AAJ, AAX</w:delText>
              </w:r>
            </w:del>
          </w:p>
        </w:tc>
      </w:tr>
      <w:tr w:rsidR="005474B1" w:rsidRPr="00982192" w:rsidDel="00821D71" w14:paraId="398A351B" w14:textId="36CB9954" w:rsidTr="00D35BA5">
        <w:trPr>
          <w:del w:id="1002" w:author="Author"/>
        </w:trPr>
        <w:tc>
          <w:tcPr>
            <w:tcW w:w="1075" w:type="dxa"/>
          </w:tcPr>
          <w:p w14:paraId="67166427" w14:textId="0F207CFC" w:rsidR="005474B1" w:rsidRPr="00982192" w:rsidDel="00821D71" w:rsidRDefault="005474B1" w:rsidP="00CE01DA">
            <w:pPr>
              <w:pStyle w:val="NormalWeb"/>
              <w:spacing w:before="170" w:beforeAutospacing="0" w:after="170" w:afterAutospacing="0"/>
              <w:rPr>
                <w:del w:id="1003" w:author="Author"/>
                <w:rFonts w:ascii="Arial" w:hAnsi="Arial" w:cs="Arial"/>
                <w:noProof/>
                <w:szCs w:val="17"/>
                <w:lang w:val="fr-FR"/>
              </w:rPr>
            </w:pPr>
            <w:del w:id="100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8</w:delText>
              </w:r>
              <w:r w:rsidR="001B65AE" w:rsidDel="00821D71">
                <w:rPr>
                  <w:rFonts w:ascii="Arial" w:eastAsia="Times New Roman" w:hAnsi="Arial" w:cs="Arial"/>
                  <w:noProof/>
                  <w:szCs w:val="17"/>
                  <w:lang w:val="fr-FR"/>
                </w:rPr>
                <w:delText>2</w:delText>
              </w:r>
              <w:r w:rsidRPr="00982192" w:rsidDel="00821D71">
                <w:rPr>
                  <w:rFonts w:ascii="Arial" w:eastAsia="Times New Roman" w:hAnsi="Arial" w:cs="Arial"/>
                  <w:noProof/>
                  <w:szCs w:val="17"/>
                  <w:lang w:val="fr-FR"/>
                </w:rPr>
                <w:delText>]</w:delText>
              </w:r>
            </w:del>
          </w:p>
        </w:tc>
        <w:tc>
          <w:tcPr>
            <w:tcW w:w="5670" w:type="dxa"/>
          </w:tcPr>
          <w:p w14:paraId="610D0F26" w14:textId="01ACFB36" w:rsidR="005474B1" w:rsidRPr="006F558E" w:rsidDel="00821D71" w:rsidRDefault="006F558E" w:rsidP="00CE01DA">
            <w:pPr>
              <w:spacing w:before="170" w:after="170" w:line="276" w:lineRule="auto"/>
              <w:rPr>
                <w:del w:id="1005" w:author="Author"/>
                <w:rFonts w:ascii="Arial" w:eastAsia="Times New Roman" w:hAnsi="Arial" w:cs="Arial"/>
                <w:noProof/>
                <w:szCs w:val="17"/>
                <w:lang w:val="fr-FR"/>
              </w:rPr>
            </w:pPr>
            <w:del w:id="1006" w:author="Author">
              <w:r w:rsidRPr="006F558E" w:rsidDel="00821D71">
                <w:rPr>
                  <w:rFonts w:ascii="Arial" w:eastAsia="Times New Roman" w:hAnsi="Arial" w:cs="Arial"/>
                  <w:noProof/>
                  <w:szCs w:val="17"/>
                  <w:lang w:val="fr-FR"/>
                </w:rPr>
                <w:delText>Une API Web PEUT prendre en charge le renvoi du nombre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une collection en l</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insérant dans la partie de la réponse qui contient la collection elle</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mê</w:delText>
              </w:r>
              <w:r w:rsidR="00334310" w:rsidRPr="006F558E" w:rsidDel="00821D71">
                <w:rPr>
                  <w:rFonts w:ascii="Arial" w:eastAsia="Times New Roman" w:hAnsi="Arial" w:cs="Arial"/>
                  <w:noProof/>
                  <w:szCs w:val="17"/>
                  <w:lang w:val="fr-FR"/>
                </w:rPr>
                <w:delText>me</w:delText>
              </w:r>
              <w:r w:rsidR="00334310" w:rsidDel="00821D71">
                <w:rPr>
                  <w:rFonts w:ascii="Arial" w:eastAsia="Times New Roman" w:hAnsi="Arial" w:cs="Arial"/>
                  <w:noProof/>
                  <w:szCs w:val="17"/>
                  <w:lang w:val="fr-FR"/>
                </w:rPr>
                <w:delText xml:space="preserve">.  </w:delText>
              </w:r>
              <w:r w:rsidR="00334310" w:rsidRPr="006F558E" w:rsidDel="00821D71">
                <w:rPr>
                  <w:rFonts w:ascii="Arial" w:eastAsia="Times New Roman" w:hAnsi="Arial" w:cs="Arial"/>
                  <w:noProof/>
                  <w:szCs w:val="17"/>
                  <w:lang w:val="fr-FR"/>
                </w:rPr>
                <w:delText>Un</w:delText>
              </w:r>
              <w:r w:rsidRPr="006F558E" w:rsidDel="00821D71">
                <w:rPr>
                  <w:rFonts w:ascii="Arial" w:eastAsia="Times New Roman" w:hAnsi="Arial" w:cs="Arial"/>
                  <w:noProof/>
                  <w:szCs w:val="17"/>
                  <w:lang w:val="fr-FR"/>
                </w:rPr>
                <w:delText xml:space="preserve"> paramètre de requête DOIT être utilisé. </w:delText>
              </w:r>
              <w:r w:rsidR="002D56D3" w:rsidDel="00821D71">
                <w:rPr>
                  <w:rFonts w:ascii="Arial" w:eastAsia="Times New Roman" w:hAnsi="Arial" w:cs="Arial"/>
                  <w:noProof/>
                  <w:szCs w:val="17"/>
                  <w:lang w:val="fr-FR"/>
                </w:rPr>
                <w:delText xml:space="preserve"> </w:delText>
              </w:r>
            </w:del>
          </w:p>
        </w:tc>
        <w:tc>
          <w:tcPr>
            <w:tcW w:w="2515" w:type="dxa"/>
          </w:tcPr>
          <w:p w14:paraId="4D0AFC9F" w14:textId="51C968F0" w:rsidR="005474B1" w:rsidRPr="00982192" w:rsidDel="00821D71" w:rsidRDefault="005474B1" w:rsidP="00CE01DA">
            <w:pPr>
              <w:pStyle w:val="NormalWeb"/>
              <w:spacing w:before="170" w:beforeAutospacing="0" w:after="170" w:afterAutospacing="0"/>
              <w:rPr>
                <w:del w:id="1007" w:author="Author"/>
                <w:rFonts w:asciiTheme="minorBidi" w:hAnsiTheme="minorBidi" w:cstheme="minorBidi"/>
                <w:noProof/>
                <w:szCs w:val="17"/>
                <w:lang w:val="fr-FR"/>
              </w:rPr>
            </w:pPr>
            <w:del w:id="1008" w:author="Author">
              <w:r w:rsidRPr="00982192" w:rsidDel="00821D71">
                <w:rPr>
                  <w:rFonts w:asciiTheme="minorBidi" w:hAnsiTheme="minorBidi" w:cstheme="minorBidi"/>
                  <w:noProof/>
                  <w:szCs w:val="17"/>
                  <w:lang w:val="fr-FR"/>
                </w:rPr>
                <w:delText>AJ, AX, AAJ, AAX</w:delText>
              </w:r>
            </w:del>
          </w:p>
        </w:tc>
      </w:tr>
      <w:tr w:rsidR="005474B1" w:rsidRPr="00982192" w:rsidDel="00821D71" w14:paraId="19E7D14A" w14:textId="38461A84" w:rsidTr="00D35BA5">
        <w:trPr>
          <w:del w:id="1009" w:author="Author"/>
        </w:trPr>
        <w:tc>
          <w:tcPr>
            <w:tcW w:w="1075" w:type="dxa"/>
          </w:tcPr>
          <w:p w14:paraId="06242261" w14:textId="73038A6A" w:rsidR="005474B1" w:rsidRPr="00982192" w:rsidDel="00821D71" w:rsidRDefault="005474B1" w:rsidP="00CE01DA">
            <w:pPr>
              <w:pStyle w:val="NormalWeb"/>
              <w:spacing w:before="170" w:beforeAutospacing="0" w:after="170" w:afterAutospacing="0"/>
              <w:rPr>
                <w:del w:id="1010" w:author="Author"/>
                <w:rFonts w:ascii="Arial" w:hAnsi="Arial" w:cs="Arial"/>
                <w:noProof/>
                <w:szCs w:val="17"/>
                <w:lang w:val="fr-FR"/>
              </w:rPr>
            </w:pPr>
            <w:del w:id="101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8</w:delText>
              </w:r>
              <w:r w:rsidR="001B65AE" w:rsidDel="00821D71">
                <w:rPr>
                  <w:rFonts w:ascii="Arial" w:eastAsia="Times New Roman" w:hAnsi="Arial" w:cs="Arial"/>
                  <w:noProof/>
                  <w:szCs w:val="17"/>
                  <w:lang w:val="fr-FR"/>
                </w:rPr>
                <w:delText>6</w:delText>
              </w:r>
              <w:r w:rsidRPr="00982192" w:rsidDel="00821D71">
                <w:rPr>
                  <w:rFonts w:ascii="Arial" w:eastAsia="Times New Roman" w:hAnsi="Arial" w:cs="Arial"/>
                  <w:noProof/>
                  <w:szCs w:val="17"/>
                  <w:lang w:val="fr-FR"/>
                </w:rPr>
                <w:delText>]</w:delText>
              </w:r>
            </w:del>
          </w:p>
        </w:tc>
        <w:tc>
          <w:tcPr>
            <w:tcW w:w="5670" w:type="dxa"/>
          </w:tcPr>
          <w:p w14:paraId="3347A759" w14:textId="4908C487" w:rsidR="005474B1" w:rsidRPr="00B26422" w:rsidDel="00821D71" w:rsidRDefault="00B26422" w:rsidP="00CE01DA">
            <w:pPr>
              <w:spacing w:before="170" w:after="170" w:line="276" w:lineRule="auto"/>
              <w:rPr>
                <w:del w:id="1012" w:author="Author"/>
                <w:rFonts w:ascii="Arial" w:eastAsia="Times New Roman" w:hAnsi="Arial" w:cs="Arial"/>
                <w:noProof/>
                <w:szCs w:val="17"/>
                <w:lang w:val="fr-FR"/>
              </w:rPr>
            </w:pPr>
            <w:del w:id="1013" w:author="Author">
              <w:r w:rsidRPr="00B26422" w:rsidDel="00821D71">
                <w:rPr>
                  <w:rFonts w:ascii="Arial" w:eastAsia="Times New Roman" w:hAnsi="Arial" w:cs="Arial"/>
                  <w:noProof/>
                  <w:szCs w:val="17"/>
                  <w:lang w:val="fr-FR"/>
                </w:rPr>
                <w:delText>Un contrat de service DOIT spécifier la grammaire prise en charge (comme les champs, les fonctions, les mots</w:delText>
              </w:r>
              <w:r w:rsidR="00BB0A23" w:rsidDel="00821D71">
                <w:rPr>
                  <w:rFonts w:ascii="Arial" w:eastAsia="Times New Roman" w:hAnsi="Arial" w:cs="Arial"/>
                  <w:noProof/>
                  <w:szCs w:val="17"/>
                  <w:lang w:val="fr-FR"/>
                </w:rPr>
                <w:delText>-</w:delText>
              </w:r>
              <w:r w:rsidRPr="00B26422" w:rsidDel="00821D71">
                <w:rPr>
                  <w:rFonts w:ascii="Arial" w:eastAsia="Times New Roman" w:hAnsi="Arial" w:cs="Arial"/>
                  <w:noProof/>
                  <w:szCs w:val="17"/>
                  <w:lang w:val="fr-FR"/>
                </w:rPr>
                <w:delText xml:space="preserve">clés et les opérateurs).  </w:delText>
              </w:r>
            </w:del>
          </w:p>
        </w:tc>
        <w:tc>
          <w:tcPr>
            <w:tcW w:w="2515" w:type="dxa"/>
          </w:tcPr>
          <w:p w14:paraId="5EEBDF71" w14:textId="6E9DD6CB" w:rsidR="005474B1" w:rsidRPr="00982192" w:rsidDel="00821D71" w:rsidRDefault="005474B1" w:rsidP="00CE01DA">
            <w:pPr>
              <w:pStyle w:val="NormalWeb"/>
              <w:spacing w:before="170" w:beforeAutospacing="0" w:after="170" w:afterAutospacing="0"/>
              <w:rPr>
                <w:del w:id="1014" w:author="Author"/>
                <w:rFonts w:asciiTheme="minorBidi" w:hAnsiTheme="minorBidi" w:cstheme="minorBidi"/>
                <w:noProof/>
                <w:szCs w:val="17"/>
                <w:lang w:val="fr-FR"/>
              </w:rPr>
            </w:pPr>
            <w:del w:id="1015" w:author="Author">
              <w:r w:rsidRPr="00982192" w:rsidDel="00821D71">
                <w:rPr>
                  <w:rFonts w:asciiTheme="minorBidi" w:hAnsiTheme="minorBidi" w:cstheme="minorBidi"/>
                  <w:noProof/>
                  <w:szCs w:val="17"/>
                  <w:lang w:val="fr-FR"/>
                </w:rPr>
                <w:delText>AJ, AX, AAJ, AAX</w:delText>
              </w:r>
            </w:del>
          </w:p>
        </w:tc>
      </w:tr>
      <w:tr w:rsidR="005474B1" w:rsidRPr="00982192" w:rsidDel="00821D71" w14:paraId="3559F247" w14:textId="7FB894A2" w:rsidTr="00D35BA5">
        <w:trPr>
          <w:del w:id="1016" w:author="Author"/>
        </w:trPr>
        <w:tc>
          <w:tcPr>
            <w:tcW w:w="1075" w:type="dxa"/>
          </w:tcPr>
          <w:p w14:paraId="6D54B230" w14:textId="59BAF3E1" w:rsidR="005474B1" w:rsidRPr="00982192" w:rsidDel="00821D71" w:rsidRDefault="005474B1" w:rsidP="00CE01DA">
            <w:pPr>
              <w:pStyle w:val="NormalWeb"/>
              <w:spacing w:before="170" w:beforeAutospacing="0" w:after="170" w:afterAutospacing="0"/>
              <w:rPr>
                <w:del w:id="1017" w:author="Author"/>
                <w:rFonts w:ascii="Arial" w:hAnsi="Arial" w:cs="Arial"/>
                <w:noProof/>
                <w:szCs w:val="17"/>
                <w:lang w:val="fr-FR"/>
              </w:rPr>
            </w:pPr>
            <w:del w:id="101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8</w:delText>
              </w:r>
              <w:r w:rsidR="001B65AE" w:rsidDel="00821D71">
                <w:rPr>
                  <w:rFonts w:ascii="Arial" w:eastAsia="Times New Roman" w:hAnsi="Arial" w:cs="Arial"/>
                  <w:noProof/>
                  <w:szCs w:val="17"/>
                  <w:lang w:val="fr-FR"/>
                </w:rPr>
                <w:delText>7</w:delText>
              </w:r>
              <w:r w:rsidRPr="00982192" w:rsidDel="00821D71">
                <w:rPr>
                  <w:rFonts w:ascii="Arial" w:eastAsia="Times New Roman" w:hAnsi="Arial" w:cs="Arial"/>
                  <w:noProof/>
                  <w:szCs w:val="17"/>
                  <w:lang w:val="fr-FR"/>
                </w:rPr>
                <w:delText>]</w:delText>
              </w:r>
            </w:del>
          </w:p>
        </w:tc>
        <w:tc>
          <w:tcPr>
            <w:tcW w:w="5670" w:type="dxa"/>
          </w:tcPr>
          <w:p w14:paraId="6544BF04" w14:textId="2D3BDAFD" w:rsidR="005474B1" w:rsidRPr="00B26422" w:rsidDel="00821D71" w:rsidRDefault="00B26422" w:rsidP="00CE01DA">
            <w:pPr>
              <w:spacing w:before="170" w:after="170" w:line="276" w:lineRule="auto"/>
              <w:rPr>
                <w:del w:id="1019" w:author="Author"/>
                <w:rFonts w:ascii="Arial" w:eastAsia="Times New Roman" w:hAnsi="Arial" w:cs="Arial"/>
                <w:noProof/>
                <w:szCs w:val="17"/>
                <w:lang w:val="fr-FR"/>
              </w:rPr>
            </w:pPr>
            <w:del w:id="1020" w:author="Author">
              <w:r w:rsidRPr="00B26422" w:rsidDel="00821D71">
                <w:rPr>
                  <w:rFonts w:ascii="Arial" w:eastAsia="Times New Roman" w:hAnsi="Arial" w:cs="Arial"/>
                  <w:noProof/>
                  <w:szCs w:val="17"/>
                  <w:lang w:val="fr-FR"/>
                </w:rPr>
                <w:delText>Le paramètre de requête “q” DOIT être utilisé</w:delText>
              </w:r>
            </w:del>
          </w:p>
        </w:tc>
        <w:tc>
          <w:tcPr>
            <w:tcW w:w="2515" w:type="dxa"/>
          </w:tcPr>
          <w:p w14:paraId="1960E5BB" w14:textId="5BCDC2D7" w:rsidR="005474B1" w:rsidRPr="00982192" w:rsidDel="00821D71" w:rsidRDefault="005474B1" w:rsidP="00CE01DA">
            <w:pPr>
              <w:pStyle w:val="NormalWeb"/>
              <w:spacing w:before="170" w:beforeAutospacing="0" w:after="170" w:afterAutospacing="0"/>
              <w:rPr>
                <w:del w:id="1021" w:author="Author"/>
                <w:rFonts w:asciiTheme="minorBidi" w:hAnsiTheme="minorBidi" w:cstheme="minorBidi"/>
                <w:noProof/>
                <w:szCs w:val="17"/>
                <w:lang w:val="fr-FR"/>
              </w:rPr>
            </w:pPr>
            <w:del w:id="1022" w:author="Author">
              <w:r w:rsidRPr="00982192" w:rsidDel="00821D71">
                <w:rPr>
                  <w:rFonts w:asciiTheme="minorBidi" w:hAnsiTheme="minorBidi" w:cstheme="minorBidi"/>
                  <w:noProof/>
                  <w:szCs w:val="17"/>
                  <w:lang w:val="fr-FR"/>
                </w:rPr>
                <w:delText>AJ, AX, AAJ, AAX</w:delText>
              </w:r>
            </w:del>
          </w:p>
        </w:tc>
      </w:tr>
      <w:tr w:rsidR="005474B1" w:rsidRPr="00982192" w:rsidDel="00821D71" w14:paraId="6DA5432A" w14:textId="3410EA51" w:rsidTr="00D35BA5">
        <w:trPr>
          <w:del w:id="1023" w:author="Author"/>
        </w:trPr>
        <w:tc>
          <w:tcPr>
            <w:tcW w:w="1075" w:type="dxa"/>
          </w:tcPr>
          <w:p w14:paraId="56B0623C" w14:textId="527CE750" w:rsidR="005474B1" w:rsidRPr="00982192" w:rsidDel="00821D71" w:rsidRDefault="005474B1" w:rsidP="00CE01DA">
            <w:pPr>
              <w:pStyle w:val="NormalWeb"/>
              <w:spacing w:before="170" w:beforeAutospacing="0" w:after="170" w:afterAutospacing="0"/>
              <w:rPr>
                <w:del w:id="1024" w:author="Author"/>
                <w:rFonts w:asciiTheme="minorBidi" w:hAnsiTheme="minorBidi" w:cstheme="minorBidi"/>
                <w:noProof/>
                <w:szCs w:val="17"/>
                <w:lang w:val="fr-FR"/>
              </w:rPr>
            </w:pPr>
            <w:del w:id="102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8</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47B58CD6" w14:textId="68C117A6" w:rsidR="005474B1" w:rsidRPr="006538B7" w:rsidDel="00821D71" w:rsidRDefault="006538B7" w:rsidP="00CE01DA">
            <w:pPr>
              <w:spacing w:before="170" w:after="170" w:line="276" w:lineRule="auto"/>
              <w:rPr>
                <w:del w:id="1026" w:author="Author"/>
                <w:rFonts w:ascii="Arial" w:eastAsia="Times New Roman" w:hAnsi="Arial" w:cs="Arial"/>
                <w:noProof/>
                <w:szCs w:val="17"/>
                <w:lang w:val="fr-FR"/>
              </w:rPr>
            </w:pPr>
            <w:del w:id="1027" w:author="Author">
              <w:r w:rsidRPr="006538B7" w:rsidDel="00821D71">
                <w:rPr>
                  <w:rFonts w:ascii="Arial" w:eastAsia="Times New Roman" w:hAnsi="Arial" w:cs="Arial"/>
                  <w:noProof/>
                  <w:szCs w:val="17"/>
                  <w:lang w:val="fr-FR"/>
                </w:rPr>
                <w:delText>Au niveau du protocole, une API Web DOIT renvoyer un code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 approprié choisi dans la liste type des codes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w:delText>
              </w:r>
              <w:r w:rsidR="005474B1" w:rsidRPr="006538B7"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del>
          </w:p>
        </w:tc>
        <w:tc>
          <w:tcPr>
            <w:tcW w:w="2515" w:type="dxa"/>
          </w:tcPr>
          <w:p w14:paraId="1AE8BCF2" w14:textId="0C1245EA" w:rsidR="005474B1" w:rsidRPr="00982192" w:rsidDel="00821D71" w:rsidRDefault="005474B1" w:rsidP="00CE01DA">
            <w:pPr>
              <w:pStyle w:val="NormalWeb"/>
              <w:spacing w:before="170" w:beforeAutospacing="0" w:after="170" w:afterAutospacing="0"/>
              <w:rPr>
                <w:del w:id="1028" w:author="Author"/>
                <w:rFonts w:asciiTheme="minorBidi" w:hAnsiTheme="minorBidi" w:cstheme="minorBidi"/>
                <w:noProof/>
                <w:szCs w:val="17"/>
                <w:lang w:val="fr-FR"/>
              </w:rPr>
            </w:pPr>
            <w:del w:id="1029" w:author="Author">
              <w:r w:rsidRPr="00982192" w:rsidDel="00821D71">
                <w:rPr>
                  <w:rFonts w:asciiTheme="minorBidi" w:hAnsiTheme="minorBidi" w:cstheme="minorBidi"/>
                  <w:noProof/>
                  <w:szCs w:val="17"/>
                  <w:lang w:val="fr-FR"/>
                </w:rPr>
                <w:delText>AJ, AX, AAJ, AAX</w:delText>
              </w:r>
            </w:del>
          </w:p>
        </w:tc>
      </w:tr>
      <w:tr w:rsidR="00D642C5" w:rsidRPr="00982192" w:rsidDel="00821D71" w14:paraId="7B4452FD" w14:textId="6B554EBF" w:rsidTr="00D35BA5">
        <w:trPr>
          <w:del w:id="1030" w:author="Author"/>
        </w:trPr>
        <w:tc>
          <w:tcPr>
            <w:tcW w:w="1075" w:type="dxa"/>
          </w:tcPr>
          <w:p w14:paraId="780E8563" w14:textId="50E14C4B" w:rsidR="00D642C5" w:rsidRPr="00982192" w:rsidDel="00821D71" w:rsidRDefault="00FA2DA8" w:rsidP="00CE01DA">
            <w:pPr>
              <w:pStyle w:val="NormalWeb"/>
              <w:spacing w:before="170" w:beforeAutospacing="0" w:after="170" w:afterAutospacing="0"/>
              <w:rPr>
                <w:del w:id="1031" w:author="Author"/>
                <w:rFonts w:asciiTheme="minorBidi" w:hAnsiTheme="minorBidi" w:cstheme="minorBidi"/>
                <w:noProof/>
                <w:szCs w:val="17"/>
                <w:lang w:val="fr-FR"/>
              </w:rPr>
            </w:pPr>
            <w:del w:id="1032" w:author="Author">
              <w:r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00D642C5"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0200CCA" w14:textId="47963E65" w:rsidR="00D642C5" w:rsidRPr="00982192" w:rsidDel="00821D71" w:rsidRDefault="00D642C5" w:rsidP="00CE01DA">
            <w:pPr>
              <w:spacing w:before="170" w:after="170" w:line="276" w:lineRule="auto"/>
              <w:rPr>
                <w:del w:id="1033" w:author="Author"/>
                <w:rFonts w:asciiTheme="minorBidi" w:eastAsia="Times New Roman" w:hAnsiTheme="minorBidi" w:cstheme="minorBidi"/>
                <w:noProof/>
                <w:szCs w:val="17"/>
                <w:lang w:val="fr-FR"/>
              </w:rPr>
            </w:pPr>
            <w:del w:id="1034" w:author="Author">
              <w:r w:rsidRPr="00EB6CDB" w:rsidDel="00821D71">
                <w:rPr>
                  <w:rFonts w:ascii="Arial" w:eastAsia="Times New Roman" w:hAnsi="Arial" w:cs="Arial"/>
                  <w:noProof/>
                  <w:szCs w:val="17"/>
                  <w:lang w:val="fr-FR"/>
                </w:rPr>
                <w:delText>Au niveau de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application, une API Web DOIT renvoyer une charge utile signalant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erreur de façon suffisamment détaill</w:delText>
              </w:r>
              <w:r w:rsidR="00334310" w:rsidRPr="00EB6CDB" w:rsidDel="00821D71">
                <w:rPr>
                  <w:rFonts w:ascii="Arial" w:eastAsia="Times New Roman" w:hAnsi="Arial" w:cs="Arial"/>
                  <w:noProof/>
                  <w:szCs w:val="17"/>
                  <w:lang w:val="fr-FR"/>
                </w:rPr>
                <w:delText>ée</w:delText>
              </w:r>
              <w:r w:rsidR="00334310" w:rsidDel="00821D71">
                <w:rPr>
                  <w:rFonts w:ascii="Arial" w:eastAsia="Times New Roman" w:hAnsi="Arial" w:cs="Arial"/>
                  <w:noProof/>
                  <w:szCs w:val="17"/>
                  <w:lang w:val="fr-FR"/>
                </w:rPr>
                <w:delText xml:space="preserve">.  </w:delText>
              </w:r>
              <w:r w:rsidR="00334310" w:rsidRPr="00EB6CDB" w:rsidDel="00821D71">
                <w:rPr>
                  <w:rFonts w:ascii="Arial" w:eastAsia="Times New Roman" w:hAnsi="Arial" w:cs="Arial"/>
                  <w:noProof/>
                  <w:szCs w:val="17"/>
                  <w:lang w:val="fr-FR"/>
                </w:rPr>
                <w:delText>Le</w:delText>
              </w:r>
              <w:r w:rsidRPr="00EB6CDB" w:rsidDel="00821D71">
                <w:rPr>
                  <w:rFonts w:ascii="Arial" w:eastAsia="Times New Roman" w:hAnsi="Arial" w:cs="Arial"/>
                  <w:noProof/>
                  <w:szCs w:val="17"/>
                  <w:lang w:val="fr-FR"/>
                </w:rPr>
                <w:delText>s attributs code et message sont obligatoires,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 xml:space="preserve">attribut details est conditionnellement obligatoire et les attributs target, status, </w:delText>
              </w:r>
              <w:r w:rsidRPr="00374F9C" w:rsidDel="00821D71">
                <w:rPr>
                  <w:rFonts w:ascii="Courier New" w:eastAsia="Times New Roman" w:hAnsi="Courier New" w:cs="Courier New"/>
                  <w:noProof/>
                  <w:szCs w:val="17"/>
                  <w:lang w:val="fr-FR"/>
                </w:rPr>
                <w:delText>moreInfo</w:delText>
              </w:r>
              <w:r w:rsidRPr="00EB6CDB" w:rsidDel="00821D71">
                <w:rPr>
                  <w:rFonts w:ascii="Arial" w:eastAsia="Times New Roman" w:hAnsi="Arial" w:cs="Arial"/>
                  <w:noProof/>
                  <w:szCs w:val="17"/>
                  <w:lang w:val="fr-FR"/>
                </w:rPr>
                <w:delText xml:space="preserve"> et </w:delText>
              </w:r>
              <w:r w:rsidRPr="00374F9C" w:rsidDel="00821D71">
                <w:rPr>
                  <w:rFonts w:ascii="Courier New" w:eastAsia="Times New Roman" w:hAnsi="Courier New" w:cs="Courier New"/>
                  <w:noProof/>
                  <w:szCs w:val="17"/>
                  <w:lang w:val="fr-FR"/>
                </w:rPr>
                <w:delText>internalMessage</w:delText>
              </w:r>
              <w:r w:rsidRPr="00EB6CDB" w:rsidDel="00821D71">
                <w:rPr>
                  <w:rFonts w:ascii="Arial" w:eastAsia="Times New Roman" w:hAnsi="Arial" w:cs="Arial"/>
                  <w:noProof/>
                  <w:szCs w:val="17"/>
                  <w:lang w:val="fr-FR"/>
                </w:rPr>
                <w:delText xml:space="preserve"> sont facultatifs. </w:delText>
              </w:r>
              <w:r w:rsidR="002D56D3" w:rsidDel="00821D71">
                <w:rPr>
                  <w:rFonts w:ascii="Arial" w:eastAsia="Times New Roman" w:hAnsi="Arial" w:cs="Arial"/>
                  <w:noProof/>
                  <w:szCs w:val="17"/>
                  <w:lang w:val="fr-FR"/>
                </w:rPr>
                <w:delText xml:space="preserve"> </w:delText>
              </w:r>
            </w:del>
          </w:p>
        </w:tc>
        <w:tc>
          <w:tcPr>
            <w:tcW w:w="2515" w:type="dxa"/>
          </w:tcPr>
          <w:p w14:paraId="48979BE4" w14:textId="7E53AE5E" w:rsidR="00D642C5" w:rsidRPr="00982192" w:rsidDel="00821D71" w:rsidRDefault="00D642C5" w:rsidP="00CE01DA">
            <w:pPr>
              <w:pStyle w:val="NormalWeb"/>
              <w:spacing w:before="170" w:beforeAutospacing="0" w:after="170" w:afterAutospacing="0"/>
              <w:rPr>
                <w:del w:id="1035" w:author="Author"/>
                <w:rFonts w:asciiTheme="minorBidi" w:hAnsiTheme="minorBidi" w:cstheme="minorBidi"/>
                <w:noProof/>
                <w:szCs w:val="17"/>
                <w:lang w:val="fr-FR"/>
              </w:rPr>
            </w:pPr>
            <w:del w:id="1036" w:author="Author">
              <w:r w:rsidRPr="00982192" w:rsidDel="00821D71">
                <w:rPr>
                  <w:rFonts w:asciiTheme="minorBidi" w:hAnsiTheme="minorBidi" w:cstheme="minorBidi"/>
                  <w:noProof/>
                  <w:szCs w:val="17"/>
                  <w:lang w:val="fr-FR"/>
                </w:rPr>
                <w:delText>AJ, AX, AAJ, AAX</w:delText>
              </w:r>
            </w:del>
          </w:p>
        </w:tc>
      </w:tr>
      <w:tr w:rsidR="00D642C5" w:rsidRPr="00982192" w:rsidDel="00821D71" w14:paraId="464541DF" w14:textId="08F8550D" w:rsidTr="00D35BA5">
        <w:trPr>
          <w:del w:id="1037" w:author="Author"/>
        </w:trPr>
        <w:tc>
          <w:tcPr>
            <w:tcW w:w="1075" w:type="dxa"/>
          </w:tcPr>
          <w:p w14:paraId="0730B9F6" w14:textId="0991BC42" w:rsidR="00D642C5" w:rsidRPr="00982192" w:rsidDel="00821D71" w:rsidRDefault="00D642C5" w:rsidP="00CE01DA">
            <w:pPr>
              <w:pStyle w:val="NormalWeb"/>
              <w:spacing w:before="170" w:beforeAutospacing="0" w:after="170" w:afterAutospacing="0"/>
              <w:rPr>
                <w:del w:id="1038" w:author="Author"/>
                <w:rFonts w:asciiTheme="minorBidi" w:hAnsiTheme="minorBidi" w:cstheme="minorBidi"/>
                <w:noProof/>
                <w:szCs w:val="17"/>
                <w:lang w:val="fr-FR"/>
              </w:rPr>
            </w:pPr>
            <w:del w:id="103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735AC431" w14:textId="13F9E9B4" w:rsidR="00D642C5" w:rsidRPr="00774557" w:rsidDel="00821D71" w:rsidRDefault="00D642C5" w:rsidP="00CE01DA">
            <w:pPr>
              <w:spacing w:before="170" w:after="170" w:line="276" w:lineRule="auto"/>
              <w:rPr>
                <w:del w:id="1040" w:author="Author"/>
                <w:rFonts w:ascii="Arial" w:eastAsia="Times New Roman" w:hAnsi="Arial" w:cs="Arial"/>
                <w:noProof/>
                <w:szCs w:val="17"/>
                <w:lang w:val="fr-FR"/>
              </w:rPr>
            </w:pPr>
            <w:del w:id="1041" w:author="Author">
              <w:r w:rsidRPr="00774557" w:rsidDel="00821D71">
                <w:rPr>
                  <w:rFonts w:ascii="Arial" w:eastAsia="Times New Roman" w:hAnsi="Arial" w:cs="Arial"/>
                  <w:noProof/>
                  <w:szCs w:val="17"/>
                  <w:lang w:val="fr-FR"/>
                </w:rPr>
                <w:delText>Les erreurs NE DOIVENT PAS exposer les données dont la sécurité est primordiale ou les données techniques internes, comme les piles d</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appels, dans les réponses</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erreurs.</w:delText>
              </w:r>
            </w:del>
          </w:p>
        </w:tc>
        <w:tc>
          <w:tcPr>
            <w:tcW w:w="2515" w:type="dxa"/>
          </w:tcPr>
          <w:p w14:paraId="7C2583FB" w14:textId="620C3273" w:rsidR="00D642C5" w:rsidRPr="00982192" w:rsidDel="00821D71" w:rsidRDefault="00D642C5" w:rsidP="00CE01DA">
            <w:pPr>
              <w:pStyle w:val="NormalWeb"/>
              <w:spacing w:before="170" w:beforeAutospacing="0" w:after="170" w:afterAutospacing="0"/>
              <w:rPr>
                <w:del w:id="1042" w:author="Author"/>
                <w:rFonts w:asciiTheme="minorBidi" w:hAnsiTheme="minorBidi" w:cstheme="minorBidi"/>
                <w:noProof/>
                <w:szCs w:val="17"/>
                <w:lang w:val="fr-FR"/>
              </w:rPr>
            </w:pPr>
            <w:del w:id="1043" w:author="Author">
              <w:r w:rsidRPr="00982192" w:rsidDel="00821D71">
                <w:rPr>
                  <w:rFonts w:asciiTheme="minorBidi" w:hAnsiTheme="minorBidi" w:cstheme="minorBidi"/>
                  <w:noProof/>
                  <w:szCs w:val="17"/>
                  <w:lang w:val="fr-FR"/>
                </w:rPr>
                <w:delText>AJ, AX, AAJ, AAX</w:delText>
              </w:r>
            </w:del>
          </w:p>
        </w:tc>
      </w:tr>
      <w:tr w:rsidR="00D642C5" w:rsidRPr="00982192" w:rsidDel="00821D71" w14:paraId="6AB80B2F" w14:textId="0AEA57B2" w:rsidTr="00D35BA5">
        <w:trPr>
          <w:del w:id="1044" w:author="Author"/>
        </w:trPr>
        <w:tc>
          <w:tcPr>
            <w:tcW w:w="1075" w:type="dxa"/>
          </w:tcPr>
          <w:p w14:paraId="69FCF46E" w14:textId="36092AB9" w:rsidR="00D642C5" w:rsidRPr="00982192" w:rsidDel="00821D71" w:rsidRDefault="00D642C5" w:rsidP="00CE01DA">
            <w:pPr>
              <w:pStyle w:val="NormalWeb"/>
              <w:spacing w:before="170" w:beforeAutospacing="0" w:after="170" w:afterAutospacing="0"/>
              <w:rPr>
                <w:del w:id="1045" w:author="Author"/>
                <w:rFonts w:asciiTheme="minorBidi" w:hAnsiTheme="minorBidi" w:cstheme="minorBidi"/>
                <w:noProof/>
                <w:szCs w:val="17"/>
                <w:lang w:val="fr-FR"/>
              </w:rPr>
            </w:pPr>
            <w:del w:id="104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57FC67EC" w14:textId="17FD3DCC" w:rsidR="00D642C5" w:rsidRPr="00465BC3" w:rsidDel="00821D71" w:rsidRDefault="00D642C5" w:rsidP="00CE01DA">
            <w:pPr>
              <w:spacing w:before="170" w:after="170"/>
              <w:rPr>
                <w:del w:id="1047" w:author="Author"/>
                <w:rFonts w:ascii="Arial" w:eastAsia="Times New Roman" w:hAnsi="Arial" w:cs="Arial"/>
                <w:noProof/>
                <w:szCs w:val="17"/>
                <w:lang w:val="fr-FR"/>
              </w:rPr>
            </w:pPr>
            <w:del w:id="1048" w:author="Author">
              <w:r w:rsidRPr="00465BC3"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 xml:space="preserve">tête HTTP </w:delText>
              </w:r>
              <w:r w:rsidRPr="00374F9C" w:rsidDel="00821D71">
                <w:rPr>
                  <w:rFonts w:ascii="Courier New" w:eastAsia="Times New Roman" w:hAnsi="Courier New" w:cs="Courier New"/>
                  <w:noProof/>
                  <w:szCs w:val="17"/>
                  <w:lang w:val="fr-FR"/>
                </w:rPr>
                <w:delText>Header: Reason</w:delText>
              </w:r>
              <w:r w:rsidR="00BB0A23" w:rsidDel="00821D71">
                <w:rPr>
                  <w:rFonts w:ascii="Courier New" w:eastAsia="Times New Roman" w:hAnsi="Courier New" w:cs="Courier New"/>
                  <w:noProof/>
                  <w:szCs w:val="17"/>
                  <w:lang w:val="fr-FR"/>
                </w:rPr>
                <w:delText>-</w:delText>
              </w:r>
              <w:r w:rsidRPr="00374F9C" w:rsidDel="00821D71">
                <w:rPr>
                  <w:rFonts w:ascii="Courier New" w:eastAsia="Times New Roman" w:hAnsi="Courier New" w:cs="Courier New"/>
                  <w:noProof/>
                  <w:szCs w:val="17"/>
                  <w:lang w:val="fr-FR"/>
                </w:rPr>
                <w:delText>Phrase</w:delText>
              </w:r>
              <w:r w:rsidRPr="00465BC3" w:rsidDel="00821D71">
                <w:rPr>
                  <w:rFonts w:ascii="Arial" w:eastAsia="Times New Roman" w:hAnsi="Arial" w:cs="Arial"/>
                  <w:noProof/>
                  <w:szCs w:val="17"/>
                  <w:lang w:val="fr-FR"/>
                </w:rPr>
                <w:delText xml:space="preserve"> (décrit dans</w:delText>
              </w:r>
              <w:r w:rsidR="00992C0C" w:rsidRPr="00465BC3"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65BC3" w:rsidDel="00821D71">
                <w:rPr>
                  <w:rFonts w:ascii="Arial" w:eastAsia="Times New Roman" w:hAnsi="Arial" w:cs="Arial"/>
                  <w:noProof/>
                  <w:szCs w:val="17"/>
                  <w:lang w:val="fr-FR"/>
                </w:rPr>
                <w:delText>RFC</w:delText>
              </w:r>
              <w:r w:rsidRPr="00465BC3" w:rsidDel="00821D71">
                <w:rPr>
                  <w:rFonts w:ascii="Arial" w:eastAsia="Times New Roman" w:hAnsi="Arial" w:cs="Arial"/>
                  <w:noProof/>
                  <w:szCs w:val="17"/>
                  <w:lang w:val="fr-FR"/>
                </w:rPr>
                <w:delText xml:space="preserve"> 2616) NE DOIT PAS être utilisé pour transmettre des réponses</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erreurs.</w:delText>
              </w:r>
            </w:del>
          </w:p>
        </w:tc>
        <w:tc>
          <w:tcPr>
            <w:tcW w:w="2515" w:type="dxa"/>
          </w:tcPr>
          <w:p w14:paraId="092BA726" w14:textId="33D4EF3A" w:rsidR="00D642C5" w:rsidRPr="00982192" w:rsidDel="00821D71" w:rsidRDefault="00D642C5" w:rsidP="00CE01DA">
            <w:pPr>
              <w:pStyle w:val="NormalWeb"/>
              <w:spacing w:before="170" w:beforeAutospacing="0" w:after="170" w:afterAutospacing="0"/>
              <w:rPr>
                <w:del w:id="1049" w:author="Author"/>
                <w:rFonts w:asciiTheme="minorBidi" w:hAnsiTheme="minorBidi" w:cstheme="minorBidi"/>
                <w:noProof/>
                <w:szCs w:val="17"/>
                <w:lang w:val="fr-FR"/>
              </w:rPr>
            </w:pPr>
            <w:del w:id="1050" w:author="Author">
              <w:r w:rsidRPr="00982192" w:rsidDel="00821D71">
                <w:rPr>
                  <w:rFonts w:asciiTheme="minorBidi" w:hAnsiTheme="minorBidi" w:cstheme="minorBidi"/>
                  <w:noProof/>
                  <w:szCs w:val="17"/>
                  <w:lang w:val="fr-FR"/>
                </w:rPr>
                <w:delText>AJ, AX, AAJ, AAX</w:delText>
              </w:r>
            </w:del>
          </w:p>
        </w:tc>
      </w:tr>
      <w:tr w:rsidR="00D642C5" w:rsidRPr="00982192" w:rsidDel="00821D71" w14:paraId="5445527F" w14:textId="534661F7" w:rsidTr="00D35BA5">
        <w:trPr>
          <w:del w:id="1051" w:author="Author"/>
        </w:trPr>
        <w:tc>
          <w:tcPr>
            <w:tcW w:w="1075" w:type="dxa"/>
          </w:tcPr>
          <w:p w14:paraId="3191F4A0" w14:textId="3756372E" w:rsidR="00D642C5" w:rsidRPr="00982192" w:rsidDel="00821D71" w:rsidRDefault="00D642C5" w:rsidP="00CE01DA">
            <w:pPr>
              <w:pStyle w:val="NormalWeb"/>
              <w:spacing w:before="170" w:beforeAutospacing="0" w:after="170" w:afterAutospacing="0"/>
              <w:rPr>
                <w:del w:id="1052" w:author="Author"/>
                <w:rFonts w:ascii="Arial" w:hAnsi="Arial" w:cs="Arial"/>
                <w:noProof/>
                <w:szCs w:val="17"/>
                <w:lang w:val="fr-FR"/>
              </w:rPr>
            </w:pPr>
            <w:del w:id="1053"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9</w:delText>
              </w:r>
              <w:r w:rsidR="001B65AE" w:rsidDel="00821D71">
                <w:rPr>
                  <w:rFonts w:ascii="Arial" w:eastAsia="Times New Roman" w:hAnsi="Arial" w:cs="Arial"/>
                  <w:noProof/>
                  <w:szCs w:val="17"/>
                  <w:lang w:val="fr-FR"/>
                </w:rPr>
                <w:delText>3</w:delText>
              </w:r>
              <w:r w:rsidRPr="00982192" w:rsidDel="00821D71">
                <w:rPr>
                  <w:rFonts w:ascii="Arial" w:eastAsia="Times New Roman" w:hAnsi="Arial" w:cs="Arial"/>
                  <w:noProof/>
                  <w:szCs w:val="17"/>
                  <w:lang w:val="fr-FR"/>
                </w:rPr>
                <w:delText>]</w:delText>
              </w:r>
            </w:del>
          </w:p>
        </w:tc>
        <w:tc>
          <w:tcPr>
            <w:tcW w:w="5670" w:type="dxa"/>
          </w:tcPr>
          <w:p w14:paraId="513F9EF8" w14:textId="5A5928E0" w:rsidR="00D642C5" w:rsidRPr="006852A6" w:rsidDel="00821D71" w:rsidRDefault="00D642C5" w:rsidP="00CE01DA">
            <w:pPr>
              <w:spacing w:before="170" w:after="170"/>
              <w:rPr>
                <w:del w:id="1054" w:author="Author"/>
                <w:rFonts w:ascii="Arial" w:eastAsia="Times New Roman" w:hAnsi="Arial" w:cs="Arial"/>
                <w:noProof/>
                <w:szCs w:val="17"/>
                <w:lang w:val="fr-FR"/>
              </w:rPr>
            </w:pPr>
            <w:del w:id="1055" w:author="Author">
              <w:r w:rsidRPr="006852A6" w:rsidDel="00821D71">
                <w:rPr>
                  <w:rFonts w:ascii="Arial" w:eastAsia="Times New Roman" w:hAnsi="Arial" w:cs="Arial"/>
                  <w:noProof/>
                  <w:szCs w:val="17"/>
                  <w:lang w:val="fr-FR"/>
                </w:rPr>
                <w:delText>Un format de contrat de service DOIT comprendre les éléments ci</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après</w:delText>
              </w:r>
              <w:r w:rsidR="00BB0A23" w:rsidDel="00821D71">
                <w:rPr>
                  <w:rFonts w:ascii="Arial" w:eastAsia="Times New Roman" w:hAnsi="Arial" w:cs="Arial"/>
                  <w:noProof/>
                  <w:szCs w:val="17"/>
                  <w:lang w:val="fr-FR"/>
                </w:rPr>
                <w:delText> :</w:delText>
              </w:r>
            </w:del>
          </w:p>
          <w:p w14:paraId="10C2655E" w14:textId="24C5F22B" w:rsidR="00D642C5" w:rsidRPr="006852A6" w:rsidDel="00821D71" w:rsidRDefault="00D642C5" w:rsidP="00CE01DA">
            <w:pPr>
              <w:numPr>
                <w:ilvl w:val="2"/>
                <w:numId w:val="4"/>
              </w:numPr>
              <w:tabs>
                <w:tab w:val="num" w:pos="2077"/>
              </w:tabs>
              <w:spacing w:before="170" w:after="170"/>
              <w:ind w:left="1226" w:hanging="567"/>
              <w:rPr>
                <w:del w:id="1056" w:author="Author"/>
                <w:rFonts w:ascii="Arial" w:eastAsia="Times New Roman" w:hAnsi="Arial" w:cs="Arial"/>
                <w:noProof/>
                <w:szCs w:val="17"/>
                <w:lang w:val="fr-FR"/>
              </w:rPr>
            </w:pPr>
            <w:del w:id="1057" w:author="Author">
              <w:r w:rsidRPr="006852A6" w:rsidDel="00821D71">
                <w:rPr>
                  <w:rFonts w:ascii="Arial" w:eastAsia="Times New Roman" w:hAnsi="Arial" w:cs="Arial"/>
                  <w:noProof/>
                  <w:szCs w:val="17"/>
                  <w:lang w:val="fr-FR"/>
                </w:rPr>
                <w:delText>Version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0CB76F63" w14:textId="34764E00" w:rsidR="00D642C5" w:rsidRPr="006852A6" w:rsidDel="00821D71" w:rsidRDefault="00D642C5" w:rsidP="00CE01DA">
            <w:pPr>
              <w:numPr>
                <w:ilvl w:val="2"/>
                <w:numId w:val="4"/>
              </w:numPr>
              <w:tabs>
                <w:tab w:val="num" w:pos="2077"/>
              </w:tabs>
              <w:spacing w:before="170" w:after="170"/>
              <w:ind w:left="1226" w:hanging="567"/>
              <w:rPr>
                <w:del w:id="1058" w:author="Author"/>
                <w:rFonts w:ascii="Arial" w:eastAsia="Times New Roman" w:hAnsi="Arial" w:cs="Arial"/>
                <w:noProof/>
                <w:szCs w:val="17"/>
                <w:lang w:val="fr-FR"/>
              </w:rPr>
            </w:pPr>
            <w:del w:id="1059" w:author="Author">
              <w:r w:rsidRPr="006852A6" w:rsidDel="00821D71">
                <w:rPr>
                  <w:rFonts w:ascii="Arial" w:eastAsia="Times New Roman" w:hAnsi="Arial" w:cs="Arial"/>
                  <w:noProof/>
                  <w:szCs w:val="17"/>
                  <w:lang w:val="fr-FR"/>
                </w:rPr>
                <w:delText>Informat</w:delText>
              </w:r>
              <w:r w:rsidR="00C5315F" w:rsidDel="00821D71">
                <w:rPr>
                  <w:rFonts w:ascii="Arial" w:eastAsia="Times New Roman" w:hAnsi="Arial" w:cs="Arial"/>
                  <w:noProof/>
                  <w:szCs w:val="17"/>
                  <w:lang w:val="fr-FR"/>
                </w:rPr>
                <w:delText>ions sur la sémantique des élém</w:delText>
              </w:r>
              <w:r w:rsidRPr="006852A6" w:rsidDel="00821D71">
                <w:rPr>
                  <w:rFonts w:ascii="Arial" w:eastAsia="Times New Roman" w:hAnsi="Arial" w:cs="Arial"/>
                  <w:noProof/>
                  <w:szCs w:val="17"/>
                  <w:lang w:val="fr-FR"/>
                </w:rPr>
                <w:delText>ents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7438F131" w14:textId="0D8D8A90" w:rsidR="00D642C5" w:rsidRPr="006852A6" w:rsidDel="00821D71" w:rsidRDefault="00D642C5" w:rsidP="00CE01DA">
            <w:pPr>
              <w:numPr>
                <w:ilvl w:val="2"/>
                <w:numId w:val="4"/>
              </w:numPr>
              <w:tabs>
                <w:tab w:val="num" w:pos="2077"/>
              </w:tabs>
              <w:spacing w:before="170" w:after="170"/>
              <w:ind w:left="1226" w:hanging="567"/>
              <w:rPr>
                <w:del w:id="1060" w:author="Author"/>
                <w:rFonts w:ascii="Arial" w:eastAsia="Times New Roman" w:hAnsi="Arial" w:cs="Arial"/>
                <w:noProof/>
                <w:szCs w:val="17"/>
                <w:lang w:val="fr-FR"/>
              </w:rPr>
            </w:pPr>
            <w:del w:id="1061" w:author="Author">
              <w:r w:rsidRPr="006852A6" w:rsidDel="00821D71">
                <w:rPr>
                  <w:rFonts w:ascii="Arial" w:eastAsia="Times New Roman" w:hAnsi="Arial" w:cs="Arial"/>
                  <w:noProof/>
                  <w:szCs w:val="17"/>
                  <w:lang w:val="fr-FR"/>
                </w:rPr>
                <w:delText>Ressources;</w:delText>
              </w:r>
            </w:del>
          </w:p>
          <w:p w14:paraId="4789E8E6" w14:textId="26433B06" w:rsidR="00D642C5" w:rsidRPr="006852A6" w:rsidDel="00821D71" w:rsidRDefault="00D642C5" w:rsidP="00CE01DA">
            <w:pPr>
              <w:numPr>
                <w:ilvl w:val="2"/>
                <w:numId w:val="4"/>
              </w:numPr>
              <w:tabs>
                <w:tab w:val="num" w:pos="2077"/>
              </w:tabs>
              <w:spacing w:before="170" w:after="170"/>
              <w:ind w:left="1226" w:hanging="567"/>
              <w:rPr>
                <w:del w:id="1062" w:author="Author"/>
                <w:rFonts w:ascii="Arial" w:eastAsia="Times New Roman" w:hAnsi="Arial" w:cs="Arial"/>
                <w:noProof/>
                <w:szCs w:val="17"/>
                <w:lang w:val="fr-FR"/>
              </w:rPr>
            </w:pPr>
            <w:del w:id="1063" w:author="Author">
              <w:r w:rsidRPr="006852A6" w:rsidDel="00821D71">
                <w:rPr>
                  <w:rFonts w:ascii="Arial" w:eastAsia="Times New Roman" w:hAnsi="Arial" w:cs="Arial"/>
                  <w:noProof/>
                  <w:szCs w:val="17"/>
                  <w:lang w:val="fr-FR"/>
                </w:rPr>
                <w:delText>Attributs des ressources;</w:delText>
              </w:r>
            </w:del>
          </w:p>
          <w:p w14:paraId="10B8A263" w14:textId="26E29E2B" w:rsidR="00D642C5" w:rsidRPr="006852A6" w:rsidDel="00821D71" w:rsidRDefault="00D642C5" w:rsidP="00CE01DA">
            <w:pPr>
              <w:numPr>
                <w:ilvl w:val="2"/>
                <w:numId w:val="4"/>
              </w:numPr>
              <w:tabs>
                <w:tab w:val="num" w:pos="2077"/>
              </w:tabs>
              <w:spacing w:before="170" w:after="170"/>
              <w:ind w:left="1226" w:hanging="567"/>
              <w:rPr>
                <w:del w:id="1064" w:author="Author"/>
                <w:rFonts w:ascii="Arial" w:eastAsia="Times New Roman" w:hAnsi="Arial" w:cs="Arial"/>
                <w:noProof/>
                <w:szCs w:val="17"/>
                <w:lang w:val="fr-FR"/>
              </w:rPr>
            </w:pPr>
            <w:del w:id="1065" w:author="Author">
              <w:r w:rsidRPr="006852A6" w:rsidDel="00821D71">
                <w:rPr>
                  <w:rFonts w:ascii="Arial" w:eastAsia="Times New Roman" w:hAnsi="Arial" w:cs="Arial"/>
                  <w:noProof/>
                  <w:szCs w:val="17"/>
                  <w:lang w:val="fr-FR"/>
                </w:rPr>
                <w:delText>Paramètres de requête;</w:delText>
              </w:r>
            </w:del>
          </w:p>
          <w:p w14:paraId="163A79D9" w14:textId="06415445" w:rsidR="00D642C5" w:rsidRPr="006852A6" w:rsidDel="00821D71" w:rsidRDefault="00D642C5" w:rsidP="00CE01DA">
            <w:pPr>
              <w:numPr>
                <w:ilvl w:val="2"/>
                <w:numId w:val="4"/>
              </w:numPr>
              <w:tabs>
                <w:tab w:val="num" w:pos="2077"/>
              </w:tabs>
              <w:spacing w:before="170" w:after="170"/>
              <w:ind w:left="1226" w:hanging="567"/>
              <w:rPr>
                <w:del w:id="1066" w:author="Author"/>
                <w:rFonts w:ascii="Arial" w:eastAsia="Times New Roman" w:hAnsi="Arial" w:cs="Arial"/>
                <w:noProof/>
                <w:szCs w:val="17"/>
                <w:lang w:val="fr-FR"/>
              </w:rPr>
            </w:pPr>
            <w:del w:id="1067" w:author="Author">
              <w:r w:rsidRPr="006852A6" w:rsidDel="00821D71">
                <w:rPr>
                  <w:rFonts w:ascii="Arial" w:eastAsia="Times New Roman" w:hAnsi="Arial" w:cs="Arial"/>
                  <w:noProof/>
                  <w:szCs w:val="17"/>
                  <w:lang w:val="fr-FR"/>
                </w:rPr>
                <w:delText>Méthodes;</w:delText>
              </w:r>
            </w:del>
          </w:p>
          <w:p w14:paraId="5C61310E" w14:textId="2BD8985D" w:rsidR="00D642C5" w:rsidRPr="006852A6" w:rsidDel="00821D71" w:rsidRDefault="00D642C5" w:rsidP="00CE01DA">
            <w:pPr>
              <w:numPr>
                <w:ilvl w:val="2"/>
                <w:numId w:val="4"/>
              </w:numPr>
              <w:tabs>
                <w:tab w:val="num" w:pos="2077"/>
              </w:tabs>
              <w:spacing w:before="170" w:after="170"/>
              <w:ind w:left="1226" w:hanging="567"/>
              <w:rPr>
                <w:del w:id="1068" w:author="Author"/>
                <w:rFonts w:ascii="Arial" w:eastAsia="Times New Roman" w:hAnsi="Arial" w:cs="Arial"/>
                <w:noProof/>
                <w:szCs w:val="17"/>
                <w:lang w:val="fr-FR"/>
              </w:rPr>
            </w:pPr>
            <w:del w:id="1069" w:author="Author">
              <w:r w:rsidRPr="006852A6" w:rsidDel="00821D71">
                <w:rPr>
                  <w:rFonts w:ascii="Arial" w:eastAsia="Times New Roman" w:hAnsi="Arial" w:cs="Arial"/>
                  <w:noProof/>
                  <w:szCs w:val="17"/>
                  <w:lang w:val="fr-FR"/>
                </w:rPr>
                <w:delText>Types de médias;</w:delText>
              </w:r>
            </w:del>
          </w:p>
          <w:p w14:paraId="17A3BAE8" w14:textId="2793501D" w:rsidR="00D642C5" w:rsidRPr="006852A6" w:rsidDel="00821D71" w:rsidRDefault="00D642C5" w:rsidP="00CE01DA">
            <w:pPr>
              <w:numPr>
                <w:ilvl w:val="2"/>
                <w:numId w:val="4"/>
              </w:numPr>
              <w:tabs>
                <w:tab w:val="num" w:pos="2077"/>
              </w:tabs>
              <w:spacing w:before="170" w:after="170"/>
              <w:ind w:left="1226" w:hanging="567"/>
              <w:rPr>
                <w:del w:id="1070" w:author="Author"/>
                <w:rFonts w:ascii="Arial" w:eastAsia="Times New Roman" w:hAnsi="Arial" w:cs="Arial"/>
                <w:noProof/>
                <w:szCs w:val="17"/>
                <w:lang w:val="fr-FR"/>
              </w:rPr>
            </w:pPr>
            <w:del w:id="1071" w:author="Author">
              <w:r w:rsidRPr="006852A6" w:rsidDel="00821D71">
                <w:rPr>
                  <w:rFonts w:ascii="Arial" w:eastAsia="Times New Roman" w:hAnsi="Arial" w:cs="Arial"/>
                  <w:noProof/>
                  <w:szCs w:val="17"/>
                  <w:lang w:val="fr-FR"/>
                </w:rPr>
                <w:delText>Grammaire de recherche (si une telle grammaire est prise en charge);</w:delText>
              </w:r>
            </w:del>
          </w:p>
          <w:p w14:paraId="7F46216E" w14:textId="0E318294" w:rsidR="00D642C5" w:rsidRPr="006852A6" w:rsidDel="00821D71" w:rsidRDefault="00D642C5" w:rsidP="00CE01DA">
            <w:pPr>
              <w:numPr>
                <w:ilvl w:val="2"/>
                <w:numId w:val="4"/>
              </w:numPr>
              <w:tabs>
                <w:tab w:val="num" w:pos="2077"/>
              </w:tabs>
              <w:spacing w:before="170" w:after="170"/>
              <w:ind w:left="1226" w:hanging="567"/>
              <w:rPr>
                <w:del w:id="1072" w:author="Author"/>
                <w:rFonts w:ascii="Arial" w:eastAsia="Times New Roman" w:hAnsi="Arial" w:cs="Arial"/>
                <w:noProof/>
                <w:szCs w:val="17"/>
                <w:lang w:val="fr-FR"/>
              </w:rPr>
            </w:pPr>
            <w:del w:id="1073" w:author="Author">
              <w:r w:rsidRPr="006852A6" w:rsidDel="00821D71">
                <w:rPr>
                  <w:rFonts w:ascii="Arial" w:eastAsia="Times New Roman" w:hAnsi="Arial" w:cs="Arial"/>
                  <w:noProof/>
                  <w:szCs w:val="17"/>
                  <w:lang w:val="fr-FR"/>
                </w:rPr>
                <w:delText>Codes d</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état HTTP;</w:delText>
              </w:r>
            </w:del>
          </w:p>
          <w:p w14:paraId="407D8048" w14:textId="51EE930E" w:rsidR="00D642C5" w:rsidRPr="006852A6" w:rsidDel="00821D71" w:rsidRDefault="00D642C5" w:rsidP="00CE01DA">
            <w:pPr>
              <w:numPr>
                <w:ilvl w:val="2"/>
                <w:numId w:val="4"/>
              </w:numPr>
              <w:tabs>
                <w:tab w:val="num" w:pos="2077"/>
              </w:tabs>
              <w:spacing w:before="170" w:after="170"/>
              <w:ind w:left="1226" w:hanging="567"/>
              <w:rPr>
                <w:del w:id="1074" w:author="Author"/>
                <w:rFonts w:ascii="Arial" w:eastAsia="Times New Roman" w:hAnsi="Arial" w:cs="Arial"/>
                <w:noProof/>
                <w:szCs w:val="17"/>
                <w:lang w:val="fr-FR"/>
              </w:rPr>
            </w:pPr>
            <w:del w:id="1075" w:author="Author">
              <w:r w:rsidRPr="006852A6" w:rsidDel="00821D71">
                <w:rPr>
                  <w:rFonts w:ascii="Arial" w:eastAsia="Times New Roman" w:hAnsi="Arial" w:cs="Arial"/>
                  <w:noProof/>
                  <w:szCs w:val="17"/>
                  <w:lang w:val="fr-FR"/>
                </w:rPr>
                <w:delText>Méthodes HTTP;</w:delText>
              </w:r>
            </w:del>
          </w:p>
          <w:p w14:paraId="708D2CEF" w14:textId="2019B21D" w:rsidR="00D642C5" w:rsidRPr="006852A6" w:rsidDel="00821D71" w:rsidRDefault="00D642C5" w:rsidP="00CE01DA">
            <w:pPr>
              <w:numPr>
                <w:ilvl w:val="2"/>
                <w:numId w:val="4"/>
              </w:numPr>
              <w:tabs>
                <w:tab w:val="num" w:pos="2077"/>
              </w:tabs>
              <w:spacing w:before="170" w:after="170"/>
              <w:ind w:left="1226" w:hanging="567"/>
              <w:rPr>
                <w:del w:id="1076" w:author="Author"/>
                <w:rFonts w:ascii="Arial" w:eastAsia="Times New Roman" w:hAnsi="Arial" w:cs="Arial"/>
                <w:noProof/>
                <w:szCs w:val="17"/>
                <w:lang w:val="fr-FR"/>
              </w:rPr>
            </w:pPr>
            <w:del w:id="1077" w:author="Author">
              <w:r w:rsidRPr="006852A6" w:rsidDel="00821D71">
                <w:rPr>
                  <w:rFonts w:ascii="Arial" w:eastAsia="Times New Roman" w:hAnsi="Arial" w:cs="Arial"/>
                  <w:noProof/>
                  <w:szCs w:val="17"/>
                  <w:lang w:val="fr-FR"/>
                </w:rPr>
                <w:delText xml:space="preserve">Restrictions et éléments distinctifs; </w:delText>
              </w:r>
              <w:r w:rsidR="002D56D3" w:rsidDel="00821D71">
                <w:rPr>
                  <w:rFonts w:ascii="Arial" w:eastAsia="Times New Roman" w:hAnsi="Arial" w:cs="Arial"/>
                  <w:noProof/>
                  <w:szCs w:val="17"/>
                  <w:lang w:val="fr-FR"/>
                </w:rPr>
                <w:delText xml:space="preserve"> </w:delText>
              </w:r>
              <w:r w:rsidRPr="006852A6" w:rsidDel="00821D71">
                <w:rPr>
                  <w:rFonts w:ascii="Arial" w:eastAsia="Times New Roman" w:hAnsi="Arial" w:cs="Arial"/>
                  <w:noProof/>
                  <w:szCs w:val="17"/>
                  <w:lang w:val="fr-FR"/>
                </w:rPr>
                <w:delText>et</w:delText>
              </w:r>
            </w:del>
          </w:p>
          <w:p w14:paraId="4D3E0EE2" w14:textId="73A5D6DC" w:rsidR="00D642C5" w:rsidRPr="006852A6" w:rsidDel="00821D71" w:rsidRDefault="00D642C5" w:rsidP="00CE01DA">
            <w:pPr>
              <w:numPr>
                <w:ilvl w:val="2"/>
                <w:numId w:val="4"/>
              </w:numPr>
              <w:tabs>
                <w:tab w:val="num" w:pos="2077"/>
              </w:tabs>
              <w:spacing w:before="170" w:after="170"/>
              <w:ind w:left="1226" w:hanging="567"/>
              <w:rPr>
                <w:del w:id="1078" w:author="Author"/>
                <w:rFonts w:ascii="Arial" w:eastAsia="Times New Roman" w:hAnsi="Arial" w:cs="Arial"/>
                <w:noProof/>
                <w:szCs w:val="17"/>
                <w:lang w:val="fr-FR"/>
              </w:rPr>
            </w:pPr>
            <w:del w:id="1079" w:author="Author">
              <w:r w:rsidRPr="006852A6" w:rsidDel="00821D71">
                <w:rPr>
                  <w:rFonts w:ascii="Arial" w:eastAsia="Times New Roman" w:hAnsi="Arial" w:cs="Arial"/>
                  <w:noProof/>
                  <w:szCs w:val="17"/>
                  <w:lang w:val="fr-FR"/>
                </w:rPr>
                <w:delText>Sécurité (le cas échéant).</w:delText>
              </w:r>
            </w:del>
          </w:p>
        </w:tc>
        <w:tc>
          <w:tcPr>
            <w:tcW w:w="2515" w:type="dxa"/>
          </w:tcPr>
          <w:p w14:paraId="60CDDA87" w14:textId="3462F464" w:rsidR="00D642C5" w:rsidRPr="00982192" w:rsidDel="00821D71" w:rsidRDefault="00D642C5" w:rsidP="00CE01DA">
            <w:pPr>
              <w:pStyle w:val="NormalWeb"/>
              <w:spacing w:before="170" w:beforeAutospacing="0" w:after="170" w:afterAutospacing="0"/>
              <w:rPr>
                <w:del w:id="1080" w:author="Author"/>
                <w:rFonts w:asciiTheme="minorBidi" w:hAnsiTheme="minorBidi" w:cstheme="minorBidi"/>
                <w:noProof/>
                <w:szCs w:val="17"/>
                <w:lang w:val="fr-FR"/>
              </w:rPr>
            </w:pPr>
            <w:del w:id="1081" w:author="Author">
              <w:r w:rsidRPr="00982192" w:rsidDel="00821D71">
                <w:rPr>
                  <w:rFonts w:asciiTheme="minorBidi" w:hAnsiTheme="minorBidi" w:cstheme="minorBidi"/>
                  <w:noProof/>
                  <w:szCs w:val="17"/>
                  <w:lang w:val="fr-FR"/>
                </w:rPr>
                <w:delText>AJ, AX, AAJ, AAX</w:delText>
              </w:r>
            </w:del>
          </w:p>
        </w:tc>
      </w:tr>
      <w:tr w:rsidR="00D642C5" w:rsidRPr="00982192" w:rsidDel="00821D71" w14:paraId="4D0A9867" w14:textId="4B47E26D" w:rsidTr="00D35BA5">
        <w:trPr>
          <w:del w:id="1082" w:author="Author"/>
        </w:trPr>
        <w:tc>
          <w:tcPr>
            <w:tcW w:w="1075" w:type="dxa"/>
          </w:tcPr>
          <w:p w14:paraId="027AA9BB" w14:textId="022074A2" w:rsidR="00D642C5" w:rsidRPr="00982192" w:rsidDel="00821D71" w:rsidRDefault="00D642C5" w:rsidP="00CE01DA">
            <w:pPr>
              <w:pStyle w:val="NormalWeb"/>
              <w:spacing w:before="170" w:beforeAutospacing="0" w:after="170" w:afterAutospacing="0"/>
              <w:rPr>
                <w:del w:id="1083" w:author="Author"/>
                <w:rFonts w:ascii="Arial" w:hAnsi="Arial" w:cs="Arial"/>
                <w:noProof/>
                <w:szCs w:val="17"/>
                <w:lang w:val="fr-FR"/>
              </w:rPr>
            </w:pPr>
            <w:del w:id="108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9</w:delText>
              </w:r>
              <w:r w:rsidR="001B65AE" w:rsidDel="00821D71">
                <w:rPr>
                  <w:rFonts w:ascii="Arial" w:eastAsia="Times New Roman" w:hAnsi="Arial" w:cs="Arial"/>
                  <w:noProof/>
                  <w:szCs w:val="17"/>
                  <w:lang w:val="fr-FR"/>
                </w:rPr>
                <w:delText>5</w:delText>
              </w:r>
              <w:r w:rsidRPr="00982192" w:rsidDel="00821D71">
                <w:rPr>
                  <w:rFonts w:ascii="Arial" w:eastAsia="Times New Roman" w:hAnsi="Arial" w:cs="Arial"/>
                  <w:noProof/>
                  <w:szCs w:val="17"/>
                  <w:lang w:val="fr-FR"/>
                </w:rPr>
                <w:delText>]</w:delText>
              </w:r>
            </w:del>
          </w:p>
        </w:tc>
        <w:tc>
          <w:tcPr>
            <w:tcW w:w="5670" w:type="dxa"/>
          </w:tcPr>
          <w:p w14:paraId="36CE2B5F" w14:textId="23755AAA" w:rsidR="00D642C5" w:rsidRPr="00DD5FF5" w:rsidDel="00821D71" w:rsidRDefault="00D642C5" w:rsidP="00CE01DA">
            <w:pPr>
              <w:spacing w:before="170" w:after="170" w:line="276" w:lineRule="auto"/>
              <w:rPr>
                <w:del w:id="1085" w:author="Author"/>
                <w:rFonts w:ascii="Arial" w:eastAsia="Times New Roman" w:hAnsi="Arial" w:cs="Arial"/>
                <w:noProof/>
                <w:szCs w:val="17"/>
                <w:lang w:val="fr-FR"/>
              </w:rPr>
            </w:pPr>
            <w:del w:id="1086" w:author="Author">
              <w:r w:rsidRPr="00DD5FF5" w:rsidDel="00821D71">
                <w:rPr>
                  <w:rFonts w:ascii="Arial" w:eastAsia="Times New Roman" w:hAnsi="Arial" w:cs="Arial"/>
                  <w:noProof/>
                  <w:szCs w:val="17"/>
                  <w:lang w:val="fr-FR"/>
                </w:rPr>
                <w:delText>Une API REST DOIT fournir la documentation API en tant que contrat de service.</w:delText>
              </w:r>
            </w:del>
          </w:p>
        </w:tc>
        <w:tc>
          <w:tcPr>
            <w:tcW w:w="2515" w:type="dxa"/>
          </w:tcPr>
          <w:p w14:paraId="1E62BD73" w14:textId="45543A28" w:rsidR="00D642C5" w:rsidRPr="00982192" w:rsidDel="00821D71" w:rsidRDefault="00D642C5" w:rsidP="00CE01DA">
            <w:pPr>
              <w:pStyle w:val="NormalWeb"/>
              <w:spacing w:before="170" w:beforeAutospacing="0" w:after="170" w:afterAutospacing="0"/>
              <w:rPr>
                <w:del w:id="1087" w:author="Author"/>
                <w:rFonts w:asciiTheme="minorBidi" w:hAnsiTheme="minorBidi" w:cstheme="minorBidi"/>
                <w:noProof/>
                <w:szCs w:val="17"/>
                <w:lang w:val="fr-FR"/>
              </w:rPr>
            </w:pPr>
            <w:del w:id="1088" w:author="Author">
              <w:r w:rsidRPr="00982192" w:rsidDel="00821D71">
                <w:rPr>
                  <w:rFonts w:asciiTheme="minorBidi" w:hAnsiTheme="minorBidi" w:cstheme="minorBidi"/>
                  <w:noProof/>
                  <w:szCs w:val="17"/>
                  <w:lang w:val="fr-FR"/>
                </w:rPr>
                <w:delText>AJ, AX, AAJ, AAX</w:delText>
              </w:r>
            </w:del>
          </w:p>
        </w:tc>
      </w:tr>
      <w:tr w:rsidR="00D642C5" w:rsidRPr="00982192" w:rsidDel="00821D71" w14:paraId="171E7181" w14:textId="28C3A3BB" w:rsidTr="00D35BA5">
        <w:trPr>
          <w:del w:id="1089" w:author="Author"/>
        </w:trPr>
        <w:tc>
          <w:tcPr>
            <w:tcW w:w="1075" w:type="dxa"/>
          </w:tcPr>
          <w:p w14:paraId="2A858707" w14:textId="75098B26" w:rsidR="00D642C5" w:rsidRPr="00982192" w:rsidDel="00821D71" w:rsidRDefault="00D642C5" w:rsidP="00CE01DA">
            <w:pPr>
              <w:pStyle w:val="NormalWeb"/>
              <w:spacing w:before="170" w:beforeAutospacing="0" w:after="170" w:afterAutospacing="0"/>
              <w:rPr>
                <w:del w:id="1090" w:author="Author"/>
                <w:rFonts w:ascii="Arial" w:hAnsi="Arial" w:cs="Arial"/>
                <w:noProof/>
                <w:szCs w:val="17"/>
                <w:lang w:val="fr-FR"/>
              </w:rPr>
            </w:pPr>
            <w:del w:id="109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9</w:delText>
              </w:r>
              <w:r w:rsidR="001B65AE" w:rsidDel="00821D71">
                <w:rPr>
                  <w:rFonts w:ascii="Arial" w:eastAsia="Times New Roman" w:hAnsi="Arial" w:cs="Arial"/>
                  <w:noProof/>
                  <w:szCs w:val="17"/>
                  <w:lang w:val="fr-FR"/>
                </w:rPr>
                <w:delText>6</w:delText>
              </w:r>
              <w:r w:rsidRPr="00982192" w:rsidDel="00821D71">
                <w:rPr>
                  <w:rFonts w:ascii="Arial" w:eastAsia="Times New Roman" w:hAnsi="Arial" w:cs="Arial"/>
                  <w:noProof/>
                  <w:szCs w:val="17"/>
                  <w:lang w:val="fr-FR"/>
                </w:rPr>
                <w:delText>]</w:delText>
              </w:r>
            </w:del>
          </w:p>
        </w:tc>
        <w:tc>
          <w:tcPr>
            <w:tcW w:w="5670" w:type="dxa"/>
          </w:tcPr>
          <w:p w14:paraId="5F99E8B0" w14:textId="7AAD1672" w:rsidR="00D642C5" w:rsidRPr="00CE383D" w:rsidDel="00821D71" w:rsidRDefault="00D642C5" w:rsidP="00CE01DA">
            <w:pPr>
              <w:spacing w:before="170" w:after="170" w:line="276" w:lineRule="auto"/>
              <w:rPr>
                <w:del w:id="1092" w:author="Author"/>
                <w:rFonts w:ascii="Arial" w:eastAsia="Times New Roman" w:hAnsi="Arial" w:cs="Arial"/>
                <w:noProof/>
                <w:szCs w:val="17"/>
                <w:lang w:val="fr-FR"/>
              </w:rPr>
            </w:pPr>
            <w:del w:id="1093" w:author="Author">
              <w:r w:rsidRPr="00CE383D" w:rsidDel="00821D71">
                <w:rPr>
                  <w:rFonts w:ascii="Arial" w:eastAsia="Times New Roman" w:hAnsi="Arial" w:cs="Arial"/>
                  <w:noProof/>
                  <w:szCs w:val="17"/>
                  <w:lang w:val="fr-FR"/>
                </w:rPr>
                <w:delText>Une implémentation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 Web qui s</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écarterait de la présente norme</w:delText>
              </w:r>
              <w:r w:rsidR="002D56D3" w:rsidDel="00821D71">
                <w:rPr>
                  <w:rFonts w:ascii="Arial" w:eastAsia="Times New Roman" w:hAnsi="Arial" w:cs="Arial"/>
                  <w:noProof/>
                  <w:szCs w:val="17"/>
                  <w:lang w:val="fr-FR"/>
                </w:rPr>
                <w:delText> </w:delText>
              </w:r>
              <w:r w:rsidRPr="00CE383D" w:rsidDel="00821D71">
                <w:rPr>
                  <w:rFonts w:ascii="Arial" w:eastAsia="Times New Roman" w:hAnsi="Arial" w:cs="Arial"/>
                  <w:noProof/>
                  <w:szCs w:val="17"/>
                  <w:lang w:val="fr-FR"/>
                </w:rPr>
                <w:delText>DOIT être explicitement documentée dans le contrat de servi</w:delText>
              </w:r>
              <w:r w:rsidR="00334310" w:rsidRPr="00CE383D" w:rsidDel="00821D71">
                <w:rPr>
                  <w:rFonts w:ascii="Arial" w:eastAsia="Times New Roman" w:hAnsi="Arial" w:cs="Arial"/>
                  <w:noProof/>
                  <w:szCs w:val="17"/>
                  <w:lang w:val="fr-FR"/>
                </w:rPr>
                <w:delText>ce</w:delText>
              </w:r>
              <w:r w:rsidR="00334310" w:rsidDel="00821D71">
                <w:rPr>
                  <w:rFonts w:ascii="Arial" w:eastAsia="Times New Roman" w:hAnsi="Arial" w:cs="Arial"/>
                  <w:noProof/>
                  <w:szCs w:val="17"/>
                  <w:lang w:val="fr-FR"/>
                </w:rPr>
                <w:delText xml:space="preserve">.  </w:delText>
              </w:r>
              <w:r w:rsidR="00334310" w:rsidRPr="00CE383D" w:rsidDel="00821D71">
                <w:rPr>
                  <w:rFonts w:ascii="Arial" w:eastAsia="Times New Roman" w:hAnsi="Arial" w:cs="Arial"/>
                  <w:noProof/>
                  <w:szCs w:val="17"/>
                  <w:lang w:val="fr-FR"/>
                </w:rPr>
                <w:delText>Si</w:delText>
              </w:r>
              <w:r w:rsidRPr="00CE383D" w:rsidDel="00821D71">
                <w:rPr>
                  <w:rFonts w:ascii="Arial" w:eastAsia="Times New Roman" w:hAnsi="Arial" w:cs="Arial"/>
                  <w:noProof/>
                  <w:szCs w:val="17"/>
                  <w:lang w:val="fr-FR"/>
                </w:rPr>
                <w:delText xml:space="preserve"> une règle dérogeant à la norme n</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est pas spécifiée dans le contrat de service, on DOIT présumer que cette norme est appliquée.</w:delText>
              </w:r>
            </w:del>
          </w:p>
        </w:tc>
        <w:tc>
          <w:tcPr>
            <w:tcW w:w="2515" w:type="dxa"/>
          </w:tcPr>
          <w:p w14:paraId="2E809D47" w14:textId="6F7CFB5A" w:rsidR="00D642C5" w:rsidRPr="00982192" w:rsidDel="00821D71" w:rsidRDefault="00D642C5" w:rsidP="00CE01DA">
            <w:pPr>
              <w:pStyle w:val="NormalWeb"/>
              <w:spacing w:before="170" w:beforeAutospacing="0" w:after="170" w:afterAutospacing="0"/>
              <w:rPr>
                <w:del w:id="1094" w:author="Author"/>
                <w:rFonts w:asciiTheme="minorBidi" w:hAnsiTheme="minorBidi" w:cstheme="minorBidi"/>
                <w:noProof/>
                <w:szCs w:val="17"/>
                <w:lang w:val="fr-FR"/>
              </w:rPr>
            </w:pPr>
            <w:del w:id="1095" w:author="Author">
              <w:r w:rsidRPr="00982192" w:rsidDel="00821D71">
                <w:rPr>
                  <w:rFonts w:asciiTheme="minorBidi" w:hAnsiTheme="minorBidi" w:cstheme="minorBidi"/>
                  <w:noProof/>
                  <w:szCs w:val="17"/>
                  <w:lang w:val="fr-FR"/>
                </w:rPr>
                <w:delText>AJ, AX, AAJ, AAX</w:delText>
              </w:r>
            </w:del>
          </w:p>
        </w:tc>
      </w:tr>
      <w:tr w:rsidR="00D642C5" w:rsidRPr="00982192" w:rsidDel="00821D71" w14:paraId="507E28E6" w14:textId="58554F26" w:rsidTr="00D35BA5">
        <w:trPr>
          <w:del w:id="1096" w:author="Author"/>
        </w:trPr>
        <w:tc>
          <w:tcPr>
            <w:tcW w:w="1075" w:type="dxa"/>
          </w:tcPr>
          <w:p w14:paraId="05F52AFF" w14:textId="68ACC6D4" w:rsidR="00D642C5" w:rsidRPr="00982192" w:rsidDel="00821D71" w:rsidRDefault="00D642C5" w:rsidP="00CE01DA">
            <w:pPr>
              <w:pStyle w:val="NormalWeb"/>
              <w:spacing w:before="170" w:beforeAutospacing="0" w:after="170" w:afterAutospacing="0"/>
              <w:rPr>
                <w:del w:id="1097" w:author="Author"/>
                <w:rFonts w:ascii="Arial" w:hAnsi="Arial" w:cs="Arial"/>
                <w:noProof/>
                <w:szCs w:val="17"/>
                <w:lang w:val="fr-FR"/>
              </w:rPr>
            </w:pPr>
            <w:del w:id="109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9</w:delText>
              </w:r>
              <w:r w:rsidR="001B65AE" w:rsidDel="00821D71">
                <w:rPr>
                  <w:rFonts w:ascii="Arial" w:eastAsia="Times New Roman" w:hAnsi="Arial" w:cs="Arial"/>
                  <w:noProof/>
                  <w:szCs w:val="17"/>
                  <w:lang w:val="fr-FR"/>
                </w:rPr>
                <w:delText>7</w:delText>
              </w:r>
              <w:r w:rsidRPr="00982192" w:rsidDel="00821D71">
                <w:rPr>
                  <w:rFonts w:ascii="Arial" w:eastAsia="Times New Roman" w:hAnsi="Arial" w:cs="Arial"/>
                  <w:noProof/>
                  <w:szCs w:val="17"/>
                  <w:lang w:val="fr-FR"/>
                </w:rPr>
                <w:delText>]</w:delText>
              </w:r>
            </w:del>
          </w:p>
        </w:tc>
        <w:tc>
          <w:tcPr>
            <w:tcW w:w="5670" w:type="dxa"/>
          </w:tcPr>
          <w:p w14:paraId="297F36E7" w14:textId="43A57BED" w:rsidR="00D642C5" w:rsidRPr="00CE383D" w:rsidDel="00821D71" w:rsidRDefault="00D642C5" w:rsidP="00CE01DA">
            <w:pPr>
              <w:spacing w:before="170" w:after="170" w:line="276" w:lineRule="auto"/>
              <w:rPr>
                <w:del w:id="1099" w:author="Author"/>
                <w:rFonts w:ascii="Arial" w:eastAsia="Times New Roman" w:hAnsi="Arial" w:cs="Arial"/>
                <w:noProof/>
                <w:szCs w:val="17"/>
                <w:lang w:val="fr-FR"/>
              </w:rPr>
            </w:pPr>
            <w:del w:id="1100" w:author="Author">
              <w:r w:rsidRPr="00CE383D" w:rsidDel="00821D71">
                <w:rPr>
                  <w:rFonts w:ascii="Arial" w:eastAsia="Times New Roman" w:hAnsi="Arial" w:cs="Arial"/>
                  <w:noProof/>
                  <w:szCs w:val="17"/>
                  <w:lang w:val="fr-FR"/>
                </w:rPr>
                <w:delText>Un contrat de service DOIT permettre de générer le code squelette du client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w:delText>
              </w:r>
              <w:r w:rsidDel="00821D71">
                <w:rPr>
                  <w:rFonts w:ascii="Arial" w:eastAsia="Times New Roman" w:hAnsi="Arial" w:cs="Arial"/>
                  <w:noProof/>
                  <w:szCs w:val="17"/>
                  <w:lang w:val="fr-FR"/>
                </w:rPr>
                <w:delText>.</w:delText>
              </w:r>
            </w:del>
          </w:p>
        </w:tc>
        <w:tc>
          <w:tcPr>
            <w:tcW w:w="2515" w:type="dxa"/>
          </w:tcPr>
          <w:p w14:paraId="106A1396" w14:textId="39C86847" w:rsidR="00D642C5" w:rsidRPr="00982192" w:rsidDel="00821D71" w:rsidRDefault="00D642C5" w:rsidP="00CE01DA">
            <w:pPr>
              <w:pStyle w:val="NormalWeb"/>
              <w:spacing w:before="170" w:beforeAutospacing="0" w:after="170" w:afterAutospacing="0"/>
              <w:rPr>
                <w:del w:id="1101" w:author="Author"/>
                <w:rFonts w:asciiTheme="minorBidi" w:hAnsiTheme="minorBidi" w:cstheme="minorBidi"/>
                <w:noProof/>
                <w:szCs w:val="17"/>
                <w:lang w:val="fr-FR"/>
              </w:rPr>
            </w:pPr>
            <w:del w:id="1102" w:author="Author">
              <w:r w:rsidRPr="00982192" w:rsidDel="00821D71">
                <w:rPr>
                  <w:rFonts w:asciiTheme="minorBidi" w:hAnsiTheme="minorBidi" w:cstheme="minorBidi"/>
                  <w:noProof/>
                  <w:szCs w:val="17"/>
                  <w:lang w:val="fr-FR"/>
                </w:rPr>
                <w:delText>AJ, AX, AAJ, AAX</w:delText>
              </w:r>
            </w:del>
          </w:p>
        </w:tc>
      </w:tr>
      <w:tr w:rsidR="00D642C5" w:rsidRPr="00982192" w:rsidDel="00821D71" w14:paraId="4FD2FD52" w14:textId="7C7494A8" w:rsidTr="00D35BA5">
        <w:trPr>
          <w:del w:id="1103" w:author="Author"/>
        </w:trPr>
        <w:tc>
          <w:tcPr>
            <w:tcW w:w="1075" w:type="dxa"/>
          </w:tcPr>
          <w:p w14:paraId="12F3DD5E" w14:textId="57763292" w:rsidR="00D642C5" w:rsidRPr="00982192" w:rsidDel="00821D71" w:rsidRDefault="00D642C5" w:rsidP="00CE01DA">
            <w:pPr>
              <w:pStyle w:val="NormalWeb"/>
              <w:spacing w:before="170" w:beforeAutospacing="0" w:after="170" w:afterAutospacing="0"/>
              <w:rPr>
                <w:del w:id="1104" w:author="Author"/>
                <w:rFonts w:ascii="Arial" w:hAnsi="Arial" w:cs="Arial"/>
                <w:noProof/>
                <w:szCs w:val="17"/>
                <w:lang w:val="fr-FR"/>
              </w:rPr>
            </w:pPr>
            <w:del w:id="110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10</w:delText>
              </w:r>
              <w:r w:rsidR="001B65AE" w:rsidDel="00821D71">
                <w:rPr>
                  <w:rFonts w:ascii="Arial" w:eastAsia="Times New Roman" w:hAnsi="Arial" w:cs="Arial"/>
                  <w:noProof/>
                  <w:szCs w:val="17"/>
                  <w:lang w:val="fr-FR"/>
                </w:rPr>
                <w:delText>5</w:delText>
              </w:r>
              <w:r w:rsidRPr="00982192" w:rsidDel="00821D71">
                <w:rPr>
                  <w:rFonts w:ascii="Arial" w:eastAsia="Times New Roman" w:hAnsi="Arial" w:cs="Arial"/>
                  <w:noProof/>
                  <w:szCs w:val="17"/>
                  <w:lang w:val="fr-FR"/>
                </w:rPr>
                <w:delText>]</w:delText>
              </w:r>
            </w:del>
          </w:p>
        </w:tc>
        <w:tc>
          <w:tcPr>
            <w:tcW w:w="5670" w:type="dxa"/>
          </w:tcPr>
          <w:p w14:paraId="30802283" w14:textId="64C6F776" w:rsidR="00D642C5" w:rsidRPr="008A2DD7" w:rsidDel="00821D71" w:rsidRDefault="00D642C5" w:rsidP="00CE01DA">
            <w:pPr>
              <w:pStyle w:val="NormalWeb"/>
              <w:spacing w:before="170" w:beforeAutospacing="0" w:after="170" w:afterAutospacing="0" w:line="276" w:lineRule="auto"/>
              <w:rPr>
                <w:del w:id="1106" w:author="Author"/>
                <w:rFonts w:ascii="Arial" w:hAnsi="Arial" w:cs="Arial"/>
                <w:noProof/>
                <w:szCs w:val="17"/>
                <w:lang w:val="fr-FR"/>
              </w:rPr>
            </w:pPr>
            <w:del w:id="1107" w:author="Author">
              <w:r w:rsidRPr="008A2DD7" w:rsidDel="00821D71">
                <w:rPr>
                  <w:rFonts w:ascii="Arial" w:eastAsia="Times New Roman" w:hAnsi="Arial" w:cs="Arial"/>
                  <w:noProof/>
                  <w:szCs w:val="17"/>
                  <w:lang w:val="fr-FR"/>
                </w:rPr>
                <w:delText xml:space="preserve">Une API Web DOIT prendre en charge la mise en antémémoire des résultats de GET; </w:delText>
              </w:r>
              <w:r w:rsidR="002D56D3" w:rsidDel="00821D71">
                <w:rPr>
                  <w:rFonts w:ascii="Arial" w:eastAsia="Times New Roman" w:hAnsi="Arial" w:cs="Arial"/>
                  <w:noProof/>
                  <w:szCs w:val="17"/>
                  <w:lang w:val="fr-FR"/>
                </w:rPr>
                <w:delText xml:space="preserve"> </w:delText>
              </w:r>
              <w:r w:rsidRPr="008A2DD7" w:rsidDel="00821D71">
                <w:rPr>
                  <w:rFonts w:ascii="Arial" w:eastAsia="Times New Roman" w:hAnsi="Arial" w:cs="Arial"/>
                  <w:noProof/>
                  <w:szCs w:val="17"/>
                  <w:lang w:val="fr-FR"/>
                </w:rPr>
                <w:delText>une API Web PEUT prendre en charge la mise en antémémoire des résultats d</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autres méthodes </w:delText>
              </w:r>
              <w:r w:rsidDel="00821D71">
                <w:rPr>
                  <w:rFonts w:ascii="Arial" w:eastAsia="Times New Roman" w:hAnsi="Arial" w:cs="Arial"/>
                  <w:noProof/>
                  <w:szCs w:val="17"/>
                  <w:lang w:val="fr-FR"/>
                </w:rPr>
                <w:delText>HTTP.</w:delText>
              </w:r>
            </w:del>
          </w:p>
        </w:tc>
        <w:tc>
          <w:tcPr>
            <w:tcW w:w="2515" w:type="dxa"/>
          </w:tcPr>
          <w:p w14:paraId="3EB8BA61" w14:textId="4B0AE80A" w:rsidR="00D642C5" w:rsidRPr="00982192" w:rsidDel="00821D71" w:rsidRDefault="00D642C5" w:rsidP="00CE01DA">
            <w:pPr>
              <w:pStyle w:val="NormalWeb"/>
              <w:spacing w:before="170" w:beforeAutospacing="0" w:after="170" w:afterAutospacing="0"/>
              <w:rPr>
                <w:del w:id="1108" w:author="Author"/>
                <w:rFonts w:asciiTheme="minorBidi" w:hAnsiTheme="minorBidi" w:cstheme="minorBidi"/>
                <w:noProof/>
                <w:szCs w:val="17"/>
                <w:lang w:val="fr-FR"/>
              </w:rPr>
            </w:pPr>
            <w:del w:id="1109" w:author="Author">
              <w:r w:rsidRPr="00982192" w:rsidDel="00821D71">
                <w:rPr>
                  <w:rFonts w:asciiTheme="minorBidi" w:hAnsiTheme="minorBidi" w:cstheme="minorBidi"/>
                  <w:noProof/>
                  <w:szCs w:val="17"/>
                  <w:lang w:val="fr-FR"/>
                </w:rPr>
                <w:delText>AJ, AX, AAJ</w:delText>
              </w:r>
            </w:del>
          </w:p>
        </w:tc>
      </w:tr>
      <w:tr w:rsidR="00D642C5" w:rsidRPr="00982192" w:rsidDel="00821D71" w14:paraId="11C8DA7D" w14:textId="57A0BB5B" w:rsidTr="00D35BA5">
        <w:trPr>
          <w:del w:id="1110" w:author="Author"/>
        </w:trPr>
        <w:tc>
          <w:tcPr>
            <w:tcW w:w="1075" w:type="dxa"/>
          </w:tcPr>
          <w:p w14:paraId="6C4D03B6" w14:textId="360D79F7" w:rsidR="00D642C5" w:rsidRPr="00982192" w:rsidDel="00821D71" w:rsidRDefault="00D642C5" w:rsidP="00CE01DA">
            <w:pPr>
              <w:pStyle w:val="NormalWeb"/>
              <w:spacing w:before="170" w:beforeAutospacing="0" w:after="170" w:afterAutospacing="0"/>
              <w:rPr>
                <w:del w:id="1111" w:author="Author"/>
                <w:rFonts w:ascii="Arial" w:hAnsi="Arial" w:cs="Arial"/>
                <w:noProof/>
                <w:szCs w:val="17"/>
                <w:lang w:val="fr-FR"/>
              </w:rPr>
            </w:pPr>
            <w:del w:id="111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11</w:delText>
              </w:r>
              <w:r w:rsidR="001B65AE" w:rsidDel="00821D71">
                <w:rPr>
                  <w:rFonts w:ascii="Arial" w:eastAsia="Times New Roman" w:hAnsi="Arial" w:cs="Arial"/>
                  <w:noProof/>
                  <w:szCs w:val="17"/>
                  <w:lang w:val="fr-FR"/>
                </w:rPr>
                <w:delText>3</w:delText>
              </w:r>
              <w:r w:rsidRPr="00982192" w:rsidDel="00821D71">
                <w:rPr>
                  <w:rFonts w:ascii="Arial" w:eastAsia="Times New Roman" w:hAnsi="Arial" w:cs="Arial"/>
                  <w:noProof/>
                  <w:szCs w:val="17"/>
                  <w:lang w:val="fr-FR"/>
                </w:rPr>
                <w:delText>]</w:delText>
              </w:r>
            </w:del>
          </w:p>
        </w:tc>
        <w:tc>
          <w:tcPr>
            <w:tcW w:w="5670" w:type="dxa"/>
          </w:tcPr>
          <w:p w14:paraId="61943D8C" w14:textId="445BA6EB" w:rsidR="00D642C5" w:rsidRPr="008A2DD7" w:rsidDel="00821D71" w:rsidRDefault="00D642C5" w:rsidP="00CE01DA">
            <w:pPr>
              <w:pStyle w:val="NormalWeb"/>
              <w:spacing w:before="170" w:beforeAutospacing="0" w:after="170" w:afterAutospacing="0" w:line="276" w:lineRule="auto"/>
              <w:rPr>
                <w:del w:id="1113" w:author="Author"/>
                <w:rFonts w:ascii="Arial" w:hAnsi="Arial" w:cs="Arial"/>
                <w:noProof/>
                <w:szCs w:val="17"/>
                <w:lang w:val="fr-FR"/>
              </w:rPr>
            </w:pPr>
            <w:del w:id="1114" w:author="Author">
              <w:r w:rsidRPr="008A2DD7" w:rsidDel="00821D71">
                <w:rPr>
                  <w:rFonts w:ascii="Arial" w:eastAsia="Times New Roman" w:hAnsi="Arial" w:cs="Arial"/>
                  <w:noProof/>
                  <w:szCs w:val="17"/>
                  <w:lang w:val="fr-FR"/>
                </w:rPr>
                <w:delText>Si une API Web prend en charge la gestion des préférences, la liste des préférences qui PEUT être constituée en utilisant l</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tête </w:delText>
              </w:r>
              <w:r w:rsidRPr="00374F9C" w:rsidDel="00821D71">
                <w:rPr>
                  <w:rFonts w:ascii="Courier New" w:eastAsia="Times New Roman" w:hAnsi="Courier New" w:cs="Courier New"/>
                  <w:noProof/>
                  <w:szCs w:val="17"/>
                  <w:lang w:val="fr-FR"/>
                </w:rPr>
                <w:delText>Prefer</w:delText>
              </w:r>
              <w:r w:rsidRPr="008A2DD7" w:rsidDel="00821D71">
                <w:rPr>
                  <w:rFonts w:ascii="Arial" w:eastAsia="Times New Roman" w:hAnsi="Arial" w:cs="Arial"/>
                  <w:noProof/>
                  <w:szCs w:val="17"/>
                  <w:lang w:val="fr-FR"/>
                </w:rPr>
                <w:delText xml:space="preserve"> DOIT être enregistrée dans le contrat de service.</w:delText>
              </w:r>
            </w:del>
          </w:p>
        </w:tc>
        <w:tc>
          <w:tcPr>
            <w:tcW w:w="2515" w:type="dxa"/>
          </w:tcPr>
          <w:p w14:paraId="0F0A1B60" w14:textId="4F85B5EA" w:rsidR="00D642C5" w:rsidRPr="00982192" w:rsidDel="00821D71" w:rsidRDefault="00D642C5" w:rsidP="00CE01DA">
            <w:pPr>
              <w:pStyle w:val="NormalWeb"/>
              <w:spacing w:before="170" w:beforeAutospacing="0" w:after="170" w:afterAutospacing="0"/>
              <w:rPr>
                <w:del w:id="1115" w:author="Author"/>
                <w:rFonts w:asciiTheme="minorBidi" w:hAnsiTheme="minorBidi" w:cstheme="minorBidi"/>
                <w:noProof/>
                <w:szCs w:val="17"/>
                <w:lang w:val="fr-FR"/>
              </w:rPr>
            </w:pPr>
            <w:del w:id="1116" w:author="Author">
              <w:r w:rsidRPr="00982192" w:rsidDel="00821D71">
                <w:rPr>
                  <w:rFonts w:asciiTheme="minorBidi" w:hAnsiTheme="minorBidi" w:cstheme="minorBidi"/>
                  <w:noProof/>
                  <w:szCs w:val="17"/>
                  <w:lang w:val="fr-FR"/>
                </w:rPr>
                <w:delText>AAJ, AAX, AJ, AX</w:delText>
              </w:r>
            </w:del>
          </w:p>
        </w:tc>
      </w:tr>
      <w:tr w:rsidR="00D642C5" w:rsidRPr="00982192" w:rsidDel="00821D71" w14:paraId="18067BE5" w14:textId="1D1EAD7B" w:rsidTr="00D35BA5">
        <w:trPr>
          <w:del w:id="1117" w:author="Author"/>
        </w:trPr>
        <w:tc>
          <w:tcPr>
            <w:tcW w:w="1075" w:type="dxa"/>
          </w:tcPr>
          <w:p w14:paraId="6172B21E" w14:textId="7FA8807B" w:rsidR="00D642C5" w:rsidRPr="00982192" w:rsidDel="00821D71" w:rsidRDefault="00D642C5" w:rsidP="00CE01DA">
            <w:pPr>
              <w:pStyle w:val="NormalWeb"/>
              <w:spacing w:before="170" w:beforeAutospacing="0" w:after="170" w:afterAutospacing="0"/>
              <w:rPr>
                <w:del w:id="1118" w:author="Author"/>
                <w:rFonts w:ascii="Arial" w:hAnsi="Arial" w:cs="Arial"/>
                <w:noProof/>
                <w:szCs w:val="17"/>
                <w:lang w:val="fr-FR"/>
              </w:rPr>
            </w:pPr>
            <w:del w:id="1119"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11</w:delText>
              </w:r>
              <w:r w:rsidR="001B65AE" w:rsidDel="00821D71">
                <w:rPr>
                  <w:rFonts w:ascii="Arial" w:eastAsia="Times New Roman" w:hAnsi="Arial" w:cs="Arial"/>
                  <w:noProof/>
                  <w:szCs w:val="17"/>
                  <w:lang w:val="fr-FR"/>
                </w:rPr>
                <w:delText>4</w:delText>
              </w:r>
              <w:r w:rsidRPr="00982192" w:rsidDel="00821D71">
                <w:rPr>
                  <w:rFonts w:ascii="Arial" w:eastAsia="Times New Roman" w:hAnsi="Arial" w:cs="Arial"/>
                  <w:noProof/>
                  <w:szCs w:val="17"/>
                  <w:lang w:val="fr-FR"/>
                </w:rPr>
                <w:delText>]</w:delText>
              </w:r>
            </w:del>
          </w:p>
        </w:tc>
        <w:tc>
          <w:tcPr>
            <w:tcW w:w="5670" w:type="dxa"/>
          </w:tcPr>
          <w:p w14:paraId="053C98F6" w14:textId="18A516B6" w:rsidR="00D642C5" w:rsidRPr="00064922" w:rsidDel="00821D71" w:rsidRDefault="00D642C5" w:rsidP="00CE01DA">
            <w:pPr>
              <w:spacing w:before="170" w:after="170"/>
              <w:rPr>
                <w:del w:id="1120" w:author="Author"/>
                <w:rFonts w:ascii="Arial" w:eastAsia="Times New Roman" w:hAnsi="Arial" w:cs="Arial"/>
                <w:noProof/>
                <w:szCs w:val="17"/>
                <w:lang w:val="fr-FR"/>
              </w:rPr>
            </w:pPr>
            <w:del w:id="1121" w:author="Author">
              <w:r w:rsidRPr="00064922" w:rsidDel="00821D71">
                <w:rPr>
                  <w:rFonts w:ascii="Arial" w:eastAsia="Times New Roman" w:hAnsi="Arial" w:cs="Arial"/>
                  <w:noProof/>
                  <w:szCs w:val="17"/>
                  <w:lang w:val="fr-FR"/>
                </w:rPr>
                <w:delText>Si une API Web prend en charge les données localisées,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 xml:space="preserve">tête de requête HTTP </w:delText>
              </w:r>
              <w:r w:rsidRPr="00374F9C"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374F9C" w:rsidDel="00821D71">
                <w:rPr>
                  <w:rFonts w:ascii="Courier New" w:eastAsia="Times New Roman" w:hAnsi="Courier New" w:cs="Courier New"/>
                  <w:noProof/>
                  <w:szCs w:val="17"/>
                  <w:lang w:val="fr-FR"/>
                </w:rPr>
                <w:delText>Language</w:delText>
              </w:r>
              <w:r w:rsidRPr="00064922" w:rsidDel="00821D71">
                <w:rPr>
                  <w:rFonts w:ascii="Arial" w:eastAsia="Times New Roman" w:hAnsi="Arial" w:cs="Arial"/>
                  <w:noProof/>
                  <w:szCs w:val="17"/>
                  <w:lang w:val="fr-FR"/>
                </w:rPr>
                <w:delText xml:space="preserve"> DOIT, conformément</w:delText>
              </w:r>
              <w:r w:rsidR="00992C0C" w:rsidRPr="00064922"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064922" w:rsidDel="00821D71">
                <w:rPr>
                  <w:rFonts w:ascii="Arial" w:eastAsia="Times New Roman" w:hAnsi="Arial" w:cs="Arial"/>
                  <w:noProof/>
                  <w:szCs w:val="17"/>
                  <w:lang w:val="fr-FR"/>
                </w:rPr>
                <w:delText>RFC</w:delText>
              </w:r>
              <w:r w:rsidRPr="0006492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IETF, être pris en charge pour indiquer la série de langues naturelles qui sont préférées dans la réponse.</w:delText>
              </w:r>
            </w:del>
          </w:p>
        </w:tc>
        <w:tc>
          <w:tcPr>
            <w:tcW w:w="2515" w:type="dxa"/>
          </w:tcPr>
          <w:p w14:paraId="00C4C6AD" w14:textId="0F8930B8" w:rsidR="00D642C5" w:rsidRPr="00982192" w:rsidDel="00821D71" w:rsidRDefault="00D642C5" w:rsidP="00CE01DA">
            <w:pPr>
              <w:pStyle w:val="NormalWeb"/>
              <w:spacing w:before="170" w:beforeAutospacing="0" w:after="170" w:afterAutospacing="0"/>
              <w:rPr>
                <w:del w:id="1122" w:author="Author"/>
                <w:rFonts w:asciiTheme="minorBidi" w:hAnsiTheme="minorBidi" w:cstheme="minorBidi"/>
                <w:noProof/>
                <w:szCs w:val="17"/>
                <w:lang w:val="fr-FR"/>
              </w:rPr>
            </w:pPr>
            <w:del w:id="1123" w:author="Author">
              <w:r w:rsidRPr="00982192" w:rsidDel="00821D71">
                <w:rPr>
                  <w:rFonts w:asciiTheme="minorBidi" w:hAnsiTheme="minorBidi" w:cstheme="minorBidi"/>
                  <w:noProof/>
                  <w:szCs w:val="17"/>
                  <w:lang w:val="fr-FR"/>
                </w:rPr>
                <w:delText>AJ, AX, AAJ, AAX</w:delText>
              </w:r>
            </w:del>
          </w:p>
        </w:tc>
      </w:tr>
      <w:tr w:rsidR="00D642C5" w:rsidRPr="00982192" w:rsidDel="00821D71" w14:paraId="1A7DAD02" w14:textId="7EE42283" w:rsidTr="00D35BA5">
        <w:trPr>
          <w:del w:id="1124" w:author="Author"/>
        </w:trPr>
        <w:tc>
          <w:tcPr>
            <w:tcW w:w="1075" w:type="dxa"/>
          </w:tcPr>
          <w:p w14:paraId="4BCBB7A4" w14:textId="4D01C3E6" w:rsidR="00D642C5" w:rsidRPr="00982192" w:rsidDel="00821D71" w:rsidRDefault="00D642C5" w:rsidP="00CE01DA">
            <w:pPr>
              <w:pStyle w:val="NormalWeb"/>
              <w:spacing w:before="170" w:beforeAutospacing="0" w:after="170" w:afterAutospacing="0"/>
              <w:rPr>
                <w:del w:id="1125" w:author="Author"/>
                <w:rFonts w:ascii="Arial" w:hAnsi="Arial" w:cs="Arial"/>
                <w:noProof/>
                <w:szCs w:val="17"/>
                <w:lang w:val="fr-FR"/>
              </w:rPr>
            </w:pPr>
            <w:del w:id="1126"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11</w:delText>
              </w:r>
              <w:r w:rsidR="001B65AE" w:rsidDel="00821D71">
                <w:rPr>
                  <w:rFonts w:ascii="Arial" w:hAnsi="Arial" w:cs="Arial"/>
                  <w:noProof/>
                  <w:szCs w:val="17"/>
                  <w:lang w:val="fr-FR"/>
                </w:rPr>
                <w:delText>6</w:delText>
              </w:r>
              <w:r w:rsidRPr="00982192" w:rsidDel="00821D71">
                <w:rPr>
                  <w:rFonts w:ascii="Arial" w:hAnsi="Arial" w:cs="Arial"/>
                  <w:noProof/>
                  <w:szCs w:val="17"/>
                  <w:lang w:val="fr-FR"/>
                </w:rPr>
                <w:delText>]</w:delText>
              </w:r>
            </w:del>
          </w:p>
        </w:tc>
        <w:tc>
          <w:tcPr>
            <w:tcW w:w="5670" w:type="dxa"/>
          </w:tcPr>
          <w:p w14:paraId="764C0586" w14:textId="63F77256" w:rsidR="00D642C5" w:rsidRPr="0089034E" w:rsidDel="00821D71" w:rsidRDefault="00D642C5" w:rsidP="00CE01DA">
            <w:pPr>
              <w:spacing w:before="170" w:after="170"/>
              <w:rPr>
                <w:del w:id="1127" w:author="Author"/>
                <w:rFonts w:ascii="Arial" w:hAnsi="Arial" w:cs="Arial"/>
                <w:noProof/>
                <w:szCs w:val="17"/>
                <w:lang w:val="fr-FR"/>
              </w:rPr>
            </w:pPr>
            <w:del w:id="1128" w:author="Author">
              <w:r w:rsidRPr="0089034E" w:rsidDel="00821D71">
                <w:rPr>
                  <w:rFonts w:ascii="Arial" w:hAnsi="Arial" w:cs="Arial"/>
                  <w:noProof/>
                  <w:lang w:val="fr-FR"/>
                </w:rPr>
                <w:delText>Confidentialité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identifiées, classées et protégées à tout moment contre l</w:delText>
              </w:r>
              <w:r w:rsidR="00BB0A23" w:rsidDel="00821D71">
                <w:rPr>
                  <w:rFonts w:ascii="Arial" w:hAnsi="Arial" w:cs="Arial"/>
                  <w:noProof/>
                  <w:lang w:val="fr-FR"/>
                </w:rPr>
                <w:delText>’</w:delText>
              </w:r>
              <w:r w:rsidRPr="0089034E" w:rsidDel="00821D71">
                <w:rPr>
                  <w:rFonts w:ascii="Arial" w:hAnsi="Arial" w:cs="Arial"/>
                  <w:noProof/>
                  <w:lang w:val="fr-FR"/>
                </w:rPr>
                <w:delText>accès et la divulgation non autorisés et contre les écout</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principes du moindre privilège, de l</w:delText>
              </w:r>
              <w:r w:rsidR="00BB0A23" w:rsidDel="00821D71">
                <w:rPr>
                  <w:rFonts w:ascii="Arial" w:hAnsi="Arial" w:cs="Arial"/>
                  <w:noProof/>
                  <w:lang w:val="fr-FR"/>
                </w:rPr>
                <w:delText>’</w:delText>
              </w:r>
              <w:r w:rsidRPr="0089034E" w:rsidDel="00821D71">
                <w:rPr>
                  <w:rFonts w:ascii="Arial" w:hAnsi="Arial" w:cs="Arial"/>
                  <w:noProof/>
                  <w:lang w:val="fr-FR"/>
                </w:rPr>
                <w:delText>absence de confiance, du besoin de connaître et du besoin de partager</w:delText>
              </w:r>
              <w:r w:rsidRPr="0089034E" w:rsidDel="00821D71">
                <w:rPr>
                  <w:rStyle w:val="EndnoteReference"/>
                  <w:rFonts w:ascii="Arial" w:hAnsi="Arial" w:cs="Arial"/>
                  <w:noProof/>
                  <w:szCs w:val="17"/>
                  <w:lang w:val="fr-FR"/>
                </w:rPr>
                <w:endnoteReference w:id="2"/>
              </w:r>
              <w:r w:rsidRPr="0089034E" w:rsidDel="00821D71">
                <w:rPr>
                  <w:rFonts w:ascii="Arial" w:hAnsi="Arial" w:cs="Arial"/>
                  <w:noProof/>
                  <w:szCs w:val="17"/>
                  <w:lang w:val="fr-FR"/>
                </w:rPr>
                <w:delText xml:space="preserve"> </w:delText>
              </w:r>
              <w:r w:rsidRPr="0089034E" w:rsidDel="00821D71">
                <w:rPr>
                  <w:rFonts w:ascii="Arial" w:hAnsi="Arial" w:cs="Arial"/>
                  <w:noProof/>
                  <w:lang w:val="fr-FR"/>
                </w:rPr>
                <w:delText>DOIVENT être respectés</w:delText>
              </w:r>
              <w:r w:rsidRPr="0089034E" w:rsidDel="00821D71">
                <w:rPr>
                  <w:rFonts w:ascii="Arial" w:hAnsi="Arial" w:cs="Arial"/>
                  <w:noProof/>
                  <w:szCs w:val="17"/>
                  <w:lang w:val="fr-FR"/>
                </w:rPr>
                <w:delText>.</w:delText>
              </w:r>
            </w:del>
          </w:p>
        </w:tc>
        <w:tc>
          <w:tcPr>
            <w:tcW w:w="2515" w:type="dxa"/>
          </w:tcPr>
          <w:p w14:paraId="5D7CDED6" w14:textId="03B2D6B9" w:rsidR="00D642C5" w:rsidRPr="00982192" w:rsidDel="00821D71" w:rsidRDefault="00D642C5" w:rsidP="00CE01DA">
            <w:pPr>
              <w:pStyle w:val="NormalWeb"/>
              <w:spacing w:before="170" w:beforeAutospacing="0" w:after="170" w:afterAutospacing="0"/>
              <w:rPr>
                <w:del w:id="1130" w:author="Author"/>
                <w:rFonts w:asciiTheme="minorBidi" w:hAnsiTheme="minorBidi" w:cstheme="minorBidi"/>
                <w:noProof/>
                <w:szCs w:val="17"/>
                <w:lang w:val="fr-FR"/>
              </w:rPr>
            </w:pPr>
            <w:del w:id="1131" w:author="Author">
              <w:r w:rsidRPr="00982192" w:rsidDel="00821D71">
                <w:rPr>
                  <w:rFonts w:asciiTheme="minorBidi" w:hAnsiTheme="minorBidi" w:cstheme="minorBidi"/>
                  <w:noProof/>
                  <w:szCs w:val="17"/>
                  <w:lang w:val="fr-FR"/>
                </w:rPr>
                <w:delText>AJ, AX, AAJ, AAX</w:delText>
              </w:r>
            </w:del>
          </w:p>
        </w:tc>
      </w:tr>
      <w:tr w:rsidR="00D642C5" w:rsidRPr="00982192" w:rsidDel="00821D71" w14:paraId="64FECFB4" w14:textId="5CF09BB3" w:rsidTr="00D35BA5">
        <w:trPr>
          <w:del w:id="1132" w:author="Author"/>
        </w:trPr>
        <w:tc>
          <w:tcPr>
            <w:tcW w:w="1075" w:type="dxa"/>
          </w:tcPr>
          <w:p w14:paraId="6262E377" w14:textId="327F69DF" w:rsidR="00D642C5" w:rsidRPr="00982192" w:rsidDel="00821D71" w:rsidRDefault="00D642C5" w:rsidP="00CE01DA">
            <w:pPr>
              <w:pStyle w:val="NormalWeb"/>
              <w:spacing w:before="170" w:beforeAutospacing="0" w:after="170" w:afterAutospacing="0"/>
              <w:rPr>
                <w:del w:id="1133" w:author="Author"/>
                <w:rFonts w:ascii="Arial" w:hAnsi="Arial" w:cs="Arial"/>
                <w:noProof/>
                <w:szCs w:val="17"/>
                <w:lang w:val="fr-FR"/>
              </w:rPr>
            </w:pPr>
            <w:del w:id="1134"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11</w:delText>
              </w:r>
              <w:r w:rsidR="001B65AE" w:rsidDel="00821D71">
                <w:rPr>
                  <w:rFonts w:ascii="Arial" w:hAnsi="Arial" w:cs="Arial"/>
                  <w:noProof/>
                  <w:szCs w:val="17"/>
                  <w:lang w:val="fr-FR"/>
                </w:rPr>
                <w:delText>7</w:delText>
              </w:r>
              <w:r w:rsidRPr="00982192" w:rsidDel="00821D71">
                <w:rPr>
                  <w:rFonts w:ascii="Arial" w:hAnsi="Arial" w:cs="Arial"/>
                  <w:noProof/>
                  <w:szCs w:val="17"/>
                  <w:lang w:val="fr-FR"/>
                </w:rPr>
                <w:delText>]</w:delText>
              </w:r>
            </w:del>
          </w:p>
        </w:tc>
        <w:tc>
          <w:tcPr>
            <w:tcW w:w="5670" w:type="dxa"/>
          </w:tcPr>
          <w:p w14:paraId="254725BA" w14:textId="4F00E1FC" w:rsidR="00D642C5" w:rsidRPr="0089034E" w:rsidDel="00821D71" w:rsidRDefault="00D642C5" w:rsidP="00CE01DA">
            <w:pPr>
              <w:spacing w:before="170" w:after="170"/>
              <w:rPr>
                <w:del w:id="1135" w:author="Author"/>
                <w:rFonts w:ascii="Arial" w:hAnsi="Arial" w:cs="Arial"/>
                <w:noProof/>
                <w:szCs w:val="17"/>
                <w:lang w:val="fr-FR"/>
              </w:rPr>
            </w:pPr>
            <w:del w:id="1136" w:author="Author">
              <w:r w:rsidRPr="0089034E" w:rsidDel="00821D71">
                <w:rPr>
                  <w:rFonts w:ascii="Arial" w:hAnsi="Arial" w:cs="Arial"/>
                  <w:noProof/>
                  <w:lang w:val="fr-FR"/>
                </w:rPr>
                <w:delText>Intégrité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protégées contre toute modification, reproduction, altération et destruction non autoris</w:delText>
              </w:r>
              <w:r w:rsidR="00065A24" w:rsidRPr="0089034E" w:rsidDel="00821D71">
                <w:rPr>
                  <w:rFonts w:ascii="Arial" w:hAnsi="Arial" w:cs="Arial"/>
                  <w:noProof/>
                  <w:lang w:val="fr-FR"/>
                </w:rPr>
                <w:delText>é</w:delText>
              </w:r>
              <w:r w:rsidR="00334310" w:rsidRPr="0089034E" w:rsidDel="00821D71">
                <w:rPr>
                  <w:rFonts w:ascii="Arial" w:hAnsi="Arial" w:cs="Arial"/>
                  <w:noProof/>
                  <w:lang w:val="fr-FR"/>
                </w:rPr>
                <w:delText>e</w:delText>
              </w:r>
              <w:r w:rsidR="00334310" w:rsidDel="00821D71">
                <w:rPr>
                  <w:rFonts w:ascii="Arial" w:hAnsi="Arial" w:cs="Arial"/>
                  <w:noProof/>
                  <w:lang w:val="fr-FR"/>
                </w:rPr>
                <w:delText xml:space="preserve">s.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informations DOIVENT être modifiées au moyen de transactions et d</w:delText>
              </w:r>
              <w:r w:rsidR="00BB0A23" w:rsidDel="00821D71">
                <w:rPr>
                  <w:rFonts w:ascii="Arial" w:hAnsi="Arial" w:cs="Arial"/>
                  <w:noProof/>
                  <w:lang w:val="fr-FR"/>
                </w:rPr>
                <w:delText>’</w:delText>
              </w:r>
              <w:r w:rsidRPr="0089034E" w:rsidDel="00821D71">
                <w:rPr>
                  <w:rFonts w:ascii="Arial" w:hAnsi="Arial" w:cs="Arial"/>
                  <w:noProof/>
                  <w:lang w:val="fr-FR"/>
                </w:rPr>
                <w:delText>interfaces approuvé</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systèmes DOIVENT être mis à jour en lançant des processus approuvés de gestion de configuration, de gestion des modifications et de gestion des correctifs</w:delText>
              </w:r>
              <w:r w:rsidRPr="0089034E" w:rsidDel="00821D71">
                <w:rPr>
                  <w:rFonts w:ascii="Arial" w:hAnsi="Arial" w:cs="Arial"/>
                  <w:noProof/>
                  <w:szCs w:val="17"/>
                  <w:lang w:val="fr-FR"/>
                </w:rPr>
                <w:delText>.</w:delText>
              </w:r>
            </w:del>
          </w:p>
        </w:tc>
        <w:tc>
          <w:tcPr>
            <w:tcW w:w="2515" w:type="dxa"/>
          </w:tcPr>
          <w:p w14:paraId="357F0565" w14:textId="0F12BD30" w:rsidR="00D642C5" w:rsidRPr="00982192" w:rsidDel="00821D71" w:rsidRDefault="00D642C5" w:rsidP="00CE01DA">
            <w:pPr>
              <w:pStyle w:val="NormalWeb"/>
              <w:spacing w:before="170" w:beforeAutospacing="0" w:after="170" w:afterAutospacing="0"/>
              <w:rPr>
                <w:del w:id="1137" w:author="Author"/>
                <w:rFonts w:asciiTheme="minorBidi" w:hAnsiTheme="minorBidi" w:cstheme="minorBidi"/>
                <w:noProof/>
                <w:szCs w:val="17"/>
                <w:lang w:val="fr-FR"/>
              </w:rPr>
            </w:pPr>
            <w:del w:id="1138" w:author="Author">
              <w:r w:rsidRPr="00982192" w:rsidDel="00821D71">
                <w:rPr>
                  <w:rFonts w:asciiTheme="minorBidi" w:hAnsiTheme="minorBidi" w:cstheme="minorBidi"/>
                  <w:noProof/>
                  <w:szCs w:val="17"/>
                  <w:lang w:val="fr-FR"/>
                </w:rPr>
                <w:delText>AJ, AX, AAJ, AAX</w:delText>
              </w:r>
            </w:del>
          </w:p>
        </w:tc>
      </w:tr>
      <w:tr w:rsidR="00D642C5" w:rsidRPr="00982192" w:rsidDel="00821D71" w14:paraId="6A35B032" w14:textId="62A1C8AB" w:rsidTr="00D35BA5">
        <w:trPr>
          <w:del w:id="1139" w:author="Author"/>
        </w:trPr>
        <w:tc>
          <w:tcPr>
            <w:tcW w:w="1075" w:type="dxa"/>
          </w:tcPr>
          <w:p w14:paraId="1E730854" w14:textId="5C1B2084" w:rsidR="00D642C5" w:rsidRPr="00982192" w:rsidDel="00821D71" w:rsidRDefault="00D642C5" w:rsidP="00CE01DA">
            <w:pPr>
              <w:pStyle w:val="NormalWeb"/>
              <w:spacing w:before="170" w:beforeAutospacing="0" w:after="170" w:afterAutospacing="0"/>
              <w:rPr>
                <w:del w:id="1140" w:author="Author"/>
                <w:rFonts w:ascii="Arial" w:hAnsi="Arial" w:cs="Arial"/>
                <w:noProof/>
                <w:szCs w:val="17"/>
                <w:lang w:val="fr-FR"/>
              </w:rPr>
            </w:pPr>
            <w:del w:id="1141"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11</w:delText>
              </w:r>
              <w:r w:rsidR="001B65AE" w:rsidDel="00821D71">
                <w:rPr>
                  <w:rFonts w:ascii="Arial" w:hAnsi="Arial" w:cs="Arial"/>
                  <w:noProof/>
                  <w:szCs w:val="17"/>
                  <w:lang w:val="fr-FR"/>
                </w:rPr>
                <w:delText>8</w:delText>
              </w:r>
              <w:r w:rsidRPr="00982192" w:rsidDel="00821D71">
                <w:rPr>
                  <w:rFonts w:ascii="Arial" w:hAnsi="Arial" w:cs="Arial"/>
                  <w:noProof/>
                  <w:szCs w:val="17"/>
                  <w:lang w:val="fr-FR"/>
                </w:rPr>
                <w:delText>]</w:delText>
              </w:r>
            </w:del>
          </w:p>
        </w:tc>
        <w:tc>
          <w:tcPr>
            <w:tcW w:w="5670" w:type="dxa"/>
          </w:tcPr>
          <w:p w14:paraId="06769524" w14:textId="5F88A382" w:rsidR="00D642C5" w:rsidRPr="0089034E" w:rsidDel="00821D71" w:rsidRDefault="00D642C5" w:rsidP="00CE01DA">
            <w:pPr>
              <w:spacing w:before="170" w:after="170"/>
              <w:rPr>
                <w:del w:id="1142" w:author="Author"/>
                <w:rFonts w:ascii="Arial" w:hAnsi="Arial" w:cs="Arial"/>
                <w:noProof/>
                <w:szCs w:val="17"/>
                <w:lang w:val="fr-FR"/>
              </w:rPr>
            </w:pPr>
            <w:del w:id="1143" w:author="Author">
              <w:r w:rsidRPr="0089034E" w:rsidDel="00821D71">
                <w:rPr>
                  <w:rFonts w:ascii="Arial" w:hAnsi="Arial" w:cs="Arial"/>
                  <w:noProof/>
                  <w:lang w:val="fr-FR"/>
                </w:rPr>
                <w:delText>Disponibilité</w:delText>
              </w:r>
              <w:r w:rsidR="00BB0A23" w:rsidDel="00821D71">
                <w:rPr>
                  <w:rFonts w:ascii="Arial" w:hAnsi="Arial" w:cs="Arial"/>
                  <w:noProof/>
                  <w:lang w:val="fr-FR"/>
                </w:rPr>
                <w:delText> :</w:delText>
              </w:r>
              <w:r w:rsidR="00992C0C" w:rsidRPr="0089034E" w:rsidDel="00821D71">
                <w:rPr>
                  <w:rFonts w:ascii="Arial" w:hAnsi="Arial" w:cs="Arial"/>
                  <w:noProof/>
                  <w:lang w:val="fr-FR"/>
                </w:rPr>
                <w:delText xml:space="preserve"> </w:delText>
              </w:r>
              <w:r w:rsidR="00992C0C" w:rsidRPr="0089034E" w:rsidDel="00821D71">
                <w:rPr>
                  <w:rFonts w:ascii="Arial" w:hAnsi="Arial" w:cs="Arial"/>
                  <w:noProof/>
                  <w:sz w:val="16"/>
                  <w:szCs w:val="16"/>
                  <w:lang w:val="fr-FR" w:eastAsia="zh-CN"/>
                </w:rPr>
                <w:delText>les</w:delText>
              </w:r>
              <w:r w:rsidR="00992C0C"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disponibles pour les utilisateurs autorisés au moment voulu, selon les stipulations des accords de niveau de service, les politiques de contrôle d</w:delText>
              </w:r>
              <w:r w:rsidR="00BB0A23" w:rsidDel="00821D71">
                <w:rPr>
                  <w:rFonts w:ascii="Arial" w:hAnsi="Arial" w:cs="Arial"/>
                  <w:noProof/>
                  <w:sz w:val="16"/>
                  <w:szCs w:val="16"/>
                  <w:lang w:val="fr-FR" w:eastAsia="zh-CN"/>
                </w:rPr>
                <w:delText>’</w:delText>
              </w:r>
              <w:r w:rsidRPr="0089034E" w:rsidDel="00821D71">
                <w:rPr>
                  <w:rFonts w:ascii="Arial" w:hAnsi="Arial" w:cs="Arial"/>
                  <w:noProof/>
                  <w:sz w:val="16"/>
                  <w:szCs w:val="16"/>
                  <w:lang w:val="fr-FR" w:eastAsia="zh-CN"/>
                </w:rPr>
                <w:delText>accès et les processus opérationnels définis</w:delText>
              </w:r>
              <w:r w:rsidRPr="0089034E" w:rsidDel="00821D71">
                <w:rPr>
                  <w:rFonts w:ascii="Arial" w:hAnsi="Arial" w:cs="Arial"/>
                  <w:noProof/>
                  <w:szCs w:val="17"/>
                  <w:lang w:val="fr-FR"/>
                </w:rPr>
                <w:delText>.</w:delText>
              </w:r>
            </w:del>
          </w:p>
        </w:tc>
        <w:tc>
          <w:tcPr>
            <w:tcW w:w="2515" w:type="dxa"/>
          </w:tcPr>
          <w:p w14:paraId="0E44386F" w14:textId="459790FB" w:rsidR="00D642C5" w:rsidRPr="00982192" w:rsidDel="00821D71" w:rsidRDefault="00D642C5" w:rsidP="00CE01DA">
            <w:pPr>
              <w:pStyle w:val="NormalWeb"/>
              <w:spacing w:before="170" w:beforeAutospacing="0" w:after="170" w:afterAutospacing="0"/>
              <w:rPr>
                <w:del w:id="1144" w:author="Author"/>
                <w:rFonts w:asciiTheme="minorBidi" w:hAnsiTheme="minorBidi" w:cstheme="minorBidi"/>
                <w:noProof/>
                <w:szCs w:val="17"/>
                <w:lang w:val="fr-FR"/>
              </w:rPr>
            </w:pPr>
            <w:del w:id="1145" w:author="Author">
              <w:r w:rsidRPr="00982192" w:rsidDel="00821D71">
                <w:rPr>
                  <w:rFonts w:asciiTheme="minorBidi" w:hAnsiTheme="minorBidi" w:cstheme="minorBidi"/>
                  <w:noProof/>
                  <w:szCs w:val="17"/>
                  <w:lang w:val="fr-FR"/>
                </w:rPr>
                <w:delText>AJ, AX, AAJ, AAX</w:delText>
              </w:r>
            </w:del>
          </w:p>
        </w:tc>
      </w:tr>
      <w:tr w:rsidR="00D642C5" w:rsidRPr="00982192" w:rsidDel="00821D71" w14:paraId="57CEC4CB" w14:textId="4BDADC64" w:rsidTr="00D35BA5">
        <w:trPr>
          <w:del w:id="1146" w:author="Author"/>
        </w:trPr>
        <w:tc>
          <w:tcPr>
            <w:tcW w:w="1075" w:type="dxa"/>
          </w:tcPr>
          <w:p w14:paraId="28B55F02" w14:textId="04872B70" w:rsidR="00D642C5" w:rsidRPr="00982192" w:rsidDel="00821D71" w:rsidRDefault="00D642C5" w:rsidP="00CE01DA">
            <w:pPr>
              <w:pStyle w:val="NormalWeb"/>
              <w:spacing w:before="170" w:beforeAutospacing="0" w:after="170" w:afterAutospacing="0"/>
              <w:rPr>
                <w:del w:id="1147" w:author="Author"/>
                <w:rFonts w:ascii="Arial" w:hAnsi="Arial" w:cs="Arial"/>
                <w:noProof/>
                <w:szCs w:val="17"/>
                <w:lang w:val="fr-FR"/>
              </w:rPr>
            </w:pPr>
            <w:del w:id="1148"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11</w:delText>
              </w:r>
              <w:r w:rsidR="001B65AE" w:rsidDel="00821D71">
                <w:rPr>
                  <w:rFonts w:ascii="Arial" w:hAnsi="Arial" w:cs="Arial"/>
                  <w:noProof/>
                  <w:szCs w:val="17"/>
                  <w:lang w:val="fr-FR"/>
                </w:rPr>
                <w:delText>9</w:delText>
              </w:r>
              <w:r w:rsidRPr="00982192" w:rsidDel="00821D71">
                <w:rPr>
                  <w:rFonts w:ascii="Arial" w:hAnsi="Arial" w:cs="Arial"/>
                  <w:noProof/>
                  <w:szCs w:val="17"/>
                  <w:lang w:val="fr-FR"/>
                </w:rPr>
                <w:delText>]</w:delText>
              </w:r>
            </w:del>
          </w:p>
        </w:tc>
        <w:tc>
          <w:tcPr>
            <w:tcW w:w="5670" w:type="dxa"/>
          </w:tcPr>
          <w:p w14:paraId="1E82CF18" w14:textId="3B21AF9B" w:rsidR="00D642C5" w:rsidRPr="000500D0" w:rsidDel="00821D71" w:rsidRDefault="00D642C5" w:rsidP="00CE01DA">
            <w:pPr>
              <w:spacing w:before="170" w:after="170"/>
              <w:rPr>
                <w:del w:id="1149" w:author="Author"/>
                <w:rFonts w:ascii="Arial" w:hAnsi="Arial" w:cs="Arial"/>
                <w:noProof/>
                <w:szCs w:val="17"/>
                <w:lang w:val="fr-FR"/>
              </w:rPr>
            </w:pPr>
            <w:del w:id="1150" w:author="Author">
              <w:r w:rsidRPr="000500D0" w:rsidDel="00821D71">
                <w:rPr>
                  <w:rFonts w:ascii="Arial" w:hAnsi="Arial" w:cs="Arial"/>
                  <w:noProof/>
                  <w:lang w:val="fr-FR"/>
                </w:rPr>
                <w:delText>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00BB0A23" w:rsidDel="00821D71">
                <w:rPr>
                  <w:rFonts w:ascii="Arial" w:hAnsi="Arial" w:cs="Arial"/>
                  <w:noProof/>
                  <w:lang w:val="fr-FR"/>
                </w:rPr>
                <w:delText> :</w:delText>
              </w:r>
              <w:r w:rsidRPr="000500D0" w:rsidDel="00821D71">
                <w:rPr>
                  <w:rFonts w:ascii="Arial" w:hAnsi="Arial" w:cs="Arial"/>
                  <w:noProof/>
                  <w:lang w:val="fr-FR"/>
                </w:rPr>
                <w:delText xml:space="preserve"> Chaque transaction traitée ou action exécutée par</w:delText>
              </w:r>
              <w:r w:rsidR="00992C0C" w:rsidRPr="000500D0"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0500D0" w:rsidDel="00821D71">
                <w:rPr>
                  <w:rFonts w:ascii="Arial" w:hAnsi="Arial" w:cs="Arial"/>
                  <w:noProof/>
                  <w:lang w:val="fr-FR"/>
                </w:rPr>
                <w:delText>API</w:delText>
              </w:r>
              <w:r w:rsidRPr="000500D0" w:rsidDel="00821D71">
                <w:rPr>
                  <w:rFonts w:ascii="Arial" w:hAnsi="Arial" w:cs="Arial"/>
                  <w:noProof/>
                  <w:lang w:val="fr-FR"/>
                </w:rPr>
                <w:delText xml:space="preserve"> DOIT veiller au respect de la non</w:delText>
              </w:r>
              <w:r w:rsidR="00BB0A23" w:rsidDel="00821D71">
                <w:rPr>
                  <w:rFonts w:ascii="Arial" w:hAnsi="Arial" w:cs="Arial"/>
                  <w:noProof/>
                  <w:lang w:val="fr-FR"/>
                </w:rPr>
                <w:delText>-</w:delText>
              </w:r>
              <w:r w:rsidRPr="000500D0" w:rsidDel="00821D71">
                <w:rPr>
                  <w:rFonts w:ascii="Arial" w:hAnsi="Arial" w:cs="Arial"/>
                  <w:noProof/>
                  <w:lang w:val="fr-FR"/>
                </w:rPr>
                <w:delText>répudiation en mettant en œuvre des processus de vérification, d</w:delText>
              </w:r>
              <w:r w:rsidR="00BB0A23" w:rsidDel="00821D71">
                <w:rPr>
                  <w:rFonts w:ascii="Arial" w:hAnsi="Arial" w:cs="Arial"/>
                  <w:noProof/>
                  <w:lang w:val="fr-FR"/>
                </w:rPr>
                <w:delText>’</w:delText>
              </w:r>
              <w:r w:rsidRPr="000500D0" w:rsidDel="00821D71">
                <w:rPr>
                  <w:rFonts w:ascii="Arial" w:hAnsi="Arial" w:cs="Arial"/>
                  <w:noProof/>
                  <w:lang w:val="fr-FR"/>
                </w:rPr>
                <w:delText>autorisation et d</w:delText>
              </w:r>
              <w:r w:rsidR="00BB0A23" w:rsidDel="00821D71">
                <w:rPr>
                  <w:rFonts w:ascii="Arial" w:hAnsi="Arial" w:cs="Arial"/>
                  <w:noProof/>
                  <w:lang w:val="fr-FR"/>
                </w:rPr>
                <w:delText>’</w:delText>
              </w:r>
              <w:r w:rsidRPr="000500D0" w:rsidDel="00821D71">
                <w:rPr>
                  <w:rFonts w:ascii="Arial" w:hAnsi="Arial" w:cs="Arial"/>
                  <w:noProof/>
                  <w:lang w:val="fr-FR"/>
                </w:rPr>
                <w:delText>authentification, en sécurisant les chemins d</w:delText>
              </w:r>
              <w:r w:rsidR="00BB0A23" w:rsidDel="00821D71">
                <w:rPr>
                  <w:rFonts w:ascii="Arial" w:hAnsi="Arial" w:cs="Arial"/>
                  <w:noProof/>
                  <w:lang w:val="fr-FR"/>
                </w:rPr>
                <w:delText>’</w:delText>
              </w:r>
              <w:r w:rsidRPr="000500D0" w:rsidDel="00821D71">
                <w:rPr>
                  <w:rFonts w:ascii="Arial" w:hAnsi="Arial" w:cs="Arial"/>
                  <w:noProof/>
                  <w:lang w:val="fr-FR"/>
                </w:rPr>
                <w:delText>accès et en mettant en place des services et mécanismes de 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Pr="000500D0" w:rsidDel="00821D71">
                <w:rPr>
                  <w:rFonts w:ascii="Arial" w:hAnsi="Arial" w:cs="Arial"/>
                  <w:noProof/>
                  <w:szCs w:val="17"/>
                  <w:lang w:val="fr-FR"/>
                </w:rPr>
                <w:delText>.</w:delText>
              </w:r>
            </w:del>
          </w:p>
        </w:tc>
        <w:tc>
          <w:tcPr>
            <w:tcW w:w="2515" w:type="dxa"/>
          </w:tcPr>
          <w:p w14:paraId="1B4F99DF" w14:textId="2D7DBD7B" w:rsidR="00D642C5" w:rsidRPr="00982192" w:rsidDel="00821D71" w:rsidRDefault="00D642C5" w:rsidP="00CE01DA">
            <w:pPr>
              <w:pStyle w:val="NormalWeb"/>
              <w:spacing w:before="170" w:beforeAutospacing="0" w:after="170" w:afterAutospacing="0"/>
              <w:rPr>
                <w:del w:id="1151" w:author="Author"/>
                <w:rFonts w:asciiTheme="minorBidi" w:hAnsiTheme="minorBidi" w:cstheme="minorBidi"/>
                <w:noProof/>
                <w:szCs w:val="17"/>
                <w:lang w:val="fr-FR"/>
              </w:rPr>
            </w:pPr>
            <w:del w:id="1152" w:author="Author">
              <w:r w:rsidRPr="00982192" w:rsidDel="00821D71">
                <w:rPr>
                  <w:rFonts w:asciiTheme="minorBidi" w:hAnsiTheme="minorBidi" w:cstheme="minorBidi"/>
                  <w:noProof/>
                  <w:szCs w:val="17"/>
                  <w:lang w:val="fr-FR"/>
                </w:rPr>
                <w:delText>AJ, AX, AAJ, AAX</w:delText>
              </w:r>
            </w:del>
          </w:p>
        </w:tc>
      </w:tr>
      <w:tr w:rsidR="00D642C5" w:rsidRPr="00982192" w:rsidDel="00821D71" w14:paraId="03C44B1E" w14:textId="4B7B1FAF" w:rsidTr="00D35BA5">
        <w:trPr>
          <w:del w:id="1153" w:author="Author"/>
        </w:trPr>
        <w:tc>
          <w:tcPr>
            <w:tcW w:w="1075" w:type="dxa"/>
          </w:tcPr>
          <w:p w14:paraId="32609635" w14:textId="2633D2C7" w:rsidR="00D642C5" w:rsidRPr="00982192" w:rsidDel="00821D71" w:rsidRDefault="00D642C5" w:rsidP="00CE01DA">
            <w:pPr>
              <w:pStyle w:val="NormalWeb"/>
              <w:spacing w:before="170" w:beforeAutospacing="0" w:after="170" w:afterAutospacing="0"/>
              <w:rPr>
                <w:del w:id="1154" w:author="Author"/>
                <w:rFonts w:ascii="Arial" w:hAnsi="Arial" w:cs="Arial"/>
                <w:noProof/>
                <w:szCs w:val="17"/>
                <w:lang w:val="fr-FR"/>
              </w:rPr>
            </w:pPr>
            <w:del w:id="1155" w:author="Author">
              <w:r w:rsidRPr="00982192" w:rsidDel="00821D71">
                <w:rPr>
                  <w:rFonts w:ascii="Arial" w:hAnsi="Arial" w:cs="Arial"/>
                  <w:noProof/>
                  <w:szCs w:val="17"/>
                  <w:lang w:val="fr-FR"/>
                </w:rPr>
                <w:delText>[RSG</w:delText>
              </w:r>
              <w:r w:rsidR="00BB0A23" w:rsidDel="00821D71">
                <w:rPr>
                  <w:rFonts w:ascii="Arial" w:hAnsi="Arial" w:cs="Arial"/>
                  <w:noProof/>
                  <w:szCs w:val="17"/>
                  <w:lang w:val="fr-FR"/>
                </w:rPr>
                <w:delText>-</w:delText>
              </w:r>
              <w:r w:rsidRPr="00982192" w:rsidDel="00821D71">
                <w:rPr>
                  <w:rFonts w:ascii="Arial" w:hAnsi="Arial" w:cs="Arial"/>
                  <w:noProof/>
                  <w:szCs w:val="17"/>
                  <w:lang w:val="fr-FR"/>
                </w:rPr>
                <w:delText>1</w:delText>
              </w:r>
              <w:r w:rsidR="001B65AE" w:rsidDel="00821D71">
                <w:rPr>
                  <w:rFonts w:ascii="Arial" w:hAnsi="Arial" w:cs="Arial"/>
                  <w:noProof/>
                  <w:szCs w:val="17"/>
                  <w:lang w:val="fr-FR"/>
                </w:rPr>
                <w:delText>20</w:delText>
              </w:r>
              <w:r w:rsidRPr="00982192" w:rsidDel="00821D71">
                <w:rPr>
                  <w:rFonts w:ascii="Arial" w:hAnsi="Arial" w:cs="Arial"/>
                  <w:noProof/>
                  <w:szCs w:val="17"/>
                  <w:lang w:val="fr-FR"/>
                </w:rPr>
                <w:delText>]</w:delText>
              </w:r>
            </w:del>
          </w:p>
        </w:tc>
        <w:tc>
          <w:tcPr>
            <w:tcW w:w="5670" w:type="dxa"/>
          </w:tcPr>
          <w:p w14:paraId="4F53C3E1" w14:textId="2A9E31E3" w:rsidR="00D642C5" w:rsidRPr="00936FD8" w:rsidDel="00821D71" w:rsidRDefault="00D642C5" w:rsidP="00CE01DA">
            <w:pPr>
              <w:spacing w:before="170" w:after="170"/>
              <w:rPr>
                <w:del w:id="1156" w:author="Author"/>
                <w:rFonts w:ascii="Arial" w:hAnsi="Arial" w:cs="Arial"/>
                <w:noProof/>
                <w:szCs w:val="17"/>
                <w:lang w:val="fr-FR"/>
              </w:rPr>
            </w:pPr>
            <w:del w:id="1157" w:author="Author">
              <w:r w:rsidRPr="00936FD8" w:rsidDel="00821D71">
                <w:rPr>
                  <w:rFonts w:ascii="Arial" w:hAnsi="Arial" w:cs="Arial"/>
                  <w:noProof/>
                  <w:lang w:val="fr-FR"/>
                </w:rPr>
                <w:delText>Authentification, autorisation, vérification</w:delText>
              </w:r>
              <w:r w:rsidR="00BB0A23" w:rsidDel="00821D71">
                <w:rPr>
                  <w:rFonts w:ascii="Arial" w:hAnsi="Arial" w:cs="Arial"/>
                  <w:noProof/>
                  <w:lang w:val="fr-FR"/>
                </w:rPr>
                <w:delText> :</w:delText>
              </w:r>
              <w:r w:rsidRPr="00936FD8" w:rsidDel="00821D71">
                <w:rPr>
                  <w:rFonts w:ascii="Arial" w:hAnsi="Arial" w:cs="Arial"/>
                  <w:noProof/>
                  <w:lang w:val="fr-FR"/>
                </w:rPr>
                <w:delText xml:space="preserve"> Les utilisateurs, les systèmes,</w:delText>
              </w:r>
              <w:r w:rsidR="00992C0C" w:rsidRPr="00936FD8"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936FD8" w:rsidDel="00821D71">
                <w:rPr>
                  <w:rFonts w:ascii="Arial" w:hAnsi="Arial" w:cs="Arial"/>
                  <w:noProof/>
                  <w:lang w:val="fr-FR"/>
                </w:rPr>
                <w:delText>API</w:delText>
              </w:r>
              <w:r w:rsidRPr="00936FD8" w:rsidDel="00821D71">
                <w:rPr>
                  <w:rFonts w:ascii="Arial" w:hAnsi="Arial" w:cs="Arial"/>
                  <w:noProof/>
                  <w:lang w:val="fr-FR"/>
                </w:rPr>
                <w:delText xml:space="preserve"> ou les dispositifs associés à des transactions ou actions critiques DOIVENT être authentifiés et autorisés à l</w:delText>
              </w:r>
              <w:r w:rsidR="00BB0A23" w:rsidDel="00821D71">
                <w:rPr>
                  <w:rFonts w:ascii="Arial" w:hAnsi="Arial" w:cs="Arial"/>
                  <w:noProof/>
                  <w:lang w:val="fr-FR"/>
                </w:rPr>
                <w:delText>’</w:delText>
              </w:r>
              <w:r w:rsidRPr="00936FD8" w:rsidDel="00821D71">
                <w:rPr>
                  <w:rFonts w:ascii="Arial" w:hAnsi="Arial" w:cs="Arial"/>
                  <w:noProof/>
                  <w:lang w:val="fr-FR"/>
                </w:rPr>
                <w:delText>aide de services de contrôle d</w:delText>
              </w:r>
              <w:r w:rsidR="00BB0A23" w:rsidDel="00821D71">
                <w:rPr>
                  <w:rFonts w:ascii="Arial" w:hAnsi="Arial" w:cs="Arial"/>
                  <w:noProof/>
                  <w:lang w:val="fr-FR"/>
                </w:rPr>
                <w:delText>’</w:delText>
              </w:r>
              <w:r w:rsidRPr="00936FD8" w:rsidDel="00821D71">
                <w:rPr>
                  <w:rFonts w:ascii="Arial" w:hAnsi="Arial" w:cs="Arial"/>
                  <w:noProof/>
                  <w:lang w:val="fr-FR"/>
                </w:rPr>
                <w:delText>accès basés sur des rôles ou des attributs, et maintenir la séparation des tâch</w:delText>
              </w:r>
              <w:r w:rsidR="00334310" w:rsidRPr="00936FD8"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936FD8" w:rsidDel="00821D71">
                <w:rPr>
                  <w:rFonts w:ascii="Arial" w:hAnsi="Arial" w:cs="Arial"/>
                  <w:noProof/>
                  <w:lang w:val="fr-FR"/>
                </w:rPr>
                <w:delText>En</w:delText>
              </w:r>
              <w:r w:rsidRPr="00936FD8" w:rsidDel="00821D71">
                <w:rPr>
                  <w:rFonts w:ascii="Arial" w:hAnsi="Arial" w:cs="Arial"/>
                  <w:noProof/>
                  <w:lang w:val="fr-FR"/>
                </w:rPr>
                <w:delText xml:space="preserve"> outre, toutes les actions DOIVENT être enregistrées et le poids de l</w:delText>
              </w:r>
              <w:r w:rsidR="00BB0A23" w:rsidDel="00821D71">
                <w:rPr>
                  <w:rFonts w:ascii="Arial" w:hAnsi="Arial" w:cs="Arial"/>
                  <w:noProof/>
                  <w:lang w:val="fr-FR"/>
                </w:rPr>
                <w:delText>’</w:delText>
              </w:r>
              <w:r w:rsidRPr="00936FD8" w:rsidDel="00821D71">
                <w:rPr>
                  <w:rFonts w:ascii="Arial" w:hAnsi="Arial" w:cs="Arial"/>
                  <w:noProof/>
                  <w:lang w:val="fr-FR"/>
                </w:rPr>
                <w:delText>authentification doit augmenter avec le risque en matière de sécurité de l</w:delText>
              </w:r>
              <w:r w:rsidR="00BB0A23" w:rsidDel="00821D71">
                <w:rPr>
                  <w:rFonts w:ascii="Arial" w:hAnsi="Arial" w:cs="Arial"/>
                  <w:noProof/>
                  <w:lang w:val="fr-FR"/>
                </w:rPr>
                <w:delText>’</w:delText>
              </w:r>
              <w:r w:rsidRPr="00936FD8" w:rsidDel="00821D71">
                <w:rPr>
                  <w:rFonts w:ascii="Arial" w:hAnsi="Arial" w:cs="Arial"/>
                  <w:noProof/>
                  <w:lang w:val="fr-FR"/>
                </w:rPr>
                <w:delText>information</w:delText>
              </w:r>
              <w:r w:rsidDel="00821D71">
                <w:rPr>
                  <w:rFonts w:ascii="Arial" w:hAnsi="Arial" w:cs="Arial"/>
                  <w:noProof/>
                  <w:lang w:val="fr-FR"/>
                </w:rPr>
                <w:delText>.</w:delText>
              </w:r>
            </w:del>
          </w:p>
        </w:tc>
        <w:tc>
          <w:tcPr>
            <w:tcW w:w="2515" w:type="dxa"/>
          </w:tcPr>
          <w:p w14:paraId="5B8E78FC" w14:textId="3CBA206F" w:rsidR="00D642C5" w:rsidRPr="00982192" w:rsidDel="00821D71" w:rsidRDefault="00D642C5" w:rsidP="00CE01DA">
            <w:pPr>
              <w:pStyle w:val="NormalWeb"/>
              <w:spacing w:before="170" w:beforeAutospacing="0" w:after="170" w:afterAutospacing="0"/>
              <w:rPr>
                <w:del w:id="1158" w:author="Author"/>
                <w:rFonts w:asciiTheme="minorBidi" w:hAnsiTheme="minorBidi" w:cstheme="minorBidi"/>
                <w:noProof/>
                <w:szCs w:val="17"/>
                <w:lang w:val="fr-FR"/>
              </w:rPr>
            </w:pPr>
            <w:del w:id="1159" w:author="Author">
              <w:r w:rsidRPr="00982192" w:rsidDel="00821D71">
                <w:rPr>
                  <w:rFonts w:asciiTheme="minorBidi" w:hAnsiTheme="minorBidi" w:cstheme="minorBidi"/>
                  <w:noProof/>
                  <w:szCs w:val="17"/>
                  <w:lang w:val="fr-FR"/>
                </w:rPr>
                <w:delText>AJ, AX, AAJ, AAX</w:delText>
              </w:r>
            </w:del>
          </w:p>
        </w:tc>
      </w:tr>
      <w:tr w:rsidR="00D642C5" w:rsidRPr="00982192" w:rsidDel="00821D71" w14:paraId="041DE6E4" w14:textId="4714E8B6" w:rsidTr="00D35BA5">
        <w:trPr>
          <w:del w:id="1160" w:author="Author"/>
        </w:trPr>
        <w:tc>
          <w:tcPr>
            <w:tcW w:w="1075" w:type="dxa"/>
          </w:tcPr>
          <w:p w14:paraId="1C828322" w14:textId="445C2F9B" w:rsidR="00D642C5" w:rsidRPr="00982192" w:rsidDel="00821D71" w:rsidRDefault="00D642C5" w:rsidP="00CE01DA">
            <w:pPr>
              <w:pStyle w:val="NormalWeb"/>
              <w:spacing w:before="170" w:beforeAutospacing="0" w:after="170" w:afterAutospacing="0"/>
              <w:rPr>
                <w:del w:id="1161" w:author="Author"/>
                <w:rFonts w:ascii="Arial" w:hAnsi="Arial" w:cs="Arial"/>
                <w:noProof/>
                <w:szCs w:val="17"/>
                <w:lang w:val="fr-FR"/>
              </w:rPr>
            </w:pPr>
            <w:del w:id="116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12</w:delText>
              </w:r>
              <w:r w:rsidR="001B65AE"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4722FA5B" w14:textId="46858C9A" w:rsidR="00D642C5" w:rsidRPr="006363D2" w:rsidDel="00821D71" w:rsidRDefault="00D642C5" w:rsidP="00CE01DA">
            <w:pPr>
              <w:pStyle w:val="NormalWeb"/>
              <w:spacing w:before="170" w:beforeAutospacing="0" w:after="170" w:afterAutospacing="0"/>
              <w:rPr>
                <w:del w:id="1163" w:author="Author"/>
                <w:rFonts w:ascii="Arial" w:eastAsia="Times New Roman" w:hAnsi="Arial" w:cs="Arial"/>
                <w:noProof/>
                <w:szCs w:val="17"/>
                <w:lang w:val="fr-FR"/>
              </w:rPr>
            </w:pPr>
            <w:del w:id="1164" w:author="Author">
              <w:r w:rsidRPr="006363D2" w:rsidDel="00821D71">
                <w:rPr>
                  <w:rFonts w:ascii="Arial" w:eastAsia="Times New Roman" w:hAnsi="Arial" w:cs="Arial"/>
                  <w:noProof/>
                  <w:szCs w:val="17"/>
                  <w:lang w:val="fr-FR"/>
                </w:rPr>
                <w:delText>Pendant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menaces, les cas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usage malveillant, les techniques sûres de codage, la sécurité de la couche transport et les tests de sécurité DOIVENT faire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objet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attention particulière, notamment en ce qui concerne</w:delText>
              </w:r>
              <w:r w:rsidR="00BB0A23" w:rsidDel="00821D71">
                <w:rPr>
                  <w:rFonts w:ascii="Arial" w:eastAsia="Times New Roman" w:hAnsi="Arial" w:cs="Arial"/>
                  <w:noProof/>
                  <w:szCs w:val="17"/>
                  <w:lang w:val="fr-FR"/>
                </w:rPr>
                <w:delText> :</w:delText>
              </w:r>
            </w:del>
          </w:p>
          <w:p w14:paraId="23EB4695" w14:textId="5B143695" w:rsidR="00D642C5" w:rsidRPr="006363D2" w:rsidDel="00821D71" w:rsidRDefault="00D642C5" w:rsidP="00CE01DA">
            <w:pPr>
              <w:pStyle w:val="NormalWeb"/>
              <w:numPr>
                <w:ilvl w:val="0"/>
                <w:numId w:val="12"/>
              </w:numPr>
              <w:spacing w:before="170" w:beforeAutospacing="0" w:after="170" w:afterAutospacing="0"/>
              <w:ind w:left="1226" w:hanging="567"/>
              <w:rPr>
                <w:del w:id="1165" w:author="Author"/>
                <w:rFonts w:ascii="Arial" w:eastAsia="Times New Roman" w:hAnsi="Arial" w:cs="Arial"/>
                <w:noProof/>
                <w:szCs w:val="17"/>
                <w:lang w:val="fr-FR"/>
              </w:rPr>
            </w:pPr>
            <w:del w:id="1166" w:author="Author">
              <w:r w:rsidRPr="006363D2" w:rsidDel="00821D71">
                <w:rPr>
                  <w:rFonts w:ascii="Arial" w:eastAsia="Times New Roman" w:hAnsi="Arial" w:cs="Arial"/>
                  <w:noProof/>
                  <w:szCs w:val="17"/>
                  <w:lang w:val="fr-FR"/>
                </w:rPr>
                <w:delText xml:space="preserve">Les </w:delText>
              </w:r>
              <w:r w:rsidRPr="00374F9C" w:rsidDel="00821D71">
                <w:rPr>
                  <w:rFonts w:ascii="Courier New" w:eastAsia="Times New Roman" w:hAnsi="Courier New" w:cs="Courier New"/>
                  <w:noProof/>
                  <w:szCs w:val="17"/>
                  <w:lang w:val="fr-FR"/>
                </w:rPr>
                <w:delText>PUTs</w:delText>
              </w:r>
              <w:r w:rsidRPr="006363D2" w:rsidDel="00821D71">
                <w:rPr>
                  <w:rFonts w:ascii="Arial" w:eastAsia="Times New Roman" w:hAnsi="Arial" w:cs="Arial"/>
                  <w:noProof/>
                  <w:szCs w:val="17"/>
                  <w:lang w:val="fr-FR"/>
                </w:rPr>
                <w:delText xml:space="preserve"> et</w:delText>
              </w:r>
              <w:r w:rsidR="00992C0C" w:rsidRPr="006363D2"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374F9C" w:rsidDel="00821D71">
                <w:rPr>
                  <w:rFonts w:ascii="Courier New" w:eastAsia="Times New Roman" w:hAnsi="Courier New" w:cs="Courier New"/>
                  <w:noProof/>
                  <w:szCs w:val="17"/>
                  <w:lang w:val="fr-FR"/>
                </w:rPr>
                <w:delText>POS</w:delText>
              </w:r>
              <w:r w:rsidRPr="00374F9C" w:rsidDel="00821D71">
                <w:rPr>
                  <w:rFonts w:ascii="Courier New" w:eastAsia="Times New Roman" w:hAnsi="Courier New" w:cs="Courier New"/>
                  <w:noProof/>
                  <w:szCs w:val="17"/>
                  <w:lang w:val="fr-FR"/>
                </w:rPr>
                <w:delText>Ts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quelles modifications des données internes pourraient être utilisées pour attaquer ou induire en erreur;</w:delText>
              </w:r>
            </w:del>
          </w:p>
          <w:p w14:paraId="13FF8D96" w14:textId="23E8BB58" w:rsidR="00D642C5" w:rsidRPr="006363D2" w:rsidDel="00821D71" w:rsidRDefault="00D642C5" w:rsidP="00CE01DA">
            <w:pPr>
              <w:pStyle w:val="NormalWeb"/>
              <w:numPr>
                <w:ilvl w:val="0"/>
                <w:numId w:val="12"/>
              </w:numPr>
              <w:spacing w:before="170" w:beforeAutospacing="0" w:after="170" w:afterAutospacing="0"/>
              <w:ind w:left="1226" w:hanging="567"/>
              <w:rPr>
                <w:del w:id="1167" w:author="Author"/>
                <w:rFonts w:ascii="Arial" w:eastAsia="Times New Roman" w:hAnsi="Arial" w:cs="Arial"/>
                <w:noProof/>
                <w:szCs w:val="17"/>
                <w:lang w:val="fr-FR"/>
              </w:rPr>
            </w:pPr>
            <w:del w:id="1168" w:author="Author">
              <w:r w:rsidRPr="00374F9C" w:rsidDel="00821D71">
                <w:rPr>
                  <w:rFonts w:ascii="Courier New" w:eastAsia="Times New Roman" w:hAnsi="Courier New" w:cs="Courier New"/>
                  <w:noProof/>
                  <w:szCs w:val="17"/>
                  <w:lang w:val="fr-FR"/>
                </w:rPr>
                <w:delText>DELETES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pourraient être utilisé pour supprimer le contenu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 référentiel de ressources internes;</w:delText>
              </w:r>
            </w:del>
          </w:p>
          <w:p w14:paraId="4DE76398" w14:textId="315B14A3" w:rsidR="00D642C5" w:rsidRPr="006363D2" w:rsidDel="00821D71" w:rsidRDefault="00D642C5" w:rsidP="00CE01DA">
            <w:pPr>
              <w:pStyle w:val="NormalWeb"/>
              <w:numPr>
                <w:ilvl w:val="0"/>
                <w:numId w:val="12"/>
              </w:numPr>
              <w:spacing w:before="170" w:beforeAutospacing="0" w:after="170" w:afterAutospacing="0"/>
              <w:ind w:left="1226" w:hanging="567"/>
              <w:rPr>
                <w:del w:id="1169" w:author="Author"/>
                <w:rFonts w:ascii="Arial" w:eastAsia="Times New Roman" w:hAnsi="Arial" w:cs="Arial"/>
                <w:noProof/>
                <w:szCs w:val="17"/>
                <w:lang w:val="fr-FR"/>
              </w:rPr>
            </w:pPr>
            <w:del w:id="1170" w:author="Author">
              <w:r w:rsidRPr="006363D2" w:rsidDel="00821D71">
                <w:rPr>
                  <w:rFonts w:ascii="Arial" w:eastAsia="Times New Roman" w:hAnsi="Arial" w:cs="Arial"/>
                  <w:noProof/>
                  <w:szCs w:val="17"/>
                  <w:lang w:val="fr-FR"/>
                </w:rPr>
                <w:delText>Méthodes autorisées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établissement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liste blanche – pour s</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assurer que les méthodes HTTP autorisées sont légitimement restreintes tandis que les autres renverraient un code de réponse légitime; </w:delText>
              </w:r>
              <w:r w:rsidR="002D56D3" w:rsidDel="00821D71">
                <w:rPr>
                  <w:rFonts w:ascii="Arial" w:eastAsia="Times New Roman" w:hAnsi="Arial" w:cs="Arial"/>
                  <w:noProof/>
                  <w:szCs w:val="17"/>
                  <w:lang w:val="fr-FR"/>
                </w:rPr>
                <w:delText xml:space="preserve"> </w:delText>
              </w:r>
              <w:r w:rsidRPr="006363D2" w:rsidDel="00821D71">
                <w:rPr>
                  <w:rFonts w:ascii="Arial" w:eastAsia="Times New Roman" w:hAnsi="Arial" w:cs="Arial"/>
                  <w:noProof/>
                  <w:szCs w:val="17"/>
                  <w:lang w:val="fr-FR"/>
                </w:rPr>
                <w:delText>et</w:delText>
              </w:r>
            </w:del>
          </w:p>
          <w:p w14:paraId="49C3FF3A" w14:textId="044FC19A" w:rsidR="00D642C5" w:rsidRPr="006363D2" w:rsidDel="00821D71" w:rsidRDefault="00D642C5" w:rsidP="00CE01DA">
            <w:pPr>
              <w:pStyle w:val="NormalWeb"/>
              <w:numPr>
                <w:ilvl w:val="0"/>
                <w:numId w:val="12"/>
              </w:numPr>
              <w:spacing w:before="170" w:beforeAutospacing="0" w:after="170" w:afterAutospacing="0"/>
              <w:ind w:left="1226" w:hanging="567"/>
              <w:rPr>
                <w:del w:id="1171" w:author="Author"/>
                <w:rFonts w:ascii="Arial" w:hAnsi="Arial" w:cs="Arial"/>
                <w:noProof/>
                <w:szCs w:val="17"/>
                <w:lang w:val="fr-FR"/>
              </w:rPr>
            </w:pPr>
            <w:del w:id="1172" w:author="Author">
              <w:r w:rsidRPr="006363D2" w:rsidDel="00821D71">
                <w:rPr>
                  <w:rFonts w:ascii="Arial" w:eastAsia="Times New Roman" w:hAnsi="Arial" w:cs="Arial"/>
                  <w:noProof/>
                  <w:szCs w:val="17"/>
                  <w:lang w:val="fr-FR"/>
                </w:rPr>
                <w:delText>Les attaques les plus courantes devraient être prises en considération pendant la phase de la conception qui porte sur la modélisation des menaces de façon que le risque n</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augmente p</w:delText>
              </w:r>
              <w:r w:rsidR="00334310" w:rsidRPr="006363D2" w:rsidDel="00821D71">
                <w:rPr>
                  <w:rFonts w:ascii="Arial" w:eastAsia="Times New Roman" w:hAnsi="Arial" w:cs="Arial"/>
                  <w:noProof/>
                  <w:szCs w:val="17"/>
                  <w:lang w:val="fr-FR"/>
                </w:rPr>
                <w:delText>as</w:delText>
              </w:r>
              <w:r w:rsidR="00334310" w:rsidDel="00821D71">
                <w:rPr>
                  <w:rFonts w:ascii="Arial" w:eastAsia="Times New Roman" w:hAnsi="Arial" w:cs="Arial"/>
                  <w:noProof/>
                  <w:szCs w:val="17"/>
                  <w:lang w:val="fr-FR"/>
                </w:rPr>
                <w:delText xml:space="preserve">.  </w:delText>
              </w:r>
              <w:r w:rsidR="00334310" w:rsidRPr="006363D2" w:rsidDel="00821D71">
                <w:rPr>
                  <w:rFonts w:ascii="Arial" w:eastAsia="Times New Roman" w:hAnsi="Arial" w:cs="Arial"/>
                  <w:noProof/>
                  <w:szCs w:val="17"/>
                  <w:lang w:val="fr-FR"/>
                </w:rPr>
                <w:delText>Le</w:delText>
              </w:r>
              <w:r w:rsidRPr="006363D2" w:rsidDel="00821D71">
                <w:rPr>
                  <w:rFonts w:ascii="Arial" w:eastAsia="Times New Roman" w:hAnsi="Arial" w:cs="Arial"/>
                  <w:noProof/>
                  <w:szCs w:val="17"/>
                  <w:lang w:val="fr-FR"/>
                </w:rPr>
                <w:delText>s menaces et les mesures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atténuation définies dans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"https://www.owasp.org/index.php/OWASP_Top_Ten_Cheat_Sheet"</w:delInstrText>
              </w:r>
              <w:r w:rsidDel="00821D71">
                <w:fldChar w:fldCharType="separate"/>
              </w:r>
              <w:r w:rsidRPr="006363D2" w:rsidDel="00821D71">
                <w:rPr>
                  <w:rFonts w:ascii="Arial" w:eastAsia="Times New Roman" w:hAnsi="Arial" w:cs="Arial"/>
                  <w:noProof/>
                  <w:lang w:val="fr-FR"/>
                </w:rPr>
                <w:delText>OWASP Top Ten (OWASP Top Ten Cheat Sheet</w:delText>
              </w:r>
              <w:r w:rsidDel="00821D71">
                <w:fldChar w:fldCharType="end"/>
              </w:r>
              <w:r w:rsidRPr="006363D2" w:rsidDel="00821D71">
                <w:rPr>
                  <w:rFonts w:ascii="Arial" w:eastAsia="Times New Roman" w:hAnsi="Arial" w:cs="Arial"/>
                  <w:noProof/>
                  <w:lang w:val="fr-FR"/>
                </w:rPr>
                <w:delText xml:space="preserve">) </w:delText>
              </w:r>
              <w:r w:rsidRPr="006363D2" w:rsidDel="00821D71">
                <w:rPr>
                  <w:rFonts w:ascii="Arial" w:eastAsia="Times New Roman" w:hAnsi="Arial" w:cs="Arial"/>
                  <w:noProof/>
                  <w:szCs w:val="17"/>
                  <w:lang w:val="fr-FR"/>
                </w:rPr>
                <w:delText>DOIVENT être prises en considération.</w:delText>
              </w:r>
            </w:del>
          </w:p>
        </w:tc>
        <w:tc>
          <w:tcPr>
            <w:tcW w:w="2515" w:type="dxa"/>
          </w:tcPr>
          <w:p w14:paraId="7F23310E" w14:textId="072F9287" w:rsidR="00D642C5" w:rsidRPr="00982192" w:rsidDel="00821D71" w:rsidRDefault="00D642C5" w:rsidP="00CE01DA">
            <w:pPr>
              <w:pStyle w:val="NormalWeb"/>
              <w:spacing w:before="170" w:beforeAutospacing="0" w:after="170" w:afterAutospacing="0"/>
              <w:rPr>
                <w:del w:id="1173" w:author="Author"/>
                <w:rFonts w:asciiTheme="minorBidi" w:hAnsiTheme="minorBidi" w:cstheme="minorBidi"/>
                <w:noProof/>
                <w:szCs w:val="17"/>
                <w:lang w:val="fr-FR"/>
              </w:rPr>
            </w:pPr>
            <w:del w:id="1174" w:author="Author">
              <w:r w:rsidRPr="00982192" w:rsidDel="00821D71">
                <w:rPr>
                  <w:rFonts w:asciiTheme="minorBidi" w:hAnsiTheme="minorBidi" w:cstheme="minorBidi"/>
                  <w:noProof/>
                  <w:szCs w:val="17"/>
                  <w:lang w:val="fr-FR"/>
                </w:rPr>
                <w:delText>AJ, AX, AAJ, AAX</w:delText>
              </w:r>
            </w:del>
          </w:p>
        </w:tc>
      </w:tr>
      <w:tr w:rsidR="00D642C5" w:rsidRPr="00982192" w:rsidDel="00821D71" w14:paraId="1AF82245" w14:textId="6442F994" w:rsidTr="00D35BA5">
        <w:trPr>
          <w:del w:id="1175" w:author="Author"/>
        </w:trPr>
        <w:tc>
          <w:tcPr>
            <w:tcW w:w="1075" w:type="dxa"/>
          </w:tcPr>
          <w:p w14:paraId="0A2F7599" w14:textId="54E31FCB" w:rsidR="00D642C5" w:rsidRPr="00982192" w:rsidDel="00821D71" w:rsidRDefault="00D642C5" w:rsidP="00CE01DA">
            <w:pPr>
              <w:pStyle w:val="NormalWeb"/>
              <w:spacing w:before="170" w:beforeAutospacing="0" w:after="170" w:afterAutospacing="0"/>
              <w:rPr>
                <w:del w:id="1176" w:author="Author"/>
                <w:rFonts w:ascii="Arial" w:hAnsi="Arial" w:cs="Arial"/>
                <w:noProof/>
                <w:szCs w:val="17"/>
                <w:lang w:val="fr-FR"/>
              </w:rPr>
            </w:pPr>
            <w:del w:id="1177"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12</w:delText>
              </w:r>
              <w:r w:rsidR="001B65AE" w:rsidDel="00821D71">
                <w:rPr>
                  <w:rFonts w:ascii="Arial" w:eastAsia="Times New Roman" w:hAnsi="Arial" w:cs="Arial"/>
                  <w:noProof/>
                  <w:szCs w:val="17"/>
                  <w:lang w:val="fr-FR"/>
                </w:rPr>
                <w:delText>2</w:delText>
              </w:r>
              <w:r w:rsidRPr="00982192" w:rsidDel="00821D71">
                <w:rPr>
                  <w:rFonts w:ascii="Arial" w:eastAsia="Times New Roman" w:hAnsi="Arial" w:cs="Arial"/>
                  <w:noProof/>
                  <w:szCs w:val="17"/>
                  <w:lang w:val="fr-FR"/>
                </w:rPr>
                <w:delText>]</w:delText>
              </w:r>
            </w:del>
          </w:p>
        </w:tc>
        <w:tc>
          <w:tcPr>
            <w:tcW w:w="5670" w:type="dxa"/>
          </w:tcPr>
          <w:p w14:paraId="071EB44F" w14:textId="4E233510" w:rsidR="00D642C5" w:rsidRPr="006363D2" w:rsidDel="00821D71" w:rsidRDefault="00D642C5" w:rsidP="00CE01DA">
            <w:pPr>
              <w:pStyle w:val="NormalWeb"/>
              <w:spacing w:before="170" w:beforeAutospacing="0" w:after="170" w:afterAutospacing="0"/>
              <w:rPr>
                <w:del w:id="1178" w:author="Author"/>
                <w:rFonts w:ascii="Arial" w:eastAsia="Times New Roman" w:hAnsi="Arial" w:cs="Arial"/>
                <w:noProof/>
                <w:szCs w:val="17"/>
                <w:lang w:val="fr-FR"/>
              </w:rPr>
            </w:pPr>
            <w:del w:id="1179" w:author="Author">
              <w:r w:rsidRPr="006363D2" w:rsidDel="00821D71">
                <w:rPr>
                  <w:rFonts w:ascii="Arial" w:eastAsia="Times New Roman" w:hAnsi="Arial" w:cs="Arial"/>
                  <w:noProof/>
                  <w:szCs w:val="17"/>
                  <w:lang w:val="fr-FR"/>
                </w:rPr>
                <w:delText>Lors de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normes et meilleures pratiques énumérées ci</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après DEVRAIENT être appliquées</w:delText>
              </w:r>
              <w:r w:rsidR="00BB0A23" w:rsidDel="00821D71">
                <w:rPr>
                  <w:rFonts w:ascii="Arial" w:eastAsia="Times New Roman" w:hAnsi="Arial" w:cs="Arial"/>
                  <w:noProof/>
                  <w:szCs w:val="17"/>
                  <w:lang w:val="fr-FR"/>
                </w:rPr>
                <w:delText> :</w:delText>
              </w:r>
            </w:del>
          </w:p>
          <w:p w14:paraId="4760F137" w14:textId="0326CA45" w:rsidR="00992C0C" w:rsidDel="00821D71" w:rsidRDefault="00D642C5" w:rsidP="00CE01DA">
            <w:pPr>
              <w:pStyle w:val="NormalWeb"/>
              <w:numPr>
                <w:ilvl w:val="1"/>
                <w:numId w:val="12"/>
              </w:numPr>
              <w:spacing w:before="170" w:beforeAutospacing="0" w:after="170" w:afterAutospacing="0"/>
              <w:ind w:left="1226" w:hanging="567"/>
              <w:rPr>
                <w:del w:id="1180" w:author="Author"/>
                <w:rFonts w:ascii="Arial" w:eastAsia="Times New Roman" w:hAnsi="Arial" w:cs="Arial"/>
                <w:noProof/>
                <w:szCs w:val="17"/>
                <w:lang w:val="fr-FR"/>
              </w:rPr>
            </w:pPr>
            <w:del w:id="1181" w:author="Author">
              <w:r w:rsidRPr="006363D2" w:rsidDel="00821D71">
                <w:rPr>
                  <w:rFonts w:ascii="Arial" w:eastAsia="Times New Roman" w:hAnsi="Arial" w:cs="Arial"/>
                  <w:noProof/>
                  <w:szCs w:val="17"/>
                  <w:lang w:val="fr-FR"/>
                </w:rPr>
                <w:delText>Meilleures pratiques de codage sûres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principes de codage sûrs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"https://www.owasp.org/index.php/Secure_Coding_Principles"</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szCs w:val="17"/>
                  <w:lang w:val="fr-FR"/>
                </w:rPr>
                <w:delText>;</w:delText>
              </w:r>
            </w:del>
          </w:p>
          <w:p w14:paraId="7D869243" w14:textId="58D962DE" w:rsidR="00992C0C" w:rsidDel="00821D71" w:rsidRDefault="00D642C5" w:rsidP="00CE01DA">
            <w:pPr>
              <w:pStyle w:val="NormalWeb"/>
              <w:numPr>
                <w:ilvl w:val="1"/>
                <w:numId w:val="12"/>
              </w:numPr>
              <w:spacing w:before="170" w:beforeAutospacing="0" w:after="170" w:afterAutospacing="0"/>
              <w:ind w:left="1226" w:hanging="567"/>
              <w:rPr>
                <w:del w:id="1182" w:author="Author"/>
                <w:rFonts w:ascii="Arial" w:eastAsia="Times New Roman" w:hAnsi="Arial" w:cs="Arial"/>
                <w:noProof/>
                <w:szCs w:val="17"/>
                <w:lang w:val="fr-FR"/>
              </w:rPr>
            </w:pPr>
            <w:del w:id="1183" w:author="Author">
              <w:r w:rsidRPr="006363D2" w:rsidDel="00821D71">
                <w:rPr>
                  <w:rFonts w:ascii="Arial" w:eastAsia="Times New Roman" w:hAnsi="Arial" w:cs="Arial"/>
                  <w:noProof/>
                  <w:szCs w:val="17"/>
                  <w:lang w:val="fr-FR"/>
                </w:rPr>
                <w:delText>Sécurité</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xml:space="preserve"> REST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mémoire sur la sécurité </w:delText>
              </w:r>
              <w:r w:rsidDel="00821D71">
                <w:fldChar w:fldCharType="begin"/>
              </w:r>
              <w:r w:rsidRPr="00EC50D2" w:rsidDel="00821D71">
                <w:rPr>
                  <w:lang w:val="fr-CH"/>
                </w:rPr>
                <w:delInstrText>HYPERLINK "https://www.owasp.org/index.php/REST_Security_Cheat_Sheet"</w:delInstrText>
              </w:r>
              <w:r w:rsidDel="00821D71">
                <w:fldChar w:fldCharType="separate"/>
              </w:r>
              <w:r w:rsidRPr="006363D2" w:rsidDel="00821D71">
                <w:rPr>
                  <w:rFonts w:ascii="Arial" w:eastAsia="Times New Roman" w:hAnsi="Arial" w:cs="Arial"/>
                  <w:noProof/>
                  <w:lang w:val="fr-FR"/>
                </w:rPr>
                <w:delText>REST</w:delText>
              </w:r>
              <w:r w:rsidDel="00821D71">
                <w:fldChar w:fldCharType="end"/>
              </w:r>
              <w:r w:rsidRPr="006363D2" w:rsidDel="00821D71">
                <w:rPr>
                  <w:rFonts w:ascii="Arial" w:eastAsia="Times New Roman" w:hAnsi="Arial" w:cs="Arial"/>
                  <w:noProof/>
                  <w:szCs w:val="17"/>
                  <w:lang w:val="fr-FR"/>
                </w:rPr>
                <w:delText>;</w:delText>
              </w:r>
            </w:del>
          </w:p>
          <w:p w14:paraId="339A33D0" w14:textId="170FFCB4" w:rsidR="00992C0C" w:rsidDel="00821D71" w:rsidRDefault="00D642C5" w:rsidP="00CE01DA">
            <w:pPr>
              <w:pStyle w:val="NormalWeb"/>
              <w:numPr>
                <w:ilvl w:val="1"/>
                <w:numId w:val="12"/>
              </w:numPr>
              <w:spacing w:before="170" w:beforeAutospacing="0" w:after="170" w:afterAutospacing="0"/>
              <w:ind w:left="1226" w:hanging="567"/>
              <w:rPr>
                <w:del w:id="1184" w:author="Author"/>
                <w:rFonts w:ascii="Arial" w:eastAsia="Times New Roman" w:hAnsi="Arial" w:cs="Arial"/>
                <w:noProof/>
                <w:lang w:val="fr-FR"/>
              </w:rPr>
            </w:pPr>
            <w:del w:id="1185" w:author="Author">
              <w:r w:rsidRPr="006363D2" w:rsidDel="00821D71">
                <w:rPr>
                  <w:rFonts w:ascii="Arial" w:eastAsia="Times New Roman" w:hAnsi="Arial" w:cs="Arial"/>
                  <w:noProof/>
                  <w:szCs w:val="17"/>
                  <w:lang w:val="fr-FR"/>
                </w:rPr>
                <w:delText>Aseptisation des entrées et protection contre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injection de code indirecte (XSS)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lang w:val="fr-FR"/>
                </w:rPr>
                <w:delText xml:space="preserve"> aide</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mémoire XSS de l</w:delText>
              </w:r>
              <w:r w:rsidR="00BB0A23" w:rsidDel="00821D71">
                <w:rPr>
                  <w:rFonts w:ascii="Arial" w:eastAsia="Times New Roman" w:hAnsi="Arial" w:cs="Arial"/>
                  <w:noProof/>
                  <w:lang w:val="fr-FR"/>
                </w:rPr>
                <w:delText>’</w:delText>
              </w:r>
              <w:r w:rsidDel="00821D71">
                <w:fldChar w:fldCharType="begin"/>
              </w:r>
              <w:r w:rsidRPr="00EC50D2" w:rsidDel="00821D71">
                <w:rPr>
                  <w:lang w:val="fr-CH"/>
                </w:rPr>
                <w:delInstrText>HYPERLINK "https://www.owasp.org/index.php/XSS_Prevention_Cheat_Sheet"</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lang w:val="fr-FR"/>
                </w:rPr>
                <w:delText>;</w:delText>
              </w:r>
            </w:del>
          </w:p>
          <w:p w14:paraId="494D717D" w14:textId="4553A9DE" w:rsidR="00D642C5" w:rsidRPr="006363D2" w:rsidDel="00821D71" w:rsidRDefault="00D642C5" w:rsidP="00CE01DA">
            <w:pPr>
              <w:pStyle w:val="NormalWeb"/>
              <w:numPr>
                <w:ilvl w:val="1"/>
                <w:numId w:val="12"/>
              </w:numPr>
              <w:spacing w:before="170" w:beforeAutospacing="0" w:after="170" w:afterAutospacing="0"/>
              <w:ind w:left="1226" w:hanging="567"/>
              <w:rPr>
                <w:del w:id="1186" w:author="Author"/>
                <w:rFonts w:ascii="Arial" w:eastAsia="Times New Roman" w:hAnsi="Arial" w:cs="Arial"/>
                <w:noProof/>
                <w:szCs w:val="17"/>
                <w:lang w:val="fr-FR"/>
              </w:rPr>
            </w:pPr>
            <w:del w:id="1187" w:author="Author">
              <w:r w:rsidRPr="006363D2" w:rsidDel="00821D71">
                <w:rPr>
                  <w:rFonts w:ascii="Arial" w:eastAsia="Times New Roman" w:hAnsi="Arial" w:cs="Arial"/>
                  <w:noProof/>
                  <w:szCs w:val="17"/>
                  <w:lang w:val="fr-FR"/>
                </w:rPr>
                <w:delText>Prévention de</w:delText>
              </w:r>
              <w:r w:rsidRPr="006363D2" w:rsidDel="00821D71">
                <w:rPr>
                  <w:rFonts w:ascii="Arial" w:eastAsia="Times New Roman" w:hAnsi="Arial" w:cs="Arial"/>
                  <w:i/>
                  <w:noProof/>
                  <w:szCs w:val="17"/>
                  <w:lang w:val="fr-FR"/>
                </w:rPr>
                <w:delText xml:space="preserve"> </w:delText>
              </w:r>
              <w:r w:rsidRPr="006363D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w:delText>
              </w:r>
              <w:r w:rsidR="00031838" w:rsidDel="00821D71">
                <w:rPr>
                  <w:rFonts w:ascii="Arial" w:eastAsia="Times New Roman" w:hAnsi="Arial" w:cs="Arial"/>
                  <w:noProof/>
                  <w:szCs w:val="17"/>
                  <w:lang w:val="fr-FR"/>
                </w:rPr>
                <w:delText>i</w:delText>
              </w:r>
              <w:r w:rsidRPr="006363D2" w:rsidDel="00821D71">
                <w:rPr>
                  <w:rFonts w:ascii="Arial" w:eastAsia="Times New Roman" w:hAnsi="Arial" w:cs="Arial"/>
                  <w:noProof/>
                  <w:szCs w:val="17"/>
                  <w:lang w:val="fr-FR"/>
                </w:rPr>
                <w:delText>on SQL</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"https://www.owasp.org/index.php/SQL_Injection_Prevention_Cheat_Sheet"</w:delInstrText>
              </w:r>
              <w:r w:rsidDel="00821D71">
                <w:fldChar w:fldCharType="separate"/>
              </w:r>
              <w:r w:rsidRPr="006363D2" w:rsidDel="00821D71">
                <w:rPr>
                  <w:rFonts w:ascii="Arial" w:eastAsia="Times New Roman" w:hAnsi="Arial" w:cs="Arial"/>
                  <w:noProof/>
                  <w:lang w:val="fr-FR"/>
                </w:rPr>
                <w:delText>OWASP sur l</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injection SQL</w:delText>
              </w:r>
              <w:r w:rsidDel="00821D71">
                <w:fldChar w:fldCharType="end"/>
              </w:r>
              <w:r w:rsidRPr="006363D2" w:rsidDel="00821D71">
                <w:rPr>
                  <w:rFonts w:ascii="Arial" w:hAnsi="Arial" w:cs="Arial"/>
                  <w:noProof/>
                  <w:lang w:val="fr-FR"/>
                </w:rPr>
                <w:delText>, aide</w:delText>
              </w:r>
              <w:r w:rsidR="00BB0A23" w:rsidDel="00821D71">
                <w:rPr>
                  <w:rFonts w:ascii="Arial" w:hAnsi="Arial" w:cs="Arial"/>
                  <w:noProof/>
                  <w:lang w:val="fr-FR"/>
                </w:rPr>
                <w:delText>-</w:delText>
              </w:r>
              <w:r w:rsidRPr="006363D2" w:rsidDel="00821D71">
                <w:rPr>
                  <w:rFonts w:ascii="Arial" w:hAnsi="Arial" w:cs="Arial"/>
                  <w:noProof/>
                  <w:lang w:val="fr-FR"/>
                </w:rPr>
                <w:delText>mémoire de l</w:delText>
              </w:r>
              <w:r w:rsidR="00BB0A23" w:rsidDel="00821D71">
                <w:rPr>
                  <w:rFonts w:ascii="Arial" w:hAnsi="Arial" w:cs="Arial"/>
                  <w:noProof/>
                  <w:lang w:val="fr-FR"/>
                </w:rPr>
                <w:delText>’</w:delText>
              </w:r>
              <w:r w:rsidDel="00821D71">
                <w:fldChar w:fldCharType="begin"/>
              </w:r>
              <w:r w:rsidRPr="00EC50D2" w:rsidDel="00821D71">
                <w:rPr>
                  <w:lang w:val="fr-CH"/>
                </w:rPr>
                <w:delInstrText>HYPERLINK "https://www.owasp.org/index.php/Query_Parameterization_Cheat_Sheet"</w:delInstrText>
              </w:r>
              <w:r w:rsidDel="00821D71">
                <w:fldChar w:fldCharType="separate"/>
              </w:r>
              <w:r w:rsidRPr="006363D2" w:rsidDel="00821D71">
                <w:rPr>
                  <w:rFonts w:ascii="Arial" w:eastAsia="Times New Roman" w:hAnsi="Arial" w:cs="Arial"/>
                  <w:noProof/>
                  <w:lang w:val="fr-FR"/>
                </w:rPr>
                <w:delText>OWASP sur le paramétrage</w:delText>
              </w:r>
              <w:r w:rsidDel="00821D71">
                <w:fldChar w:fldCharType="end"/>
              </w:r>
              <w:r w:rsidRPr="006363D2" w:rsidDel="00821D71">
                <w:rPr>
                  <w:rFonts w:ascii="Arial" w:eastAsia="Times New Roman" w:hAnsi="Arial" w:cs="Arial"/>
                  <w:noProof/>
                  <w:lang w:val="fr-FR"/>
                </w:rPr>
                <w:delText>;  et</w:delText>
              </w:r>
            </w:del>
          </w:p>
          <w:p w14:paraId="59BF2DF8" w14:textId="2609CF0B" w:rsidR="00D642C5" w:rsidRPr="006363D2" w:rsidDel="00821D71" w:rsidRDefault="00D642C5" w:rsidP="00CE01DA">
            <w:pPr>
              <w:pStyle w:val="NormalWeb"/>
              <w:numPr>
                <w:ilvl w:val="1"/>
                <w:numId w:val="12"/>
              </w:numPr>
              <w:spacing w:before="170" w:beforeAutospacing="0" w:after="170" w:afterAutospacing="0"/>
              <w:ind w:left="1226" w:hanging="567"/>
              <w:rPr>
                <w:del w:id="1188" w:author="Author"/>
                <w:rFonts w:ascii="Arial" w:eastAsia="Times New Roman" w:hAnsi="Arial" w:cs="Arial"/>
                <w:noProof/>
                <w:szCs w:val="17"/>
                <w:lang w:val="fr-FR"/>
              </w:rPr>
            </w:pPr>
            <w:del w:id="1189" w:author="Author">
              <w:r w:rsidRPr="006363D2" w:rsidDel="00821D71">
                <w:rPr>
                  <w:rFonts w:ascii="Arial" w:eastAsia="Times New Roman" w:hAnsi="Arial" w:cs="Arial"/>
                  <w:noProof/>
                  <w:szCs w:val="17"/>
                  <w:lang w:val="fr-FR"/>
                </w:rPr>
                <w:delText>Sécurité de la couche transport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"https://www.owasp.org/index.php/Transport_Layer_Protection_Cheat_Sheet"</w:delInstrText>
              </w:r>
              <w:r w:rsidDel="00821D71">
                <w:fldChar w:fldCharType="separate"/>
              </w:r>
              <w:r w:rsidRPr="006363D2" w:rsidDel="00821D71">
                <w:rPr>
                  <w:rFonts w:ascii="Arial" w:eastAsia="Times New Roman" w:hAnsi="Arial" w:cs="Arial"/>
                  <w:noProof/>
                  <w:lang w:val="fr-FR"/>
                </w:rPr>
                <w:delText>OWASP sur la protection de la couche transport</w:delText>
              </w:r>
              <w:r w:rsidDel="00821D71">
                <w:fldChar w:fldCharType="end"/>
              </w:r>
              <w:r w:rsidDel="00821D71">
                <w:rPr>
                  <w:rFonts w:ascii="Arial" w:eastAsia="Times New Roman" w:hAnsi="Arial" w:cs="Arial"/>
                  <w:noProof/>
                  <w:lang w:val="fr-FR"/>
                </w:rPr>
                <w:delText>.</w:delText>
              </w:r>
            </w:del>
          </w:p>
        </w:tc>
        <w:tc>
          <w:tcPr>
            <w:tcW w:w="2515" w:type="dxa"/>
          </w:tcPr>
          <w:p w14:paraId="16537690" w14:textId="21841C6B" w:rsidR="00D642C5" w:rsidRPr="00982192" w:rsidDel="00821D71" w:rsidRDefault="00D642C5" w:rsidP="00CE01DA">
            <w:pPr>
              <w:pStyle w:val="NormalWeb"/>
              <w:spacing w:before="170" w:beforeAutospacing="0" w:after="170" w:afterAutospacing="0"/>
              <w:rPr>
                <w:del w:id="1190" w:author="Author"/>
                <w:rFonts w:asciiTheme="minorBidi" w:hAnsiTheme="minorBidi" w:cstheme="minorBidi"/>
                <w:noProof/>
                <w:szCs w:val="17"/>
                <w:lang w:val="fr-FR"/>
              </w:rPr>
            </w:pPr>
            <w:del w:id="1191" w:author="Author">
              <w:r w:rsidRPr="00982192" w:rsidDel="00821D71">
                <w:rPr>
                  <w:rFonts w:asciiTheme="minorBidi" w:hAnsiTheme="minorBidi" w:cstheme="minorBidi"/>
                  <w:noProof/>
                  <w:szCs w:val="17"/>
                  <w:lang w:val="fr-FR"/>
                </w:rPr>
                <w:delText>AJ, AX, AAX, AAJ</w:delText>
              </w:r>
            </w:del>
          </w:p>
        </w:tc>
      </w:tr>
      <w:tr w:rsidR="00D642C5" w:rsidRPr="00982192" w:rsidDel="00821D71" w14:paraId="3F5D0069" w14:textId="6064EABF" w:rsidTr="00D35BA5">
        <w:trPr>
          <w:del w:id="1192" w:author="Author"/>
        </w:trPr>
        <w:tc>
          <w:tcPr>
            <w:tcW w:w="1075" w:type="dxa"/>
          </w:tcPr>
          <w:p w14:paraId="3C476E22" w14:textId="0D51FCAB" w:rsidR="00D642C5" w:rsidRPr="00982192" w:rsidDel="00821D71" w:rsidRDefault="00D642C5" w:rsidP="00CE01DA">
            <w:pPr>
              <w:pStyle w:val="NormalWeb"/>
              <w:spacing w:before="170" w:beforeAutospacing="0" w:after="170" w:afterAutospacing="0"/>
              <w:rPr>
                <w:del w:id="1193" w:author="Author"/>
                <w:rFonts w:ascii="Arial" w:hAnsi="Arial" w:cs="Arial"/>
                <w:noProof/>
                <w:szCs w:val="17"/>
                <w:lang w:val="fr-FR"/>
              </w:rPr>
            </w:pPr>
            <w:del w:id="1194"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12</w:delText>
              </w:r>
              <w:r w:rsidR="001B65AE" w:rsidDel="00821D71">
                <w:rPr>
                  <w:rFonts w:ascii="Arial" w:eastAsia="Times New Roman" w:hAnsi="Arial" w:cs="Arial"/>
                  <w:noProof/>
                  <w:szCs w:val="17"/>
                  <w:lang w:val="fr-FR"/>
                </w:rPr>
                <w:delText>3</w:delText>
              </w:r>
              <w:r w:rsidRPr="00982192" w:rsidDel="00821D71">
                <w:rPr>
                  <w:rFonts w:ascii="Arial" w:eastAsia="Times New Roman" w:hAnsi="Arial" w:cs="Arial"/>
                  <w:noProof/>
                  <w:szCs w:val="17"/>
                  <w:lang w:val="fr-FR"/>
                </w:rPr>
                <w:delText>]</w:delText>
              </w:r>
            </w:del>
          </w:p>
        </w:tc>
        <w:tc>
          <w:tcPr>
            <w:tcW w:w="5670" w:type="dxa"/>
          </w:tcPr>
          <w:p w14:paraId="3D070F04" w14:textId="0EA49638" w:rsidR="00D642C5" w:rsidRPr="00070E75" w:rsidDel="00821D71" w:rsidRDefault="00D642C5" w:rsidP="00CE01DA">
            <w:pPr>
              <w:pStyle w:val="NormalWeb"/>
              <w:spacing w:before="170" w:beforeAutospacing="0" w:after="170" w:afterAutospacing="0"/>
              <w:rPr>
                <w:del w:id="1195" w:author="Author"/>
                <w:rFonts w:ascii="Arial" w:eastAsia="Times New Roman" w:hAnsi="Arial" w:cs="Arial"/>
                <w:noProof/>
                <w:szCs w:val="17"/>
                <w:lang w:val="fr-FR"/>
              </w:rPr>
            </w:pPr>
            <w:del w:id="1196" w:author="Author">
              <w:r w:rsidRPr="00070E75" w:rsidDel="00821D71">
                <w:rPr>
                  <w:rFonts w:ascii="Arial" w:eastAsia="Times New Roman" w:hAnsi="Arial" w:cs="Arial"/>
                  <w:noProof/>
                  <w:szCs w:val="17"/>
                  <w:lang w:val="fr-FR"/>
                </w:rPr>
                <w:delText>Les tests de sécurité et l</w:delText>
              </w:r>
              <w:r w:rsidR="00BB0A23" w:rsidDel="00821D71">
                <w:rPr>
                  <w:rFonts w:ascii="Arial" w:eastAsia="Times New Roman" w:hAnsi="Arial" w:cs="Arial"/>
                  <w:noProof/>
                  <w:szCs w:val="17"/>
                  <w:lang w:val="fr-FR"/>
                </w:rPr>
                <w:delText>’</w:delText>
              </w:r>
              <w:r w:rsidRPr="00070E75" w:rsidDel="00821D71">
                <w:rPr>
                  <w:rFonts w:ascii="Arial" w:eastAsia="Times New Roman" w:hAnsi="Arial" w:cs="Arial"/>
                  <w:noProof/>
                  <w:szCs w:val="17"/>
                  <w:lang w:val="fr-FR"/>
                </w:rPr>
                <w:delText>appréciation de la vulnérabilité DOIVENT être réalisés pour garantir la sécurité</w:delText>
              </w:r>
              <w:r w:rsidR="00992C0C" w:rsidRPr="00070E75"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070E75" w:rsidDel="00821D71">
                <w:rPr>
                  <w:rFonts w:ascii="Arial" w:eastAsia="Times New Roman" w:hAnsi="Arial" w:cs="Arial"/>
                  <w:noProof/>
                  <w:szCs w:val="17"/>
                  <w:lang w:val="fr-FR"/>
                </w:rPr>
                <w:delText>API</w:delText>
              </w:r>
              <w:r w:rsidRPr="00070E75" w:rsidDel="00821D71">
                <w:rPr>
                  <w:rFonts w:ascii="Arial" w:eastAsia="Times New Roman" w:hAnsi="Arial" w:cs="Arial"/>
                  <w:noProof/>
                  <w:szCs w:val="17"/>
                  <w:lang w:val="fr-FR"/>
                </w:rPr>
                <w:delText xml:space="preserve"> et leur résistance aux menac</w:delText>
              </w:r>
              <w:r w:rsidR="00334310" w:rsidRPr="00070E75"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070E75" w:rsidDel="00821D71">
                <w:rPr>
                  <w:rFonts w:ascii="Arial" w:eastAsia="Times New Roman" w:hAnsi="Arial" w:cs="Arial"/>
                  <w:noProof/>
                  <w:szCs w:val="17"/>
                  <w:lang w:val="fr-FR"/>
                </w:rPr>
                <w:delText>Ce</w:delText>
              </w:r>
              <w:r w:rsidRPr="00070E75" w:rsidDel="00821D71">
                <w:rPr>
                  <w:rFonts w:ascii="Arial" w:eastAsia="Times New Roman" w:hAnsi="Arial" w:cs="Arial"/>
                  <w:noProof/>
                  <w:szCs w:val="17"/>
                  <w:lang w:val="fr-FR"/>
                </w:rPr>
                <w:delText>tte exigence PEUT être satisfaite en utilisant les tests statiques et dynamiques de sécurité des applications (SAST/DAST), les outils automatisés de gestion des vulnérabilités et les tests de pénétration</w:delText>
              </w:r>
              <w:r w:rsidDel="00821D71">
                <w:rPr>
                  <w:rFonts w:ascii="Arial" w:eastAsia="Times New Roman" w:hAnsi="Arial" w:cs="Arial"/>
                  <w:noProof/>
                  <w:szCs w:val="17"/>
                  <w:lang w:val="fr-FR"/>
                </w:rPr>
                <w:delText>.</w:delText>
              </w:r>
            </w:del>
          </w:p>
        </w:tc>
        <w:tc>
          <w:tcPr>
            <w:tcW w:w="2515" w:type="dxa"/>
          </w:tcPr>
          <w:p w14:paraId="52D7E445" w14:textId="0145734C" w:rsidR="00D642C5" w:rsidRPr="00982192" w:rsidDel="00821D71" w:rsidRDefault="00D642C5" w:rsidP="00CE01DA">
            <w:pPr>
              <w:pStyle w:val="NormalWeb"/>
              <w:spacing w:before="170" w:beforeAutospacing="0" w:after="170" w:afterAutospacing="0"/>
              <w:rPr>
                <w:del w:id="1197" w:author="Author"/>
                <w:rFonts w:asciiTheme="minorBidi" w:hAnsiTheme="minorBidi" w:cstheme="minorBidi"/>
                <w:noProof/>
                <w:szCs w:val="17"/>
                <w:lang w:val="fr-FR"/>
              </w:rPr>
            </w:pPr>
            <w:del w:id="1198" w:author="Author">
              <w:r w:rsidRPr="00982192" w:rsidDel="00821D71">
                <w:rPr>
                  <w:rFonts w:asciiTheme="minorBidi" w:hAnsiTheme="minorBidi" w:cstheme="minorBidi"/>
                  <w:noProof/>
                  <w:szCs w:val="17"/>
                  <w:lang w:val="fr-FR"/>
                </w:rPr>
                <w:delText>AJ, AX, AAX, AAJ</w:delText>
              </w:r>
            </w:del>
          </w:p>
        </w:tc>
      </w:tr>
      <w:tr w:rsidR="00D642C5" w:rsidRPr="00982192" w:rsidDel="00821D71" w14:paraId="0A129B4B" w14:textId="5857A7AF" w:rsidTr="00D35BA5">
        <w:trPr>
          <w:del w:id="1199" w:author="Author"/>
        </w:trPr>
        <w:tc>
          <w:tcPr>
            <w:tcW w:w="1075" w:type="dxa"/>
          </w:tcPr>
          <w:p w14:paraId="6DE591B6" w14:textId="2A6029F5" w:rsidR="00D642C5" w:rsidRPr="00982192" w:rsidDel="00821D71" w:rsidRDefault="00D642C5" w:rsidP="00CE01DA">
            <w:pPr>
              <w:pStyle w:val="NormalWeb"/>
              <w:spacing w:before="170" w:beforeAutospacing="0" w:after="170" w:afterAutospacing="0"/>
              <w:rPr>
                <w:del w:id="1200" w:author="Author"/>
                <w:rFonts w:ascii="Arial" w:hAnsi="Arial" w:cs="Arial"/>
                <w:noProof/>
                <w:szCs w:val="17"/>
                <w:lang w:val="fr-FR"/>
              </w:rPr>
            </w:pPr>
            <w:del w:id="1201"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12</w:delText>
              </w:r>
              <w:r w:rsidR="001B65AE" w:rsidDel="00821D71">
                <w:rPr>
                  <w:rFonts w:ascii="Arial" w:eastAsia="Times New Roman" w:hAnsi="Arial" w:cs="Arial"/>
                  <w:noProof/>
                  <w:szCs w:val="17"/>
                  <w:lang w:val="fr-FR"/>
                </w:rPr>
                <w:delText>4</w:delText>
              </w:r>
              <w:r w:rsidRPr="00982192" w:rsidDel="00821D71">
                <w:rPr>
                  <w:rFonts w:ascii="Arial" w:eastAsia="Times New Roman" w:hAnsi="Arial" w:cs="Arial"/>
                  <w:noProof/>
                  <w:szCs w:val="17"/>
                  <w:lang w:val="fr-FR"/>
                </w:rPr>
                <w:delText>]</w:delText>
              </w:r>
            </w:del>
          </w:p>
        </w:tc>
        <w:tc>
          <w:tcPr>
            <w:tcW w:w="5670" w:type="dxa"/>
          </w:tcPr>
          <w:p w14:paraId="6428C80A" w14:textId="25CE4486" w:rsidR="00D642C5" w:rsidRPr="00451425" w:rsidDel="00821D71" w:rsidRDefault="00D642C5" w:rsidP="00CE01DA">
            <w:pPr>
              <w:spacing w:before="170" w:after="170"/>
              <w:rPr>
                <w:del w:id="1202" w:author="Author"/>
                <w:rFonts w:ascii="Arial" w:eastAsia="Times New Roman" w:hAnsi="Arial" w:cs="Arial"/>
                <w:noProof/>
                <w:szCs w:val="17"/>
                <w:lang w:val="fr-FR"/>
              </w:rPr>
            </w:pPr>
            <w:del w:id="1203" w:author="Author">
              <w:r w:rsidRPr="00451425" w:rsidDel="00821D71">
                <w:rPr>
                  <w:rFonts w:ascii="Arial" w:eastAsia="Times New Roman" w:hAnsi="Arial" w:cs="Arial"/>
                  <w:noProof/>
                  <w:szCs w:val="17"/>
                  <w:lang w:val="fr-FR"/>
                </w:rPr>
                <w:delText>Les services protégés DOIVENT ne fournir que des points de terminaison HTTPS qui utilisent</w:delText>
              </w:r>
              <w:r w:rsidR="00992C0C" w:rsidRPr="00451425"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51425" w:rsidDel="00821D71">
                <w:rPr>
                  <w:rFonts w:ascii="Arial" w:eastAsia="Times New Roman" w:hAnsi="Arial" w:cs="Arial"/>
                  <w:noProof/>
                  <w:szCs w:val="17"/>
                  <w:lang w:val="fr-FR"/>
                </w:rPr>
                <w:delText>TLS</w:delText>
              </w:r>
              <w:r w:rsidRPr="00451425" w:rsidDel="00821D71">
                <w:rPr>
                  <w:rFonts w:ascii="Arial" w:eastAsia="Times New Roman" w:hAnsi="Arial" w:cs="Arial"/>
                  <w:noProof/>
                  <w:szCs w:val="17"/>
                  <w:lang w:val="fr-FR"/>
                </w:rPr>
                <w:delText xml:space="preserve"> 1.2, ou une version plus récente, avec une suite de chiffres qui comprend le protocole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échange de clés ECDHE</w:delText>
              </w:r>
              <w:r w:rsidDel="00821D71">
                <w:rPr>
                  <w:rFonts w:ascii="Arial" w:eastAsia="Times New Roman" w:hAnsi="Arial" w:cs="Arial"/>
                  <w:noProof/>
                  <w:szCs w:val="17"/>
                  <w:lang w:val="fr-FR"/>
                </w:rPr>
                <w:delText>.</w:delText>
              </w:r>
            </w:del>
          </w:p>
        </w:tc>
        <w:tc>
          <w:tcPr>
            <w:tcW w:w="2515" w:type="dxa"/>
          </w:tcPr>
          <w:p w14:paraId="0B8F0DD7" w14:textId="07B8D1DC" w:rsidR="00D642C5" w:rsidRPr="00982192" w:rsidDel="00821D71" w:rsidRDefault="00D642C5" w:rsidP="00CE01DA">
            <w:pPr>
              <w:pStyle w:val="NormalWeb"/>
              <w:spacing w:before="170" w:beforeAutospacing="0" w:after="170" w:afterAutospacing="0"/>
              <w:rPr>
                <w:del w:id="1204" w:author="Author"/>
                <w:rFonts w:asciiTheme="minorBidi" w:hAnsiTheme="minorBidi" w:cstheme="minorBidi"/>
                <w:noProof/>
                <w:szCs w:val="17"/>
                <w:lang w:val="fr-FR"/>
              </w:rPr>
            </w:pPr>
            <w:del w:id="1205" w:author="Author">
              <w:r w:rsidRPr="00982192" w:rsidDel="00821D71">
                <w:rPr>
                  <w:rFonts w:asciiTheme="minorBidi" w:hAnsiTheme="minorBidi" w:cstheme="minorBidi"/>
                  <w:noProof/>
                  <w:szCs w:val="17"/>
                  <w:lang w:val="fr-FR"/>
                </w:rPr>
                <w:delText>AJ, AX, AAJ, AAX</w:delText>
              </w:r>
            </w:del>
          </w:p>
        </w:tc>
      </w:tr>
      <w:tr w:rsidR="00D642C5" w:rsidRPr="00982192" w:rsidDel="00821D71" w14:paraId="0239568D" w14:textId="2CF6E9AC" w:rsidTr="00D35BA5">
        <w:trPr>
          <w:del w:id="1206" w:author="Author"/>
        </w:trPr>
        <w:tc>
          <w:tcPr>
            <w:tcW w:w="1075" w:type="dxa"/>
          </w:tcPr>
          <w:p w14:paraId="06DC49D7" w14:textId="01BAE9B8" w:rsidR="00D642C5" w:rsidRPr="00982192" w:rsidDel="00821D71" w:rsidRDefault="00D642C5" w:rsidP="00CE01DA">
            <w:pPr>
              <w:pStyle w:val="NormalWeb"/>
              <w:spacing w:before="170" w:beforeAutospacing="0" w:after="170" w:afterAutospacing="0"/>
              <w:rPr>
                <w:del w:id="1207" w:author="Author"/>
                <w:rFonts w:ascii="Arial" w:hAnsi="Arial" w:cs="Arial"/>
                <w:noProof/>
                <w:szCs w:val="17"/>
                <w:lang w:val="fr-FR"/>
              </w:rPr>
            </w:pPr>
            <w:del w:id="1208"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w:delText>
              </w:r>
              <w:r w:rsidR="001B65AE" w:rsidDel="00821D71">
                <w:rPr>
                  <w:rFonts w:ascii="Arial" w:eastAsia="Times New Roman" w:hAnsi="Arial" w:cs="Arial"/>
                  <w:noProof/>
                  <w:szCs w:val="17"/>
                  <w:lang w:val="fr-FR"/>
                </w:rPr>
                <w:delText>30</w:delText>
              </w:r>
              <w:r w:rsidRPr="00982192" w:rsidDel="00821D71">
                <w:rPr>
                  <w:rFonts w:ascii="Arial" w:eastAsia="Times New Roman" w:hAnsi="Arial" w:cs="Arial"/>
                  <w:noProof/>
                  <w:szCs w:val="17"/>
                  <w:lang w:val="fr-FR"/>
                </w:rPr>
                <w:delText>]</w:delText>
              </w:r>
            </w:del>
          </w:p>
        </w:tc>
        <w:tc>
          <w:tcPr>
            <w:tcW w:w="5670" w:type="dxa"/>
          </w:tcPr>
          <w:p w14:paraId="22F7015F" w14:textId="2CD6B424" w:rsidR="00D642C5" w:rsidRPr="00451425" w:rsidDel="00821D71" w:rsidRDefault="00D642C5" w:rsidP="00CE01DA">
            <w:pPr>
              <w:pStyle w:val="NormalWeb"/>
              <w:spacing w:before="170" w:beforeAutospacing="0" w:after="170" w:afterAutospacing="0"/>
              <w:rPr>
                <w:del w:id="1209" w:author="Author"/>
                <w:rFonts w:ascii="Arial" w:eastAsia="Times New Roman" w:hAnsi="Arial" w:cs="Arial"/>
                <w:noProof/>
                <w:szCs w:val="17"/>
                <w:lang w:val="fr-FR"/>
              </w:rPr>
            </w:pPr>
            <w:del w:id="1210" w:author="Author">
              <w:r w:rsidRPr="00451425"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authentification anonyme DOIT</w:delText>
              </w:r>
              <w:r w:rsidR="00031838" w:rsidDel="00821D71">
                <w:rPr>
                  <w:rFonts w:ascii="Arial" w:eastAsia="Times New Roman" w:hAnsi="Arial" w:cs="Arial"/>
                  <w:noProof/>
                  <w:szCs w:val="17"/>
                  <w:lang w:val="fr-FR"/>
                </w:rPr>
                <w:delText xml:space="preserve"> </w:delText>
              </w:r>
              <w:r w:rsidRPr="00451425" w:rsidDel="00821D71">
                <w:rPr>
                  <w:rFonts w:ascii="Arial" w:eastAsia="Times New Roman" w:hAnsi="Arial" w:cs="Arial"/>
                  <w:noProof/>
                  <w:szCs w:val="17"/>
                  <w:lang w:val="fr-FR"/>
                </w:rPr>
                <w:delText>n</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être utilisée que lorsque les clients et 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application qu</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ils utilisent accèdent à des informations ou des fonctionnalités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un faible niveau de sensibilité qui ne devraient pas exiger une authentification, comme les informations publiques</w:delText>
              </w:r>
              <w:r w:rsidDel="00821D71">
                <w:rPr>
                  <w:rFonts w:ascii="Arial" w:eastAsia="Times New Roman" w:hAnsi="Arial" w:cs="Arial"/>
                  <w:noProof/>
                  <w:szCs w:val="17"/>
                  <w:lang w:val="fr-FR"/>
                </w:rPr>
                <w:delText>.</w:delText>
              </w:r>
            </w:del>
          </w:p>
        </w:tc>
        <w:tc>
          <w:tcPr>
            <w:tcW w:w="2515" w:type="dxa"/>
          </w:tcPr>
          <w:p w14:paraId="78FC4D95" w14:textId="25A7AF25" w:rsidR="00D642C5" w:rsidRPr="00982192" w:rsidDel="00821D71" w:rsidRDefault="00D642C5" w:rsidP="00CE01DA">
            <w:pPr>
              <w:pStyle w:val="NormalWeb"/>
              <w:spacing w:before="170" w:beforeAutospacing="0" w:after="170" w:afterAutospacing="0"/>
              <w:rPr>
                <w:del w:id="1211" w:author="Author"/>
                <w:rFonts w:asciiTheme="minorBidi" w:hAnsiTheme="minorBidi" w:cstheme="minorBidi"/>
                <w:noProof/>
                <w:szCs w:val="17"/>
                <w:lang w:val="fr-FR"/>
              </w:rPr>
            </w:pPr>
            <w:del w:id="1212" w:author="Author">
              <w:r w:rsidRPr="00982192" w:rsidDel="00821D71">
                <w:rPr>
                  <w:rFonts w:asciiTheme="minorBidi" w:hAnsiTheme="minorBidi" w:cstheme="minorBidi"/>
                  <w:noProof/>
                  <w:szCs w:val="17"/>
                  <w:lang w:val="fr-FR"/>
                </w:rPr>
                <w:delText>AJ, AX, AAJ, AAX</w:delText>
              </w:r>
            </w:del>
          </w:p>
        </w:tc>
      </w:tr>
      <w:tr w:rsidR="00D642C5" w:rsidRPr="00982192" w:rsidDel="00821D71" w14:paraId="29143341" w14:textId="6DA9E68D" w:rsidTr="00D35BA5">
        <w:trPr>
          <w:del w:id="1213" w:author="Author"/>
        </w:trPr>
        <w:tc>
          <w:tcPr>
            <w:tcW w:w="1075" w:type="dxa"/>
          </w:tcPr>
          <w:p w14:paraId="6CBA17CB" w14:textId="56456928" w:rsidR="00D642C5" w:rsidRPr="00982192" w:rsidDel="00821D71" w:rsidRDefault="00D642C5" w:rsidP="00CE01DA">
            <w:pPr>
              <w:pStyle w:val="NormalWeb"/>
              <w:spacing w:before="170" w:beforeAutospacing="0" w:after="170" w:afterAutospacing="0"/>
              <w:rPr>
                <w:del w:id="1214" w:author="Author"/>
                <w:rFonts w:ascii="Arial" w:hAnsi="Arial" w:cs="Arial"/>
                <w:noProof/>
                <w:szCs w:val="17"/>
                <w:lang w:val="fr-FR"/>
              </w:rPr>
            </w:pPr>
            <w:del w:id="1215"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13</w:delText>
              </w:r>
              <w:r w:rsidR="001B65AE"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50FC9A0F" w14:textId="5ECB8F20" w:rsidR="00D642C5" w:rsidRPr="00B84155" w:rsidDel="00821D71" w:rsidRDefault="00D642C5" w:rsidP="00CE01DA">
            <w:pPr>
              <w:pStyle w:val="NormalWeb"/>
              <w:spacing w:before="170" w:beforeAutospacing="0" w:after="170" w:afterAutospacing="0"/>
              <w:rPr>
                <w:del w:id="1216" w:author="Author"/>
                <w:rFonts w:ascii="Arial" w:eastAsia="Times New Roman" w:hAnsi="Arial" w:cs="Arial"/>
                <w:noProof/>
                <w:szCs w:val="17"/>
                <w:lang w:val="fr-FR"/>
              </w:rPr>
            </w:pPr>
            <w:del w:id="1217" w:author="Author">
              <w:r w:rsidRPr="00B84155" w:rsidDel="00821D71">
                <w:rPr>
                  <w:rFonts w:ascii="Arial" w:eastAsia="Times New Roman" w:hAnsi="Arial" w:cs="Arial"/>
                  <w:noProof/>
                  <w:szCs w:val="17"/>
                  <w:lang w:val="fr-FR"/>
                </w:rPr>
                <w:delText>Une authentification par identifiant et mot de passe ou par hachage de mot de passe NE DOIT PAS être autorisée</w:delText>
              </w:r>
              <w:r w:rsidDel="00821D71">
                <w:rPr>
                  <w:rFonts w:ascii="Arial" w:eastAsia="Times New Roman" w:hAnsi="Arial" w:cs="Arial"/>
                  <w:noProof/>
                  <w:szCs w:val="17"/>
                  <w:lang w:val="fr-FR"/>
                </w:rPr>
                <w:delText>.</w:delText>
              </w:r>
            </w:del>
          </w:p>
        </w:tc>
        <w:tc>
          <w:tcPr>
            <w:tcW w:w="2515" w:type="dxa"/>
          </w:tcPr>
          <w:p w14:paraId="05AF170E" w14:textId="795FDCE3" w:rsidR="00D642C5" w:rsidRPr="00982192" w:rsidDel="00821D71" w:rsidRDefault="00D642C5" w:rsidP="00CE01DA">
            <w:pPr>
              <w:pStyle w:val="NormalWeb"/>
              <w:spacing w:before="170" w:beforeAutospacing="0" w:after="170" w:afterAutospacing="0"/>
              <w:rPr>
                <w:del w:id="1218" w:author="Author"/>
                <w:rFonts w:asciiTheme="minorBidi" w:hAnsiTheme="minorBidi" w:cstheme="minorBidi"/>
                <w:noProof/>
                <w:szCs w:val="17"/>
                <w:lang w:val="fr-FR"/>
              </w:rPr>
            </w:pPr>
            <w:del w:id="1219" w:author="Author">
              <w:r w:rsidRPr="00982192" w:rsidDel="00821D71">
                <w:rPr>
                  <w:rFonts w:asciiTheme="minorBidi" w:hAnsiTheme="minorBidi" w:cstheme="minorBidi"/>
                  <w:noProof/>
                  <w:szCs w:val="17"/>
                  <w:lang w:val="fr-FR"/>
                </w:rPr>
                <w:delText>AJ, AX, AAJ, AAX</w:delText>
              </w:r>
            </w:del>
          </w:p>
        </w:tc>
      </w:tr>
      <w:tr w:rsidR="00D642C5" w:rsidRPr="00982192" w:rsidDel="00821D71" w14:paraId="44431AB9" w14:textId="2C0E8409" w:rsidTr="00D35BA5">
        <w:trPr>
          <w:del w:id="1220" w:author="Author"/>
        </w:trPr>
        <w:tc>
          <w:tcPr>
            <w:tcW w:w="1075" w:type="dxa"/>
          </w:tcPr>
          <w:p w14:paraId="06FEFCD0" w14:textId="607CFB76" w:rsidR="00D642C5" w:rsidRPr="00982192" w:rsidDel="00821D71" w:rsidRDefault="00D642C5" w:rsidP="00CE01DA">
            <w:pPr>
              <w:pStyle w:val="NormalWeb"/>
              <w:spacing w:before="170" w:beforeAutospacing="0" w:after="170" w:afterAutospacing="0"/>
              <w:rPr>
                <w:del w:id="1221" w:author="Author"/>
                <w:rFonts w:ascii="Arial" w:hAnsi="Arial" w:cs="Arial"/>
                <w:noProof/>
                <w:szCs w:val="17"/>
                <w:lang w:val="fr-FR"/>
              </w:rPr>
            </w:pPr>
            <w:del w:id="1222"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14</w:delText>
              </w:r>
              <w:r w:rsidR="001B65AE" w:rsidDel="00821D71">
                <w:rPr>
                  <w:rFonts w:ascii="Arial" w:eastAsia="Times New Roman" w:hAnsi="Arial" w:cs="Arial"/>
                  <w:noProof/>
                  <w:szCs w:val="17"/>
                  <w:lang w:val="fr-FR"/>
                </w:rPr>
                <w:delText>1</w:delText>
              </w:r>
              <w:r w:rsidRPr="00982192" w:rsidDel="00821D71">
                <w:rPr>
                  <w:rFonts w:ascii="Arial" w:eastAsia="Times New Roman" w:hAnsi="Arial" w:cs="Arial"/>
                  <w:noProof/>
                  <w:szCs w:val="17"/>
                  <w:lang w:val="fr-FR"/>
                </w:rPr>
                <w:delText>]</w:delText>
              </w:r>
            </w:del>
          </w:p>
        </w:tc>
        <w:tc>
          <w:tcPr>
            <w:tcW w:w="5670" w:type="dxa"/>
          </w:tcPr>
          <w:p w14:paraId="40AB610B" w14:textId="6D18A4D6" w:rsidR="00D642C5" w:rsidRPr="00630EFC" w:rsidDel="00821D71" w:rsidRDefault="00D642C5" w:rsidP="00CE01DA">
            <w:pPr>
              <w:spacing w:before="170" w:after="170"/>
              <w:rPr>
                <w:del w:id="1223" w:author="Author"/>
                <w:rFonts w:ascii="Arial" w:eastAsia="Times New Roman" w:hAnsi="Arial" w:cs="Arial"/>
                <w:noProof/>
                <w:szCs w:val="17"/>
                <w:lang w:val="fr-FR"/>
              </w:rPr>
            </w:pPr>
            <w:del w:id="1224" w:author="Author">
              <w:r w:rsidRPr="00630EFC" w:rsidDel="00821D71">
                <w:rPr>
                  <w:rFonts w:ascii="Arial" w:eastAsia="Times New Roman" w:hAnsi="Arial" w:cs="Arial"/>
                  <w:noProof/>
                  <w:szCs w:val="17"/>
                  <w:lang w:val="fr-FR"/>
                </w:rPr>
                <w:delText>Les clés API DOIVENT être révoquées si le client viole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accord d</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utilisation, comme prescrit par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Office de propriété intellectuelle</w:delText>
              </w:r>
              <w:r w:rsidDel="00821D71">
                <w:rPr>
                  <w:rFonts w:ascii="Arial" w:eastAsia="Times New Roman" w:hAnsi="Arial" w:cs="Arial"/>
                  <w:noProof/>
                  <w:szCs w:val="17"/>
                  <w:lang w:val="fr-FR"/>
                </w:rPr>
                <w:delText>.</w:delText>
              </w:r>
            </w:del>
          </w:p>
        </w:tc>
        <w:tc>
          <w:tcPr>
            <w:tcW w:w="2515" w:type="dxa"/>
          </w:tcPr>
          <w:p w14:paraId="09B6C8D4" w14:textId="5CC5D1CD" w:rsidR="00D642C5" w:rsidRPr="00982192" w:rsidDel="00821D71" w:rsidRDefault="00D642C5" w:rsidP="00CE01DA">
            <w:pPr>
              <w:pStyle w:val="NormalWeb"/>
              <w:spacing w:before="170" w:beforeAutospacing="0" w:after="170" w:afterAutospacing="0"/>
              <w:rPr>
                <w:del w:id="1225" w:author="Author"/>
                <w:rFonts w:asciiTheme="minorBidi" w:hAnsiTheme="minorBidi" w:cstheme="minorBidi"/>
                <w:noProof/>
                <w:szCs w:val="17"/>
                <w:lang w:val="fr-FR"/>
              </w:rPr>
            </w:pPr>
            <w:del w:id="1226" w:author="Author">
              <w:r w:rsidRPr="00982192" w:rsidDel="00821D71">
                <w:rPr>
                  <w:rFonts w:asciiTheme="minorBidi" w:hAnsiTheme="minorBidi" w:cstheme="minorBidi"/>
                  <w:noProof/>
                  <w:szCs w:val="17"/>
                  <w:lang w:val="fr-FR"/>
                </w:rPr>
                <w:delText>AJ, AX, AAJ, AAX</w:delText>
              </w:r>
            </w:del>
          </w:p>
        </w:tc>
      </w:tr>
      <w:tr w:rsidR="00D642C5" w:rsidRPr="00982192" w:rsidDel="00821D71" w14:paraId="090BD425" w14:textId="3900BDAF" w:rsidTr="00D35BA5">
        <w:trPr>
          <w:del w:id="1227" w:author="Author"/>
        </w:trPr>
        <w:tc>
          <w:tcPr>
            <w:tcW w:w="1075" w:type="dxa"/>
          </w:tcPr>
          <w:p w14:paraId="72D03689" w14:textId="6F59C0C9" w:rsidR="00D642C5" w:rsidRPr="00982192" w:rsidDel="00821D71" w:rsidRDefault="00D642C5" w:rsidP="00CE01DA">
            <w:pPr>
              <w:pStyle w:val="NormalWeb"/>
              <w:spacing w:before="170" w:beforeAutospacing="0" w:after="170" w:afterAutospacing="0"/>
              <w:rPr>
                <w:del w:id="1228" w:author="Author"/>
                <w:rFonts w:eastAsia="Times New Roman" w:cs="Arial"/>
                <w:noProof/>
                <w:szCs w:val="17"/>
                <w:lang w:val="fr-FR"/>
              </w:rPr>
            </w:pPr>
            <w:del w:id="122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4</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38C920A7" w14:textId="38450485" w:rsidR="00D642C5" w:rsidRPr="00630EFC" w:rsidDel="00821D71" w:rsidRDefault="00D642C5" w:rsidP="00CE01DA">
            <w:pPr>
              <w:spacing w:before="170" w:after="170"/>
              <w:rPr>
                <w:del w:id="1230" w:author="Author"/>
                <w:rFonts w:ascii="Arial" w:eastAsia="Times New Roman" w:hAnsi="Arial" w:cs="Arial"/>
                <w:noProof/>
                <w:szCs w:val="17"/>
                <w:lang w:val="fr-FR"/>
              </w:rPr>
            </w:pPr>
            <w:del w:id="1231" w:author="Author">
              <w:r w:rsidRPr="00630EFC" w:rsidDel="00821D71">
                <w:rPr>
                  <w:rFonts w:ascii="Arial" w:hAnsi="Arial" w:cs="Arial"/>
                  <w:noProof/>
                  <w:lang w:val="fr-FR"/>
                </w:rPr>
                <w:delText>Des certificats sécurisés et fiables DOIVENT être émis par une autorité de certification qui a la confiance des deux</w:delText>
              </w:r>
              <w:r w:rsidR="002D56D3" w:rsidDel="00821D71">
                <w:rPr>
                  <w:rFonts w:ascii="Arial" w:hAnsi="Arial" w:cs="Arial"/>
                  <w:noProof/>
                  <w:lang w:val="fr-FR"/>
                </w:rPr>
                <w:delText> </w:delText>
              </w:r>
              <w:r w:rsidRPr="00630EFC" w:rsidDel="00821D71">
                <w:rPr>
                  <w:rFonts w:ascii="Arial" w:hAnsi="Arial" w:cs="Arial"/>
                  <w:noProof/>
                  <w:lang w:val="fr-FR"/>
                </w:rPr>
                <w:delText>parties dans le cadre d</w:delText>
              </w:r>
              <w:r w:rsidR="00BB0A23" w:rsidDel="00821D71">
                <w:rPr>
                  <w:rFonts w:ascii="Arial" w:hAnsi="Arial" w:cs="Arial"/>
                  <w:noProof/>
                  <w:lang w:val="fr-FR"/>
                </w:rPr>
                <w:delText>’</w:delText>
              </w:r>
              <w:r w:rsidRPr="00630EFC" w:rsidDel="00821D71">
                <w:rPr>
                  <w:rFonts w:ascii="Arial" w:hAnsi="Arial" w:cs="Arial"/>
                  <w:noProof/>
                  <w:lang w:val="fr-FR"/>
                </w:rPr>
                <w:delText>un processus d</w:delText>
              </w:r>
              <w:r w:rsidR="00BB0A23" w:rsidDel="00821D71">
                <w:rPr>
                  <w:rFonts w:ascii="Arial" w:hAnsi="Arial" w:cs="Arial"/>
                  <w:noProof/>
                  <w:lang w:val="fr-FR"/>
                </w:rPr>
                <w:delText>’</w:delText>
              </w:r>
              <w:r w:rsidRPr="00630EFC" w:rsidDel="00821D71">
                <w:rPr>
                  <w:rFonts w:ascii="Arial" w:hAnsi="Arial" w:cs="Arial"/>
                  <w:noProof/>
                  <w:lang w:val="fr-FR"/>
                </w:rPr>
                <w:delText>instauration de la confiance ou d</w:delText>
              </w:r>
              <w:r w:rsidR="00BB0A23" w:rsidDel="00821D71">
                <w:rPr>
                  <w:rFonts w:ascii="Arial" w:hAnsi="Arial" w:cs="Arial"/>
                  <w:noProof/>
                  <w:lang w:val="fr-FR"/>
                </w:rPr>
                <w:delText>’</w:delText>
              </w:r>
              <w:r w:rsidRPr="00630EFC" w:rsidDel="00821D71">
                <w:rPr>
                  <w:rFonts w:ascii="Arial" w:hAnsi="Arial" w:cs="Arial"/>
                  <w:noProof/>
                  <w:lang w:val="fr-FR"/>
                </w:rPr>
                <w:delText>une certification croisée</w:delText>
              </w:r>
              <w:r w:rsidDel="00821D71">
                <w:rPr>
                  <w:rFonts w:ascii="Arial" w:hAnsi="Arial" w:cs="Arial"/>
                  <w:noProof/>
                  <w:lang w:val="fr-FR"/>
                </w:rPr>
                <w:delText>.</w:delText>
              </w:r>
            </w:del>
          </w:p>
        </w:tc>
        <w:tc>
          <w:tcPr>
            <w:tcW w:w="2515" w:type="dxa"/>
          </w:tcPr>
          <w:p w14:paraId="16F67C50" w14:textId="70D86753" w:rsidR="00D642C5" w:rsidRPr="00982192" w:rsidDel="00821D71" w:rsidRDefault="00D642C5" w:rsidP="00CE01DA">
            <w:pPr>
              <w:pStyle w:val="NormalWeb"/>
              <w:spacing w:before="170" w:beforeAutospacing="0" w:after="170" w:afterAutospacing="0"/>
              <w:rPr>
                <w:del w:id="1232" w:author="Author"/>
                <w:rFonts w:asciiTheme="minorBidi" w:hAnsiTheme="minorBidi" w:cstheme="minorBidi"/>
                <w:noProof/>
                <w:szCs w:val="17"/>
                <w:lang w:val="fr-FR"/>
              </w:rPr>
            </w:pPr>
            <w:del w:id="1233" w:author="Author">
              <w:r w:rsidRPr="00982192" w:rsidDel="00821D71">
                <w:rPr>
                  <w:rFonts w:asciiTheme="minorBidi" w:hAnsiTheme="minorBidi" w:cstheme="minorBidi"/>
                  <w:noProof/>
                  <w:szCs w:val="17"/>
                  <w:lang w:val="fr-FR"/>
                </w:rPr>
                <w:delText>AJ, AX, AAJ, AAX</w:delText>
              </w:r>
            </w:del>
          </w:p>
        </w:tc>
      </w:tr>
      <w:tr w:rsidR="00D642C5" w:rsidRPr="00756EA5" w:rsidDel="00821D71" w14:paraId="5B3367FE" w14:textId="32C8E8AE" w:rsidTr="00D35BA5">
        <w:trPr>
          <w:del w:id="1234" w:author="Author"/>
        </w:trPr>
        <w:tc>
          <w:tcPr>
            <w:tcW w:w="1075" w:type="dxa"/>
          </w:tcPr>
          <w:p w14:paraId="4E3C4A65" w14:textId="544F2148" w:rsidR="00D642C5" w:rsidRPr="00982192" w:rsidDel="00821D71" w:rsidRDefault="00D642C5" w:rsidP="00CE01DA">
            <w:pPr>
              <w:pStyle w:val="NormalWeb"/>
              <w:spacing w:before="170" w:beforeAutospacing="0" w:after="170" w:afterAutospacing="0"/>
              <w:rPr>
                <w:del w:id="1235" w:author="Author"/>
                <w:rFonts w:asciiTheme="minorBidi" w:eastAsia="Times New Roman" w:hAnsiTheme="minorBidi" w:cstheme="minorBidi"/>
                <w:noProof/>
                <w:szCs w:val="17"/>
                <w:lang w:val="fr-FR"/>
              </w:rPr>
            </w:pPr>
            <w:del w:id="123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79FEDD07" w14:textId="0DE1C10F" w:rsidR="00D642C5" w:rsidRPr="00617D7B" w:rsidDel="00821D71" w:rsidRDefault="00D642C5" w:rsidP="00CE01DA">
            <w:pPr>
              <w:spacing w:before="170" w:after="170"/>
              <w:rPr>
                <w:del w:id="1237" w:author="Author"/>
                <w:rFonts w:ascii="Arial" w:eastAsia="Times New Roman" w:hAnsi="Arial" w:cs="Arial"/>
                <w:noProof/>
                <w:szCs w:val="17"/>
                <w:lang w:val="fr-FR"/>
              </w:rPr>
            </w:pPr>
            <w:del w:id="1238" w:author="Author">
              <w:r w:rsidRPr="00617D7B" w:rsidDel="00821D71">
                <w:rPr>
                  <w:rFonts w:ascii="Arial" w:hAnsi="Arial" w:cs="Arial"/>
                  <w:noProof/>
                  <w:lang w:val="fr-FR"/>
                </w:rPr>
                <w:delText>Les certificats partagés entre le client et le serveur, p</w:delText>
              </w:r>
              <w:r w:rsidR="00D05BF2" w:rsidDel="00821D71">
                <w:rPr>
                  <w:rFonts w:ascii="Arial" w:hAnsi="Arial" w:cs="Arial"/>
                  <w:noProof/>
                  <w:lang w:val="fr-FR"/>
                </w:rPr>
                <w:delText>.</w:delText>
              </w:r>
              <w:r w:rsidR="00756EA5" w:rsidDel="00821D71">
                <w:rPr>
                  <w:rFonts w:ascii="Arial" w:hAnsi="Arial" w:cs="Arial"/>
                  <w:noProof/>
                  <w:lang w:val="fr-FR"/>
                </w:rPr>
                <w:delText> </w:delText>
              </w:r>
              <w:r w:rsidRPr="00617D7B" w:rsidDel="00821D71">
                <w:rPr>
                  <w:rFonts w:ascii="Arial" w:hAnsi="Arial" w:cs="Arial"/>
                  <w:noProof/>
                  <w:lang w:val="fr-FR"/>
                </w:rPr>
                <w:delText>ex</w:delText>
              </w:r>
              <w:r w:rsidR="00D05BF2" w:rsidDel="00821D71">
                <w:rPr>
                  <w:rFonts w:ascii="Arial" w:hAnsi="Arial" w:cs="Arial"/>
                  <w:noProof/>
                  <w:lang w:val="fr-FR"/>
                </w:rPr>
                <w:delText>.</w:delText>
              </w:r>
              <w:r w:rsidRPr="00617D7B" w:rsidDel="00821D71">
                <w:rPr>
                  <w:rFonts w:ascii="Arial" w:hAnsi="Arial" w:cs="Arial"/>
                  <w:noProof/>
                  <w:lang w:val="fr-FR"/>
                </w:rPr>
                <w:delText xml:space="preserve"> le X.509, DEVRAIENT être utilisés afin de réduire les risques pour la sécurité des données d</w:delText>
              </w:r>
              <w:r w:rsidR="00BB0A23" w:rsidDel="00821D71">
                <w:rPr>
                  <w:rFonts w:ascii="Arial" w:hAnsi="Arial" w:cs="Arial"/>
                  <w:noProof/>
                  <w:lang w:val="fr-FR"/>
                </w:rPr>
                <w:delText>’</w:delText>
              </w:r>
              <w:r w:rsidRPr="00617D7B" w:rsidDel="00821D71">
                <w:rPr>
                  <w:rFonts w:ascii="Arial" w:hAnsi="Arial" w:cs="Arial"/>
                  <w:noProof/>
                  <w:lang w:val="fr-FR"/>
                </w:rPr>
                <w:delText>identification qui sont particuliers aux systèmes sensibles et aux actions protégées.</w:delText>
              </w:r>
            </w:del>
          </w:p>
        </w:tc>
        <w:tc>
          <w:tcPr>
            <w:tcW w:w="2515" w:type="dxa"/>
          </w:tcPr>
          <w:p w14:paraId="41725BAA" w14:textId="3955FC9D" w:rsidR="00D642C5" w:rsidRPr="00982192" w:rsidDel="00821D71" w:rsidRDefault="00D642C5" w:rsidP="00CE01DA">
            <w:pPr>
              <w:pStyle w:val="NormalWeb"/>
              <w:spacing w:before="170" w:beforeAutospacing="0" w:after="170" w:afterAutospacing="0"/>
              <w:rPr>
                <w:del w:id="1239" w:author="Author"/>
                <w:rFonts w:asciiTheme="minorBidi" w:hAnsiTheme="minorBidi" w:cstheme="minorBidi"/>
                <w:noProof/>
                <w:szCs w:val="17"/>
                <w:lang w:val="fr-FR"/>
              </w:rPr>
            </w:pPr>
            <w:del w:id="1240" w:author="Author">
              <w:r w:rsidRPr="00982192" w:rsidDel="00821D71">
                <w:rPr>
                  <w:rFonts w:asciiTheme="minorBidi" w:hAnsiTheme="minorBidi" w:cstheme="minorBidi"/>
                  <w:noProof/>
                  <w:szCs w:val="17"/>
                  <w:lang w:val="fr-FR"/>
                </w:rPr>
                <w:delText>AJ, AX, AAJ, AAX</w:delText>
              </w:r>
            </w:del>
          </w:p>
        </w:tc>
      </w:tr>
      <w:tr w:rsidR="00D642C5" w:rsidRPr="00982192" w:rsidDel="00821D71" w14:paraId="283F71DC" w14:textId="6DE053F1" w:rsidTr="00D35BA5">
        <w:trPr>
          <w:del w:id="1241" w:author="Author"/>
        </w:trPr>
        <w:tc>
          <w:tcPr>
            <w:tcW w:w="1075" w:type="dxa"/>
          </w:tcPr>
          <w:p w14:paraId="5D64FD67" w14:textId="05BE217A" w:rsidR="00D642C5" w:rsidRPr="00982192" w:rsidDel="00821D71" w:rsidRDefault="00D642C5" w:rsidP="00CE01DA">
            <w:pPr>
              <w:pStyle w:val="NormalWeb"/>
              <w:spacing w:before="170" w:beforeAutospacing="0" w:after="170" w:afterAutospacing="0"/>
              <w:rPr>
                <w:del w:id="1242" w:author="Author"/>
                <w:rFonts w:ascii="Arial" w:hAnsi="Arial" w:cs="Arial"/>
                <w:noProof/>
                <w:szCs w:val="17"/>
                <w:lang w:val="fr-FR"/>
              </w:rPr>
            </w:pPr>
            <w:del w:id="1243" w:author="Author">
              <w:r w:rsidRPr="00982192" w:rsidDel="00821D71">
                <w:rPr>
                  <w:rFonts w:ascii="Arial" w:eastAsia="Times New Roman" w:hAnsi="Arial" w:cs="Arial"/>
                  <w:noProof/>
                  <w:szCs w:val="17"/>
                  <w:lang w:val="fr-FR"/>
                </w:rPr>
                <w:delText>[RSG</w:delText>
              </w:r>
              <w:r w:rsidR="00BB0A23" w:rsidDel="00821D71">
                <w:rPr>
                  <w:rFonts w:ascii="Arial" w:eastAsia="Times New Roman" w:hAnsi="Arial" w:cs="Arial"/>
                  <w:noProof/>
                  <w:szCs w:val="17"/>
                  <w:lang w:val="fr-FR"/>
                </w:rPr>
                <w:delText>-</w:delText>
              </w:r>
              <w:r w:rsidRPr="00982192" w:rsidDel="00821D71">
                <w:rPr>
                  <w:rFonts w:ascii="Arial" w:eastAsia="Times New Roman" w:hAnsi="Arial" w:cs="Arial"/>
                  <w:noProof/>
                  <w:szCs w:val="17"/>
                  <w:lang w:val="fr-FR"/>
                </w:rPr>
                <w:delText>14</w:delText>
              </w:r>
              <w:r w:rsidR="001B65AE" w:rsidDel="00821D71">
                <w:rPr>
                  <w:rFonts w:ascii="Arial" w:eastAsia="Times New Roman" w:hAnsi="Arial" w:cs="Arial"/>
                  <w:noProof/>
                  <w:szCs w:val="17"/>
                  <w:lang w:val="fr-FR"/>
                </w:rPr>
                <w:delText>8</w:delText>
              </w:r>
              <w:r w:rsidRPr="00982192" w:rsidDel="00821D71">
                <w:rPr>
                  <w:rFonts w:ascii="Arial" w:eastAsia="Times New Roman" w:hAnsi="Arial" w:cs="Arial"/>
                  <w:noProof/>
                  <w:szCs w:val="17"/>
                  <w:lang w:val="fr-FR"/>
                </w:rPr>
                <w:delText>]</w:delText>
              </w:r>
            </w:del>
          </w:p>
        </w:tc>
        <w:tc>
          <w:tcPr>
            <w:tcW w:w="5670" w:type="dxa"/>
          </w:tcPr>
          <w:p w14:paraId="4EC52E73" w14:textId="6DA15BD8" w:rsidR="00D642C5" w:rsidRPr="00617D7B" w:rsidDel="00821D71" w:rsidRDefault="00D642C5" w:rsidP="00CE01DA">
            <w:pPr>
              <w:spacing w:before="170" w:after="170"/>
              <w:rPr>
                <w:del w:id="1244" w:author="Author"/>
                <w:rFonts w:ascii="Arial" w:eastAsia="Times New Roman" w:hAnsi="Arial" w:cs="Arial"/>
                <w:noProof/>
                <w:szCs w:val="17"/>
                <w:lang w:val="fr-FR"/>
              </w:rPr>
            </w:pPr>
            <w:del w:id="1245" w:author="Author">
              <w:r w:rsidRPr="00617D7B"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API REST est publique,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tête HTTP Access</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Control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Allow</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 xml:space="preserve">Origin DOIT être réglé sur </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del>
          </w:p>
        </w:tc>
        <w:tc>
          <w:tcPr>
            <w:tcW w:w="2515" w:type="dxa"/>
          </w:tcPr>
          <w:p w14:paraId="7D93C026" w14:textId="4E4FFE6C" w:rsidR="00D642C5" w:rsidRPr="00982192" w:rsidDel="00821D71" w:rsidRDefault="00D642C5" w:rsidP="00CE01DA">
            <w:pPr>
              <w:pStyle w:val="NormalWeb"/>
              <w:spacing w:before="170" w:beforeAutospacing="0" w:after="170" w:afterAutospacing="0"/>
              <w:rPr>
                <w:del w:id="1246" w:author="Author"/>
                <w:rFonts w:asciiTheme="minorBidi" w:hAnsiTheme="minorBidi" w:cstheme="minorBidi"/>
                <w:noProof/>
                <w:szCs w:val="17"/>
                <w:lang w:val="fr-FR"/>
              </w:rPr>
            </w:pPr>
            <w:del w:id="1247" w:author="Author">
              <w:r w:rsidRPr="00982192" w:rsidDel="00821D71">
                <w:rPr>
                  <w:rFonts w:asciiTheme="minorBidi" w:hAnsiTheme="minorBidi" w:cstheme="minorBidi"/>
                  <w:noProof/>
                  <w:szCs w:val="17"/>
                  <w:lang w:val="fr-FR"/>
                </w:rPr>
                <w:delText>AJ, AX, AAJ, AAX</w:delText>
              </w:r>
            </w:del>
          </w:p>
        </w:tc>
      </w:tr>
    </w:tbl>
    <w:p w14:paraId="1FD5CDF8" w14:textId="5201352B" w:rsidR="0053517A" w:rsidDel="00821D71" w:rsidRDefault="0053517A" w:rsidP="00CE01DA">
      <w:pPr>
        <w:spacing w:before="170" w:after="170"/>
        <w:rPr>
          <w:del w:id="1248" w:author="Author"/>
          <w:rFonts w:cs="Arial"/>
          <w:b/>
          <w:bCs/>
          <w:szCs w:val="17"/>
        </w:rPr>
      </w:pPr>
    </w:p>
    <w:p w14:paraId="412B0903" w14:textId="0442E180" w:rsidR="00466E4F" w:rsidRPr="00982192" w:rsidDel="00821D71" w:rsidRDefault="00466E4F" w:rsidP="00CE01DA">
      <w:pPr>
        <w:pStyle w:val="Caption"/>
        <w:spacing w:before="170" w:after="170"/>
        <w:rPr>
          <w:del w:id="1249" w:author="Author"/>
          <w:rFonts w:cs="Arial"/>
          <w:noProof/>
          <w:sz w:val="17"/>
          <w:szCs w:val="17"/>
          <w:lang w:val="fr-FR"/>
        </w:rPr>
      </w:pPr>
      <w:bookmarkStart w:id="1250" w:name="_Ref7691273"/>
      <w:del w:id="1251" w:author="Author">
        <w:r w:rsidRPr="00982192" w:rsidDel="00821D71">
          <w:rPr>
            <w:rFonts w:cs="Arial"/>
            <w:noProof/>
            <w:sz w:val="17"/>
            <w:szCs w:val="17"/>
            <w:lang w:val="fr-FR"/>
          </w:rPr>
          <w:delText>Table</w:delText>
        </w:r>
        <w:r w:rsidR="00617D7B" w:rsidDel="00821D71">
          <w:rPr>
            <w:rFonts w:cs="Arial"/>
            <w:noProof/>
            <w:sz w:val="17"/>
            <w:szCs w:val="17"/>
            <w:lang w:val="fr-FR"/>
          </w:rPr>
          <w:delText>au</w:delText>
        </w:r>
        <w:r w:rsidR="00570E0A" w:rsidDel="00821D71">
          <w:rPr>
            <w:rFonts w:cs="Arial"/>
            <w:noProof/>
            <w:sz w:val="17"/>
            <w:szCs w:val="17"/>
            <w:lang w:val="fr-FR"/>
          </w:rPr>
          <w:delText> </w:delText>
        </w:r>
        <w:r w:rsidR="00FA1E75" w:rsidRPr="00982192" w:rsidDel="00821D71">
          <w:rPr>
            <w:rFonts w:cs="Arial"/>
            <w:noProof/>
            <w:szCs w:val="17"/>
            <w:lang w:val="fr-FR"/>
          </w:rPr>
          <w:fldChar w:fldCharType="begin"/>
        </w:r>
        <w:r w:rsidR="00FA1E75" w:rsidRPr="00982192" w:rsidDel="00821D71">
          <w:rPr>
            <w:rFonts w:cs="Arial"/>
            <w:noProof/>
            <w:sz w:val="17"/>
            <w:szCs w:val="17"/>
            <w:lang w:val="fr-FR"/>
          </w:rPr>
          <w:delInstrText xml:space="preserve"> SEQ Table \* ARABIC </w:delInstrText>
        </w:r>
        <w:r w:rsidR="00FA1E75" w:rsidRPr="00982192" w:rsidDel="00821D71">
          <w:rPr>
            <w:rFonts w:cs="Arial"/>
            <w:noProof/>
            <w:szCs w:val="17"/>
            <w:lang w:val="fr-FR"/>
          </w:rPr>
          <w:fldChar w:fldCharType="separate"/>
        </w:r>
        <w:r w:rsidR="00D936AF" w:rsidDel="00821D71">
          <w:rPr>
            <w:rFonts w:cs="Arial"/>
            <w:noProof/>
            <w:sz w:val="17"/>
            <w:szCs w:val="17"/>
            <w:lang w:val="fr-FR"/>
          </w:rPr>
          <w:delText>2</w:delText>
        </w:r>
        <w:r w:rsidR="00FA1E75" w:rsidRPr="00982192" w:rsidDel="00821D71">
          <w:rPr>
            <w:rFonts w:cs="Arial"/>
            <w:noProof/>
            <w:szCs w:val="17"/>
            <w:lang w:val="fr-FR"/>
          </w:rPr>
          <w:fldChar w:fldCharType="end"/>
        </w:r>
        <w:bookmarkEnd w:id="1250"/>
        <w:r w:rsidR="00BB0A23" w:rsidDel="00821D71">
          <w:rPr>
            <w:rFonts w:cs="Arial"/>
            <w:noProof/>
            <w:sz w:val="17"/>
            <w:szCs w:val="17"/>
            <w:lang w:val="fr-FR"/>
          </w:rPr>
          <w:delText> :</w:delText>
        </w:r>
        <w:r w:rsidRPr="00982192" w:rsidDel="00821D71">
          <w:rPr>
            <w:rFonts w:cs="Arial"/>
            <w:noProof/>
            <w:sz w:val="17"/>
            <w:szCs w:val="17"/>
            <w:lang w:val="fr-FR"/>
          </w:rPr>
          <w:delText xml:space="preserve"> </w:delText>
        </w:r>
        <w:r w:rsidR="005F0355" w:rsidDel="00821D71">
          <w:rPr>
            <w:noProof/>
            <w:lang w:val="fr-FR"/>
          </w:rPr>
          <w:delText xml:space="preserve">Tableau de conformité pour une réponse </w:delText>
        </w:r>
        <w:r w:rsidRPr="00982192" w:rsidDel="00821D71">
          <w:rPr>
            <w:rFonts w:cs="Arial"/>
            <w:noProof/>
            <w:sz w:val="17"/>
            <w:szCs w:val="17"/>
            <w:lang w:val="fr-FR"/>
          </w:rPr>
          <w:delText xml:space="preserve">XML </w:delText>
        </w:r>
      </w:del>
    </w:p>
    <w:tbl>
      <w:tblPr>
        <w:tblStyle w:val="TableGrid"/>
        <w:tblW w:w="0" w:type="auto"/>
        <w:tblLook w:val="04A0" w:firstRow="1" w:lastRow="0" w:firstColumn="1" w:lastColumn="0" w:noHBand="0" w:noVBand="1"/>
      </w:tblPr>
      <w:tblGrid>
        <w:gridCol w:w="1075"/>
        <w:gridCol w:w="5670"/>
        <w:gridCol w:w="2515"/>
      </w:tblGrid>
      <w:tr w:rsidR="005F0355" w:rsidRPr="00982192" w:rsidDel="00821D71" w14:paraId="4DCC0BAA" w14:textId="79C71CB0" w:rsidTr="00F17A0F">
        <w:trPr>
          <w:del w:id="1252" w:author="Author"/>
        </w:trPr>
        <w:tc>
          <w:tcPr>
            <w:tcW w:w="1075" w:type="dxa"/>
          </w:tcPr>
          <w:p w14:paraId="2B057CA7" w14:textId="49A164EC" w:rsidR="005F0355" w:rsidRPr="00982192" w:rsidDel="00821D71" w:rsidRDefault="005F0355" w:rsidP="00CE01DA">
            <w:pPr>
              <w:pStyle w:val="NormalWeb"/>
              <w:spacing w:before="170" w:beforeAutospacing="0" w:after="170" w:afterAutospacing="0"/>
              <w:rPr>
                <w:del w:id="1253" w:author="Author"/>
                <w:rFonts w:asciiTheme="minorBidi" w:hAnsiTheme="minorBidi" w:cstheme="minorBidi"/>
                <w:b/>
                <w:noProof/>
                <w:szCs w:val="17"/>
                <w:lang w:val="fr-FR"/>
              </w:rPr>
            </w:pPr>
            <w:del w:id="1254" w:author="Author">
              <w:r w:rsidDel="00821D71">
                <w:rPr>
                  <w:rFonts w:asciiTheme="minorBidi" w:hAnsiTheme="minorBidi" w:cstheme="minorBidi"/>
                  <w:b/>
                  <w:noProof/>
                  <w:szCs w:val="17"/>
                  <w:lang w:val="fr-FR"/>
                </w:rPr>
                <w:delText>ID de la règle</w:delText>
              </w:r>
            </w:del>
          </w:p>
        </w:tc>
        <w:tc>
          <w:tcPr>
            <w:tcW w:w="5670" w:type="dxa"/>
          </w:tcPr>
          <w:p w14:paraId="0C8BCDDD" w14:textId="09A71188" w:rsidR="005F0355" w:rsidRPr="00982192" w:rsidDel="00821D71" w:rsidRDefault="005F0355" w:rsidP="00CE01DA">
            <w:pPr>
              <w:pStyle w:val="NormalWeb"/>
              <w:spacing w:before="170" w:beforeAutospacing="0" w:after="170" w:afterAutospacing="0"/>
              <w:rPr>
                <w:del w:id="1255" w:author="Author"/>
                <w:rFonts w:asciiTheme="minorBidi" w:hAnsiTheme="minorBidi" w:cstheme="minorBidi"/>
                <w:b/>
                <w:noProof/>
                <w:szCs w:val="17"/>
                <w:lang w:val="fr-FR"/>
              </w:rPr>
            </w:pPr>
            <w:del w:id="1256" w:author="Author">
              <w:r w:rsidDel="00821D71">
                <w:rPr>
                  <w:rFonts w:asciiTheme="minorBidi" w:hAnsiTheme="minorBidi" w:cstheme="minorBidi"/>
                  <w:b/>
                  <w:noProof/>
                  <w:szCs w:val="17"/>
                  <w:lang w:val="fr-FR"/>
                </w:rPr>
                <w:delText>D</w:delText>
              </w:r>
              <w:r w:rsidRPr="00982192" w:rsidDel="00821D71">
                <w:rPr>
                  <w:rFonts w:asciiTheme="minorBidi" w:hAnsiTheme="minorBidi" w:cstheme="minorBidi"/>
                  <w:b/>
                  <w:noProof/>
                  <w:szCs w:val="17"/>
                  <w:lang w:val="fr-FR"/>
                </w:rPr>
                <w:delText>escription</w:delText>
              </w:r>
              <w:r w:rsidDel="00821D71">
                <w:rPr>
                  <w:rFonts w:asciiTheme="minorBidi" w:hAnsiTheme="minorBidi" w:cstheme="minorBidi"/>
                  <w:b/>
                  <w:noProof/>
                  <w:szCs w:val="17"/>
                  <w:lang w:val="fr-FR"/>
                </w:rPr>
                <w:delText xml:space="preserve"> de la règle</w:delText>
              </w:r>
            </w:del>
          </w:p>
        </w:tc>
        <w:tc>
          <w:tcPr>
            <w:tcW w:w="2515" w:type="dxa"/>
          </w:tcPr>
          <w:p w14:paraId="6A655DCA" w14:textId="78B95A38" w:rsidR="005F0355" w:rsidRPr="00982192" w:rsidDel="00821D71" w:rsidRDefault="005F0355" w:rsidP="00CE01DA">
            <w:pPr>
              <w:pStyle w:val="NormalWeb"/>
              <w:spacing w:before="170" w:beforeAutospacing="0" w:after="170" w:afterAutospacing="0"/>
              <w:rPr>
                <w:del w:id="1257" w:author="Author"/>
                <w:rFonts w:asciiTheme="minorBidi" w:hAnsiTheme="minorBidi" w:cstheme="minorBidi"/>
                <w:b/>
                <w:noProof/>
                <w:szCs w:val="17"/>
                <w:lang w:val="fr-FR"/>
              </w:rPr>
            </w:pPr>
            <w:del w:id="1258" w:author="Author">
              <w:r w:rsidDel="00821D71">
                <w:rPr>
                  <w:rFonts w:asciiTheme="minorBidi" w:hAnsiTheme="minorBidi" w:cstheme="minorBidi"/>
                  <w:b/>
                  <w:noProof/>
                  <w:szCs w:val="17"/>
                  <w:lang w:val="fr-FR"/>
                </w:rPr>
                <w:delText>Renvoi et observation</w:delText>
              </w:r>
            </w:del>
          </w:p>
        </w:tc>
      </w:tr>
      <w:tr w:rsidR="00D63DFA" w:rsidRPr="00982192" w:rsidDel="00821D71" w14:paraId="365B6C86" w14:textId="6E4DE0FD" w:rsidTr="00F17A0F">
        <w:trPr>
          <w:del w:id="1259" w:author="Author"/>
        </w:trPr>
        <w:tc>
          <w:tcPr>
            <w:tcW w:w="1075" w:type="dxa"/>
          </w:tcPr>
          <w:p w14:paraId="27E84736" w14:textId="6E87C158" w:rsidR="00D63DFA" w:rsidRPr="00982192" w:rsidDel="00821D71" w:rsidRDefault="00D63DFA" w:rsidP="00CE01DA">
            <w:pPr>
              <w:pStyle w:val="NormalWeb"/>
              <w:spacing w:before="170" w:beforeAutospacing="0" w:after="170" w:afterAutospacing="0"/>
              <w:rPr>
                <w:del w:id="1260" w:author="Author"/>
                <w:rFonts w:asciiTheme="minorBidi" w:hAnsiTheme="minorBidi" w:cstheme="minorBidi"/>
                <w:noProof/>
                <w:szCs w:val="17"/>
                <w:lang w:val="fr-FR"/>
              </w:rPr>
            </w:pPr>
            <w:del w:id="1261"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01]</w:delText>
              </w:r>
            </w:del>
          </w:p>
        </w:tc>
        <w:tc>
          <w:tcPr>
            <w:tcW w:w="5670" w:type="dxa"/>
          </w:tcPr>
          <w:p w14:paraId="15009CEA" w14:textId="2719435C" w:rsidR="00D63DFA" w:rsidRPr="00982192" w:rsidDel="00821D71" w:rsidRDefault="005F0355" w:rsidP="00CE01DA">
            <w:pPr>
              <w:pStyle w:val="NormalWeb"/>
              <w:spacing w:before="170" w:beforeAutospacing="0" w:after="170" w:afterAutospacing="0" w:line="276" w:lineRule="auto"/>
              <w:rPr>
                <w:del w:id="1262" w:author="Author"/>
                <w:rFonts w:asciiTheme="minorBidi" w:hAnsiTheme="minorBidi" w:cstheme="minorBidi"/>
                <w:noProof/>
                <w:szCs w:val="17"/>
                <w:lang w:val="fr-FR"/>
              </w:rPr>
            </w:pPr>
            <w:del w:id="1263" w:author="Author">
              <w:r w:rsidRPr="00CC0AA7" w:rsidDel="00821D71">
                <w:rPr>
                  <w:rFonts w:ascii="Arial" w:hAnsi="Arial" w:cs="Arial"/>
                  <w:noProof/>
                  <w:lang w:val="fr-FR"/>
                </w:rPr>
                <w:delText>Le caractère “/” DOIT être utilisé dans le chemin de l</w:delText>
              </w:r>
              <w:r w:rsidR="00BB0A23" w:rsidDel="00821D71">
                <w:rPr>
                  <w:rFonts w:ascii="Arial" w:hAnsi="Arial" w:cs="Arial"/>
                  <w:noProof/>
                  <w:lang w:val="fr-FR"/>
                </w:rPr>
                <w:delText>’</w:delText>
              </w:r>
              <w:r w:rsidRPr="00CC0AA7" w:rsidDel="00821D71">
                <w:rPr>
                  <w:rFonts w:ascii="Arial" w:hAnsi="Arial" w:cs="Arial"/>
                  <w:noProof/>
                  <w:lang w:val="fr-FR"/>
                </w:rPr>
                <w:delText>URI pour définir un rapport hiérarchique entre les ressources, mais le chemin NE DOIT PAS s</w:delText>
              </w:r>
              <w:r w:rsidR="00BB0A23" w:rsidDel="00821D71">
                <w:rPr>
                  <w:rFonts w:ascii="Arial" w:hAnsi="Arial" w:cs="Arial"/>
                  <w:noProof/>
                  <w:lang w:val="fr-FR"/>
                </w:rPr>
                <w:delText>’</w:delText>
              </w:r>
              <w:r w:rsidRPr="00CC0AA7" w:rsidDel="00821D71">
                <w:rPr>
                  <w:rFonts w:ascii="Arial" w:hAnsi="Arial" w:cs="Arial"/>
                  <w:noProof/>
                  <w:lang w:val="fr-FR"/>
                </w:rPr>
                <w:delText>achever sur un trait oblique</w:delText>
              </w:r>
              <w:r w:rsidRPr="00CC0AA7" w:rsidDel="00821D71">
                <w:rPr>
                  <w:rFonts w:ascii="Arial" w:hAnsi="Arial" w:cs="Arial"/>
                  <w:noProof/>
                  <w:szCs w:val="17"/>
                  <w:lang w:val="fr-FR"/>
                </w:rPr>
                <w:delText xml:space="preserve"> </w:delText>
              </w:r>
              <w:r w:rsidRPr="00CC0AA7" w:rsidDel="00821D71">
                <w:rPr>
                  <w:rFonts w:ascii="Arial" w:hAnsi="Arial" w:cs="Arial"/>
                  <w:noProof/>
                  <w:lang w:val="fr-FR"/>
                </w:rPr>
                <w:delText>car il ne fournit aucune valeur sémantique et peut être déroutant</w:delText>
              </w:r>
              <w:r w:rsidR="00D63DFA" w:rsidRPr="00982192" w:rsidDel="00821D71">
                <w:rPr>
                  <w:rFonts w:asciiTheme="minorBidi" w:hAnsiTheme="minorBidi" w:cstheme="minorBidi"/>
                  <w:noProof/>
                  <w:szCs w:val="17"/>
                  <w:lang w:val="fr-FR"/>
                </w:rPr>
                <w:delText>.</w:delText>
              </w:r>
            </w:del>
          </w:p>
        </w:tc>
        <w:tc>
          <w:tcPr>
            <w:tcW w:w="2515" w:type="dxa"/>
          </w:tcPr>
          <w:p w14:paraId="53907C9F" w14:textId="0F39EC41" w:rsidR="00D63DFA" w:rsidRPr="00982192" w:rsidDel="00821D71" w:rsidRDefault="00D63DFA" w:rsidP="00CE01DA">
            <w:pPr>
              <w:pStyle w:val="NormalWeb"/>
              <w:spacing w:before="170" w:beforeAutospacing="0" w:after="170" w:afterAutospacing="0"/>
              <w:rPr>
                <w:del w:id="1264" w:author="Author"/>
                <w:rFonts w:asciiTheme="minorBidi" w:hAnsiTheme="minorBidi" w:cstheme="minorBidi"/>
                <w:noProof/>
                <w:szCs w:val="17"/>
                <w:lang w:val="fr-FR"/>
              </w:rPr>
            </w:pPr>
          </w:p>
          <w:p w14:paraId="6909C1C4" w14:textId="11AB28EE" w:rsidR="00D63DFA" w:rsidRPr="00982192" w:rsidDel="00821D71" w:rsidRDefault="00D63DFA" w:rsidP="00CE01DA">
            <w:pPr>
              <w:pStyle w:val="NormalWeb"/>
              <w:spacing w:before="170" w:beforeAutospacing="0" w:after="170" w:afterAutospacing="0"/>
              <w:rPr>
                <w:del w:id="1265" w:author="Author"/>
                <w:rFonts w:asciiTheme="minorBidi" w:hAnsiTheme="minorBidi" w:cstheme="minorBidi"/>
                <w:noProof/>
                <w:szCs w:val="17"/>
                <w:lang w:val="fr-FR"/>
              </w:rPr>
            </w:pPr>
            <w:del w:id="1266" w:author="Author">
              <w:r w:rsidRPr="00982192" w:rsidDel="00821D71">
                <w:rPr>
                  <w:rFonts w:asciiTheme="minorBidi" w:hAnsiTheme="minorBidi" w:cstheme="minorBidi"/>
                  <w:noProof/>
                  <w:szCs w:val="17"/>
                  <w:lang w:val="fr-FR"/>
                </w:rPr>
                <w:delText>AJ, AX, AAJ, AAX</w:delText>
              </w:r>
            </w:del>
          </w:p>
        </w:tc>
      </w:tr>
      <w:tr w:rsidR="00D63DFA" w:rsidRPr="00982192" w:rsidDel="00821D71" w14:paraId="53E33D3F" w14:textId="071F57BE" w:rsidTr="00F17A0F">
        <w:trPr>
          <w:del w:id="1267" w:author="Author"/>
        </w:trPr>
        <w:tc>
          <w:tcPr>
            <w:tcW w:w="1075" w:type="dxa"/>
          </w:tcPr>
          <w:p w14:paraId="6C5F0EDE" w14:textId="05F91149" w:rsidR="00D63DFA" w:rsidRPr="00982192" w:rsidDel="00821D71" w:rsidRDefault="00D63DFA" w:rsidP="00CE01DA">
            <w:pPr>
              <w:pStyle w:val="NormalWeb"/>
              <w:spacing w:before="170" w:beforeAutospacing="0" w:after="170" w:afterAutospacing="0"/>
              <w:rPr>
                <w:del w:id="1268" w:author="Author"/>
                <w:rFonts w:asciiTheme="minorBidi" w:hAnsiTheme="minorBidi" w:cstheme="minorBidi"/>
                <w:noProof/>
                <w:szCs w:val="17"/>
                <w:lang w:val="fr-FR"/>
              </w:rPr>
            </w:pPr>
            <w:del w:id="126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02]</w:delText>
              </w:r>
            </w:del>
          </w:p>
        </w:tc>
        <w:tc>
          <w:tcPr>
            <w:tcW w:w="5670" w:type="dxa"/>
          </w:tcPr>
          <w:p w14:paraId="15CA51B6" w14:textId="7E3E852A" w:rsidR="00D63DFA" w:rsidRPr="00982192" w:rsidDel="00821D71" w:rsidRDefault="005F0355" w:rsidP="00CE01DA">
            <w:pPr>
              <w:pStyle w:val="NormalWeb"/>
              <w:spacing w:before="170" w:beforeAutospacing="0" w:after="170" w:afterAutospacing="0" w:line="276" w:lineRule="auto"/>
              <w:rPr>
                <w:del w:id="1270" w:author="Author"/>
                <w:rFonts w:asciiTheme="minorBidi" w:hAnsiTheme="minorBidi" w:cstheme="minorBidi"/>
                <w:noProof/>
                <w:szCs w:val="17"/>
                <w:lang w:val="fr-FR"/>
              </w:rPr>
            </w:pPr>
            <w:del w:id="1271" w:author="Author">
              <w:r w:rsidRPr="00CC0AA7" w:rsidDel="00821D71">
                <w:rPr>
                  <w:rFonts w:ascii="Arial" w:eastAsia="Times New Roman" w:hAnsi="Arial" w:cs="Arial"/>
                  <w:noProof/>
                  <w:szCs w:val="17"/>
                  <w:lang w:val="fr-FR"/>
                </w:rPr>
                <w:delText>Les noms des ressources DOIVENT avoir une structure de nommage uniforme</w:delText>
              </w:r>
              <w:r w:rsidR="00D63DFA" w:rsidRPr="00982192" w:rsidDel="00821D71">
                <w:rPr>
                  <w:rFonts w:asciiTheme="minorBidi" w:eastAsia="Times New Roman" w:hAnsiTheme="minorBidi" w:cstheme="minorBidi"/>
                  <w:noProof/>
                  <w:szCs w:val="17"/>
                  <w:lang w:val="fr-FR"/>
                </w:rPr>
                <w:delText>.</w:delText>
              </w:r>
            </w:del>
          </w:p>
        </w:tc>
        <w:tc>
          <w:tcPr>
            <w:tcW w:w="2515" w:type="dxa"/>
          </w:tcPr>
          <w:p w14:paraId="0DAD7EB9" w14:textId="5153638F" w:rsidR="00D63DFA" w:rsidRPr="00982192" w:rsidDel="00821D71" w:rsidRDefault="00D63DFA" w:rsidP="00CE01DA">
            <w:pPr>
              <w:pStyle w:val="NormalWeb"/>
              <w:spacing w:before="170" w:beforeAutospacing="0" w:after="170" w:afterAutospacing="0"/>
              <w:rPr>
                <w:del w:id="1272" w:author="Author"/>
                <w:rFonts w:asciiTheme="minorBidi" w:hAnsiTheme="minorBidi" w:cstheme="minorBidi"/>
                <w:noProof/>
                <w:szCs w:val="17"/>
                <w:lang w:val="fr-FR"/>
              </w:rPr>
            </w:pPr>
            <w:del w:id="1273" w:author="Author">
              <w:r w:rsidRPr="00982192" w:rsidDel="00821D71">
                <w:rPr>
                  <w:rFonts w:asciiTheme="minorBidi" w:hAnsiTheme="minorBidi" w:cstheme="minorBidi"/>
                  <w:noProof/>
                  <w:szCs w:val="17"/>
                  <w:lang w:val="fr-FR"/>
                </w:rPr>
                <w:delText>AJ, AX, AAJ, AAX</w:delText>
              </w:r>
            </w:del>
          </w:p>
        </w:tc>
      </w:tr>
      <w:tr w:rsidR="00D63DFA" w:rsidRPr="00982192" w:rsidDel="00821D71" w14:paraId="422BB799" w14:textId="46F8054A" w:rsidTr="00F17A0F">
        <w:trPr>
          <w:del w:id="1274" w:author="Author"/>
        </w:trPr>
        <w:tc>
          <w:tcPr>
            <w:tcW w:w="1075" w:type="dxa"/>
          </w:tcPr>
          <w:p w14:paraId="4FB18303" w14:textId="0BB675DC" w:rsidR="00D63DFA" w:rsidRPr="00982192" w:rsidDel="00821D71" w:rsidRDefault="00D63DFA" w:rsidP="00CE01DA">
            <w:pPr>
              <w:pStyle w:val="NormalWeb"/>
              <w:spacing w:before="170" w:beforeAutospacing="0" w:after="170" w:afterAutospacing="0"/>
              <w:rPr>
                <w:del w:id="1275" w:author="Author"/>
                <w:rFonts w:asciiTheme="minorBidi" w:hAnsiTheme="minorBidi" w:cstheme="minorBidi"/>
                <w:noProof/>
                <w:szCs w:val="17"/>
                <w:lang w:val="fr-FR"/>
              </w:rPr>
            </w:pPr>
            <w:del w:id="127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04</w:delText>
              </w:r>
              <w:r w:rsidR="00E76C5E" w:rsidRPr="00982192" w:rsidDel="00821D71">
                <w:rPr>
                  <w:rFonts w:asciiTheme="minorBidi" w:eastAsia="Times New Roman" w:hAnsiTheme="minorBidi" w:cstheme="minorBidi"/>
                  <w:noProof/>
                  <w:szCs w:val="17"/>
                  <w:lang w:val="fr-FR"/>
                </w:rPr>
                <w:delText>]</w:delText>
              </w:r>
            </w:del>
          </w:p>
        </w:tc>
        <w:tc>
          <w:tcPr>
            <w:tcW w:w="5670" w:type="dxa"/>
          </w:tcPr>
          <w:p w14:paraId="67FBDDDC" w14:textId="40BC9C37" w:rsidR="00D63DFA" w:rsidRPr="00982192" w:rsidDel="00821D71" w:rsidRDefault="005F0355" w:rsidP="00CE01DA">
            <w:pPr>
              <w:spacing w:before="170" w:after="170" w:line="276" w:lineRule="auto"/>
              <w:rPr>
                <w:del w:id="1277" w:author="Author"/>
                <w:rFonts w:asciiTheme="minorBidi" w:eastAsia="Times New Roman" w:hAnsiTheme="minorBidi" w:cstheme="minorBidi"/>
                <w:noProof/>
                <w:szCs w:val="17"/>
                <w:lang w:val="fr-FR"/>
              </w:rPr>
            </w:pPr>
            <w:del w:id="1278" w:author="Author">
              <w:r w:rsidRPr="00CC0AA7" w:rsidDel="00821D71">
                <w:rPr>
                  <w:rFonts w:ascii="Arial" w:eastAsia="Times New Roman" w:hAnsi="Arial" w:cs="Arial"/>
                  <w:noProof/>
                  <w:szCs w:val="17"/>
                  <w:lang w:val="fr-FR"/>
                </w:rPr>
                <w:delText>Les paramètres de requête DOIVENT avoir une structure de nommage uniforme</w:delText>
              </w:r>
              <w:r w:rsidDel="00821D71">
                <w:rPr>
                  <w:rFonts w:ascii="Arial" w:eastAsia="Times New Roman" w:hAnsi="Arial" w:cs="Arial"/>
                  <w:noProof/>
                  <w:szCs w:val="17"/>
                  <w:lang w:val="fr-FR"/>
                </w:rPr>
                <w:delText>.</w:delText>
              </w:r>
            </w:del>
          </w:p>
        </w:tc>
        <w:tc>
          <w:tcPr>
            <w:tcW w:w="2515" w:type="dxa"/>
          </w:tcPr>
          <w:p w14:paraId="447B1D9C" w14:textId="0B11DA80" w:rsidR="00D63DFA" w:rsidRPr="00982192" w:rsidDel="00821D71" w:rsidRDefault="00D63DFA" w:rsidP="00CE01DA">
            <w:pPr>
              <w:pStyle w:val="NormalWeb"/>
              <w:spacing w:before="170" w:beforeAutospacing="0" w:after="170" w:afterAutospacing="0"/>
              <w:rPr>
                <w:del w:id="1279" w:author="Author"/>
                <w:rFonts w:asciiTheme="minorBidi" w:hAnsiTheme="minorBidi" w:cstheme="minorBidi"/>
                <w:noProof/>
                <w:szCs w:val="17"/>
                <w:lang w:val="fr-FR"/>
              </w:rPr>
            </w:pPr>
            <w:del w:id="1280" w:author="Author">
              <w:r w:rsidRPr="00982192" w:rsidDel="00821D71">
                <w:rPr>
                  <w:rFonts w:asciiTheme="minorBidi" w:hAnsiTheme="minorBidi" w:cstheme="minorBidi"/>
                  <w:noProof/>
                  <w:szCs w:val="17"/>
                  <w:lang w:val="fr-FR"/>
                </w:rPr>
                <w:delText>AJ, AX</w:delText>
              </w:r>
            </w:del>
          </w:p>
        </w:tc>
      </w:tr>
      <w:tr w:rsidR="00D63DFA" w:rsidRPr="00982192" w:rsidDel="00821D71" w14:paraId="1DB2DDFB" w14:textId="4BCFB320" w:rsidTr="00F17A0F">
        <w:trPr>
          <w:del w:id="1281" w:author="Author"/>
        </w:trPr>
        <w:tc>
          <w:tcPr>
            <w:tcW w:w="1075" w:type="dxa"/>
          </w:tcPr>
          <w:p w14:paraId="222F3ED4" w14:textId="3A014F7A" w:rsidR="00D63DFA" w:rsidRPr="00982192" w:rsidDel="00821D71" w:rsidRDefault="00D63DFA" w:rsidP="00CE01DA">
            <w:pPr>
              <w:pStyle w:val="NormalWeb"/>
              <w:spacing w:before="170" w:beforeAutospacing="0" w:after="170" w:afterAutospacing="0"/>
              <w:rPr>
                <w:del w:id="1282" w:author="Author"/>
                <w:rFonts w:asciiTheme="minorBidi" w:hAnsiTheme="minorBidi" w:cstheme="minorBidi"/>
                <w:noProof/>
                <w:szCs w:val="17"/>
                <w:lang w:val="fr-FR"/>
              </w:rPr>
            </w:pPr>
            <w:del w:id="128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06]</w:delText>
              </w:r>
            </w:del>
          </w:p>
        </w:tc>
        <w:tc>
          <w:tcPr>
            <w:tcW w:w="5670" w:type="dxa"/>
          </w:tcPr>
          <w:p w14:paraId="098A011E" w14:textId="6081809F" w:rsidR="00D63DFA" w:rsidRPr="00982192" w:rsidDel="00821D71" w:rsidRDefault="005F0355" w:rsidP="00CE01DA">
            <w:pPr>
              <w:pStyle w:val="NormalWeb"/>
              <w:spacing w:before="170" w:beforeAutospacing="0" w:after="170" w:afterAutospacing="0" w:line="276" w:lineRule="auto"/>
              <w:rPr>
                <w:del w:id="1284" w:author="Author"/>
                <w:rFonts w:asciiTheme="minorBidi" w:hAnsiTheme="minorBidi" w:cstheme="minorBidi"/>
                <w:noProof/>
                <w:szCs w:val="17"/>
                <w:lang w:val="fr-FR"/>
              </w:rPr>
            </w:pPr>
            <w:del w:id="1285" w:author="Author">
              <w:r w:rsidRPr="00CC0AA7" w:rsidDel="00821D71">
                <w:rPr>
                  <w:rFonts w:ascii="Arial" w:eastAsia="Times New Roman" w:hAnsi="Arial" w:cs="Arial"/>
                  <w:noProof/>
                  <w:szCs w:val="17"/>
                  <w:lang w:val="fr-FR"/>
                </w:rPr>
                <w:delText>La structure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URL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une API Web DOIT contenir le mot “</w:delText>
              </w:r>
              <w:r w:rsidRPr="00A21BF0" w:rsidDel="00821D71">
                <w:rPr>
                  <w:rFonts w:ascii="Courier New" w:eastAsia="Times New Roman" w:hAnsi="Courier New" w:cs="Courier New"/>
                  <w:noProof/>
                  <w:szCs w:val="17"/>
                  <w:lang w:val="fr-FR"/>
                </w:rPr>
                <w:delText>api</w:delText>
              </w:r>
              <w:r w:rsidRPr="00CC0AA7" w:rsidDel="00821D71">
                <w:rPr>
                  <w:rFonts w:ascii="Arial" w:eastAsia="Times New Roman" w:hAnsi="Arial" w:cs="Arial"/>
                  <w:noProof/>
                  <w:szCs w:val="17"/>
                  <w:lang w:val="fr-FR"/>
                </w:rPr>
                <w:delText>” dans l</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URI</w:delText>
              </w:r>
              <w:r w:rsidR="00D63DFA" w:rsidRPr="00982192" w:rsidDel="00821D71">
                <w:rPr>
                  <w:rFonts w:asciiTheme="minorBidi" w:eastAsia="Times New Roman" w:hAnsiTheme="minorBidi" w:cstheme="minorBidi"/>
                  <w:noProof/>
                  <w:szCs w:val="17"/>
                  <w:lang w:val="fr-FR"/>
                </w:rPr>
                <w:delText>.</w:delText>
              </w:r>
            </w:del>
          </w:p>
        </w:tc>
        <w:tc>
          <w:tcPr>
            <w:tcW w:w="2515" w:type="dxa"/>
          </w:tcPr>
          <w:p w14:paraId="0E5994EC" w14:textId="4D297DE6" w:rsidR="00D63DFA" w:rsidRPr="00982192" w:rsidDel="00821D71" w:rsidRDefault="00D63DFA" w:rsidP="00CE01DA">
            <w:pPr>
              <w:pStyle w:val="NormalWeb"/>
              <w:spacing w:before="170" w:beforeAutospacing="0" w:after="170" w:afterAutospacing="0"/>
              <w:rPr>
                <w:del w:id="1286" w:author="Author"/>
                <w:rFonts w:asciiTheme="minorBidi" w:hAnsiTheme="minorBidi" w:cstheme="minorBidi"/>
                <w:noProof/>
                <w:szCs w:val="17"/>
                <w:lang w:val="fr-FR"/>
              </w:rPr>
            </w:pPr>
            <w:del w:id="1287" w:author="Author">
              <w:r w:rsidRPr="00982192" w:rsidDel="00821D71">
                <w:rPr>
                  <w:rFonts w:asciiTheme="minorBidi" w:hAnsiTheme="minorBidi" w:cstheme="minorBidi"/>
                  <w:noProof/>
                  <w:szCs w:val="17"/>
                  <w:lang w:val="fr-FR"/>
                </w:rPr>
                <w:delText>AJ, AX, AAJ, AAX</w:delText>
              </w:r>
            </w:del>
          </w:p>
        </w:tc>
      </w:tr>
      <w:tr w:rsidR="00EC3004" w:rsidRPr="00982192" w:rsidDel="00821D71" w14:paraId="2C6547B3" w14:textId="52EDCF52" w:rsidTr="00F17A0F">
        <w:trPr>
          <w:del w:id="1288" w:author="Author"/>
        </w:trPr>
        <w:tc>
          <w:tcPr>
            <w:tcW w:w="1075" w:type="dxa"/>
          </w:tcPr>
          <w:p w14:paraId="71FA9B28" w14:textId="0D188371" w:rsidR="00EC3004" w:rsidRPr="00982192" w:rsidDel="00821D71" w:rsidRDefault="00EC3004" w:rsidP="00CE01DA">
            <w:pPr>
              <w:pStyle w:val="NormalWeb"/>
              <w:spacing w:before="170" w:beforeAutospacing="0" w:after="170" w:afterAutospacing="0"/>
              <w:rPr>
                <w:del w:id="1289" w:author="Author"/>
                <w:rFonts w:asciiTheme="minorBidi" w:hAnsiTheme="minorBidi" w:cstheme="minorBidi"/>
                <w:noProof/>
                <w:szCs w:val="17"/>
                <w:lang w:val="fr-FR"/>
              </w:rPr>
            </w:pPr>
            <w:del w:id="129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07]</w:delText>
              </w:r>
            </w:del>
          </w:p>
        </w:tc>
        <w:tc>
          <w:tcPr>
            <w:tcW w:w="5670" w:type="dxa"/>
          </w:tcPr>
          <w:p w14:paraId="361F377B" w14:textId="347F0677" w:rsidR="00EC3004" w:rsidRPr="00982192" w:rsidDel="00821D71" w:rsidRDefault="005F0355" w:rsidP="00CE01DA">
            <w:pPr>
              <w:pStyle w:val="NormalWeb"/>
              <w:spacing w:before="170" w:beforeAutospacing="0" w:after="170" w:afterAutospacing="0" w:line="276" w:lineRule="auto"/>
              <w:rPr>
                <w:del w:id="1291" w:author="Author"/>
                <w:rFonts w:asciiTheme="minorBidi" w:hAnsiTheme="minorBidi" w:cstheme="minorBidi"/>
                <w:noProof/>
                <w:szCs w:val="17"/>
                <w:lang w:val="fr-FR"/>
              </w:rPr>
            </w:pPr>
            <w:del w:id="1292" w:author="Author">
              <w:r w:rsidRPr="00934B48" w:rsidDel="00821D71">
                <w:rPr>
                  <w:rFonts w:ascii="Arial" w:eastAsia="Times New Roman" w:hAnsi="Arial" w:cs="Arial"/>
                  <w:noProof/>
                  <w:szCs w:val="17"/>
                  <w:lang w:val="fr-FR"/>
                </w:rPr>
                <w:delText>Les paramètres de matrice NE DOIVENT PAS être utilisés</w:delText>
              </w:r>
              <w:r w:rsidR="00EC3004" w:rsidRPr="00982192" w:rsidDel="00821D71">
                <w:rPr>
                  <w:rFonts w:asciiTheme="minorBidi" w:eastAsia="Times New Roman" w:hAnsiTheme="minorBidi" w:cstheme="minorBidi"/>
                  <w:noProof/>
                  <w:szCs w:val="17"/>
                  <w:lang w:val="fr-FR"/>
                </w:rPr>
                <w:delText>.</w:delText>
              </w:r>
              <w:r w:rsidR="002D56D3" w:rsidDel="00821D71">
                <w:rPr>
                  <w:rFonts w:asciiTheme="minorBidi" w:eastAsia="Times New Roman" w:hAnsiTheme="minorBidi" w:cstheme="minorBidi"/>
                  <w:noProof/>
                  <w:szCs w:val="17"/>
                  <w:lang w:val="fr-FR"/>
                </w:rPr>
                <w:delText xml:space="preserve">  </w:delText>
              </w:r>
            </w:del>
          </w:p>
        </w:tc>
        <w:tc>
          <w:tcPr>
            <w:tcW w:w="2515" w:type="dxa"/>
          </w:tcPr>
          <w:p w14:paraId="66A03D87" w14:textId="78B856FB" w:rsidR="00EC3004" w:rsidRPr="00982192" w:rsidDel="00821D71" w:rsidRDefault="00EC3004" w:rsidP="00CE01DA">
            <w:pPr>
              <w:pStyle w:val="NormalWeb"/>
              <w:spacing w:before="170" w:beforeAutospacing="0" w:after="170" w:afterAutospacing="0"/>
              <w:rPr>
                <w:del w:id="1293" w:author="Author"/>
                <w:rFonts w:asciiTheme="minorBidi" w:hAnsiTheme="minorBidi" w:cstheme="minorBidi"/>
                <w:noProof/>
                <w:szCs w:val="17"/>
                <w:lang w:val="fr-FR"/>
              </w:rPr>
            </w:pPr>
            <w:del w:id="1294" w:author="Author">
              <w:r w:rsidRPr="00982192" w:rsidDel="00821D71">
                <w:rPr>
                  <w:rFonts w:asciiTheme="minorBidi" w:hAnsiTheme="minorBidi" w:cstheme="minorBidi"/>
                  <w:noProof/>
                  <w:szCs w:val="17"/>
                  <w:lang w:val="fr-FR"/>
                </w:rPr>
                <w:delText>AJ, AX, AAJ, AAX</w:delText>
              </w:r>
            </w:del>
          </w:p>
        </w:tc>
      </w:tr>
      <w:tr w:rsidR="00EC3004" w:rsidRPr="00982192" w:rsidDel="00821D71" w14:paraId="5C6FF79E" w14:textId="2B700D77" w:rsidTr="00F17A0F">
        <w:trPr>
          <w:del w:id="1295" w:author="Author"/>
        </w:trPr>
        <w:tc>
          <w:tcPr>
            <w:tcW w:w="1075" w:type="dxa"/>
          </w:tcPr>
          <w:p w14:paraId="447C67D5" w14:textId="491A6D85" w:rsidR="00EC3004" w:rsidRPr="00982192" w:rsidDel="00821D71" w:rsidRDefault="00EC3004" w:rsidP="00CE01DA">
            <w:pPr>
              <w:pStyle w:val="NormalWeb"/>
              <w:spacing w:before="170" w:beforeAutospacing="0" w:after="170" w:afterAutospacing="0"/>
              <w:rPr>
                <w:del w:id="1296" w:author="Author"/>
                <w:rFonts w:asciiTheme="minorBidi" w:hAnsiTheme="minorBidi" w:cstheme="minorBidi"/>
                <w:noProof/>
                <w:szCs w:val="17"/>
                <w:lang w:val="fr-FR"/>
              </w:rPr>
            </w:pPr>
            <w:del w:id="129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08]</w:delText>
              </w:r>
            </w:del>
          </w:p>
        </w:tc>
        <w:tc>
          <w:tcPr>
            <w:tcW w:w="5670" w:type="dxa"/>
          </w:tcPr>
          <w:p w14:paraId="73A82CFE" w14:textId="31B3982C" w:rsidR="00EC3004" w:rsidRPr="00982192" w:rsidDel="00821D71" w:rsidRDefault="005F0355" w:rsidP="00CE01DA">
            <w:pPr>
              <w:pStyle w:val="NormalWeb"/>
              <w:spacing w:before="170" w:beforeAutospacing="0" w:after="170" w:afterAutospacing="0" w:line="276" w:lineRule="auto"/>
              <w:rPr>
                <w:del w:id="1298" w:author="Author"/>
                <w:rFonts w:asciiTheme="minorBidi" w:hAnsiTheme="minorBidi" w:cstheme="minorBidi"/>
                <w:noProof/>
                <w:szCs w:val="17"/>
                <w:lang w:val="fr-FR"/>
              </w:rPr>
            </w:pPr>
            <w:del w:id="1299" w:author="Author">
              <w:r w:rsidRPr="00934B48" w:rsidDel="00821D71">
                <w:rPr>
                  <w:rFonts w:ascii="Arial" w:eastAsia="Times New Roman" w:hAnsi="Arial" w:cs="Arial"/>
                  <w:noProof/>
                  <w:szCs w:val="17"/>
                  <w:lang w:val="fr-FR"/>
                </w:rPr>
                <w:delText>Une API Web DOIT appliquer systématiquement les codes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tels que définis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r w:rsidDel="00821D71">
                <w:rPr>
                  <w:rFonts w:ascii="Arial" w:eastAsia="Times New Roman" w:hAnsi="Arial" w:cs="Arial"/>
                  <w:noProof/>
                  <w:szCs w:val="17"/>
                  <w:lang w:val="fr-FR"/>
                </w:rPr>
                <w:delText>.</w:delText>
              </w:r>
            </w:del>
          </w:p>
        </w:tc>
        <w:tc>
          <w:tcPr>
            <w:tcW w:w="2515" w:type="dxa"/>
          </w:tcPr>
          <w:p w14:paraId="15D30B94" w14:textId="58BB7B25" w:rsidR="00EC3004" w:rsidRPr="00982192" w:rsidDel="00821D71" w:rsidRDefault="00EC3004" w:rsidP="00CE01DA">
            <w:pPr>
              <w:pStyle w:val="NormalWeb"/>
              <w:spacing w:before="170" w:beforeAutospacing="0" w:after="170" w:afterAutospacing="0"/>
              <w:rPr>
                <w:del w:id="1300" w:author="Author"/>
                <w:rFonts w:asciiTheme="minorBidi" w:hAnsiTheme="minorBidi" w:cstheme="minorBidi"/>
                <w:noProof/>
                <w:szCs w:val="17"/>
                <w:lang w:val="fr-FR"/>
              </w:rPr>
            </w:pPr>
            <w:del w:id="1301" w:author="Author">
              <w:r w:rsidRPr="00982192" w:rsidDel="00821D71">
                <w:rPr>
                  <w:rFonts w:asciiTheme="minorBidi" w:hAnsiTheme="minorBidi" w:cstheme="minorBidi"/>
                  <w:noProof/>
                  <w:szCs w:val="17"/>
                  <w:lang w:val="fr-FR"/>
                </w:rPr>
                <w:delText>AJ, AX, AAJ, AAX</w:delText>
              </w:r>
            </w:del>
          </w:p>
        </w:tc>
      </w:tr>
      <w:tr w:rsidR="000653B9" w:rsidRPr="00982192" w:rsidDel="00821D71" w14:paraId="25A9CE72" w14:textId="5F47C89D" w:rsidTr="00F17A0F">
        <w:trPr>
          <w:del w:id="1302" w:author="Author"/>
        </w:trPr>
        <w:tc>
          <w:tcPr>
            <w:tcW w:w="1075" w:type="dxa"/>
          </w:tcPr>
          <w:p w14:paraId="4E7B53D8" w14:textId="40D146E7" w:rsidR="000653B9" w:rsidRPr="00982192" w:rsidDel="00821D71" w:rsidRDefault="000653B9" w:rsidP="00CE01DA">
            <w:pPr>
              <w:pStyle w:val="NormalWeb"/>
              <w:spacing w:before="170" w:beforeAutospacing="0" w:after="170" w:afterAutospacing="0"/>
              <w:rPr>
                <w:del w:id="1303" w:author="Author"/>
                <w:rFonts w:asciiTheme="minorBidi" w:hAnsiTheme="minorBidi" w:cstheme="minorBidi"/>
                <w:noProof/>
                <w:szCs w:val="17"/>
                <w:lang w:val="fr-FR"/>
              </w:rPr>
            </w:pPr>
            <w:del w:id="130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del>
          </w:p>
        </w:tc>
        <w:tc>
          <w:tcPr>
            <w:tcW w:w="5670" w:type="dxa"/>
          </w:tcPr>
          <w:p w14:paraId="6C4C7170" w14:textId="73087281" w:rsidR="000653B9" w:rsidRPr="00982192" w:rsidDel="00821D71" w:rsidRDefault="005F0355" w:rsidP="00CE01DA">
            <w:pPr>
              <w:pStyle w:val="NormalWeb"/>
              <w:spacing w:before="170" w:beforeAutospacing="0" w:after="170" w:afterAutospacing="0" w:line="276" w:lineRule="auto"/>
              <w:rPr>
                <w:del w:id="1305" w:author="Author"/>
                <w:rFonts w:asciiTheme="minorBidi" w:hAnsiTheme="minorBidi" w:cstheme="minorBidi"/>
                <w:noProof/>
                <w:szCs w:val="17"/>
                <w:lang w:val="fr-FR"/>
              </w:rPr>
            </w:pPr>
            <w:del w:id="1306"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entrée invalides,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374F9C" w:rsidDel="00821D71">
                <w:rPr>
                  <w:rFonts w:ascii="Courier New" w:eastAsia="Times New Roman" w:hAnsi="Courier New" w:cs="Courier New"/>
                  <w:noProof/>
                  <w:szCs w:val="17"/>
                  <w:lang w:val="fr-FR"/>
                </w:rPr>
                <w:delText>400 Bad Request</w:delText>
              </w:r>
              <w:r w:rsidRPr="00934B48"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erronée</w:delText>
              </w:r>
              <w:r w:rsidR="000653B9" w:rsidRPr="00982192" w:rsidDel="00821D71">
                <w:rPr>
                  <w:rFonts w:asciiTheme="minorBidi" w:eastAsia="Times New Roman" w:hAnsiTheme="minorBidi" w:cstheme="minorBidi"/>
                  <w:noProof/>
                  <w:szCs w:val="17"/>
                  <w:lang w:val="fr-FR"/>
                </w:rPr>
                <w:delText>.</w:delText>
              </w:r>
            </w:del>
          </w:p>
        </w:tc>
        <w:tc>
          <w:tcPr>
            <w:tcW w:w="2515" w:type="dxa"/>
          </w:tcPr>
          <w:p w14:paraId="4BA8CC13" w14:textId="5BE79B90" w:rsidR="000653B9" w:rsidRPr="00982192" w:rsidDel="00821D71" w:rsidRDefault="000653B9" w:rsidP="00CE01DA">
            <w:pPr>
              <w:pStyle w:val="NormalWeb"/>
              <w:spacing w:before="170" w:beforeAutospacing="0" w:after="170" w:afterAutospacing="0"/>
              <w:rPr>
                <w:del w:id="1307" w:author="Author"/>
                <w:rFonts w:asciiTheme="minorBidi" w:hAnsiTheme="minorBidi" w:cstheme="minorBidi"/>
                <w:noProof/>
                <w:szCs w:val="17"/>
                <w:lang w:val="fr-FR"/>
              </w:rPr>
            </w:pPr>
            <w:del w:id="1308" w:author="Author">
              <w:r w:rsidRPr="00982192" w:rsidDel="00821D71">
                <w:rPr>
                  <w:rFonts w:asciiTheme="minorBidi" w:hAnsiTheme="minorBidi" w:cstheme="minorBidi"/>
                  <w:noProof/>
                  <w:szCs w:val="17"/>
                  <w:lang w:val="fr-FR"/>
                </w:rPr>
                <w:delText>AJ, AX, AAJ, AAX</w:delText>
              </w:r>
            </w:del>
          </w:p>
        </w:tc>
      </w:tr>
      <w:tr w:rsidR="005F0355" w:rsidRPr="00982192" w:rsidDel="00821D71" w14:paraId="1E640C37" w14:textId="7C526CE6" w:rsidTr="00F17A0F">
        <w:trPr>
          <w:del w:id="1309" w:author="Author"/>
        </w:trPr>
        <w:tc>
          <w:tcPr>
            <w:tcW w:w="1075" w:type="dxa"/>
          </w:tcPr>
          <w:p w14:paraId="7E61A136" w14:textId="1D8123FF" w:rsidR="005F0355" w:rsidRPr="00982192" w:rsidDel="00821D71" w:rsidRDefault="005F0355" w:rsidP="00CE01DA">
            <w:pPr>
              <w:pStyle w:val="NormalWeb"/>
              <w:spacing w:before="170" w:beforeAutospacing="0" w:after="170" w:afterAutospacing="0"/>
              <w:rPr>
                <w:del w:id="1310" w:author="Author"/>
                <w:rFonts w:asciiTheme="minorBidi" w:hAnsiTheme="minorBidi" w:cstheme="minorBidi"/>
                <w:noProof/>
                <w:szCs w:val="17"/>
                <w:lang w:val="fr-FR"/>
              </w:rPr>
            </w:pPr>
            <w:del w:id="131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del>
          </w:p>
        </w:tc>
        <w:tc>
          <w:tcPr>
            <w:tcW w:w="5670" w:type="dxa"/>
          </w:tcPr>
          <w:p w14:paraId="02727E7F" w14:textId="16604997" w:rsidR="005F0355" w:rsidRPr="00982192" w:rsidDel="00821D71" w:rsidRDefault="005F0355" w:rsidP="00CE01DA">
            <w:pPr>
              <w:pStyle w:val="NormalWeb"/>
              <w:spacing w:before="170" w:beforeAutospacing="0" w:after="170" w:afterAutospacing="0" w:line="276" w:lineRule="auto"/>
              <w:rPr>
                <w:del w:id="1312" w:author="Author"/>
                <w:rFonts w:asciiTheme="minorBidi" w:hAnsiTheme="minorBidi" w:cstheme="minorBidi"/>
                <w:noProof/>
                <w:szCs w:val="17"/>
                <w:lang w:val="fr-FR"/>
              </w:rPr>
            </w:pPr>
            <w:del w:id="1313"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valides qui exigent que des fonctionnalités ne soient pas exécutées,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374F9C" w:rsidDel="00821D71">
                <w:rPr>
                  <w:rFonts w:ascii="Courier New" w:eastAsia="Times New Roman" w:hAnsi="Courier New" w:cs="Courier New"/>
                  <w:noProof/>
                  <w:szCs w:val="17"/>
                  <w:lang w:val="fr-FR"/>
                </w:rPr>
                <w:delText>501 Not Implemented</w:delText>
              </w:r>
              <w:r w:rsidRPr="00934B48"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non traitée</w:delText>
              </w:r>
              <w:r w:rsidRPr="00982192" w:rsidDel="00821D71">
                <w:rPr>
                  <w:rFonts w:eastAsia="Times New Roman" w:cs="Arial"/>
                  <w:noProof/>
                  <w:szCs w:val="17"/>
                  <w:lang w:val="fr-FR"/>
                </w:rPr>
                <w:delText>.</w:delText>
              </w:r>
            </w:del>
          </w:p>
        </w:tc>
        <w:tc>
          <w:tcPr>
            <w:tcW w:w="2515" w:type="dxa"/>
          </w:tcPr>
          <w:p w14:paraId="7D6B7492" w14:textId="566F0652" w:rsidR="005F0355" w:rsidRPr="00982192" w:rsidDel="00821D71" w:rsidRDefault="005F0355" w:rsidP="00CE01DA">
            <w:pPr>
              <w:pStyle w:val="NormalWeb"/>
              <w:spacing w:before="170" w:beforeAutospacing="0" w:after="170" w:afterAutospacing="0"/>
              <w:rPr>
                <w:del w:id="1314" w:author="Author"/>
                <w:rFonts w:asciiTheme="minorBidi" w:hAnsiTheme="minorBidi" w:cstheme="minorBidi"/>
                <w:noProof/>
                <w:szCs w:val="17"/>
                <w:lang w:val="fr-FR"/>
              </w:rPr>
            </w:pPr>
            <w:del w:id="1315" w:author="Author">
              <w:r w:rsidRPr="00982192" w:rsidDel="00821D71">
                <w:rPr>
                  <w:rFonts w:asciiTheme="minorBidi" w:hAnsiTheme="minorBidi" w:cstheme="minorBidi"/>
                  <w:noProof/>
                  <w:szCs w:val="17"/>
                  <w:lang w:val="fr-FR"/>
                </w:rPr>
                <w:delText>AJ, AX, AAJ, AAX</w:delText>
              </w:r>
            </w:del>
          </w:p>
        </w:tc>
      </w:tr>
      <w:tr w:rsidR="005F0355" w:rsidRPr="00982192" w:rsidDel="00821D71" w14:paraId="251D03D4" w14:textId="7696A7CE" w:rsidTr="00F17A0F">
        <w:trPr>
          <w:del w:id="1316" w:author="Author"/>
        </w:trPr>
        <w:tc>
          <w:tcPr>
            <w:tcW w:w="1075" w:type="dxa"/>
          </w:tcPr>
          <w:p w14:paraId="7F35583E" w14:textId="243FD3BD" w:rsidR="005F0355" w:rsidRPr="00982192" w:rsidDel="00821D71" w:rsidRDefault="005F0355" w:rsidP="00CE01DA">
            <w:pPr>
              <w:pStyle w:val="NormalWeb"/>
              <w:spacing w:before="170" w:beforeAutospacing="0" w:after="170" w:afterAutospacing="0"/>
              <w:rPr>
                <w:del w:id="1317" w:author="Author"/>
                <w:rFonts w:asciiTheme="minorBidi" w:hAnsiTheme="minorBidi" w:cstheme="minorBidi"/>
                <w:noProof/>
                <w:szCs w:val="17"/>
                <w:lang w:val="fr-FR"/>
              </w:rPr>
            </w:pPr>
            <w:del w:id="131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del>
          </w:p>
        </w:tc>
        <w:tc>
          <w:tcPr>
            <w:tcW w:w="5670" w:type="dxa"/>
          </w:tcPr>
          <w:p w14:paraId="3C87408E" w14:textId="150F2B80" w:rsidR="005F0355" w:rsidRPr="00982192" w:rsidDel="00821D71" w:rsidRDefault="005F0355" w:rsidP="00CE01DA">
            <w:pPr>
              <w:pStyle w:val="NormalWeb"/>
              <w:spacing w:before="170" w:beforeAutospacing="0" w:after="170" w:afterAutospacing="0" w:line="276" w:lineRule="auto"/>
              <w:rPr>
                <w:del w:id="1319" w:author="Author"/>
                <w:rFonts w:asciiTheme="minorBidi" w:hAnsiTheme="minorBidi" w:cstheme="minorBidi"/>
                <w:noProof/>
                <w:szCs w:val="17"/>
                <w:lang w:val="fr-FR"/>
              </w:rPr>
            </w:pPr>
            <w:del w:id="1320" w:author="Author">
              <w:r w:rsidRPr="00934B48" w:rsidDel="00821D71">
                <w:rPr>
                  <w:rFonts w:ascii="Arial" w:eastAsia="Times New Roman" w:hAnsi="Arial" w:cs="Arial"/>
                  <w:noProof/>
                  <w:szCs w:val="17"/>
                  <w:lang w:val="fr-FR"/>
                </w:rPr>
                <w:delText xml:space="preserve">Si une ressource peut être autonome, elle DOIT être une ressource de premier niveau;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dans le cas contraire, elle doit être une sous</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res</w:delText>
              </w:r>
              <w:r w:rsidR="00361AD9" w:rsidDel="00821D71">
                <w:rPr>
                  <w:rFonts w:ascii="Arial" w:eastAsia="Times New Roman" w:hAnsi="Arial" w:cs="Arial"/>
                  <w:noProof/>
                  <w:szCs w:val="17"/>
                  <w:lang w:val="fr-FR"/>
                </w:rPr>
                <w:delText>s</w:delText>
              </w:r>
              <w:r w:rsidRPr="00934B48" w:rsidDel="00821D71">
                <w:rPr>
                  <w:rFonts w:ascii="Arial" w:eastAsia="Times New Roman" w:hAnsi="Arial" w:cs="Arial"/>
                  <w:noProof/>
                  <w:szCs w:val="17"/>
                  <w:lang w:val="fr-FR"/>
                </w:rPr>
                <w:delText>ource</w:delText>
              </w:r>
              <w:r w:rsidRPr="00982192" w:rsidDel="00821D71">
                <w:rPr>
                  <w:rFonts w:asciiTheme="minorBidi" w:eastAsia="Times New Roman" w:hAnsiTheme="minorBidi" w:cstheme="minorBidi"/>
                  <w:noProof/>
                  <w:szCs w:val="17"/>
                  <w:lang w:val="fr-FR"/>
                </w:rPr>
                <w:delText xml:space="preserve">.  </w:delText>
              </w:r>
            </w:del>
          </w:p>
        </w:tc>
        <w:tc>
          <w:tcPr>
            <w:tcW w:w="2515" w:type="dxa"/>
          </w:tcPr>
          <w:p w14:paraId="2BC44F25" w14:textId="0261A229" w:rsidR="005F0355" w:rsidRPr="00982192" w:rsidDel="00821D71" w:rsidRDefault="005F0355" w:rsidP="00CE01DA">
            <w:pPr>
              <w:pStyle w:val="NormalWeb"/>
              <w:spacing w:before="170" w:beforeAutospacing="0" w:after="170" w:afterAutospacing="0"/>
              <w:rPr>
                <w:del w:id="1321" w:author="Author"/>
                <w:rFonts w:asciiTheme="minorBidi" w:hAnsiTheme="minorBidi" w:cstheme="minorBidi"/>
                <w:noProof/>
                <w:szCs w:val="17"/>
                <w:lang w:val="fr-FR"/>
              </w:rPr>
            </w:pPr>
            <w:del w:id="1322" w:author="Author">
              <w:r w:rsidRPr="00982192" w:rsidDel="00821D71">
                <w:rPr>
                  <w:rFonts w:asciiTheme="minorBidi" w:hAnsiTheme="minorBidi" w:cstheme="minorBidi"/>
                  <w:noProof/>
                  <w:szCs w:val="17"/>
                  <w:lang w:val="fr-FR"/>
                </w:rPr>
                <w:delText>AJ, AX, AAJ, AAX</w:delText>
              </w:r>
            </w:del>
          </w:p>
        </w:tc>
      </w:tr>
      <w:tr w:rsidR="005F0355" w:rsidRPr="00982192" w:rsidDel="00821D71" w14:paraId="7D546DBD" w14:textId="6F47D58D" w:rsidTr="00F17A0F">
        <w:trPr>
          <w:del w:id="1323" w:author="Author"/>
        </w:trPr>
        <w:tc>
          <w:tcPr>
            <w:tcW w:w="1075" w:type="dxa"/>
          </w:tcPr>
          <w:p w14:paraId="65289722" w14:textId="24189165" w:rsidR="005F0355" w:rsidRPr="00982192" w:rsidDel="00821D71" w:rsidRDefault="005F0355" w:rsidP="00CE01DA">
            <w:pPr>
              <w:pStyle w:val="NormalWeb"/>
              <w:spacing w:before="170" w:beforeAutospacing="0" w:after="170" w:afterAutospacing="0"/>
              <w:rPr>
                <w:del w:id="1324" w:author="Author"/>
                <w:rFonts w:asciiTheme="minorBidi" w:hAnsiTheme="minorBidi" w:cstheme="minorBidi"/>
                <w:noProof/>
                <w:szCs w:val="17"/>
                <w:lang w:val="fr-FR"/>
              </w:rPr>
            </w:pPr>
            <w:del w:id="132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15]</w:delText>
              </w:r>
            </w:del>
          </w:p>
        </w:tc>
        <w:tc>
          <w:tcPr>
            <w:tcW w:w="5670" w:type="dxa"/>
          </w:tcPr>
          <w:p w14:paraId="613AD941" w14:textId="2DCF6506" w:rsidR="005F0355" w:rsidRPr="00982192" w:rsidDel="00821D71" w:rsidRDefault="005F0355" w:rsidP="00CE01DA">
            <w:pPr>
              <w:pStyle w:val="NormalWeb"/>
              <w:spacing w:before="170" w:beforeAutospacing="0" w:after="170" w:afterAutospacing="0" w:line="276" w:lineRule="auto"/>
              <w:rPr>
                <w:del w:id="1326" w:author="Author"/>
                <w:rFonts w:asciiTheme="minorBidi" w:hAnsiTheme="minorBidi" w:cstheme="minorBidi"/>
                <w:noProof/>
                <w:szCs w:val="17"/>
                <w:lang w:val="fr-FR"/>
              </w:rPr>
            </w:pPr>
            <w:del w:id="1327" w:author="Author">
              <w:r w:rsidRPr="00934B48" w:rsidDel="00821D71">
                <w:rPr>
                  <w:rFonts w:ascii="Arial" w:eastAsia="Times New Roman" w:hAnsi="Arial" w:cs="Arial"/>
                  <w:noProof/>
                  <w:szCs w:val="17"/>
                  <w:lang w:val="fr-FR"/>
                </w:rPr>
                <w:delText>Pour extraire des données imbriquées, les paramètres de requête DOIVENT être utilisés au lieu des chemins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URL</w:delText>
              </w:r>
              <w:r w:rsidRPr="00982192" w:rsidDel="00821D71">
                <w:rPr>
                  <w:rFonts w:asciiTheme="minorBidi" w:eastAsia="Times New Roman" w:hAnsiTheme="minorBidi" w:cstheme="minorBidi"/>
                  <w:noProof/>
                  <w:szCs w:val="17"/>
                  <w:lang w:val="fr-FR"/>
                </w:rPr>
                <w:delText xml:space="preserve">.  </w:delText>
              </w:r>
            </w:del>
          </w:p>
        </w:tc>
        <w:tc>
          <w:tcPr>
            <w:tcW w:w="2515" w:type="dxa"/>
          </w:tcPr>
          <w:p w14:paraId="29AD6DA7" w14:textId="6A7D9847" w:rsidR="005F0355" w:rsidRPr="00982192" w:rsidDel="00821D71" w:rsidRDefault="005F0355" w:rsidP="00CE01DA">
            <w:pPr>
              <w:pStyle w:val="NormalWeb"/>
              <w:spacing w:before="170" w:beforeAutospacing="0" w:after="170" w:afterAutospacing="0"/>
              <w:rPr>
                <w:del w:id="1328" w:author="Author"/>
                <w:rFonts w:asciiTheme="minorBidi" w:hAnsiTheme="minorBidi" w:cstheme="minorBidi"/>
                <w:noProof/>
                <w:szCs w:val="17"/>
                <w:lang w:val="fr-FR"/>
              </w:rPr>
            </w:pPr>
            <w:del w:id="1329" w:author="Author">
              <w:r w:rsidRPr="00982192" w:rsidDel="00821D71">
                <w:rPr>
                  <w:rFonts w:asciiTheme="minorBidi" w:hAnsiTheme="minorBidi" w:cstheme="minorBidi"/>
                  <w:noProof/>
                  <w:szCs w:val="17"/>
                  <w:lang w:val="fr-FR"/>
                </w:rPr>
                <w:delText>AJ, AX, AAJ, AAX</w:delText>
              </w:r>
            </w:del>
          </w:p>
        </w:tc>
      </w:tr>
      <w:tr w:rsidR="005F0355" w:rsidRPr="00982192" w:rsidDel="00821D71" w14:paraId="6E1124C9" w14:textId="2CD91647" w:rsidTr="00F17A0F">
        <w:trPr>
          <w:del w:id="1330" w:author="Author"/>
        </w:trPr>
        <w:tc>
          <w:tcPr>
            <w:tcW w:w="1075" w:type="dxa"/>
          </w:tcPr>
          <w:p w14:paraId="2B02F634" w14:textId="10DA2927" w:rsidR="005F0355" w:rsidRPr="00982192" w:rsidDel="00821D71" w:rsidRDefault="005F0355" w:rsidP="00CE01DA">
            <w:pPr>
              <w:pStyle w:val="NormalWeb"/>
              <w:spacing w:before="170" w:beforeAutospacing="0" w:after="170" w:afterAutospacing="0"/>
              <w:rPr>
                <w:del w:id="1331" w:author="Author"/>
                <w:rFonts w:asciiTheme="minorBidi" w:hAnsiTheme="minorBidi" w:cstheme="minorBidi"/>
                <w:noProof/>
                <w:szCs w:val="17"/>
                <w:lang w:val="fr-FR"/>
              </w:rPr>
            </w:pPr>
            <w:del w:id="133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18]</w:delText>
              </w:r>
            </w:del>
          </w:p>
        </w:tc>
        <w:tc>
          <w:tcPr>
            <w:tcW w:w="5670" w:type="dxa"/>
          </w:tcPr>
          <w:p w14:paraId="2BABFD30" w14:textId="22F23E21" w:rsidR="005F0355" w:rsidRPr="00982192" w:rsidDel="00821D71" w:rsidRDefault="005F0355" w:rsidP="00CE01DA">
            <w:pPr>
              <w:pStyle w:val="NormalWeb"/>
              <w:spacing w:before="170" w:beforeAutospacing="0" w:after="170" w:afterAutospacing="0" w:line="276" w:lineRule="auto"/>
              <w:rPr>
                <w:del w:id="1333" w:author="Author"/>
                <w:rFonts w:asciiTheme="minorBidi" w:hAnsiTheme="minorBidi" w:cstheme="minorBidi"/>
                <w:noProof/>
                <w:szCs w:val="17"/>
                <w:lang w:val="fr-FR"/>
              </w:rPr>
            </w:pPr>
            <w:del w:id="1334" w:author="Author">
              <w:r w:rsidRPr="00934B48" w:rsidDel="00821D71">
                <w:rPr>
                  <w:rFonts w:ascii="Arial" w:eastAsia="Times New Roman" w:hAnsi="Arial" w:cs="Arial"/>
                  <w:noProof/>
                  <w:szCs w:val="17"/>
                  <w:lang w:val="fr-FR"/>
                </w:rPr>
                <w:delText>Les paramètres des noms de ressources, des segments et des requêtes DOIVENT être composés de mots anglais, écrits selon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orthographe anglaise figurant dans le dictionnaire Oxford English Dictiona</w:delText>
              </w:r>
              <w:r w:rsidR="00334310" w:rsidRPr="00934B48" w:rsidDel="00821D71">
                <w:rPr>
                  <w:rFonts w:ascii="Arial" w:eastAsia="Times New Roman" w:hAnsi="Arial" w:cs="Arial"/>
                  <w:noProof/>
                  <w:szCs w:val="17"/>
                  <w:lang w:val="fr-FR"/>
                </w:rPr>
                <w:delText>ry</w:delText>
              </w:r>
              <w:r w:rsidR="00334310" w:rsidDel="00821D71">
                <w:rPr>
                  <w:rFonts w:ascii="Arial" w:eastAsia="Times New Roman" w:hAnsi="Arial" w:cs="Arial"/>
                  <w:noProof/>
                  <w:szCs w:val="17"/>
                  <w:lang w:val="fr-FR"/>
                </w:rPr>
                <w:delText xml:space="preserve">.  </w:delText>
              </w:r>
              <w:r w:rsidR="00334310" w:rsidRPr="00934B48" w:rsidDel="00821D71">
                <w:rPr>
                  <w:rFonts w:ascii="Arial" w:eastAsia="Times New Roman" w:hAnsi="Arial" w:cs="Arial"/>
                  <w:noProof/>
                  <w:szCs w:val="17"/>
                  <w:lang w:val="fr-FR"/>
                </w:rPr>
                <w:delText>Le</w:delText>
              </w:r>
              <w:r w:rsidRPr="00934B48" w:rsidDel="00821D71">
                <w:rPr>
                  <w:rFonts w:ascii="Arial" w:eastAsia="Times New Roman" w:hAnsi="Arial" w:cs="Arial"/>
                  <w:noProof/>
                  <w:szCs w:val="17"/>
                  <w:lang w:val="fr-FR"/>
                </w:rPr>
                <w:delText>s noms de ressources localisés du fait de besoins opérationnels PEUVENT être exprimés dans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autres langues</w:delText>
              </w:r>
              <w:r w:rsidRPr="00982192" w:rsidDel="00821D71">
                <w:rPr>
                  <w:rFonts w:asciiTheme="minorBidi" w:eastAsia="Times New Roman" w:hAnsiTheme="minorBidi" w:cstheme="minorBidi"/>
                  <w:noProof/>
                  <w:szCs w:val="17"/>
                  <w:lang w:val="fr-FR"/>
                </w:rPr>
                <w:delText>.</w:delText>
              </w:r>
            </w:del>
          </w:p>
        </w:tc>
        <w:tc>
          <w:tcPr>
            <w:tcW w:w="2515" w:type="dxa"/>
          </w:tcPr>
          <w:p w14:paraId="001CDB2E" w14:textId="18CA883C" w:rsidR="005F0355" w:rsidRPr="00982192" w:rsidDel="00821D71" w:rsidRDefault="005F0355" w:rsidP="00CE01DA">
            <w:pPr>
              <w:pStyle w:val="NormalWeb"/>
              <w:spacing w:before="170" w:beforeAutospacing="0" w:after="170" w:afterAutospacing="0"/>
              <w:rPr>
                <w:del w:id="1335" w:author="Author"/>
                <w:rFonts w:asciiTheme="minorBidi" w:hAnsiTheme="minorBidi" w:cstheme="minorBidi"/>
                <w:noProof/>
                <w:szCs w:val="17"/>
                <w:lang w:val="fr-FR"/>
              </w:rPr>
            </w:pPr>
            <w:del w:id="1336" w:author="Author">
              <w:r w:rsidRPr="00982192" w:rsidDel="00821D71">
                <w:rPr>
                  <w:rFonts w:asciiTheme="minorBidi" w:hAnsiTheme="minorBidi" w:cstheme="minorBidi"/>
                  <w:noProof/>
                  <w:szCs w:val="17"/>
                  <w:lang w:val="fr-FR"/>
                </w:rPr>
                <w:delText>AJ, AX, AAJ, AAX</w:delText>
              </w:r>
            </w:del>
          </w:p>
        </w:tc>
      </w:tr>
      <w:tr w:rsidR="005F0355" w:rsidRPr="00982192" w:rsidDel="00821D71" w14:paraId="41CE1C16" w14:textId="7BBBD602" w:rsidTr="00F17A0F">
        <w:trPr>
          <w:del w:id="1337" w:author="Author"/>
        </w:trPr>
        <w:tc>
          <w:tcPr>
            <w:tcW w:w="1075" w:type="dxa"/>
          </w:tcPr>
          <w:p w14:paraId="22BD3240" w14:textId="695B7416" w:rsidR="005F0355" w:rsidRPr="00982192" w:rsidDel="00821D71" w:rsidRDefault="005F0355" w:rsidP="00CE01DA">
            <w:pPr>
              <w:pStyle w:val="NormalWeb"/>
              <w:spacing w:before="170" w:beforeAutospacing="0" w:after="170" w:afterAutospacing="0"/>
              <w:rPr>
                <w:del w:id="1338" w:author="Author"/>
                <w:rFonts w:asciiTheme="minorBidi" w:hAnsiTheme="minorBidi" w:cstheme="minorBidi"/>
                <w:noProof/>
                <w:szCs w:val="17"/>
                <w:lang w:val="fr-FR"/>
              </w:rPr>
            </w:pPr>
            <w:del w:id="133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20]</w:delText>
              </w:r>
            </w:del>
          </w:p>
        </w:tc>
        <w:tc>
          <w:tcPr>
            <w:tcW w:w="5670" w:type="dxa"/>
          </w:tcPr>
          <w:p w14:paraId="4F3D9372" w14:textId="793A467B" w:rsidR="005F0355" w:rsidRPr="00982192" w:rsidDel="00821D71" w:rsidRDefault="005F0355" w:rsidP="00CE01DA">
            <w:pPr>
              <w:pStyle w:val="NormalWeb"/>
              <w:spacing w:before="170" w:beforeAutospacing="0" w:after="170" w:afterAutospacing="0" w:line="276" w:lineRule="auto"/>
              <w:rPr>
                <w:del w:id="1340" w:author="Author"/>
                <w:rFonts w:asciiTheme="minorBidi" w:hAnsiTheme="minorBidi" w:cstheme="minorBidi"/>
                <w:noProof/>
                <w:szCs w:val="17"/>
                <w:lang w:val="fr-FR"/>
              </w:rPr>
            </w:pPr>
            <w:del w:id="1341" w:author="Author">
              <w:r w:rsidRPr="00934B48" w:rsidDel="00821D71">
                <w:rPr>
                  <w:rFonts w:ascii="Arial" w:eastAsia="Times New Roman" w:hAnsi="Arial" w:cs="Arial"/>
                  <w:noProof/>
                  <w:szCs w:val="17"/>
                  <w:lang w:val="fr-FR"/>
                </w:rPr>
                <w:delText>Une API Web DOIT prendre en charge la négociation du type de contenu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une façon conforme</w:delText>
              </w:r>
              <w:r w:rsidR="00992C0C" w:rsidRPr="00934B48"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934B48" w:rsidDel="00821D71">
                <w:rPr>
                  <w:rFonts w:ascii="Arial" w:hAnsi="Arial" w:cs="Arial"/>
                  <w:noProof/>
                  <w:lang w:val="fr-FR"/>
                </w:rPr>
                <w:delText>RFC</w:delText>
              </w:r>
              <w:r w:rsidRPr="00934B48" w:rsidDel="00821D71">
                <w:rPr>
                  <w:rFonts w:ascii="Arial" w:hAnsi="Arial" w:cs="Arial"/>
                  <w:noProof/>
                  <w:lang w:val="fr-FR"/>
                </w:rPr>
                <w:delText xml:space="preserve"> 7231 de l</w:delText>
              </w:r>
              <w:r w:rsidR="00BB0A23" w:rsidDel="00821D71">
                <w:rPr>
                  <w:rFonts w:ascii="Arial" w:hAnsi="Arial" w:cs="Arial"/>
                  <w:noProof/>
                  <w:lang w:val="fr-FR"/>
                </w:rPr>
                <w:delText>’</w:delText>
              </w:r>
              <w:r w:rsidRPr="00934B48" w:rsidDel="00821D71">
                <w:rPr>
                  <w:rFonts w:ascii="Arial" w:hAnsi="Arial" w:cs="Arial"/>
                  <w:noProof/>
                  <w:lang w:val="fr-FR"/>
                </w:rPr>
                <w:delText>IETF</w:delText>
              </w:r>
              <w:r w:rsidRPr="00982192" w:rsidDel="00821D71">
                <w:rPr>
                  <w:rFonts w:asciiTheme="minorBidi" w:eastAsia="Times New Roman" w:hAnsiTheme="minorBidi" w:cstheme="minorBidi"/>
                  <w:noProof/>
                  <w:szCs w:val="17"/>
                  <w:lang w:val="fr-FR"/>
                </w:rPr>
                <w:delText>.</w:delText>
              </w:r>
            </w:del>
          </w:p>
        </w:tc>
        <w:tc>
          <w:tcPr>
            <w:tcW w:w="2515" w:type="dxa"/>
          </w:tcPr>
          <w:p w14:paraId="084E6039" w14:textId="10006F55" w:rsidR="005F0355" w:rsidRPr="00982192" w:rsidDel="00821D71" w:rsidRDefault="005F0355" w:rsidP="00CE01DA">
            <w:pPr>
              <w:pStyle w:val="NormalWeb"/>
              <w:spacing w:before="170" w:beforeAutospacing="0" w:after="170" w:afterAutospacing="0"/>
              <w:rPr>
                <w:del w:id="1342" w:author="Author"/>
                <w:rFonts w:asciiTheme="minorBidi" w:hAnsiTheme="minorBidi" w:cstheme="minorBidi"/>
                <w:noProof/>
                <w:szCs w:val="17"/>
                <w:lang w:val="fr-FR"/>
              </w:rPr>
            </w:pPr>
            <w:del w:id="1343" w:author="Author">
              <w:r w:rsidRPr="00982192" w:rsidDel="00821D71">
                <w:rPr>
                  <w:rFonts w:asciiTheme="minorBidi" w:hAnsiTheme="minorBidi" w:cstheme="minorBidi"/>
                  <w:noProof/>
                  <w:szCs w:val="17"/>
                  <w:lang w:val="fr-FR"/>
                </w:rPr>
                <w:delText>AJ, AX, AAJ, AAX</w:delText>
              </w:r>
            </w:del>
          </w:p>
        </w:tc>
      </w:tr>
      <w:tr w:rsidR="00C33BEE" w:rsidRPr="00982192" w:rsidDel="00821D71" w14:paraId="53884DBC" w14:textId="07DE1664" w:rsidTr="00F17A0F">
        <w:trPr>
          <w:del w:id="1344" w:author="Author"/>
        </w:trPr>
        <w:tc>
          <w:tcPr>
            <w:tcW w:w="1075" w:type="dxa"/>
          </w:tcPr>
          <w:p w14:paraId="1B18465F" w14:textId="31D32DA2" w:rsidR="00C33BEE" w:rsidRPr="00982192" w:rsidDel="00821D71" w:rsidRDefault="00C33BEE" w:rsidP="00CE01DA">
            <w:pPr>
              <w:pStyle w:val="NormalWeb"/>
              <w:spacing w:before="170" w:beforeAutospacing="0" w:after="170" w:afterAutospacing="0"/>
              <w:rPr>
                <w:del w:id="1345" w:author="Author"/>
                <w:rFonts w:asciiTheme="minorBidi" w:eastAsia="Times New Roman" w:hAnsiTheme="minorBidi" w:cstheme="minorBidi"/>
                <w:noProof/>
                <w:szCs w:val="17"/>
                <w:lang w:val="fr-FR"/>
              </w:rPr>
            </w:pPr>
            <w:del w:id="134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21]</w:delText>
              </w:r>
            </w:del>
          </w:p>
        </w:tc>
        <w:tc>
          <w:tcPr>
            <w:tcW w:w="5670" w:type="dxa"/>
          </w:tcPr>
          <w:p w14:paraId="0D505DD7" w14:textId="5E9D949C" w:rsidR="00C33BEE" w:rsidRPr="00982192" w:rsidDel="00821D71" w:rsidRDefault="00C33BEE" w:rsidP="00CE01DA">
            <w:pPr>
              <w:pStyle w:val="NormalWeb"/>
              <w:spacing w:before="170" w:beforeAutospacing="0" w:after="170" w:afterAutospacing="0" w:line="276" w:lineRule="auto"/>
              <w:rPr>
                <w:del w:id="1347" w:author="Author"/>
                <w:rFonts w:asciiTheme="minorBidi" w:hAnsiTheme="minorBidi" w:cstheme="minorBidi"/>
                <w:noProof/>
                <w:szCs w:val="17"/>
                <w:lang w:val="fr-FR"/>
              </w:rPr>
            </w:pPr>
            <w:del w:id="1348" w:author="Author">
              <w:r w:rsidRPr="00934B48" w:rsidDel="00821D71">
                <w:rPr>
                  <w:rFonts w:ascii="Arial" w:eastAsia="Times New Roman" w:hAnsi="Arial" w:cs="Arial"/>
                  <w:noProof/>
                  <w:szCs w:val="17"/>
                  <w:lang w:val="fr-FR"/>
                </w:rPr>
                <w:delText xml:space="preserve">Le format JSON DOIT être </w:delText>
              </w:r>
              <w:r w:rsidDel="00821D71">
                <w:rPr>
                  <w:rFonts w:ascii="Arial" w:eastAsia="Times New Roman" w:hAnsi="Arial" w:cs="Arial"/>
                  <w:noProof/>
                  <w:szCs w:val="17"/>
                  <w:lang w:val="fr-FR"/>
                </w:rPr>
                <w:delText>présumé</w:delText>
              </w:r>
              <w:r w:rsidRPr="00934B48" w:rsidDel="00821D71">
                <w:rPr>
                  <w:rFonts w:ascii="Arial" w:eastAsia="Times New Roman" w:hAnsi="Arial" w:cs="Arial"/>
                  <w:noProof/>
                  <w:szCs w:val="17"/>
                  <w:lang w:val="fr-FR"/>
                </w:rPr>
                <w:delText xml:space="preserve"> lorsqu</w:delText>
              </w:r>
              <w:r w:rsidR="003E3D51" w:rsidDel="00821D71">
                <w:rPr>
                  <w:rFonts w:ascii="Arial" w:eastAsia="Times New Roman" w:hAnsi="Arial" w:cs="Arial"/>
                  <w:noProof/>
                  <w:szCs w:val="17"/>
                  <w:lang w:val="fr-FR"/>
                </w:rPr>
                <w:delText xml:space="preserve">e </w:delText>
              </w:r>
              <w:r w:rsidRPr="00934B48" w:rsidDel="00821D71">
                <w:rPr>
                  <w:rFonts w:ascii="Arial" w:eastAsia="Times New Roman" w:hAnsi="Arial" w:cs="Arial"/>
                  <w:noProof/>
                  <w:szCs w:val="17"/>
                  <w:lang w:val="fr-FR"/>
                </w:rPr>
                <w:delText>aucun type de contenu spécifique n</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est demandé</w:delText>
              </w:r>
              <w:r w:rsidRPr="00982192" w:rsidDel="00821D71">
                <w:rPr>
                  <w:rFonts w:asciiTheme="minorBidi" w:eastAsia="Times New Roman" w:hAnsiTheme="minorBidi" w:cstheme="minorBidi"/>
                  <w:noProof/>
                  <w:szCs w:val="17"/>
                  <w:lang w:val="fr-FR"/>
                </w:rPr>
                <w:delText>.</w:delText>
              </w:r>
            </w:del>
          </w:p>
        </w:tc>
        <w:tc>
          <w:tcPr>
            <w:tcW w:w="2515" w:type="dxa"/>
          </w:tcPr>
          <w:p w14:paraId="5F2CC4D7" w14:textId="648971C2" w:rsidR="00C33BEE" w:rsidRPr="00982192" w:rsidDel="00821D71" w:rsidRDefault="00C33BEE" w:rsidP="00CE01DA">
            <w:pPr>
              <w:pStyle w:val="NormalWeb"/>
              <w:spacing w:before="170" w:beforeAutospacing="0" w:after="170" w:afterAutospacing="0"/>
              <w:rPr>
                <w:del w:id="1349" w:author="Author"/>
                <w:rFonts w:asciiTheme="minorBidi" w:hAnsiTheme="minorBidi" w:cstheme="minorBidi"/>
                <w:noProof/>
                <w:szCs w:val="17"/>
                <w:lang w:val="fr-FR"/>
              </w:rPr>
            </w:pPr>
            <w:del w:id="1350" w:author="Author">
              <w:r w:rsidRPr="00982192" w:rsidDel="00821D71">
                <w:rPr>
                  <w:rFonts w:asciiTheme="minorBidi" w:hAnsiTheme="minorBidi" w:cstheme="minorBidi"/>
                  <w:noProof/>
                  <w:szCs w:val="17"/>
                  <w:lang w:val="fr-FR"/>
                </w:rPr>
                <w:delText>AJ, AX, AAJ, AAX</w:delText>
              </w:r>
            </w:del>
          </w:p>
        </w:tc>
      </w:tr>
      <w:tr w:rsidR="00C33BEE" w:rsidRPr="00982192" w:rsidDel="00821D71" w14:paraId="3F5145A5" w14:textId="76A98B36" w:rsidTr="00F17A0F">
        <w:trPr>
          <w:del w:id="1351" w:author="Author"/>
        </w:trPr>
        <w:tc>
          <w:tcPr>
            <w:tcW w:w="1075" w:type="dxa"/>
          </w:tcPr>
          <w:p w14:paraId="2F1B1923" w14:textId="5245BBDE" w:rsidR="00C33BEE" w:rsidRPr="00982192" w:rsidDel="00821D71" w:rsidRDefault="00C33BEE" w:rsidP="00CE01DA">
            <w:pPr>
              <w:pStyle w:val="NormalWeb"/>
              <w:spacing w:before="170" w:beforeAutospacing="0" w:after="170" w:afterAutospacing="0"/>
              <w:rPr>
                <w:del w:id="1352" w:author="Author"/>
                <w:rFonts w:asciiTheme="minorBidi" w:hAnsiTheme="minorBidi" w:cstheme="minorBidi"/>
                <w:noProof/>
                <w:szCs w:val="17"/>
                <w:lang w:val="fr-FR"/>
              </w:rPr>
            </w:pPr>
            <w:del w:id="135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27]</w:delText>
              </w:r>
            </w:del>
          </w:p>
        </w:tc>
        <w:tc>
          <w:tcPr>
            <w:tcW w:w="5670" w:type="dxa"/>
          </w:tcPr>
          <w:p w14:paraId="3DA02683" w14:textId="4DCF69B6" w:rsidR="00C33BEE" w:rsidRPr="00982192" w:rsidDel="00821D71" w:rsidRDefault="00C33BEE" w:rsidP="00CE01DA">
            <w:pPr>
              <w:spacing w:before="170" w:after="170" w:line="276" w:lineRule="auto"/>
              <w:rPr>
                <w:del w:id="1354" w:author="Author"/>
                <w:rFonts w:asciiTheme="minorBidi" w:eastAsia="Times New Roman" w:hAnsiTheme="minorBidi" w:cstheme="minorBidi"/>
                <w:noProof/>
                <w:szCs w:val="17"/>
                <w:lang w:val="fr-FR"/>
              </w:rPr>
            </w:pPr>
            <w:del w:id="1355" w:author="Author">
              <w:r w:rsidRPr="00934B48" w:rsidDel="00821D71">
                <w:rPr>
                  <w:rFonts w:ascii="Arial" w:eastAsia="Times New Roman" w:hAnsi="Arial" w:cs="Arial"/>
                  <w:noProof/>
                  <w:szCs w:val="17"/>
                  <w:lang w:val="fr-FR"/>
                </w:rPr>
                <w:delText xml:space="preserve">Une API </w:delText>
              </w:r>
              <w:r w:rsidRPr="00934B48" w:rsidDel="00821D71">
                <w:rPr>
                  <w:rFonts w:ascii="Arial" w:hAnsi="Arial" w:cs="Arial"/>
                  <w:noProof/>
                  <w:lang w:val="fr-FR"/>
                </w:rPr>
                <w:delText>Web DOIT prendre en charge au moins</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XML</w:delText>
              </w:r>
              <w:r w:rsidRPr="00934B48" w:rsidDel="00821D71">
                <w:rPr>
                  <w:rFonts w:ascii="Arial" w:hAnsi="Arial" w:cs="Arial"/>
                  <w:noProof/>
                  <w:lang w:val="fr-FR"/>
                </w:rPr>
                <w:delText xml:space="preserve"> ou</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JSO</w:delText>
              </w:r>
              <w:r w:rsidRPr="00934B48" w:rsidDel="00821D71">
                <w:rPr>
                  <w:rFonts w:ascii="Arial" w:hAnsi="Arial" w:cs="Arial"/>
                  <w:noProof/>
                  <w:lang w:val="fr-FR"/>
                </w:rPr>
                <w:delText>N</w:delText>
              </w:r>
              <w:r w:rsidRPr="00934B48" w:rsidDel="00821D71">
                <w:rPr>
                  <w:rFonts w:ascii="Arial" w:hAnsi="Arial" w:cs="Arial"/>
                  <w:noProof/>
                  <w:szCs w:val="17"/>
                  <w:lang w:val="fr-FR"/>
                </w:rPr>
                <w:delText>.</w:delText>
              </w:r>
            </w:del>
          </w:p>
        </w:tc>
        <w:tc>
          <w:tcPr>
            <w:tcW w:w="2515" w:type="dxa"/>
          </w:tcPr>
          <w:p w14:paraId="43F23E6A" w14:textId="7EB1662B" w:rsidR="00C33BEE" w:rsidRPr="00982192" w:rsidDel="00821D71" w:rsidRDefault="00C33BEE" w:rsidP="00CE01DA">
            <w:pPr>
              <w:pStyle w:val="NormalWeb"/>
              <w:spacing w:before="170" w:beforeAutospacing="0" w:after="170" w:afterAutospacing="0"/>
              <w:rPr>
                <w:del w:id="1356" w:author="Author"/>
                <w:rFonts w:asciiTheme="minorBidi" w:hAnsiTheme="minorBidi" w:cstheme="minorBidi"/>
                <w:noProof/>
                <w:szCs w:val="17"/>
                <w:lang w:val="fr-FR"/>
              </w:rPr>
            </w:pPr>
            <w:del w:id="1357" w:author="Author">
              <w:r w:rsidRPr="00982192" w:rsidDel="00821D71">
                <w:rPr>
                  <w:rFonts w:asciiTheme="minorBidi" w:hAnsiTheme="minorBidi" w:cstheme="minorBidi"/>
                  <w:noProof/>
                  <w:szCs w:val="17"/>
                  <w:lang w:val="fr-FR"/>
                </w:rPr>
                <w:delText>AJ, AX, AAJ, AAX</w:delText>
              </w:r>
            </w:del>
          </w:p>
        </w:tc>
      </w:tr>
      <w:tr w:rsidR="00C33BEE" w:rsidRPr="00982192" w:rsidDel="00821D71" w14:paraId="76A24C97" w14:textId="2D6D4E31" w:rsidTr="00F17A0F">
        <w:trPr>
          <w:del w:id="1358" w:author="Author"/>
        </w:trPr>
        <w:tc>
          <w:tcPr>
            <w:tcW w:w="1075" w:type="dxa"/>
          </w:tcPr>
          <w:p w14:paraId="2BE99C51" w14:textId="40162924" w:rsidR="00C33BEE" w:rsidRPr="00982192" w:rsidDel="00821D71" w:rsidRDefault="00C33BEE" w:rsidP="00CE01DA">
            <w:pPr>
              <w:pStyle w:val="NormalWeb"/>
              <w:spacing w:before="170" w:beforeAutospacing="0" w:after="170" w:afterAutospacing="0"/>
              <w:rPr>
                <w:del w:id="1359" w:author="Author"/>
                <w:rFonts w:asciiTheme="minorBidi" w:hAnsiTheme="minorBidi" w:cstheme="minorBidi"/>
                <w:noProof/>
                <w:szCs w:val="17"/>
                <w:lang w:val="fr-FR"/>
              </w:rPr>
            </w:pPr>
            <w:del w:id="136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28]</w:delText>
              </w:r>
            </w:del>
          </w:p>
        </w:tc>
        <w:tc>
          <w:tcPr>
            <w:tcW w:w="5670" w:type="dxa"/>
          </w:tcPr>
          <w:p w14:paraId="3C1E8CF1" w14:textId="63A7FD13" w:rsidR="00C33BEE" w:rsidRPr="00982192" w:rsidDel="00821D71" w:rsidRDefault="00C33BEE" w:rsidP="00CE01DA">
            <w:pPr>
              <w:pStyle w:val="NormalWeb"/>
              <w:spacing w:before="170" w:beforeAutospacing="0" w:after="170" w:afterAutospacing="0" w:line="276" w:lineRule="auto"/>
              <w:rPr>
                <w:del w:id="1361" w:author="Author"/>
                <w:rFonts w:asciiTheme="minorBidi" w:eastAsia="Times New Roman" w:hAnsiTheme="minorBidi" w:cstheme="minorBidi"/>
                <w:noProof/>
                <w:szCs w:val="17"/>
                <w:lang w:val="fr-FR"/>
              </w:rPr>
            </w:pPr>
            <w:del w:id="1362" w:author="Author">
              <w:r w:rsidRPr="00934B48" w:rsidDel="00821D71">
                <w:rPr>
                  <w:rFonts w:ascii="Arial" w:eastAsia="Times New Roman" w:hAnsi="Arial" w:cs="Arial"/>
                  <w:noProof/>
                  <w:szCs w:val="17"/>
                  <w:lang w:val="fr-FR"/>
                </w:rPr>
                <w:delText xml:space="preserve">Les méthodes HTTP DOIVENT se limiter aux méthodes HTTP standard </w:delText>
              </w:r>
              <w:r w:rsidRPr="00374F9C" w:rsidDel="00821D71">
                <w:rPr>
                  <w:rFonts w:ascii="Courier New" w:eastAsia="Times New Roman" w:hAnsi="Courier New" w:cs="Courier New"/>
                  <w:noProof/>
                  <w:szCs w:val="17"/>
                  <w:lang w:val="fr-FR"/>
                </w:rPr>
                <w:delText>POST</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GET</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PUT</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DELETE</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OPTIONS</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PATCH</w:delText>
              </w:r>
              <w:r w:rsidRPr="00934B48"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TRACE</w:delText>
              </w:r>
              <w:r w:rsidRPr="00934B48" w:rsidDel="00821D71">
                <w:rPr>
                  <w:rFonts w:ascii="Arial" w:eastAsia="Times New Roman" w:hAnsi="Arial" w:cs="Arial"/>
                  <w:noProof/>
                  <w:szCs w:val="17"/>
                  <w:lang w:val="fr-FR"/>
                </w:rPr>
                <w:delText xml:space="preserve"> et </w:delText>
              </w:r>
              <w:r w:rsidRPr="00374F9C" w:rsidDel="00821D71">
                <w:rPr>
                  <w:rFonts w:ascii="Courier New" w:eastAsia="Times New Roman" w:hAnsi="Courier New" w:cs="Courier New"/>
                  <w:noProof/>
                  <w:szCs w:val="17"/>
                  <w:lang w:val="fr-FR"/>
                </w:rPr>
                <w:delText>HEAD</w:delText>
              </w:r>
              <w:r w:rsidRPr="00934B48" w:rsidDel="00821D71">
                <w:rPr>
                  <w:rFonts w:ascii="Arial" w:eastAsia="Times New Roman" w:hAnsi="Arial" w:cs="Arial"/>
                  <w:noProof/>
                  <w:szCs w:val="17"/>
                  <w:lang w:val="fr-FR"/>
                </w:rPr>
                <w:delText>, spécifiées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7231 et 5789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del>
          </w:p>
        </w:tc>
        <w:tc>
          <w:tcPr>
            <w:tcW w:w="2515" w:type="dxa"/>
          </w:tcPr>
          <w:p w14:paraId="7B11D842" w14:textId="4EEE778D" w:rsidR="00C33BEE" w:rsidRPr="00982192" w:rsidDel="00821D71" w:rsidRDefault="00C33BEE" w:rsidP="00CE01DA">
            <w:pPr>
              <w:pStyle w:val="NormalWeb"/>
              <w:spacing w:before="170" w:beforeAutospacing="0" w:after="170" w:afterAutospacing="0"/>
              <w:rPr>
                <w:del w:id="1363" w:author="Author"/>
                <w:rFonts w:asciiTheme="minorBidi" w:hAnsiTheme="minorBidi" w:cstheme="minorBidi"/>
                <w:noProof/>
                <w:szCs w:val="17"/>
                <w:lang w:val="fr-FR"/>
              </w:rPr>
            </w:pPr>
            <w:del w:id="1364" w:author="Author">
              <w:r w:rsidRPr="00982192" w:rsidDel="00821D71">
                <w:rPr>
                  <w:rFonts w:asciiTheme="minorBidi" w:hAnsiTheme="minorBidi" w:cstheme="minorBidi"/>
                  <w:noProof/>
                  <w:szCs w:val="17"/>
                  <w:lang w:val="fr-FR"/>
                </w:rPr>
                <w:delText>AJ, AX, AAJ, AAX</w:delText>
              </w:r>
            </w:del>
          </w:p>
        </w:tc>
      </w:tr>
      <w:tr w:rsidR="00C33BEE" w:rsidRPr="00982192" w:rsidDel="00821D71" w14:paraId="499BCFBF" w14:textId="23F4140F" w:rsidTr="00F17A0F">
        <w:trPr>
          <w:del w:id="1365" w:author="Author"/>
        </w:trPr>
        <w:tc>
          <w:tcPr>
            <w:tcW w:w="1075" w:type="dxa"/>
          </w:tcPr>
          <w:p w14:paraId="4B613D5B" w14:textId="478CC6BA" w:rsidR="00C33BEE" w:rsidRPr="00982192" w:rsidDel="00821D71" w:rsidRDefault="00C33BEE" w:rsidP="00CE01DA">
            <w:pPr>
              <w:pStyle w:val="NormalWeb"/>
              <w:spacing w:before="170" w:beforeAutospacing="0" w:after="170" w:afterAutospacing="0"/>
              <w:rPr>
                <w:del w:id="1366" w:author="Author"/>
                <w:rFonts w:asciiTheme="minorBidi" w:hAnsiTheme="minorBidi" w:cstheme="minorBidi"/>
                <w:noProof/>
                <w:szCs w:val="17"/>
                <w:lang w:val="fr-FR"/>
              </w:rPr>
            </w:pPr>
            <w:del w:id="136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33]</w:delText>
              </w:r>
            </w:del>
          </w:p>
        </w:tc>
        <w:tc>
          <w:tcPr>
            <w:tcW w:w="5670" w:type="dxa"/>
          </w:tcPr>
          <w:p w14:paraId="6C7BB9AD" w14:textId="01404663" w:rsidR="00C33BEE" w:rsidRPr="00982192" w:rsidDel="00821D71" w:rsidRDefault="00C33BEE" w:rsidP="00CE01DA">
            <w:pPr>
              <w:pStyle w:val="NormalWeb"/>
              <w:spacing w:before="170" w:beforeAutospacing="0" w:after="170" w:afterAutospacing="0" w:line="276" w:lineRule="auto"/>
              <w:rPr>
                <w:del w:id="1368" w:author="Author"/>
                <w:rFonts w:asciiTheme="minorBidi" w:eastAsia="Times New Roman" w:hAnsiTheme="minorBidi" w:cstheme="minorBidi"/>
                <w:noProof/>
                <w:szCs w:val="17"/>
                <w:lang w:val="fr-FR"/>
              </w:rPr>
            </w:pPr>
            <w:del w:id="1369" w:author="Author">
              <w:r w:rsidRPr="00BA00A6" w:rsidDel="00821D71">
                <w:rPr>
                  <w:rFonts w:ascii="Arial" w:eastAsia="Times New Roman" w:hAnsi="Arial" w:cs="Arial"/>
                  <w:noProof/>
                  <w:szCs w:val="17"/>
                  <w:lang w:val="fr-FR"/>
                </w:rPr>
                <w:delText>Pour un point de terminaison qui apporte une ressource unique, si aucune ressource n</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 xml:space="preserve">est trouvée, la méthode </w:delText>
              </w:r>
              <w:r w:rsidRPr="00374F9C" w:rsidDel="00821D71">
                <w:rPr>
                  <w:rFonts w:ascii="Courier New" w:eastAsia="Times New Roman" w:hAnsi="Courier New" w:cs="Courier New"/>
                  <w:noProof/>
                  <w:szCs w:val="17"/>
                  <w:lang w:val="fr-FR"/>
                </w:rPr>
                <w:delText>GET</w:delText>
              </w:r>
              <w:r w:rsidRPr="00BA00A6"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404 Not Found</w:delText>
              </w:r>
              <w:r w:rsidRPr="00BA00A6" w:rsidDel="00821D71">
                <w:rPr>
                  <w:rFonts w:ascii="Arial" w:eastAsia="Times New Roman" w:hAnsi="Arial" w:cs="Arial"/>
                  <w:noProof/>
                  <w:szCs w:val="17"/>
                  <w:lang w:val="fr-FR"/>
                </w:rPr>
                <w:delText>”.  Les points de terminaison qui renvoient des listes de ressources indiqueront simplement une liste vide</w:delText>
              </w:r>
              <w:r w:rsidRPr="00982192" w:rsidDel="00821D71">
                <w:rPr>
                  <w:rFonts w:eastAsia="Times New Roman" w:cs="Arial"/>
                  <w:noProof/>
                  <w:szCs w:val="17"/>
                  <w:lang w:val="fr-FR"/>
                </w:rPr>
                <w:delText>.</w:delText>
              </w:r>
            </w:del>
          </w:p>
        </w:tc>
        <w:tc>
          <w:tcPr>
            <w:tcW w:w="2515" w:type="dxa"/>
          </w:tcPr>
          <w:p w14:paraId="618F1815" w14:textId="34BBCEAA" w:rsidR="00C33BEE" w:rsidRPr="00982192" w:rsidDel="00821D71" w:rsidRDefault="00C33BEE" w:rsidP="00CE01DA">
            <w:pPr>
              <w:pStyle w:val="NormalWeb"/>
              <w:spacing w:before="170" w:beforeAutospacing="0" w:after="170" w:afterAutospacing="0"/>
              <w:rPr>
                <w:del w:id="1370" w:author="Author"/>
                <w:rFonts w:asciiTheme="minorBidi" w:hAnsiTheme="minorBidi" w:cstheme="minorBidi"/>
                <w:noProof/>
                <w:szCs w:val="17"/>
                <w:lang w:val="fr-FR"/>
              </w:rPr>
            </w:pPr>
            <w:del w:id="1371" w:author="Author">
              <w:r w:rsidRPr="00982192" w:rsidDel="00821D71">
                <w:rPr>
                  <w:rFonts w:asciiTheme="minorBidi" w:hAnsiTheme="minorBidi" w:cstheme="minorBidi"/>
                  <w:noProof/>
                  <w:szCs w:val="17"/>
                  <w:lang w:val="fr-FR"/>
                </w:rPr>
                <w:delText>AJ, AX, AAJ, AAX</w:delText>
              </w:r>
            </w:del>
          </w:p>
        </w:tc>
      </w:tr>
      <w:tr w:rsidR="00C33BEE" w:rsidRPr="00982192" w:rsidDel="00821D71" w14:paraId="2DD9D318" w14:textId="5AEA8685" w:rsidTr="00F17A0F">
        <w:trPr>
          <w:del w:id="1372" w:author="Author"/>
        </w:trPr>
        <w:tc>
          <w:tcPr>
            <w:tcW w:w="1075" w:type="dxa"/>
          </w:tcPr>
          <w:p w14:paraId="797D9E5C" w14:textId="1D638517" w:rsidR="00C33BEE" w:rsidRPr="00982192" w:rsidDel="00821D71" w:rsidRDefault="00C33BEE" w:rsidP="00CE01DA">
            <w:pPr>
              <w:pStyle w:val="NormalWeb"/>
              <w:spacing w:before="170" w:beforeAutospacing="0" w:after="170" w:afterAutospacing="0"/>
              <w:rPr>
                <w:del w:id="1373" w:author="Author"/>
                <w:rFonts w:asciiTheme="minorBidi" w:hAnsiTheme="minorBidi" w:cstheme="minorBidi"/>
                <w:noProof/>
                <w:szCs w:val="17"/>
                <w:lang w:val="fr-FR"/>
              </w:rPr>
            </w:pPr>
            <w:del w:id="137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34]</w:delText>
              </w:r>
            </w:del>
          </w:p>
        </w:tc>
        <w:tc>
          <w:tcPr>
            <w:tcW w:w="5670" w:type="dxa"/>
          </w:tcPr>
          <w:p w14:paraId="633136AA" w14:textId="36313E2E" w:rsidR="00C33BEE" w:rsidRPr="00982192" w:rsidDel="00821D71" w:rsidRDefault="00C33BEE" w:rsidP="00CE01DA">
            <w:pPr>
              <w:pStyle w:val="NormalWeb"/>
              <w:spacing w:before="170" w:beforeAutospacing="0" w:after="170" w:afterAutospacing="0" w:line="276" w:lineRule="auto"/>
              <w:rPr>
                <w:del w:id="1375" w:author="Author"/>
                <w:rFonts w:asciiTheme="minorBidi" w:eastAsia="Times New Roman" w:hAnsiTheme="minorBidi" w:cstheme="minorBidi"/>
                <w:noProof/>
                <w:szCs w:val="17"/>
                <w:lang w:val="fr-FR"/>
              </w:rPr>
            </w:pPr>
            <w:del w:id="1376" w:author="Author">
              <w:r w:rsidRPr="00C33BEE"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extraction d</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 xml:space="preserve">une ressource aboutit, la méthode </w:delText>
              </w:r>
              <w:r w:rsidRPr="00374F9C" w:rsidDel="00821D71">
                <w:rPr>
                  <w:rFonts w:ascii="Courier New" w:eastAsia="Times New Roman" w:hAnsi="Courier New" w:cs="Courier New"/>
                  <w:noProof/>
                  <w:szCs w:val="17"/>
                  <w:lang w:val="fr-FR"/>
                </w:rPr>
                <w:delText>GET</w:delText>
              </w:r>
              <w:r w:rsidRPr="00C33BEE" w:rsidDel="00821D71">
                <w:rPr>
                  <w:rFonts w:ascii="Arial" w:eastAsia="Times New Roman" w:hAnsi="Arial" w:cs="Arial"/>
                  <w:noProof/>
                  <w:szCs w:val="17"/>
                  <w:lang w:val="fr-FR"/>
                </w:rPr>
                <w:delText xml:space="preserve"> DOIT renvoyer </w:delText>
              </w:r>
              <w:r w:rsidR="0053517A" w:rsidRPr="00A21BF0" w:rsidDel="00821D71">
                <w:rPr>
                  <w:rFonts w:asciiTheme="minorBidi" w:eastAsia="Times New Roman" w:hAnsiTheme="minorBidi" w:cstheme="minorBidi"/>
                  <w:szCs w:val="17"/>
                  <w:lang w:val="fr-FR"/>
                </w:rPr>
                <w:delText>"</w:delText>
              </w:r>
              <w:r w:rsidRPr="00374F9C" w:rsidDel="00821D71">
                <w:rPr>
                  <w:rFonts w:ascii="Courier New" w:eastAsia="Times New Roman" w:hAnsi="Courier New" w:cs="Courier New"/>
                  <w:noProof/>
                  <w:szCs w:val="17"/>
                  <w:lang w:val="fr-FR"/>
                </w:rPr>
                <w:delText>200</w:delText>
              </w:r>
              <w:r w:rsidR="00555419" w:rsidRPr="00374F9C" w:rsidDel="00821D71">
                <w:rPr>
                  <w:rFonts w:ascii="Courier New" w:eastAsia="Times New Roman" w:hAnsi="Courier New" w:cs="Courier New"/>
                  <w:noProof/>
                  <w:szCs w:val="17"/>
                  <w:lang w:val="fr-FR"/>
                </w:rPr>
                <w:delText> </w:delText>
              </w:r>
              <w:r w:rsidRPr="00374F9C" w:rsidDel="00821D71">
                <w:rPr>
                  <w:rFonts w:ascii="Courier New" w:eastAsia="Times New Roman" w:hAnsi="Courier New" w:cs="Courier New"/>
                  <w:noProof/>
                  <w:szCs w:val="17"/>
                  <w:lang w:val="fr-FR"/>
                </w:rPr>
                <w:delText>OK</w:delText>
              </w:r>
              <w:r w:rsidR="0053517A" w:rsidRPr="00A21BF0" w:rsidDel="00821D71">
                <w:rPr>
                  <w:rFonts w:asciiTheme="minorBidi" w:eastAsia="Times New Roman" w:hAnsiTheme="minorBidi" w:cstheme="minorBidi"/>
                  <w:szCs w:val="17"/>
                  <w:lang w:val="fr-FR"/>
                </w:rPr>
                <w:delText>"</w:delText>
              </w:r>
              <w:r w:rsidRPr="00C33BEE" w:rsidDel="00821D71">
                <w:rPr>
                  <w:rFonts w:ascii="Arial" w:eastAsia="Times New Roman" w:hAnsi="Arial" w:cs="Arial"/>
                  <w:noProof/>
                  <w:szCs w:val="17"/>
                  <w:lang w:val="fr-FR"/>
                </w:rPr>
                <w:delText>.</w:delText>
              </w:r>
            </w:del>
          </w:p>
        </w:tc>
        <w:tc>
          <w:tcPr>
            <w:tcW w:w="2515" w:type="dxa"/>
          </w:tcPr>
          <w:p w14:paraId="720B12B6" w14:textId="09FA1B00" w:rsidR="00C33BEE" w:rsidRPr="00982192" w:rsidDel="00821D71" w:rsidRDefault="00C33BEE" w:rsidP="00CE01DA">
            <w:pPr>
              <w:pStyle w:val="NormalWeb"/>
              <w:spacing w:before="170" w:beforeAutospacing="0" w:after="170" w:afterAutospacing="0"/>
              <w:rPr>
                <w:del w:id="1377" w:author="Author"/>
                <w:rFonts w:asciiTheme="minorBidi" w:hAnsiTheme="minorBidi" w:cstheme="minorBidi"/>
                <w:noProof/>
                <w:szCs w:val="17"/>
                <w:lang w:val="fr-FR"/>
              </w:rPr>
            </w:pPr>
            <w:del w:id="1378" w:author="Author">
              <w:r w:rsidRPr="00982192" w:rsidDel="00821D71">
                <w:rPr>
                  <w:rFonts w:asciiTheme="minorBidi" w:hAnsiTheme="minorBidi" w:cstheme="minorBidi"/>
                  <w:noProof/>
                  <w:szCs w:val="17"/>
                  <w:lang w:val="fr-FR"/>
                </w:rPr>
                <w:delText>AJ, AX, AAJ, AAX</w:delText>
              </w:r>
            </w:del>
          </w:p>
        </w:tc>
      </w:tr>
      <w:tr w:rsidR="00C33BEE" w:rsidRPr="00982192" w:rsidDel="00821D71" w14:paraId="5D732032" w14:textId="66D4A9E9" w:rsidTr="00F17A0F">
        <w:trPr>
          <w:del w:id="1379" w:author="Author"/>
        </w:trPr>
        <w:tc>
          <w:tcPr>
            <w:tcW w:w="1075" w:type="dxa"/>
          </w:tcPr>
          <w:p w14:paraId="02DF4266" w14:textId="16783819" w:rsidR="00C33BEE" w:rsidRPr="00982192" w:rsidDel="00821D71" w:rsidRDefault="00C33BEE" w:rsidP="00CE01DA">
            <w:pPr>
              <w:pStyle w:val="NormalWeb"/>
              <w:spacing w:before="170" w:beforeAutospacing="0" w:after="170" w:afterAutospacing="0"/>
              <w:rPr>
                <w:del w:id="1380" w:author="Author"/>
                <w:rFonts w:asciiTheme="minorBidi" w:eastAsia="Times New Roman" w:hAnsiTheme="minorBidi" w:cstheme="minorBidi"/>
                <w:noProof/>
                <w:szCs w:val="17"/>
                <w:lang w:val="fr-FR"/>
              </w:rPr>
            </w:pPr>
            <w:del w:id="138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35]</w:delText>
              </w:r>
            </w:del>
          </w:p>
        </w:tc>
        <w:tc>
          <w:tcPr>
            <w:tcW w:w="5670" w:type="dxa"/>
          </w:tcPr>
          <w:p w14:paraId="4A02E7C5" w14:textId="08067F25" w:rsidR="00C33BEE" w:rsidRPr="00982192" w:rsidDel="00821D71" w:rsidRDefault="00C33BEE" w:rsidP="00CE01DA">
            <w:pPr>
              <w:spacing w:before="170" w:after="170" w:line="276" w:lineRule="auto"/>
              <w:rPr>
                <w:del w:id="1382" w:author="Author"/>
                <w:rFonts w:asciiTheme="minorBidi" w:eastAsia="Times New Roman" w:hAnsiTheme="minorBidi" w:cstheme="minorBidi"/>
                <w:noProof/>
                <w:szCs w:val="17"/>
                <w:lang w:val="fr-FR"/>
              </w:rPr>
            </w:pPr>
            <w:del w:id="1383" w:author="Author">
              <w:r w:rsidRPr="0057659F" w:rsidDel="00821D71">
                <w:rPr>
                  <w:rFonts w:ascii="Arial" w:eastAsia="Times New Roman" w:hAnsi="Arial" w:cs="Arial"/>
                  <w:noProof/>
                  <w:szCs w:val="17"/>
                  <w:lang w:val="fr-FR"/>
                </w:rPr>
                <w:delText xml:space="preserve">Une requête </w:delText>
              </w:r>
              <w:r w:rsidRPr="00374F9C" w:rsidDel="00821D71">
                <w:rPr>
                  <w:rFonts w:ascii="Courier New" w:eastAsia="Times New Roman" w:hAnsi="Courier New" w:cs="Courier New"/>
                  <w:noProof/>
                  <w:szCs w:val="17"/>
                  <w:lang w:val="fr-FR"/>
                </w:rPr>
                <w:delText>GET</w:delText>
              </w:r>
              <w:r w:rsidRPr="0057659F" w:rsidDel="00821D71">
                <w:rPr>
                  <w:rFonts w:ascii="Arial" w:eastAsia="Times New Roman" w:hAnsi="Arial" w:cs="Arial"/>
                  <w:noProof/>
                  <w:szCs w:val="17"/>
                  <w:lang w:val="fr-FR"/>
                </w:rPr>
                <w:delText xml:space="preserve"> DOIT être idempotente.</w:delText>
              </w:r>
            </w:del>
          </w:p>
        </w:tc>
        <w:tc>
          <w:tcPr>
            <w:tcW w:w="2515" w:type="dxa"/>
          </w:tcPr>
          <w:p w14:paraId="6C824A8E" w14:textId="7F011020" w:rsidR="00C33BEE" w:rsidRPr="00982192" w:rsidDel="00821D71" w:rsidRDefault="00C33BEE" w:rsidP="00CE01DA">
            <w:pPr>
              <w:pStyle w:val="NormalWeb"/>
              <w:spacing w:before="170" w:beforeAutospacing="0" w:after="170" w:afterAutospacing="0"/>
              <w:rPr>
                <w:del w:id="1384" w:author="Author"/>
                <w:rFonts w:asciiTheme="minorBidi" w:hAnsiTheme="minorBidi" w:cstheme="minorBidi"/>
                <w:noProof/>
                <w:szCs w:val="17"/>
                <w:lang w:val="fr-FR"/>
              </w:rPr>
            </w:pPr>
            <w:del w:id="1385" w:author="Author">
              <w:r w:rsidRPr="00982192" w:rsidDel="00821D71">
                <w:rPr>
                  <w:rFonts w:asciiTheme="minorBidi" w:hAnsiTheme="minorBidi" w:cstheme="minorBidi"/>
                  <w:noProof/>
                  <w:szCs w:val="17"/>
                  <w:lang w:val="fr-FR"/>
                </w:rPr>
                <w:delText>AJ, AX, AAJ, AAX</w:delText>
              </w:r>
            </w:del>
          </w:p>
        </w:tc>
      </w:tr>
      <w:tr w:rsidR="00C33BEE" w:rsidRPr="00982192" w:rsidDel="00821D71" w14:paraId="0A77804D" w14:textId="570332F9" w:rsidTr="00F17A0F">
        <w:trPr>
          <w:del w:id="1386" w:author="Author"/>
        </w:trPr>
        <w:tc>
          <w:tcPr>
            <w:tcW w:w="1075" w:type="dxa"/>
          </w:tcPr>
          <w:p w14:paraId="188406AE" w14:textId="44844C6D" w:rsidR="00C33BEE" w:rsidRPr="00982192" w:rsidDel="00821D71" w:rsidRDefault="00C33BEE" w:rsidP="00CE01DA">
            <w:pPr>
              <w:pStyle w:val="NormalWeb"/>
              <w:spacing w:before="170" w:beforeAutospacing="0" w:after="170" w:afterAutospacing="0"/>
              <w:rPr>
                <w:del w:id="1387" w:author="Author"/>
                <w:rFonts w:asciiTheme="minorBidi" w:hAnsiTheme="minorBidi" w:cstheme="minorBidi"/>
                <w:noProof/>
                <w:szCs w:val="17"/>
                <w:lang w:val="fr-FR"/>
              </w:rPr>
            </w:pPr>
            <w:del w:id="138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37]</w:delText>
              </w:r>
            </w:del>
          </w:p>
        </w:tc>
        <w:tc>
          <w:tcPr>
            <w:tcW w:w="5670" w:type="dxa"/>
          </w:tcPr>
          <w:p w14:paraId="1C00F537" w14:textId="0BD8EB31" w:rsidR="00C33BEE" w:rsidRPr="00982192" w:rsidDel="00821D71" w:rsidRDefault="00C33BEE" w:rsidP="00CE01DA">
            <w:pPr>
              <w:spacing w:before="170" w:after="170" w:line="276" w:lineRule="auto"/>
              <w:rPr>
                <w:del w:id="1389" w:author="Author"/>
                <w:rFonts w:asciiTheme="minorBidi" w:eastAsia="Times New Roman" w:hAnsiTheme="minorBidi" w:cstheme="minorBidi"/>
                <w:noProof/>
                <w:szCs w:val="17"/>
                <w:lang w:val="fr-FR"/>
              </w:rPr>
            </w:pPr>
            <w:del w:id="1390" w:author="Author">
              <w:r w:rsidRPr="0057659F" w:rsidDel="00821D71">
                <w:rPr>
                  <w:rFonts w:ascii="Arial" w:eastAsia="Times New Roman" w:hAnsi="Arial" w:cs="Arial"/>
                  <w:noProof/>
                  <w:szCs w:val="17"/>
                  <w:lang w:val="fr-FR"/>
                </w:rPr>
                <w:delText xml:space="preserve">Une requête </w:delText>
              </w:r>
              <w:r w:rsidRPr="00374F9C" w:rsidDel="00821D71">
                <w:rPr>
                  <w:rFonts w:ascii="Courier New" w:eastAsia="Times New Roman" w:hAnsi="Courier New" w:cs="Courier New"/>
                  <w:noProof/>
                  <w:szCs w:val="17"/>
                  <w:lang w:val="fr-FR"/>
                </w:rPr>
                <w:delText>HEAD</w:delText>
              </w:r>
              <w:r w:rsidRPr="0057659F" w:rsidDel="00821D71">
                <w:rPr>
                  <w:rFonts w:ascii="Arial" w:eastAsia="Times New Roman" w:hAnsi="Arial" w:cs="Arial"/>
                  <w:noProof/>
                  <w:szCs w:val="17"/>
                  <w:lang w:val="fr-FR"/>
                </w:rPr>
                <w:delText xml:space="preserve"> DOIT être idempotente</w:delText>
              </w:r>
            </w:del>
          </w:p>
        </w:tc>
        <w:tc>
          <w:tcPr>
            <w:tcW w:w="2515" w:type="dxa"/>
          </w:tcPr>
          <w:p w14:paraId="6BCBF4B4" w14:textId="30D42E5B" w:rsidR="00C33BEE" w:rsidRPr="00982192" w:rsidDel="00821D71" w:rsidRDefault="00C33BEE" w:rsidP="00CE01DA">
            <w:pPr>
              <w:pStyle w:val="NormalWeb"/>
              <w:spacing w:before="170" w:beforeAutospacing="0" w:after="170" w:afterAutospacing="0"/>
              <w:rPr>
                <w:del w:id="1391" w:author="Author"/>
                <w:rFonts w:asciiTheme="minorBidi" w:hAnsiTheme="minorBidi" w:cstheme="minorBidi"/>
                <w:noProof/>
                <w:szCs w:val="17"/>
                <w:lang w:val="fr-FR"/>
              </w:rPr>
            </w:pPr>
            <w:del w:id="1392" w:author="Author">
              <w:r w:rsidRPr="00982192" w:rsidDel="00821D71">
                <w:rPr>
                  <w:rFonts w:asciiTheme="minorBidi" w:hAnsiTheme="minorBidi" w:cstheme="minorBidi"/>
                  <w:noProof/>
                  <w:szCs w:val="17"/>
                  <w:lang w:val="fr-FR"/>
                </w:rPr>
                <w:delText>AJ, AX, AAJ, AAX</w:delText>
              </w:r>
            </w:del>
          </w:p>
        </w:tc>
      </w:tr>
      <w:tr w:rsidR="00C33BEE" w:rsidRPr="00982192" w:rsidDel="00821D71" w14:paraId="6BBB2E96" w14:textId="11C7042D" w:rsidTr="00F17A0F">
        <w:trPr>
          <w:del w:id="1393" w:author="Author"/>
        </w:trPr>
        <w:tc>
          <w:tcPr>
            <w:tcW w:w="1075" w:type="dxa"/>
          </w:tcPr>
          <w:p w14:paraId="2581B475" w14:textId="59CC3DD7" w:rsidR="00C33BEE" w:rsidRPr="00982192" w:rsidDel="00821D71" w:rsidRDefault="00C33BEE" w:rsidP="00CE01DA">
            <w:pPr>
              <w:pStyle w:val="NormalWeb"/>
              <w:spacing w:before="170" w:beforeAutospacing="0" w:after="170" w:afterAutospacing="0"/>
              <w:rPr>
                <w:del w:id="1394" w:author="Author"/>
                <w:rFonts w:asciiTheme="minorBidi" w:hAnsiTheme="minorBidi" w:cstheme="minorBidi"/>
                <w:noProof/>
                <w:szCs w:val="17"/>
                <w:lang w:val="fr-FR"/>
              </w:rPr>
            </w:pPr>
            <w:del w:id="139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39]</w:delText>
              </w:r>
            </w:del>
          </w:p>
        </w:tc>
        <w:tc>
          <w:tcPr>
            <w:tcW w:w="5670" w:type="dxa"/>
          </w:tcPr>
          <w:p w14:paraId="7BF4C5F7" w14:textId="011415B8" w:rsidR="00C33BEE" w:rsidRPr="00982192" w:rsidDel="00821D71" w:rsidRDefault="00C33BEE" w:rsidP="00CE01DA">
            <w:pPr>
              <w:spacing w:before="170" w:after="170" w:line="276" w:lineRule="auto"/>
              <w:rPr>
                <w:del w:id="1396" w:author="Author"/>
                <w:rFonts w:asciiTheme="minorBidi" w:eastAsia="Times New Roman" w:hAnsiTheme="minorBidi" w:cstheme="minorBidi"/>
                <w:noProof/>
                <w:szCs w:val="17"/>
                <w:lang w:val="fr-FR"/>
              </w:rPr>
            </w:pPr>
            <w:del w:id="1397" w:author="Author">
              <w:r w:rsidRPr="00FD6558" w:rsidDel="00821D71">
                <w:rPr>
                  <w:rFonts w:ascii="Arial" w:eastAsia="Times New Roman" w:hAnsi="Arial" w:cs="Arial"/>
                  <w:noProof/>
                  <w:szCs w:val="17"/>
                  <w:lang w:val="fr-FR"/>
                </w:rPr>
                <w:delText>Selon</w:delText>
              </w:r>
              <w:r w:rsidR="00992C0C" w:rsidRPr="00FD6558"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FD6558" w:rsidDel="00821D71">
                <w:rPr>
                  <w:rFonts w:ascii="Arial" w:eastAsia="Times New Roman" w:hAnsi="Arial" w:cs="Arial"/>
                  <w:noProof/>
                  <w:szCs w:val="17"/>
                  <w:lang w:val="fr-FR"/>
                </w:rPr>
                <w:delText>RFC</w:delText>
              </w:r>
              <w:r w:rsidRPr="00FD6558" w:rsidDel="00821D71">
                <w:rPr>
                  <w:rFonts w:ascii="Arial" w:eastAsia="Times New Roman" w:hAnsi="Arial" w:cs="Arial"/>
                  <w:noProof/>
                  <w:szCs w:val="17"/>
                  <w:lang w:val="fr-FR"/>
                </w:rPr>
                <w:delText> 2616 de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IETF, une requête </w:delText>
              </w:r>
              <w:r w:rsidRPr="00374F9C" w:rsidDel="00821D71">
                <w:rPr>
                  <w:rFonts w:ascii="Courier New" w:eastAsia="Times New Roman" w:hAnsi="Courier New" w:cs="Courier New"/>
                  <w:noProof/>
                  <w:szCs w:val="17"/>
                  <w:lang w:val="fr-FR"/>
                </w:rPr>
                <w:delText>POST</w:delText>
              </w:r>
              <w:r w:rsidRPr="00FD6558" w:rsidDel="00821D71">
                <w:rPr>
                  <w:rFonts w:ascii="Arial" w:eastAsia="Times New Roman" w:hAnsi="Arial" w:cs="Arial"/>
                  <w:noProof/>
                  <w:szCs w:val="17"/>
                  <w:lang w:val="fr-FR"/>
                </w:rPr>
                <w:delText xml:space="preserve"> NE DOIT PAS être idempotente</w:delText>
              </w:r>
            </w:del>
          </w:p>
        </w:tc>
        <w:tc>
          <w:tcPr>
            <w:tcW w:w="2515" w:type="dxa"/>
          </w:tcPr>
          <w:p w14:paraId="785B9049" w14:textId="4B9798A0" w:rsidR="00C33BEE" w:rsidRPr="00982192" w:rsidDel="00821D71" w:rsidRDefault="00C33BEE" w:rsidP="00CE01DA">
            <w:pPr>
              <w:pStyle w:val="NormalWeb"/>
              <w:spacing w:before="170" w:beforeAutospacing="0" w:after="170" w:afterAutospacing="0"/>
              <w:rPr>
                <w:del w:id="1398" w:author="Author"/>
                <w:rFonts w:asciiTheme="minorBidi" w:hAnsiTheme="minorBidi" w:cstheme="minorBidi"/>
                <w:noProof/>
                <w:szCs w:val="17"/>
                <w:lang w:val="fr-FR"/>
              </w:rPr>
            </w:pPr>
            <w:del w:id="1399" w:author="Author">
              <w:r w:rsidRPr="00982192" w:rsidDel="00821D71">
                <w:rPr>
                  <w:rFonts w:asciiTheme="minorBidi" w:hAnsiTheme="minorBidi" w:cstheme="minorBidi"/>
                  <w:noProof/>
                  <w:szCs w:val="17"/>
                  <w:lang w:val="fr-FR"/>
                </w:rPr>
                <w:delText>AJ, AX, AAJ, AAX</w:delText>
              </w:r>
            </w:del>
          </w:p>
        </w:tc>
      </w:tr>
      <w:tr w:rsidR="00C33BEE" w:rsidRPr="00982192" w:rsidDel="00821D71" w14:paraId="6465B787" w14:textId="6EBF416C" w:rsidTr="00F17A0F">
        <w:trPr>
          <w:del w:id="1400" w:author="Author"/>
        </w:trPr>
        <w:tc>
          <w:tcPr>
            <w:tcW w:w="1075" w:type="dxa"/>
          </w:tcPr>
          <w:p w14:paraId="06F72A41" w14:textId="2AADF5FA" w:rsidR="00C33BEE" w:rsidRPr="00982192" w:rsidDel="00821D71" w:rsidRDefault="00C33BEE" w:rsidP="00CE01DA">
            <w:pPr>
              <w:pStyle w:val="NormalWeb"/>
              <w:spacing w:before="170" w:beforeAutospacing="0" w:after="170" w:afterAutospacing="0"/>
              <w:rPr>
                <w:del w:id="1401" w:author="Author"/>
                <w:rFonts w:asciiTheme="minorBidi" w:hAnsiTheme="minorBidi" w:cstheme="minorBidi"/>
                <w:noProof/>
                <w:szCs w:val="17"/>
                <w:lang w:val="fr-FR"/>
              </w:rPr>
            </w:pPr>
            <w:del w:id="140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43]</w:delText>
              </w:r>
            </w:del>
          </w:p>
        </w:tc>
        <w:tc>
          <w:tcPr>
            <w:tcW w:w="5670" w:type="dxa"/>
          </w:tcPr>
          <w:p w14:paraId="531CB988" w14:textId="3A7637A9" w:rsidR="00C33BEE" w:rsidRPr="00982192" w:rsidDel="00821D71" w:rsidRDefault="00C33BEE" w:rsidP="00CE01DA">
            <w:pPr>
              <w:spacing w:before="170" w:after="170" w:line="276" w:lineRule="auto"/>
              <w:rPr>
                <w:del w:id="1403" w:author="Author"/>
                <w:rFonts w:asciiTheme="minorBidi" w:hAnsiTheme="minorBidi" w:cstheme="minorBidi"/>
                <w:noProof/>
                <w:szCs w:val="17"/>
                <w:lang w:val="fr-FR"/>
              </w:rPr>
            </w:pPr>
            <w:del w:id="1404" w:author="Author">
              <w:r w:rsidRPr="00FD6558" w:rsidDel="00821D71">
                <w:rPr>
                  <w:rFonts w:ascii="Arial" w:hAnsi="Arial" w:cs="Arial"/>
                  <w:noProof/>
                  <w:szCs w:val="17"/>
                  <w:lang w:val="fr-FR"/>
                </w:rPr>
                <w:delText xml:space="preserve">Une requête </w:delText>
              </w:r>
              <w:r w:rsidRPr="00374F9C" w:rsidDel="00821D71">
                <w:rPr>
                  <w:rFonts w:ascii="Courier New" w:hAnsi="Courier New" w:cs="Courier New"/>
                  <w:noProof/>
                  <w:szCs w:val="17"/>
                  <w:lang w:val="fr-FR"/>
                </w:rPr>
                <w:delText>PUT</w:delText>
              </w:r>
              <w:r w:rsidRPr="00FD6558" w:rsidDel="00821D71">
                <w:rPr>
                  <w:rFonts w:ascii="Arial" w:hAnsi="Arial" w:cs="Arial"/>
                  <w:noProof/>
                  <w:szCs w:val="17"/>
                  <w:lang w:val="fr-FR"/>
                </w:rPr>
                <w:delText xml:space="preserve"> DOIT être idempotente</w:delText>
              </w:r>
            </w:del>
          </w:p>
        </w:tc>
        <w:tc>
          <w:tcPr>
            <w:tcW w:w="2515" w:type="dxa"/>
          </w:tcPr>
          <w:p w14:paraId="10067FE9" w14:textId="59BACFB5" w:rsidR="00C33BEE" w:rsidRPr="00982192" w:rsidDel="00821D71" w:rsidRDefault="00C33BEE" w:rsidP="00CE01DA">
            <w:pPr>
              <w:pStyle w:val="NormalWeb"/>
              <w:spacing w:before="170" w:beforeAutospacing="0" w:after="170" w:afterAutospacing="0"/>
              <w:rPr>
                <w:del w:id="1405" w:author="Author"/>
                <w:rFonts w:asciiTheme="minorBidi" w:hAnsiTheme="minorBidi" w:cstheme="minorBidi"/>
                <w:noProof/>
                <w:szCs w:val="17"/>
                <w:lang w:val="fr-FR"/>
              </w:rPr>
            </w:pPr>
            <w:del w:id="1406" w:author="Author">
              <w:r w:rsidRPr="00982192" w:rsidDel="00821D71">
                <w:rPr>
                  <w:rFonts w:asciiTheme="minorBidi" w:hAnsiTheme="minorBidi" w:cstheme="minorBidi"/>
                  <w:noProof/>
                  <w:szCs w:val="17"/>
                  <w:lang w:val="fr-FR"/>
                </w:rPr>
                <w:delText>AJ, AX, AAJ, AAX</w:delText>
              </w:r>
            </w:del>
          </w:p>
        </w:tc>
      </w:tr>
      <w:tr w:rsidR="0056200F" w:rsidRPr="00982192" w:rsidDel="00821D71" w14:paraId="530EC2C6" w14:textId="71B2C32F" w:rsidTr="00F17A0F">
        <w:trPr>
          <w:del w:id="1407" w:author="Author"/>
        </w:trPr>
        <w:tc>
          <w:tcPr>
            <w:tcW w:w="1075" w:type="dxa"/>
          </w:tcPr>
          <w:p w14:paraId="2D3EA47D" w14:textId="4702BF86" w:rsidR="0056200F" w:rsidRPr="00982192" w:rsidDel="00821D71" w:rsidRDefault="0056200F" w:rsidP="00CE01DA">
            <w:pPr>
              <w:pStyle w:val="NormalWeb"/>
              <w:spacing w:before="170" w:beforeAutospacing="0" w:after="170" w:afterAutospacing="0"/>
              <w:rPr>
                <w:del w:id="1408" w:author="Author"/>
                <w:rFonts w:asciiTheme="minorBidi" w:hAnsiTheme="minorBidi" w:cstheme="minorBidi"/>
                <w:noProof/>
                <w:szCs w:val="17"/>
                <w:lang w:val="fr-FR"/>
              </w:rPr>
            </w:pPr>
            <w:del w:id="140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44]</w:delText>
              </w:r>
            </w:del>
          </w:p>
        </w:tc>
        <w:tc>
          <w:tcPr>
            <w:tcW w:w="5670" w:type="dxa"/>
          </w:tcPr>
          <w:p w14:paraId="57391F35" w14:textId="54C6D25A" w:rsidR="0056200F" w:rsidRPr="00982192" w:rsidDel="00821D71" w:rsidRDefault="0056200F" w:rsidP="00CE01DA">
            <w:pPr>
              <w:spacing w:before="170" w:after="170" w:line="276" w:lineRule="auto"/>
              <w:rPr>
                <w:del w:id="1410" w:author="Author"/>
                <w:rFonts w:asciiTheme="minorBidi" w:eastAsia="Times New Roman" w:hAnsiTheme="minorBidi" w:cstheme="minorBidi"/>
                <w:noProof/>
                <w:szCs w:val="17"/>
                <w:lang w:val="fr-FR"/>
              </w:rPr>
            </w:pPr>
            <w:del w:id="1411" w:author="Author">
              <w:r w:rsidRPr="00FD6558"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est pas trouvée, </w:delText>
              </w:r>
              <w:r w:rsidRPr="00374F9C" w:rsidDel="00821D71">
                <w:rPr>
                  <w:rFonts w:ascii="Courier New" w:eastAsia="Times New Roman" w:hAnsi="Courier New" w:cs="Courier New"/>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404 Not Found</w:delText>
              </w:r>
              <w:r w:rsidRPr="00FD6558" w:rsidDel="00821D71">
                <w:rPr>
                  <w:rFonts w:ascii="Arial" w:eastAsia="Times New Roman" w:hAnsi="Arial" w:cs="Arial"/>
                  <w:noProof/>
                  <w:szCs w:val="17"/>
                  <w:lang w:val="fr-FR"/>
                </w:rPr>
                <w:delText>”.</w:delText>
              </w:r>
            </w:del>
          </w:p>
        </w:tc>
        <w:tc>
          <w:tcPr>
            <w:tcW w:w="2515" w:type="dxa"/>
          </w:tcPr>
          <w:p w14:paraId="456F1F40" w14:textId="66EB734A" w:rsidR="0056200F" w:rsidRPr="00982192" w:rsidDel="00821D71" w:rsidRDefault="0056200F" w:rsidP="00CE01DA">
            <w:pPr>
              <w:pStyle w:val="NormalWeb"/>
              <w:spacing w:before="170" w:beforeAutospacing="0" w:after="170" w:afterAutospacing="0"/>
              <w:rPr>
                <w:del w:id="1412" w:author="Author"/>
                <w:rFonts w:asciiTheme="minorBidi" w:hAnsiTheme="minorBidi" w:cstheme="minorBidi"/>
                <w:noProof/>
                <w:szCs w:val="17"/>
                <w:lang w:val="fr-FR"/>
              </w:rPr>
            </w:pPr>
            <w:del w:id="1413" w:author="Author">
              <w:r w:rsidRPr="00982192" w:rsidDel="00821D71">
                <w:rPr>
                  <w:rFonts w:asciiTheme="minorBidi" w:hAnsiTheme="minorBidi" w:cstheme="minorBidi"/>
                  <w:noProof/>
                  <w:szCs w:val="17"/>
                  <w:lang w:val="fr-FR"/>
                </w:rPr>
                <w:delText>AJ, AX, AAJ, AAX</w:delText>
              </w:r>
            </w:del>
          </w:p>
        </w:tc>
      </w:tr>
      <w:tr w:rsidR="0056200F" w:rsidRPr="00982192" w:rsidDel="00821D71" w14:paraId="23525AAC" w14:textId="78B9DB86" w:rsidTr="00F17A0F">
        <w:trPr>
          <w:del w:id="1414" w:author="Author"/>
        </w:trPr>
        <w:tc>
          <w:tcPr>
            <w:tcW w:w="1075" w:type="dxa"/>
          </w:tcPr>
          <w:p w14:paraId="78530EAD" w14:textId="6B31BCF3" w:rsidR="0056200F" w:rsidRPr="00982192" w:rsidDel="00821D71" w:rsidRDefault="0056200F" w:rsidP="00CE01DA">
            <w:pPr>
              <w:pStyle w:val="NormalWeb"/>
              <w:spacing w:before="170" w:beforeAutospacing="0" w:after="170" w:afterAutospacing="0"/>
              <w:rPr>
                <w:del w:id="1415" w:author="Author"/>
                <w:rFonts w:asciiTheme="minorBidi" w:hAnsiTheme="minorBidi" w:cstheme="minorBidi"/>
                <w:noProof/>
                <w:szCs w:val="17"/>
                <w:lang w:val="fr-FR"/>
              </w:rPr>
            </w:pPr>
            <w:del w:id="141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45]</w:delText>
              </w:r>
            </w:del>
          </w:p>
        </w:tc>
        <w:tc>
          <w:tcPr>
            <w:tcW w:w="5670" w:type="dxa"/>
          </w:tcPr>
          <w:p w14:paraId="25670081" w14:textId="423DEF4F" w:rsidR="0056200F" w:rsidRPr="00982192" w:rsidDel="00821D71" w:rsidRDefault="0056200F" w:rsidP="00CE01DA">
            <w:pPr>
              <w:spacing w:before="170" w:after="170" w:line="276" w:lineRule="auto"/>
              <w:rPr>
                <w:del w:id="1417" w:author="Author"/>
                <w:rFonts w:asciiTheme="minorBidi" w:eastAsia="Times New Roman" w:hAnsiTheme="minorBidi" w:cstheme="minorBidi"/>
                <w:noProof/>
                <w:szCs w:val="17"/>
                <w:lang w:val="fr-FR"/>
              </w:rPr>
            </w:pPr>
            <w:del w:id="1418" w:author="Author">
              <w:r w:rsidRPr="00FD6558" w:rsidDel="00821D71">
                <w:rPr>
                  <w:rFonts w:ascii="Arial" w:eastAsia="Times New Roman" w:hAnsi="Arial" w:cs="Arial"/>
                  <w:noProof/>
                  <w:szCs w:val="17"/>
                  <w:lang w:val="fr-FR"/>
                </w:rPr>
                <w:delText>Si la mise à jour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une ressource a réussi, </w:delText>
              </w:r>
              <w:r w:rsidRPr="00374F9C" w:rsidDel="00821D71">
                <w:rPr>
                  <w:rFonts w:ascii="Courier New" w:eastAsia="Times New Roman" w:hAnsi="Courier New" w:cs="Courier New"/>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200 OK</w:delText>
              </w:r>
              <w:r w:rsidRPr="00FD6558" w:rsidDel="00821D71">
                <w:rPr>
                  <w:rFonts w:ascii="Arial" w:eastAsia="Times New Roman" w:hAnsi="Arial" w:cs="Arial"/>
                  <w:noProof/>
                  <w:szCs w:val="17"/>
                  <w:lang w:val="fr-FR"/>
                </w:rPr>
                <w:delText>” si la ressource mise à jour est retournée ou un “204 No Content” si elle ne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est pas.</w:delText>
              </w:r>
            </w:del>
          </w:p>
        </w:tc>
        <w:tc>
          <w:tcPr>
            <w:tcW w:w="2515" w:type="dxa"/>
          </w:tcPr>
          <w:p w14:paraId="7B8B1FDD" w14:textId="274AB977" w:rsidR="0056200F" w:rsidRPr="00982192" w:rsidDel="00821D71" w:rsidRDefault="0056200F" w:rsidP="00CE01DA">
            <w:pPr>
              <w:pStyle w:val="NormalWeb"/>
              <w:spacing w:before="170" w:beforeAutospacing="0" w:after="170" w:afterAutospacing="0"/>
              <w:rPr>
                <w:del w:id="1419" w:author="Author"/>
                <w:rFonts w:asciiTheme="minorBidi" w:hAnsiTheme="minorBidi" w:cstheme="minorBidi"/>
                <w:noProof/>
                <w:szCs w:val="17"/>
                <w:lang w:val="fr-FR"/>
              </w:rPr>
            </w:pPr>
            <w:del w:id="1420" w:author="Author">
              <w:r w:rsidRPr="00982192" w:rsidDel="00821D71">
                <w:rPr>
                  <w:rFonts w:asciiTheme="minorBidi" w:hAnsiTheme="minorBidi" w:cstheme="minorBidi"/>
                  <w:noProof/>
                  <w:szCs w:val="17"/>
                  <w:lang w:val="fr-FR"/>
                </w:rPr>
                <w:delText>AJ, AX, AAJ, AAX</w:delText>
              </w:r>
            </w:del>
          </w:p>
        </w:tc>
      </w:tr>
      <w:tr w:rsidR="0056200F" w:rsidRPr="00982192" w:rsidDel="00821D71" w14:paraId="66C2A22B" w14:textId="0C7F2128" w:rsidTr="00F17A0F">
        <w:trPr>
          <w:del w:id="1421" w:author="Author"/>
        </w:trPr>
        <w:tc>
          <w:tcPr>
            <w:tcW w:w="1075" w:type="dxa"/>
          </w:tcPr>
          <w:p w14:paraId="296D35DA" w14:textId="427AD754" w:rsidR="0056200F" w:rsidRPr="00982192" w:rsidDel="00821D71" w:rsidRDefault="0056200F" w:rsidP="00CE01DA">
            <w:pPr>
              <w:pStyle w:val="NormalWeb"/>
              <w:spacing w:before="170" w:beforeAutospacing="0" w:after="170" w:afterAutospacing="0"/>
              <w:rPr>
                <w:del w:id="1422" w:author="Author"/>
                <w:rFonts w:asciiTheme="minorBidi" w:hAnsiTheme="minorBidi" w:cstheme="minorBidi"/>
                <w:noProof/>
                <w:szCs w:val="17"/>
                <w:lang w:val="fr-FR"/>
              </w:rPr>
            </w:pPr>
            <w:del w:id="142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46]</w:delText>
              </w:r>
            </w:del>
          </w:p>
        </w:tc>
        <w:tc>
          <w:tcPr>
            <w:tcW w:w="5670" w:type="dxa"/>
          </w:tcPr>
          <w:p w14:paraId="5DB7BCF7" w14:textId="5248EEA9" w:rsidR="0056200F" w:rsidRPr="00982192" w:rsidDel="00821D71" w:rsidRDefault="0056200F" w:rsidP="00CE01DA">
            <w:pPr>
              <w:spacing w:before="170" w:after="170" w:line="276" w:lineRule="auto"/>
              <w:rPr>
                <w:del w:id="1424" w:author="Author"/>
                <w:rFonts w:asciiTheme="minorBidi" w:eastAsia="Times New Roman" w:hAnsiTheme="minorBidi" w:cstheme="minorBidi"/>
                <w:noProof/>
                <w:szCs w:val="17"/>
                <w:lang w:val="fr-FR"/>
              </w:rPr>
            </w:pPr>
            <w:del w:id="1425" w:author="Author">
              <w:r w:rsidRPr="002336F5" w:rsidDel="00821D71">
                <w:rPr>
                  <w:rFonts w:ascii="Arial" w:eastAsia="Times New Roman" w:hAnsi="Arial" w:cs="Arial"/>
                  <w:noProof/>
                  <w:szCs w:val="17"/>
                  <w:lang w:val="fr-FR"/>
                </w:rPr>
                <w:delText xml:space="preserve">Une requête </w:delText>
              </w:r>
              <w:r w:rsidRPr="00374F9C"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NE DOIT PAS être idempotente</w:delText>
              </w:r>
            </w:del>
          </w:p>
        </w:tc>
        <w:tc>
          <w:tcPr>
            <w:tcW w:w="2515" w:type="dxa"/>
          </w:tcPr>
          <w:p w14:paraId="6CD94896" w14:textId="2B7D99B9" w:rsidR="0056200F" w:rsidRPr="00982192" w:rsidDel="00821D71" w:rsidRDefault="0056200F" w:rsidP="00CE01DA">
            <w:pPr>
              <w:pStyle w:val="NormalWeb"/>
              <w:spacing w:before="170" w:beforeAutospacing="0" w:after="170" w:afterAutospacing="0"/>
              <w:rPr>
                <w:del w:id="1426" w:author="Author"/>
                <w:rFonts w:asciiTheme="minorBidi" w:hAnsiTheme="minorBidi" w:cstheme="minorBidi"/>
                <w:noProof/>
                <w:szCs w:val="17"/>
                <w:lang w:val="fr-FR"/>
              </w:rPr>
            </w:pPr>
            <w:del w:id="1427" w:author="Author">
              <w:r w:rsidRPr="00982192" w:rsidDel="00821D71">
                <w:rPr>
                  <w:rFonts w:asciiTheme="minorBidi" w:hAnsiTheme="minorBidi" w:cstheme="minorBidi"/>
                  <w:noProof/>
                  <w:szCs w:val="17"/>
                  <w:lang w:val="fr-FR"/>
                </w:rPr>
                <w:delText>AJ, AX, AAJ, AAX</w:delText>
              </w:r>
            </w:del>
          </w:p>
        </w:tc>
      </w:tr>
      <w:tr w:rsidR="003C151E" w:rsidRPr="00982192" w:rsidDel="00821D71" w14:paraId="058ADC70" w14:textId="73C0AE02" w:rsidTr="00F17A0F">
        <w:trPr>
          <w:del w:id="1428" w:author="Author"/>
        </w:trPr>
        <w:tc>
          <w:tcPr>
            <w:tcW w:w="1075" w:type="dxa"/>
          </w:tcPr>
          <w:p w14:paraId="53D4393E" w14:textId="42F36E8D" w:rsidR="003C151E" w:rsidRPr="00982192" w:rsidDel="00821D71" w:rsidRDefault="003C151E" w:rsidP="00CE01DA">
            <w:pPr>
              <w:pStyle w:val="NormalWeb"/>
              <w:spacing w:before="170" w:beforeAutospacing="0" w:after="170" w:afterAutospacing="0"/>
              <w:rPr>
                <w:del w:id="1429" w:author="Author"/>
                <w:rFonts w:asciiTheme="minorBidi" w:hAnsiTheme="minorBidi" w:cstheme="minorBidi"/>
                <w:noProof/>
                <w:szCs w:val="17"/>
                <w:lang w:val="fr-FR"/>
              </w:rPr>
            </w:pPr>
            <w:del w:id="143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48]</w:delText>
              </w:r>
            </w:del>
          </w:p>
        </w:tc>
        <w:tc>
          <w:tcPr>
            <w:tcW w:w="5670" w:type="dxa"/>
          </w:tcPr>
          <w:p w14:paraId="0FA4CF66" w14:textId="28E55CDE" w:rsidR="003C151E" w:rsidRPr="00982192" w:rsidDel="00821D71" w:rsidRDefault="003C151E" w:rsidP="00CE01DA">
            <w:pPr>
              <w:spacing w:before="170" w:after="170" w:line="276" w:lineRule="auto"/>
              <w:rPr>
                <w:del w:id="1431" w:author="Author"/>
                <w:rFonts w:asciiTheme="minorBidi" w:eastAsia="Times New Roman" w:hAnsiTheme="minorBidi" w:cstheme="minorBidi"/>
                <w:noProof/>
                <w:szCs w:val="17"/>
                <w:lang w:val="fr-FR"/>
              </w:rPr>
            </w:pPr>
            <w:del w:id="1432" w:author="Author">
              <w:r w:rsidRPr="002336F5"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 xml:space="preserve">est pas trouvée, </w:delText>
              </w:r>
              <w:r w:rsidRPr="00374F9C"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404 Not Found</w:delText>
              </w:r>
              <w:r w:rsidRPr="002336F5" w:rsidDel="00821D71">
                <w:rPr>
                  <w:rFonts w:ascii="Arial" w:eastAsia="Times New Roman" w:hAnsi="Arial" w:cs="Arial"/>
                  <w:noProof/>
                  <w:szCs w:val="17"/>
                  <w:lang w:val="fr-FR"/>
                </w:rPr>
                <w:delText>”.</w:delText>
              </w:r>
            </w:del>
          </w:p>
        </w:tc>
        <w:tc>
          <w:tcPr>
            <w:tcW w:w="2515" w:type="dxa"/>
          </w:tcPr>
          <w:p w14:paraId="40B547A8" w14:textId="6575D030" w:rsidR="003C151E" w:rsidRPr="00982192" w:rsidDel="00821D71" w:rsidRDefault="003C151E" w:rsidP="00CE01DA">
            <w:pPr>
              <w:pStyle w:val="NormalWeb"/>
              <w:spacing w:before="170" w:beforeAutospacing="0" w:after="170" w:afterAutospacing="0"/>
              <w:rPr>
                <w:del w:id="1433" w:author="Author"/>
                <w:rFonts w:asciiTheme="minorBidi" w:hAnsiTheme="minorBidi" w:cstheme="minorBidi"/>
                <w:noProof/>
                <w:szCs w:val="17"/>
                <w:lang w:val="fr-FR"/>
              </w:rPr>
            </w:pPr>
            <w:del w:id="1434" w:author="Author">
              <w:r w:rsidRPr="00982192" w:rsidDel="00821D71">
                <w:rPr>
                  <w:rFonts w:asciiTheme="minorBidi" w:hAnsiTheme="minorBidi" w:cstheme="minorBidi"/>
                  <w:noProof/>
                  <w:szCs w:val="17"/>
                  <w:lang w:val="fr-FR"/>
                </w:rPr>
                <w:delText>AJ, AX, AAJ, AAX</w:delText>
              </w:r>
            </w:del>
          </w:p>
        </w:tc>
      </w:tr>
      <w:tr w:rsidR="003C151E" w:rsidRPr="00982192" w:rsidDel="00821D71" w14:paraId="3B10FDC9" w14:textId="0296F62F" w:rsidTr="00F17A0F">
        <w:trPr>
          <w:del w:id="1435" w:author="Author"/>
        </w:trPr>
        <w:tc>
          <w:tcPr>
            <w:tcW w:w="1075" w:type="dxa"/>
          </w:tcPr>
          <w:p w14:paraId="3B377773" w14:textId="2F498F0E" w:rsidR="003C151E" w:rsidRPr="00982192" w:rsidDel="00821D71" w:rsidRDefault="003C151E" w:rsidP="00CE01DA">
            <w:pPr>
              <w:pStyle w:val="NormalWeb"/>
              <w:spacing w:before="170" w:beforeAutospacing="0" w:after="170" w:afterAutospacing="0"/>
              <w:rPr>
                <w:del w:id="1436" w:author="Author"/>
                <w:rFonts w:asciiTheme="minorBidi" w:hAnsiTheme="minorBidi" w:cstheme="minorBidi"/>
                <w:noProof/>
                <w:szCs w:val="17"/>
                <w:lang w:val="fr-FR"/>
              </w:rPr>
            </w:pPr>
            <w:del w:id="143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50]</w:delText>
              </w:r>
            </w:del>
          </w:p>
        </w:tc>
        <w:tc>
          <w:tcPr>
            <w:tcW w:w="5670" w:type="dxa"/>
          </w:tcPr>
          <w:p w14:paraId="59EE4A8C" w14:textId="1B78DD15" w:rsidR="003C151E" w:rsidRPr="00982192" w:rsidDel="00821D71" w:rsidRDefault="003C151E" w:rsidP="00CE01DA">
            <w:pPr>
              <w:spacing w:before="170" w:after="170" w:line="276" w:lineRule="auto"/>
              <w:rPr>
                <w:del w:id="1438" w:author="Author"/>
                <w:rFonts w:asciiTheme="minorBidi" w:eastAsia="Times New Roman" w:hAnsiTheme="minorBidi" w:cstheme="minorBidi"/>
                <w:noProof/>
                <w:szCs w:val="17"/>
                <w:lang w:val="fr-FR"/>
              </w:rPr>
            </w:pPr>
            <w:del w:id="1439" w:author="Author">
              <w:r w:rsidRPr="00F87C51" w:rsidDel="00821D71">
                <w:rPr>
                  <w:rFonts w:ascii="Arial" w:eastAsia="Times New Roman" w:hAnsi="Arial" w:cs="Arial"/>
                  <w:noProof/>
                  <w:szCs w:val="17"/>
                  <w:lang w:val="fr-FR"/>
                </w:rPr>
                <w:delText xml:space="preserve">Une requête </w:delText>
              </w:r>
              <w:r w:rsidRPr="00374F9C"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NE DOIT PAS être idempotente</w:delText>
              </w:r>
            </w:del>
          </w:p>
        </w:tc>
        <w:tc>
          <w:tcPr>
            <w:tcW w:w="2515" w:type="dxa"/>
          </w:tcPr>
          <w:p w14:paraId="25AEB98C" w14:textId="7E4A471C" w:rsidR="003C151E" w:rsidRPr="00982192" w:rsidDel="00821D71" w:rsidRDefault="003C151E" w:rsidP="00CE01DA">
            <w:pPr>
              <w:pStyle w:val="NormalWeb"/>
              <w:spacing w:before="170" w:beforeAutospacing="0" w:after="170" w:afterAutospacing="0"/>
              <w:rPr>
                <w:del w:id="1440" w:author="Author"/>
                <w:rFonts w:asciiTheme="minorBidi" w:hAnsiTheme="minorBidi" w:cstheme="minorBidi"/>
                <w:noProof/>
                <w:szCs w:val="17"/>
                <w:lang w:val="fr-FR"/>
              </w:rPr>
            </w:pPr>
            <w:del w:id="1441" w:author="Author">
              <w:r w:rsidRPr="00982192" w:rsidDel="00821D71">
                <w:rPr>
                  <w:rFonts w:asciiTheme="minorBidi" w:hAnsiTheme="minorBidi" w:cstheme="minorBidi"/>
                  <w:noProof/>
                  <w:szCs w:val="17"/>
                  <w:lang w:val="fr-FR"/>
                </w:rPr>
                <w:delText>AJ, AX, AAJ, AAX</w:delText>
              </w:r>
            </w:del>
          </w:p>
        </w:tc>
      </w:tr>
      <w:tr w:rsidR="003C151E" w:rsidRPr="00982192" w:rsidDel="00821D71" w14:paraId="6E1E7B29" w14:textId="4D94D2A2" w:rsidTr="00F17A0F">
        <w:trPr>
          <w:del w:id="1442" w:author="Author"/>
        </w:trPr>
        <w:tc>
          <w:tcPr>
            <w:tcW w:w="1075" w:type="dxa"/>
          </w:tcPr>
          <w:p w14:paraId="15E4DE44" w14:textId="63FBAF05" w:rsidR="003C151E" w:rsidRPr="00982192" w:rsidDel="00821D71" w:rsidRDefault="003C151E" w:rsidP="00CE01DA">
            <w:pPr>
              <w:pStyle w:val="NormalWeb"/>
              <w:spacing w:before="170" w:beforeAutospacing="0" w:after="170" w:afterAutospacing="0"/>
              <w:rPr>
                <w:del w:id="1443" w:author="Author"/>
                <w:rFonts w:asciiTheme="minorBidi" w:hAnsiTheme="minorBidi" w:cstheme="minorBidi"/>
                <w:noProof/>
                <w:szCs w:val="17"/>
                <w:lang w:val="fr-FR"/>
              </w:rPr>
            </w:pPr>
            <w:del w:id="144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51]</w:delText>
              </w:r>
            </w:del>
          </w:p>
        </w:tc>
        <w:tc>
          <w:tcPr>
            <w:tcW w:w="5670" w:type="dxa"/>
          </w:tcPr>
          <w:p w14:paraId="082F8CCE" w14:textId="3D7C4FC8" w:rsidR="003C151E" w:rsidRPr="00982192" w:rsidDel="00821D71" w:rsidRDefault="003C151E" w:rsidP="00CE01DA">
            <w:pPr>
              <w:spacing w:before="170" w:after="170" w:line="276" w:lineRule="auto"/>
              <w:rPr>
                <w:del w:id="1445" w:author="Author"/>
                <w:rFonts w:asciiTheme="minorBidi" w:eastAsia="Times New Roman" w:hAnsiTheme="minorBidi" w:cstheme="minorBidi"/>
                <w:noProof/>
                <w:szCs w:val="17"/>
                <w:lang w:val="fr-FR"/>
              </w:rPr>
            </w:pPr>
            <w:del w:id="1446" w:author="Author">
              <w:r w:rsidRPr="00F87C51"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 xml:space="preserve">est pas trouvée, </w:delText>
              </w:r>
              <w:r w:rsidRPr="00374F9C"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404 Not Found</w:delText>
              </w:r>
              <w:r w:rsidRPr="00F87C51" w:rsidDel="00821D71">
                <w:rPr>
                  <w:rFonts w:ascii="Arial" w:eastAsia="Times New Roman" w:hAnsi="Arial" w:cs="Arial"/>
                  <w:noProof/>
                  <w:szCs w:val="17"/>
                  <w:lang w:val="fr-FR"/>
                </w:rPr>
                <w:delText>”.</w:delText>
              </w:r>
            </w:del>
          </w:p>
        </w:tc>
        <w:tc>
          <w:tcPr>
            <w:tcW w:w="2515" w:type="dxa"/>
          </w:tcPr>
          <w:p w14:paraId="233973DC" w14:textId="525CCF98" w:rsidR="003C151E" w:rsidRPr="00982192" w:rsidDel="00821D71" w:rsidRDefault="003C151E" w:rsidP="00CE01DA">
            <w:pPr>
              <w:pStyle w:val="NormalWeb"/>
              <w:spacing w:before="170" w:beforeAutospacing="0" w:after="170" w:afterAutospacing="0"/>
              <w:rPr>
                <w:del w:id="1447" w:author="Author"/>
                <w:rFonts w:asciiTheme="minorBidi" w:hAnsiTheme="minorBidi" w:cstheme="minorBidi"/>
                <w:noProof/>
                <w:szCs w:val="17"/>
                <w:lang w:val="fr-FR"/>
              </w:rPr>
            </w:pPr>
            <w:del w:id="1448" w:author="Author">
              <w:r w:rsidRPr="00982192" w:rsidDel="00821D71">
                <w:rPr>
                  <w:rFonts w:asciiTheme="minorBidi" w:hAnsiTheme="minorBidi" w:cstheme="minorBidi"/>
                  <w:noProof/>
                  <w:szCs w:val="17"/>
                  <w:lang w:val="fr-FR"/>
                </w:rPr>
                <w:delText>AJ, AX, AAJ, AAX</w:delText>
              </w:r>
            </w:del>
          </w:p>
        </w:tc>
      </w:tr>
      <w:tr w:rsidR="003C151E" w:rsidRPr="00982192" w:rsidDel="00821D71" w14:paraId="4CBF9609" w14:textId="31A93F3B" w:rsidTr="00F17A0F">
        <w:trPr>
          <w:del w:id="1449" w:author="Author"/>
        </w:trPr>
        <w:tc>
          <w:tcPr>
            <w:tcW w:w="1075" w:type="dxa"/>
          </w:tcPr>
          <w:p w14:paraId="2267D599" w14:textId="4B977C02" w:rsidR="003C151E" w:rsidRPr="00982192" w:rsidDel="00821D71" w:rsidRDefault="003C151E" w:rsidP="00CE01DA">
            <w:pPr>
              <w:pStyle w:val="NormalWeb"/>
              <w:spacing w:before="170" w:beforeAutospacing="0" w:after="170" w:afterAutospacing="0"/>
              <w:rPr>
                <w:del w:id="1450" w:author="Author"/>
                <w:rFonts w:asciiTheme="minorBidi" w:hAnsiTheme="minorBidi" w:cstheme="minorBidi"/>
                <w:noProof/>
                <w:szCs w:val="17"/>
                <w:lang w:val="fr-FR"/>
              </w:rPr>
            </w:pPr>
            <w:del w:id="145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52]</w:delText>
              </w:r>
            </w:del>
          </w:p>
        </w:tc>
        <w:tc>
          <w:tcPr>
            <w:tcW w:w="5670" w:type="dxa"/>
          </w:tcPr>
          <w:p w14:paraId="047A123F" w14:textId="1040164E" w:rsidR="003C151E" w:rsidRPr="00982192" w:rsidDel="00821D71" w:rsidRDefault="003C151E" w:rsidP="00CE01DA">
            <w:pPr>
              <w:spacing w:before="170" w:after="170" w:line="276" w:lineRule="auto"/>
              <w:rPr>
                <w:del w:id="1452" w:author="Author"/>
                <w:rFonts w:asciiTheme="minorBidi" w:eastAsia="Times New Roman" w:hAnsiTheme="minorBidi" w:cstheme="minorBidi"/>
                <w:noProof/>
                <w:szCs w:val="17"/>
                <w:lang w:val="fr-FR"/>
              </w:rPr>
            </w:pPr>
            <w:del w:id="1453" w:author="Author">
              <w:r w:rsidRPr="00F87C51" w:rsidDel="00821D71">
                <w:rPr>
                  <w:rFonts w:ascii="Arial" w:eastAsia="Times New Roman" w:hAnsi="Arial" w:cs="Arial"/>
                  <w:noProof/>
                  <w:szCs w:val="17"/>
                  <w:lang w:val="fr-FR"/>
                </w:rPr>
                <w:delText xml:space="preserve">Si une ressource est supprimée avec succès, </w:delText>
              </w:r>
              <w:r w:rsidRPr="00374F9C"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w:delText>
              </w:r>
              <w:r w:rsidRPr="00374F9C" w:rsidDel="00821D71">
                <w:rPr>
                  <w:rFonts w:ascii="Courier New" w:eastAsia="Times New Roman" w:hAnsi="Courier New" w:cs="Courier New"/>
                  <w:noProof/>
                  <w:szCs w:val="17"/>
                  <w:lang w:val="fr-FR"/>
                </w:rPr>
                <w:delText>200 OK</w:delText>
              </w:r>
              <w:r w:rsidRPr="00F87C51" w:rsidDel="00821D71">
                <w:rPr>
                  <w:rFonts w:ascii="Arial" w:eastAsia="Times New Roman" w:hAnsi="Arial" w:cs="Arial"/>
                  <w:noProof/>
                  <w:szCs w:val="17"/>
                  <w:lang w:val="fr-FR"/>
                </w:rPr>
                <w:delText>” si la ressource supprimée est retournée ou “</w:delText>
              </w:r>
              <w:r w:rsidRPr="00374F9C" w:rsidDel="00821D71">
                <w:rPr>
                  <w:rFonts w:ascii="Courier New" w:eastAsia="Times New Roman" w:hAnsi="Courier New" w:cs="Courier New"/>
                  <w:noProof/>
                  <w:szCs w:val="17"/>
                  <w:lang w:val="fr-FR"/>
                </w:rPr>
                <w:delText>204 No Content</w:delText>
              </w:r>
              <w:r w:rsidRPr="00F87C51" w:rsidDel="00821D71">
                <w:rPr>
                  <w:rFonts w:ascii="Arial" w:eastAsia="Times New Roman" w:hAnsi="Arial" w:cs="Arial"/>
                  <w:noProof/>
                  <w:szCs w:val="17"/>
                  <w:lang w:val="fr-FR"/>
                </w:rPr>
                <w:delText>” si elle ne l</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est pas.</w:delText>
              </w:r>
            </w:del>
          </w:p>
        </w:tc>
        <w:tc>
          <w:tcPr>
            <w:tcW w:w="2515" w:type="dxa"/>
          </w:tcPr>
          <w:p w14:paraId="5A1AAF2F" w14:textId="115CD6CD" w:rsidR="003C151E" w:rsidRPr="00982192" w:rsidDel="00821D71" w:rsidRDefault="003C151E" w:rsidP="00CE01DA">
            <w:pPr>
              <w:pStyle w:val="NormalWeb"/>
              <w:spacing w:before="170" w:beforeAutospacing="0" w:after="170" w:afterAutospacing="0"/>
              <w:rPr>
                <w:del w:id="1454" w:author="Author"/>
                <w:rFonts w:asciiTheme="minorBidi" w:hAnsiTheme="minorBidi" w:cstheme="minorBidi"/>
                <w:noProof/>
                <w:szCs w:val="17"/>
                <w:lang w:val="fr-FR"/>
              </w:rPr>
            </w:pPr>
            <w:del w:id="1455" w:author="Author">
              <w:r w:rsidRPr="00982192" w:rsidDel="00821D71">
                <w:rPr>
                  <w:rFonts w:asciiTheme="minorBidi" w:hAnsiTheme="minorBidi" w:cstheme="minorBidi"/>
                  <w:noProof/>
                  <w:szCs w:val="17"/>
                  <w:lang w:val="fr-FR"/>
                </w:rPr>
                <w:delText>AJ, AX, AAJ, AAX</w:delText>
              </w:r>
            </w:del>
          </w:p>
        </w:tc>
      </w:tr>
      <w:tr w:rsidR="003C151E" w:rsidRPr="00982192" w:rsidDel="00821D71" w14:paraId="1CB96CF2" w14:textId="18F14A9B" w:rsidTr="00F17A0F">
        <w:trPr>
          <w:del w:id="1456" w:author="Author"/>
        </w:trPr>
        <w:tc>
          <w:tcPr>
            <w:tcW w:w="1075" w:type="dxa"/>
          </w:tcPr>
          <w:p w14:paraId="6CEBA9B0" w14:textId="19627867" w:rsidR="003C151E" w:rsidRPr="00982192" w:rsidDel="00821D71" w:rsidRDefault="003C151E" w:rsidP="00CE01DA">
            <w:pPr>
              <w:pStyle w:val="NormalWeb"/>
              <w:spacing w:before="170" w:beforeAutospacing="0" w:after="170" w:afterAutospacing="0"/>
              <w:rPr>
                <w:del w:id="1457" w:author="Author"/>
                <w:rFonts w:asciiTheme="minorBidi" w:hAnsiTheme="minorBidi" w:cstheme="minorBidi"/>
                <w:noProof/>
                <w:szCs w:val="17"/>
                <w:lang w:val="fr-FR"/>
              </w:rPr>
            </w:pPr>
            <w:del w:id="1458"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53]</w:delText>
              </w:r>
            </w:del>
          </w:p>
        </w:tc>
        <w:tc>
          <w:tcPr>
            <w:tcW w:w="5670" w:type="dxa"/>
          </w:tcPr>
          <w:p w14:paraId="27D9BDA6" w14:textId="4F48DC3B" w:rsidR="003C151E" w:rsidRPr="00982192" w:rsidDel="00821D71" w:rsidRDefault="003C151E" w:rsidP="00CE01DA">
            <w:pPr>
              <w:pStyle w:val="NormalWeb"/>
              <w:spacing w:before="170" w:beforeAutospacing="0" w:after="170" w:afterAutospacing="0" w:line="276" w:lineRule="auto"/>
              <w:rPr>
                <w:del w:id="1459" w:author="Author"/>
                <w:rFonts w:asciiTheme="minorBidi" w:eastAsia="Times New Roman" w:hAnsiTheme="minorBidi" w:cstheme="minorBidi"/>
                <w:noProof/>
                <w:szCs w:val="17"/>
                <w:lang w:val="fr-FR"/>
              </w:rPr>
            </w:pPr>
            <w:del w:id="1460" w:author="Author">
              <w:r w:rsidRPr="00F87C51" w:rsidDel="00821D71">
                <w:rPr>
                  <w:rFonts w:ascii="Arial" w:eastAsia="Times New Roman" w:hAnsi="Arial" w:cs="Arial"/>
                  <w:noProof/>
                  <w:szCs w:val="17"/>
                  <w:lang w:val="fr-FR"/>
                </w:rPr>
                <w:delText>Le destinataire final est soit le serveur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origine, soit le premier mandataire ou la première passerelle à recevoir une valeur de Max</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Forwards de zéro dans la requê</w:delText>
              </w:r>
              <w:r w:rsidR="00334310" w:rsidRPr="00F87C5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87C51" w:rsidDel="00821D71">
                <w:rPr>
                  <w:rFonts w:ascii="Arial" w:eastAsia="Times New Roman" w:hAnsi="Arial" w:cs="Arial"/>
                  <w:noProof/>
                  <w:szCs w:val="17"/>
                  <w:lang w:val="fr-FR"/>
                </w:rPr>
                <w:delText>Un</w:delText>
              </w:r>
              <w:r w:rsidRPr="00F87C51" w:rsidDel="00821D71">
                <w:rPr>
                  <w:rFonts w:ascii="Arial" w:eastAsia="Times New Roman" w:hAnsi="Arial" w:cs="Arial"/>
                  <w:noProof/>
                  <w:szCs w:val="17"/>
                  <w:lang w:val="fr-FR"/>
                </w:rPr>
                <w:delText xml:space="preserve">e requête TRACE NE DOIT PAS inclure un corps. </w:delText>
              </w:r>
              <w:r w:rsidR="002D56D3" w:rsidDel="00821D71">
                <w:rPr>
                  <w:rFonts w:ascii="Arial" w:eastAsia="Times New Roman" w:hAnsi="Arial" w:cs="Arial"/>
                  <w:noProof/>
                  <w:szCs w:val="17"/>
                  <w:lang w:val="fr-FR"/>
                </w:rPr>
                <w:delText xml:space="preserve"> </w:delText>
              </w:r>
            </w:del>
          </w:p>
        </w:tc>
        <w:tc>
          <w:tcPr>
            <w:tcW w:w="2515" w:type="dxa"/>
          </w:tcPr>
          <w:p w14:paraId="674D54C1" w14:textId="598330BB" w:rsidR="003C151E" w:rsidRPr="00982192" w:rsidDel="00821D71" w:rsidRDefault="003C151E" w:rsidP="00CE01DA">
            <w:pPr>
              <w:pStyle w:val="NormalWeb"/>
              <w:spacing w:before="170" w:beforeAutospacing="0" w:after="170" w:afterAutospacing="0"/>
              <w:rPr>
                <w:del w:id="1461" w:author="Author"/>
                <w:rFonts w:asciiTheme="minorBidi" w:hAnsiTheme="minorBidi" w:cstheme="minorBidi"/>
                <w:noProof/>
                <w:szCs w:val="17"/>
                <w:lang w:val="fr-FR"/>
              </w:rPr>
            </w:pPr>
            <w:del w:id="1462" w:author="Author">
              <w:r w:rsidRPr="00982192" w:rsidDel="00821D71">
                <w:rPr>
                  <w:rFonts w:asciiTheme="minorBidi" w:hAnsiTheme="minorBidi" w:cstheme="minorBidi"/>
                  <w:noProof/>
                  <w:szCs w:val="17"/>
                  <w:lang w:val="fr-FR"/>
                </w:rPr>
                <w:delText>AJ, AX, AAJ, AAX</w:delText>
              </w:r>
            </w:del>
          </w:p>
        </w:tc>
      </w:tr>
      <w:tr w:rsidR="003C151E" w:rsidRPr="00982192" w:rsidDel="00821D71" w14:paraId="5043BC39" w14:textId="09305B7F" w:rsidTr="00F17A0F">
        <w:trPr>
          <w:del w:id="1463" w:author="Author"/>
        </w:trPr>
        <w:tc>
          <w:tcPr>
            <w:tcW w:w="1075" w:type="dxa"/>
          </w:tcPr>
          <w:p w14:paraId="10954AEC" w14:textId="265C2EEB" w:rsidR="003C151E" w:rsidRPr="00982192" w:rsidDel="00821D71" w:rsidRDefault="003C151E" w:rsidP="00CE01DA">
            <w:pPr>
              <w:pStyle w:val="NormalWeb"/>
              <w:spacing w:before="170" w:beforeAutospacing="0" w:after="170" w:afterAutospacing="0"/>
              <w:rPr>
                <w:del w:id="1464" w:author="Author"/>
                <w:rFonts w:asciiTheme="minorBidi" w:hAnsiTheme="minorBidi" w:cstheme="minorBidi"/>
                <w:noProof/>
                <w:szCs w:val="17"/>
                <w:lang w:val="fr-FR"/>
              </w:rPr>
            </w:pPr>
            <w:del w:id="1465"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54]</w:delText>
              </w:r>
            </w:del>
          </w:p>
        </w:tc>
        <w:tc>
          <w:tcPr>
            <w:tcW w:w="5670" w:type="dxa"/>
          </w:tcPr>
          <w:p w14:paraId="4A67EC64" w14:textId="5E556A4A" w:rsidR="003C151E" w:rsidRPr="00982192" w:rsidDel="00821D71" w:rsidRDefault="003C151E" w:rsidP="00CE01DA">
            <w:pPr>
              <w:pStyle w:val="NormalWeb"/>
              <w:spacing w:before="170" w:beforeAutospacing="0" w:after="170" w:afterAutospacing="0" w:line="276" w:lineRule="auto"/>
              <w:rPr>
                <w:del w:id="1466" w:author="Author"/>
                <w:rFonts w:asciiTheme="minorBidi" w:hAnsiTheme="minorBidi" w:cstheme="minorBidi"/>
                <w:noProof/>
                <w:szCs w:val="17"/>
                <w:lang w:val="fr-FR"/>
              </w:rPr>
            </w:pPr>
            <w:del w:id="1467" w:author="Author">
              <w:r w:rsidRPr="00AA08B5" w:rsidDel="00821D71">
                <w:rPr>
                  <w:rFonts w:ascii="Arial" w:hAnsi="Arial" w:cs="Arial"/>
                  <w:noProof/>
                  <w:szCs w:val="17"/>
                  <w:lang w:val="fr-FR"/>
                </w:rPr>
                <w:delText xml:space="preserve">Une requête </w:delText>
              </w:r>
              <w:r w:rsidRPr="00374F9C"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DOIT PAS être idempotente</w:delText>
              </w:r>
            </w:del>
          </w:p>
        </w:tc>
        <w:tc>
          <w:tcPr>
            <w:tcW w:w="2515" w:type="dxa"/>
          </w:tcPr>
          <w:p w14:paraId="0FE49C10" w14:textId="38680263" w:rsidR="003C151E" w:rsidRPr="00982192" w:rsidDel="00821D71" w:rsidRDefault="003C151E" w:rsidP="00CE01DA">
            <w:pPr>
              <w:pStyle w:val="NormalWeb"/>
              <w:spacing w:before="170" w:beforeAutospacing="0" w:after="170" w:afterAutospacing="0"/>
              <w:rPr>
                <w:del w:id="1468" w:author="Author"/>
                <w:rFonts w:asciiTheme="minorBidi" w:hAnsiTheme="minorBidi" w:cstheme="minorBidi"/>
                <w:noProof/>
                <w:szCs w:val="17"/>
                <w:lang w:val="fr-FR"/>
              </w:rPr>
            </w:pPr>
            <w:del w:id="1469" w:author="Author">
              <w:r w:rsidRPr="00982192" w:rsidDel="00821D71">
                <w:rPr>
                  <w:rFonts w:asciiTheme="minorBidi" w:hAnsiTheme="minorBidi" w:cstheme="minorBidi"/>
                  <w:noProof/>
                  <w:szCs w:val="17"/>
                  <w:lang w:val="fr-FR"/>
                </w:rPr>
                <w:delText>AJ, AX, AAJ, AAX</w:delText>
              </w:r>
            </w:del>
          </w:p>
        </w:tc>
      </w:tr>
      <w:tr w:rsidR="003C151E" w:rsidRPr="00982192" w:rsidDel="00821D71" w14:paraId="08435A78" w14:textId="0C625300" w:rsidTr="00F17A0F">
        <w:trPr>
          <w:del w:id="1470" w:author="Author"/>
        </w:trPr>
        <w:tc>
          <w:tcPr>
            <w:tcW w:w="1075" w:type="dxa"/>
          </w:tcPr>
          <w:p w14:paraId="5198A934" w14:textId="209C2575" w:rsidR="003C151E" w:rsidRPr="00982192" w:rsidDel="00821D71" w:rsidRDefault="003C151E" w:rsidP="00CE01DA">
            <w:pPr>
              <w:pStyle w:val="NormalWeb"/>
              <w:spacing w:before="170" w:beforeAutospacing="0" w:after="170" w:afterAutospacing="0"/>
              <w:rPr>
                <w:del w:id="1471" w:author="Author"/>
                <w:rFonts w:asciiTheme="minorBidi" w:hAnsiTheme="minorBidi" w:cstheme="minorBidi"/>
                <w:noProof/>
                <w:szCs w:val="17"/>
                <w:lang w:val="fr-FR"/>
              </w:rPr>
            </w:pPr>
            <w:del w:id="1472"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55]</w:delText>
              </w:r>
            </w:del>
          </w:p>
        </w:tc>
        <w:tc>
          <w:tcPr>
            <w:tcW w:w="5670" w:type="dxa"/>
          </w:tcPr>
          <w:p w14:paraId="68A00934" w14:textId="0AE80B4C" w:rsidR="003C151E" w:rsidRPr="00982192" w:rsidDel="00821D71" w:rsidRDefault="003C151E" w:rsidP="00CE01DA">
            <w:pPr>
              <w:pStyle w:val="NormalWeb"/>
              <w:spacing w:before="170" w:beforeAutospacing="0" w:after="170" w:afterAutospacing="0" w:line="276" w:lineRule="auto"/>
              <w:rPr>
                <w:del w:id="1473" w:author="Author"/>
                <w:rFonts w:asciiTheme="minorBidi" w:hAnsiTheme="minorBidi" w:cstheme="minorBidi"/>
                <w:noProof/>
                <w:szCs w:val="17"/>
                <w:lang w:val="fr-FR"/>
              </w:rPr>
            </w:pPr>
            <w:del w:id="1474" w:author="Author">
              <w:r w:rsidRPr="00AA08B5" w:rsidDel="00821D71">
                <w:rPr>
                  <w:rFonts w:ascii="Arial" w:hAnsi="Arial" w:cs="Arial"/>
                  <w:noProof/>
                  <w:szCs w:val="17"/>
                  <w:lang w:val="fr-FR"/>
                </w:rPr>
                <w:delText>La valeur du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 xml:space="preserve">tête HTTP </w:delText>
              </w:r>
              <w:r w:rsidRPr="00374F9C" w:rsidDel="00821D71">
                <w:rPr>
                  <w:rFonts w:ascii="Courier New" w:hAnsi="Courier New" w:cs="Courier New"/>
                  <w:noProof/>
                  <w:szCs w:val="17"/>
                  <w:lang w:val="fr-FR"/>
                </w:rPr>
                <w:delText>Via</w:delText>
              </w:r>
              <w:r w:rsidRPr="00AA08B5" w:rsidDel="00821D71">
                <w:rPr>
                  <w:rFonts w:ascii="Arial" w:hAnsi="Arial" w:cs="Arial"/>
                  <w:noProof/>
                  <w:szCs w:val="17"/>
                  <w:lang w:val="fr-FR"/>
                </w:rPr>
                <w:delText xml:space="preserve"> DOIT suivre la chaîne de requête</w:delText>
              </w:r>
              <w:r w:rsidDel="00821D71">
                <w:rPr>
                  <w:rFonts w:ascii="Arial" w:hAnsi="Arial" w:cs="Arial"/>
                  <w:noProof/>
                  <w:szCs w:val="17"/>
                  <w:lang w:val="fr-FR"/>
                </w:rPr>
                <w:delText>.</w:delText>
              </w:r>
            </w:del>
          </w:p>
        </w:tc>
        <w:tc>
          <w:tcPr>
            <w:tcW w:w="2515" w:type="dxa"/>
          </w:tcPr>
          <w:p w14:paraId="5E8DFD82" w14:textId="1CAF4E7A" w:rsidR="003C151E" w:rsidRPr="00982192" w:rsidDel="00821D71" w:rsidRDefault="003C151E" w:rsidP="00CE01DA">
            <w:pPr>
              <w:pStyle w:val="NormalWeb"/>
              <w:spacing w:before="170" w:beforeAutospacing="0" w:after="170" w:afterAutospacing="0"/>
              <w:rPr>
                <w:del w:id="1475" w:author="Author"/>
                <w:rFonts w:asciiTheme="minorBidi" w:hAnsiTheme="minorBidi" w:cstheme="minorBidi"/>
                <w:noProof/>
                <w:szCs w:val="17"/>
                <w:lang w:val="fr-FR"/>
              </w:rPr>
            </w:pPr>
            <w:del w:id="1476" w:author="Author">
              <w:r w:rsidRPr="00982192" w:rsidDel="00821D71">
                <w:rPr>
                  <w:rFonts w:asciiTheme="minorBidi" w:hAnsiTheme="minorBidi" w:cstheme="minorBidi"/>
                  <w:noProof/>
                  <w:szCs w:val="17"/>
                  <w:lang w:val="fr-FR"/>
                </w:rPr>
                <w:delText>AJ, AX, AAJ, AAX</w:delText>
              </w:r>
            </w:del>
          </w:p>
        </w:tc>
      </w:tr>
      <w:tr w:rsidR="003C151E" w:rsidRPr="00982192" w:rsidDel="00821D71" w14:paraId="1FF1AA6E" w14:textId="5A32BF3D" w:rsidTr="00F17A0F">
        <w:trPr>
          <w:del w:id="1477" w:author="Author"/>
        </w:trPr>
        <w:tc>
          <w:tcPr>
            <w:tcW w:w="1075" w:type="dxa"/>
          </w:tcPr>
          <w:p w14:paraId="1AF252D6" w14:textId="6661F3A6" w:rsidR="003C151E" w:rsidRPr="00982192" w:rsidDel="00821D71" w:rsidRDefault="003C151E" w:rsidP="00CE01DA">
            <w:pPr>
              <w:pStyle w:val="NormalWeb"/>
              <w:spacing w:before="170" w:beforeAutospacing="0" w:after="170" w:afterAutospacing="0"/>
              <w:rPr>
                <w:del w:id="1478" w:author="Author"/>
                <w:rFonts w:asciiTheme="minorBidi" w:hAnsiTheme="minorBidi" w:cstheme="minorBidi"/>
                <w:noProof/>
                <w:szCs w:val="17"/>
                <w:lang w:val="fr-FR"/>
              </w:rPr>
            </w:pPr>
            <w:del w:id="1479"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56]</w:delText>
              </w:r>
            </w:del>
          </w:p>
        </w:tc>
        <w:tc>
          <w:tcPr>
            <w:tcW w:w="5670" w:type="dxa"/>
          </w:tcPr>
          <w:p w14:paraId="5D6099C8" w14:textId="14DFAE99" w:rsidR="003C151E" w:rsidRPr="00982192" w:rsidDel="00821D71" w:rsidRDefault="003C151E" w:rsidP="00CE01DA">
            <w:pPr>
              <w:pStyle w:val="NormalWeb"/>
              <w:spacing w:before="170" w:beforeAutospacing="0" w:after="170" w:afterAutospacing="0" w:line="276" w:lineRule="auto"/>
              <w:rPr>
                <w:del w:id="1480" w:author="Author"/>
                <w:rFonts w:asciiTheme="minorBidi" w:hAnsiTheme="minorBidi" w:cstheme="minorBidi"/>
                <w:noProof/>
                <w:szCs w:val="17"/>
                <w:lang w:val="fr-FR"/>
              </w:rPr>
            </w:pPr>
            <w:del w:id="1481" w:author="Author">
              <w:r w:rsidRPr="00AA08B5" w:rsidDel="00821D71">
                <w:rPr>
                  <w:rFonts w:ascii="Arial" w:hAnsi="Arial" w:cs="Arial"/>
                  <w:noProof/>
                  <w:szCs w:val="17"/>
                  <w:lang w:val="fr-FR"/>
                </w:rPr>
                <w:delText>Le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tête HTTP Max</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Forwards DOIT être utilisé pour permettre au client de réduire la longueur de la chaîne de requête.</w:delText>
              </w:r>
            </w:del>
          </w:p>
        </w:tc>
        <w:tc>
          <w:tcPr>
            <w:tcW w:w="2515" w:type="dxa"/>
          </w:tcPr>
          <w:p w14:paraId="5DF876C7" w14:textId="1D016956" w:rsidR="003C151E" w:rsidRPr="00982192" w:rsidDel="00821D71" w:rsidRDefault="003C151E" w:rsidP="00CE01DA">
            <w:pPr>
              <w:pStyle w:val="NormalWeb"/>
              <w:spacing w:before="170" w:beforeAutospacing="0" w:after="170" w:afterAutospacing="0"/>
              <w:rPr>
                <w:del w:id="1482" w:author="Author"/>
                <w:rFonts w:asciiTheme="minorBidi" w:hAnsiTheme="minorBidi" w:cstheme="minorBidi"/>
                <w:noProof/>
                <w:szCs w:val="17"/>
                <w:lang w:val="fr-FR"/>
              </w:rPr>
            </w:pPr>
            <w:del w:id="1483" w:author="Author">
              <w:r w:rsidRPr="00982192" w:rsidDel="00821D71">
                <w:rPr>
                  <w:rFonts w:asciiTheme="minorBidi" w:hAnsiTheme="minorBidi" w:cstheme="minorBidi"/>
                  <w:noProof/>
                  <w:szCs w:val="17"/>
                  <w:lang w:val="fr-FR"/>
                </w:rPr>
                <w:delText>AJ, AX, AAJ, AAX</w:delText>
              </w:r>
            </w:del>
          </w:p>
        </w:tc>
      </w:tr>
      <w:tr w:rsidR="003C151E" w:rsidRPr="00982192" w:rsidDel="00821D71" w14:paraId="11245A7F" w14:textId="41DF2145" w:rsidTr="00F17A0F">
        <w:trPr>
          <w:del w:id="1484" w:author="Author"/>
        </w:trPr>
        <w:tc>
          <w:tcPr>
            <w:tcW w:w="1075" w:type="dxa"/>
          </w:tcPr>
          <w:p w14:paraId="1523F449" w14:textId="3A053274" w:rsidR="003C151E" w:rsidRPr="00982192" w:rsidDel="00821D71" w:rsidRDefault="003C151E" w:rsidP="00CE01DA">
            <w:pPr>
              <w:pStyle w:val="NormalWeb"/>
              <w:spacing w:before="170" w:beforeAutospacing="0" w:after="170" w:afterAutospacing="0"/>
              <w:rPr>
                <w:del w:id="1485" w:author="Author"/>
                <w:rFonts w:asciiTheme="minorBidi" w:hAnsiTheme="minorBidi" w:cstheme="minorBidi"/>
                <w:noProof/>
                <w:szCs w:val="17"/>
                <w:lang w:val="fr-FR"/>
              </w:rPr>
            </w:pPr>
            <w:del w:id="1486"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58]</w:delText>
              </w:r>
            </w:del>
          </w:p>
        </w:tc>
        <w:tc>
          <w:tcPr>
            <w:tcW w:w="5670" w:type="dxa"/>
          </w:tcPr>
          <w:p w14:paraId="1F5F6273" w14:textId="2691A9CA" w:rsidR="003C151E" w:rsidRPr="00982192" w:rsidDel="00821D71" w:rsidRDefault="003C151E" w:rsidP="00CE01DA">
            <w:pPr>
              <w:pStyle w:val="NormalWeb"/>
              <w:spacing w:before="170" w:beforeAutospacing="0" w:after="170" w:afterAutospacing="0" w:line="276" w:lineRule="auto"/>
              <w:rPr>
                <w:del w:id="1487" w:author="Author"/>
                <w:rFonts w:asciiTheme="minorBidi" w:hAnsiTheme="minorBidi" w:cstheme="minorBidi"/>
                <w:noProof/>
                <w:szCs w:val="17"/>
                <w:lang w:val="fr-FR"/>
              </w:rPr>
            </w:pPr>
            <w:del w:id="1488" w:author="Author">
              <w:r w:rsidRPr="00AA08B5" w:rsidDel="00821D71">
                <w:rPr>
                  <w:rFonts w:ascii="Arial" w:hAnsi="Arial" w:cs="Arial"/>
                  <w:noProof/>
                  <w:szCs w:val="17"/>
                  <w:lang w:val="fr-FR"/>
                </w:rPr>
                <w:delText xml:space="preserve">Les réponses à </w:delText>
              </w:r>
              <w:r w:rsidRPr="00374F9C"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DOIVENT PAS être mises en antémémoire</w:delText>
              </w:r>
              <w:r w:rsidDel="00821D71">
                <w:rPr>
                  <w:rFonts w:ascii="Arial" w:hAnsi="Arial" w:cs="Arial"/>
                  <w:noProof/>
                  <w:szCs w:val="17"/>
                  <w:lang w:val="fr-FR"/>
                </w:rPr>
                <w:delText>.</w:delText>
              </w:r>
            </w:del>
          </w:p>
        </w:tc>
        <w:tc>
          <w:tcPr>
            <w:tcW w:w="2515" w:type="dxa"/>
          </w:tcPr>
          <w:p w14:paraId="295085A9" w14:textId="451B42D1" w:rsidR="003C151E" w:rsidRPr="00982192" w:rsidDel="00821D71" w:rsidRDefault="003C151E" w:rsidP="00CE01DA">
            <w:pPr>
              <w:pStyle w:val="NormalWeb"/>
              <w:spacing w:before="170" w:beforeAutospacing="0" w:after="170" w:afterAutospacing="0"/>
              <w:rPr>
                <w:del w:id="1489" w:author="Author"/>
                <w:rFonts w:asciiTheme="minorBidi" w:hAnsiTheme="minorBidi" w:cstheme="minorBidi"/>
                <w:noProof/>
                <w:szCs w:val="17"/>
                <w:lang w:val="fr-FR"/>
              </w:rPr>
            </w:pPr>
            <w:del w:id="1490" w:author="Author">
              <w:r w:rsidRPr="00982192" w:rsidDel="00821D71">
                <w:rPr>
                  <w:rFonts w:asciiTheme="minorBidi" w:hAnsiTheme="minorBidi" w:cstheme="minorBidi"/>
                  <w:noProof/>
                  <w:szCs w:val="17"/>
                  <w:lang w:val="fr-FR"/>
                </w:rPr>
                <w:delText>AJ, AX, AAJ, AAX</w:delText>
              </w:r>
            </w:del>
          </w:p>
        </w:tc>
      </w:tr>
      <w:tr w:rsidR="003C151E" w:rsidRPr="00982192" w:rsidDel="00821D71" w14:paraId="79B836AB" w14:textId="66D17FB8" w:rsidTr="00F17A0F">
        <w:trPr>
          <w:del w:id="1491" w:author="Author"/>
        </w:trPr>
        <w:tc>
          <w:tcPr>
            <w:tcW w:w="1075" w:type="dxa"/>
          </w:tcPr>
          <w:p w14:paraId="3AB07328" w14:textId="1C818594" w:rsidR="003C151E" w:rsidRPr="00982192" w:rsidDel="00821D71" w:rsidRDefault="003C151E" w:rsidP="00CE01DA">
            <w:pPr>
              <w:pStyle w:val="NormalWeb"/>
              <w:spacing w:before="170" w:beforeAutospacing="0" w:after="170" w:afterAutospacing="0"/>
              <w:rPr>
                <w:del w:id="1492" w:author="Author"/>
                <w:rFonts w:asciiTheme="minorBidi" w:hAnsiTheme="minorBidi" w:cstheme="minorBidi"/>
                <w:noProof/>
                <w:szCs w:val="17"/>
                <w:lang w:val="fr-FR"/>
              </w:rPr>
            </w:pPr>
            <w:del w:id="149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60]</w:delText>
              </w:r>
            </w:del>
          </w:p>
        </w:tc>
        <w:tc>
          <w:tcPr>
            <w:tcW w:w="5670" w:type="dxa"/>
          </w:tcPr>
          <w:p w14:paraId="1E3EA824" w14:textId="0C09103A" w:rsidR="003C151E" w:rsidRPr="00982192" w:rsidDel="00821D71" w:rsidRDefault="003C151E" w:rsidP="00CE01DA">
            <w:pPr>
              <w:pStyle w:val="NormalWeb"/>
              <w:spacing w:before="170" w:beforeAutospacing="0" w:after="170" w:afterAutospacing="0" w:line="276" w:lineRule="auto"/>
              <w:rPr>
                <w:del w:id="1494" w:author="Author"/>
                <w:rFonts w:asciiTheme="minorBidi" w:eastAsia="Times New Roman" w:hAnsiTheme="minorBidi" w:cstheme="minorBidi"/>
                <w:noProof/>
                <w:szCs w:val="17"/>
                <w:lang w:val="fr-FR"/>
              </w:rPr>
            </w:pPr>
            <w:del w:id="1495" w:author="Author">
              <w:r w:rsidRPr="00204DFD" w:rsidDel="00821D71">
                <w:rPr>
                  <w:rFonts w:ascii="Arial" w:eastAsia="Times New Roman" w:hAnsi="Arial" w:cs="Arial"/>
                  <w:noProof/>
                  <w:szCs w:val="17"/>
                  <w:lang w:val="fr-FR"/>
                </w:rPr>
                <w:delText xml:space="preserve">Une requête </w:delText>
              </w:r>
              <w:r w:rsidRPr="00374F9C" w:rsidDel="00821D71">
                <w:rPr>
                  <w:rFonts w:ascii="Courier New" w:eastAsia="Times New Roman" w:hAnsi="Courier New" w:cs="Courier New"/>
                  <w:noProof/>
                  <w:szCs w:val="17"/>
                  <w:lang w:val="fr-FR"/>
                </w:rPr>
                <w:delText>OPTIONS</w:delText>
              </w:r>
              <w:r w:rsidRPr="00204DFD" w:rsidDel="00821D71">
                <w:rPr>
                  <w:rFonts w:ascii="Arial" w:eastAsia="Times New Roman" w:hAnsi="Arial" w:cs="Arial"/>
                  <w:noProof/>
                  <w:szCs w:val="17"/>
                  <w:lang w:val="fr-FR"/>
                </w:rPr>
                <w:delText xml:space="preserve"> DOIT être idempotente</w:delText>
              </w:r>
              <w:r w:rsidDel="00821D71">
                <w:rPr>
                  <w:rFonts w:ascii="Arial" w:eastAsia="Times New Roman" w:hAnsi="Arial" w:cs="Arial"/>
                  <w:noProof/>
                  <w:szCs w:val="17"/>
                  <w:lang w:val="fr-FR"/>
                </w:rPr>
                <w:delText>.</w:delText>
              </w:r>
            </w:del>
          </w:p>
        </w:tc>
        <w:tc>
          <w:tcPr>
            <w:tcW w:w="2515" w:type="dxa"/>
          </w:tcPr>
          <w:p w14:paraId="64C5220D" w14:textId="339B45CC" w:rsidR="003C151E" w:rsidRPr="00982192" w:rsidDel="00821D71" w:rsidRDefault="003C151E" w:rsidP="00CE01DA">
            <w:pPr>
              <w:pStyle w:val="NormalWeb"/>
              <w:spacing w:before="170" w:beforeAutospacing="0" w:after="170" w:afterAutospacing="0"/>
              <w:rPr>
                <w:del w:id="1496" w:author="Author"/>
                <w:rFonts w:asciiTheme="minorBidi" w:hAnsiTheme="minorBidi" w:cstheme="minorBidi"/>
                <w:noProof/>
                <w:szCs w:val="17"/>
                <w:lang w:val="fr-FR"/>
              </w:rPr>
            </w:pPr>
            <w:del w:id="1497" w:author="Author">
              <w:r w:rsidRPr="00982192" w:rsidDel="00821D71">
                <w:rPr>
                  <w:rFonts w:asciiTheme="minorBidi" w:hAnsiTheme="minorBidi" w:cstheme="minorBidi"/>
                  <w:noProof/>
                  <w:szCs w:val="17"/>
                  <w:lang w:val="fr-FR"/>
                </w:rPr>
                <w:delText>AJ, AX, AAJ, AAX</w:delText>
              </w:r>
            </w:del>
          </w:p>
        </w:tc>
      </w:tr>
      <w:tr w:rsidR="003C151E" w:rsidRPr="00982192" w:rsidDel="00821D71" w14:paraId="308B047C" w14:textId="7C766AF2" w:rsidTr="00F17A0F">
        <w:trPr>
          <w:del w:id="1498" w:author="Author"/>
        </w:trPr>
        <w:tc>
          <w:tcPr>
            <w:tcW w:w="1075" w:type="dxa"/>
          </w:tcPr>
          <w:p w14:paraId="2B16382E" w14:textId="7C00C181" w:rsidR="003C151E" w:rsidRPr="00982192" w:rsidDel="00821D71" w:rsidRDefault="003C151E" w:rsidP="00CE01DA">
            <w:pPr>
              <w:pStyle w:val="NormalWeb"/>
              <w:spacing w:before="170" w:beforeAutospacing="0" w:after="170" w:afterAutospacing="0"/>
              <w:rPr>
                <w:del w:id="1499" w:author="Author"/>
                <w:rFonts w:asciiTheme="minorBidi" w:hAnsiTheme="minorBidi" w:cstheme="minorBidi"/>
                <w:noProof/>
                <w:szCs w:val="17"/>
                <w:lang w:val="fr-FR"/>
              </w:rPr>
            </w:pPr>
            <w:del w:id="15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B65AE" w:rsidDel="00821D71">
                <w:rPr>
                  <w:rFonts w:asciiTheme="minorBidi" w:eastAsia="Times New Roman" w:hAnsiTheme="minorBidi" w:cstheme="minorBidi"/>
                  <w:noProof/>
                  <w:szCs w:val="17"/>
                  <w:lang w:val="fr-FR"/>
                </w:rPr>
                <w:delText>70</w:delText>
              </w:r>
              <w:r w:rsidRPr="00982192" w:rsidDel="00821D71">
                <w:rPr>
                  <w:rFonts w:asciiTheme="minorBidi" w:eastAsia="Times New Roman" w:hAnsiTheme="minorBidi" w:cstheme="minorBidi"/>
                  <w:noProof/>
                  <w:szCs w:val="17"/>
                  <w:lang w:val="fr-FR"/>
                </w:rPr>
                <w:delText>]</w:delText>
              </w:r>
            </w:del>
          </w:p>
        </w:tc>
        <w:tc>
          <w:tcPr>
            <w:tcW w:w="5670" w:type="dxa"/>
          </w:tcPr>
          <w:p w14:paraId="0E761282" w14:textId="3C255783" w:rsidR="003C151E" w:rsidRPr="00982192" w:rsidDel="00821D71" w:rsidRDefault="003C151E" w:rsidP="00CE01DA">
            <w:pPr>
              <w:spacing w:before="170" w:after="170" w:line="276" w:lineRule="auto"/>
              <w:rPr>
                <w:del w:id="1501" w:author="Author"/>
                <w:rFonts w:asciiTheme="minorBidi" w:eastAsia="Times New Roman" w:hAnsiTheme="minorBidi" w:cstheme="minorBidi"/>
                <w:noProof/>
                <w:szCs w:val="17"/>
                <w:lang w:val="fr-FR"/>
              </w:rPr>
            </w:pPr>
            <w:del w:id="1502" w:author="Author">
              <w:r w:rsidRPr="00204DFD" w:rsidDel="00821D71">
                <w:rPr>
                  <w:rFonts w:ascii="Arial" w:eastAsia="Times New Roman" w:hAnsi="Arial" w:cs="Arial"/>
                  <w:noProof/>
                  <w:szCs w:val="17"/>
                  <w:lang w:val="fr-FR"/>
                </w:rPr>
                <w:delText>Une API Web DOIT utiliser des paramètres de requête pour exécuter la pagination</w:delText>
              </w:r>
              <w:r w:rsidDel="00821D71">
                <w:rPr>
                  <w:rFonts w:ascii="Arial" w:eastAsia="Times New Roman" w:hAnsi="Arial" w:cs="Arial"/>
                  <w:noProof/>
                  <w:szCs w:val="17"/>
                  <w:lang w:val="fr-FR"/>
                </w:rPr>
                <w:delText>.</w:delText>
              </w:r>
            </w:del>
          </w:p>
        </w:tc>
        <w:tc>
          <w:tcPr>
            <w:tcW w:w="2515" w:type="dxa"/>
          </w:tcPr>
          <w:p w14:paraId="62B0B7E0" w14:textId="7876B122" w:rsidR="003C151E" w:rsidRPr="00982192" w:rsidDel="00821D71" w:rsidRDefault="003C151E" w:rsidP="00CE01DA">
            <w:pPr>
              <w:pStyle w:val="NormalWeb"/>
              <w:spacing w:before="170" w:beforeAutospacing="0" w:after="170" w:afterAutospacing="0"/>
              <w:rPr>
                <w:del w:id="1503" w:author="Author"/>
                <w:rFonts w:asciiTheme="minorBidi" w:hAnsiTheme="minorBidi" w:cstheme="minorBidi"/>
                <w:noProof/>
                <w:szCs w:val="17"/>
                <w:lang w:val="fr-FR"/>
              </w:rPr>
            </w:pPr>
            <w:del w:id="1504" w:author="Author">
              <w:r w:rsidRPr="00982192" w:rsidDel="00821D71">
                <w:rPr>
                  <w:rFonts w:asciiTheme="minorBidi" w:hAnsiTheme="minorBidi" w:cstheme="minorBidi"/>
                  <w:noProof/>
                  <w:szCs w:val="17"/>
                  <w:lang w:val="fr-FR"/>
                </w:rPr>
                <w:delText>AJ, AX, AAJ, AAX</w:delText>
              </w:r>
            </w:del>
          </w:p>
        </w:tc>
      </w:tr>
      <w:tr w:rsidR="007E706D" w:rsidRPr="00982192" w:rsidDel="00821D71" w14:paraId="248E43AD" w14:textId="2AB2289E" w:rsidTr="00F17A0F">
        <w:trPr>
          <w:del w:id="1505" w:author="Author"/>
        </w:trPr>
        <w:tc>
          <w:tcPr>
            <w:tcW w:w="1075" w:type="dxa"/>
          </w:tcPr>
          <w:p w14:paraId="6037E967" w14:textId="5D8C5874" w:rsidR="007E706D" w:rsidRPr="00982192" w:rsidDel="00821D71" w:rsidRDefault="007E706D" w:rsidP="00CE01DA">
            <w:pPr>
              <w:pStyle w:val="NormalWeb"/>
              <w:spacing w:before="170" w:beforeAutospacing="0" w:after="170" w:afterAutospacing="0"/>
              <w:rPr>
                <w:del w:id="1506" w:author="Author"/>
                <w:rFonts w:asciiTheme="minorBidi" w:hAnsiTheme="minorBidi" w:cstheme="minorBidi"/>
                <w:noProof/>
                <w:szCs w:val="17"/>
                <w:lang w:val="fr-FR"/>
              </w:rPr>
            </w:pPr>
            <w:del w:id="150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5C0204E2" w14:textId="21D3C2CB" w:rsidR="007E706D" w:rsidRPr="00982192" w:rsidDel="00821D71" w:rsidRDefault="007E706D" w:rsidP="00CE01DA">
            <w:pPr>
              <w:spacing w:before="170" w:after="170" w:line="276" w:lineRule="auto"/>
              <w:rPr>
                <w:del w:id="1508" w:author="Author"/>
                <w:rFonts w:asciiTheme="minorBidi" w:eastAsia="Times New Roman" w:hAnsiTheme="minorBidi" w:cstheme="minorBidi"/>
                <w:noProof/>
                <w:szCs w:val="17"/>
                <w:lang w:val="fr-FR"/>
              </w:rPr>
            </w:pPr>
            <w:del w:id="1509" w:author="Author">
              <w:r w:rsidRPr="00204DFD" w:rsidDel="00821D71">
                <w:rPr>
                  <w:rFonts w:ascii="Arial" w:eastAsia="Times New Roman" w:hAnsi="Arial" w:cs="Arial"/>
                  <w:noProof/>
                  <w:szCs w:val="17"/>
                  <w:lang w:val="fr-FR"/>
                </w:rPr>
                <w:delText>Une API Web NE DOIT PAS utiliser d</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têtes HTTP pour exécuter la pagination</w:delText>
              </w:r>
              <w:r w:rsidDel="00821D71">
                <w:rPr>
                  <w:rFonts w:ascii="Arial" w:eastAsia="Times New Roman" w:hAnsi="Arial" w:cs="Arial"/>
                  <w:noProof/>
                  <w:szCs w:val="17"/>
                  <w:lang w:val="fr-FR"/>
                </w:rPr>
                <w:delText>.</w:delText>
              </w:r>
            </w:del>
          </w:p>
        </w:tc>
        <w:tc>
          <w:tcPr>
            <w:tcW w:w="2515" w:type="dxa"/>
          </w:tcPr>
          <w:p w14:paraId="54824497" w14:textId="052D01FE" w:rsidR="007E706D" w:rsidRPr="00982192" w:rsidDel="00821D71" w:rsidRDefault="007E706D" w:rsidP="00CE01DA">
            <w:pPr>
              <w:pStyle w:val="NormalWeb"/>
              <w:spacing w:before="170" w:beforeAutospacing="0" w:after="170" w:afterAutospacing="0"/>
              <w:rPr>
                <w:del w:id="1510" w:author="Author"/>
                <w:rFonts w:asciiTheme="minorBidi" w:hAnsiTheme="minorBidi" w:cstheme="minorBidi"/>
                <w:noProof/>
                <w:szCs w:val="17"/>
                <w:lang w:val="fr-FR"/>
              </w:rPr>
            </w:pPr>
            <w:del w:id="1511" w:author="Author">
              <w:r w:rsidRPr="00982192" w:rsidDel="00821D71">
                <w:rPr>
                  <w:rFonts w:asciiTheme="minorBidi" w:hAnsiTheme="minorBidi" w:cstheme="minorBidi"/>
                  <w:noProof/>
                  <w:szCs w:val="17"/>
                  <w:lang w:val="fr-FR"/>
                </w:rPr>
                <w:delText>AJ, AX, AAJ, AAX</w:delText>
              </w:r>
            </w:del>
          </w:p>
        </w:tc>
      </w:tr>
      <w:tr w:rsidR="007E706D" w:rsidRPr="00982192" w:rsidDel="00821D71" w14:paraId="4F1B3896" w14:textId="295E020F" w:rsidTr="00F17A0F">
        <w:trPr>
          <w:del w:id="1512" w:author="Author"/>
        </w:trPr>
        <w:tc>
          <w:tcPr>
            <w:tcW w:w="1075" w:type="dxa"/>
          </w:tcPr>
          <w:p w14:paraId="3FD7C1AE" w14:textId="11170B37" w:rsidR="007E706D" w:rsidRPr="00982192" w:rsidDel="00821D71" w:rsidRDefault="007E706D" w:rsidP="00CE01DA">
            <w:pPr>
              <w:pStyle w:val="NormalWeb"/>
              <w:spacing w:before="170" w:beforeAutospacing="0" w:after="170" w:afterAutospacing="0"/>
              <w:rPr>
                <w:del w:id="1513" w:author="Author"/>
                <w:rFonts w:asciiTheme="minorBidi" w:hAnsiTheme="minorBidi" w:cstheme="minorBidi"/>
                <w:noProof/>
                <w:szCs w:val="17"/>
                <w:lang w:val="fr-FR"/>
              </w:rPr>
            </w:pPr>
            <w:del w:id="1514"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7</w:delText>
              </w:r>
              <w:r w:rsidR="001B65AE" w:rsidDel="00821D71">
                <w:rPr>
                  <w:rFonts w:asciiTheme="minorBidi" w:hAnsiTheme="minorBidi" w:cstheme="minorBidi"/>
                  <w:noProof/>
                  <w:szCs w:val="17"/>
                  <w:lang w:val="fr-FR"/>
                </w:rPr>
                <w:delText>5</w:delText>
              </w:r>
              <w:r w:rsidRPr="00982192" w:rsidDel="00821D71">
                <w:rPr>
                  <w:rFonts w:asciiTheme="minorBidi" w:hAnsiTheme="minorBidi" w:cstheme="minorBidi"/>
                  <w:noProof/>
                  <w:szCs w:val="17"/>
                  <w:lang w:val="fr-FR"/>
                </w:rPr>
                <w:delText>]</w:delText>
              </w:r>
            </w:del>
          </w:p>
        </w:tc>
        <w:tc>
          <w:tcPr>
            <w:tcW w:w="5670" w:type="dxa"/>
          </w:tcPr>
          <w:p w14:paraId="532E160A" w14:textId="7E37EBE8" w:rsidR="007E706D" w:rsidRPr="00982192" w:rsidDel="00821D71" w:rsidRDefault="007E706D" w:rsidP="00CE01DA">
            <w:pPr>
              <w:spacing w:before="170" w:after="170" w:line="276" w:lineRule="auto"/>
              <w:rPr>
                <w:del w:id="1515" w:author="Author"/>
                <w:rFonts w:asciiTheme="minorBidi" w:hAnsiTheme="minorBidi" w:cstheme="minorBidi"/>
                <w:noProof/>
                <w:szCs w:val="17"/>
                <w:lang w:val="fr-FR"/>
              </w:rPr>
            </w:pPr>
            <w:del w:id="1516" w:author="Author">
              <w:r w:rsidRPr="00204DFD" w:rsidDel="00821D71">
                <w:rPr>
                  <w:rFonts w:ascii="Arial" w:eastAsia="Times New Roman" w:hAnsi="Arial" w:cs="Arial"/>
                  <w:noProof/>
                  <w:szCs w:val="17"/>
                  <w:lang w:val="fr-FR"/>
                </w:rPr>
                <w:delText xml:space="preserve">Afin de spécifier un critère de tri </w:delText>
              </w:r>
              <w:r w:rsidRPr="00204DFD" w:rsidDel="00821D71">
                <w:rPr>
                  <w:rFonts w:ascii="Arial" w:hAnsi="Arial" w:cs="Arial"/>
                  <w:noProof/>
                  <w:szCs w:val="17"/>
                  <w:lang w:val="fr-FR"/>
                </w:rPr>
                <w:delText>multi</w:delText>
              </w:r>
              <w:r w:rsidR="00031838" w:rsidDel="00821D71">
                <w:rPr>
                  <w:rFonts w:ascii="Arial" w:hAnsi="Arial" w:cs="Arial"/>
                  <w:noProof/>
                  <w:szCs w:val="17"/>
                  <w:lang w:val="fr-FR"/>
                </w:rPr>
                <w:delText>attribut</w:delText>
              </w:r>
              <w:r w:rsidRPr="00204DFD" w:rsidDel="00821D71">
                <w:rPr>
                  <w:rFonts w:ascii="Arial" w:hAnsi="Arial" w:cs="Arial"/>
                  <w:noProof/>
                  <w:szCs w:val="17"/>
                  <w:lang w:val="fr-FR"/>
                </w:rPr>
                <w:delText>, un paramètre de requête DOIT être utili</w:delText>
              </w:r>
              <w:r w:rsidR="00334310" w:rsidRPr="00204DFD" w:rsidDel="00821D71">
                <w:rPr>
                  <w:rFonts w:ascii="Arial" w:hAnsi="Arial" w:cs="Arial"/>
                  <w:noProof/>
                  <w:szCs w:val="17"/>
                  <w:lang w:val="fr-FR"/>
                </w:rPr>
                <w:delText>sé</w:delText>
              </w:r>
              <w:r w:rsidR="00334310" w:rsidDel="00821D71">
                <w:rPr>
                  <w:rFonts w:ascii="Arial" w:hAnsi="Arial" w:cs="Arial"/>
                  <w:noProof/>
                  <w:szCs w:val="17"/>
                  <w:lang w:val="fr-FR"/>
                </w:rPr>
                <w:delText xml:space="preserve">.  </w:delText>
              </w:r>
              <w:r w:rsidR="00334310" w:rsidRPr="00204DFD" w:rsidDel="00821D71">
                <w:rPr>
                  <w:rFonts w:ascii="Arial" w:hAnsi="Arial" w:cs="Arial"/>
                  <w:noProof/>
                  <w:szCs w:val="17"/>
                  <w:lang w:val="fr-FR"/>
                </w:rPr>
                <w:delText>La</w:delText>
              </w:r>
              <w:r w:rsidRPr="00204DFD" w:rsidDel="00821D71">
                <w:rPr>
                  <w:rFonts w:ascii="Arial" w:hAnsi="Arial" w:cs="Arial"/>
                  <w:noProof/>
                  <w:szCs w:val="17"/>
                  <w:lang w:val="fr-FR"/>
                </w:rPr>
                <w:delText xml:space="preserve"> valeur de ce </w:delText>
              </w:r>
              <w:r w:rsidRPr="00204DFD" w:rsidDel="00821D71">
                <w:rPr>
                  <w:rFonts w:ascii="Arial" w:eastAsia="Times New Roman" w:hAnsi="Arial" w:cs="Arial"/>
                  <w:noProof/>
                  <w:szCs w:val="17"/>
                  <w:lang w:val="fr-FR"/>
                </w:rPr>
                <w:delText xml:space="preserve">paramètre est une liste de clés de tri séparées par une virgule et de sens de tri avec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asc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croissant ou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desc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décroissa</w:delText>
              </w:r>
              <w:r w:rsidR="00334310" w:rsidRPr="00204DFD" w:rsidDel="00821D71">
                <w:rPr>
                  <w:rFonts w:ascii="Arial" w:eastAsia="Times New Roman" w:hAnsi="Arial" w:cs="Arial"/>
                  <w:noProof/>
                  <w:szCs w:val="17"/>
                  <w:lang w:val="fr-FR"/>
                </w:rPr>
                <w:delText>nt</w:delText>
              </w:r>
              <w:r w:rsidR="00334310" w:rsidDel="00821D71">
                <w:rPr>
                  <w:rFonts w:ascii="Arial" w:eastAsia="Times New Roman" w:hAnsi="Arial" w:cs="Arial"/>
                  <w:noProof/>
                  <w:szCs w:val="17"/>
                  <w:lang w:val="fr-FR"/>
                </w:rPr>
                <w:delText xml:space="preserve">.  </w:delText>
              </w:r>
              <w:r w:rsidR="00334310" w:rsidRPr="00204DFD" w:rsidDel="00821D71">
                <w:rPr>
                  <w:rFonts w:ascii="Arial" w:eastAsia="Times New Roman" w:hAnsi="Arial" w:cs="Arial"/>
                  <w:noProof/>
                  <w:szCs w:val="17"/>
                  <w:lang w:val="fr-FR"/>
                </w:rPr>
                <w:delText>Ce</w:delText>
              </w:r>
              <w:r w:rsidRPr="00204DFD" w:rsidDel="00821D71">
                <w:rPr>
                  <w:rFonts w:ascii="Arial" w:eastAsia="Times New Roman" w:hAnsi="Arial" w:cs="Arial"/>
                  <w:noProof/>
                  <w:szCs w:val="17"/>
                  <w:lang w:val="fr-FR"/>
                </w:rPr>
                <w:delText>s dernier</w:delText>
              </w:r>
              <w:r w:rsidR="002F560A" w:rsidDel="00821D71">
                <w:rPr>
                  <w:rFonts w:ascii="Arial" w:eastAsia="Times New Roman" w:hAnsi="Arial" w:cs="Arial"/>
                  <w:noProof/>
                  <w:szCs w:val="17"/>
                  <w:lang w:val="fr-FR"/>
                </w:rPr>
                <w:delText>s</w:delText>
              </w:r>
              <w:r w:rsidRPr="00204DFD" w:rsidDel="00821D71">
                <w:rPr>
                  <w:rFonts w:ascii="Arial" w:eastAsia="Times New Roman" w:hAnsi="Arial" w:cs="Arial"/>
                  <w:noProof/>
                  <w:szCs w:val="17"/>
                  <w:lang w:val="fr-FR"/>
                </w:rPr>
                <w:delText xml:space="preserve"> PEUVENT être ajoutés à chaque clé de tri, séparés par les deux</w:delText>
              </w:r>
              <w:r w:rsidR="002D56D3" w:rsidDel="00821D71">
                <w:rPr>
                  <w:rFonts w:ascii="Arial" w:eastAsia="Times New Roman" w:hAnsi="Arial" w:cs="Arial"/>
                  <w:noProof/>
                  <w:szCs w:val="17"/>
                  <w:lang w:val="fr-FR"/>
                </w:rPr>
                <w:delText> </w:delText>
              </w:r>
              <w:r w:rsidRPr="00204DFD" w:rsidDel="00821D71">
                <w:rPr>
                  <w:rFonts w:ascii="Arial" w:eastAsia="Times New Roman" w:hAnsi="Arial" w:cs="Arial"/>
                  <w:noProof/>
                  <w:szCs w:val="17"/>
                  <w:lang w:val="fr-FR"/>
                </w:rPr>
                <w:delText>poin</w:delText>
              </w:r>
              <w:r w:rsidR="00334310" w:rsidRPr="00204DFD"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204DFD" w:rsidDel="00821D71">
                <w:rPr>
                  <w:rFonts w:ascii="Arial" w:hAnsi="Arial" w:cs="Arial"/>
                  <w:noProof/>
                  <w:szCs w:val="17"/>
                  <w:lang w:val="fr-FR"/>
                </w:rPr>
                <w:delText>Le</w:delText>
              </w:r>
              <w:r w:rsidRPr="00204DFD" w:rsidDel="00821D71">
                <w:rPr>
                  <w:rFonts w:ascii="Arial" w:hAnsi="Arial" w:cs="Arial"/>
                  <w:noProof/>
                  <w:szCs w:val="17"/>
                  <w:lang w:val="fr-FR"/>
                </w:rPr>
                <w:delText xml:space="preserve"> serveur DOIT définir le sens par défaut si celui</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ci n</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est pas spécifié pour une clé.</w:delText>
              </w:r>
            </w:del>
          </w:p>
        </w:tc>
        <w:tc>
          <w:tcPr>
            <w:tcW w:w="2515" w:type="dxa"/>
          </w:tcPr>
          <w:p w14:paraId="2A1051B4" w14:textId="48DB8A86" w:rsidR="007E706D" w:rsidRPr="00982192" w:rsidDel="00821D71" w:rsidRDefault="007E706D" w:rsidP="00CE01DA">
            <w:pPr>
              <w:pStyle w:val="NormalWeb"/>
              <w:spacing w:before="170" w:beforeAutospacing="0" w:after="170" w:afterAutospacing="0"/>
              <w:rPr>
                <w:del w:id="1517" w:author="Author"/>
                <w:rFonts w:asciiTheme="minorBidi" w:hAnsiTheme="minorBidi" w:cstheme="minorBidi"/>
                <w:noProof/>
                <w:szCs w:val="17"/>
                <w:lang w:val="fr-FR"/>
              </w:rPr>
            </w:pPr>
            <w:del w:id="1518" w:author="Author">
              <w:r w:rsidRPr="00982192" w:rsidDel="00821D71">
                <w:rPr>
                  <w:rFonts w:asciiTheme="minorBidi" w:hAnsiTheme="minorBidi" w:cstheme="minorBidi"/>
                  <w:noProof/>
                  <w:szCs w:val="17"/>
                  <w:lang w:val="fr-FR"/>
                </w:rPr>
                <w:delText>AJ, AX, AAJ, AAX</w:delText>
              </w:r>
            </w:del>
          </w:p>
        </w:tc>
      </w:tr>
      <w:tr w:rsidR="00916FDC" w:rsidRPr="00982192" w:rsidDel="00821D71" w14:paraId="3535AC3B" w14:textId="31E0FEDB" w:rsidTr="00F17A0F">
        <w:trPr>
          <w:del w:id="1519" w:author="Author"/>
        </w:trPr>
        <w:tc>
          <w:tcPr>
            <w:tcW w:w="1075" w:type="dxa"/>
          </w:tcPr>
          <w:p w14:paraId="6256B64B" w14:textId="69E8972A" w:rsidR="00916FDC" w:rsidRPr="00982192" w:rsidDel="00821D71" w:rsidRDefault="00916FDC" w:rsidP="00CE01DA">
            <w:pPr>
              <w:pStyle w:val="NormalWeb"/>
              <w:spacing w:before="170" w:beforeAutospacing="0" w:after="170" w:afterAutospacing="0"/>
              <w:rPr>
                <w:del w:id="1520" w:author="Author"/>
                <w:rFonts w:asciiTheme="minorBidi" w:hAnsiTheme="minorBidi" w:cstheme="minorBidi"/>
                <w:noProof/>
                <w:szCs w:val="17"/>
                <w:lang w:val="fr-FR"/>
              </w:rPr>
            </w:pPr>
            <w:del w:id="1521"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7</w:delText>
              </w:r>
              <w:r w:rsidR="001B65AE" w:rsidDel="00821D71">
                <w:rPr>
                  <w:rFonts w:asciiTheme="minorBidi" w:hAnsiTheme="minorBidi" w:cstheme="minorBidi"/>
                  <w:noProof/>
                  <w:szCs w:val="17"/>
                  <w:lang w:val="fr-FR"/>
                </w:rPr>
                <w:delText>6</w:delText>
              </w:r>
              <w:r w:rsidRPr="00982192" w:rsidDel="00821D71">
                <w:rPr>
                  <w:rFonts w:asciiTheme="minorBidi" w:hAnsiTheme="minorBidi" w:cstheme="minorBidi"/>
                  <w:noProof/>
                  <w:szCs w:val="17"/>
                  <w:lang w:val="fr-FR"/>
                </w:rPr>
                <w:delText>]</w:delText>
              </w:r>
            </w:del>
          </w:p>
        </w:tc>
        <w:tc>
          <w:tcPr>
            <w:tcW w:w="5670" w:type="dxa"/>
          </w:tcPr>
          <w:p w14:paraId="339C595A" w14:textId="75DEE499" w:rsidR="00916FDC" w:rsidRPr="00982192" w:rsidDel="00821D71" w:rsidRDefault="00916FDC" w:rsidP="00CE01DA">
            <w:pPr>
              <w:spacing w:before="170" w:after="170" w:line="276" w:lineRule="auto"/>
              <w:rPr>
                <w:del w:id="1522" w:author="Author"/>
                <w:rFonts w:asciiTheme="minorBidi" w:hAnsiTheme="minorBidi" w:cstheme="minorBidi"/>
                <w:noProof/>
                <w:szCs w:val="17"/>
                <w:lang w:val="fr-FR"/>
              </w:rPr>
            </w:pPr>
            <w:del w:id="1523" w:author="Author">
              <w:r w:rsidRPr="00034489" w:rsidDel="00821D71">
                <w:rPr>
                  <w:rFonts w:ascii="Arial" w:hAnsi="Arial" w:cs="Arial"/>
                  <w:noProof/>
                  <w:szCs w:val="17"/>
                  <w:lang w:val="fr-FR"/>
                </w:rPr>
                <w:delText>Une API Web DEVRAIT renvoyer les critères de tri dans la réponse</w:delText>
              </w:r>
              <w:r w:rsidR="00E11534" w:rsidDel="00821D71">
                <w:rPr>
                  <w:rFonts w:ascii="Arial" w:hAnsi="Arial" w:cs="Arial"/>
                  <w:noProof/>
                  <w:szCs w:val="17"/>
                  <w:lang w:val="fr-FR"/>
                </w:rPr>
                <w:delText>.</w:delText>
              </w:r>
            </w:del>
          </w:p>
        </w:tc>
        <w:tc>
          <w:tcPr>
            <w:tcW w:w="2515" w:type="dxa"/>
          </w:tcPr>
          <w:p w14:paraId="101CA013" w14:textId="01DDB7CE" w:rsidR="00916FDC" w:rsidRPr="00982192" w:rsidDel="00821D71" w:rsidRDefault="00916FDC" w:rsidP="00CE01DA">
            <w:pPr>
              <w:pStyle w:val="NormalWeb"/>
              <w:spacing w:before="170" w:beforeAutospacing="0" w:after="170" w:afterAutospacing="0"/>
              <w:rPr>
                <w:del w:id="1524" w:author="Author"/>
                <w:rFonts w:asciiTheme="minorBidi" w:hAnsiTheme="minorBidi" w:cstheme="minorBidi"/>
                <w:noProof/>
                <w:szCs w:val="17"/>
                <w:lang w:val="fr-FR"/>
              </w:rPr>
            </w:pPr>
            <w:del w:id="1525" w:author="Author">
              <w:r w:rsidRPr="00982192" w:rsidDel="00821D71">
                <w:rPr>
                  <w:rFonts w:asciiTheme="minorBidi" w:hAnsiTheme="minorBidi" w:cstheme="minorBidi"/>
                  <w:noProof/>
                  <w:szCs w:val="17"/>
                  <w:lang w:val="fr-FR"/>
                </w:rPr>
                <w:delText>AJ, AX, AAJ, AAX</w:delText>
              </w:r>
            </w:del>
          </w:p>
        </w:tc>
      </w:tr>
      <w:tr w:rsidR="00916FDC" w:rsidRPr="00982192" w:rsidDel="00821D71" w14:paraId="70DF6226" w14:textId="5452A19D" w:rsidTr="00F17A0F">
        <w:trPr>
          <w:del w:id="1526" w:author="Author"/>
        </w:trPr>
        <w:tc>
          <w:tcPr>
            <w:tcW w:w="1075" w:type="dxa"/>
          </w:tcPr>
          <w:p w14:paraId="671D172B" w14:textId="326726F7" w:rsidR="00916FDC" w:rsidRPr="00982192" w:rsidDel="00821D71" w:rsidRDefault="00916FDC" w:rsidP="00CE01DA">
            <w:pPr>
              <w:pStyle w:val="NormalWeb"/>
              <w:spacing w:before="170" w:beforeAutospacing="0" w:after="170" w:afterAutospacing="0"/>
              <w:rPr>
                <w:del w:id="1527" w:author="Author"/>
                <w:rFonts w:asciiTheme="minorBidi" w:hAnsiTheme="minorBidi" w:cstheme="minorBidi"/>
                <w:noProof/>
                <w:szCs w:val="17"/>
                <w:lang w:val="fr-FR"/>
              </w:rPr>
            </w:pPr>
            <w:del w:id="152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1B65AE"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620EAE40" w14:textId="52968F48" w:rsidR="00916FDC" w:rsidRPr="00982192" w:rsidDel="00821D71" w:rsidRDefault="00916FDC" w:rsidP="00CE01DA">
            <w:pPr>
              <w:spacing w:before="170" w:after="170" w:line="276" w:lineRule="auto"/>
              <w:rPr>
                <w:del w:id="1529" w:author="Author"/>
                <w:rFonts w:asciiTheme="minorBidi" w:eastAsia="Times New Roman" w:hAnsiTheme="minorBidi" w:cstheme="minorBidi"/>
                <w:noProof/>
                <w:szCs w:val="17"/>
                <w:lang w:val="fr-FR"/>
              </w:rPr>
            </w:pPr>
            <w:del w:id="1530" w:author="Author">
              <w:r w:rsidRPr="00034489" w:rsidDel="00821D71">
                <w:rPr>
                  <w:rFonts w:ascii="Arial" w:eastAsia="Times New Roman" w:hAnsi="Arial" w:cs="Arial"/>
                  <w:noProof/>
                  <w:szCs w:val="17"/>
                  <w:lang w:val="fr-FR"/>
                </w:rPr>
                <w:delText>Une API Web DOIT prendre en charge le renvoi du nombre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une collection.</w:delText>
              </w:r>
            </w:del>
          </w:p>
        </w:tc>
        <w:tc>
          <w:tcPr>
            <w:tcW w:w="2515" w:type="dxa"/>
          </w:tcPr>
          <w:p w14:paraId="683FC116" w14:textId="242C58AD" w:rsidR="00916FDC" w:rsidRPr="00982192" w:rsidDel="00821D71" w:rsidRDefault="00916FDC" w:rsidP="00CE01DA">
            <w:pPr>
              <w:pStyle w:val="NormalWeb"/>
              <w:spacing w:before="170" w:beforeAutospacing="0" w:after="170" w:afterAutospacing="0"/>
              <w:rPr>
                <w:del w:id="1531" w:author="Author"/>
                <w:rFonts w:asciiTheme="minorBidi" w:hAnsiTheme="minorBidi" w:cstheme="minorBidi"/>
                <w:noProof/>
                <w:szCs w:val="17"/>
                <w:lang w:val="fr-FR"/>
              </w:rPr>
            </w:pPr>
            <w:del w:id="1532" w:author="Author">
              <w:r w:rsidRPr="00982192" w:rsidDel="00821D71">
                <w:rPr>
                  <w:rFonts w:asciiTheme="minorBidi" w:hAnsiTheme="minorBidi" w:cstheme="minorBidi"/>
                  <w:noProof/>
                  <w:szCs w:val="17"/>
                  <w:lang w:val="fr-FR"/>
                </w:rPr>
                <w:delText>AJ, AX, AAJ, AAX</w:delText>
              </w:r>
            </w:del>
          </w:p>
        </w:tc>
      </w:tr>
      <w:tr w:rsidR="00916FDC" w:rsidRPr="00982192" w:rsidDel="00821D71" w14:paraId="2A3D39D6" w14:textId="3CB007CB" w:rsidTr="00F17A0F">
        <w:trPr>
          <w:del w:id="1533" w:author="Author"/>
        </w:trPr>
        <w:tc>
          <w:tcPr>
            <w:tcW w:w="1075" w:type="dxa"/>
          </w:tcPr>
          <w:p w14:paraId="44C540FE" w14:textId="445B9264" w:rsidR="00916FDC" w:rsidRPr="00982192" w:rsidDel="00821D71" w:rsidRDefault="00916FDC" w:rsidP="00CE01DA">
            <w:pPr>
              <w:pStyle w:val="NormalWeb"/>
              <w:spacing w:before="170" w:beforeAutospacing="0" w:after="170" w:afterAutospacing="0"/>
              <w:rPr>
                <w:del w:id="1534" w:author="Author"/>
                <w:rFonts w:asciiTheme="minorBidi" w:hAnsiTheme="minorBidi" w:cstheme="minorBidi"/>
                <w:noProof/>
                <w:szCs w:val="17"/>
                <w:lang w:val="fr-FR"/>
              </w:rPr>
            </w:pPr>
            <w:del w:id="153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B65AE" w:rsidDel="00821D71">
                <w:rPr>
                  <w:rFonts w:asciiTheme="minorBidi" w:eastAsia="Times New Roman" w:hAnsiTheme="minorBidi" w:cstheme="minorBidi"/>
                  <w:noProof/>
                  <w:szCs w:val="17"/>
                  <w:lang w:val="fr-FR"/>
                </w:rPr>
                <w:delText>80</w:delText>
              </w:r>
              <w:r w:rsidRPr="00982192" w:rsidDel="00821D71">
                <w:rPr>
                  <w:rFonts w:asciiTheme="minorBidi" w:eastAsia="Times New Roman" w:hAnsiTheme="minorBidi" w:cstheme="minorBidi"/>
                  <w:noProof/>
                  <w:szCs w:val="17"/>
                  <w:lang w:val="fr-FR"/>
                </w:rPr>
                <w:delText>]</w:delText>
              </w:r>
            </w:del>
          </w:p>
        </w:tc>
        <w:tc>
          <w:tcPr>
            <w:tcW w:w="5670" w:type="dxa"/>
          </w:tcPr>
          <w:p w14:paraId="5E5B2D68" w14:textId="3BEF41EF" w:rsidR="00916FDC" w:rsidRPr="00982192" w:rsidDel="00821D71" w:rsidRDefault="00916FDC" w:rsidP="00CE01DA">
            <w:pPr>
              <w:spacing w:before="170" w:after="170" w:line="276" w:lineRule="auto"/>
              <w:rPr>
                <w:del w:id="1536" w:author="Author"/>
                <w:rFonts w:asciiTheme="minorBidi" w:eastAsia="Times New Roman" w:hAnsiTheme="minorBidi" w:cstheme="minorBidi"/>
                <w:noProof/>
                <w:szCs w:val="17"/>
                <w:lang w:val="fr-FR"/>
              </w:rPr>
            </w:pPr>
            <w:del w:id="1537" w:author="Author">
              <w:r w:rsidRPr="005E0770" w:rsidDel="00821D71">
                <w:rPr>
                  <w:rFonts w:ascii="Arial" w:eastAsia="Times New Roman" w:hAnsi="Arial" w:cs="Arial"/>
                  <w:noProof/>
                  <w:szCs w:val="17"/>
                  <w:lang w:val="fr-FR"/>
                </w:rPr>
                <w:delText>Un paramètre de requête DOIT être utilisé pour prendre en charge le renvoi du nombre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une collection.</w:delText>
              </w:r>
            </w:del>
          </w:p>
        </w:tc>
        <w:tc>
          <w:tcPr>
            <w:tcW w:w="2515" w:type="dxa"/>
          </w:tcPr>
          <w:p w14:paraId="6AE9E684" w14:textId="625D9F2A" w:rsidR="00916FDC" w:rsidRPr="00982192" w:rsidDel="00821D71" w:rsidRDefault="00916FDC" w:rsidP="00CE01DA">
            <w:pPr>
              <w:pStyle w:val="NormalWeb"/>
              <w:spacing w:before="170" w:beforeAutospacing="0" w:after="170" w:afterAutospacing="0"/>
              <w:rPr>
                <w:del w:id="1538" w:author="Author"/>
                <w:rFonts w:asciiTheme="minorBidi" w:hAnsiTheme="minorBidi" w:cstheme="minorBidi"/>
                <w:noProof/>
                <w:szCs w:val="17"/>
                <w:lang w:val="fr-FR"/>
              </w:rPr>
            </w:pPr>
            <w:del w:id="1539" w:author="Author">
              <w:r w:rsidRPr="00982192" w:rsidDel="00821D71">
                <w:rPr>
                  <w:rFonts w:asciiTheme="minorBidi" w:hAnsiTheme="minorBidi" w:cstheme="minorBidi"/>
                  <w:noProof/>
                  <w:szCs w:val="17"/>
                  <w:lang w:val="fr-FR"/>
                </w:rPr>
                <w:delText>AJ, AX, AAJ, AAX</w:delText>
              </w:r>
            </w:del>
          </w:p>
        </w:tc>
      </w:tr>
      <w:tr w:rsidR="00916FDC" w:rsidRPr="00982192" w:rsidDel="00821D71" w14:paraId="1CE00C14" w14:textId="4A89AAF7" w:rsidTr="00F17A0F">
        <w:trPr>
          <w:del w:id="1540" w:author="Author"/>
        </w:trPr>
        <w:tc>
          <w:tcPr>
            <w:tcW w:w="1075" w:type="dxa"/>
          </w:tcPr>
          <w:p w14:paraId="09E07F2B" w14:textId="65DB8405" w:rsidR="00916FDC" w:rsidRPr="00982192" w:rsidDel="00821D71" w:rsidRDefault="00916FDC" w:rsidP="00CE01DA">
            <w:pPr>
              <w:pStyle w:val="NormalWeb"/>
              <w:spacing w:before="170" w:beforeAutospacing="0" w:after="170" w:afterAutospacing="0"/>
              <w:rPr>
                <w:del w:id="1541" w:author="Author"/>
                <w:rFonts w:asciiTheme="minorBidi" w:hAnsiTheme="minorBidi" w:cstheme="minorBidi"/>
                <w:noProof/>
                <w:szCs w:val="17"/>
                <w:lang w:val="fr-FR"/>
              </w:rPr>
            </w:pPr>
            <w:del w:id="154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047B3F7C" w14:textId="0A00F177" w:rsidR="00916FDC" w:rsidRPr="00982192" w:rsidDel="00821D71" w:rsidRDefault="00916FDC" w:rsidP="00CE01DA">
            <w:pPr>
              <w:spacing w:before="170" w:after="170" w:line="276" w:lineRule="auto"/>
              <w:rPr>
                <w:del w:id="1543" w:author="Author"/>
                <w:rFonts w:asciiTheme="minorBidi" w:eastAsia="Times New Roman" w:hAnsiTheme="minorBidi" w:cstheme="minorBidi"/>
                <w:noProof/>
                <w:szCs w:val="17"/>
                <w:lang w:val="fr-FR"/>
              </w:rPr>
            </w:pPr>
            <w:del w:id="1544" w:author="Author">
              <w:r w:rsidRPr="006F558E" w:rsidDel="00821D71">
                <w:rPr>
                  <w:rFonts w:ascii="Arial" w:eastAsia="Times New Roman" w:hAnsi="Arial" w:cs="Arial"/>
                  <w:noProof/>
                  <w:szCs w:val="17"/>
                  <w:lang w:val="fr-FR"/>
                </w:rPr>
                <w:delText>Une API Web PEUT prendre en charge le renvoi du nombre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une collection en l</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insérant dans la partie de la réponse qui contient la collection elle</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mê</w:delText>
              </w:r>
              <w:r w:rsidR="00334310" w:rsidRPr="006F558E" w:rsidDel="00821D71">
                <w:rPr>
                  <w:rFonts w:ascii="Arial" w:eastAsia="Times New Roman" w:hAnsi="Arial" w:cs="Arial"/>
                  <w:noProof/>
                  <w:szCs w:val="17"/>
                  <w:lang w:val="fr-FR"/>
                </w:rPr>
                <w:delText>me</w:delText>
              </w:r>
              <w:r w:rsidR="00334310" w:rsidDel="00821D71">
                <w:rPr>
                  <w:rFonts w:ascii="Arial" w:eastAsia="Times New Roman" w:hAnsi="Arial" w:cs="Arial"/>
                  <w:noProof/>
                  <w:szCs w:val="17"/>
                  <w:lang w:val="fr-FR"/>
                </w:rPr>
                <w:delText xml:space="preserve">.  </w:delText>
              </w:r>
              <w:r w:rsidR="00334310" w:rsidRPr="006F558E" w:rsidDel="00821D71">
                <w:rPr>
                  <w:rFonts w:ascii="Arial" w:eastAsia="Times New Roman" w:hAnsi="Arial" w:cs="Arial"/>
                  <w:noProof/>
                  <w:szCs w:val="17"/>
                  <w:lang w:val="fr-FR"/>
                </w:rPr>
                <w:delText>Un</w:delText>
              </w:r>
              <w:r w:rsidRPr="006F558E" w:rsidDel="00821D71">
                <w:rPr>
                  <w:rFonts w:ascii="Arial" w:eastAsia="Times New Roman" w:hAnsi="Arial" w:cs="Arial"/>
                  <w:noProof/>
                  <w:szCs w:val="17"/>
                  <w:lang w:val="fr-FR"/>
                </w:rPr>
                <w:delText xml:space="preserve"> paramètre de requête DOIT être utilisé. </w:delText>
              </w:r>
              <w:r w:rsidR="002D56D3" w:rsidDel="00821D71">
                <w:rPr>
                  <w:rFonts w:ascii="Arial" w:eastAsia="Times New Roman" w:hAnsi="Arial" w:cs="Arial"/>
                  <w:noProof/>
                  <w:szCs w:val="17"/>
                  <w:lang w:val="fr-FR"/>
                </w:rPr>
                <w:delText xml:space="preserve"> </w:delText>
              </w:r>
            </w:del>
          </w:p>
        </w:tc>
        <w:tc>
          <w:tcPr>
            <w:tcW w:w="2515" w:type="dxa"/>
          </w:tcPr>
          <w:p w14:paraId="073F27A1" w14:textId="5BC5B3A5" w:rsidR="00916FDC" w:rsidRPr="00982192" w:rsidDel="00821D71" w:rsidRDefault="00916FDC" w:rsidP="00CE01DA">
            <w:pPr>
              <w:pStyle w:val="NormalWeb"/>
              <w:spacing w:before="170" w:beforeAutospacing="0" w:after="170" w:afterAutospacing="0"/>
              <w:rPr>
                <w:del w:id="1545" w:author="Author"/>
                <w:rFonts w:asciiTheme="minorBidi" w:hAnsiTheme="minorBidi" w:cstheme="minorBidi"/>
                <w:noProof/>
                <w:szCs w:val="17"/>
                <w:lang w:val="fr-FR"/>
              </w:rPr>
            </w:pPr>
            <w:del w:id="1546" w:author="Author">
              <w:r w:rsidRPr="00982192" w:rsidDel="00821D71">
                <w:rPr>
                  <w:rFonts w:asciiTheme="minorBidi" w:hAnsiTheme="minorBidi" w:cstheme="minorBidi"/>
                  <w:noProof/>
                  <w:szCs w:val="17"/>
                  <w:lang w:val="fr-FR"/>
                </w:rPr>
                <w:delText>AJ, AX, AAJ, AAX</w:delText>
              </w:r>
            </w:del>
          </w:p>
        </w:tc>
      </w:tr>
      <w:tr w:rsidR="00D642C5" w:rsidRPr="00982192" w:rsidDel="00821D71" w14:paraId="5D1C10EC" w14:textId="2402341C" w:rsidTr="00F17A0F">
        <w:trPr>
          <w:del w:id="1547" w:author="Author"/>
        </w:trPr>
        <w:tc>
          <w:tcPr>
            <w:tcW w:w="1075" w:type="dxa"/>
          </w:tcPr>
          <w:p w14:paraId="5A3C24C5" w14:textId="646FC74A" w:rsidR="00D642C5" w:rsidRPr="00982192" w:rsidDel="00821D71" w:rsidRDefault="00D642C5" w:rsidP="00CE01DA">
            <w:pPr>
              <w:pStyle w:val="NormalWeb"/>
              <w:spacing w:before="170" w:beforeAutospacing="0" w:after="170" w:afterAutospacing="0"/>
              <w:rPr>
                <w:del w:id="1548" w:author="Author"/>
                <w:rFonts w:asciiTheme="minorBidi" w:hAnsiTheme="minorBidi" w:cstheme="minorBidi"/>
                <w:noProof/>
                <w:szCs w:val="17"/>
                <w:lang w:val="fr-FR"/>
              </w:rPr>
            </w:pPr>
            <w:del w:id="154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505B7AAC" w14:textId="0FA0B723" w:rsidR="00D642C5" w:rsidRPr="00982192" w:rsidDel="00821D71" w:rsidRDefault="00D642C5" w:rsidP="00CE01DA">
            <w:pPr>
              <w:spacing w:before="170" w:after="170" w:line="276" w:lineRule="auto"/>
              <w:rPr>
                <w:del w:id="1550" w:author="Author"/>
                <w:rFonts w:asciiTheme="minorBidi" w:eastAsia="Times New Roman" w:hAnsiTheme="minorBidi" w:cstheme="minorBidi"/>
                <w:noProof/>
                <w:szCs w:val="17"/>
                <w:lang w:val="fr-FR"/>
              </w:rPr>
            </w:pPr>
            <w:del w:id="1551" w:author="Author">
              <w:r w:rsidRPr="00B26422" w:rsidDel="00821D71">
                <w:rPr>
                  <w:rFonts w:ascii="Arial" w:eastAsia="Times New Roman" w:hAnsi="Arial" w:cs="Arial"/>
                  <w:noProof/>
                  <w:szCs w:val="17"/>
                  <w:lang w:val="fr-FR"/>
                </w:rPr>
                <w:delText>Un contrat de service DOIT spécifier la grammaire prise en charge (comme les champs, les fonctions, les mots</w:delText>
              </w:r>
              <w:r w:rsidR="00BB0A23" w:rsidDel="00821D71">
                <w:rPr>
                  <w:rFonts w:ascii="Arial" w:eastAsia="Times New Roman" w:hAnsi="Arial" w:cs="Arial"/>
                  <w:noProof/>
                  <w:szCs w:val="17"/>
                  <w:lang w:val="fr-FR"/>
                </w:rPr>
                <w:delText>-</w:delText>
              </w:r>
              <w:r w:rsidRPr="00B26422" w:rsidDel="00821D71">
                <w:rPr>
                  <w:rFonts w:ascii="Arial" w:eastAsia="Times New Roman" w:hAnsi="Arial" w:cs="Arial"/>
                  <w:noProof/>
                  <w:szCs w:val="17"/>
                  <w:lang w:val="fr-FR"/>
                </w:rPr>
                <w:delText xml:space="preserve">clés et les opérateurs).  </w:delText>
              </w:r>
            </w:del>
          </w:p>
        </w:tc>
        <w:tc>
          <w:tcPr>
            <w:tcW w:w="2515" w:type="dxa"/>
          </w:tcPr>
          <w:p w14:paraId="607E01E8" w14:textId="13399B29" w:rsidR="00D642C5" w:rsidRPr="00982192" w:rsidDel="00821D71" w:rsidRDefault="00D642C5" w:rsidP="00CE01DA">
            <w:pPr>
              <w:pStyle w:val="NormalWeb"/>
              <w:spacing w:before="170" w:beforeAutospacing="0" w:after="170" w:afterAutospacing="0"/>
              <w:rPr>
                <w:del w:id="1552" w:author="Author"/>
                <w:rFonts w:asciiTheme="minorBidi" w:hAnsiTheme="minorBidi" w:cstheme="minorBidi"/>
                <w:noProof/>
                <w:szCs w:val="17"/>
                <w:lang w:val="fr-FR"/>
              </w:rPr>
            </w:pPr>
            <w:del w:id="1553" w:author="Author">
              <w:r w:rsidRPr="00982192" w:rsidDel="00821D71">
                <w:rPr>
                  <w:rFonts w:asciiTheme="minorBidi" w:hAnsiTheme="minorBidi" w:cstheme="minorBidi"/>
                  <w:noProof/>
                  <w:szCs w:val="17"/>
                  <w:lang w:val="fr-FR"/>
                </w:rPr>
                <w:delText>AJ, AX, AAJ, AAX</w:delText>
              </w:r>
            </w:del>
          </w:p>
        </w:tc>
      </w:tr>
      <w:tr w:rsidR="00D642C5" w:rsidRPr="00982192" w:rsidDel="00821D71" w14:paraId="4A6A9C62" w14:textId="2943F625" w:rsidTr="00F17A0F">
        <w:trPr>
          <w:del w:id="1554" w:author="Author"/>
        </w:trPr>
        <w:tc>
          <w:tcPr>
            <w:tcW w:w="1075" w:type="dxa"/>
          </w:tcPr>
          <w:p w14:paraId="18C2204D" w14:textId="5428AAC8" w:rsidR="00D642C5" w:rsidRPr="00982192" w:rsidDel="00821D71" w:rsidRDefault="00D642C5" w:rsidP="00CE01DA">
            <w:pPr>
              <w:pStyle w:val="NormalWeb"/>
              <w:spacing w:before="170" w:beforeAutospacing="0" w:after="170" w:afterAutospacing="0"/>
              <w:rPr>
                <w:del w:id="1555" w:author="Author"/>
                <w:rFonts w:asciiTheme="minorBidi" w:hAnsiTheme="minorBidi" w:cstheme="minorBidi"/>
                <w:noProof/>
                <w:szCs w:val="17"/>
                <w:lang w:val="fr-FR"/>
              </w:rPr>
            </w:pPr>
            <w:del w:id="155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6A5DF965" w14:textId="1F712105" w:rsidR="00D642C5" w:rsidRPr="00982192" w:rsidDel="00821D71" w:rsidRDefault="00D642C5" w:rsidP="00CE01DA">
            <w:pPr>
              <w:spacing w:before="170" w:after="170" w:line="276" w:lineRule="auto"/>
              <w:rPr>
                <w:del w:id="1557" w:author="Author"/>
                <w:rFonts w:asciiTheme="minorBidi" w:eastAsia="Times New Roman" w:hAnsiTheme="minorBidi" w:cstheme="minorBidi"/>
                <w:noProof/>
                <w:szCs w:val="17"/>
                <w:lang w:val="fr-FR"/>
              </w:rPr>
            </w:pPr>
            <w:del w:id="1558" w:author="Author">
              <w:r w:rsidRPr="00B26422" w:rsidDel="00821D71">
                <w:rPr>
                  <w:rFonts w:ascii="Arial" w:eastAsia="Times New Roman" w:hAnsi="Arial" w:cs="Arial"/>
                  <w:noProof/>
                  <w:szCs w:val="17"/>
                  <w:lang w:val="fr-FR"/>
                </w:rPr>
                <w:delText>Le paramètre de requête “</w:delText>
              </w:r>
              <w:r w:rsidRPr="00A21BF0" w:rsidDel="00821D71">
                <w:rPr>
                  <w:rFonts w:ascii="Courier New" w:eastAsia="Times New Roman" w:hAnsi="Courier New" w:cs="Courier New"/>
                  <w:noProof/>
                  <w:szCs w:val="17"/>
                  <w:lang w:val="fr-FR"/>
                </w:rPr>
                <w:delText>q</w:delText>
              </w:r>
              <w:r w:rsidRPr="00B26422" w:rsidDel="00821D71">
                <w:rPr>
                  <w:rFonts w:ascii="Arial" w:eastAsia="Times New Roman" w:hAnsi="Arial" w:cs="Arial"/>
                  <w:noProof/>
                  <w:szCs w:val="17"/>
                  <w:lang w:val="fr-FR"/>
                </w:rPr>
                <w:delText>” DOIT être utilisé</w:delText>
              </w:r>
              <w:r w:rsidDel="00821D71">
                <w:rPr>
                  <w:rFonts w:ascii="Arial" w:eastAsia="Times New Roman" w:hAnsi="Arial" w:cs="Arial"/>
                  <w:noProof/>
                  <w:szCs w:val="17"/>
                  <w:lang w:val="fr-FR"/>
                </w:rPr>
                <w:delText>.</w:delText>
              </w:r>
            </w:del>
          </w:p>
        </w:tc>
        <w:tc>
          <w:tcPr>
            <w:tcW w:w="2515" w:type="dxa"/>
          </w:tcPr>
          <w:p w14:paraId="32358636" w14:textId="43F1AB43" w:rsidR="00D642C5" w:rsidRPr="00982192" w:rsidDel="00821D71" w:rsidRDefault="00D642C5" w:rsidP="00CE01DA">
            <w:pPr>
              <w:pStyle w:val="NormalWeb"/>
              <w:spacing w:before="170" w:beforeAutospacing="0" w:after="170" w:afterAutospacing="0"/>
              <w:rPr>
                <w:del w:id="1559" w:author="Author"/>
                <w:rFonts w:asciiTheme="minorBidi" w:hAnsiTheme="minorBidi" w:cstheme="minorBidi"/>
                <w:noProof/>
                <w:szCs w:val="17"/>
                <w:lang w:val="fr-FR"/>
              </w:rPr>
            </w:pPr>
            <w:del w:id="1560" w:author="Author">
              <w:r w:rsidRPr="00982192" w:rsidDel="00821D71">
                <w:rPr>
                  <w:rFonts w:asciiTheme="minorBidi" w:hAnsiTheme="minorBidi" w:cstheme="minorBidi"/>
                  <w:noProof/>
                  <w:szCs w:val="17"/>
                  <w:lang w:val="fr-FR"/>
                </w:rPr>
                <w:delText>AJ, AX, AAJ, AAX</w:delText>
              </w:r>
            </w:del>
          </w:p>
        </w:tc>
      </w:tr>
      <w:tr w:rsidR="00D642C5" w:rsidRPr="00982192" w:rsidDel="00821D71" w14:paraId="58E61216" w14:textId="28028B76" w:rsidTr="00F17A0F">
        <w:trPr>
          <w:del w:id="1561" w:author="Author"/>
        </w:trPr>
        <w:tc>
          <w:tcPr>
            <w:tcW w:w="1075" w:type="dxa"/>
          </w:tcPr>
          <w:p w14:paraId="76FE427A" w14:textId="256B34DF" w:rsidR="00D642C5" w:rsidRPr="00982192" w:rsidDel="00821D71" w:rsidRDefault="00D642C5" w:rsidP="00CE01DA">
            <w:pPr>
              <w:pStyle w:val="NormalWeb"/>
              <w:spacing w:before="170" w:beforeAutospacing="0" w:after="170" w:afterAutospacing="0"/>
              <w:rPr>
                <w:del w:id="1562" w:author="Author"/>
                <w:rFonts w:asciiTheme="minorBidi" w:hAnsiTheme="minorBidi" w:cstheme="minorBidi"/>
                <w:noProof/>
                <w:szCs w:val="17"/>
                <w:lang w:val="fr-FR"/>
              </w:rPr>
            </w:pPr>
            <w:del w:id="156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B65AE" w:rsidDel="00821D71">
                <w:rPr>
                  <w:rFonts w:asciiTheme="minorBidi" w:eastAsia="Times New Roman" w:hAnsiTheme="minorBidi" w:cstheme="minorBidi"/>
                  <w:noProof/>
                  <w:szCs w:val="17"/>
                  <w:lang w:val="fr-FR"/>
                </w:rPr>
                <w:delText>88</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13492B39" w14:textId="226A0CF9" w:rsidR="00D642C5" w:rsidRPr="00982192" w:rsidDel="00821D71" w:rsidRDefault="00D642C5" w:rsidP="00CE01DA">
            <w:pPr>
              <w:spacing w:before="170" w:after="170" w:line="276" w:lineRule="auto"/>
              <w:rPr>
                <w:del w:id="1564" w:author="Author"/>
                <w:rFonts w:asciiTheme="minorBidi" w:eastAsia="Times New Roman" w:hAnsiTheme="minorBidi" w:cstheme="minorBidi"/>
                <w:noProof/>
                <w:szCs w:val="17"/>
                <w:lang w:val="fr-FR"/>
              </w:rPr>
            </w:pPr>
            <w:del w:id="1565" w:author="Author">
              <w:r w:rsidRPr="006538B7" w:rsidDel="00821D71">
                <w:rPr>
                  <w:rFonts w:ascii="Arial" w:eastAsia="Times New Roman" w:hAnsi="Arial" w:cs="Arial"/>
                  <w:noProof/>
                  <w:szCs w:val="17"/>
                  <w:lang w:val="fr-FR"/>
                </w:rPr>
                <w:delText>Au niveau du protocole, une API Web DOIT renvoyer un code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 approprié choisi dans la liste type des codes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w:delText>
              </w:r>
              <w:r w:rsidR="002D56D3" w:rsidDel="00821D71">
                <w:rPr>
                  <w:rFonts w:ascii="Arial" w:eastAsia="Times New Roman" w:hAnsi="Arial" w:cs="Arial"/>
                  <w:noProof/>
                  <w:szCs w:val="17"/>
                  <w:lang w:val="fr-FR"/>
                </w:rPr>
                <w:delText xml:space="preserve">  </w:delText>
              </w:r>
            </w:del>
          </w:p>
        </w:tc>
        <w:tc>
          <w:tcPr>
            <w:tcW w:w="2515" w:type="dxa"/>
          </w:tcPr>
          <w:p w14:paraId="790BE892" w14:textId="30BB99A8" w:rsidR="00D642C5" w:rsidRPr="00982192" w:rsidDel="00821D71" w:rsidRDefault="00D642C5" w:rsidP="00CE01DA">
            <w:pPr>
              <w:pStyle w:val="NormalWeb"/>
              <w:spacing w:before="170" w:beforeAutospacing="0" w:after="170" w:afterAutospacing="0"/>
              <w:rPr>
                <w:del w:id="1566" w:author="Author"/>
                <w:rFonts w:asciiTheme="minorBidi" w:hAnsiTheme="minorBidi" w:cstheme="minorBidi"/>
                <w:noProof/>
                <w:szCs w:val="17"/>
                <w:lang w:val="fr-FR"/>
              </w:rPr>
            </w:pPr>
            <w:del w:id="1567" w:author="Author">
              <w:r w:rsidRPr="00982192" w:rsidDel="00821D71">
                <w:rPr>
                  <w:rFonts w:asciiTheme="minorBidi" w:hAnsiTheme="minorBidi" w:cstheme="minorBidi"/>
                  <w:noProof/>
                  <w:szCs w:val="17"/>
                  <w:lang w:val="fr-FR"/>
                </w:rPr>
                <w:delText>AJ, AX, AAJ, AAX</w:delText>
              </w:r>
            </w:del>
          </w:p>
        </w:tc>
      </w:tr>
      <w:tr w:rsidR="005F0355" w:rsidRPr="00982192" w:rsidDel="00821D71" w14:paraId="6C0897C6" w14:textId="71896CC8" w:rsidTr="00F17A0F">
        <w:trPr>
          <w:del w:id="1568" w:author="Author"/>
        </w:trPr>
        <w:tc>
          <w:tcPr>
            <w:tcW w:w="1075" w:type="dxa"/>
          </w:tcPr>
          <w:p w14:paraId="0D50C94F" w14:textId="051A7917" w:rsidR="005F0355" w:rsidRPr="00982192" w:rsidDel="00821D71" w:rsidRDefault="00F17A0F" w:rsidP="00CE01DA">
            <w:pPr>
              <w:pStyle w:val="NormalWeb"/>
              <w:spacing w:before="170" w:beforeAutospacing="0" w:after="170" w:afterAutospacing="0"/>
              <w:rPr>
                <w:del w:id="1569" w:author="Author"/>
                <w:rFonts w:asciiTheme="minorBidi" w:hAnsiTheme="minorBidi" w:cstheme="minorBidi"/>
                <w:noProof/>
                <w:szCs w:val="17"/>
                <w:lang w:val="fr-FR"/>
              </w:rPr>
            </w:pPr>
            <w:del w:id="1570" w:author="Author">
              <w:r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005F0355" w:rsidRPr="00982192" w:rsidDel="00821D71">
                <w:rPr>
                  <w:rFonts w:asciiTheme="minorBidi" w:eastAsia="Times New Roman" w:hAnsiTheme="minorBidi" w:cstheme="minorBidi"/>
                  <w:noProof/>
                  <w:szCs w:val="17"/>
                  <w:lang w:val="fr-FR"/>
                </w:rPr>
                <w:delText>8</w:delText>
              </w:r>
              <w:r w:rsidR="001B65AE"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F47A414" w14:textId="7730F071" w:rsidR="005F0355" w:rsidRPr="00EB6CDB" w:rsidDel="00821D71" w:rsidRDefault="005F0355" w:rsidP="00CE01DA">
            <w:pPr>
              <w:spacing w:before="170" w:after="170" w:line="276" w:lineRule="auto"/>
              <w:rPr>
                <w:del w:id="1571" w:author="Author"/>
                <w:rFonts w:ascii="Arial" w:eastAsia="Times New Roman" w:hAnsi="Arial" w:cs="Arial"/>
                <w:noProof/>
                <w:szCs w:val="17"/>
                <w:lang w:val="fr-FR"/>
              </w:rPr>
            </w:pPr>
            <w:del w:id="1572" w:author="Author">
              <w:r w:rsidRPr="00EB6CDB" w:rsidDel="00821D71">
                <w:rPr>
                  <w:rFonts w:ascii="Arial" w:eastAsia="Times New Roman" w:hAnsi="Arial" w:cs="Arial"/>
                  <w:noProof/>
                  <w:szCs w:val="17"/>
                  <w:lang w:val="fr-FR"/>
                </w:rPr>
                <w:delText>Au niveau de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application, une API Web DOIT renvoyer une charge utile signalant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erreur de façon suffisamment détaill</w:delText>
              </w:r>
              <w:r w:rsidR="00334310" w:rsidRPr="00EB6CDB" w:rsidDel="00821D71">
                <w:rPr>
                  <w:rFonts w:ascii="Arial" w:eastAsia="Times New Roman" w:hAnsi="Arial" w:cs="Arial"/>
                  <w:noProof/>
                  <w:szCs w:val="17"/>
                  <w:lang w:val="fr-FR"/>
                </w:rPr>
                <w:delText>ée</w:delText>
              </w:r>
              <w:r w:rsidR="00334310" w:rsidDel="00821D71">
                <w:rPr>
                  <w:rFonts w:ascii="Arial" w:eastAsia="Times New Roman" w:hAnsi="Arial" w:cs="Arial"/>
                  <w:noProof/>
                  <w:szCs w:val="17"/>
                  <w:lang w:val="fr-FR"/>
                </w:rPr>
                <w:delText xml:space="preserve">.  </w:delText>
              </w:r>
              <w:r w:rsidR="00334310" w:rsidRPr="00EB6CDB" w:rsidDel="00821D71">
                <w:rPr>
                  <w:rFonts w:ascii="Arial" w:eastAsia="Times New Roman" w:hAnsi="Arial" w:cs="Arial"/>
                  <w:noProof/>
                  <w:szCs w:val="17"/>
                  <w:lang w:val="fr-FR"/>
                </w:rPr>
                <w:delText>Le</w:delText>
              </w:r>
              <w:r w:rsidRPr="00EB6CDB" w:rsidDel="00821D71">
                <w:rPr>
                  <w:rFonts w:ascii="Arial" w:eastAsia="Times New Roman" w:hAnsi="Arial" w:cs="Arial"/>
                  <w:noProof/>
                  <w:szCs w:val="17"/>
                  <w:lang w:val="fr-FR"/>
                </w:rPr>
                <w:delText xml:space="preserve">s attributs </w:delText>
              </w:r>
              <w:r w:rsidRPr="00374F9C" w:rsidDel="00821D71">
                <w:rPr>
                  <w:rFonts w:ascii="Courier New" w:eastAsia="Times New Roman" w:hAnsi="Courier New" w:cs="Courier New"/>
                  <w:noProof/>
                  <w:szCs w:val="17"/>
                  <w:lang w:val="fr-FR"/>
                </w:rPr>
                <w:delText>code</w:delText>
              </w:r>
              <w:r w:rsidRPr="00EB6CDB" w:rsidDel="00821D71">
                <w:rPr>
                  <w:rFonts w:ascii="Arial" w:eastAsia="Times New Roman" w:hAnsi="Arial" w:cs="Arial"/>
                  <w:noProof/>
                  <w:szCs w:val="17"/>
                  <w:lang w:val="fr-FR"/>
                </w:rPr>
                <w:delText xml:space="preserve"> et </w:delText>
              </w:r>
              <w:r w:rsidRPr="00374F9C" w:rsidDel="00821D71">
                <w:rPr>
                  <w:rFonts w:ascii="Courier New" w:eastAsia="Times New Roman" w:hAnsi="Courier New" w:cs="Courier New"/>
                  <w:noProof/>
                  <w:szCs w:val="17"/>
                  <w:lang w:val="fr-FR"/>
                </w:rPr>
                <w:delText>message</w:delText>
              </w:r>
              <w:r w:rsidRPr="00EB6CDB" w:rsidDel="00821D71">
                <w:rPr>
                  <w:rFonts w:ascii="Arial" w:eastAsia="Times New Roman" w:hAnsi="Arial" w:cs="Arial"/>
                  <w:noProof/>
                  <w:szCs w:val="17"/>
                  <w:lang w:val="fr-FR"/>
                </w:rPr>
                <w:delText xml:space="preserve"> sont obligatoires,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 xml:space="preserve">attribut </w:delText>
              </w:r>
              <w:r w:rsidRPr="00374F9C" w:rsidDel="00821D71">
                <w:rPr>
                  <w:rFonts w:ascii="Courier New" w:eastAsia="Times New Roman" w:hAnsi="Courier New" w:cs="Courier New"/>
                  <w:noProof/>
                  <w:szCs w:val="17"/>
                  <w:lang w:val="fr-FR"/>
                </w:rPr>
                <w:delText>details</w:delText>
              </w:r>
              <w:r w:rsidRPr="00EB6CDB" w:rsidDel="00821D71">
                <w:rPr>
                  <w:rFonts w:ascii="Arial" w:eastAsia="Times New Roman" w:hAnsi="Arial" w:cs="Arial"/>
                  <w:noProof/>
                  <w:szCs w:val="17"/>
                  <w:lang w:val="fr-FR"/>
                </w:rPr>
                <w:delText xml:space="preserve"> est conditionnellement obligatoire et les attributs </w:delText>
              </w:r>
              <w:r w:rsidRPr="00374F9C" w:rsidDel="00821D71">
                <w:rPr>
                  <w:rFonts w:ascii="Courier New" w:eastAsia="Times New Roman" w:hAnsi="Courier New" w:cs="Courier New"/>
                  <w:noProof/>
                  <w:szCs w:val="17"/>
                  <w:lang w:val="fr-FR"/>
                </w:rPr>
                <w:delText>target</w:delText>
              </w:r>
              <w:r w:rsidRPr="00EB6CDB"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status</w:delText>
              </w:r>
              <w:r w:rsidRPr="00EB6CDB" w:rsidDel="00821D71">
                <w:rPr>
                  <w:rFonts w:ascii="Arial" w:eastAsia="Times New Roman" w:hAnsi="Arial" w:cs="Arial"/>
                  <w:noProof/>
                  <w:szCs w:val="17"/>
                  <w:lang w:val="fr-FR"/>
                </w:rPr>
                <w:delText xml:space="preserve">, </w:delText>
              </w:r>
              <w:r w:rsidRPr="00374F9C" w:rsidDel="00821D71">
                <w:rPr>
                  <w:rFonts w:ascii="Courier New" w:eastAsia="Times New Roman" w:hAnsi="Courier New" w:cs="Courier New"/>
                  <w:noProof/>
                  <w:szCs w:val="17"/>
                  <w:lang w:val="fr-FR"/>
                </w:rPr>
                <w:delText>moreInfo</w:delText>
              </w:r>
              <w:r w:rsidRPr="00EB6CDB" w:rsidDel="00821D71">
                <w:rPr>
                  <w:rFonts w:ascii="Arial" w:eastAsia="Times New Roman" w:hAnsi="Arial" w:cs="Arial"/>
                  <w:noProof/>
                  <w:szCs w:val="17"/>
                  <w:lang w:val="fr-FR"/>
                </w:rPr>
                <w:delText xml:space="preserve"> et </w:delText>
              </w:r>
              <w:r w:rsidRPr="00374F9C" w:rsidDel="00821D71">
                <w:rPr>
                  <w:rFonts w:ascii="Courier New" w:eastAsia="Times New Roman" w:hAnsi="Courier New" w:cs="Courier New"/>
                  <w:noProof/>
                  <w:szCs w:val="17"/>
                  <w:lang w:val="fr-FR"/>
                </w:rPr>
                <w:delText>internalMessage</w:delText>
              </w:r>
              <w:r w:rsidRPr="00EB6CDB" w:rsidDel="00821D71">
                <w:rPr>
                  <w:rFonts w:ascii="Arial" w:eastAsia="Times New Roman" w:hAnsi="Arial" w:cs="Arial"/>
                  <w:noProof/>
                  <w:szCs w:val="17"/>
                  <w:lang w:val="fr-FR"/>
                </w:rPr>
                <w:delText xml:space="preserve"> sont facultatifs. </w:delText>
              </w:r>
              <w:r w:rsidR="002D56D3" w:rsidDel="00821D71">
                <w:rPr>
                  <w:rFonts w:ascii="Arial" w:eastAsia="Times New Roman" w:hAnsi="Arial" w:cs="Arial"/>
                  <w:noProof/>
                  <w:szCs w:val="17"/>
                  <w:lang w:val="fr-FR"/>
                </w:rPr>
                <w:delText xml:space="preserve"> </w:delText>
              </w:r>
            </w:del>
          </w:p>
        </w:tc>
        <w:tc>
          <w:tcPr>
            <w:tcW w:w="2515" w:type="dxa"/>
          </w:tcPr>
          <w:p w14:paraId="2A6E7EF0" w14:textId="2DC4CA16" w:rsidR="005F0355" w:rsidRPr="00982192" w:rsidDel="00821D71" w:rsidRDefault="005F0355" w:rsidP="00CE01DA">
            <w:pPr>
              <w:pStyle w:val="NormalWeb"/>
              <w:spacing w:before="170" w:beforeAutospacing="0" w:after="170" w:afterAutospacing="0"/>
              <w:rPr>
                <w:del w:id="1573" w:author="Author"/>
                <w:rFonts w:asciiTheme="minorBidi" w:hAnsiTheme="minorBidi" w:cstheme="minorBidi"/>
                <w:noProof/>
                <w:szCs w:val="17"/>
                <w:lang w:val="fr-FR"/>
              </w:rPr>
            </w:pPr>
            <w:del w:id="1574" w:author="Author">
              <w:r w:rsidRPr="00982192" w:rsidDel="00821D71">
                <w:rPr>
                  <w:rFonts w:asciiTheme="minorBidi" w:hAnsiTheme="minorBidi" w:cstheme="minorBidi"/>
                  <w:noProof/>
                  <w:szCs w:val="17"/>
                  <w:lang w:val="fr-FR"/>
                </w:rPr>
                <w:delText>AJ, AX, AAJ, AAX</w:delText>
              </w:r>
            </w:del>
          </w:p>
        </w:tc>
      </w:tr>
      <w:tr w:rsidR="00D642C5" w:rsidRPr="00982192" w:rsidDel="00821D71" w14:paraId="16C3D61B" w14:textId="32ECBE02" w:rsidTr="00F17A0F">
        <w:trPr>
          <w:del w:id="1575" w:author="Author"/>
        </w:trPr>
        <w:tc>
          <w:tcPr>
            <w:tcW w:w="1075" w:type="dxa"/>
          </w:tcPr>
          <w:p w14:paraId="20B377EC" w14:textId="4C4D182C" w:rsidR="00D642C5" w:rsidRPr="00982192" w:rsidDel="00821D71" w:rsidRDefault="00D642C5" w:rsidP="00CE01DA">
            <w:pPr>
              <w:pStyle w:val="NormalWeb"/>
              <w:spacing w:before="170" w:beforeAutospacing="0" w:after="170" w:afterAutospacing="0"/>
              <w:rPr>
                <w:del w:id="1576" w:author="Author"/>
                <w:rFonts w:asciiTheme="minorBidi" w:hAnsiTheme="minorBidi" w:cstheme="minorBidi"/>
                <w:noProof/>
                <w:szCs w:val="17"/>
                <w:lang w:val="fr-FR"/>
              </w:rPr>
            </w:pPr>
            <w:del w:id="157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B65AE" w:rsidDel="00821D71">
                <w:rPr>
                  <w:rFonts w:asciiTheme="minorBidi" w:eastAsia="Times New Roman" w:hAnsiTheme="minorBidi" w:cstheme="minorBidi"/>
                  <w:noProof/>
                  <w:szCs w:val="17"/>
                  <w:lang w:val="fr-FR"/>
                </w:rPr>
                <w:delText>90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200C6F47" w14:textId="0476D515" w:rsidR="00D642C5" w:rsidRPr="00982192" w:rsidDel="00821D71" w:rsidRDefault="00D642C5" w:rsidP="00CE01DA">
            <w:pPr>
              <w:spacing w:before="170" w:after="170" w:line="276" w:lineRule="auto"/>
              <w:rPr>
                <w:del w:id="1578" w:author="Author"/>
                <w:rFonts w:asciiTheme="minorBidi" w:eastAsia="Times New Roman" w:hAnsiTheme="minorBidi" w:cstheme="minorBidi"/>
                <w:noProof/>
                <w:szCs w:val="17"/>
                <w:lang w:val="fr-FR"/>
              </w:rPr>
            </w:pPr>
            <w:del w:id="1579" w:author="Author">
              <w:r w:rsidRPr="00774557" w:rsidDel="00821D71">
                <w:rPr>
                  <w:rFonts w:ascii="Arial" w:eastAsia="Times New Roman" w:hAnsi="Arial" w:cs="Arial"/>
                  <w:noProof/>
                  <w:szCs w:val="17"/>
                  <w:lang w:val="fr-FR"/>
                </w:rPr>
                <w:delText>Les erreurs NE DOIVENT PAS exposer les données dont la sécurité est primordiale ou les données techniques internes, comme les piles d</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appels, dans les réponses</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erreurs.</w:delText>
              </w:r>
            </w:del>
          </w:p>
        </w:tc>
        <w:tc>
          <w:tcPr>
            <w:tcW w:w="2515" w:type="dxa"/>
          </w:tcPr>
          <w:p w14:paraId="1815C8C4" w14:textId="70777C69" w:rsidR="00D642C5" w:rsidRPr="00982192" w:rsidDel="00821D71" w:rsidRDefault="00D642C5" w:rsidP="00CE01DA">
            <w:pPr>
              <w:pStyle w:val="NormalWeb"/>
              <w:spacing w:before="170" w:beforeAutospacing="0" w:after="170" w:afterAutospacing="0"/>
              <w:rPr>
                <w:del w:id="1580" w:author="Author"/>
                <w:rFonts w:asciiTheme="minorBidi" w:hAnsiTheme="minorBidi" w:cstheme="minorBidi"/>
                <w:noProof/>
                <w:szCs w:val="17"/>
                <w:lang w:val="fr-FR"/>
              </w:rPr>
            </w:pPr>
            <w:del w:id="1581" w:author="Author">
              <w:r w:rsidRPr="00982192" w:rsidDel="00821D71">
                <w:rPr>
                  <w:rFonts w:asciiTheme="minorBidi" w:hAnsiTheme="minorBidi" w:cstheme="minorBidi"/>
                  <w:noProof/>
                  <w:szCs w:val="17"/>
                  <w:lang w:val="fr-FR"/>
                </w:rPr>
                <w:delText>AJ, AX, AAJ, AAX</w:delText>
              </w:r>
            </w:del>
          </w:p>
        </w:tc>
      </w:tr>
      <w:tr w:rsidR="00D642C5" w:rsidRPr="00982192" w:rsidDel="00821D71" w14:paraId="6CF281AC" w14:textId="2189552D" w:rsidTr="00F17A0F">
        <w:trPr>
          <w:del w:id="1582" w:author="Author"/>
        </w:trPr>
        <w:tc>
          <w:tcPr>
            <w:tcW w:w="1075" w:type="dxa"/>
          </w:tcPr>
          <w:p w14:paraId="71F9878C" w14:textId="792E969A" w:rsidR="00D642C5" w:rsidRPr="00982192" w:rsidDel="00821D71" w:rsidRDefault="00D642C5" w:rsidP="00CE01DA">
            <w:pPr>
              <w:pStyle w:val="NormalWeb"/>
              <w:spacing w:before="170" w:beforeAutospacing="0" w:after="170" w:afterAutospacing="0"/>
              <w:rPr>
                <w:del w:id="1583" w:author="Author"/>
                <w:rFonts w:asciiTheme="minorBidi" w:hAnsiTheme="minorBidi" w:cstheme="minorBidi"/>
                <w:noProof/>
                <w:szCs w:val="17"/>
                <w:lang w:val="fr-FR"/>
              </w:rPr>
            </w:pPr>
            <w:del w:id="158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0CD1F97A" w14:textId="5B1B6FA6" w:rsidR="00D642C5" w:rsidRPr="00982192" w:rsidDel="00821D71" w:rsidRDefault="00D642C5" w:rsidP="00CE01DA">
            <w:pPr>
              <w:spacing w:before="170" w:after="170"/>
              <w:rPr>
                <w:del w:id="1585" w:author="Author"/>
                <w:rFonts w:asciiTheme="minorBidi" w:eastAsia="Times New Roman" w:hAnsiTheme="minorBidi" w:cstheme="minorBidi"/>
                <w:noProof/>
                <w:szCs w:val="17"/>
                <w:lang w:val="fr-FR"/>
              </w:rPr>
            </w:pPr>
            <w:del w:id="1586" w:author="Author">
              <w:r w:rsidRPr="00465BC3"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 xml:space="preserve">tête HTTP </w:delText>
              </w:r>
              <w:r w:rsidRPr="00374F9C" w:rsidDel="00821D71">
                <w:rPr>
                  <w:rFonts w:ascii="Courier New" w:eastAsia="Times New Roman" w:hAnsi="Courier New" w:cs="Courier New"/>
                  <w:noProof/>
                  <w:szCs w:val="17"/>
                  <w:lang w:val="fr-FR"/>
                </w:rPr>
                <w:delText>Header</w:delText>
              </w:r>
              <w:r w:rsidR="00BB0A23" w:rsidDel="00821D71">
                <w:rPr>
                  <w:rFonts w:ascii="Courier New" w:eastAsia="Times New Roman" w:hAnsi="Courier New" w:cs="Courier New"/>
                  <w:noProof/>
                  <w:szCs w:val="17"/>
                  <w:lang w:val="fr-FR"/>
                </w:rPr>
                <w:delText> :</w:delText>
              </w:r>
              <w:r w:rsidRPr="00374F9C" w:rsidDel="00821D71">
                <w:rPr>
                  <w:rFonts w:ascii="Courier New" w:eastAsia="Times New Roman" w:hAnsi="Courier New" w:cs="Courier New"/>
                  <w:noProof/>
                  <w:szCs w:val="17"/>
                  <w:lang w:val="fr-FR"/>
                </w:rPr>
                <w:delText xml:space="preserve"> Reason</w:delText>
              </w:r>
              <w:r w:rsidR="00BB0A23" w:rsidDel="00821D71">
                <w:rPr>
                  <w:rFonts w:ascii="Courier New" w:eastAsia="Times New Roman" w:hAnsi="Courier New" w:cs="Courier New"/>
                  <w:noProof/>
                  <w:szCs w:val="17"/>
                  <w:lang w:val="fr-FR"/>
                </w:rPr>
                <w:delText>-</w:delText>
              </w:r>
              <w:r w:rsidRPr="00374F9C" w:rsidDel="00821D71">
                <w:rPr>
                  <w:rFonts w:ascii="Courier New" w:eastAsia="Times New Roman" w:hAnsi="Courier New" w:cs="Courier New"/>
                  <w:noProof/>
                  <w:szCs w:val="17"/>
                  <w:lang w:val="fr-FR"/>
                </w:rPr>
                <w:delText>Phrase</w:delText>
              </w:r>
              <w:r w:rsidRPr="00465BC3" w:rsidDel="00821D71">
                <w:rPr>
                  <w:rFonts w:ascii="Arial" w:eastAsia="Times New Roman" w:hAnsi="Arial" w:cs="Arial"/>
                  <w:noProof/>
                  <w:szCs w:val="17"/>
                  <w:lang w:val="fr-FR"/>
                </w:rPr>
                <w:delText xml:space="preserve"> (décrit dans</w:delText>
              </w:r>
              <w:r w:rsidR="00992C0C" w:rsidRPr="00465BC3"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65BC3" w:rsidDel="00821D71">
                <w:rPr>
                  <w:rFonts w:ascii="Arial" w:eastAsia="Times New Roman" w:hAnsi="Arial" w:cs="Arial"/>
                  <w:noProof/>
                  <w:szCs w:val="17"/>
                  <w:lang w:val="fr-FR"/>
                </w:rPr>
                <w:delText>RFC</w:delText>
              </w:r>
              <w:r w:rsidRPr="00465BC3" w:rsidDel="00821D71">
                <w:rPr>
                  <w:rFonts w:ascii="Arial" w:eastAsia="Times New Roman" w:hAnsi="Arial" w:cs="Arial"/>
                  <w:noProof/>
                  <w:szCs w:val="17"/>
                  <w:lang w:val="fr-FR"/>
                </w:rPr>
                <w:delText xml:space="preserve"> 2616) NE DOIT PAS être utilisé pour transmettre des réponses</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erreurs.</w:delText>
              </w:r>
            </w:del>
          </w:p>
        </w:tc>
        <w:tc>
          <w:tcPr>
            <w:tcW w:w="2515" w:type="dxa"/>
          </w:tcPr>
          <w:p w14:paraId="6E5C7B49" w14:textId="2B561C53" w:rsidR="00D642C5" w:rsidRPr="00982192" w:rsidDel="00821D71" w:rsidRDefault="00D642C5" w:rsidP="00CE01DA">
            <w:pPr>
              <w:pStyle w:val="NormalWeb"/>
              <w:spacing w:before="170" w:beforeAutospacing="0" w:after="170" w:afterAutospacing="0"/>
              <w:rPr>
                <w:del w:id="1587" w:author="Author"/>
                <w:rFonts w:asciiTheme="minorBidi" w:hAnsiTheme="minorBidi" w:cstheme="minorBidi"/>
                <w:noProof/>
                <w:szCs w:val="17"/>
                <w:lang w:val="fr-FR"/>
              </w:rPr>
            </w:pPr>
            <w:del w:id="1588" w:author="Author">
              <w:r w:rsidRPr="00982192" w:rsidDel="00821D71">
                <w:rPr>
                  <w:rFonts w:asciiTheme="minorBidi" w:hAnsiTheme="minorBidi" w:cstheme="minorBidi"/>
                  <w:noProof/>
                  <w:szCs w:val="17"/>
                  <w:lang w:val="fr-FR"/>
                </w:rPr>
                <w:delText>AJ, AX, AAJ, AAX</w:delText>
              </w:r>
            </w:del>
          </w:p>
        </w:tc>
      </w:tr>
      <w:tr w:rsidR="00063708" w:rsidRPr="00982192" w:rsidDel="00821D71" w14:paraId="7038466C" w14:textId="6FA145B3" w:rsidTr="00F17A0F">
        <w:trPr>
          <w:del w:id="1589" w:author="Author"/>
        </w:trPr>
        <w:tc>
          <w:tcPr>
            <w:tcW w:w="1075" w:type="dxa"/>
          </w:tcPr>
          <w:p w14:paraId="2E65A1E4" w14:textId="1E1FFE2F" w:rsidR="00063708" w:rsidRPr="00982192" w:rsidDel="00821D71" w:rsidRDefault="00063708" w:rsidP="00CE01DA">
            <w:pPr>
              <w:pStyle w:val="NormalWeb"/>
              <w:spacing w:before="170" w:beforeAutospacing="0" w:after="170" w:afterAutospacing="0"/>
              <w:rPr>
                <w:del w:id="1590" w:author="Author"/>
                <w:rFonts w:asciiTheme="minorBidi" w:hAnsiTheme="minorBidi" w:cstheme="minorBidi"/>
                <w:noProof/>
                <w:szCs w:val="17"/>
                <w:lang w:val="fr-FR"/>
              </w:rPr>
            </w:pPr>
            <w:del w:id="159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51A29DAC" w14:textId="665F93F2" w:rsidR="00063708" w:rsidRPr="006852A6" w:rsidDel="00821D71" w:rsidRDefault="00063708" w:rsidP="00CE01DA">
            <w:pPr>
              <w:spacing w:before="170" w:after="170"/>
              <w:rPr>
                <w:del w:id="1592" w:author="Author"/>
                <w:rFonts w:ascii="Arial" w:eastAsia="Times New Roman" w:hAnsi="Arial" w:cs="Arial"/>
                <w:noProof/>
                <w:szCs w:val="17"/>
                <w:lang w:val="fr-FR"/>
              </w:rPr>
            </w:pPr>
            <w:del w:id="1593" w:author="Author">
              <w:r w:rsidRPr="006852A6" w:rsidDel="00821D71">
                <w:rPr>
                  <w:rFonts w:ascii="Arial" w:eastAsia="Times New Roman" w:hAnsi="Arial" w:cs="Arial"/>
                  <w:noProof/>
                  <w:szCs w:val="17"/>
                  <w:lang w:val="fr-FR"/>
                </w:rPr>
                <w:delText>Un format de contrat de service DOIT comprendre les éléments ci</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après</w:delText>
              </w:r>
              <w:r w:rsidR="00BB0A23" w:rsidDel="00821D71">
                <w:rPr>
                  <w:rFonts w:ascii="Arial" w:eastAsia="Times New Roman" w:hAnsi="Arial" w:cs="Arial"/>
                  <w:noProof/>
                  <w:szCs w:val="17"/>
                  <w:lang w:val="fr-FR"/>
                </w:rPr>
                <w:delText> :</w:delText>
              </w:r>
            </w:del>
          </w:p>
          <w:p w14:paraId="6687A87F" w14:textId="68810B9A" w:rsidR="00063708" w:rsidRPr="006852A6" w:rsidDel="00821D71" w:rsidRDefault="00063708" w:rsidP="00CE01DA">
            <w:pPr>
              <w:numPr>
                <w:ilvl w:val="2"/>
                <w:numId w:val="4"/>
              </w:numPr>
              <w:spacing w:before="170" w:after="170"/>
              <w:ind w:left="1226" w:hanging="567"/>
              <w:rPr>
                <w:del w:id="1594" w:author="Author"/>
                <w:rFonts w:ascii="Arial" w:eastAsia="Times New Roman" w:hAnsi="Arial" w:cs="Arial"/>
                <w:noProof/>
                <w:szCs w:val="17"/>
                <w:lang w:val="fr-FR"/>
              </w:rPr>
            </w:pPr>
            <w:del w:id="1595" w:author="Author">
              <w:r w:rsidRPr="006852A6" w:rsidDel="00821D71">
                <w:rPr>
                  <w:rFonts w:ascii="Arial" w:eastAsia="Times New Roman" w:hAnsi="Arial" w:cs="Arial"/>
                  <w:noProof/>
                  <w:szCs w:val="17"/>
                  <w:lang w:val="fr-FR"/>
                </w:rPr>
                <w:delText>Version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7D58083E" w14:textId="57B2D848" w:rsidR="00063708" w:rsidRPr="006852A6" w:rsidDel="00821D71" w:rsidRDefault="00063708" w:rsidP="00CE01DA">
            <w:pPr>
              <w:numPr>
                <w:ilvl w:val="2"/>
                <w:numId w:val="4"/>
              </w:numPr>
              <w:spacing w:before="170" w:after="170"/>
              <w:ind w:left="1226" w:hanging="567"/>
              <w:rPr>
                <w:del w:id="1596" w:author="Author"/>
                <w:rFonts w:ascii="Arial" w:eastAsia="Times New Roman" w:hAnsi="Arial" w:cs="Arial"/>
                <w:noProof/>
                <w:szCs w:val="17"/>
                <w:lang w:val="fr-FR"/>
              </w:rPr>
            </w:pPr>
            <w:del w:id="1597" w:author="Author">
              <w:r w:rsidRPr="006852A6" w:rsidDel="00821D71">
                <w:rPr>
                  <w:rFonts w:ascii="Arial" w:eastAsia="Times New Roman" w:hAnsi="Arial" w:cs="Arial"/>
                  <w:noProof/>
                  <w:szCs w:val="17"/>
                  <w:lang w:val="fr-FR"/>
                </w:rPr>
                <w:delText>Informations sur la sémantique des éléments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3541393F" w14:textId="0365C5B9" w:rsidR="00063708" w:rsidRPr="006852A6" w:rsidDel="00821D71" w:rsidRDefault="00063708" w:rsidP="00CE01DA">
            <w:pPr>
              <w:numPr>
                <w:ilvl w:val="2"/>
                <w:numId w:val="4"/>
              </w:numPr>
              <w:spacing w:before="170" w:after="170"/>
              <w:ind w:left="1226" w:hanging="567"/>
              <w:rPr>
                <w:del w:id="1598" w:author="Author"/>
                <w:rFonts w:ascii="Arial" w:eastAsia="Times New Roman" w:hAnsi="Arial" w:cs="Arial"/>
                <w:noProof/>
                <w:szCs w:val="17"/>
                <w:lang w:val="fr-FR"/>
              </w:rPr>
            </w:pPr>
            <w:del w:id="1599" w:author="Author">
              <w:r w:rsidRPr="006852A6" w:rsidDel="00821D71">
                <w:rPr>
                  <w:rFonts w:ascii="Arial" w:eastAsia="Times New Roman" w:hAnsi="Arial" w:cs="Arial"/>
                  <w:noProof/>
                  <w:szCs w:val="17"/>
                  <w:lang w:val="fr-FR"/>
                </w:rPr>
                <w:delText>Ressources;</w:delText>
              </w:r>
            </w:del>
          </w:p>
          <w:p w14:paraId="223DEFFE" w14:textId="4364B227" w:rsidR="00063708" w:rsidRPr="006852A6" w:rsidDel="00821D71" w:rsidRDefault="00063708" w:rsidP="00CE01DA">
            <w:pPr>
              <w:numPr>
                <w:ilvl w:val="2"/>
                <w:numId w:val="4"/>
              </w:numPr>
              <w:spacing w:before="170" w:after="170"/>
              <w:ind w:left="1226" w:hanging="567"/>
              <w:rPr>
                <w:del w:id="1600" w:author="Author"/>
                <w:rFonts w:ascii="Arial" w:eastAsia="Times New Roman" w:hAnsi="Arial" w:cs="Arial"/>
                <w:noProof/>
                <w:szCs w:val="17"/>
                <w:lang w:val="fr-FR"/>
              </w:rPr>
            </w:pPr>
            <w:del w:id="1601" w:author="Author">
              <w:r w:rsidRPr="006852A6" w:rsidDel="00821D71">
                <w:rPr>
                  <w:rFonts w:ascii="Arial" w:eastAsia="Times New Roman" w:hAnsi="Arial" w:cs="Arial"/>
                  <w:noProof/>
                  <w:szCs w:val="17"/>
                  <w:lang w:val="fr-FR"/>
                </w:rPr>
                <w:delText>Attributs des ressources;</w:delText>
              </w:r>
            </w:del>
          </w:p>
          <w:p w14:paraId="3D2CAF67" w14:textId="43F4AA79" w:rsidR="00063708" w:rsidRPr="006852A6" w:rsidDel="00821D71" w:rsidRDefault="00063708" w:rsidP="00CE01DA">
            <w:pPr>
              <w:numPr>
                <w:ilvl w:val="2"/>
                <w:numId w:val="4"/>
              </w:numPr>
              <w:spacing w:before="170" w:after="170"/>
              <w:ind w:left="1226" w:hanging="567"/>
              <w:rPr>
                <w:del w:id="1602" w:author="Author"/>
                <w:rFonts w:ascii="Arial" w:eastAsia="Times New Roman" w:hAnsi="Arial" w:cs="Arial"/>
                <w:noProof/>
                <w:szCs w:val="17"/>
                <w:lang w:val="fr-FR"/>
              </w:rPr>
            </w:pPr>
            <w:del w:id="1603" w:author="Author">
              <w:r w:rsidRPr="006852A6" w:rsidDel="00821D71">
                <w:rPr>
                  <w:rFonts w:ascii="Arial" w:eastAsia="Times New Roman" w:hAnsi="Arial" w:cs="Arial"/>
                  <w:noProof/>
                  <w:szCs w:val="17"/>
                  <w:lang w:val="fr-FR"/>
                </w:rPr>
                <w:delText>Paramètres de requête;</w:delText>
              </w:r>
            </w:del>
          </w:p>
          <w:p w14:paraId="7651CADF" w14:textId="5F27E55A" w:rsidR="00063708" w:rsidRPr="006852A6" w:rsidDel="00821D71" w:rsidRDefault="00063708" w:rsidP="00CE01DA">
            <w:pPr>
              <w:numPr>
                <w:ilvl w:val="2"/>
                <w:numId w:val="4"/>
              </w:numPr>
              <w:spacing w:before="170" w:after="170"/>
              <w:ind w:left="1226" w:hanging="567"/>
              <w:rPr>
                <w:del w:id="1604" w:author="Author"/>
                <w:rFonts w:ascii="Arial" w:eastAsia="Times New Roman" w:hAnsi="Arial" w:cs="Arial"/>
                <w:noProof/>
                <w:szCs w:val="17"/>
                <w:lang w:val="fr-FR"/>
              </w:rPr>
            </w:pPr>
            <w:del w:id="1605" w:author="Author">
              <w:r w:rsidRPr="006852A6" w:rsidDel="00821D71">
                <w:rPr>
                  <w:rFonts w:ascii="Arial" w:eastAsia="Times New Roman" w:hAnsi="Arial" w:cs="Arial"/>
                  <w:noProof/>
                  <w:szCs w:val="17"/>
                  <w:lang w:val="fr-FR"/>
                </w:rPr>
                <w:delText>Méthodes;</w:delText>
              </w:r>
            </w:del>
          </w:p>
          <w:p w14:paraId="3AE0BFA7" w14:textId="6424CA0F" w:rsidR="00063708" w:rsidRPr="006852A6" w:rsidDel="00821D71" w:rsidRDefault="00063708" w:rsidP="00CE01DA">
            <w:pPr>
              <w:numPr>
                <w:ilvl w:val="2"/>
                <w:numId w:val="4"/>
              </w:numPr>
              <w:spacing w:before="170" w:after="170"/>
              <w:ind w:left="1226" w:hanging="567"/>
              <w:rPr>
                <w:del w:id="1606" w:author="Author"/>
                <w:rFonts w:ascii="Arial" w:eastAsia="Times New Roman" w:hAnsi="Arial" w:cs="Arial"/>
                <w:noProof/>
                <w:szCs w:val="17"/>
                <w:lang w:val="fr-FR"/>
              </w:rPr>
            </w:pPr>
            <w:del w:id="1607" w:author="Author">
              <w:r w:rsidRPr="006852A6" w:rsidDel="00821D71">
                <w:rPr>
                  <w:rFonts w:ascii="Arial" w:eastAsia="Times New Roman" w:hAnsi="Arial" w:cs="Arial"/>
                  <w:noProof/>
                  <w:szCs w:val="17"/>
                  <w:lang w:val="fr-FR"/>
                </w:rPr>
                <w:delText>Types de médias;</w:delText>
              </w:r>
            </w:del>
          </w:p>
          <w:p w14:paraId="5B25400F" w14:textId="2DBBD2A4" w:rsidR="00063708" w:rsidRPr="006852A6" w:rsidDel="00821D71" w:rsidRDefault="00063708" w:rsidP="00CE01DA">
            <w:pPr>
              <w:numPr>
                <w:ilvl w:val="2"/>
                <w:numId w:val="4"/>
              </w:numPr>
              <w:spacing w:before="170" w:after="170"/>
              <w:ind w:left="1226" w:hanging="567"/>
              <w:rPr>
                <w:del w:id="1608" w:author="Author"/>
                <w:rFonts w:ascii="Arial" w:eastAsia="Times New Roman" w:hAnsi="Arial" w:cs="Arial"/>
                <w:noProof/>
                <w:szCs w:val="17"/>
                <w:lang w:val="fr-FR"/>
              </w:rPr>
            </w:pPr>
            <w:del w:id="1609" w:author="Author">
              <w:r w:rsidRPr="006852A6" w:rsidDel="00821D71">
                <w:rPr>
                  <w:rFonts w:ascii="Arial" w:eastAsia="Times New Roman" w:hAnsi="Arial" w:cs="Arial"/>
                  <w:noProof/>
                  <w:szCs w:val="17"/>
                  <w:lang w:val="fr-FR"/>
                </w:rPr>
                <w:delText>Grammaire de recherche (si une telle grammaire est prise en charge);</w:delText>
              </w:r>
            </w:del>
          </w:p>
          <w:p w14:paraId="3F1769D9" w14:textId="581A5EF5" w:rsidR="00063708" w:rsidRPr="006852A6" w:rsidDel="00821D71" w:rsidRDefault="00063708" w:rsidP="00CE01DA">
            <w:pPr>
              <w:numPr>
                <w:ilvl w:val="2"/>
                <w:numId w:val="4"/>
              </w:numPr>
              <w:spacing w:before="170" w:after="170"/>
              <w:ind w:left="1226" w:hanging="567"/>
              <w:rPr>
                <w:del w:id="1610" w:author="Author"/>
                <w:rFonts w:ascii="Arial" w:eastAsia="Times New Roman" w:hAnsi="Arial" w:cs="Arial"/>
                <w:noProof/>
                <w:szCs w:val="17"/>
                <w:lang w:val="fr-FR"/>
              </w:rPr>
            </w:pPr>
            <w:del w:id="1611" w:author="Author">
              <w:r w:rsidRPr="006852A6" w:rsidDel="00821D71">
                <w:rPr>
                  <w:rFonts w:ascii="Arial" w:eastAsia="Times New Roman" w:hAnsi="Arial" w:cs="Arial"/>
                  <w:noProof/>
                  <w:szCs w:val="17"/>
                  <w:lang w:val="fr-FR"/>
                </w:rPr>
                <w:delText>Codes d</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état HTTP;</w:delText>
              </w:r>
            </w:del>
          </w:p>
          <w:p w14:paraId="004480FA" w14:textId="1DE1CB8E" w:rsidR="00063708" w:rsidRPr="006852A6" w:rsidDel="00821D71" w:rsidRDefault="00063708" w:rsidP="00CE01DA">
            <w:pPr>
              <w:numPr>
                <w:ilvl w:val="2"/>
                <w:numId w:val="4"/>
              </w:numPr>
              <w:spacing w:before="170" w:after="170"/>
              <w:ind w:left="1226" w:hanging="567"/>
              <w:rPr>
                <w:del w:id="1612" w:author="Author"/>
                <w:rFonts w:ascii="Arial" w:eastAsia="Times New Roman" w:hAnsi="Arial" w:cs="Arial"/>
                <w:noProof/>
                <w:szCs w:val="17"/>
                <w:lang w:val="fr-FR"/>
              </w:rPr>
            </w:pPr>
            <w:del w:id="1613" w:author="Author">
              <w:r w:rsidRPr="006852A6" w:rsidDel="00821D71">
                <w:rPr>
                  <w:rFonts w:ascii="Arial" w:eastAsia="Times New Roman" w:hAnsi="Arial" w:cs="Arial"/>
                  <w:noProof/>
                  <w:szCs w:val="17"/>
                  <w:lang w:val="fr-FR"/>
                </w:rPr>
                <w:delText>Méthodes HTTP;</w:delText>
              </w:r>
            </w:del>
          </w:p>
          <w:p w14:paraId="5F14B3CF" w14:textId="405E151A" w:rsidR="00063708" w:rsidRPr="006852A6" w:rsidDel="00821D71" w:rsidRDefault="00063708" w:rsidP="00CE01DA">
            <w:pPr>
              <w:numPr>
                <w:ilvl w:val="2"/>
                <w:numId w:val="4"/>
              </w:numPr>
              <w:tabs>
                <w:tab w:val="num" w:pos="1226"/>
              </w:tabs>
              <w:spacing w:before="170" w:after="170"/>
              <w:ind w:left="1226" w:hanging="567"/>
              <w:rPr>
                <w:del w:id="1614" w:author="Author"/>
                <w:rFonts w:ascii="Arial" w:eastAsia="Times New Roman" w:hAnsi="Arial" w:cs="Arial"/>
                <w:noProof/>
                <w:szCs w:val="17"/>
                <w:lang w:val="fr-FR"/>
              </w:rPr>
            </w:pPr>
            <w:del w:id="1615" w:author="Author">
              <w:r w:rsidRPr="006852A6" w:rsidDel="00821D71">
                <w:rPr>
                  <w:rFonts w:ascii="Arial" w:eastAsia="Times New Roman" w:hAnsi="Arial" w:cs="Arial"/>
                  <w:noProof/>
                  <w:szCs w:val="17"/>
                  <w:lang w:val="fr-FR"/>
                </w:rPr>
                <w:delText xml:space="preserve">Restrictions et éléments distinctifs; </w:delText>
              </w:r>
              <w:r w:rsidR="002D56D3" w:rsidDel="00821D71">
                <w:rPr>
                  <w:rFonts w:ascii="Arial" w:eastAsia="Times New Roman" w:hAnsi="Arial" w:cs="Arial"/>
                  <w:noProof/>
                  <w:szCs w:val="17"/>
                  <w:lang w:val="fr-FR"/>
                </w:rPr>
                <w:delText xml:space="preserve"> </w:delText>
              </w:r>
              <w:r w:rsidRPr="006852A6" w:rsidDel="00821D71">
                <w:rPr>
                  <w:rFonts w:ascii="Arial" w:eastAsia="Times New Roman" w:hAnsi="Arial" w:cs="Arial"/>
                  <w:noProof/>
                  <w:szCs w:val="17"/>
                  <w:lang w:val="fr-FR"/>
                </w:rPr>
                <w:delText>et</w:delText>
              </w:r>
            </w:del>
          </w:p>
          <w:p w14:paraId="53F502A9" w14:textId="17D25797" w:rsidR="00063708" w:rsidRPr="00982192" w:rsidDel="00821D71" w:rsidRDefault="00063708" w:rsidP="00CE01DA">
            <w:pPr>
              <w:numPr>
                <w:ilvl w:val="2"/>
                <w:numId w:val="4"/>
              </w:numPr>
              <w:tabs>
                <w:tab w:val="num" w:pos="1226"/>
              </w:tabs>
              <w:spacing w:before="170" w:after="170"/>
              <w:ind w:left="1226" w:hanging="567"/>
              <w:rPr>
                <w:del w:id="1616" w:author="Author"/>
                <w:rFonts w:asciiTheme="minorBidi" w:eastAsia="Times New Roman" w:hAnsiTheme="minorBidi" w:cstheme="minorBidi"/>
                <w:noProof/>
                <w:szCs w:val="17"/>
                <w:lang w:val="fr-FR"/>
              </w:rPr>
            </w:pPr>
            <w:del w:id="1617" w:author="Author">
              <w:r w:rsidRPr="006852A6" w:rsidDel="00821D71">
                <w:rPr>
                  <w:rFonts w:ascii="Arial" w:eastAsia="Times New Roman" w:hAnsi="Arial" w:cs="Arial"/>
                  <w:noProof/>
                  <w:szCs w:val="17"/>
                  <w:lang w:val="fr-FR"/>
                </w:rPr>
                <w:delText>Sécurité (le cas échéant).</w:delText>
              </w:r>
            </w:del>
          </w:p>
        </w:tc>
        <w:tc>
          <w:tcPr>
            <w:tcW w:w="2515" w:type="dxa"/>
          </w:tcPr>
          <w:p w14:paraId="7973F2D8" w14:textId="1DD0D5A8" w:rsidR="00063708" w:rsidRPr="00982192" w:rsidDel="00821D71" w:rsidRDefault="00063708" w:rsidP="00CE01DA">
            <w:pPr>
              <w:pStyle w:val="NormalWeb"/>
              <w:spacing w:before="170" w:beforeAutospacing="0" w:after="170" w:afterAutospacing="0"/>
              <w:rPr>
                <w:del w:id="1618" w:author="Author"/>
                <w:rFonts w:asciiTheme="minorBidi" w:hAnsiTheme="minorBidi" w:cstheme="minorBidi"/>
                <w:noProof/>
                <w:szCs w:val="17"/>
                <w:lang w:val="fr-FR"/>
              </w:rPr>
            </w:pPr>
            <w:del w:id="1619" w:author="Author">
              <w:r w:rsidRPr="00982192" w:rsidDel="00821D71">
                <w:rPr>
                  <w:rFonts w:asciiTheme="minorBidi" w:hAnsiTheme="minorBidi" w:cstheme="minorBidi"/>
                  <w:noProof/>
                  <w:szCs w:val="17"/>
                  <w:lang w:val="fr-FR"/>
                </w:rPr>
                <w:delText>AJ, AX, AAJ, AAX</w:delText>
              </w:r>
            </w:del>
          </w:p>
        </w:tc>
      </w:tr>
      <w:tr w:rsidR="00D642C5" w:rsidRPr="00982192" w:rsidDel="00821D71" w14:paraId="19BE5425" w14:textId="7621423E" w:rsidTr="00F17A0F">
        <w:trPr>
          <w:del w:id="1620" w:author="Author"/>
        </w:trPr>
        <w:tc>
          <w:tcPr>
            <w:tcW w:w="1075" w:type="dxa"/>
          </w:tcPr>
          <w:p w14:paraId="39F2841D" w14:textId="3221C554" w:rsidR="00D642C5" w:rsidRPr="00982192" w:rsidDel="00821D71" w:rsidRDefault="00D642C5" w:rsidP="00CE01DA">
            <w:pPr>
              <w:pStyle w:val="NormalWeb"/>
              <w:spacing w:before="170" w:beforeAutospacing="0" w:after="170" w:afterAutospacing="0"/>
              <w:rPr>
                <w:del w:id="1621" w:author="Author"/>
                <w:rFonts w:asciiTheme="minorBidi" w:hAnsiTheme="minorBidi" w:cstheme="minorBidi"/>
                <w:noProof/>
                <w:szCs w:val="17"/>
                <w:lang w:val="fr-FR"/>
              </w:rPr>
            </w:pPr>
            <w:del w:id="162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27C30F26" w14:textId="00686C2C" w:rsidR="00D642C5" w:rsidRPr="00CE383D" w:rsidDel="00821D71" w:rsidRDefault="00D642C5" w:rsidP="00CE01DA">
            <w:pPr>
              <w:spacing w:before="170" w:after="170"/>
              <w:rPr>
                <w:del w:id="1623" w:author="Author"/>
                <w:rFonts w:ascii="Arial" w:eastAsia="Times New Roman" w:hAnsi="Arial" w:cs="Arial"/>
                <w:noProof/>
                <w:szCs w:val="17"/>
                <w:lang w:val="fr-FR"/>
              </w:rPr>
            </w:pPr>
            <w:del w:id="1624" w:author="Author">
              <w:r w:rsidRPr="00CE383D" w:rsidDel="00821D71">
                <w:rPr>
                  <w:rFonts w:ascii="Arial" w:eastAsia="Times New Roman" w:hAnsi="Arial" w:cs="Arial"/>
                  <w:noProof/>
                  <w:szCs w:val="17"/>
                  <w:lang w:val="fr-FR"/>
                </w:rPr>
                <w:delText>Une API REST DOIT fournir la documentation API en tant que contrat de service</w:delText>
              </w:r>
            </w:del>
          </w:p>
        </w:tc>
        <w:tc>
          <w:tcPr>
            <w:tcW w:w="2515" w:type="dxa"/>
          </w:tcPr>
          <w:p w14:paraId="0128EAA4" w14:textId="4E1AD319" w:rsidR="00D642C5" w:rsidRPr="00982192" w:rsidDel="00821D71" w:rsidRDefault="00D642C5" w:rsidP="00CE01DA">
            <w:pPr>
              <w:pStyle w:val="NormalWeb"/>
              <w:spacing w:before="170" w:beforeAutospacing="0" w:after="170" w:afterAutospacing="0"/>
              <w:rPr>
                <w:del w:id="1625" w:author="Author"/>
                <w:rFonts w:asciiTheme="minorBidi" w:hAnsiTheme="minorBidi" w:cstheme="minorBidi"/>
                <w:noProof/>
                <w:szCs w:val="17"/>
                <w:lang w:val="fr-FR"/>
              </w:rPr>
            </w:pPr>
            <w:del w:id="1626" w:author="Author">
              <w:r w:rsidRPr="00982192" w:rsidDel="00821D71">
                <w:rPr>
                  <w:rFonts w:asciiTheme="minorBidi" w:hAnsiTheme="minorBidi" w:cstheme="minorBidi"/>
                  <w:noProof/>
                  <w:szCs w:val="17"/>
                  <w:lang w:val="fr-FR"/>
                </w:rPr>
                <w:delText>AJ, AX, AAJ, AAX</w:delText>
              </w:r>
            </w:del>
          </w:p>
        </w:tc>
      </w:tr>
      <w:tr w:rsidR="00063708" w:rsidRPr="00982192" w:rsidDel="00821D71" w14:paraId="210905E5" w14:textId="4453DBDD" w:rsidTr="00F17A0F">
        <w:trPr>
          <w:del w:id="1627" w:author="Author"/>
        </w:trPr>
        <w:tc>
          <w:tcPr>
            <w:tcW w:w="1075" w:type="dxa"/>
          </w:tcPr>
          <w:p w14:paraId="35AEDC9F" w14:textId="700E72A6" w:rsidR="00063708" w:rsidRPr="00982192" w:rsidDel="00821D71" w:rsidRDefault="00063708" w:rsidP="00CE01DA">
            <w:pPr>
              <w:pStyle w:val="NormalWeb"/>
              <w:spacing w:before="170" w:beforeAutospacing="0" w:after="170" w:afterAutospacing="0"/>
              <w:rPr>
                <w:del w:id="1628" w:author="Author"/>
                <w:rFonts w:asciiTheme="minorBidi" w:hAnsiTheme="minorBidi" w:cstheme="minorBidi"/>
                <w:noProof/>
                <w:szCs w:val="17"/>
                <w:lang w:val="fr-FR"/>
              </w:rPr>
            </w:pPr>
            <w:del w:id="162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10528230" w14:textId="0FCC4461" w:rsidR="00063708" w:rsidRPr="00982192" w:rsidDel="00821D71" w:rsidRDefault="00063708" w:rsidP="00CE01DA">
            <w:pPr>
              <w:spacing w:before="170" w:after="170"/>
              <w:rPr>
                <w:del w:id="1630" w:author="Author"/>
                <w:rFonts w:asciiTheme="minorBidi" w:eastAsia="Times New Roman" w:hAnsiTheme="minorBidi" w:cstheme="minorBidi"/>
                <w:noProof/>
                <w:szCs w:val="17"/>
                <w:lang w:val="fr-FR"/>
              </w:rPr>
            </w:pPr>
            <w:del w:id="1631" w:author="Author">
              <w:r w:rsidRPr="00CE383D" w:rsidDel="00821D71">
                <w:rPr>
                  <w:rFonts w:ascii="Arial" w:eastAsia="Times New Roman" w:hAnsi="Arial" w:cs="Arial"/>
                  <w:noProof/>
                  <w:szCs w:val="17"/>
                  <w:lang w:val="fr-FR"/>
                </w:rPr>
                <w:delText>Une implémentation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 Web qui s</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écarterait de la présente norme</w:delText>
              </w:r>
              <w:r w:rsidR="002D56D3" w:rsidDel="00821D71">
                <w:rPr>
                  <w:rFonts w:ascii="Arial" w:eastAsia="Times New Roman" w:hAnsi="Arial" w:cs="Arial"/>
                  <w:noProof/>
                  <w:szCs w:val="17"/>
                  <w:lang w:val="fr-FR"/>
                </w:rPr>
                <w:delText> </w:delText>
              </w:r>
              <w:r w:rsidRPr="00CE383D" w:rsidDel="00821D71">
                <w:rPr>
                  <w:rFonts w:ascii="Arial" w:eastAsia="Times New Roman" w:hAnsi="Arial" w:cs="Arial"/>
                  <w:noProof/>
                  <w:szCs w:val="17"/>
                  <w:lang w:val="fr-FR"/>
                </w:rPr>
                <w:delText>DOIT être explicitement documentée dans le contrat de servi</w:delText>
              </w:r>
              <w:r w:rsidR="00334310" w:rsidRPr="00CE383D" w:rsidDel="00821D71">
                <w:rPr>
                  <w:rFonts w:ascii="Arial" w:eastAsia="Times New Roman" w:hAnsi="Arial" w:cs="Arial"/>
                  <w:noProof/>
                  <w:szCs w:val="17"/>
                  <w:lang w:val="fr-FR"/>
                </w:rPr>
                <w:delText>ce</w:delText>
              </w:r>
              <w:r w:rsidR="00334310" w:rsidDel="00821D71">
                <w:rPr>
                  <w:rFonts w:ascii="Arial" w:eastAsia="Times New Roman" w:hAnsi="Arial" w:cs="Arial"/>
                  <w:noProof/>
                  <w:szCs w:val="17"/>
                  <w:lang w:val="fr-FR"/>
                </w:rPr>
                <w:delText xml:space="preserve">.  </w:delText>
              </w:r>
              <w:r w:rsidR="00334310" w:rsidRPr="00CE383D" w:rsidDel="00821D71">
                <w:rPr>
                  <w:rFonts w:ascii="Arial" w:eastAsia="Times New Roman" w:hAnsi="Arial" w:cs="Arial"/>
                  <w:noProof/>
                  <w:szCs w:val="17"/>
                  <w:lang w:val="fr-FR"/>
                </w:rPr>
                <w:delText>Si</w:delText>
              </w:r>
              <w:r w:rsidRPr="00CE383D" w:rsidDel="00821D71">
                <w:rPr>
                  <w:rFonts w:ascii="Arial" w:eastAsia="Times New Roman" w:hAnsi="Arial" w:cs="Arial"/>
                  <w:noProof/>
                  <w:szCs w:val="17"/>
                  <w:lang w:val="fr-FR"/>
                </w:rPr>
                <w:delText xml:space="preserve"> une règle dérogeant à la norme n</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est pas spécifiée dans le contrat de service, on DOIT présumer que cette norme est appliquée.</w:delText>
              </w:r>
            </w:del>
          </w:p>
        </w:tc>
        <w:tc>
          <w:tcPr>
            <w:tcW w:w="2515" w:type="dxa"/>
          </w:tcPr>
          <w:p w14:paraId="48593312" w14:textId="732DEFC2" w:rsidR="00063708" w:rsidRPr="00982192" w:rsidDel="00821D71" w:rsidRDefault="00063708" w:rsidP="00CE01DA">
            <w:pPr>
              <w:pStyle w:val="NormalWeb"/>
              <w:spacing w:before="170" w:beforeAutospacing="0" w:after="170" w:afterAutospacing="0"/>
              <w:rPr>
                <w:del w:id="1632" w:author="Author"/>
                <w:rFonts w:asciiTheme="minorBidi" w:hAnsiTheme="minorBidi" w:cstheme="minorBidi"/>
                <w:noProof/>
                <w:szCs w:val="17"/>
                <w:lang w:val="fr-FR"/>
              </w:rPr>
            </w:pPr>
            <w:del w:id="1633" w:author="Author">
              <w:r w:rsidRPr="00982192" w:rsidDel="00821D71">
                <w:rPr>
                  <w:rFonts w:asciiTheme="minorBidi" w:hAnsiTheme="minorBidi" w:cstheme="minorBidi"/>
                  <w:noProof/>
                  <w:szCs w:val="17"/>
                  <w:lang w:val="fr-FR"/>
                </w:rPr>
                <w:delText>AJ, AX, AAJ, AAX</w:delText>
              </w:r>
            </w:del>
          </w:p>
        </w:tc>
      </w:tr>
      <w:tr w:rsidR="00112CCE" w:rsidRPr="00982192" w:rsidDel="00821D71" w14:paraId="4B149957" w14:textId="657F8841" w:rsidTr="00F17A0F">
        <w:trPr>
          <w:del w:id="1634" w:author="Author"/>
        </w:trPr>
        <w:tc>
          <w:tcPr>
            <w:tcW w:w="1075" w:type="dxa"/>
          </w:tcPr>
          <w:p w14:paraId="7233D930" w14:textId="02698202" w:rsidR="00112CCE" w:rsidRPr="00982192" w:rsidDel="00821D71" w:rsidRDefault="00112CCE" w:rsidP="00CE01DA">
            <w:pPr>
              <w:pStyle w:val="NormalWeb"/>
              <w:spacing w:before="170" w:beforeAutospacing="0" w:after="170" w:afterAutospacing="0"/>
              <w:rPr>
                <w:del w:id="1635" w:author="Author"/>
                <w:rFonts w:asciiTheme="minorBidi" w:hAnsiTheme="minorBidi" w:cstheme="minorBidi"/>
                <w:noProof/>
                <w:szCs w:val="17"/>
                <w:lang w:val="fr-FR"/>
              </w:rPr>
            </w:pPr>
            <w:del w:id="163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B65AE"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4A1FECB7" w14:textId="28995E1C" w:rsidR="00112CCE" w:rsidRPr="00982192" w:rsidDel="00821D71" w:rsidRDefault="00112CCE" w:rsidP="00CE01DA">
            <w:pPr>
              <w:spacing w:before="170" w:after="170"/>
              <w:rPr>
                <w:del w:id="1637" w:author="Author"/>
                <w:rFonts w:asciiTheme="minorBidi" w:eastAsia="Times New Roman" w:hAnsiTheme="minorBidi" w:cstheme="minorBidi"/>
                <w:noProof/>
                <w:szCs w:val="17"/>
                <w:lang w:val="fr-FR"/>
              </w:rPr>
            </w:pPr>
            <w:del w:id="1638" w:author="Author">
              <w:r w:rsidRPr="00CE383D" w:rsidDel="00821D71">
                <w:rPr>
                  <w:rFonts w:ascii="Arial" w:eastAsia="Times New Roman" w:hAnsi="Arial" w:cs="Arial"/>
                  <w:noProof/>
                  <w:szCs w:val="17"/>
                  <w:lang w:val="fr-FR"/>
                </w:rPr>
                <w:delText>Un contrat de service DOIT permettre de générer le code squelette du client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w:delText>
              </w:r>
              <w:r w:rsidDel="00821D71">
                <w:rPr>
                  <w:rFonts w:ascii="Arial" w:eastAsia="Times New Roman" w:hAnsi="Arial" w:cs="Arial"/>
                  <w:noProof/>
                  <w:szCs w:val="17"/>
                  <w:lang w:val="fr-FR"/>
                </w:rPr>
                <w:delText>.</w:delText>
              </w:r>
            </w:del>
          </w:p>
        </w:tc>
        <w:tc>
          <w:tcPr>
            <w:tcW w:w="2515" w:type="dxa"/>
          </w:tcPr>
          <w:p w14:paraId="45C90012" w14:textId="339B3CFD" w:rsidR="00112CCE" w:rsidRPr="00982192" w:rsidDel="00821D71" w:rsidRDefault="00112CCE" w:rsidP="00CE01DA">
            <w:pPr>
              <w:pStyle w:val="NormalWeb"/>
              <w:spacing w:before="170" w:beforeAutospacing="0" w:after="170" w:afterAutospacing="0"/>
              <w:rPr>
                <w:del w:id="1639" w:author="Author"/>
                <w:rFonts w:asciiTheme="minorBidi" w:hAnsiTheme="minorBidi" w:cstheme="minorBidi"/>
                <w:noProof/>
                <w:szCs w:val="17"/>
                <w:lang w:val="fr-FR"/>
              </w:rPr>
            </w:pPr>
            <w:del w:id="1640" w:author="Author">
              <w:r w:rsidRPr="00982192" w:rsidDel="00821D71">
                <w:rPr>
                  <w:rFonts w:asciiTheme="minorBidi" w:hAnsiTheme="minorBidi" w:cstheme="minorBidi"/>
                  <w:noProof/>
                  <w:szCs w:val="17"/>
                  <w:lang w:val="fr-FR"/>
                </w:rPr>
                <w:delText>AJ, AX, AAJ, AAX</w:delText>
              </w:r>
            </w:del>
          </w:p>
        </w:tc>
      </w:tr>
      <w:tr w:rsidR="00112CCE" w:rsidRPr="00982192" w:rsidDel="00821D71" w14:paraId="7FED3B77" w14:textId="6F30D2CB" w:rsidTr="00F17A0F">
        <w:trPr>
          <w:del w:id="1641" w:author="Author"/>
        </w:trPr>
        <w:tc>
          <w:tcPr>
            <w:tcW w:w="1075" w:type="dxa"/>
          </w:tcPr>
          <w:p w14:paraId="704B8089" w14:textId="54B9028D" w:rsidR="00112CCE" w:rsidRPr="00982192" w:rsidDel="00821D71" w:rsidRDefault="00112CCE" w:rsidP="00CE01DA">
            <w:pPr>
              <w:pStyle w:val="NormalWeb"/>
              <w:spacing w:before="170" w:beforeAutospacing="0" w:after="170" w:afterAutospacing="0"/>
              <w:rPr>
                <w:del w:id="1642" w:author="Author"/>
                <w:rFonts w:asciiTheme="minorBidi" w:hAnsiTheme="minorBidi" w:cstheme="minorBidi"/>
                <w:noProof/>
                <w:szCs w:val="17"/>
                <w:lang w:val="fr-FR"/>
              </w:rPr>
            </w:pPr>
            <w:del w:id="164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B65AE"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1B8EF11F" w14:textId="054463D0" w:rsidR="00112CCE" w:rsidRPr="00982192" w:rsidDel="00821D71" w:rsidRDefault="00112CCE" w:rsidP="00CE01DA">
            <w:pPr>
              <w:pStyle w:val="NormalWeb"/>
              <w:spacing w:before="170" w:beforeAutospacing="0" w:after="170" w:afterAutospacing="0" w:line="276" w:lineRule="auto"/>
              <w:rPr>
                <w:del w:id="1644" w:author="Author"/>
                <w:rFonts w:asciiTheme="minorBidi" w:hAnsiTheme="minorBidi" w:cstheme="minorBidi"/>
                <w:noProof/>
                <w:szCs w:val="17"/>
                <w:lang w:val="fr-FR"/>
              </w:rPr>
            </w:pPr>
            <w:del w:id="1645" w:author="Author">
              <w:r w:rsidRPr="008A2DD7" w:rsidDel="00821D71">
                <w:rPr>
                  <w:rFonts w:ascii="Arial" w:eastAsia="Times New Roman" w:hAnsi="Arial" w:cs="Arial"/>
                  <w:noProof/>
                  <w:szCs w:val="17"/>
                  <w:lang w:val="fr-FR"/>
                </w:rPr>
                <w:delText xml:space="preserve">Une API Web DOIT prendre en charge la mise en antémémoire des résultats de GET; </w:delText>
              </w:r>
              <w:r w:rsidR="002D56D3" w:rsidDel="00821D71">
                <w:rPr>
                  <w:rFonts w:ascii="Arial" w:eastAsia="Times New Roman" w:hAnsi="Arial" w:cs="Arial"/>
                  <w:noProof/>
                  <w:szCs w:val="17"/>
                  <w:lang w:val="fr-FR"/>
                </w:rPr>
                <w:delText xml:space="preserve"> </w:delText>
              </w:r>
              <w:r w:rsidRPr="008A2DD7" w:rsidDel="00821D71">
                <w:rPr>
                  <w:rFonts w:ascii="Arial" w:eastAsia="Times New Roman" w:hAnsi="Arial" w:cs="Arial"/>
                  <w:noProof/>
                  <w:szCs w:val="17"/>
                  <w:lang w:val="fr-FR"/>
                </w:rPr>
                <w:delText>une API Web PEUT prendre en charge la mise en antémémoire des résultats d</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autres méthodes </w:delText>
              </w:r>
              <w:r w:rsidDel="00821D71">
                <w:rPr>
                  <w:rFonts w:ascii="Arial" w:eastAsia="Times New Roman" w:hAnsi="Arial" w:cs="Arial"/>
                  <w:noProof/>
                  <w:szCs w:val="17"/>
                  <w:lang w:val="fr-FR"/>
                </w:rPr>
                <w:delText>HTTP.</w:delText>
              </w:r>
            </w:del>
          </w:p>
        </w:tc>
        <w:tc>
          <w:tcPr>
            <w:tcW w:w="2515" w:type="dxa"/>
          </w:tcPr>
          <w:p w14:paraId="55C4F4B9" w14:textId="7BB87A18" w:rsidR="00112CCE" w:rsidRPr="00982192" w:rsidDel="00821D71" w:rsidRDefault="00112CCE" w:rsidP="00CE01DA">
            <w:pPr>
              <w:pStyle w:val="NormalWeb"/>
              <w:spacing w:before="170" w:beforeAutospacing="0" w:after="170" w:afterAutospacing="0"/>
              <w:rPr>
                <w:del w:id="1646" w:author="Author"/>
                <w:rFonts w:asciiTheme="minorBidi" w:hAnsiTheme="minorBidi" w:cstheme="minorBidi"/>
                <w:noProof/>
                <w:szCs w:val="17"/>
                <w:lang w:val="fr-FR"/>
              </w:rPr>
            </w:pPr>
            <w:del w:id="1647" w:author="Author">
              <w:r w:rsidRPr="00982192" w:rsidDel="00821D71">
                <w:rPr>
                  <w:rFonts w:asciiTheme="minorBidi" w:hAnsiTheme="minorBidi" w:cstheme="minorBidi"/>
                  <w:noProof/>
                  <w:szCs w:val="17"/>
                  <w:lang w:val="fr-FR"/>
                </w:rPr>
                <w:delText>AJ, AX, AAJ</w:delText>
              </w:r>
            </w:del>
          </w:p>
        </w:tc>
      </w:tr>
      <w:tr w:rsidR="00112CCE" w:rsidRPr="00982192" w:rsidDel="00821D71" w14:paraId="7EFC2027" w14:textId="483FE88E" w:rsidTr="00F17A0F">
        <w:trPr>
          <w:del w:id="1648" w:author="Author"/>
        </w:trPr>
        <w:tc>
          <w:tcPr>
            <w:tcW w:w="1075" w:type="dxa"/>
          </w:tcPr>
          <w:p w14:paraId="4B0F3167" w14:textId="620321D5" w:rsidR="00112CCE" w:rsidRPr="00982192" w:rsidDel="00821D71" w:rsidRDefault="00112CCE" w:rsidP="00CE01DA">
            <w:pPr>
              <w:pStyle w:val="NormalWeb"/>
              <w:spacing w:before="170" w:beforeAutospacing="0" w:after="170" w:afterAutospacing="0"/>
              <w:rPr>
                <w:del w:id="1649" w:author="Author"/>
                <w:rFonts w:asciiTheme="minorBidi" w:hAnsiTheme="minorBidi" w:cstheme="minorBidi"/>
                <w:noProof/>
                <w:szCs w:val="17"/>
                <w:lang w:val="fr-FR"/>
              </w:rPr>
            </w:pPr>
            <w:del w:id="165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B65AE"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20E708EC" w14:textId="267CDA01" w:rsidR="00112CCE" w:rsidRPr="00982192" w:rsidDel="00821D71" w:rsidRDefault="00112CCE" w:rsidP="00CE01DA">
            <w:pPr>
              <w:pStyle w:val="NormalWeb"/>
              <w:spacing w:before="170" w:beforeAutospacing="0" w:after="170" w:afterAutospacing="0" w:line="276" w:lineRule="auto"/>
              <w:rPr>
                <w:del w:id="1651" w:author="Author"/>
                <w:rFonts w:asciiTheme="minorBidi" w:hAnsiTheme="minorBidi" w:cstheme="minorBidi"/>
                <w:noProof/>
                <w:szCs w:val="17"/>
                <w:lang w:val="fr-FR"/>
              </w:rPr>
            </w:pPr>
            <w:del w:id="1652" w:author="Author">
              <w:r w:rsidRPr="008A2DD7" w:rsidDel="00821D71">
                <w:rPr>
                  <w:rFonts w:ascii="Arial" w:eastAsia="Times New Roman" w:hAnsi="Arial" w:cs="Arial"/>
                  <w:noProof/>
                  <w:szCs w:val="17"/>
                  <w:lang w:val="fr-FR"/>
                </w:rPr>
                <w:delText>Si une API Web prend en charge la gestion des préférences, la liste des préférences qui PEUT être constituée en utilisant l</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tête </w:delText>
              </w:r>
              <w:r w:rsidRPr="00374F9C" w:rsidDel="00821D71">
                <w:rPr>
                  <w:rFonts w:ascii="Courier New" w:eastAsia="Times New Roman" w:hAnsi="Courier New" w:cs="Courier New"/>
                  <w:noProof/>
                  <w:szCs w:val="17"/>
                  <w:lang w:val="fr-FR"/>
                </w:rPr>
                <w:delText>Prefer</w:delText>
              </w:r>
              <w:r w:rsidRPr="008A2DD7" w:rsidDel="00821D71">
                <w:rPr>
                  <w:rFonts w:ascii="Arial" w:eastAsia="Times New Roman" w:hAnsi="Arial" w:cs="Arial"/>
                  <w:noProof/>
                  <w:szCs w:val="17"/>
                  <w:lang w:val="fr-FR"/>
                </w:rPr>
                <w:delText xml:space="preserve"> DOIT être enregistrée dans le contrat de service.</w:delText>
              </w:r>
            </w:del>
          </w:p>
        </w:tc>
        <w:tc>
          <w:tcPr>
            <w:tcW w:w="2515" w:type="dxa"/>
          </w:tcPr>
          <w:p w14:paraId="5A4E0AAB" w14:textId="656E0197" w:rsidR="00112CCE" w:rsidRPr="00982192" w:rsidDel="00821D71" w:rsidRDefault="00112CCE" w:rsidP="00CE01DA">
            <w:pPr>
              <w:pStyle w:val="NormalWeb"/>
              <w:spacing w:before="170" w:beforeAutospacing="0" w:after="170" w:afterAutospacing="0"/>
              <w:rPr>
                <w:del w:id="1653" w:author="Author"/>
                <w:rFonts w:asciiTheme="minorBidi" w:hAnsiTheme="minorBidi" w:cstheme="minorBidi"/>
                <w:noProof/>
                <w:szCs w:val="17"/>
                <w:lang w:val="fr-FR"/>
              </w:rPr>
            </w:pPr>
            <w:del w:id="1654" w:author="Author">
              <w:r w:rsidRPr="00982192" w:rsidDel="00821D71">
                <w:rPr>
                  <w:rFonts w:asciiTheme="minorBidi" w:hAnsiTheme="minorBidi" w:cstheme="minorBidi"/>
                  <w:noProof/>
                  <w:szCs w:val="17"/>
                  <w:lang w:val="fr-FR"/>
                </w:rPr>
                <w:delText>AAJ, AAX, AJ, AX</w:delText>
              </w:r>
            </w:del>
          </w:p>
        </w:tc>
      </w:tr>
      <w:tr w:rsidR="00112CCE" w:rsidRPr="00982192" w:rsidDel="00821D71" w14:paraId="14E30D22" w14:textId="492032AB" w:rsidTr="00F17A0F">
        <w:trPr>
          <w:del w:id="1655" w:author="Author"/>
        </w:trPr>
        <w:tc>
          <w:tcPr>
            <w:tcW w:w="1075" w:type="dxa"/>
          </w:tcPr>
          <w:p w14:paraId="296A76CC" w14:textId="2E069B62" w:rsidR="00112CCE" w:rsidRPr="00982192" w:rsidDel="00821D71" w:rsidRDefault="00112CCE" w:rsidP="00CE01DA">
            <w:pPr>
              <w:pStyle w:val="NormalWeb"/>
              <w:spacing w:before="170" w:beforeAutospacing="0" w:after="170" w:afterAutospacing="0"/>
              <w:rPr>
                <w:del w:id="1656" w:author="Author"/>
                <w:rFonts w:asciiTheme="minorBidi" w:hAnsiTheme="minorBidi" w:cstheme="minorBidi"/>
                <w:noProof/>
                <w:szCs w:val="17"/>
                <w:lang w:val="fr-FR"/>
              </w:rPr>
            </w:pPr>
            <w:del w:id="165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B65AE"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745C490C" w14:textId="1658A818" w:rsidR="00112CCE" w:rsidRPr="00982192" w:rsidDel="00821D71" w:rsidRDefault="00112CCE" w:rsidP="00CE01DA">
            <w:pPr>
              <w:spacing w:before="170" w:after="170"/>
              <w:rPr>
                <w:del w:id="1658" w:author="Author"/>
                <w:rFonts w:asciiTheme="minorBidi" w:eastAsia="Times New Roman" w:hAnsiTheme="minorBidi" w:cstheme="minorBidi"/>
                <w:noProof/>
                <w:szCs w:val="17"/>
                <w:lang w:val="fr-FR"/>
              </w:rPr>
            </w:pPr>
            <w:del w:id="1659" w:author="Author">
              <w:r w:rsidRPr="00064922" w:rsidDel="00821D71">
                <w:rPr>
                  <w:rFonts w:ascii="Arial" w:eastAsia="Times New Roman" w:hAnsi="Arial" w:cs="Arial"/>
                  <w:noProof/>
                  <w:szCs w:val="17"/>
                  <w:lang w:val="fr-FR"/>
                </w:rPr>
                <w:delText>Si une API Web prend en charge les données localisées,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 xml:space="preserve">tête de requête HTTP </w:delText>
              </w:r>
              <w:r w:rsidRPr="00374F9C"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374F9C" w:rsidDel="00821D71">
                <w:rPr>
                  <w:rFonts w:ascii="Courier New" w:eastAsia="Times New Roman" w:hAnsi="Courier New" w:cs="Courier New"/>
                  <w:noProof/>
                  <w:szCs w:val="17"/>
                  <w:lang w:val="fr-FR"/>
                </w:rPr>
                <w:delText>Language</w:delText>
              </w:r>
              <w:r w:rsidRPr="00064922" w:rsidDel="00821D71">
                <w:rPr>
                  <w:rFonts w:ascii="Arial" w:eastAsia="Times New Roman" w:hAnsi="Arial" w:cs="Arial"/>
                  <w:noProof/>
                  <w:szCs w:val="17"/>
                  <w:lang w:val="fr-FR"/>
                </w:rPr>
                <w:delText xml:space="preserve"> DOIT, conformément</w:delText>
              </w:r>
              <w:r w:rsidR="00992C0C" w:rsidRPr="00064922"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064922" w:rsidDel="00821D71">
                <w:rPr>
                  <w:rFonts w:ascii="Arial" w:eastAsia="Times New Roman" w:hAnsi="Arial" w:cs="Arial"/>
                  <w:noProof/>
                  <w:szCs w:val="17"/>
                  <w:lang w:val="fr-FR"/>
                </w:rPr>
                <w:delText>RFC</w:delText>
              </w:r>
              <w:r w:rsidRPr="0006492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IETF, être pris en charge pour indiquer la série de langues naturelles qui sont préférées dans la réponse.</w:delText>
              </w:r>
            </w:del>
          </w:p>
        </w:tc>
        <w:tc>
          <w:tcPr>
            <w:tcW w:w="2515" w:type="dxa"/>
          </w:tcPr>
          <w:p w14:paraId="136B4281" w14:textId="34EB7CD1" w:rsidR="00112CCE" w:rsidRPr="00982192" w:rsidDel="00821D71" w:rsidRDefault="00112CCE" w:rsidP="00CE01DA">
            <w:pPr>
              <w:pStyle w:val="NormalWeb"/>
              <w:spacing w:before="170" w:beforeAutospacing="0" w:after="170" w:afterAutospacing="0"/>
              <w:rPr>
                <w:del w:id="1660" w:author="Author"/>
                <w:rFonts w:asciiTheme="minorBidi" w:hAnsiTheme="minorBidi" w:cstheme="minorBidi"/>
                <w:noProof/>
                <w:szCs w:val="17"/>
                <w:lang w:val="fr-FR"/>
              </w:rPr>
            </w:pPr>
            <w:del w:id="1661" w:author="Author">
              <w:r w:rsidRPr="00982192" w:rsidDel="00821D71">
                <w:rPr>
                  <w:rFonts w:asciiTheme="minorBidi" w:hAnsiTheme="minorBidi" w:cstheme="minorBidi"/>
                  <w:noProof/>
                  <w:szCs w:val="17"/>
                  <w:lang w:val="fr-FR"/>
                </w:rPr>
                <w:delText>AAJ, AAX, AJ, AX</w:delText>
              </w:r>
            </w:del>
          </w:p>
        </w:tc>
      </w:tr>
      <w:tr w:rsidR="00112CCE" w:rsidRPr="00982192" w:rsidDel="00821D71" w14:paraId="5C735DDC" w14:textId="41026BC2" w:rsidTr="00F17A0F">
        <w:trPr>
          <w:del w:id="1662" w:author="Author"/>
        </w:trPr>
        <w:tc>
          <w:tcPr>
            <w:tcW w:w="1075" w:type="dxa"/>
          </w:tcPr>
          <w:p w14:paraId="657B82A7" w14:textId="77E50015" w:rsidR="00112CCE" w:rsidRPr="00982192" w:rsidDel="00821D71" w:rsidRDefault="00112CCE" w:rsidP="00CE01DA">
            <w:pPr>
              <w:pStyle w:val="NormalWeb"/>
              <w:spacing w:before="170" w:beforeAutospacing="0" w:after="170" w:afterAutospacing="0"/>
              <w:rPr>
                <w:del w:id="1663" w:author="Author"/>
                <w:rFonts w:asciiTheme="minorBidi" w:hAnsiTheme="minorBidi" w:cstheme="minorBidi"/>
                <w:noProof/>
                <w:szCs w:val="17"/>
                <w:lang w:val="fr-FR"/>
              </w:rPr>
            </w:pPr>
            <w:del w:id="1664"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B65AE" w:rsidDel="00821D71">
                <w:rPr>
                  <w:rFonts w:asciiTheme="minorBidi" w:hAnsiTheme="minorBidi" w:cstheme="minorBidi"/>
                  <w:noProof/>
                  <w:szCs w:val="17"/>
                  <w:lang w:val="fr-FR"/>
                </w:rPr>
                <w:delText>6</w:delText>
              </w:r>
              <w:r w:rsidRPr="00982192" w:rsidDel="00821D71">
                <w:rPr>
                  <w:rFonts w:asciiTheme="minorBidi" w:hAnsiTheme="minorBidi" w:cstheme="minorBidi"/>
                  <w:noProof/>
                  <w:szCs w:val="17"/>
                  <w:lang w:val="fr-FR"/>
                </w:rPr>
                <w:delText>]</w:delText>
              </w:r>
            </w:del>
          </w:p>
        </w:tc>
        <w:tc>
          <w:tcPr>
            <w:tcW w:w="5670" w:type="dxa"/>
          </w:tcPr>
          <w:p w14:paraId="4E502E70" w14:textId="2363E083" w:rsidR="00112CCE" w:rsidRPr="00982192" w:rsidDel="00821D71" w:rsidRDefault="00112CCE" w:rsidP="00CE01DA">
            <w:pPr>
              <w:spacing w:before="170" w:after="170"/>
              <w:rPr>
                <w:del w:id="1665" w:author="Author"/>
                <w:rFonts w:asciiTheme="minorBidi" w:hAnsiTheme="minorBidi" w:cstheme="minorBidi"/>
                <w:noProof/>
                <w:szCs w:val="17"/>
                <w:lang w:val="fr-FR"/>
              </w:rPr>
            </w:pPr>
            <w:del w:id="1666" w:author="Author">
              <w:r w:rsidRPr="0089034E" w:rsidDel="00821D71">
                <w:rPr>
                  <w:rFonts w:ascii="Arial" w:hAnsi="Arial" w:cs="Arial"/>
                  <w:noProof/>
                  <w:lang w:val="fr-FR"/>
                </w:rPr>
                <w:delText>Confidentialité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identifiées, classées et protégées à tout moment contre l</w:delText>
              </w:r>
              <w:r w:rsidR="00BB0A23" w:rsidDel="00821D71">
                <w:rPr>
                  <w:rFonts w:ascii="Arial" w:hAnsi="Arial" w:cs="Arial"/>
                  <w:noProof/>
                  <w:lang w:val="fr-FR"/>
                </w:rPr>
                <w:delText>’</w:delText>
              </w:r>
              <w:r w:rsidRPr="0089034E" w:rsidDel="00821D71">
                <w:rPr>
                  <w:rFonts w:ascii="Arial" w:hAnsi="Arial" w:cs="Arial"/>
                  <w:noProof/>
                  <w:lang w:val="fr-FR"/>
                </w:rPr>
                <w:delText>accès et la divulgation non autorisés et contre les écout</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principes du moindre privilège, de l</w:delText>
              </w:r>
              <w:r w:rsidR="00BB0A23" w:rsidDel="00821D71">
                <w:rPr>
                  <w:rFonts w:ascii="Arial" w:hAnsi="Arial" w:cs="Arial"/>
                  <w:noProof/>
                  <w:lang w:val="fr-FR"/>
                </w:rPr>
                <w:delText>’</w:delText>
              </w:r>
              <w:r w:rsidRPr="0089034E" w:rsidDel="00821D71">
                <w:rPr>
                  <w:rFonts w:ascii="Arial" w:hAnsi="Arial" w:cs="Arial"/>
                  <w:noProof/>
                  <w:lang w:val="fr-FR"/>
                </w:rPr>
                <w:delText>absence de confiance, du besoin de connaître et du besoin de partager</w:delText>
              </w:r>
              <w:r w:rsidRPr="0089034E" w:rsidDel="00821D71">
                <w:rPr>
                  <w:rStyle w:val="EndnoteReference"/>
                  <w:rFonts w:ascii="Arial" w:hAnsi="Arial" w:cs="Arial"/>
                  <w:noProof/>
                  <w:szCs w:val="17"/>
                  <w:lang w:val="fr-FR"/>
                </w:rPr>
                <w:endnoteReference w:id="3"/>
              </w:r>
              <w:r w:rsidRPr="0089034E" w:rsidDel="00821D71">
                <w:rPr>
                  <w:rFonts w:ascii="Arial" w:hAnsi="Arial" w:cs="Arial"/>
                  <w:noProof/>
                  <w:szCs w:val="17"/>
                  <w:lang w:val="fr-FR"/>
                </w:rPr>
                <w:delText xml:space="preserve"> </w:delText>
              </w:r>
              <w:r w:rsidRPr="0089034E" w:rsidDel="00821D71">
                <w:rPr>
                  <w:rFonts w:ascii="Arial" w:hAnsi="Arial" w:cs="Arial"/>
                  <w:noProof/>
                  <w:lang w:val="fr-FR"/>
                </w:rPr>
                <w:delText>DOIVENT être respectés</w:delText>
              </w:r>
              <w:r w:rsidRPr="0089034E" w:rsidDel="00821D71">
                <w:rPr>
                  <w:rFonts w:ascii="Arial" w:hAnsi="Arial" w:cs="Arial"/>
                  <w:noProof/>
                  <w:szCs w:val="17"/>
                  <w:lang w:val="fr-FR"/>
                </w:rPr>
                <w:delText>.</w:delText>
              </w:r>
            </w:del>
          </w:p>
        </w:tc>
        <w:tc>
          <w:tcPr>
            <w:tcW w:w="2515" w:type="dxa"/>
          </w:tcPr>
          <w:p w14:paraId="75125C7F" w14:textId="697ED01A" w:rsidR="00112CCE" w:rsidRPr="00982192" w:rsidDel="00821D71" w:rsidRDefault="00112CCE" w:rsidP="00CE01DA">
            <w:pPr>
              <w:pStyle w:val="NormalWeb"/>
              <w:spacing w:before="170" w:beforeAutospacing="0" w:after="170" w:afterAutospacing="0"/>
              <w:rPr>
                <w:del w:id="1668" w:author="Author"/>
                <w:rFonts w:asciiTheme="minorBidi" w:hAnsiTheme="minorBidi" w:cstheme="minorBidi"/>
                <w:noProof/>
                <w:szCs w:val="17"/>
                <w:lang w:val="fr-FR"/>
              </w:rPr>
            </w:pPr>
            <w:del w:id="1669" w:author="Author">
              <w:r w:rsidRPr="00982192" w:rsidDel="00821D71">
                <w:rPr>
                  <w:rFonts w:asciiTheme="minorBidi" w:hAnsiTheme="minorBidi" w:cstheme="minorBidi"/>
                  <w:noProof/>
                  <w:szCs w:val="17"/>
                  <w:lang w:val="fr-FR"/>
                </w:rPr>
                <w:delText>AAJ, AAX, AJ, AX</w:delText>
              </w:r>
            </w:del>
          </w:p>
        </w:tc>
      </w:tr>
      <w:tr w:rsidR="00112CCE" w:rsidRPr="00982192" w:rsidDel="00821D71" w14:paraId="2B95384E" w14:textId="2B86CD7C" w:rsidTr="00F17A0F">
        <w:trPr>
          <w:del w:id="1670" w:author="Author"/>
        </w:trPr>
        <w:tc>
          <w:tcPr>
            <w:tcW w:w="1075" w:type="dxa"/>
          </w:tcPr>
          <w:p w14:paraId="50E4A626" w14:textId="75325111" w:rsidR="00112CCE" w:rsidRPr="00982192" w:rsidDel="00821D71" w:rsidRDefault="00112CCE" w:rsidP="00CE01DA">
            <w:pPr>
              <w:pStyle w:val="NormalWeb"/>
              <w:spacing w:before="170" w:beforeAutospacing="0" w:after="170" w:afterAutospacing="0"/>
              <w:rPr>
                <w:del w:id="1671" w:author="Author"/>
                <w:rFonts w:asciiTheme="minorBidi" w:hAnsiTheme="minorBidi" w:cstheme="minorBidi"/>
                <w:noProof/>
                <w:szCs w:val="17"/>
                <w:lang w:val="fr-FR"/>
              </w:rPr>
            </w:pPr>
            <w:del w:id="167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B65AE" w:rsidDel="00821D71">
                <w:rPr>
                  <w:rFonts w:asciiTheme="minorBidi" w:hAnsiTheme="minorBidi" w:cstheme="minorBidi"/>
                  <w:noProof/>
                  <w:szCs w:val="17"/>
                  <w:lang w:val="fr-FR"/>
                </w:rPr>
                <w:delText>7</w:delText>
              </w:r>
              <w:r w:rsidRPr="00982192" w:rsidDel="00821D71">
                <w:rPr>
                  <w:rFonts w:asciiTheme="minorBidi" w:hAnsiTheme="minorBidi" w:cstheme="minorBidi"/>
                  <w:noProof/>
                  <w:szCs w:val="17"/>
                  <w:lang w:val="fr-FR"/>
                </w:rPr>
                <w:delText>]</w:delText>
              </w:r>
            </w:del>
          </w:p>
        </w:tc>
        <w:tc>
          <w:tcPr>
            <w:tcW w:w="5670" w:type="dxa"/>
          </w:tcPr>
          <w:p w14:paraId="6EC6E8DA" w14:textId="73207CD2" w:rsidR="00112CCE" w:rsidRPr="00982192" w:rsidDel="00821D71" w:rsidRDefault="00112CCE" w:rsidP="00CE01DA">
            <w:pPr>
              <w:spacing w:before="170" w:after="170"/>
              <w:rPr>
                <w:del w:id="1673" w:author="Author"/>
                <w:rFonts w:asciiTheme="minorBidi" w:hAnsiTheme="minorBidi" w:cstheme="minorBidi"/>
                <w:noProof/>
                <w:szCs w:val="17"/>
                <w:lang w:val="fr-FR"/>
              </w:rPr>
            </w:pPr>
            <w:del w:id="1674" w:author="Author">
              <w:r w:rsidRPr="0089034E" w:rsidDel="00821D71">
                <w:rPr>
                  <w:rFonts w:ascii="Arial" w:hAnsi="Arial" w:cs="Arial"/>
                  <w:noProof/>
                  <w:lang w:val="fr-FR"/>
                </w:rPr>
                <w:delText>Intégrité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protégées contre toute modification, reproduction, altération et destruction non autoris</w:delText>
              </w:r>
              <w:r w:rsidR="00065A24" w:rsidRPr="0089034E" w:rsidDel="00821D71">
                <w:rPr>
                  <w:rFonts w:ascii="Arial" w:hAnsi="Arial" w:cs="Arial"/>
                  <w:noProof/>
                  <w:lang w:val="fr-FR"/>
                </w:rPr>
                <w:delText>é</w:delText>
              </w:r>
              <w:r w:rsidR="00334310" w:rsidRPr="0089034E" w:rsidDel="00821D71">
                <w:rPr>
                  <w:rFonts w:ascii="Arial" w:hAnsi="Arial" w:cs="Arial"/>
                  <w:noProof/>
                  <w:lang w:val="fr-FR"/>
                </w:rPr>
                <w:delText>e</w:delText>
              </w:r>
              <w:r w:rsidR="00334310" w:rsidDel="00821D71">
                <w:rPr>
                  <w:rFonts w:ascii="Arial" w:hAnsi="Arial" w:cs="Arial"/>
                  <w:noProof/>
                  <w:lang w:val="fr-FR"/>
                </w:rPr>
                <w:delText xml:space="preserve">s.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informations DOIVENT être modifiées au moyen de transactions et d</w:delText>
              </w:r>
              <w:r w:rsidR="00BB0A23" w:rsidDel="00821D71">
                <w:rPr>
                  <w:rFonts w:ascii="Arial" w:hAnsi="Arial" w:cs="Arial"/>
                  <w:noProof/>
                  <w:lang w:val="fr-FR"/>
                </w:rPr>
                <w:delText>’</w:delText>
              </w:r>
              <w:r w:rsidRPr="0089034E" w:rsidDel="00821D71">
                <w:rPr>
                  <w:rFonts w:ascii="Arial" w:hAnsi="Arial" w:cs="Arial"/>
                  <w:noProof/>
                  <w:lang w:val="fr-FR"/>
                </w:rPr>
                <w:delText>interfaces approuvé</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systèmes DOIVENT être mis à jour en lançant des processus approuvés de gestion de configuration, de gestion des modifications et de gestion des correctifs</w:delText>
              </w:r>
              <w:r w:rsidRPr="0089034E" w:rsidDel="00821D71">
                <w:rPr>
                  <w:rFonts w:ascii="Arial" w:hAnsi="Arial" w:cs="Arial"/>
                  <w:noProof/>
                  <w:szCs w:val="17"/>
                  <w:lang w:val="fr-FR"/>
                </w:rPr>
                <w:delText>.</w:delText>
              </w:r>
            </w:del>
          </w:p>
        </w:tc>
        <w:tc>
          <w:tcPr>
            <w:tcW w:w="2515" w:type="dxa"/>
          </w:tcPr>
          <w:p w14:paraId="5FDFE65C" w14:textId="76EE357C" w:rsidR="00112CCE" w:rsidRPr="00982192" w:rsidDel="00821D71" w:rsidRDefault="00112CCE" w:rsidP="00CE01DA">
            <w:pPr>
              <w:pStyle w:val="NormalWeb"/>
              <w:spacing w:before="170" w:beforeAutospacing="0" w:after="170" w:afterAutospacing="0"/>
              <w:rPr>
                <w:del w:id="1675" w:author="Author"/>
                <w:rFonts w:asciiTheme="minorBidi" w:hAnsiTheme="minorBidi" w:cstheme="minorBidi"/>
                <w:noProof/>
                <w:szCs w:val="17"/>
                <w:lang w:val="fr-FR"/>
              </w:rPr>
            </w:pPr>
            <w:del w:id="1676" w:author="Author">
              <w:r w:rsidRPr="00982192" w:rsidDel="00821D71">
                <w:rPr>
                  <w:rFonts w:asciiTheme="minorBidi" w:hAnsiTheme="minorBidi" w:cstheme="minorBidi"/>
                  <w:noProof/>
                  <w:szCs w:val="17"/>
                  <w:lang w:val="fr-FR"/>
                </w:rPr>
                <w:delText>AAJ, AAX, AJ, AX</w:delText>
              </w:r>
            </w:del>
          </w:p>
        </w:tc>
      </w:tr>
      <w:tr w:rsidR="00112CCE" w:rsidRPr="00982192" w:rsidDel="00821D71" w14:paraId="3CE29015" w14:textId="71FF33AC" w:rsidTr="00F17A0F">
        <w:trPr>
          <w:del w:id="1677" w:author="Author"/>
        </w:trPr>
        <w:tc>
          <w:tcPr>
            <w:tcW w:w="1075" w:type="dxa"/>
          </w:tcPr>
          <w:p w14:paraId="169DDCDC" w14:textId="20410863" w:rsidR="00112CCE" w:rsidRPr="00982192" w:rsidDel="00821D71" w:rsidRDefault="00112CCE" w:rsidP="00CE01DA">
            <w:pPr>
              <w:pStyle w:val="NormalWeb"/>
              <w:spacing w:before="170" w:beforeAutospacing="0" w:after="170" w:afterAutospacing="0"/>
              <w:rPr>
                <w:del w:id="1678" w:author="Author"/>
                <w:rFonts w:asciiTheme="minorBidi" w:hAnsiTheme="minorBidi" w:cstheme="minorBidi"/>
                <w:noProof/>
                <w:szCs w:val="17"/>
                <w:lang w:val="fr-FR"/>
              </w:rPr>
            </w:pPr>
            <w:del w:id="1679"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B65AE" w:rsidDel="00821D71">
                <w:rPr>
                  <w:rFonts w:asciiTheme="minorBidi" w:hAnsiTheme="minorBidi" w:cstheme="minorBidi"/>
                  <w:noProof/>
                  <w:szCs w:val="17"/>
                  <w:lang w:val="fr-FR"/>
                </w:rPr>
                <w:delText>8</w:delText>
              </w:r>
              <w:r w:rsidRPr="00982192" w:rsidDel="00821D71">
                <w:rPr>
                  <w:rFonts w:asciiTheme="minorBidi" w:hAnsiTheme="minorBidi" w:cstheme="minorBidi"/>
                  <w:noProof/>
                  <w:szCs w:val="17"/>
                  <w:lang w:val="fr-FR"/>
                </w:rPr>
                <w:delText>]</w:delText>
              </w:r>
            </w:del>
          </w:p>
        </w:tc>
        <w:tc>
          <w:tcPr>
            <w:tcW w:w="5670" w:type="dxa"/>
          </w:tcPr>
          <w:p w14:paraId="412E9334" w14:textId="47445B2C" w:rsidR="00112CCE" w:rsidRPr="00982192" w:rsidDel="00821D71" w:rsidRDefault="00112CCE" w:rsidP="00CE01DA">
            <w:pPr>
              <w:spacing w:before="170" w:after="170"/>
              <w:rPr>
                <w:del w:id="1680" w:author="Author"/>
                <w:rFonts w:asciiTheme="minorBidi" w:hAnsiTheme="minorBidi" w:cstheme="minorBidi"/>
                <w:noProof/>
                <w:szCs w:val="17"/>
                <w:lang w:val="fr-FR"/>
              </w:rPr>
            </w:pPr>
            <w:del w:id="1681" w:author="Author">
              <w:r w:rsidRPr="0089034E" w:rsidDel="00821D71">
                <w:rPr>
                  <w:rFonts w:ascii="Arial" w:hAnsi="Arial" w:cs="Arial"/>
                  <w:noProof/>
                  <w:lang w:val="fr-FR"/>
                </w:rPr>
                <w:delText>Disponibilité</w:delText>
              </w:r>
              <w:r w:rsidR="00BB0A23" w:rsidDel="00821D71">
                <w:rPr>
                  <w:rFonts w:ascii="Arial" w:hAnsi="Arial" w:cs="Arial"/>
                  <w:noProof/>
                  <w:lang w:val="fr-FR"/>
                </w:rPr>
                <w:delText> :</w:delText>
              </w:r>
              <w:r w:rsidR="00992C0C" w:rsidRPr="0089034E" w:rsidDel="00821D71">
                <w:rPr>
                  <w:rFonts w:ascii="Arial" w:hAnsi="Arial" w:cs="Arial"/>
                  <w:noProof/>
                  <w:lang w:val="fr-FR"/>
                </w:rPr>
                <w:delText xml:space="preserve"> </w:delText>
              </w:r>
              <w:r w:rsidR="00992C0C" w:rsidRPr="0089034E" w:rsidDel="00821D71">
                <w:rPr>
                  <w:rFonts w:ascii="Arial" w:hAnsi="Arial" w:cs="Arial"/>
                  <w:noProof/>
                  <w:sz w:val="16"/>
                  <w:szCs w:val="16"/>
                  <w:lang w:val="fr-FR" w:eastAsia="zh-CN"/>
                </w:rPr>
                <w:delText>les</w:delText>
              </w:r>
              <w:r w:rsidR="00992C0C"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disponibles pour les utilisateurs autorisés au moment voulu, selon les stipulations des accords de niveau de service, les politiques de contrôle d</w:delText>
              </w:r>
              <w:r w:rsidR="00BB0A23" w:rsidDel="00821D71">
                <w:rPr>
                  <w:rFonts w:ascii="Arial" w:hAnsi="Arial" w:cs="Arial"/>
                  <w:noProof/>
                  <w:sz w:val="16"/>
                  <w:szCs w:val="16"/>
                  <w:lang w:val="fr-FR" w:eastAsia="zh-CN"/>
                </w:rPr>
                <w:delText>’</w:delText>
              </w:r>
              <w:r w:rsidRPr="0089034E" w:rsidDel="00821D71">
                <w:rPr>
                  <w:rFonts w:ascii="Arial" w:hAnsi="Arial" w:cs="Arial"/>
                  <w:noProof/>
                  <w:sz w:val="16"/>
                  <w:szCs w:val="16"/>
                  <w:lang w:val="fr-FR" w:eastAsia="zh-CN"/>
                </w:rPr>
                <w:delText>accès et les processus opérationnels définis</w:delText>
              </w:r>
              <w:r w:rsidRPr="0089034E" w:rsidDel="00821D71">
                <w:rPr>
                  <w:rFonts w:ascii="Arial" w:hAnsi="Arial" w:cs="Arial"/>
                  <w:noProof/>
                  <w:szCs w:val="17"/>
                  <w:lang w:val="fr-FR"/>
                </w:rPr>
                <w:delText>.</w:delText>
              </w:r>
            </w:del>
          </w:p>
        </w:tc>
        <w:tc>
          <w:tcPr>
            <w:tcW w:w="2515" w:type="dxa"/>
          </w:tcPr>
          <w:p w14:paraId="32D1FCF8" w14:textId="271BD676" w:rsidR="00112CCE" w:rsidRPr="00982192" w:rsidDel="00821D71" w:rsidRDefault="00112CCE" w:rsidP="00CE01DA">
            <w:pPr>
              <w:pStyle w:val="NormalWeb"/>
              <w:spacing w:before="170" w:beforeAutospacing="0" w:after="170" w:afterAutospacing="0"/>
              <w:rPr>
                <w:del w:id="1682" w:author="Author"/>
                <w:rFonts w:asciiTheme="minorBidi" w:hAnsiTheme="minorBidi" w:cstheme="minorBidi"/>
                <w:noProof/>
                <w:szCs w:val="17"/>
                <w:lang w:val="fr-FR"/>
              </w:rPr>
            </w:pPr>
            <w:del w:id="1683" w:author="Author">
              <w:r w:rsidRPr="00982192" w:rsidDel="00821D71">
                <w:rPr>
                  <w:rFonts w:asciiTheme="minorBidi" w:hAnsiTheme="minorBidi" w:cstheme="minorBidi"/>
                  <w:noProof/>
                  <w:szCs w:val="17"/>
                  <w:lang w:val="fr-FR"/>
                </w:rPr>
                <w:delText>AAJ, AAX, AJ, AX</w:delText>
              </w:r>
            </w:del>
          </w:p>
        </w:tc>
      </w:tr>
      <w:tr w:rsidR="00112CCE" w:rsidRPr="00982192" w:rsidDel="00821D71" w14:paraId="310D3F15" w14:textId="647D8D81" w:rsidTr="00F17A0F">
        <w:trPr>
          <w:del w:id="1684" w:author="Author"/>
        </w:trPr>
        <w:tc>
          <w:tcPr>
            <w:tcW w:w="1075" w:type="dxa"/>
          </w:tcPr>
          <w:p w14:paraId="5ABE553C" w14:textId="10A938A3" w:rsidR="00112CCE" w:rsidRPr="00982192" w:rsidDel="00821D71" w:rsidRDefault="00112CCE" w:rsidP="00CE01DA">
            <w:pPr>
              <w:pStyle w:val="NormalWeb"/>
              <w:spacing w:before="170" w:beforeAutospacing="0" w:after="170" w:afterAutospacing="0"/>
              <w:rPr>
                <w:del w:id="1685" w:author="Author"/>
                <w:rFonts w:asciiTheme="minorBidi" w:hAnsiTheme="minorBidi" w:cstheme="minorBidi"/>
                <w:noProof/>
                <w:szCs w:val="17"/>
                <w:lang w:val="fr-FR"/>
              </w:rPr>
            </w:pPr>
            <w:del w:id="1686"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B65AE" w:rsidDel="00821D71">
                <w:rPr>
                  <w:rFonts w:asciiTheme="minorBidi" w:hAnsiTheme="minorBidi" w:cstheme="minorBidi"/>
                  <w:noProof/>
                  <w:szCs w:val="17"/>
                  <w:lang w:val="fr-FR"/>
                </w:rPr>
                <w:delText>9</w:delText>
              </w:r>
              <w:r w:rsidRPr="00982192" w:rsidDel="00821D71">
                <w:rPr>
                  <w:rFonts w:asciiTheme="minorBidi" w:hAnsiTheme="minorBidi" w:cstheme="minorBidi"/>
                  <w:noProof/>
                  <w:szCs w:val="17"/>
                  <w:lang w:val="fr-FR"/>
                </w:rPr>
                <w:delText>]</w:delText>
              </w:r>
            </w:del>
          </w:p>
        </w:tc>
        <w:tc>
          <w:tcPr>
            <w:tcW w:w="5670" w:type="dxa"/>
          </w:tcPr>
          <w:p w14:paraId="63A263AC" w14:textId="3903F1BA" w:rsidR="00112CCE" w:rsidRPr="00982192" w:rsidDel="00821D71" w:rsidRDefault="00112CCE" w:rsidP="00CE01DA">
            <w:pPr>
              <w:spacing w:before="170" w:after="170"/>
              <w:rPr>
                <w:del w:id="1687" w:author="Author"/>
                <w:rFonts w:asciiTheme="minorBidi" w:hAnsiTheme="minorBidi" w:cstheme="minorBidi"/>
                <w:noProof/>
                <w:szCs w:val="17"/>
                <w:lang w:val="fr-FR"/>
              </w:rPr>
            </w:pPr>
            <w:del w:id="1688" w:author="Author">
              <w:r w:rsidRPr="000500D0" w:rsidDel="00821D71">
                <w:rPr>
                  <w:rFonts w:ascii="Arial" w:hAnsi="Arial" w:cs="Arial"/>
                  <w:noProof/>
                  <w:lang w:val="fr-FR"/>
                </w:rPr>
                <w:delText>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00BB0A23" w:rsidDel="00821D71">
                <w:rPr>
                  <w:rFonts w:ascii="Arial" w:hAnsi="Arial" w:cs="Arial"/>
                  <w:noProof/>
                  <w:lang w:val="fr-FR"/>
                </w:rPr>
                <w:delText> :</w:delText>
              </w:r>
              <w:r w:rsidRPr="000500D0" w:rsidDel="00821D71">
                <w:rPr>
                  <w:rFonts w:ascii="Arial" w:hAnsi="Arial" w:cs="Arial"/>
                  <w:noProof/>
                  <w:lang w:val="fr-FR"/>
                </w:rPr>
                <w:delText xml:space="preserve"> Chaque transaction traitée ou action exécutée par</w:delText>
              </w:r>
              <w:r w:rsidR="00992C0C" w:rsidRPr="000500D0"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0500D0" w:rsidDel="00821D71">
                <w:rPr>
                  <w:rFonts w:ascii="Arial" w:hAnsi="Arial" w:cs="Arial"/>
                  <w:noProof/>
                  <w:lang w:val="fr-FR"/>
                </w:rPr>
                <w:delText>API</w:delText>
              </w:r>
              <w:r w:rsidRPr="000500D0" w:rsidDel="00821D71">
                <w:rPr>
                  <w:rFonts w:ascii="Arial" w:hAnsi="Arial" w:cs="Arial"/>
                  <w:noProof/>
                  <w:lang w:val="fr-FR"/>
                </w:rPr>
                <w:delText xml:space="preserve"> DOIT veiller au respect de la non</w:delText>
              </w:r>
              <w:r w:rsidR="00BB0A23" w:rsidDel="00821D71">
                <w:rPr>
                  <w:rFonts w:ascii="Arial" w:hAnsi="Arial" w:cs="Arial"/>
                  <w:noProof/>
                  <w:lang w:val="fr-FR"/>
                </w:rPr>
                <w:delText>-</w:delText>
              </w:r>
              <w:r w:rsidRPr="000500D0" w:rsidDel="00821D71">
                <w:rPr>
                  <w:rFonts w:ascii="Arial" w:hAnsi="Arial" w:cs="Arial"/>
                  <w:noProof/>
                  <w:lang w:val="fr-FR"/>
                </w:rPr>
                <w:delText>répudiation en mettant en œuvre des processus de vérification, d</w:delText>
              </w:r>
              <w:r w:rsidR="00BB0A23" w:rsidDel="00821D71">
                <w:rPr>
                  <w:rFonts w:ascii="Arial" w:hAnsi="Arial" w:cs="Arial"/>
                  <w:noProof/>
                  <w:lang w:val="fr-FR"/>
                </w:rPr>
                <w:delText>’</w:delText>
              </w:r>
              <w:r w:rsidRPr="000500D0" w:rsidDel="00821D71">
                <w:rPr>
                  <w:rFonts w:ascii="Arial" w:hAnsi="Arial" w:cs="Arial"/>
                  <w:noProof/>
                  <w:lang w:val="fr-FR"/>
                </w:rPr>
                <w:delText>autorisation et d</w:delText>
              </w:r>
              <w:r w:rsidR="00BB0A23" w:rsidDel="00821D71">
                <w:rPr>
                  <w:rFonts w:ascii="Arial" w:hAnsi="Arial" w:cs="Arial"/>
                  <w:noProof/>
                  <w:lang w:val="fr-FR"/>
                </w:rPr>
                <w:delText>’</w:delText>
              </w:r>
              <w:r w:rsidRPr="000500D0" w:rsidDel="00821D71">
                <w:rPr>
                  <w:rFonts w:ascii="Arial" w:hAnsi="Arial" w:cs="Arial"/>
                  <w:noProof/>
                  <w:lang w:val="fr-FR"/>
                </w:rPr>
                <w:delText>authentification, en sécurisant les chemins d</w:delText>
              </w:r>
              <w:r w:rsidR="00BB0A23" w:rsidDel="00821D71">
                <w:rPr>
                  <w:rFonts w:ascii="Arial" w:hAnsi="Arial" w:cs="Arial"/>
                  <w:noProof/>
                  <w:lang w:val="fr-FR"/>
                </w:rPr>
                <w:delText>’</w:delText>
              </w:r>
              <w:r w:rsidRPr="000500D0" w:rsidDel="00821D71">
                <w:rPr>
                  <w:rFonts w:ascii="Arial" w:hAnsi="Arial" w:cs="Arial"/>
                  <w:noProof/>
                  <w:lang w:val="fr-FR"/>
                </w:rPr>
                <w:delText>accès et en mettant en place des services et mécanismes de 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Pr="000500D0" w:rsidDel="00821D71">
                <w:rPr>
                  <w:rFonts w:ascii="Arial" w:hAnsi="Arial" w:cs="Arial"/>
                  <w:noProof/>
                  <w:szCs w:val="17"/>
                  <w:lang w:val="fr-FR"/>
                </w:rPr>
                <w:delText>.</w:delText>
              </w:r>
            </w:del>
          </w:p>
        </w:tc>
        <w:tc>
          <w:tcPr>
            <w:tcW w:w="2515" w:type="dxa"/>
          </w:tcPr>
          <w:p w14:paraId="67D6A88E" w14:textId="00E17621" w:rsidR="00112CCE" w:rsidRPr="00982192" w:rsidDel="00821D71" w:rsidRDefault="00112CCE" w:rsidP="00CE01DA">
            <w:pPr>
              <w:pStyle w:val="NormalWeb"/>
              <w:spacing w:before="170" w:beforeAutospacing="0" w:after="170" w:afterAutospacing="0"/>
              <w:rPr>
                <w:del w:id="1689" w:author="Author"/>
                <w:rFonts w:asciiTheme="minorBidi" w:hAnsiTheme="minorBidi" w:cstheme="minorBidi"/>
                <w:noProof/>
                <w:szCs w:val="17"/>
                <w:lang w:val="fr-FR"/>
              </w:rPr>
            </w:pPr>
            <w:del w:id="1690" w:author="Author">
              <w:r w:rsidRPr="00982192" w:rsidDel="00821D71">
                <w:rPr>
                  <w:rFonts w:asciiTheme="minorBidi" w:hAnsiTheme="minorBidi" w:cstheme="minorBidi"/>
                  <w:noProof/>
                  <w:szCs w:val="17"/>
                  <w:lang w:val="fr-FR"/>
                </w:rPr>
                <w:delText>AAJ, AAX, AJ, AX</w:delText>
              </w:r>
            </w:del>
          </w:p>
        </w:tc>
      </w:tr>
      <w:tr w:rsidR="00112CCE" w:rsidRPr="00982192" w:rsidDel="00821D71" w14:paraId="0F711D54" w14:textId="2D3841F9" w:rsidTr="00F17A0F">
        <w:trPr>
          <w:del w:id="1691" w:author="Author"/>
        </w:trPr>
        <w:tc>
          <w:tcPr>
            <w:tcW w:w="1075" w:type="dxa"/>
          </w:tcPr>
          <w:p w14:paraId="6439C6E4" w14:textId="7AB5DB04" w:rsidR="00112CCE" w:rsidRPr="00982192" w:rsidDel="00821D71" w:rsidRDefault="00112CCE" w:rsidP="00CE01DA">
            <w:pPr>
              <w:pStyle w:val="NormalWeb"/>
              <w:spacing w:before="170" w:beforeAutospacing="0" w:after="170" w:afterAutospacing="0"/>
              <w:rPr>
                <w:del w:id="1692" w:author="Author"/>
                <w:rFonts w:asciiTheme="minorBidi" w:hAnsiTheme="minorBidi" w:cstheme="minorBidi"/>
                <w:noProof/>
                <w:szCs w:val="17"/>
                <w:lang w:val="fr-FR"/>
              </w:rPr>
            </w:pPr>
            <w:del w:id="1693"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1B65AE" w:rsidDel="00821D71">
                <w:rPr>
                  <w:rFonts w:asciiTheme="minorBidi" w:hAnsiTheme="minorBidi" w:cstheme="minorBidi"/>
                  <w:noProof/>
                  <w:szCs w:val="17"/>
                  <w:lang w:val="fr-FR"/>
                </w:rPr>
                <w:delText>20</w:delText>
              </w:r>
              <w:r w:rsidRPr="00982192" w:rsidDel="00821D71">
                <w:rPr>
                  <w:rFonts w:asciiTheme="minorBidi" w:hAnsiTheme="minorBidi" w:cstheme="minorBidi"/>
                  <w:noProof/>
                  <w:szCs w:val="17"/>
                  <w:lang w:val="fr-FR"/>
                </w:rPr>
                <w:delText>]</w:delText>
              </w:r>
            </w:del>
          </w:p>
        </w:tc>
        <w:tc>
          <w:tcPr>
            <w:tcW w:w="5670" w:type="dxa"/>
          </w:tcPr>
          <w:p w14:paraId="179016DC" w14:textId="11A3112B" w:rsidR="00112CCE" w:rsidRPr="00982192" w:rsidDel="00821D71" w:rsidRDefault="00112CCE" w:rsidP="00CE01DA">
            <w:pPr>
              <w:spacing w:before="170" w:after="170"/>
              <w:rPr>
                <w:del w:id="1694" w:author="Author"/>
                <w:rFonts w:asciiTheme="minorBidi" w:hAnsiTheme="minorBidi" w:cstheme="minorBidi"/>
                <w:noProof/>
                <w:szCs w:val="17"/>
                <w:lang w:val="fr-FR"/>
              </w:rPr>
            </w:pPr>
            <w:del w:id="1695" w:author="Author">
              <w:r w:rsidRPr="00936FD8" w:rsidDel="00821D71">
                <w:rPr>
                  <w:rFonts w:ascii="Arial" w:hAnsi="Arial" w:cs="Arial"/>
                  <w:noProof/>
                  <w:lang w:val="fr-FR"/>
                </w:rPr>
                <w:delText>Authentification, autorisation, vérification</w:delText>
              </w:r>
              <w:r w:rsidR="00BB0A23" w:rsidDel="00821D71">
                <w:rPr>
                  <w:rFonts w:ascii="Arial" w:hAnsi="Arial" w:cs="Arial"/>
                  <w:noProof/>
                  <w:lang w:val="fr-FR"/>
                </w:rPr>
                <w:delText> :</w:delText>
              </w:r>
              <w:r w:rsidRPr="00936FD8" w:rsidDel="00821D71">
                <w:rPr>
                  <w:rFonts w:ascii="Arial" w:hAnsi="Arial" w:cs="Arial"/>
                  <w:noProof/>
                  <w:lang w:val="fr-FR"/>
                </w:rPr>
                <w:delText xml:space="preserve"> Les utilisateurs, les systèmes,</w:delText>
              </w:r>
              <w:r w:rsidR="00992C0C" w:rsidRPr="00936FD8"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936FD8" w:rsidDel="00821D71">
                <w:rPr>
                  <w:rFonts w:ascii="Arial" w:hAnsi="Arial" w:cs="Arial"/>
                  <w:noProof/>
                  <w:lang w:val="fr-FR"/>
                </w:rPr>
                <w:delText>API</w:delText>
              </w:r>
              <w:r w:rsidRPr="00936FD8" w:rsidDel="00821D71">
                <w:rPr>
                  <w:rFonts w:ascii="Arial" w:hAnsi="Arial" w:cs="Arial"/>
                  <w:noProof/>
                  <w:lang w:val="fr-FR"/>
                </w:rPr>
                <w:delText xml:space="preserve"> ou les dispositifs associés à des transactions ou actions critiques DOIVENT être authentifiés et autorisés à l</w:delText>
              </w:r>
              <w:r w:rsidR="00BB0A23" w:rsidDel="00821D71">
                <w:rPr>
                  <w:rFonts w:ascii="Arial" w:hAnsi="Arial" w:cs="Arial"/>
                  <w:noProof/>
                  <w:lang w:val="fr-FR"/>
                </w:rPr>
                <w:delText>’</w:delText>
              </w:r>
              <w:r w:rsidRPr="00936FD8" w:rsidDel="00821D71">
                <w:rPr>
                  <w:rFonts w:ascii="Arial" w:hAnsi="Arial" w:cs="Arial"/>
                  <w:noProof/>
                  <w:lang w:val="fr-FR"/>
                </w:rPr>
                <w:delText>aide de services de contrôle d</w:delText>
              </w:r>
              <w:r w:rsidR="00BB0A23" w:rsidDel="00821D71">
                <w:rPr>
                  <w:rFonts w:ascii="Arial" w:hAnsi="Arial" w:cs="Arial"/>
                  <w:noProof/>
                  <w:lang w:val="fr-FR"/>
                </w:rPr>
                <w:delText>’</w:delText>
              </w:r>
              <w:r w:rsidRPr="00936FD8" w:rsidDel="00821D71">
                <w:rPr>
                  <w:rFonts w:ascii="Arial" w:hAnsi="Arial" w:cs="Arial"/>
                  <w:noProof/>
                  <w:lang w:val="fr-FR"/>
                </w:rPr>
                <w:delText>accès basés sur des rôles ou des attributs, et maintenir la séparation des tâch</w:delText>
              </w:r>
              <w:r w:rsidR="00334310" w:rsidRPr="00936FD8"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936FD8" w:rsidDel="00821D71">
                <w:rPr>
                  <w:rFonts w:ascii="Arial" w:hAnsi="Arial" w:cs="Arial"/>
                  <w:noProof/>
                  <w:lang w:val="fr-FR"/>
                </w:rPr>
                <w:delText>En</w:delText>
              </w:r>
              <w:r w:rsidRPr="00936FD8" w:rsidDel="00821D71">
                <w:rPr>
                  <w:rFonts w:ascii="Arial" w:hAnsi="Arial" w:cs="Arial"/>
                  <w:noProof/>
                  <w:lang w:val="fr-FR"/>
                </w:rPr>
                <w:delText xml:space="preserve"> outre, toutes les actions DOIVENT être enregistrées et le poids de l</w:delText>
              </w:r>
              <w:r w:rsidR="00BB0A23" w:rsidDel="00821D71">
                <w:rPr>
                  <w:rFonts w:ascii="Arial" w:hAnsi="Arial" w:cs="Arial"/>
                  <w:noProof/>
                  <w:lang w:val="fr-FR"/>
                </w:rPr>
                <w:delText>’</w:delText>
              </w:r>
              <w:r w:rsidRPr="00936FD8" w:rsidDel="00821D71">
                <w:rPr>
                  <w:rFonts w:ascii="Arial" w:hAnsi="Arial" w:cs="Arial"/>
                  <w:noProof/>
                  <w:lang w:val="fr-FR"/>
                </w:rPr>
                <w:delText>authentification doit augmenter avec le risque en matière de sécurité de l</w:delText>
              </w:r>
              <w:r w:rsidR="00BB0A23" w:rsidDel="00821D71">
                <w:rPr>
                  <w:rFonts w:ascii="Arial" w:hAnsi="Arial" w:cs="Arial"/>
                  <w:noProof/>
                  <w:lang w:val="fr-FR"/>
                </w:rPr>
                <w:delText>’</w:delText>
              </w:r>
              <w:r w:rsidRPr="00936FD8" w:rsidDel="00821D71">
                <w:rPr>
                  <w:rFonts w:ascii="Arial" w:hAnsi="Arial" w:cs="Arial"/>
                  <w:noProof/>
                  <w:lang w:val="fr-FR"/>
                </w:rPr>
                <w:delText>information</w:delText>
              </w:r>
              <w:r w:rsidDel="00821D71">
                <w:rPr>
                  <w:rFonts w:ascii="Arial" w:hAnsi="Arial" w:cs="Arial"/>
                  <w:noProof/>
                  <w:lang w:val="fr-FR"/>
                </w:rPr>
                <w:delText>.</w:delText>
              </w:r>
            </w:del>
          </w:p>
        </w:tc>
        <w:tc>
          <w:tcPr>
            <w:tcW w:w="2515" w:type="dxa"/>
          </w:tcPr>
          <w:p w14:paraId="0DC9BD55" w14:textId="344098F2" w:rsidR="00112CCE" w:rsidRPr="00982192" w:rsidDel="00821D71" w:rsidRDefault="00112CCE" w:rsidP="00CE01DA">
            <w:pPr>
              <w:pStyle w:val="NormalWeb"/>
              <w:spacing w:before="170" w:beforeAutospacing="0" w:after="170" w:afterAutospacing="0"/>
              <w:rPr>
                <w:del w:id="1696" w:author="Author"/>
                <w:rFonts w:asciiTheme="minorBidi" w:hAnsiTheme="minorBidi" w:cstheme="minorBidi"/>
                <w:noProof/>
                <w:szCs w:val="17"/>
                <w:lang w:val="fr-FR"/>
              </w:rPr>
            </w:pPr>
            <w:del w:id="1697" w:author="Author">
              <w:r w:rsidRPr="00982192" w:rsidDel="00821D71">
                <w:rPr>
                  <w:rFonts w:asciiTheme="minorBidi" w:hAnsiTheme="minorBidi" w:cstheme="minorBidi"/>
                  <w:noProof/>
                  <w:szCs w:val="17"/>
                  <w:lang w:val="fr-FR"/>
                </w:rPr>
                <w:delText>AAJ, AAX, AJ, AX</w:delText>
              </w:r>
            </w:del>
          </w:p>
        </w:tc>
      </w:tr>
      <w:tr w:rsidR="00AD2E0F" w:rsidRPr="00982192" w:rsidDel="00821D71" w14:paraId="06934D38" w14:textId="2F661254" w:rsidTr="00F17A0F">
        <w:trPr>
          <w:del w:id="1698" w:author="Author"/>
        </w:trPr>
        <w:tc>
          <w:tcPr>
            <w:tcW w:w="1075" w:type="dxa"/>
          </w:tcPr>
          <w:p w14:paraId="017EE2E1" w14:textId="47DF0F51" w:rsidR="00AD2E0F" w:rsidRPr="00982192" w:rsidDel="00821D71" w:rsidRDefault="00AD2E0F" w:rsidP="00CE01DA">
            <w:pPr>
              <w:pStyle w:val="NormalWeb"/>
              <w:spacing w:before="170" w:beforeAutospacing="0" w:after="170" w:afterAutospacing="0"/>
              <w:rPr>
                <w:del w:id="1699" w:author="Author"/>
                <w:rFonts w:asciiTheme="minorBidi" w:hAnsiTheme="minorBidi" w:cstheme="minorBidi"/>
                <w:noProof/>
                <w:szCs w:val="17"/>
                <w:lang w:val="fr-FR"/>
              </w:rPr>
            </w:pPr>
            <w:del w:id="17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6CA32C1C" w14:textId="0FBA8E0C" w:rsidR="00AD2E0F" w:rsidRPr="006363D2" w:rsidDel="00821D71" w:rsidRDefault="00AD2E0F" w:rsidP="00CE01DA">
            <w:pPr>
              <w:pStyle w:val="NormalWeb"/>
              <w:spacing w:before="170" w:beforeAutospacing="0" w:after="170" w:afterAutospacing="0"/>
              <w:rPr>
                <w:del w:id="1701" w:author="Author"/>
                <w:rFonts w:ascii="Arial" w:eastAsia="Times New Roman" w:hAnsi="Arial" w:cs="Arial"/>
                <w:noProof/>
                <w:szCs w:val="17"/>
                <w:lang w:val="fr-FR"/>
              </w:rPr>
            </w:pPr>
            <w:del w:id="1702" w:author="Author">
              <w:r w:rsidRPr="006363D2" w:rsidDel="00821D71">
                <w:rPr>
                  <w:rFonts w:ascii="Arial" w:eastAsia="Times New Roman" w:hAnsi="Arial" w:cs="Arial"/>
                  <w:noProof/>
                  <w:szCs w:val="17"/>
                  <w:lang w:val="fr-FR"/>
                </w:rPr>
                <w:delText>Pendant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menaces, les cas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usage malveillant, les techniques sûres de codage, la sécurité de la couche transport et les tests de sécurité DOIVENT faire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objet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attention particulière, notamment en ce qui concerne</w:delText>
              </w:r>
              <w:r w:rsidR="00BB0A23" w:rsidDel="00821D71">
                <w:rPr>
                  <w:rFonts w:ascii="Arial" w:eastAsia="Times New Roman" w:hAnsi="Arial" w:cs="Arial"/>
                  <w:noProof/>
                  <w:szCs w:val="17"/>
                  <w:lang w:val="fr-FR"/>
                </w:rPr>
                <w:delText> :</w:delText>
              </w:r>
            </w:del>
          </w:p>
          <w:p w14:paraId="4AE019D8" w14:textId="2116EF33" w:rsidR="00AD2E0F" w:rsidRPr="006363D2" w:rsidDel="00821D71" w:rsidRDefault="00AD2E0F" w:rsidP="00CE01DA">
            <w:pPr>
              <w:pStyle w:val="NormalWeb"/>
              <w:numPr>
                <w:ilvl w:val="0"/>
                <w:numId w:val="12"/>
              </w:numPr>
              <w:spacing w:before="170" w:beforeAutospacing="0" w:after="170" w:afterAutospacing="0"/>
              <w:ind w:left="1226" w:hanging="567"/>
              <w:rPr>
                <w:del w:id="1703" w:author="Author"/>
                <w:rFonts w:ascii="Arial" w:eastAsia="Times New Roman" w:hAnsi="Arial" w:cs="Arial"/>
                <w:noProof/>
                <w:szCs w:val="17"/>
                <w:lang w:val="fr-FR"/>
              </w:rPr>
            </w:pPr>
            <w:del w:id="1704" w:author="Author">
              <w:r w:rsidRPr="006363D2" w:rsidDel="00821D71">
                <w:rPr>
                  <w:rFonts w:ascii="Arial" w:eastAsia="Times New Roman" w:hAnsi="Arial" w:cs="Arial"/>
                  <w:noProof/>
                  <w:szCs w:val="17"/>
                  <w:lang w:val="fr-FR"/>
                </w:rPr>
                <w:delText xml:space="preserve">Les </w:delText>
              </w:r>
              <w:r w:rsidRPr="00374F9C" w:rsidDel="00821D71">
                <w:rPr>
                  <w:rFonts w:ascii="Courier New" w:eastAsia="Times New Roman" w:hAnsi="Courier New" w:cs="Courier New"/>
                  <w:noProof/>
                  <w:szCs w:val="17"/>
                  <w:lang w:val="fr-FR"/>
                </w:rPr>
                <w:delText>PUTs</w:delText>
              </w:r>
              <w:r w:rsidRPr="006363D2" w:rsidDel="00821D71">
                <w:rPr>
                  <w:rFonts w:ascii="Arial" w:eastAsia="Times New Roman" w:hAnsi="Arial" w:cs="Arial"/>
                  <w:noProof/>
                  <w:szCs w:val="17"/>
                  <w:lang w:val="fr-FR"/>
                </w:rPr>
                <w:delText xml:space="preserve"> et</w:delText>
              </w:r>
              <w:r w:rsidR="00992C0C" w:rsidRPr="006363D2"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374F9C" w:rsidDel="00821D71">
                <w:rPr>
                  <w:rFonts w:ascii="Courier New" w:eastAsia="Times New Roman" w:hAnsi="Courier New" w:cs="Courier New"/>
                  <w:noProof/>
                  <w:szCs w:val="17"/>
                  <w:lang w:val="fr-FR"/>
                </w:rPr>
                <w:delText>POS</w:delText>
              </w:r>
              <w:r w:rsidRPr="00374F9C" w:rsidDel="00821D71">
                <w:rPr>
                  <w:rFonts w:ascii="Courier New" w:eastAsia="Times New Roman" w:hAnsi="Courier New" w:cs="Courier New"/>
                  <w:noProof/>
                  <w:szCs w:val="17"/>
                  <w:lang w:val="fr-FR"/>
                </w:rPr>
                <w:delText>Ts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quelles modifications des données internes pourraient être utilisées pour attaquer ou induire en erreur;</w:delText>
              </w:r>
            </w:del>
          </w:p>
          <w:p w14:paraId="124C4E0F" w14:textId="7BA0DCCB" w:rsidR="00AD2E0F" w:rsidRPr="006363D2" w:rsidDel="00821D71" w:rsidRDefault="00AD2E0F" w:rsidP="00CE01DA">
            <w:pPr>
              <w:pStyle w:val="NormalWeb"/>
              <w:numPr>
                <w:ilvl w:val="0"/>
                <w:numId w:val="12"/>
              </w:numPr>
              <w:spacing w:before="170" w:beforeAutospacing="0" w:after="170" w:afterAutospacing="0"/>
              <w:ind w:left="1226" w:hanging="567"/>
              <w:rPr>
                <w:del w:id="1705" w:author="Author"/>
                <w:rFonts w:ascii="Arial" w:eastAsia="Times New Roman" w:hAnsi="Arial" w:cs="Arial"/>
                <w:noProof/>
                <w:szCs w:val="17"/>
                <w:lang w:val="fr-FR"/>
              </w:rPr>
            </w:pPr>
            <w:del w:id="1706" w:author="Author">
              <w:r w:rsidRPr="00374F9C" w:rsidDel="00821D71">
                <w:rPr>
                  <w:rFonts w:ascii="Courier New" w:eastAsia="Times New Roman" w:hAnsi="Courier New" w:cs="Courier New"/>
                  <w:noProof/>
                  <w:szCs w:val="17"/>
                  <w:lang w:val="fr-FR"/>
                </w:rPr>
                <w:delText>DELETES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pourraient être utilisé pour supprimer le contenu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 référentiel de ressources internes;</w:delText>
              </w:r>
            </w:del>
          </w:p>
          <w:p w14:paraId="145B6015" w14:textId="55ACB708" w:rsidR="00AD2E0F" w:rsidRPr="006363D2" w:rsidDel="00821D71" w:rsidRDefault="00AD2E0F" w:rsidP="00CE01DA">
            <w:pPr>
              <w:pStyle w:val="NormalWeb"/>
              <w:numPr>
                <w:ilvl w:val="0"/>
                <w:numId w:val="12"/>
              </w:numPr>
              <w:spacing w:before="170" w:beforeAutospacing="0" w:after="170" w:afterAutospacing="0"/>
              <w:ind w:left="1226" w:hanging="567"/>
              <w:rPr>
                <w:del w:id="1707" w:author="Author"/>
                <w:rFonts w:ascii="Arial" w:eastAsia="Times New Roman" w:hAnsi="Arial" w:cs="Arial"/>
                <w:noProof/>
                <w:szCs w:val="17"/>
                <w:lang w:val="fr-FR"/>
              </w:rPr>
            </w:pPr>
            <w:del w:id="1708" w:author="Author">
              <w:r w:rsidRPr="006363D2" w:rsidDel="00821D71">
                <w:rPr>
                  <w:rFonts w:ascii="Arial" w:eastAsia="Times New Roman" w:hAnsi="Arial" w:cs="Arial"/>
                  <w:noProof/>
                  <w:szCs w:val="17"/>
                  <w:lang w:val="fr-FR"/>
                </w:rPr>
                <w:delText>Méthodes autorisées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établissement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liste blanche – pour s</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assurer que les méthodes HTTP autorisées sont légitimement restreintes tandis que les autres renverraient un code de réponse légitime; </w:delText>
              </w:r>
              <w:r w:rsidR="002D56D3" w:rsidDel="00821D71">
                <w:rPr>
                  <w:rFonts w:ascii="Arial" w:eastAsia="Times New Roman" w:hAnsi="Arial" w:cs="Arial"/>
                  <w:noProof/>
                  <w:szCs w:val="17"/>
                  <w:lang w:val="fr-FR"/>
                </w:rPr>
                <w:delText xml:space="preserve"> </w:delText>
              </w:r>
              <w:r w:rsidRPr="006363D2" w:rsidDel="00821D71">
                <w:rPr>
                  <w:rFonts w:ascii="Arial" w:eastAsia="Times New Roman" w:hAnsi="Arial" w:cs="Arial"/>
                  <w:noProof/>
                  <w:szCs w:val="17"/>
                  <w:lang w:val="fr-FR"/>
                </w:rPr>
                <w:delText>et</w:delText>
              </w:r>
            </w:del>
          </w:p>
          <w:p w14:paraId="4F0372F7" w14:textId="2BD4B03E" w:rsidR="00AD2E0F" w:rsidRPr="00982192" w:rsidDel="00821D71" w:rsidRDefault="00AD2E0F" w:rsidP="00CE01DA">
            <w:pPr>
              <w:pStyle w:val="NormalWeb"/>
              <w:numPr>
                <w:ilvl w:val="0"/>
                <w:numId w:val="12"/>
              </w:numPr>
              <w:spacing w:before="170" w:beforeAutospacing="0" w:after="170" w:afterAutospacing="0"/>
              <w:ind w:left="1226" w:hanging="567"/>
              <w:rPr>
                <w:del w:id="1709" w:author="Author"/>
                <w:rFonts w:asciiTheme="minorBidi" w:hAnsiTheme="minorBidi" w:cstheme="minorBidi"/>
                <w:noProof/>
                <w:szCs w:val="17"/>
                <w:lang w:val="fr-FR"/>
              </w:rPr>
            </w:pPr>
            <w:del w:id="1710" w:author="Author">
              <w:r w:rsidRPr="006363D2" w:rsidDel="00821D71">
                <w:rPr>
                  <w:rFonts w:ascii="Arial" w:eastAsia="Times New Roman" w:hAnsi="Arial" w:cs="Arial"/>
                  <w:noProof/>
                  <w:szCs w:val="17"/>
                  <w:lang w:val="fr-FR"/>
                </w:rPr>
                <w:delText>Les attaques les plus courantes devraient être prises en considération pendant la phase de la conception qui porte sur la modélisation des menaces de façon que le risque n</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augmente p</w:delText>
              </w:r>
              <w:r w:rsidR="00334310" w:rsidRPr="006363D2" w:rsidDel="00821D71">
                <w:rPr>
                  <w:rFonts w:ascii="Arial" w:eastAsia="Times New Roman" w:hAnsi="Arial" w:cs="Arial"/>
                  <w:noProof/>
                  <w:szCs w:val="17"/>
                  <w:lang w:val="fr-FR"/>
                </w:rPr>
                <w:delText>as</w:delText>
              </w:r>
              <w:r w:rsidR="00334310" w:rsidDel="00821D71">
                <w:rPr>
                  <w:rFonts w:ascii="Arial" w:eastAsia="Times New Roman" w:hAnsi="Arial" w:cs="Arial"/>
                  <w:noProof/>
                  <w:szCs w:val="17"/>
                  <w:lang w:val="fr-FR"/>
                </w:rPr>
                <w:delText xml:space="preserve">.  </w:delText>
              </w:r>
              <w:r w:rsidR="00334310" w:rsidRPr="006363D2" w:rsidDel="00821D71">
                <w:rPr>
                  <w:rFonts w:ascii="Arial" w:eastAsia="Times New Roman" w:hAnsi="Arial" w:cs="Arial"/>
                  <w:noProof/>
                  <w:szCs w:val="17"/>
                  <w:lang w:val="fr-FR"/>
                </w:rPr>
                <w:delText>Le</w:delText>
              </w:r>
              <w:r w:rsidRPr="006363D2" w:rsidDel="00821D71">
                <w:rPr>
                  <w:rFonts w:ascii="Arial" w:eastAsia="Times New Roman" w:hAnsi="Arial" w:cs="Arial"/>
                  <w:noProof/>
                  <w:szCs w:val="17"/>
                  <w:lang w:val="fr-FR"/>
                </w:rPr>
                <w:delText>s menaces et les mesures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atténuation définies dans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"https://www.owasp.org/index.php/OWASP_Top_Ten_Cheat_Sheet"</w:delInstrText>
              </w:r>
              <w:r w:rsidDel="00821D71">
                <w:fldChar w:fldCharType="separate"/>
              </w:r>
              <w:r w:rsidRPr="006363D2" w:rsidDel="00821D71">
                <w:rPr>
                  <w:rFonts w:ascii="Arial" w:eastAsia="Times New Roman" w:hAnsi="Arial" w:cs="Arial"/>
                  <w:noProof/>
                  <w:lang w:val="fr-FR"/>
                </w:rPr>
                <w:delText>OWASP Top Ten (OWASP Top Ten Cheat Sheet</w:delText>
              </w:r>
              <w:r w:rsidDel="00821D71">
                <w:fldChar w:fldCharType="end"/>
              </w:r>
              <w:r w:rsidRPr="006363D2" w:rsidDel="00821D71">
                <w:rPr>
                  <w:rFonts w:ascii="Arial" w:eastAsia="Times New Roman" w:hAnsi="Arial" w:cs="Arial"/>
                  <w:noProof/>
                  <w:lang w:val="fr-FR"/>
                </w:rPr>
                <w:delText xml:space="preserve">) </w:delText>
              </w:r>
              <w:r w:rsidRPr="006363D2" w:rsidDel="00821D71">
                <w:rPr>
                  <w:rFonts w:ascii="Arial" w:eastAsia="Times New Roman" w:hAnsi="Arial" w:cs="Arial"/>
                  <w:noProof/>
                  <w:szCs w:val="17"/>
                  <w:lang w:val="fr-FR"/>
                </w:rPr>
                <w:delText>DOIVENT être prises en considération.</w:delText>
              </w:r>
            </w:del>
          </w:p>
        </w:tc>
        <w:tc>
          <w:tcPr>
            <w:tcW w:w="2515" w:type="dxa"/>
          </w:tcPr>
          <w:p w14:paraId="525E4BEB" w14:textId="7AA88E3F" w:rsidR="00AD2E0F" w:rsidRPr="00982192" w:rsidDel="00821D71" w:rsidRDefault="00AD2E0F" w:rsidP="00CE01DA">
            <w:pPr>
              <w:pStyle w:val="NormalWeb"/>
              <w:spacing w:before="170" w:beforeAutospacing="0" w:after="170" w:afterAutospacing="0"/>
              <w:rPr>
                <w:del w:id="1711" w:author="Author"/>
                <w:rFonts w:asciiTheme="minorBidi" w:hAnsiTheme="minorBidi" w:cstheme="minorBidi"/>
                <w:noProof/>
                <w:szCs w:val="17"/>
                <w:lang w:val="fr-FR"/>
              </w:rPr>
            </w:pPr>
            <w:del w:id="1712" w:author="Author">
              <w:r w:rsidRPr="00982192" w:rsidDel="00821D71">
                <w:rPr>
                  <w:rFonts w:asciiTheme="minorBidi" w:hAnsiTheme="minorBidi" w:cstheme="minorBidi"/>
                  <w:noProof/>
                  <w:szCs w:val="17"/>
                  <w:lang w:val="fr-FR"/>
                </w:rPr>
                <w:delText>AAJ, AAX, AJ, AX</w:delText>
              </w:r>
            </w:del>
          </w:p>
        </w:tc>
      </w:tr>
      <w:tr w:rsidR="00AD2E0F" w:rsidRPr="00982192" w:rsidDel="00821D71" w14:paraId="572CB267" w14:textId="3D7AF82B" w:rsidTr="00F17A0F">
        <w:trPr>
          <w:del w:id="1713" w:author="Author"/>
        </w:trPr>
        <w:tc>
          <w:tcPr>
            <w:tcW w:w="1075" w:type="dxa"/>
          </w:tcPr>
          <w:p w14:paraId="0D5E6ABE" w14:textId="1C0E4392" w:rsidR="00AD2E0F" w:rsidRPr="00982192" w:rsidDel="00821D71" w:rsidRDefault="00AD2E0F" w:rsidP="00CE01DA">
            <w:pPr>
              <w:pStyle w:val="NormalWeb"/>
              <w:spacing w:before="170" w:beforeAutospacing="0" w:after="170" w:afterAutospacing="0"/>
              <w:rPr>
                <w:del w:id="1714" w:author="Author"/>
                <w:rFonts w:asciiTheme="minorBidi" w:hAnsiTheme="minorBidi" w:cstheme="minorBidi"/>
                <w:noProof/>
                <w:szCs w:val="17"/>
                <w:lang w:val="fr-FR"/>
              </w:rPr>
            </w:pPr>
            <w:del w:id="171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1B65AE"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760BBEA5" w14:textId="6DC74357" w:rsidR="00AD2E0F" w:rsidRPr="006363D2" w:rsidDel="00821D71" w:rsidRDefault="00AD2E0F" w:rsidP="00CE01DA">
            <w:pPr>
              <w:pStyle w:val="NormalWeb"/>
              <w:spacing w:before="170" w:beforeAutospacing="0" w:after="170" w:afterAutospacing="0"/>
              <w:rPr>
                <w:del w:id="1716" w:author="Author"/>
                <w:rFonts w:ascii="Arial" w:eastAsia="Times New Roman" w:hAnsi="Arial" w:cs="Arial"/>
                <w:noProof/>
                <w:szCs w:val="17"/>
                <w:lang w:val="fr-FR"/>
              </w:rPr>
            </w:pPr>
            <w:del w:id="1717" w:author="Author">
              <w:r w:rsidRPr="006363D2" w:rsidDel="00821D71">
                <w:rPr>
                  <w:rFonts w:ascii="Arial" w:eastAsia="Times New Roman" w:hAnsi="Arial" w:cs="Arial"/>
                  <w:noProof/>
                  <w:szCs w:val="17"/>
                  <w:lang w:val="fr-FR"/>
                </w:rPr>
                <w:delText>Lors de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normes et meilleures pratiques énumérées ci</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après DEVRAIENT être appliquées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br/>
              </w:r>
            </w:del>
          </w:p>
          <w:p w14:paraId="6C407533" w14:textId="3CBC295F" w:rsidR="00992C0C" w:rsidDel="00821D71" w:rsidRDefault="00AD2E0F" w:rsidP="00CE01DA">
            <w:pPr>
              <w:pStyle w:val="NormalWeb"/>
              <w:numPr>
                <w:ilvl w:val="1"/>
                <w:numId w:val="12"/>
              </w:numPr>
              <w:spacing w:before="170" w:beforeAutospacing="0" w:after="170" w:afterAutospacing="0"/>
              <w:ind w:left="1226" w:hanging="567"/>
              <w:rPr>
                <w:del w:id="1718" w:author="Author"/>
                <w:rFonts w:ascii="Arial" w:eastAsia="Times New Roman" w:hAnsi="Arial" w:cs="Arial"/>
                <w:noProof/>
                <w:szCs w:val="17"/>
                <w:lang w:val="fr-FR"/>
              </w:rPr>
            </w:pPr>
            <w:del w:id="1719" w:author="Author">
              <w:r w:rsidRPr="006363D2" w:rsidDel="00821D71">
                <w:rPr>
                  <w:rFonts w:ascii="Arial" w:eastAsia="Times New Roman" w:hAnsi="Arial" w:cs="Arial"/>
                  <w:noProof/>
                  <w:szCs w:val="17"/>
                  <w:lang w:val="fr-FR"/>
                </w:rPr>
                <w:delText>Meilleures pratiques de codage sûres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principes de codage sûrs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"https://www.owasp.org/index.php/Secure_Coding_Principles"</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szCs w:val="17"/>
                  <w:lang w:val="fr-FR"/>
                </w:rPr>
                <w:delText>;</w:delText>
              </w:r>
            </w:del>
          </w:p>
          <w:p w14:paraId="5EBE8E21" w14:textId="7CD41067" w:rsidR="00992C0C" w:rsidDel="00821D71" w:rsidRDefault="00AD2E0F" w:rsidP="00CE01DA">
            <w:pPr>
              <w:pStyle w:val="NormalWeb"/>
              <w:numPr>
                <w:ilvl w:val="1"/>
                <w:numId w:val="12"/>
              </w:numPr>
              <w:spacing w:before="170" w:beforeAutospacing="0" w:after="170" w:afterAutospacing="0"/>
              <w:ind w:left="1226" w:hanging="567"/>
              <w:rPr>
                <w:del w:id="1720" w:author="Author"/>
                <w:rFonts w:ascii="Arial" w:eastAsia="Times New Roman" w:hAnsi="Arial" w:cs="Arial"/>
                <w:noProof/>
                <w:szCs w:val="17"/>
                <w:lang w:val="fr-FR"/>
              </w:rPr>
            </w:pPr>
            <w:del w:id="1721" w:author="Author">
              <w:r w:rsidRPr="006363D2" w:rsidDel="00821D71">
                <w:rPr>
                  <w:rFonts w:ascii="Arial" w:eastAsia="Times New Roman" w:hAnsi="Arial" w:cs="Arial"/>
                  <w:noProof/>
                  <w:szCs w:val="17"/>
                  <w:lang w:val="fr-FR"/>
                </w:rPr>
                <w:delText>Sécurité</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xml:space="preserve"> REST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mémoire sur la sécurité </w:delText>
              </w:r>
              <w:r w:rsidDel="00821D71">
                <w:fldChar w:fldCharType="begin"/>
              </w:r>
              <w:r w:rsidRPr="00EC50D2" w:rsidDel="00821D71">
                <w:rPr>
                  <w:lang w:val="fr-CH"/>
                </w:rPr>
                <w:delInstrText>HYPERLINK "https://www.owasp.org/index.php/REST_Security_Cheat_Sheet"</w:delInstrText>
              </w:r>
              <w:r w:rsidDel="00821D71">
                <w:fldChar w:fldCharType="separate"/>
              </w:r>
              <w:r w:rsidRPr="006363D2" w:rsidDel="00821D71">
                <w:rPr>
                  <w:rFonts w:ascii="Arial" w:eastAsia="Times New Roman" w:hAnsi="Arial" w:cs="Arial"/>
                  <w:noProof/>
                  <w:lang w:val="fr-FR"/>
                </w:rPr>
                <w:delText>REST</w:delText>
              </w:r>
              <w:r w:rsidDel="00821D71">
                <w:fldChar w:fldCharType="end"/>
              </w:r>
              <w:r w:rsidRPr="006363D2" w:rsidDel="00821D71">
                <w:rPr>
                  <w:rFonts w:ascii="Arial" w:eastAsia="Times New Roman" w:hAnsi="Arial" w:cs="Arial"/>
                  <w:noProof/>
                  <w:szCs w:val="17"/>
                  <w:lang w:val="fr-FR"/>
                </w:rPr>
                <w:delText>;</w:delText>
              </w:r>
            </w:del>
          </w:p>
          <w:p w14:paraId="1B83394F" w14:textId="52A1F3BF" w:rsidR="00992C0C" w:rsidDel="00821D71" w:rsidRDefault="00AD2E0F" w:rsidP="00CE01DA">
            <w:pPr>
              <w:pStyle w:val="NormalWeb"/>
              <w:numPr>
                <w:ilvl w:val="1"/>
                <w:numId w:val="12"/>
              </w:numPr>
              <w:spacing w:before="170" w:beforeAutospacing="0" w:after="170" w:afterAutospacing="0"/>
              <w:ind w:left="1226" w:hanging="567"/>
              <w:rPr>
                <w:del w:id="1722" w:author="Author"/>
                <w:rFonts w:ascii="Arial" w:eastAsia="Times New Roman" w:hAnsi="Arial" w:cs="Arial"/>
                <w:noProof/>
                <w:lang w:val="fr-FR"/>
              </w:rPr>
            </w:pPr>
            <w:del w:id="1723" w:author="Author">
              <w:r w:rsidRPr="006363D2" w:rsidDel="00821D71">
                <w:rPr>
                  <w:rFonts w:ascii="Arial" w:eastAsia="Times New Roman" w:hAnsi="Arial" w:cs="Arial"/>
                  <w:noProof/>
                  <w:szCs w:val="17"/>
                  <w:lang w:val="fr-FR"/>
                </w:rPr>
                <w:delText>Aseptisation des entrées et protection contre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injection de code indirecte (XSS)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lang w:val="fr-FR"/>
                </w:rPr>
                <w:delText xml:space="preserve"> aide</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mémoire XSS de l</w:delText>
              </w:r>
              <w:r w:rsidR="00BB0A23" w:rsidDel="00821D71">
                <w:rPr>
                  <w:rFonts w:ascii="Arial" w:eastAsia="Times New Roman" w:hAnsi="Arial" w:cs="Arial"/>
                  <w:noProof/>
                  <w:lang w:val="fr-FR"/>
                </w:rPr>
                <w:delText>’</w:delText>
              </w:r>
              <w:r w:rsidDel="00821D71">
                <w:fldChar w:fldCharType="begin"/>
              </w:r>
              <w:r w:rsidRPr="00EC50D2" w:rsidDel="00821D71">
                <w:rPr>
                  <w:lang w:val="fr-CH"/>
                </w:rPr>
                <w:delInstrText>HYPERLINK "https://www.owasp.org/index.php/XSS_Prevention_Cheat_Sheet"</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lang w:val="fr-FR"/>
                </w:rPr>
                <w:delText>;</w:delText>
              </w:r>
            </w:del>
          </w:p>
          <w:p w14:paraId="6E7DDC4C" w14:textId="6300783D" w:rsidR="00AD2E0F" w:rsidRPr="00AD2E0F" w:rsidDel="00821D71" w:rsidRDefault="00AD2E0F" w:rsidP="00CE01DA">
            <w:pPr>
              <w:pStyle w:val="NormalWeb"/>
              <w:numPr>
                <w:ilvl w:val="1"/>
                <w:numId w:val="12"/>
              </w:numPr>
              <w:spacing w:before="170" w:beforeAutospacing="0" w:after="170" w:afterAutospacing="0"/>
              <w:ind w:left="1226" w:hanging="567"/>
              <w:rPr>
                <w:del w:id="1724" w:author="Author"/>
                <w:rFonts w:asciiTheme="minorBidi" w:eastAsia="Times New Roman" w:hAnsiTheme="minorBidi" w:cstheme="minorBidi"/>
                <w:noProof/>
                <w:szCs w:val="17"/>
                <w:lang w:val="fr-FR"/>
              </w:rPr>
            </w:pPr>
            <w:del w:id="1725" w:author="Author">
              <w:r w:rsidRPr="006363D2" w:rsidDel="00821D71">
                <w:rPr>
                  <w:rFonts w:ascii="Arial" w:eastAsia="Times New Roman" w:hAnsi="Arial" w:cs="Arial"/>
                  <w:noProof/>
                  <w:szCs w:val="17"/>
                  <w:lang w:val="fr-FR"/>
                </w:rPr>
                <w:delText>Prévention de</w:delText>
              </w:r>
              <w:r w:rsidRPr="006363D2" w:rsidDel="00821D71">
                <w:rPr>
                  <w:rFonts w:ascii="Arial" w:eastAsia="Times New Roman" w:hAnsi="Arial" w:cs="Arial"/>
                  <w:i/>
                  <w:noProof/>
                  <w:szCs w:val="17"/>
                  <w:lang w:val="fr-FR"/>
                </w:rPr>
                <w:delText xml:space="preserve"> </w:delText>
              </w:r>
              <w:r w:rsidRPr="006363D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w:delText>
              </w:r>
              <w:r w:rsidR="00031838" w:rsidDel="00821D71">
                <w:rPr>
                  <w:rFonts w:ascii="Arial" w:eastAsia="Times New Roman" w:hAnsi="Arial" w:cs="Arial"/>
                  <w:noProof/>
                  <w:szCs w:val="17"/>
                  <w:lang w:val="fr-FR"/>
                </w:rPr>
                <w:delText>i</w:delText>
              </w:r>
              <w:r w:rsidRPr="006363D2" w:rsidDel="00821D71">
                <w:rPr>
                  <w:rFonts w:ascii="Arial" w:eastAsia="Times New Roman" w:hAnsi="Arial" w:cs="Arial"/>
                  <w:noProof/>
                  <w:szCs w:val="17"/>
                  <w:lang w:val="fr-FR"/>
                </w:rPr>
                <w:delText>on SQL</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"https://www.owasp.org/index.php/SQL_Injection_Prevention_Cheat_Sheet"</w:delInstrText>
              </w:r>
              <w:r w:rsidDel="00821D71">
                <w:fldChar w:fldCharType="separate"/>
              </w:r>
              <w:r w:rsidRPr="006363D2" w:rsidDel="00821D71">
                <w:rPr>
                  <w:rFonts w:ascii="Arial" w:eastAsia="Times New Roman" w:hAnsi="Arial" w:cs="Arial"/>
                  <w:noProof/>
                  <w:lang w:val="fr-FR"/>
                </w:rPr>
                <w:delText>OWASP sur l</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injection SQL</w:delText>
              </w:r>
              <w:r w:rsidDel="00821D71">
                <w:fldChar w:fldCharType="end"/>
              </w:r>
              <w:r w:rsidRPr="006363D2" w:rsidDel="00821D71">
                <w:rPr>
                  <w:rFonts w:ascii="Arial" w:hAnsi="Arial" w:cs="Arial"/>
                  <w:noProof/>
                  <w:lang w:val="fr-FR"/>
                </w:rPr>
                <w:delText>, aide</w:delText>
              </w:r>
              <w:r w:rsidR="00BB0A23" w:rsidDel="00821D71">
                <w:rPr>
                  <w:rFonts w:ascii="Arial" w:hAnsi="Arial" w:cs="Arial"/>
                  <w:noProof/>
                  <w:lang w:val="fr-FR"/>
                </w:rPr>
                <w:delText>-</w:delText>
              </w:r>
              <w:r w:rsidRPr="006363D2" w:rsidDel="00821D71">
                <w:rPr>
                  <w:rFonts w:ascii="Arial" w:hAnsi="Arial" w:cs="Arial"/>
                  <w:noProof/>
                  <w:lang w:val="fr-FR"/>
                </w:rPr>
                <w:delText>mémoire de l</w:delText>
              </w:r>
              <w:r w:rsidR="00BB0A23" w:rsidDel="00821D71">
                <w:rPr>
                  <w:rFonts w:ascii="Arial" w:hAnsi="Arial" w:cs="Arial"/>
                  <w:noProof/>
                  <w:lang w:val="fr-FR"/>
                </w:rPr>
                <w:delText>’</w:delText>
              </w:r>
              <w:r w:rsidDel="00821D71">
                <w:fldChar w:fldCharType="begin"/>
              </w:r>
              <w:r w:rsidRPr="00EC50D2" w:rsidDel="00821D71">
                <w:rPr>
                  <w:lang w:val="fr-CH"/>
                </w:rPr>
                <w:delInstrText>HYPERLINK "https://www.owasp.org/index.php/Query_Parameterization_Cheat_Sheet"</w:delInstrText>
              </w:r>
              <w:r w:rsidDel="00821D71">
                <w:fldChar w:fldCharType="separate"/>
              </w:r>
              <w:r w:rsidRPr="006363D2" w:rsidDel="00821D71">
                <w:rPr>
                  <w:rFonts w:ascii="Arial" w:eastAsia="Times New Roman" w:hAnsi="Arial" w:cs="Arial"/>
                  <w:noProof/>
                  <w:lang w:val="fr-FR"/>
                </w:rPr>
                <w:delText>OWASP sur le paramétrage</w:delText>
              </w:r>
              <w:r w:rsidDel="00821D71">
                <w:fldChar w:fldCharType="end"/>
              </w:r>
              <w:r w:rsidRPr="006363D2" w:rsidDel="00821D71">
                <w:rPr>
                  <w:rFonts w:ascii="Arial" w:eastAsia="Times New Roman" w:hAnsi="Arial" w:cs="Arial"/>
                  <w:noProof/>
                  <w:lang w:val="fr-FR"/>
                </w:rPr>
                <w:delText>;  et</w:delText>
              </w:r>
            </w:del>
          </w:p>
          <w:p w14:paraId="7A31B77D" w14:textId="0E3A58B2" w:rsidR="00AD2E0F" w:rsidRPr="00982192" w:rsidDel="00821D71" w:rsidRDefault="00AD2E0F" w:rsidP="00CE01DA">
            <w:pPr>
              <w:pStyle w:val="NormalWeb"/>
              <w:numPr>
                <w:ilvl w:val="1"/>
                <w:numId w:val="12"/>
              </w:numPr>
              <w:spacing w:before="170" w:beforeAutospacing="0" w:after="170" w:afterAutospacing="0"/>
              <w:ind w:left="1226" w:hanging="567"/>
              <w:rPr>
                <w:del w:id="1726" w:author="Author"/>
                <w:rFonts w:asciiTheme="minorBidi" w:eastAsia="Times New Roman" w:hAnsiTheme="minorBidi" w:cstheme="minorBidi"/>
                <w:noProof/>
                <w:szCs w:val="17"/>
                <w:lang w:val="fr-FR"/>
              </w:rPr>
            </w:pPr>
            <w:del w:id="1727" w:author="Author">
              <w:r w:rsidRPr="006363D2" w:rsidDel="00821D71">
                <w:rPr>
                  <w:rFonts w:ascii="Arial" w:eastAsia="Times New Roman" w:hAnsi="Arial" w:cs="Arial"/>
                  <w:noProof/>
                  <w:szCs w:val="17"/>
                  <w:lang w:val="fr-FR"/>
                </w:rPr>
                <w:delText>Sécurité de la couche transport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"https://www.owasp.org/index.php/Transport_Layer_Protection_Cheat_Sheet"</w:delInstrText>
              </w:r>
              <w:r w:rsidDel="00821D71">
                <w:fldChar w:fldCharType="separate"/>
              </w:r>
              <w:r w:rsidRPr="006363D2" w:rsidDel="00821D71">
                <w:rPr>
                  <w:rFonts w:ascii="Arial" w:eastAsia="Times New Roman" w:hAnsi="Arial" w:cs="Arial"/>
                  <w:noProof/>
                  <w:lang w:val="fr-FR"/>
                </w:rPr>
                <w:delText>OWASP sur la protection de la couche transport</w:delText>
              </w:r>
              <w:r w:rsidDel="00821D71">
                <w:fldChar w:fldCharType="end"/>
              </w:r>
              <w:r w:rsidDel="00821D71">
                <w:rPr>
                  <w:rFonts w:ascii="Arial" w:eastAsia="Times New Roman" w:hAnsi="Arial" w:cs="Arial"/>
                  <w:noProof/>
                  <w:lang w:val="fr-FR"/>
                </w:rPr>
                <w:delText>.</w:delText>
              </w:r>
            </w:del>
          </w:p>
        </w:tc>
        <w:tc>
          <w:tcPr>
            <w:tcW w:w="2515" w:type="dxa"/>
          </w:tcPr>
          <w:p w14:paraId="605926A7" w14:textId="38C01F3B" w:rsidR="00AD2E0F" w:rsidRPr="00982192" w:rsidDel="00821D71" w:rsidRDefault="00AD2E0F" w:rsidP="00CE01DA">
            <w:pPr>
              <w:pStyle w:val="NormalWeb"/>
              <w:spacing w:before="170" w:beforeAutospacing="0" w:after="170" w:afterAutospacing="0"/>
              <w:rPr>
                <w:del w:id="1728" w:author="Author"/>
                <w:rFonts w:asciiTheme="minorBidi" w:hAnsiTheme="minorBidi" w:cstheme="minorBidi"/>
                <w:noProof/>
                <w:szCs w:val="17"/>
                <w:lang w:val="fr-FR"/>
              </w:rPr>
            </w:pPr>
            <w:del w:id="1729" w:author="Author">
              <w:r w:rsidRPr="00982192" w:rsidDel="00821D71">
                <w:rPr>
                  <w:rFonts w:asciiTheme="minorBidi" w:hAnsiTheme="minorBidi" w:cstheme="minorBidi"/>
                  <w:noProof/>
                  <w:szCs w:val="17"/>
                  <w:lang w:val="fr-FR"/>
                </w:rPr>
                <w:delText>AJ, AX, AAX, AAJ</w:delText>
              </w:r>
            </w:del>
          </w:p>
        </w:tc>
      </w:tr>
      <w:tr w:rsidR="00AD2E0F" w:rsidRPr="00982192" w:rsidDel="00821D71" w14:paraId="651D4F96" w14:textId="3178CC84" w:rsidTr="00F17A0F">
        <w:trPr>
          <w:trHeight w:val="890"/>
          <w:del w:id="1730" w:author="Author"/>
        </w:trPr>
        <w:tc>
          <w:tcPr>
            <w:tcW w:w="1075" w:type="dxa"/>
          </w:tcPr>
          <w:p w14:paraId="684E8FBB" w14:textId="43E2CB1D" w:rsidR="00AD2E0F" w:rsidRPr="00982192" w:rsidDel="00821D71" w:rsidRDefault="00AD2E0F" w:rsidP="00CE01DA">
            <w:pPr>
              <w:pStyle w:val="NormalWeb"/>
              <w:spacing w:before="170" w:beforeAutospacing="0" w:after="170" w:afterAutospacing="0"/>
              <w:rPr>
                <w:del w:id="1731" w:author="Author"/>
                <w:rFonts w:asciiTheme="minorBidi" w:eastAsia="Times New Roman" w:hAnsiTheme="minorBidi" w:cstheme="minorBidi"/>
                <w:noProof/>
                <w:szCs w:val="17"/>
                <w:lang w:val="fr-FR"/>
              </w:rPr>
            </w:pPr>
            <w:del w:id="173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1B65AE"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28ECD8C5" w14:textId="747A5EBF" w:rsidR="00AD2E0F" w:rsidRPr="00982192" w:rsidDel="00821D71" w:rsidRDefault="00AD2E0F" w:rsidP="00CE01DA">
            <w:pPr>
              <w:pStyle w:val="NormalWeb"/>
              <w:spacing w:before="170" w:beforeAutospacing="0" w:after="170" w:afterAutospacing="0"/>
              <w:rPr>
                <w:del w:id="1733" w:author="Author"/>
                <w:rFonts w:asciiTheme="minorBidi" w:hAnsiTheme="minorBidi" w:cstheme="minorBidi"/>
                <w:noProof/>
                <w:szCs w:val="17"/>
                <w:lang w:val="fr-FR"/>
              </w:rPr>
            </w:pPr>
            <w:del w:id="1734" w:author="Author">
              <w:r w:rsidRPr="00070E75" w:rsidDel="00821D71">
                <w:rPr>
                  <w:rFonts w:ascii="Arial" w:eastAsia="Times New Roman" w:hAnsi="Arial" w:cs="Arial"/>
                  <w:noProof/>
                  <w:szCs w:val="17"/>
                  <w:lang w:val="fr-FR"/>
                </w:rPr>
                <w:delText>Les tests de sécurité et l</w:delText>
              </w:r>
              <w:r w:rsidR="00BB0A23" w:rsidDel="00821D71">
                <w:rPr>
                  <w:rFonts w:ascii="Arial" w:eastAsia="Times New Roman" w:hAnsi="Arial" w:cs="Arial"/>
                  <w:noProof/>
                  <w:szCs w:val="17"/>
                  <w:lang w:val="fr-FR"/>
                </w:rPr>
                <w:delText>’</w:delText>
              </w:r>
              <w:r w:rsidRPr="00070E75" w:rsidDel="00821D71">
                <w:rPr>
                  <w:rFonts w:ascii="Arial" w:eastAsia="Times New Roman" w:hAnsi="Arial" w:cs="Arial"/>
                  <w:noProof/>
                  <w:szCs w:val="17"/>
                  <w:lang w:val="fr-FR"/>
                </w:rPr>
                <w:delText>appréciation de la vulnérabilité DOIVENT être réalisés pour garantir la sécurité</w:delText>
              </w:r>
              <w:r w:rsidR="00992C0C" w:rsidRPr="00070E75"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070E75" w:rsidDel="00821D71">
                <w:rPr>
                  <w:rFonts w:ascii="Arial" w:eastAsia="Times New Roman" w:hAnsi="Arial" w:cs="Arial"/>
                  <w:noProof/>
                  <w:szCs w:val="17"/>
                  <w:lang w:val="fr-FR"/>
                </w:rPr>
                <w:delText>API</w:delText>
              </w:r>
              <w:r w:rsidRPr="00070E75" w:rsidDel="00821D71">
                <w:rPr>
                  <w:rFonts w:ascii="Arial" w:eastAsia="Times New Roman" w:hAnsi="Arial" w:cs="Arial"/>
                  <w:noProof/>
                  <w:szCs w:val="17"/>
                  <w:lang w:val="fr-FR"/>
                </w:rPr>
                <w:delText xml:space="preserve"> et leur résistance aux menac</w:delText>
              </w:r>
              <w:r w:rsidR="00334310" w:rsidRPr="00070E75"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070E75" w:rsidDel="00821D71">
                <w:rPr>
                  <w:rFonts w:ascii="Arial" w:eastAsia="Times New Roman" w:hAnsi="Arial" w:cs="Arial"/>
                  <w:noProof/>
                  <w:szCs w:val="17"/>
                  <w:lang w:val="fr-FR"/>
                </w:rPr>
                <w:delText>Ce</w:delText>
              </w:r>
              <w:r w:rsidRPr="00070E75" w:rsidDel="00821D71">
                <w:rPr>
                  <w:rFonts w:ascii="Arial" w:eastAsia="Times New Roman" w:hAnsi="Arial" w:cs="Arial"/>
                  <w:noProof/>
                  <w:szCs w:val="17"/>
                  <w:lang w:val="fr-FR"/>
                </w:rPr>
                <w:delText>tte exigence PEUT être satisfaite en utilisant les tests statiques et dynamiques de sécurité des applications (SAST/DAST), les outils automatisés de gestion des vulnérabilités et les tests de pénétration</w:delText>
              </w:r>
              <w:r w:rsidDel="00821D71">
                <w:rPr>
                  <w:rFonts w:ascii="Arial" w:eastAsia="Times New Roman" w:hAnsi="Arial" w:cs="Arial"/>
                  <w:noProof/>
                  <w:szCs w:val="17"/>
                  <w:lang w:val="fr-FR"/>
                </w:rPr>
                <w:delText>.</w:delText>
              </w:r>
            </w:del>
          </w:p>
        </w:tc>
        <w:tc>
          <w:tcPr>
            <w:tcW w:w="2515" w:type="dxa"/>
          </w:tcPr>
          <w:p w14:paraId="2144BD42" w14:textId="12285CB2" w:rsidR="00AD2E0F" w:rsidRPr="00982192" w:rsidDel="00821D71" w:rsidRDefault="00AD2E0F" w:rsidP="00CE01DA">
            <w:pPr>
              <w:pStyle w:val="NormalWeb"/>
              <w:spacing w:before="170" w:beforeAutospacing="0" w:after="170" w:afterAutospacing="0"/>
              <w:rPr>
                <w:del w:id="1735" w:author="Author"/>
                <w:rFonts w:asciiTheme="minorBidi" w:hAnsiTheme="minorBidi" w:cstheme="minorBidi"/>
                <w:noProof/>
                <w:szCs w:val="17"/>
                <w:lang w:val="fr-FR"/>
              </w:rPr>
            </w:pPr>
            <w:del w:id="1736" w:author="Author">
              <w:r w:rsidRPr="00982192" w:rsidDel="00821D71">
                <w:rPr>
                  <w:rFonts w:asciiTheme="minorBidi" w:hAnsiTheme="minorBidi" w:cstheme="minorBidi"/>
                  <w:noProof/>
                  <w:szCs w:val="17"/>
                  <w:lang w:val="fr-FR"/>
                </w:rPr>
                <w:delText>AJ, AX, AAJ, AAX</w:delText>
              </w:r>
            </w:del>
          </w:p>
        </w:tc>
      </w:tr>
      <w:tr w:rsidR="00AD2E0F" w:rsidRPr="00982192" w:rsidDel="00821D71" w14:paraId="5FF0D404" w14:textId="1B1DF1CD" w:rsidTr="00F17A0F">
        <w:trPr>
          <w:del w:id="1737" w:author="Author"/>
        </w:trPr>
        <w:tc>
          <w:tcPr>
            <w:tcW w:w="1075" w:type="dxa"/>
          </w:tcPr>
          <w:p w14:paraId="68C4FC2C" w14:textId="7D4083C0" w:rsidR="00AD2E0F" w:rsidRPr="00982192" w:rsidDel="00821D71" w:rsidRDefault="00AD2E0F" w:rsidP="00CE01DA">
            <w:pPr>
              <w:pStyle w:val="NormalWeb"/>
              <w:spacing w:before="170" w:beforeAutospacing="0" w:after="170" w:afterAutospacing="0"/>
              <w:rPr>
                <w:del w:id="1738" w:author="Author"/>
                <w:rFonts w:asciiTheme="minorBidi" w:hAnsiTheme="minorBidi" w:cstheme="minorBidi"/>
                <w:noProof/>
                <w:szCs w:val="17"/>
                <w:lang w:val="fr-FR"/>
              </w:rPr>
            </w:pPr>
            <w:del w:id="173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1B65AE"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680B0D42" w14:textId="32705083" w:rsidR="00AD2E0F" w:rsidRPr="00982192" w:rsidDel="00821D71" w:rsidRDefault="00AD2E0F" w:rsidP="00CE01DA">
            <w:pPr>
              <w:spacing w:before="170" w:after="170"/>
              <w:rPr>
                <w:del w:id="1740" w:author="Author"/>
                <w:rFonts w:asciiTheme="minorBidi" w:eastAsia="Times New Roman" w:hAnsiTheme="minorBidi" w:cstheme="minorBidi"/>
                <w:noProof/>
                <w:szCs w:val="17"/>
                <w:lang w:val="fr-FR"/>
              </w:rPr>
            </w:pPr>
            <w:del w:id="1741" w:author="Author">
              <w:r w:rsidRPr="00451425" w:rsidDel="00821D71">
                <w:rPr>
                  <w:rFonts w:ascii="Arial" w:eastAsia="Times New Roman" w:hAnsi="Arial" w:cs="Arial"/>
                  <w:noProof/>
                  <w:szCs w:val="17"/>
                  <w:lang w:val="fr-FR"/>
                </w:rPr>
                <w:delText>Les services protégés DOIVENT ne fournir que des points de terminaison HTTPS qui utilisent</w:delText>
              </w:r>
              <w:r w:rsidR="00992C0C" w:rsidRPr="00451425"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51425" w:rsidDel="00821D71">
                <w:rPr>
                  <w:rFonts w:ascii="Arial" w:eastAsia="Times New Roman" w:hAnsi="Arial" w:cs="Arial"/>
                  <w:noProof/>
                  <w:szCs w:val="17"/>
                  <w:lang w:val="fr-FR"/>
                </w:rPr>
                <w:delText>TLS</w:delText>
              </w:r>
              <w:r w:rsidRPr="00451425" w:rsidDel="00821D71">
                <w:rPr>
                  <w:rFonts w:ascii="Arial" w:eastAsia="Times New Roman" w:hAnsi="Arial" w:cs="Arial"/>
                  <w:noProof/>
                  <w:szCs w:val="17"/>
                  <w:lang w:val="fr-FR"/>
                </w:rPr>
                <w:delText xml:space="preserve"> 1.2, ou une version plus récente, avec une suite de chiffres qui comprend le protocole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échange de clés ECDHE</w:delText>
              </w:r>
              <w:r w:rsidDel="00821D71">
                <w:rPr>
                  <w:rFonts w:ascii="Arial" w:eastAsia="Times New Roman" w:hAnsi="Arial" w:cs="Arial"/>
                  <w:noProof/>
                  <w:szCs w:val="17"/>
                  <w:lang w:val="fr-FR"/>
                </w:rPr>
                <w:delText>.</w:delText>
              </w:r>
            </w:del>
          </w:p>
        </w:tc>
        <w:tc>
          <w:tcPr>
            <w:tcW w:w="2515" w:type="dxa"/>
          </w:tcPr>
          <w:p w14:paraId="0B087EB0" w14:textId="7C065CAA" w:rsidR="00AD2E0F" w:rsidRPr="00982192" w:rsidDel="00821D71" w:rsidRDefault="00AD2E0F" w:rsidP="00CE01DA">
            <w:pPr>
              <w:pStyle w:val="NormalWeb"/>
              <w:spacing w:before="170" w:beforeAutospacing="0" w:after="170" w:afterAutospacing="0"/>
              <w:rPr>
                <w:del w:id="1742" w:author="Author"/>
                <w:rFonts w:asciiTheme="minorBidi" w:hAnsiTheme="minorBidi" w:cstheme="minorBidi"/>
                <w:noProof/>
                <w:szCs w:val="17"/>
                <w:lang w:val="fr-FR"/>
              </w:rPr>
            </w:pPr>
            <w:del w:id="1743" w:author="Author">
              <w:r w:rsidRPr="00982192" w:rsidDel="00821D71">
                <w:rPr>
                  <w:rFonts w:asciiTheme="minorBidi" w:hAnsiTheme="minorBidi" w:cstheme="minorBidi"/>
                  <w:noProof/>
                  <w:szCs w:val="17"/>
                  <w:lang w:val="fr-FR"/>
                </w:rPr>
                <w:delText>AJ, AX, AAJ, AAX</w:delText>
              </w:r>
            </w:del>
          </w:p>
        </w:tc>
      </w:tr>
      <w:tr w:rsidR="00AD2E0F" w:rsidRPr="00982192" w:rsidDel="00821D71" w14:paraId="5072E1AB" w14:textId="34A538CA" w:rsidTr="00F17A0F">
        <w:trPr>
          <w:del w:id="1744" w:author="Author"/>
        </w:trPr>
        <w:tc>
          <w:tcPr>
            <w:tcW w:w="1075" w:type="dxa"/>
          </w:tcPr>
          <w:p w14:paraId="3502927E" w14:textId="5C993894" w:rsidR="00AD2E0F" w:rsidRPr="00982192" w:rsidDel="00821D71" w:rsidRDefault="00AD2E0F" w:rsidP="00CE01DA">
            <w:pPr>
              <w:pStyle w:val="NormalWeb"/>
              <w:spacing w:before="170" w:beforeAutospacing="0" w:after="170" w:afterAutospacing="0"/>
              <w:rPr>
                <w:del w:id="1745" w:author="Author"/>
                <w:rFonts w:asciiTheme="minorBidi" w:hAnsiTheme="minorBidi" w:cstheme="minorBidi"/>
                <w:noProof/>
                <w:szCs w:val="17"/>
                <w:lang w:val="fr-FR"/>
              </w:rPr>
            </w:pPr>
            <w:del w:id="174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1B65AE" w:rsidDel="00821D71">
                <w:rPr>
                  <w:rFonts w:asciiTheme="minorBidi" w:eastAsia="Times New Roman" w:hAnsiTheme="minorBidi" w:cstheme="minorBidi"/>
                  <w:noProof/>
                  <w:szCs w:val="17"/>
                  <w:lang w:val="fr-FR"/>
                </w:rPr>
                <w:delText>30</w:delText>
              </w:r>
              <w:r w:rsidRPr="00982192" w:rsidDel="00821D71">
                <w:rPr>
                  <w:rFonts w:asciiTheme="minorBidi" w:eastAsia="Times New Roman" w:hAnsiTheme="minorBidi" w:cstheme="minorBidi"/>
                  <w:noProof/>
                  <w:szCs w:val="17"/>
                  <w:lang w:val="fr-FR"/>
                </w:rPr>
                <w:delText>]</w:delText>
              </w:r>
            </w:del>
          </w:p>
        </w:tc>
        <w:tc>
          <w:tcPr>
            <w:tcW w:w="5670" w:type="dxa"/>
          </w:tcPr>
          <w:p w14:paraId="3EBABAF9" w14:textId="09A2D38C" w:rsidR="00AD2E0F" w:rsidRPr="00982192" w:rsidDel="00821D71" w:rsidRDefault="00AD2E0F" w:rsidP="00CE01DA">
            <w:pPr>
              <w:pStyle w:val="NormalWeb"/>
              <w:spacing w:before="170" w:beforeAutospacing="0" w:after="170" w:afterAutospacing="0"/>
              <w:rPr>
                <w:del w:id="1747" w:author="Author"/>
                <w:rFonts w:asciiTheme="minorBidi" w:eastAsia="Times New Roman" w:hAnsiTheme="minorBidi" w:cstheme="minorBidi"/>
                <w:noProof/>
                <w:szCs w:val="17"/>
                <w:lang w:val="fr-FR"/>
              </w:rPr>
            </w:pPr>
            <w:del w:id="1748" w:author="Author">
              <w:r w:rsidRPr="00451425"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authentification anonyme DOIT</w:delText>
              </w:r>
              <w:r w:rsidR="00031838" w:rsidDel="00821D71">
                <w:rPr>
                  <w:rFonts w:ascii="Arial" w:eastAsia="Times New Roman" w:hAnsi="Arial" w:cs="Arial"/>
                  <w:noProof/>
                  <w:szCs w:val="17"/>
                  <w:lang w:val="fr-FR"/>
                </w:rPr>
                <w:delText xml:space="preserve"> </w:delText>
              </w:r>
              <w:r w:rsidRPr="00451425" w:rsidDel="00821D71">
                <w:rPr>
                  <w:rFonts w:ascii="Arial" w:eastAsia="Times New Roman" w:hAnsi="Arial" w:cs="Arial"/>
                  <w:noProof/>
                  <w:szCs w:val="17"/>
                  <w:lang w:val="fr-FR"/>
                </w:rPr>
                <w:delText>n</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être utilisée que lorsque les clients et 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application qu</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ils utilisent accèdent à des informations ou des fonctionnalités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un faible niveau de sensibilité qui ne devraient pas exiger une authentification, comme les informations publiques</w:delText>
              </w:r>
              <w:r w:rsidDel="00821D71">
                <w:rPr>
                  <w:rFonts w:ascii="Arial" w:eastAsia="Times New Roman" w:hAnsi="Arial" w:cs="Arial"/>
                  <w:noProof/>
                  <w:szCs w:val="17"/>
                  <w:lang w:val="fr-FR"/>
                </w:rPr>
                <w:delText>.</w:delText>
              </w:r>
            </w:del>
          </w:p>
        </w:tc>
        <w:tc>
          <w:tcPr>
            <w:tcW w:w="2515" w:type="dxa"/>
          </w:tcPr>
          <w:p w14:paraId="1CA3BC13" w14:textId="296F79ED" w:rsidR="00AD2E0F" w:rsidRPr="00982192" w:rsidDel="00821D71" w:rsidRDefault="00AD2E0F" w:rsidP="00CE01DA">
            <w:pPr>
              <w:pStyle w:val="NormalWeb"/>
              <w:spacing w:before="170" w:beforeAutospacing="0" w:after="170" w:afterAutospacing="0"/>
              <w:rPr>
                <w:del w:id="1749" w:author="Author"/>
                <w:rFonts w:asciiTheme="minorBidi" w:hAnsiTheme="minorBidi" w:cstheme="minorBidi"/>
                <w:noProof/>
                <w:szCs w:val="17"/>
                <w:lang w:val="fr-FR"/>
              </w:rPr>
            </w:pPr>
            <w:del w:id="1750" w:author="Author">
              <w:r w:rsidRPr="00982192" w:rsidDel="00821D71">
                <w:rPr>
                  <w:rFonts w:asciiTheme="minorBidi" w:hAnsiTheme="minorBidi" w:cstheme="minorBidi"/>
                  <w:noProof/>
                  <w:szCs w:val="17"/>
                  <w:lang w:val="fr-FR"/>
                </w:rPr>
                <w:delText>AJ, AX, AAJ, AAX</w:delText>
              </w:r>
            </w:del>
          </w:p>
        </w:tc>
      </w:tr>
      <w:tr w:rsidR="00AD2E0F" w:rsidRPr="00982192" w:rsidDel="00821D71" w14:paraId="0DAE4EA6" w14:textId="2E4C2758" w:rsidTr="00F17A0F">
        <w:trPr>
          <w:del w:id="1751" w:author="Author"/>
        </w:trPr>
        <w:tc>
          <w:tcPr>
            <w:tcW w:w="1075" w:type="dxa"/>
          </w:tcPr>
          <w:p w14:paraId="624842DF" w14:textId="1D0795D2" w:rsidR="00AD2E0F" w:rsidRPr="00982192" w:rsidDel="00821D71" w:rsidRDefault="00AD2E0F" w:rsidP="00CE01DA">
            <w:pPr>
              <w:pStyle w:val="NormalWeb"/>
              <w:spacing w:before="170" w:beforeAutospacing="0" w:after="170" w:afterAutospacing="0"/>
              <w:rPr>
                <w:del w:id="1752" w:author="Author"/>
                <w:rFonts w:asciiTheme="minorBidi" w:hAnsiTheme="minorBidi" w:cstheme="minorBidi"/>
                <w:noProof/>
                <w:szCs w:val="17"/>
                <w:lang w:val="fr-FR"/>
              </w:rPr>
            </w:pPr>
            <w:del w:id="175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093A587B" w14:textId="2CBF7542" w:rsidR="00AD2E0F" w:rsidRPr="00982192" w:rsidDel="00821D71" w:rsidRDefault="00AD2E0F" w:rsidP="00CE01DA">
            <w:pPr>
              <w:pStyle w:val="NormalWeb"/>
              <w:spacing w:before="170" w:beforeAutospacing="0" w:after="170" w:afterAutospacing="0"/>
              <w:rPr>
                <w:del w:id="1754" w:author="Author"/>
                <w:rFonts w:asciiTheme="minorBidi" w:eastAsia="Times New Roman" w:hAnsiTheme="minorBidi" w:cstheme="minorBidi"/>
                <w:noProof/>
                <w:szCs w:val="17"/>
                <w:lang w:val="fr-FR"/>
              </w:rPr>
            </w:pPr>
            <w:del w:id="1755" w:author="Author">
              <w:r w:rsidRPr="00B84155" w:rsidDel="00821D71">
                <w:rPr>
                  <w:rFonts w:ascii="Arial" w:eastAsia="Times New Roman" w:hAnsi="Arial" w:cs="Arial"/>
                  <w:noProof/>
                  <w:szCs w:val="17"/>
                  <w:lang w:val="fr-FR"/>
                </w:rPr>
                <w:delText>Une authentification par identifiant et mot de passe ou par hachage de mot de passe NE DOIT PAS être autorisée</w:delText>
              </w:r>
              <w:r w:rsidDel="00821D71">
                <w:rPr>
                  <w:rFonts w:ascii="Arial" w:eastAsia="Times New Roman" w:hAnsi="Arial" w:cs="Arial"/>
                  <w:noProof/>
                  <w:szCs w:val="17"/>
                  <w:lang w:val="fr-FR"/>
                </w:rPr>
                <w:delText>.</w:delText>
              </w:r>
            </w:del>
          </w:p>
        </w:tc>
        <w:tc>
          <w:tcPr>
            <w:tcW w:w="2515" w:type="dxa"/>
          </w:tcPr>
          <w:p w14:paraId="1E6116A4" w14:textId="1805B70D" w:rsidR="00AD2E0F" w:rsidRPr="00982192" w:rsidDel="00821D71" w:rsidRDefault="00AD2E0F" w:rsidP="00CE01DA">
            <w:pPr>
              <w:pStyle w:val="NormalWeb"/>
              <w:spacing w:before="170" w:beforeAutospacing="0" w:after="170" w:afterAutospacing="0"/>
              <w:rPr>
                <w:del w:id="1756" w:author="Author"/>
                <w:rFonts w:asciiTheme="minorBidi" w:hAnsiTheme="minorBidi" w:cstheme="minorBidi"/>
                <w:noProof/>
                <w:szCs w:val="17"/>
                <w:lang w:val="fr-FR"/>
              </w:rPr>
            </w:pPr>
            <w:del w:id="1757" w:author="Author">
              <w:r w:rsidRPr="00982192" w:rsidDel="00821D71">
                <w:rPr>
                  <w:rFonts w:asciiTheme="minorBidi" w:hAnsiTheme="minorBidi" w:cstheme="minorBidi"/>
                  <w:noProof/>
                  <w:szCs w:val="17"/>
                  <w:lang w:val="fr-FR"/>
                </w:rPr>
                <w:delText>AJ, AX, AAJ, AAX</w:delText>
              </w:r>
            </w:del>
          </w:p>
        </w:tc>
      </w:tr>
      <w:tr w:rsidR="00AD2E0F" w:rsidRPr="00982192" w:rsidDel="00821D71" w14:paraId="3291E03B" w14:textId="7C456F7A" w:rsidTr="00F17A0F">
        <w:trPr>
          <w:del w:id="1758" w:author="Author"/>
        </w:trPr>
        <w:tc>
          <w:tcPr>
            <w:tcW w:w="1075" w:type="dxa"/>
          </w:tcPr>
          <w:p w14:paraId="730BEB34" w14:textId="38ED16AC" w:rsidR="00AD2E0F" w:rsidRPr="00982192" w:rsidDel="00821D71" w:rsidRDefault="00AD2E0F" w:rsidP="00CE01DA">
            <w:pPr>
              <w:pStyle w:val="NormalWeb"/>
              <w:spacing w:before="170" w:beforeAutospacing="0" w:after="170" w:afterAutospacing="0"/>
              <w:rPr>
                <w:del w:id="1759" w:author="Author"/>
                <w:rFonts w:asciiTheme="minorBidi" w:hAnsiTheme="minorBidi" w:cstheme="minorBidi"/>
                <w:noProof/>
                <w:szCs w:val="17"/>
                <w:lang w:val="fr-FR"/>
              </w:rPr>
            </w:pPr>
            <w:del w:id="176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2B4B0CDF" w14:textId="45BB5382" w:rsidR="00AD2E0F" w:rsidRPr="00982192" w:rsidDel="00821D71" w:rsidRDefault="00AD2E0F" w:rsidP="00CE01DA">
            <w:pPr>
              <w:spacing w:before="170" w:after="170"/>
              <w:rPr>
                <w:del w:id="1761" w:author="Author"/>
                <w:rFonts w:asciiTheme="minorBidi" w:eastAsia="Times New Roman" w:hAnsiTheme="minorBidi" w:cstheme="minorBidi"/>
                <w:noProof/>
                <w:szCs w:val="17"/>
                <w:lang w:val="fr-FR"/>
              </w:rPr>
            </w:pPr>
            <w:del w:id="1762" w:author="Author">
              <w:r w:rsidRPr="00630EFC" w:rsidDel="00821D71">
                <w:rPr>
                  <w:rFonts w:ascii="Arial" w:eastAsia="Times New Roman" w:hAnsi="Arial" w:cs="Arial"/>
                  <w:noProof/>
                  <w:szCs w:val="17"/>
                  <w:lang w:val="fr-FR"/>
                </w:rPr>
                <w:delText>Les clés API DOIVENT être révoquées si le client viole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accord d</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utilisation, comme prescrit par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Office de propriété intellectuelle</w:delText>
              </w:r>
              <w:r w:rsidDel="00821D71">
                <w:rPr>
                  <w:rFonts w:ascii="Arial" w:eastAsia="Times New Roman" w:hAnsi="Arial" w:cs="Arial"/>
                  <w:noProof/>
                  <w:szCs w:val="17"/>
                  <w:lang w:val="fr-FR"/>
                </w:rPr>
                <w:delText>.</w:delText>
              </w:r>
            </w:del>
          </w:p>
        </w:tc>
        <w:tc>
          <w:tcPr>
            <w:tcW w:w="2515" w:type="dxa"/>
          </w:tcPr>
          <w:p w14:paraId="79399EE6" w14:textId="39E75F72" w:rsidR="00AD2E0F" w:rsidRPr="00982192" w:rsidDel="00821D71" w:rsidRDefault="00AD2E0F" w:rsidP="00CE01DA">
            <w:pPr>
              <w:pStyle w:val="NormalWeb"/>
              <w:spacing w:before="170" w:beforeAutospacing="0" w:after="170" w:afterAutospacing="0"/>
              <w:rPr>
                <w:del w:id="1763" w:author="Author"/>
                <w:rFonts w:asciiTheme="minorBidi" w:hAnsiTheme="minorBidi" w:cstheme="minorBidi"/>
                <w:noProof/>
                <w:szCs w:val="17"/>
                <w:lang w:val="fr-FR"/>
              </w:rPr>
            </w:pPr>
            <w:del w:id="1764" w:author="Author">
              <w:r w:rsidRPr="00982192" w:rsidDel="00821D71">
                <w:rPr>
                  <w:rFonts w:asciiTheme="minorBidi" w:hAnsiTheme="minorBidi" w:cstheme="minorBidi"/>
                  <w:noProof/>
                  <w:szCs w:val="17"/>
                  <w:lang w:val="fr-FR"/>
                </w:rPr>
                <w:delText>AJ, AX, AAJ, AAX</w:delText>
              </w:r>
            </w:del>
          </w:p>
        </w:tc>
      </w:tr>
      <w:tr w:rsidR="00AD2E0F" w:rsidRPr="00982192" w:rsidDel="00821D71" w14:paraId="52159F6F" w14:textId="7C932B31" w:rsidTr="00F17A0F">
        <w:trPr>
          <w:del w:id="1765" w:author="Author"/>
        </w:trPr>
        <w:tc>
          <w:tcPr>
            <w:tcW w:w="1075" w:type="dxa"/>
          </w:tcPr>
          <w:p w14:paraId="7778835A" w14:textId="1FD61266" w:rsidR="00AD2E0F" w:rsidRPr="00982192" w:rsidDel="00821D71" w:rsidRDefault="00AD2E0F" w:rsidP="00CE01DA">
            <w:pPr>
              <w:pStyle w:val="NormalWeb"/>
              <w:spacing w:before="170" w:beforeAutospacing="0" w:after="170" w:afterAutospacing="0"/>
              <w:rPr>
                <w:del w:id="1766" w:author="Author"/>
                <w:rFonts w:asciiTheme="minorBidi" w:eastAsia="Times New Roman" w:hAnsiTheme="minorBidi" w:cstheme="minorBidi"/>
                <w:noProof/>
                <w:szCs w:val="17"/>
                <w:lang w:val="fr-FR"/>
              </w:rPr>
            </w:pPr>
            <w:del w:id="176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4</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554146C" w14:textId="72E2B785" w:rsidR="00AD2E0F" w:rsidRPr="00982192" w:rsidDel="00821D71" w:rsidRDefault="00AD2E0F" w:rsidP="00CE01DA">
            <w:pPr>
              <w:spacing w:before="170" w:after="170"/>
              <w:rPr>
                <w:del w:id="1768" w:author="Author"/>
                <w:rFonts w:asciiTheme="minorBidi" w:eastAsia="Times New Roman" w:hAnsiTheme="minorBidi" w:cstheme="minorBidi"/>
                <w:noProof/>
                <w:szCs w:val="17"/>
                <w:lang w:val="fr-FR"/>
              </w:rPr>
            </w:pPr>
            <w:del w:id="1769" w:author="Author">
              <w:r w:rsidRPr="00630EFC" w:rsidDel="00821D71">
                <w:rPr>
                  <w:rFonts w:ascii="Arial" w:hAnsi="Arial" w:cs="Arial"/>
                  <w:noProof/>
                  <w:lang w:val="fr-FR"/>
                </w:rPr>
                <w:delText>Des certificats sécurisés et fiables DOIVENT être émis par une autorité de certification qui a la confiance des deux</w:delText>
              </w:r>
              <w:r w:rsidR="002D56D3" w:rsidDel="00821D71">
                <w:rPr>
                  <w:rFonts w:ascii="Arial" w:hAnsi="Arial" w:cs="Arial"/>
                  <w:noProof/>
                  <w:lang w:val="fr-FR"/>
                </w:rPr>
                <w:delText> </w:delText>
              </w:r>
              <w:r w:rsidRPr="00630EFC" w:rsidDel="00821D71">
                <w:rPr>
                  <w:rFonts w:ascii="Arial" w:hAnsi="Arial" w:cs="Arial"/>
                  <w:noProof/>
                  <w:lang w:val="fr-FR"/>
                </w:rPr>
                <w:delText>parties dans le cadre d</w:delText>
              </w:r>
              <w:r w:rsidR="00BB0A23" w:rsidDel="00821D71">
                <w:rPr>
                  <w:rFonts w:ascii="Arial" w:hAnsi="Arial" w:cs="Arial"/>
                  <w:noProof/>
                  <w:lang w:val="fr-FR"/>
                </w:rPr>
                <w:delText>’</w:delText>
              </w:r>
              <w:r w:rsidRPr="00630EFC" w:rsidDel="00821D71">
                <w:rPr>
                  <w:rFonts w:ascii="Arial" w:hAnsi="Arial" w:cs="Arial"/>
                  <w:noProof/>
                  <w:lang w:val="fr-FR"/>
                </w:rPr>
                <w:delText>un processus d</w:delText>
              </w:r>
              <w:r w:rsidR="00BB0A23" w:rsidDel="00821D71">
                <w:rPr>
                  <w:rFonts w:ascii="Arial" w:hAnsi="Arial" w:cs="Arial"/>
                  <w:noProof/>
                  <w:lang w:val="fr-FR"/>
                </w:rPr>
                <w:delText>’</w:delText>
              </w:r>
              <w:r w:rsidRPr="00630EFC" w:rsidDel="00821D71">
                <w:rPr>
                  <w:rFonts w:ascii="Arial" w:hAnsi="Arial" w:cs="Arial"/>
                  <w:noProof/>
                  <w:lang w:val="fr-FR"/>
                </w:rPr>
                <w:delText>instauration de la confiance ou d</w:delText>
              </w:r>
              <w:r w:rsidR="00BB0A23" w:rsidDel="00821D71">
                <w:rPr>
                  <w:rFonts w:ascii="Arial" w:hAnsi="Arial" w:cs="Arial"/>
                  <w:noProof/>
                  <w:lang w:val="fr-FR"/>
                </w:rPr>
                <w:delText>’</w:delText>
              </w:r>
              <w:r w:rsidRPr="00630EFC" w:rsidDel="00821D71">
                <w:rPr>
                  <w:rFonts w:ascii="Arial" w:hAnsi="Arial" w:cs="Arial"/>
                  <w:noProof/>
                  <w:lang w:val="fr-FR"/>
                </w:rPr>
                <w:delText>une certification croisée</w:delText>
              </w:r>
              <w:r w:rsidDel="00821D71">
                <w:rPr>
                  <w:rFonts w:ascii="Arial" w:hAnsi="Arial" w:cs="Arial"/>
                  <w:noProof/>
                  <w:lang w:val="fr-FR"/>
                </w:rPr>
                <w:delText>.</w:delText>
              </w:r>
            </w:del>
          </w:p>
        </w:tc>
        <w:tc>
          <w:tcPr>
            <w:tcW w:w="2515" w:type="dxa"/>
          </w:tcPr>
          <w:p w14:paraId="65A04F78" w14:textId="75B35A11" w:rsidR="00AD2E0F" w:rsidRPr="00982192" w:rsidDel="00821D71" w:rsidRDefault="00AD2E0F" w:rsidP="00CE01DA">
            <w:pPr>
              <w:pStyle w:val="NormalWeb"/>
              <w:spacing w:before="170" w:beforeAutospacing="0" w:after="170" w:afterAutospacing="0"/>
              <w:rPr>
                <w:del w:id="1770" w:author="Author"/>
                <w:rFonts w:asciiTheme="minorBidi" w:hAnsiTheme="minorBidi" w:cstheme="minorBidi"/>
                <w:noProof/>
                <w:szCs w:val="17"/>
                <w:lang w:val="fr-FR"/>
              </w:rPr>
            </w:pPr>
            <w:del w:id="1771" w:author="Author">
              <w:r w:rsidRPr="00982192" w:rsidDel="00821D71">
                <w:rPr>
                  <w:rFonts w:asciiTheme="minorBidi" w:hAnsiTheme="minorBidi" w:cstheme="minorBidi"/>
                  <w:noProof/>
                  <w:szCs w:val="17"/>
                  <w:lang w:val="fr-FR"/>
                </w:rPr>
                <w:delText>AJ, AX, AAJ, AAX</w:delText>
              </w:r>
            </w:del>
          </w:p>
        </w:tc>
      </w:tr>
      <w:tr w:rsidR="00AD2E0F" w:rsidRPr="00756EA5" w:rsidDel="00821D71" w14:paraId="660B1A4C" w14:textId="479BD01F" w:rsidTr="00F17A0F">
        <w:trPr>
          <w:del w:id="1772" w:author="Author"/>
        </w:trPr>
        <w:tc>
          <w:tcPr>
            <w:tcW w:w="1075" w:type="dxa"/>
          </w:tcPr>
          <w:p w14:paraId="4084C54B" w14:textId="678EE273" w:rsidR="00AD2E0F" w:rsidRPr="00982192" w:rsidDel="00821D71" w:rsidRDefault="00AD2E0F" w:rsidP="00CE01DA">
            <w:pPr>
              <w:pStyle w:val="NormalWeb"/>
              <w:spacing w:before="170" w:beforeAutospacing="0" w:after="170" w:afterAutospacing="0"/>
              <w:rPr>
                <w:del w:id="1773" w:author="Author"/>
                <w:rFonts w:asciiTheme="minorBidi" w:eastAsia="Times New Roman" w:hAnsiTheme="minorBidi" w:cstheme="minorBidi"/>
                <w:noProof/>
                <w:szCs w:val="17"/>
                <w:lang w:val="fr-FR"/>
              </w:rPr>
            </w:pPr>
            <w:del w:id="177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40919BA6" w14:textId="47135B44" w:rsidR="00AD2E0F" w:rsidRPr="00982192" w:rsidDel="00821D71" w:rsidRDefault="00AD2E0F" w:rsidP="00CE01DA">
            <w:pPr>
              <w:spacing w:before="170" w:after="170"/>
              <w:rPr>
                <w:del w:id="1775" w:author="Author"/>
                <w:rFonts w:asciiTheme="minorBidi" w:eastAsia="Times New Roman" w:hAnsiTheme="minorBidi" w:cstheme="minorBidi"/>
                <w:noProof/>
                <w:szCs w:val="17"/>
                <w:lang w:val="fr-FR"/>
              </w:rPr>
            </w:pPr>
            <w:del w:id="1776" w:author="Author">
              <w:r w:rsidRPr="00617D7B" w:rsidDel="00821D71">
                <w:rPr>
                  <w:rFonts w:ascii="Arial" w:hAnsi="Arial" w:cs="Arial"/>
                  <w:noProof/>
                  <w:lang w:val="fr-FR"/>
                </w:rPr>
                <w:delText>Les certificats partagés entre le client et le serveur, p</w:delText>
              </w:r>
              <w:r w:rsidR="00493454" w:rsidDel="00821D71">
                <w:rPr>
                  <w:rFonts w:ascii="Arial" w:hAnsi="Arial" w:cs="Arial"/>
                  <w:noProof/>
                  <w:lang w:val="fr-FR"/>
                </w:rPr>
                <w:delText>.</w:delText>
              </w:r>
              <w:r w:rsidR="00756EA5" w:rsidDel="00821D71">
                <w:rPr>
                  <w:rFonts w:ascii="Arial" w:hAnsi="Arial" w:cs="Arial"/>
                  <w:noProof/>
                  <w:lang w:val="fr-FR"/>
                </w:rPr>
                <w:delText> </w:delText>
              </w:r>
              <w:r w:rsidRPr="00617D7B" w:rsidDel="00821D71">
                <w:rPr>
                  <w:rFonts w:ascii="Arial" w:hAnsi="Arial" w:cs="Arial"/>
                  <w:noProof/>
                  <w:lang w:val="fr-FR"/>
                </w:rPr>
                <w:delText>ex</w:delText>
              </w:r>
              <w:r w:rsidR="00493454" w:rsidDel="00821D71">
                <w:rPr>
                  <w:rFonts w:ascii="Arial" w:hAnsi="Arial" w:cs="Arial"/>
                  <w:noProof/>
                  <w:lang w:val="fr-FR"/>
                </w:rPr>
                <w:delText>.</w:delText>
              </w:r>
              <w:r w:rsidRPr="00617D7B" w:rsidDel="00821D71">
                <w:rPr>
                  <w:rFonts w:ascii="Arial" w:hAnsi="Arial" w:cs="Arial"/>
                  <w:noProof/>
                  <w:lang w:val="fr-FR"/>
                </w:rPr>
                <w:delText xml:space="preserve"> le X.509, DEVRAIENT être utilisés afin de réduire les risques pour la sécurité des données d</w:delText>
              </w:r>
              <w:r w:rsidR="00BB0A23" w:rsidDel="00821D71">
                <w:rPr>
                  <w:rFonts w:ascii="Arial" w:hAnsi="Arial" w:cs="Arial"/>
                  <w:noProof/>
                  <w:lang w:val="fr-FR"/>
                </w:rPr>
                <w:delText>’</w:delText>
              </w:r>
              <w:r w:rsidRPr="00617D7B" w:rsidDel="00821D71">
                <w:rPr>
                  <w:rFonts w:ascii="Arial" w:hAnsi="Arial" w:cs="Arial"/>
                  <w:noProof/>
                  <w:lang w:val="fr-FR"/>
                </w:rPr>
                <w:delText>identification qui sont particuliers aux systèmes sensibles et aux actions protégées.</w:delText>
              </w:r>
            </w:del>
          </w:p>
        </w:tc>
        <w:tc>
          <w:tcPr>
            <w:tcW w:w="2515" w:type="dxa"/>
          </w:tcPr>
          <w:p w14:paraId="2D0CFB22" w14:textId="5B5ADB4C" w:rsidR="00AD2E0F" w:rsidRPr="00982192" w:rsidDel="00821D71" w:rsidRDefault="00AD2E0F" w:rsidP="00CE01DA">
            <w:pPr>
              <w:pStyle w:val="NormalWeb"/>
              <w:spacing w:before="170" w:beforeAutospacing="0" w:after="170" w:afterAutospacing="0"/>
              <w:rPr>
                <w:del w:id="1777" w:author="Author"/>
                <w:rFonts w:asciiTheme="minorBidi" w:hAnsiTheme="minorBidi" w:cstheme="minorBidi"/>
                <w:noProof/>
                <w:szCs w:val="17"/>
                <w:lang w:val="fr-FR"/>
              </w:rPr>
            </w:pPr>
            <w:del w:id="1778" w:author="Author">
              <w:r w:rsidRPr="00982192" w:rsidDel="00821D71">
                <w:rPr>
                  <w:rFonts w:asciiTheme="minorBidi" w:hAnsiTheme="minorBidi" w:cstheme="minorBidi"/>
                  <w:noProof/>
                  <w:szCs w:val="17"/>
                  <w:lang w:val="fr-FR"/>
                </w:rPr>
                <w:delText>AJ, AX, AAJ, AAX</w:delText>
              </w:r>
            </w:del>
          </w:p>
        </w:tc>
      </w:tr>
      <w:tr w:rsidR="00AD2E0F" w:rsidRPr="00982192" w:rsidDel="00821D71" w14:paraId="3D9F2B42" w14:textId="1B425138" w:rsidTr="00F17A0F">
        <w:trPr>
          <w:del w:id="1779" w:author="Author"/>
        </w:trPr>
        <w:tc>
          <w:tcPr>
            <w:tcW w:w="1075" w:type="dxa"/>
          </w:tcPr>
          <w:p w14:paraId="215408E2" w14:textId="192880CF" w:rsidR="00AD2E0F" w:rsidRPr="00982192" w:rsidDel="00821D71" w:rsidRDefault="00AD2E0F" w:rsidP="00CE01DA">
            <w:pPr>
              <w:pStyle w:val="NormalWeb"/>
              <w:spacing w:before="170" w:beforeAutospacing="0" w:after="170" w:afterAutospacing="0"/>
              <w:rPr>
                <w:del w:id="1780" w:author="Author"/>
                <w:rFonts w:asciiTheme="minorBidi" w:hAnsiTheme="minorBidi" w:cstheme="minorBidi"/>
                <w:noProof/>
                <w:szCs w:val="17"/>
                <w:lang w:val="fr-FR"/>
              </w:rPr>
            </w:pPr>
            <w:del w:id="178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1B65AE"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2FE58A96" w14:textId="5FB933FE" w:rsidR="00AD2E0F" w:rsidRPr="00982192" w:rsidDel="00821D71" w:rsidRDefault="00AD2E0F" w:rsidP="00CE01DA">
            <w:pPr>
              <w:spacing w:before="170" w:after="170"/>
              <w:rPr>
                <w:del w:id="1782" w:author="Author"/>
                <w:rFonts w:asciiTheme="minorBidi" w:eastAsia="Times New Roman" w:hAnsiTheme="minorBidi" w:cstheme="minorBidi"/>
                <w:noProof/>
                <w:szCs w:val="17"/>
                <w:lang w:val="fr-FR"/>
              </w:rPr>
            </w:pPr>
            <w:del w:id="1783" w:author="Author">
              <w:r w:rsidRPr="00617D7B"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API REST est publique,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tête HTTP Access</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Control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Allow</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 xml:space="preserve">Origin DOIT être réglé sur </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del>
          </w:p>
        </w:tc>
        <w:tc>
          <w:tcPr>
            <w:tcW w:w="2515" w:type="dxa"/>
          </w:tcPr>
          <w:p w14:paraId="14027715" w14:textId="7E479594" w:rsidR="00AD2E0F" w:rsidRPr="00982192" w:rsidDel="00821D71" w:rsidRDefault="00AD2E0F" w:rsidP="00CE01DA">
            <w:pPr>
              <w:pStyle w:val="NormalWeb"/>
              <w:spacing w:before="170" w:beforeAutospacing="0" w:after="170" w:afterAutospacing="0"/>
              <w:rPr>
                <w:del w:id="1784" w:author="Author"/>
                <w:rFonts w:asciiTheme="minorBidi" w:hAnsiTheme="minorBidi" w:cstheme="minorBidi"/>
                <w:noProof/>
                <w:szCs w:val="17"/>
                <w:lang w:val="fr-FR"/>
              </w:rPr>
            </w:pPr>
            <w:del w:id="1785" w:author="Author">
              <w:r w:rsidRPr="00982192" w:rsidDel="00821D71">
                <w:rPr>
                  <w:rFonts w:asciiTheme="minorBidi" w:hAnsiTheme="minorBidi" w:cstheme="minorBidi"/>
                  <w:noProof/>
                  <w:szCs w:val="17"/>
                  <w:lang w:val="fr-FR"/>
                </w:rPr>
                <w:delText>AJ, AX, AAJ, AAX</w:delText>
              </w:r>
            </w:del>
          </w:p>
        </w:tc>
      </w:tr>
    </w:tbl>
    <w:p w14:paraId="252E2818" w14:textId="5A328DF6" w:rsidR="00FA1E75" w:rsidRPr="00982192" w:rsidDel="00821D71" w:rsidRDefault="00FA1E75" w:rsidP="00CE01DA">
      <w:pPr>
        <w:spacing w:before="170" w:after="170"/>
        <w:rPr>
          <w:del w:id="1786" w:author="Author"/>
          <w:rFonts w:cs="Arial"/>
          <w:b/>
          <w:bCs/>
          <w:noProof/>
          <w:szCs w:val="17"/>
          <w:lang w:val="fr-FR"/>
        </w:rPr>
      </w:pPr>
    </w:p>
    <w:p w14:paraId="76C4DE9B" w14:textId="607CEE2E" w:rsidR="00466E4F" w:rsidRPr="00982192" w:rsidDel="00821D71" w:rsidRDefault="00466E4F" w:rsidP="00CE01DA">
      <w:pPr>
        <w:pStyle w:val="Caption"/>
        <w:spacing w:before="170" w:after="170"/>
        <w:rPr>
          <w:del w:id="1787" w:author="Author"/>
          <w:rFonts w:cs="Arial"/>
          <w:noProof/>
          <w:sz w:val="17"/>
          <w:szCs w:val="17"/>
          <w:lang w:val="fr-FR"/>
        </w:rPr>
      </w:pPr>
    </w:p>
    <w:p w14:paraId="1FFE4287" w14:textId="74621C70" w:rsidR="00FA111A" w:rsidDel="00821D71" w:rsidRDefault="00FA111A" w:rsidP="00CE01DA">
      <w:pPr>
        <w:spacing w:before="170" w:after="170"/>
        <w:rPr>
          <w:del w:id="1788" w:author="Author"/>
          <w:rFonts w:cs="Arial"/>
          <w:b/>
          <w:bCs/>
          <w:noProof/>
          <w:szCs w:val="17"/>
          <w:lang w:val="fr-FR"/>
        </w:rPr>
      </w:pPr>
      <w:bookmarkStart w:id="1789" w:name="_Ref7691304"/>
      <w:del w:id="1790" w:author="Author">
        <w:r w:rsidDel="00821D71">
          <w:rPr>
            <w:rFonts w:cs="Arial"/>
            <w:noProof/>
            <w:szCs w:val="17"/>
            <w:lang w:val="fr-FR"/>
          </w:rPr>
          <w:br w:type="page"/>
        </w:r>
      </w:del>
    </w:p>
    <w:p w14:paraId="799CE1DB" w14:textId="0F069A01" w:rsidR="00466E4F" w:rsidRPr="00982192" w:rsidDel="00821D71" w:rsidRDefault="00466E4F" w:rsidP="00CE01DA">
      <w:pPr>
        <w:pStyle w:val="Caption"/>
        <w:spacing w:before="170" w:after="170"/>
        <w:rPr>
          <w:del w:id="1791" w:author="Author"/>
          <w:rFonts w:cs="Arial"/>
          <w:noProof/>
          <w:sz w:val="17"/>
          <w:szCs w:val="17"/>
          <w:lang w:val="fr-FR"/>
        </w:rPr>
      </w:pPr>
      <w:del w:id="1792" w:author="Author">
        <w:r w:rsidRPr="00982192" w:rsidDel="00821D71">
          <w:rPr>
            <w:rFonts w:cs="Arial"/>
            <w:noProof/>
            <w:sz w:val="17"/>
            <w:szCs w:val="17"/>
            <w:lang w:val="fr-FR"/>
          </w:rPr>
          <w:delText>Table</w:delText>
        </w:r>
        <w:r w:rsidR="00AD2E0F" w:rsidDel="00821D71">
          <w:rPr>
            <w:rFonts w:cs="Arial"/>
            <w:noProof/>
            <w:sz w:val="17"/>
            <w:szCs w:val="17"/>
            <w:lang w:val="fr-FR"/>
          </w:rPr>
          <w:delText>au</w:delText>
        </w:r>
        <w:r w:rsidR="00570E0A" w:rsidDel="00821D71">
          <w:rPr>
            <w:rFonts w:cs="Arial"/>
            <w:noProof/>
            <w:sz w:val="17"/>
            <w:szCs w:val="17"/>
            <w:lang w:val="fr-FR"/>
          </w:rPr>
          <w:delText> </w:delText>
        </w:r>
        <w:r w:rsidR="00FA1E75" w:rsidRPr="00982192" w:rsidDel="00821D71">
          <w:rPr>
            <w:rFonts w:cs="Arial"/>
            <w:noProof/>
            <w:szCs w:val="17"/>
            <w:lang w:val="fr-FR"/>
          </w:rPr>
          <w:fldChar w:fldCharType="begin"/>
        </w:r>
        <w:r w:rsidR="00FA1E75" w:rsidRPr="00982192" w:rsidDel="00821D71">
          <w:rPr>
            <w:rFonts w:cs="Arial"/>
            <w:noProof/>
            <w:sz w:val="17"/>
            <w:szCs w:val="17"/>
            <w:lang w:val="fr-FR"/>
          </w:rPr>
          <w:delInstrText xml:space="preserve"> SEQ Table \* ARABIC </w:delInstrText>
        </w:r>
        <w:r w:rsidR="00FA1E75" w:rsidRPr="00982192" w:rsidDel="00821D71">
          <w:rPr>
            <w:rFonts w:cs="Arial"/>
            <w:noProof/>
            <w:szCs w:val="17"/>
            <w:lang w:val="fr-FR"/>
          </w:rPr>
          <w:fldChar w:fldCharType="separate"/>
        </w:r>
        <w:r w:rsidR="00D936AF" w:rsidDel="00821D71">
          <w:rPr>
            <w:rFonts w:cs="Arial"/>
            <w:noProof/>
            <w:sz w:val="17"/>
            <w:szCs w:val="17"/>
            <w:lang w:val="fr-FR"/>
          </w:rPr>
          <w:delText>3</w:delText>
        </w:r>
        <w:r w:rsidR="00FA1E75" w:rsidRPr="00982192" w:rsidDel="00821D71">
          <w:rPr>
            <w:rFonts w:cs="Arial"/>
            <w:noProof/>
            <w:szCs w:val="17"/>
            <w:lang w:val="fr-FR"/>
          </w:rPr>
          <w:fldChar w:fldCharType="end"/>
        </w:r>
        <w:bookmarkEnd w:id="1789"/>
        <w:r w:rsidR="00BB0A23" w:rsidDel="00821D71">
          <w:rPr>
            <w:rFonts w:cs="Arial"/>
            <w:noProof/>
            <w:sz w:val="17"/>
            <w:szCs w:val="17"/>
            <w:lang w:val="fr-FR"/>
          </w:rPr>
          <w:delText> :</w:delText>
        </w:r>
        <w:r w:rsidRPr="00982192" w:rsidDel="00821D71">
          <w:rPr>
            <w:rFonts w:cs="Arial"/>
            <w:noProof/>
            <w:sz w:val="17"/>
            <w:szCs w:val="17"/>
            <w:lang w:val="fr-FR"/>
          </w:rPr>
          <w:delText xml:space="preserve"> </w:delText>
        </w:r>
        <w:r w:rsidR="00AD2E0F" w:rsidDel="00821D71">
          <w:rPr>
            <w:rFonts w:cs="Arial"/>
            <w:noProof/>
            <w:sz w:val="17"/>
            <w:szCs w:val="17"/>
            <w:lang w:val="fr-FR"/>
          </w:rPr>
          <w:delText xml:space="preserve">Tableau de conformité pour le niveau </w:delText>
        </w:r>
        <w:r w:rsidRPr="00982192" w:rsidDel="00821D71">
          <w:rPr>
            <w:rFonts w:cs="Arial"/>
            <w:noProof/>
            <w:sz w:val="17"/>
            <w:szCs w:val="17"/>
            <w:lang w:val="fr-FR"/>
          </w:rPr>
          <w:delText>AA</w:delText>
        </w:r>
        <w:r w:rsidR="002E1AEB" w:rsidRPr="00982192" w:rsidDel="00821D71">
          <w:rPr>
            <w:rFonts w:cs="Arial"/>
            <w:noProof/>
            <w:sz w:val="17"/>
            <w:szCs w:val="17"/>
            <w:lang w:val="fr-FR"/>
          </w:rPr>
          <w:delText>J</w:delText>
        </w:r>
      </w:del>
    </w:p>
    <w:tbl>
      <w:tblPr>
        <w:tblStyle w:val="TableGrid"/>
        <w:tblW w:w="0" w:type="auto"/>
        <w:tblLook w:val="04A0" w:firstRow="1" w:lastRow="0" w:firstColumn="1" w:lastColumn="0" w:noHBand="0" w:noVBand="1"/>
      </w:tblPr>
      <w:tblGrid>
        <w:gridCol w:w="1075"/>
        <w:gridCol w:w="5670"/>
        <w:gridCol w:w="2515"/>
      </w:tblGrid>
      <w:tr w:rsidR="00AD2E0F" w:rsidRPr="00982192" w:rsidDel="00821D71" w14:paraId="0A7E2D63" w14:textId="14EF7F82" w:rsidTr="00B722EB">
        <w:trPr>
          <w:del w:id="1793" w:author="Author"/>
        </w:trPr>
        <w:tc>
          <w:tcPr>
            <w:tcW w:w="1075" w:type="dxa"/>
            <w:shd w:val="clear" w:color="auto" w:fill="F2F2F2" w:themeFill="background1" w:themeFillShade="F2"/>
          </w:tcPr>
          <w:p w14:paraId="12919103" w14:textId="6AC07F53" w:rsidR="00AD2E0F" w:rsidRPr="00982192" w:rsidDel="00821D71" w:rsidRDefault="00AD2E0F" w:rsidP="00CE01DA">
            <w:pPr>
              <w:spacing w:before="170" w:after="170"/>
              <w:rPr>
                <w:del w:id="1794" w:author="Author"/>
                <w:rFonts w:asciiTheme="minorBidi" w:hAnsiTheme="minorBidi" w:cstheme="minorBidi"/>
                <w:b/>
                <w:noProof/>
                <w:szCs w:val="17"/>
                <w:lang w:val="fr-FR"/>
              </w:rPr>
            </w:pPr>
            <w:del w:id="1795" w:author="Author">
              <w:r w:rsidDel="00821D71">
                <w:rPr>
                  <w:rFonts w:asciiTheme="minorBidi" w:hAnsiTheme="minorBidi" w:cstheme="minorBidi"/>
                  <w:b/>
                  <w:noProof/>
                  <w:szCs w:val="17"/>
                  <w:lang w:val="fr-FR"/>
                </w:rPr>
                <w:delText>ID de la règle</w:delText>
              </w:r>
            </w:del>
          </w:p>
        </w:tc>
        <w:tc>
          <w:tcPr>
            <w:tcW w:w="5670" w:type="dxa"/>
            <w:shd w:val="clear" w:color="auto" w:fill="F2F2F2" w:themeFill="background1" w:themeFillShade="F2"/>
          </w:tcPr>
          <w:p w14:paraId="7574DCB4" w14:textId="69AF6DE6" w:rsidR="00AD2E0F" w:rsidRPr="00982192" w:rsidDel="00821D71" w:rsidRDefault="00AD2E0F" w:rsidP="00CE01DA">
            <w:pPr>
              <w:spacing w:before="170" w:after="170"/>
              <w:rPr>
                <w:del w:id="1796" w:author="Author"/>
                <w:rFonts w:asciiTheme="minorBidi" w:hAnsiTheme="minorBidi" w:cstheme="minorBidi"/>
                <w:b/>
                <w:noProof/>
                <w:szCs w:val="17"/>
                <w:lang w:val="fr-FR"/>
              </w:rPr>
            </w:pPr>
            <w:del w:id="1797" w:author="Author">
              <w:r w:rsidDel="00821D71">
                <w:rPr>
                  <w:rFonts w:asciiTheme="minorBidi" w:hAnsiTheme="minorBidi" w:cstheme="minorBidi"/>
                  <w:b/>
                  <w:noProof/>
                  <w:szCs w:val="17"/>
                  <w:lang w:val="fr-FR"/>
                </w:rPr>
                <w:delText xml:space="preserve">Description de la règle </w:delText>
              </w:r>
            </w:del>
          </w:p>
        </w:tc>
        <w:tc>
          <w:tcPr>
            <w:tcW w:w="2515" w:type="dxa"/>
            <w:shd w:val="clear" w:color="auto" w:fill="F2F2F2" w:themeFill="background1" w:themeFillShade="F2"/>
          </w:tcPr>
          <w:p w14:paraId="1F43E392" w14:textId="576D3DFA" w:rsidR="00AD2E0F" w:rsidRPr="00982192" w:rsidDel="00821D71" w:rsidRDefault="00AD2E0F" w:rsidP="00CE01DA">
            <w:pPr>
              <w:spacing w:before="170" w:after="170"/>
              <w:rPr>
                <w:del w:id="1798" w:author="Author"/>
                <w:rFonts w:asciiTheme="minorBidi" w:hAnsiTheme="minorBidi" w:cstheme="minorBidi"/>
                <w:b/>
                <w:noProof/>
                <w:szCs w:val="17"/>
                <w:lang w:val="fr-FR"/>
              </w:rPr>
            </w:pPr>
            <w:del w:id="1799" w:author="Author">
              <w:r w:rsidDel="00821D71">
                <w:rPr>
                  <w:rFonts w:asciiTheme="minorBidi" w:hAnsiTheme="minorBidi" w:cstheme="minorBidi"/>
                  <w:b/>
                  <w:noProof/>
                  <w:szCs w:val="17"/>
                  <w:lang w:val="fr-FR"/>
                </w:rPr>
                <w:delText>Renvoi et observation</w:delText>
              </w:r>
            </w:del>
          </w:p>
        </w:tc>
      </w:tr>
      <w:tr w:rsidR="007C1781" w:rsidRPr="00982192" w:rsidDel="00821D71" w14:paraId="2E5A1441" w14:textId="4ABB9D48" w:rsidTr="00B722EB">
        <w:trPr>
          <w:del w:id="1800" w:author="Author"/>
        </w:trPr>
        <w:tc>
          <w:tcPr>
            <w:tcW w:w="1075" w:type="dxa"/>
          </w:tcPr>
          <w:p w14:paraId="259FDE2C" w14:textId="786B3F73" w:rsidR="007C1781" w:rsidRPr="00982192" w:rsidDel="00821D71" w:rsidRDefault="007C1781" w:rsidP="00CE01DA">
            <w:pPr>
              <w:spacing w:before="170" w:after="170"/>
              <w:rPr>
                <w:del w:id="1801" w:author="Author"/>
                <w:rFonts w:asciiTheme="minorBidi" w:hAnsiTheme="minorBidi" w:cstheme="minorBidi"/>
                <w:noProof/>
                <w:szCs w:val="17"/>
                <w:lang w:val="fr-FR"/>
              </w:rPr>
            </w:pPr>
            <w:del w:id="180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01]</w:delText>
              </w:r>
            </w:del>
          </w:p>
        </w:tc>
        <w:tc>
          <w:tcPr>
            <w:tcW w:w="5670" w:type="dxa"/>
          </w:tcPr>
          <w:p w14:paraId="011B0219" w14:textId="097B7AB3" w:rsidR="007C1781" w:rsidRPr="00982192" w:rsidDel="00821D71" w:rsidRDefault="007C1781" w:rsidP="00CE01DA">
            <w:pPr>
              <w:spacing w:before="170" w:after="170"/>
              <w:rPr>
                <w:del w:id="1803" w:author="Author"/>
                <w:rFonts w:asciiTheme="minorBidi" w:hAnsiTheme="minorBidi" w:cstheme="minorBidi"/>
                <w:noProof/>
                <w:szCs w:val="17"/>
                <w:lang w:val="fr-FR"/>
              </w:rPr>
            </w:pPr>
            <w:del w:id="1804" w:author="Author">
              <w:r w:rsidRPr="00CC0AA7" w:rsidDel="00821D71">
                <w:rPr>
                  <w:rFonts w:ascii="Arial" w:hAnsi="Arial" w:cs="Arial"/>
                  <w:noProof/>
                  <w:lang w:val="fr-FR"/>
                </w:rPr>
                <w:delText xml:space="preserve">Le caractère “/” DOIT être utilisé dans le chemin </w:delText>
              </w:r>
              <w:r w:rsidR="00B42A22" w:rsidDel="00821D71">
                <w:rPr>
                  <w:rFonts w:ascii="Arial" w:hAnsi="Arial" w:cs="Arial"/>
                  <w:noProof/>
                  <w:lang w:val="fr-FR"/>
                </w:rPr>
                <w:delText>d</w:delText>
              </w:r>
              <w:r w:rsidR="00BB0A23" w:rsidDel="00821D71">
                <w:rPr>
                  <w:rFonts w:ascii="Arial" w:hAnsi="Arial" w:cs="Arial"/>
                  <w:noProof/>
                  <w:lang w:val="fr-FR"/>
                </w:rPr>
                <w:delText>’</w:delText>
              </w:r>
              <w:r w:rsidR="00B42A22" w:rsidDel="00821D71">
                <w:rPr>
                  <w:rFonts w:ascii="Arial" w:hAnsi="Arial" w:cs="Arial"/>
                  <w:noProof/>
                  <w:lang w:val="fr-FR"/>
                </w:rPr>
                <w:delText xml:space="preserve">accès </w:delText>
              </w:r>
              <w:r w:rsidRPr="00CC0AA7" w:rsidDel="00821D71">
                <w:rPr>
                  <w:rFonts w:ascii="Arial" w:hAnsi="Arial" w:cs="Arial"/>
                  <w:noProof/>
                  <w:lang w:val="fr-FR"/>
                </w:rPr>
                <w:delText>de l</w:delText>
              </w:r>
              <w:r w:rsidR="00BB0A23" w:rsidDel="00821D71">
                <w:rPr>
                  <w:rFonts w:ascii="Arial" w:hAnsi="Arial" w:cs="Arial"/>
                  <w:noProof/>
                  <w:lang w:val="fr-FR"/>
                </w:rPr>
                <w:delText>’</w:delText>
              </w:r>
              <w:r w:rsidRPr="00CC0AA7" w:rsidDel="00821D71">
                <w:rPr>
                  <w:rFonts w:ascii="Arial" w:hAnsi="Arial" w:cs="Arial"/>
                  <w:noProof/>
                  <w:lang w:val="fr-FR"/>
                </w:rPr>
                <w:delText>URI pour définir un rapport hiérarchique entre les ressources, mais le chemin NE DOIT PAS s</w:delText>
              </w:r>
              <w:r w:rsidR="00BB0A23" w:rsidDel="00821D71">
                <w:rPr>
                  <w:rFonts w:ascii="Arial" w:hAnsi="Arial" w:cs="Arial"/>
                  <w:noProof/>
                  <w:lang w:val="fr-FR"/>
                </w:rPr>
                <w:delText>’</w:delText>
              </w:r>
              <w:r w:rsidRPr="00CC0AA7" w:rsidDel="00821D71">
                <w:rPr>
                  <w:rFonts w:ascii="Arial" w:hAnsi="Arial" w:cs="Arial"/>
                  <w:noProof/>
                  <w:lang w:val="fr-FR"/>
                </w:rPr>
                <w:delText>achever sur un trait oblique</w:delText>
              </w:r>
              <w:r w:rsidRPr="00CC0AA7" w:rsidDel="00821D71">
                <w:rPr>
                  <w:rFonts w:ascii="Arial" w:hAnsi="Arial" w:cs="Arial"/>
                  <w:noProof/>
                  <w:szCs w:val="17"/>
                  <w:lang w:val="fr-FR"/>
                </w:rPr>
                <w:delText xml:space="preserve"> </w:delText>
              </w:r>
              <w:r w:rsidRPr="00CC0AA7" w:rsidDel="00821D71">
                <w:rPr>
                  <w:rFonts w:ascii="Arial" w:hAnsi="Arial" w:cs="Arial"/>
                  <w:noProof/>
                  <w:lang w:val="fr-FR"/>
                </w:rPr>
                <w:delText>car il ne fournit aucune valeur sémantique et peut être déroutant</w:delText>
              </w:r>
              <w:r w:rsidRPr="00982192" w:rsidDel="00821D71">
                <w:rPr>
                  <w:rFonts w:asciiTheme="minorBidi" w:hAnsiTheme="minorBidi" w:cstheme="minorBidi"/>
                  <w:noProof/>
                  <w:szCs w:val="17"/>
                  <w:lang w:val="fr-FR"/>
                </w:rPr>
                <w:delText>.</w:delText>
              </w:r>
            </w:del>
          </w:p>
        </w:tc>
        <w:tc>
          <w:tcPr>
            <w:tcW w:w="2515" w:type="dxa"/>
          </w:tcPr>
          <w:p w14:paraId="042C30D5" w14:textId="76C3A5C6" w:rsidR="007C1781" w:rsidRPr="00982192" w:rsidDel="00821D71" w:rsidRDefault="007C1781" w:rsidP="00CE01DA">
            <w:pPr>
              <w:spacing w:before="170" w:after="170"/>
              <w:rPr>
                <w:del w:id="1805" w:author="Author"/>
                <w:rFonts w:asciiTheme="minorBidi" w:hAnsiTheme="minorBidi" w:cstheme="minorBidi"/>
                <w:noProof/>
                <w:szCs w:val="17"/>
                <w:lang w:val="fr-FR"/>
              </w:rPr>
            </w:pPr>
            <w:del w:id="1806" w:author="Author">
              <w:r w:rsidRPr="00982192" w:rsidDel="00821D71">
                <w:rPr>
                  <w:rFonts w:asciiTheme="minorBidi" w:hAnsiTheme="minorBidi" w:cstheme="minorBidi"/>
                  <w:noProof/>
                  <w:szCs w:val="17"/>
                  <w:lang w:val="fr-FR"/>
                </w:rPr>
                <w:delText>AAJ, AAX, AX, AJ</w:delText>
              </w:r>
            </w:del>
          </w:p>
        </w:tc>
      </w:tr>
      <w:tr w:rsidR="007C1781" w:rsidRPr="00982192" w:rsidDel="00821D71" w14:paraId="1F52AD41" w14:textId="36FD0829" w:rsidTr="00B722EB">
        <w:trPr>
          <w:del w:id="1807" w:author="Author"/>
        </w:trPr>
        <w:tc>
          <w:tcPr>
            <w:tcW w:w="1075" w:type="dxa"/>
          </w:tcPr>
          <w:p w14:paraId="50C7BB6A" w14:textId="15864466" w:rsidR="007C1781" w:rsidRPr="00982192" w:rsidDel="00821D71" w:rsidRDefault="007C1781" w:rsidP="00CE01DA">
            <w:pPr>
              <w:spacing w:before="170" w:after="170"/>
              <w:rPr>
                <w:del w:id="1808" w:author="Author"/>
                <w:rFonts w:asciiTheme="minorBidi" w:hAnsiTheme="minorBidi" w:cstheme="minorBidi"/>
                <w:noProof/>
                <w:szCs w:val="17"/>
                <w:lang w:val="fr-FR"/>
              </w:rPr>
            </w:pPr>
            <w:del w:id="180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02]</w:delText>
              </w:r>
            </w:del>
          </w:p>
        </w:tc>
        <w:tc>
          <w:tcPr>
            <w:tcW w:w="5670" w:type="dxa"/>
          </w:tcPr>
          <w:p w14:paraId="196DBC19" w14:textId="51927CFA" w:rsidR="007C1781" w:rsidRPr="00982192" w:rsidDel="00821D71" w:rsidRDefault="007C1781" w:rsidP="00CE01DA">
            <w:pPr>
              <w:spacing w:before="170" w:after="170"/>
              <w:rPr>
                <w:del w:id="1810" w:author="Author"/>
                <w:rFonts w:asciiTheme="minorBidi" w:hAnsiTheme="minorBidi" w:cstheme="minorBidi"/>
                <w:noProof/>
                <w:szCs w:val="17"/>
                <w:lang w:val="fr-FR"/>
              </w:rPr>
            </w:pPr>
            <w:del w:id="1811" w:author="Author">
              <w:r w:rsidRPr="00CC0AA7" w:rsidDel="00821D71">
                <w:rPr>
                  <w:rFonts w:ascii="Arial" w:eastAsia="Times New Roman" w:hAnsi="Arial" w:cs="Arial"/>
                  <w:noProof/>
                  <w:szCs w:val="17"/>
                  <w:lang w:val="fr-FR"/>
                </w:rPr>
                <w:delText>Les noms des ressources DOIVENT avoir une structure de nommage uniforme</w:delText>
              </w:r>
              <w:r w:rsidRPr="00982192" w:rsidDel="00821D71">
                <w:rPr>
                  <w:rFonts w:asciiTheme="minorBidi" w:eastAsia="Times New Roman" w:hAnsiTheme="minorBidi" w:cstheme="minorBidi"/>
                  <w:noProof/>
                  <w:szCs w:val="17"/>
                  <w:lang w:val="fr-FR"/>
                </w:rPr>
                <w:delText>.</w:delText>
              </w:r>
            </w:del>
          </w:p>
        </w:tc>
        <w:tc>
          <w:tcPr>
            <w:tcW w:w="2515" w:type="dxa"/>
          </w:tcPr>
          <w:p w14:paraId="21D5BA24" w14:textId="2A526BC4" w:rsidR="007C1781" w:rsidRPr="00982192" w:rsidDel="00821D71" w:rsidRDefault="007C1781" w:rsidP="00CE01DA">
            <w:pPr>
              <w:spacing w:before="170" w:after="170"/>
              <w:rPr>
                <w:del w:id="1812" w:author="Author"/>
                <w:rFonts w:asciiTheme="minorBidi" w:hAnsiTheme="minorBidi" w:cstheme="minorBidi"/>
                <w:noProof/>
                <w:szCs w:val="17"/>
                <w:lang w:val="fr-FR"/>
              </w:rPr>
            </w:pPr>
            <w:del w:id="1813" w:author="Author">
              <w:r w:rsidRPr="00982192" w:rsidDel="00821D71">
                <w:rPr>
                  <w:rFonts w:asciiTheme="minorBidi" w:hAnsiTheme="minorBidi" w:cstheme="minorBidi"/>
                  <w:noProof/>
                  <w:szCs w:val="17"/>
                  <w:lang w:val="fr-FR"/>
                </w:rPr>
                <w:delText>AAJ, AAX, AX, AJ</w:delText>
              </w:r>
            </w:del>
          </w:p>
        </w:tc>
      </w:tr>
      <w:tr w:rsidR="007B4F70" w:rsidRPr="00982192" w:rsidDel="00821D71" w14:paraId="4CCEF7E9" w14:textId="1B4402E7" w:rsidTr="00B722EB">
        <w:trPr>
          <w:del w:id="1814" w:author="Author"/>
        </w:trPr>
        <w:tc>
          <w:tcPr>
            <w:tcW w:w="1075" w:type="dxa"/>
          </w:tcPr>
          <w:p w14:paraId="41CD569A" w14:textId="6B4F0273" w:rsidR="007B4F70" w:rsidRPr="00982192" w:rsidDel="00821D71" w:rsidRDefault="007B4F70" w:rsidP="00CE01DA">
            <w:pPr>
              <w:spacing w:before="170" w:after="170"/>
              <w:rPr>
                <w:del w:id="1815" w:author="Author"/>
                <w:rFonts w:asciiTheme="minorBidi" w:hAnsiTheme="minorBidi" w:cstheme="minorBidi"/>
                <w:noProof/>
                <w:szCs w:val="17"/>
                <w:lang w:val="fr-FR"/>
              </w:rPr>
            </w:pPr>
            <w:del w:id="181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03]</w:delText>
              </w:r>
            </w:del>
          </w:p>
        </w:tc>
        <w:tc>
          <w:tcPr>
            <w:tcW w:w="5670" w:type="dxa"/>
          </w:tcPr>
          <w:p w14:paraId="7D80306D" w14:textId="2645FCAC" w:rsidR="007B4F70" w:rsidRPr="007C1781" w:rsidDel="00821D71" w:rsidRDefault="007C1781" w:rsidP="00CE01DA">
            <w:pPr>
              <w:spacing w:before="170" w:after="170"/>
              <w:rPr>
                <w:del w:id="1817" w:author="Author"/>
                <w:rFonts w:ascii="Arial" w:hAnsi="Arial" w:cs="Arial"/>
                <w:noProof/>
                <w:szCs w:val="17"/>
                <w:lang w:val="fr-FR"/>
              </w:rPr>
            </w:pPr>
            <w:del w:id="1818" w:author="Author">
              <w:r w:rsidRPr="007C1781" w:rsidDel="00821D71">
                <w:rPr>
                  <w:rFonts w:ascii="Arial" w:eastAsia="Times New Roman" w:hAnsi="Arial" w:cs="Arial"/>
                  <w:noProof/>
                  <w:szCs w:val="17"/>
                  <w:lang w:val="fr-FR"/>
                </w:rPr>
                <w:delText xml:space="preserve">Les noms des ressources dans la requête DEVRAIENT utiliser les </w:delText>
              </w:r>
              <w:r w:rsidRPr="007C1781" w:rsidDel="00821D71">
                <w:rPr>
                  <w:rFonts w:ascii="Arial" w:hAnsi="Arial" w:cs="Arial"/>
                  <w:noProof/>
                  <w:lang w:val="fr-FR"/>
                </w:rPr>
                <w:delText xml:space="preserve">conventions de nommage des </w:delText>
              </w:r>
              <w:r w:rsidRPr="007C1781" w:rsidDel="00821D71">
                <w:rPr>
                  <w:rFonts w:ascii="Arial" w:eastAsia="Times New Roman" w:hAnsi="Arial" w:cs="Arial"/>
                  <w:noProof/>
                  <w:szCs w:val="17"/>
                  <w:lang w:val="fr-FR"/>
                </w:rPr>
                <w:delText>polices de caractères kebab et PEUVENT être abrégés</w:delText>
              </w:r>
              <w:r w:rsidR="007B4F70" w:rsidRPr="007C1781" w:rsidDel="00821D71">
                <w:rPr>
                  <w:rFonts w:ascii="Arial" w:eastAsia="Times New Roman" w:hAnsi="Arial" w:cs="Arial"/>
                  <w:noProof/>
                  <w:szCs w:val="17"/>
                  <w:lang w:val="fr-FR"/>
                </w:rPr>
                <w:delText>.</w:delText>
              </w:r>
            </w:del>
          </w:p>
        </w:tc>
        <w:tc>
          <w:tcPr>
            <w:tcW w:w="2515" w:type="dxa"/>
          </w:tcPr>
          <w:p w14:paraId="39CEC7AD" w14:textId="6AC178CB" w:rsidR="007B4F70" w:rsidRPr="00982192" w:rsidDel="00821D71" w:rsidRDefault="007B4F70" w:rsidP="00CE01DA">
            <w:pPr>
              <w:spacing w:before="170" w:after="170"/>
              <w:rPr>
                <w:del w:id="1819" w:author="Author"/>
                <w:rFonts w:asciiTheme="minorBidi" w:hAnsiTheme="minorBidi" w:cstheme="minorBidi"/>
                <w:noProof/>
                <w:szCs w:val="17"/>
                <w:lang w:val="fr-FR"/>
              </w:rPr>
            </w:pPr>
            <w:del w:id="1820" w:author="Author">
              <w:r w:rsidRPr="00982192" w:rsidDel="00821D71">
                <w:rPr>
                  <w:rFonts w:asciiTheme="minorBidi" w:hAnsiTheme="minorBidi" w:cstheme="minorBidi"/>
                  <w:noProof/>
                  <w:szCs w:val="17"/>
                  <w:lang w:val="fr-FR"/>
                </w:rPr>
                <w:delText>AAJ, AAX</w:delText>
              </w:r>
            </w:del>
          </w:p>
        </w:tc>
      </w:tr>
      <w:tr w:rsidR="007B4F70" w:rsidRPr="00982192" w:rsidDel="00821D71" w14:paraId="4B5E2873" w14:textId="394EB36C" w:rsidTr="00B722EB">
        <w:trPr>
          <w:del w:id="1821" w:author="Author"/>
        </w:trPr>
        <w:tc>
          <w:tcPr>
            <w:tcW w:w="1075" w:type="dxa"/>
          </w:tcPr>
          <w:p w14:paraId="3B098B19" w14:textId="238685EC" w:rsidR="007B4F70" w:rsidRPr="00982192" w:rsidDel="00821D71" w:rsidRDefault="007B4F70" w:rsidP="00CE01DA">
            <w:pPr>
              <w:spacing w:before="170" w:after="170"/>
              <w:rPr>
                <w:del w:id="1822" w:author="Author"/>
                <w:rFonts w:asciiTheme="minorBidi" w:hAnsiTheme="minorBidi" w:cstheme="minorBidi"/>
                <w:noProof/>
                <w:szCs w:val="17"/>
                <w:lang w:val="fr-FR"/>
              </w:rPr>
            </w:pPr>
            <w:del w:id="182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05]</w:delText>
              </w:r>
            </w:del>
          </w:p>
        </w:tc>
        <w:tc>
          <w:tcPr>
            <w:tcW w:w="5670" w:type="dxa"/>
          </w:tcPr>
          <w:p w14:paraId="782A15AC" w14:textId="2DF9330B" w:rsidR="007B4F70" w:rsidRPr="007C1781" w:rsidDel="00821D71" w:rsidRDefault="007C1781" w:rsidP="00CE01DA">
            <w:pPr>
              <w:spacing w:before="170" w:after="170"/>
              <w:rPr>
                <w:del w:id="1824" w:author="Author"/>
                <w:rFonts w:ascii="Arial" w:hAnsi="Arial" w:cs="Arial"/>
                <w:noProof/>
                <w:szCs w:val="17"/>
                <w:lang w:val="fr-FR"/>
              </w:rPr>
            </w:pPr>
            <w:del w:id="1825" w:author="Author">
              <w:r w:rsidRPr="007C1781" w:rsidDel="00821D71">
                <w:rPr>
                  <w:rFonts w:ascii="Arial" w:eastAsia="Times New Roman" w:hAnsi="Arial" w:cs="Arial"/>
                  <w:noProof/>
                  <w:szCs w:val="17"/>
                  <w:lang w:val="fr-FR"/>
                </w:rPr>
                <w:delText xml:space="preserve">Les paramètres de requête DEVRAIENT utiliser la convention des caractères bas de casse de type </w:delText>
              </w:r>
              <w:r w:rsidR="00992C0C" w:rsidDel="00821D71">
                <w:rPr>
                  <w:rFonts w:ascii="Arial" w:eastAsia="Times New Roman" w:hAnsi="Arial" w:cs="Arial"/>
                  <w:noProof/>
                  <w:szCs w:val="17"/>
                  <w:lang w:val="fr-FR"/>
                </w:rPr>
                <w:delText>“</w:delText>
              </w:r>
              <w:r w:rsidR="00992C0C" w:rsidRPr="007C1781" w:rsidDel="00821D71">
                <w:rPr>
                  <w:rFonts w:ascii="Arial" w:eastAsia="Times New Roman" w:hAnsi="Arial" w:cs="Arial"/>
                  <w:noProof/>
                  <w:szCs w:val="17"/>
                  <w:lang w:val="fr-FR"/>
                </w:rPr>
                <w:delText>c</w:delText>
              </w:r>
              <w:r w:rsidRPr="007C1781" w:rsidDel="00821D71">
                <w:rPr>
                  <w:rFonts w:ascii="Arial" w:eastAsia="Times New Roman" w:hAnsi="Arial" w:cs="Arial"/>
                  <w:noProof/>
                  <w:szCs w:val="17"/>
                  <w:lang w:val="fr-FR"/>
                </w:rPr>
                <w:delText>amel” et PEUVENT être abrégés.</w:delText>
              </w:r>
            </w:del>
          </w:p>
        </w:tc>
        <w:tc>
          <w:tcPr>
            <w:tcW w:w="2515" w:type="dxa"/>
          </w:tcPr>
          <w:p w14:paraId="018E4E4A" w14:textId="344AEC0E" w:rsidR="007B4F70" w:rsidRPr="00982192" w:rsidDel="00821D71" w:rsidRDefault="007B4F70" w:rsidP="00CE01DA">
            <w:pPr>
              <w:spacing w:before="170" w:after="170"/>
              <w:rPr>
                <w:del w:id="1826" w:author="Author"/>
                <w:rFonts w:asciiTheme="minorBidi" w:hAnsiTheme="minorBidi" w:cstheme="minorBidi"/>
                <w:noProof/>
                <w:szCs w:val="17"/>
                <w:lang w:val="fr-FR"/>
              </w:rPr>
            </w:pPr>
            <w:del w:id="1827" w:author="Author">
              <w:r w:rsidRPr="00982192" w:rsidDel="00821D71">
                <w:rPr>
                  <w:rFonts w:asciiTheme="minorBidi" w:hAnsiTheme="minorBidi" w:cstheme="minorBidi"/>
                  <w:noProof/>
                  <w:szCs w:val="17"/>
                  <w:lang w:val="fr-FR"/>
                </w:rPr>
                <w:delText>AAJ, AAX</w:delText>
              </w:r>
            </w:del>
          </w:p>
        </w:tc>
      </w:tr>
      <w:tr w:rsidR="007C1781" w:rsidRPr="00982192" w:rsidDel="00821D71" w14:paraId="14A7A2C0" w14:textId="3C41F5A1" w:rsidTr="00B722EB">
        <w:trPr>
          <w:del w:id="1828" w:author="Author"/>
        </w:trPr>
        <w:tc>
          <w:tcPr>
            <w:tcW w:w="1075" w:type="dxa"/>
          </w:tcPr>
          <w:p w14:paraId="7642AD20" w14:textId="2BC4F354" w:rsidR="007C1781" w:rsidRPr="00982192" w:rsidDel="00821D71" w:rsidRDefault="007C1781" w:rsidP="00CE01DA">
            <w:pPr>
              <w:spacing w:before="170" w:after="170"/>
              <w:rPr>
                <w:del w:id="1829" w:author="Author"/>
                <w:rFonts w:asciiTheme="minorBidi" w:hAnsiTheme="minorBidi" w:cstheme="minorBidi"/>
                <w:noProof/>
                <w:szCs w:val="17"/>
                <w:lang w:val="fr-FR"/>
              </w:rPr>
            </w:pPr>
            <w:del w:id="183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06]</w:delText>
              </w:r>
            </w:del>
          </w:p>
        </w:tc>
        <w:tc>
          <w:tcPr>
            <w:tcW w:w="5670" w:type="dxa"/>
          </w:tcPr>
          <w:p w14:paraId="76F898C3" w14:textId="780F914E" w:rsidR="007C1781" w:rsidRPr="00982192" w:rsidDel="00821D71" w:rsidRDefault="007C1781" w:rsidP="00CE01DA">
            <w:pPr>
              <w:spacing w:before="170" w:after="170"/>
              <w:rPr>
                <w:del w:id="1831" w:author="Author"/>
                <w:rFonts w:asciiTheme="minorBidi" w:hAnsiTheme="minorBidi" w:cstheme="minorBidi"/>
                <w:noProof/>
                <w:szCs w:val="17"/>
                <w:lang w:val="fr-FR"/>
              </w:rPr>
            </w:pPr>
            <w:del w:id="1832" w:author="Author">
              <w:r w:rsidRPr="00CC0AA7" w:rsidDel="00821D71">
                <w:rPr>
                  <w:rFonts w:ascii="Arial" w:eastAsia="Times New Roman" w:hAnsi="Arial" w:cs="Arial"/>
                  <w:noProof/>
                  <w:szCs w:val="17"/>
                  <w:lang w:val="fr-FR"/>
                </w:rPr>
                <w:delText>La structure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URL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une API Web DOIT contenir le mot “api” dans l</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URI</w:delText>
              </w:r>
              <w:r w:rsidRPr="00982192" w:rsidDel="00821D71">
                <w:rPr>
                  <w:rFonts w:asciiTheme="minorBidi" w:eastAsia="Times New Roman" w:hAnsiTheme="minorBidi" w:cstheme="minorBidi"/>
                  <w:noProof/>
                  <w:szCs w:val="17"/>
                  <w:lang w:val="fr-FR"/>
                </w:rPr>
                <w:delText>.</w:delText>
              </w:r>
            </w:del>
          </w:p>
        </w:tc>
        <w:tc>
          <w:tcPr>
            <w:tcW w:w="2515" w:type="dxa"/>
          </w:tcPr>
          <w:p w14:paraId="3A095FA9" w14:textId="0E570AB2" w:rsidR="007C1781" w:rsidRPr="00982192" w:rsidDel="00821D71" w:rsidRDefault="007C1781" w:rsidP="00CE01DA">
            <w:pPr>
              <w:spacing w:before="170" w:after="170"/>
              <w:rPr>
                <w:del w:id="1833" w:author="Author"/>
                <w:rFonts w:asciiTheme="minorBidi" w:hAnsiTheme="minorBidi" w:cstheme="minorBidi"/>
                <w:noProof/>
                <w:szCs w:val="17"/>
                <w:lang w:val="fr-FR"/>
              </w:rPr>
            </w:pPr>
            <w:del w:id="1834" w:author="Author">
              <w:r w:rsidRPr="00982192" w:rsidDel="00821D71">
                <w:rPr>
                  <w:rFonts w:asciiTheme="minorBidi" w:hAnsiTheme="minorBidi" w:cstheme="minorBidi"/>
                  <w:noProof/>
                  <w:szCs w:val="17"/>
                  <w:lang w:val="fr-FR"/>
                </w:rPr>
                <w:delText>AAJ, AAX, AX, AJ</w:delText>
              </w:r>
            </w:del>
          </w:p>
        </w:tc>
      </w:tr>
      <w:tr w:rsidR="007C1781" w:rsidRPr="00982192" w:rsidDel="00821D71" w14:paraId="118EC536" w14:textId="3137E7FC" w:rsidTr="00B722EB">
        <w:trPr>
          <w:del w:id="1835" w:author="Author"/>
        </w:trPr>
        <w:tc>
          <w:tcPr>
            <w:tcW w:w="1075" w:type="dxa"/>
          </w:tcPr>
          <w:p w14:paraId="7E1B56BE" w14:textId="44A80B77" w:rsidR="007C1781" w:rsidRPr="00982192" w:rsidDel="00821D71" w:rsidRDefault="007C1781" w:rsidP="00CE01DA">
            <w:pPr>
              <w:spacing w:before="170" w:after="170"/>
              <w:rPr>
                <w:del w:id="1836" w:author="Author"/>
                <w:rFonts w:asciiTheme="minorBidi" w:hAnsiTheme="minorBidi" w:cstheme="minorBidi"/>
                <w:noProof/>
                <w:szCs w:val="17"/>
                <w:lang w:val="fr-FR"/>
              </w:rPr>
            </w:pPr>
            <w:del w:id="183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07]</w:delText>
              </w:r>
            </w:del>
          </w:p>
        </w:tc>
        <w:tc>
          <w:tcPr>
            <w:tcW w:w="5670" w:type="dxa"/>
          </w:tcPr>
          <w:p w14:paraId="79DBC3A9" w14:textId="08C9A85B" w:rsidR="007C1781" w:rsidRPr="00982192" w:rsidDel="00821D71" w:rsidRDefault="007C1781" w:rsidP="00CE01DA">
            <w:pPr>
              <w:spacing w:before="170" w:after="170"/>
              <w:rPr>
                <w:del w:id="1838" w:author="Author"/>
                <w:rFonts w:asciiTheme="minorBidi" w:hAnsiTheme="minorBidi" w:cstheme="minorBidi"/>
                <w:noProof/>
                <w:szCs w:val="17"/>
                <w:lang w:val="fr-FR"/>
              </w:rPr>
            </w:pPr>
            <w:del w:id="1839" w:author="Author">
              <w:r w:rsidRPr="00934B48" w:rsidDel="00821D71">
                <w:rPr>
                  <w:rFonts w:ascii="Arial" w:eastAsia="Times New Roman" w:hAnsi="Arial" w:cs="Arial"/>
                  <w:noProof/>
                  <w:szCs w:val="17"/>
                  <w:lang w:val="fr-FR"/>
                </w:rPr>
                <w:delText>Les paramètres de matrice NE DOIVENT PAS être utilisés</w:delText>
              </w:r>
              <w:r w:rsidDel="00821D71">
                <w:rPr>
                  <w:rFonts w:ascii="Arial" w:eastAsia="Times New Roman" w:hAnsi="Arial" w:cs="Arial"/>
                  <w:noProof/>
                  <w:szCs w:val="17"/>
                  <w:lang w:val="fr-FR"/>
                </w:rPr>
                <w:delText>.</w:delText>
              </w:r>
            </w:del>
          </w:p>
        </w:tc>
        <w:tc>
          <w:tcPr>
            <w:tcW w:w="2515" w:type="dxa"/>
          </w:tcPr>
          <w:p w14:paraId="7EEE2858" w14:textId="7A5530A3" w:rsidR="007C1781" w:rsidRPr="00982192" w:rsidDel="00821D71" w:rsidRDefault="007C1781" w:rsidP="00CE01DA">
            <w:pPr>
              <w:spacing w:before="170" w:after="170"/>
              <w:rPr>
                <w:del w:id="1840" w:author="Author"/>
                <w:rFonts w:asciiTheme="minorBidi" w:hAnsiTheme="minorBidi" w:cstheme="minorBidi"/>
                <w:noProof/>
                <w:szCs w:val="17"/>
                <w:lang w:val="fr-FR"/>
              </w:rPr>
            </w:pPr>
            <w:del w:id="1841" w:author="Author">
              <w:r w:rsidRPr="00982192" w:rsidDel="00821D71">
                <w:rPr>
                  <w:rFonts w:asciiTheme="minorBidi" w:hAnsiTheme="minorBidi" w:cstheme="minorBidi"/>
                  <w:noProof/>
                  <w:szCs w:val="17"/>
                  <w:lang w:val="fr-FR"/>
                </w:rPr>
                <w:delText>AAJ, AAX, AX, AJ</w:delText>
              </w:r>
            </w:del>
          </w:p>
        </w:tc>
      </w:tr>
      <w:tr w:rsidR="007C1781" w:rsidRPr="00982192" w:rsidDel="00821D71" w14:paraId="22111108" w14:textId="6370B777" w:rsidTr="00B722EB">
        <w:trPr>
          <w:del w:id="1842" w:author="Author"/>
        </w:trPr>
        <w:tc>
          <w:tcPr>
            <w:tcW w:w="1075" w:type="dxa"/>
          </w:tcPr>
          <w:p w14:paraId="2D306B3B" w14:textId="5A7CBF15" w:rsidR="007C1781" w:rsidRPr="00982192" w:rsidDel="00821D71" w:rsidRDefault="007C1781" w:rsidP="00CE01DA">
            <w:pPr>
              <w:spacing w:before="170" w:after="170"/>
              <w:rPr>
                <w:del w:id="1843" w:author="Author"/>
                <w:rFonts w:asciiTheme="minorBidi" w:hAnsiTheme="minorBidi" w:cstheme="minorBidi"/>
                <w:noProof/>
                <w:szCs w:val="17"/>
                <w:lang w:val="fr-FR"/>
              </w:rPr>
            </w:pPr>
            <w:del w:id="184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08]</w:delText>
              </w:r>
            </w:del>
          </w:p>
        </w:tc>
        <w:tc>
          <w:tcPr>
            <w:tcW w:w="5670" w:type="dxa"/>
          </w:tcPr>
          <w:p w14:paraId="358E7C45" w14:textId="564B2F73" w:rsidR="007C1781" w:rsidRPr="00982192" w:rsidDel="00821D71" w:rsidRDefault="007C1781" w:rsidP="00CE01DA">
            <w:pPr>
              <w:spacing w:before="170" w:after="170"/>
              <w:rPr>
                <w:del w:id="1845" w:author="Author"/>
                <w:rFonts w:asciiTheme="minorBidi" w:hAnsiTheme="minorBidi" w:cstheme="minorBidi"/>
                <w:noProof/>
                <w:szCs w:val="17"/>
                <w:lang w:val="fr-FR"/>
              </w:rPr>
            </w:pPr>
            <w:del w:id="1846" w:author="Author">
              <w:r w:rsidRPr="00934B48" w:rsidDel="00821D71">
                <w:rPr>
                  <w:rFonts w:ascii="Arial" w:eastAsia="Times New Roman" w:hAnsi="Arial" w:cs="Arial"/>
                  <w:noProof/>
                  <w:szCs w:val="17"/>
                  <w:lang w:val="fr-FR"/>
                </w:rPr>
                <w:delText>Une API Web DOIT appliquer systématiquement les codes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tels que définis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r w:rsidRPr="00982192" w:rsidDel="00821D71">
                <w:rPr>
                  <w:rFonts w:eastAsia="Times New Roman" w:cs="Arial"/>
                  <w:noProof/>
                  <w:szCs w:val="17"/>
                  <w:lang w:val="fr-FR"/>
                </w:rPr>
                <w:delText>.</w:delText>
              </w:r>
              <w:r w:rsidDel="00821D71">
                <w:rPr>
                  <w:rFonts w:eastAsia="Times New Roman" w:cs="Arial"/>
                  <w:noProof/>
                  <w:szCs w:val="17"/>
                  <w:lang w:val="fr-FR"/>
                </w:rPr>
                <w:delText xml:space="preserve"> </w:delText>
              </w:r>
              <w:r w:rsidR="002D56D3" w:rsidDel="00821D71">
                <w:rPr>
                  <w:rFonts w:eastAsia="Times New Roman" w:cs="Arial"/>
                  <w:noProof/>
                  <w:szCs w:val="17"/>
                  <w:lang w:val="fr-FR"/>
                </w:rPr>
                <w:delText xml:space="preserve"> </w:delText>
              </w:r>
            </w:del>
          </w:p>
        </w:tc>
        <w:tc>
          <w:tcPr>
            <w:tcW w:w="2515" w:type="dxa"/>
          </w:tcPr>
          <w:p w14:paraId="364221A2" w14:textId="41EAB00D" w:rsidR="007C1781" w:rsidRPr="00982192" w:rsidDel="00821D71" w:rsidRDefault="007C1781" w:rsidP="00CE01DA">
            <w:pPr>
              <w:spacing w:before="170" w:after="170"/>
              <w:rPr>
                <w:del w:id="1847" w:author="Author"/>
                <w:rFonts w:asciiTheme="minorBidi" w:hAnsiTheme="minorBidi" w:cstheme="minorBidi"/>
                <w:noProof/>
                <w:szCs w:val="17"/>
                <w:lang w:val="fr-FR"/>
              </w:rPr>
            </w:pPr>
            <w:del w:id="1848" w:author="Author">
              <w:r w:rsidRPr="00982192" w:rsidDel="00821D71">
                <w:rPr>
                  <w:rFonts w:asciiTheme="minorBidi" w:hAnsiTheme="minorBidi" w:cstheme="minorBidi"/>
                  <w:noProof/>
                  <w:szCs w:val="17"/>
                  <w:lang w:val="fr-FR"/>
                </w:rPr>
                <w:delText>AAJ, AAX, AX, AJ</w:delText>
              </w:r>
            </w:del>
          </w:p>
        </w:tc>
      </w:tr>
      <w:tr w:rsidR="007B4F70" w:rsidRPr="00982192" w:rsidDel="00821D71" w14:paraId="19B195D8" w14:textId="56449417" w:rsidTr="00B722EB">
        <w:trPr>
          <w:del w:id="1849" w:author="Author"/>
        </w:trPr>
        <w:tc>
          <w:tcPr>
            <w:tcW w:w="1075" w:type="dxa"/>
          </w:tcPr>
          <w:p w14:paraId="03C716D5" w14:textId="4285DB0A" w:rsidR="007B4F70" w:rsidRPr="00982192" w:rsidDel="00821D71" w:rsidRDefault="007B4F70" w:rsidP="00CE01DA">
            <w:pPr>
              <w:spacing w:before="170" w:after="170"/>
              <w:rPr>
                <w:del w:id="1850" w:author="Author"/>
                <w:rFonts w:asciiTheme="minorBidi" w:eastAsia="Times New Roman" w:hAnsiTheme="minorBidi" w:cstheme="minorBidi"/>
                <w:noProof/>
                <w:szCs w:val="17"/>
                <w:lang w:val="fr-FR"/>
              </w:rPr>
            </w:pPr>
            <w:del w:id="185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09]</w:delText>
              </w:r>
            </w:del>
          </w:p>
        </w:tc>
        <w:tc>
          <w:tcPr>
            <w:tcW w:w="5670" w:type="dxa"/>
          </w:tcPr>
          <w:p w14:paraId="07C3A254" w14:textId="183012BC" w:rsidR="007B4F70" w:rsidRPr="007C1781" w:rsidDel="00821D71" w:rsidRDefault="007C1781" w:rsidP="00CE01DA">
            <w:pPr>
              <w:spacing w:before="170" w:after="170"/>
              <w:rPr>
                <w:del w:id="1852" w:author="Author"/>
                <w:rFonts w:ascii="Arial" w:eastAsia="Times New Roman" w:hAnsi="Arial" w:cs="Arial"/>
                <w:noProof/>
                <w:szCs w:val="17"/>
                <w:lang w:val="fr-FR"/>
              </w:rPr>
            </w:pPr>
            <w:del w:id="1853" w:author="Author">
              <w:r w:rsidRPr="007C1781" w:rsidDel="00821D71">
                <w:rPr>
                  <w:rFonts w:ascii="Arial" w:hAnsi="Arial" w:cs="Arial"/>
                  <w:noProof/>
                  <w:lang w:val="fr-FR"/>
                </w:rPr>
                <w:delText>Les codes recommandés à l</w:delText>
              </w:r>
              <w:r w:rsidR="00BB0A23" w:rsidDel="00821D71">
                <w:rPr>
                  <w:rFonts w:ascii="Arial" w:hAnsi="Arial" w:cs="Arial"/>
                  <w:noProof/>
                  <w:lang w:val="fr-FR"/>
                </w:rPr>
                <w:delText>’</w:delText>
              </w:r>
              <w:r w:rsidR="00992C0C" w:rsidRPr="007C1781" w:rsidDel="00821D71">
                <w:rPr>
                  <w:rFonts w:ascii="Arial" w:hAnsi="Arial" w:cs="Arial"/>
                  <w:noProof/>
                  <w:lang w:val="fr-FR"/>
                </w:rPr>
                <w:delText>annexe</w:delText>
              </w:r>
              <w:r w:rsidR="00992C0C" w:rsidDel="00821D71">
                <w:rPr>
                  <w:rFonts w:ascii="Arial" w:hAnsi="Arial" w:cs="Arial"/>
                  <w:noProof/>
                  <w:lang w:val="fr-FR"/>
                </w:rPr>
                <w:delText> </w:delText>
              </w:r>
              <w:r w:rsidR="00992C0C" w:rsidRPr="007C1781" w:rsidDel="00821D71">
                <w:rPr>
                  <w:rFonts w:ascii="Arial" w:hAnsi="Arial" w:cs="Arial"/>
                  <w:noProof/>
                  <w:lang w:val="fr-FR"/>
                </w:rPr>
                <w:delText>V</w:delText>
              </w:r>
              <w:r w:rsidRPr="007C1781" w:rsidDel="00821D71">
                <w:rPr>
                  <w:rFonts w:ascii="Arial" w:hAnsi="Arial" w:cs="Arial"/>
                  <w:noProof/>
                  <w:lang w:val="fr-FR"/>
                </w:rPr>
                <w:delText xml:space="preserve"> DEVRAIENT être utilisés par une API Web pour classer les erreurs</w:delText>
              </w:r>
              <w:r w:rsidR="007B4F70" w:rsidRPr="007C1781"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del>
          </w:p>
        </w:tc>
        <w:tc>
          <w:tcPr>
            <w:tcW w:w="2515" w:type="dxa"/>
          </w:tcPr>
          <w:p w14:paraId="773725C9" w14:textId="751F8BD6" w:rsidR="007B4F70" w:rsidRPr="00982192" w:rsidDel="00821D71" w:rsidRDefault="007B4F70" w:rsidP="00CE01DA">
            <w:pPr>
              <w:spacing w:before="170" w:after="170"/>
              <w:rPr>
                <w:del w:id="1854" w:author="Author"/>
                <w:rFonts w:asciiTheme="minorBidi" w:hAnsiTheme="minorBidi" w:cstheme="minorBidi"/>
                <w:noProof/>
                <w:szCs w:val="17"/>
                <w:lang w:val="fr-FR"/>
              </w:rPr>
            </w:pPr>
            <w:del w:id="1855" w:author="Author">
              <w:r w:rsidRPr="00982192" w:rsidDel="00821D71">
                <w:rPr>
                  <w:rFonts w:asciiTheme="minorBidi" w:hAnsiTheme="minorBidi" w:cstheme="minorBidi"/>
                  <w:noProof/>
                  <w:szCs w:val="17"/>
                  <w:lang w:val="fr-FR"/>
                </w:rPr>
                <w:delText>AAX, AAJ</w:delText>
              </w:r>
            </w:del>
          </w:p>
        </w:tc>
      </w:tr>
      <w:tr w:rsidR="00721713" w:rsidRPr="00982192" w:rsidDel="00821D71" w14:paraId="7EA9B54F" w14:textId="04315534" w:rsidTr="00B722EB">
        <w:trPr>
          <w:del w:id="1856" w:author="Author"/>
        </w:trPr>
        <w:tc>
          <w:tcPr>
            <w:tcW w:w="1075" w:type="dxa"/>
          </w:tcPr>
          <w:p w14:paraId="4CCE42D4" w14:textId="058FA7F9" w:rsidR="00721713" w:rsidRPr="00982192" w:rsidDel="00821D71" w:rsidRDefault="00721713" w:rsidP="00CE01DA">
            <w:pPr>
              <w:spacing w:before="170" w:after="170"/>
              <w:rPr>
                <w:del w:id="1857" w:author="Author"/>
                <w:rFonts w:asciiTheme="minorBidi" w:hAnsiTheme="minorBidi" w:cstheme="minorBidi"/>
                <w:noProof/>
                <w:szCs w:val="17"/>
                <w:lang w:val="fr-FR"/>
              </w:rPr>
            </w:pPr>
            <w:del w:id="185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del>
          </w:p>
        </w:tc>
        <w:tc>
          <w:tcPr>
            <w:tcW w:w="5670" w:type="dxa"/>
          </w:tcPr>
          <w:p w14:paraId="1FE6A42C" w14:textId="1DC1F28A" w:rsidR="00721713" w:rsidRPr="00982192" w:rsidDel="00821D71" w:rsidRDefault="00721713" w:rsidP="00CE01DA">
            <w:pPr>
              <w:spacing w:before="170" w:after="170"/>
              <w:rPr>
                <w:del w:id="1859" w:author="Author"/>
                <w:rFonts w:asciiTheme="minorBidi" w:hAnsiTheme="minorBidi" w:cstheme="minorBidi"/>
                <w:noProof/>
                <w:szCs w:val="17"/>
                <w:lang w:val="fr-FR"/>
              </w:rPr>
            </w:pPr>
            <w:del w:id="1860"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entrée invalides,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AE4D16" w:rsidDel="00821D71">
                <w:rPr>
                  <w:rFonts w:ascii="Courier New" w:eastAsia="Times New Roman" w:hAnsi="Courier New" w:cs="Courier New"/>
                  <w:noProof/>
                  <w:szCs w:val="17"/>
                  <w:lang w:val="fr-FR"/>
                </w:rPr>
                <w:delText>400 Bad Request</w:delText>
              </w:r>
              <w:r w:rsidRPr="00934B48"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erronée</w:delText>
              </w:r>
              <w:r w:rsidRPr="00982192" w:rsidDel="00821D71">
                <w:rPr>
                  <w:rFonts w:asciiTheme="minorBidi" w:eastAsia="Times New Roman" w:hAnsiTheme="minorBidi" w:cstheme="minorBidi"/>
                  <w:noProof/>
                  <w:szCs w:val="17"/>
                  <w:lang w:val="fr-FR"/>
                </w:rPr>
                <w:delText>.</w:delText>
              </w:r>
            </w:del>
          </w:p>
        </w:tc>
        <w:tc>
          <w:tcPr>
            <w:tcW w:w="2515" w:type="dxa"/>
          </w:tcPr>
          <w:p w14:paraId="6E34E7B3" w14:textId="0550B4B6" w:rsidR="00721713" w:rsidRPr="00982192" w:rsidDel="00821D71" w:rsidRDefault="00721713" w:rsidP="00CE01DA">
            <w:pPr>
              <w:spacing w:before="170" w:after="170"/>
              <w:rPr>
                <w:del w:id="1861" w:author="Author"/>
                <w:rFonts w:asciiTheme="minorBidi" w:hAnsiTheme="minorBidi" w:cstheme="minorBidi"/>
                <w:noProof/>
                <w:szCs w:val="17"/>
                <w:lang w:val="fr-FR"/>
              </w:rPr>
            </w:pPr>
            <w:del w:id="1862" w:author="Author">
              <w:r w:rsidRPr="00982192" w:rsidDel="00821D71">
                <w:rPr>
                  <w:rFonts w:asciiTheme="minorBidi" w:hAnsiTheme="minorBidi" w:cstheme="minorBidi"/>
                  <w:noProof/>
                  <w:szCs w:val="17"/>
                  <w:lang w:val="fr-FR"/>
                </w:rPr>
                <w:delText>AAJ, AAX, AX, AJ</w:delText>
              </w:r>
            </w:del>
          </w:p>
        </w:tc>
      </w:tr>
      <w:tr w:rsidR="007B4F70" w:rsidRPr="00982192" w:rsidDel="00821D71" w14:paraId="1AD4A700" w14:textId="7F61A3B5" w:rsidTr="00B722EB">
        <w:trPr>
          <w:del w:id="1863" w:author="Author"/>
        </w:trPr>
        <w:tc>
          <w:tcPr>
            <w:tcW w:w="1075" w:type="dxa"/>
          </w:tcPr>
          <w:p w14:paraId="4F9D9E7F" w14:textId="41EE8656" w:rsidR="007B4F70" w:rsidRPr="00982192" w:rsidDel="00821D71" w:rsidRDefault="007B4F70" w:rsidP="00CE01DA">
            <w:pPr>
              <w:spacing w:before="170" w:after="170"/>
              <w:rPr>
                <w:del w:id="1864" w:author="Author"/>
                <w:rFonts w:asciiTheme="minorBidi" w:hAnsiTheme="minorBidi" w:cstheme="minorBidi"/>
                <w:noProof/>
                <w:szCs w:val="17"/>
                <w:lang w:val="fr-FR"/>
              </w:rPr>
            </w:pPr>
            <w:del w:id="186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del>
          </w:p>
        </w:tc>
        <w:tc>
          <w:tcPr>
            <w:tcW w:w="5670" w:type="dxa"/>
          </w:tcPr>
          <w:p w14:paraId="6CD63F48" w14:textId="57152352" w:rsidR="007B4F70" w:rsidRPr="00721713" w:rsidDel="00821D71" w:rsidRDefault="00721713" w:rsidP="00CE01DA">
            <w:pPr>
              <w:spacing w:before="170" w:after="170"/>
              <w:rPr>
                <w:del w:id="1866" w:author="Author"/>
                <w:rFonts w:ascii="Arial" w:hAnsi="Arial" w:cs="Arial"/>
                <w:noProof/>
                <w:szCs w:val="17"/>
                <w:lang w:val="fr-FR"/>
              </w:rPr>
            </w:pPr>
            <w:del w:id="1867" w:author="Author">
              <w:r w:rsidRPr="00721713"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721713" w:rsidDel="00821D71">
                <w:rPr>
                  <w:rFonts w:ascii="Arial" w:eastAsia="Times New Roman" w:hAnsi="Arial" w:cs="Arial"/>
                  <w:noProof/>
                  <w:szCs w:val="17"/>
                  <w:lang w:val="fr-FR"/>
                </w:rPr>
                <w:delText>API détecte des noms d</w:delText>
              </w:r>
              <w:r w:rsidR="00BB0A23" w:rsidDel="00821D71">
                <w:rPr>
                  <w:rFonts w:ascii="Arial" w:eastAsia="Times New Roman" w:hAnsi="Arial" w:cs="Arial"/>
                  <w:noProof/>
                  <w:szCs w:val="17"/>
                  <w:lang w:val="fr-FR"/>
                </w:rPr>
                <w:delText>’</w:delText>
              </w:r>
              <w:r w:rsidRPr="00721713" w:rsidDel="00821D71">
                <w:rPr>
                  <w:rFonts w:ascii="Arial" w:eastAsia="Times New Roman" w:hAnsi="Arial" w:cs="Arial"/>
                  <w:noProof/>
                  <w:szCs w:val="17"/>
                  <w:lang w:val="fr-FR"/>
                </w:rPr>
                <w:delText>arguments syntaxiquement corrects (dans les paramètres de requête) qui ne sont pas prévus, elle DEVRAIT ne pas en tenir compte</w:delText>
              </w:r>
              <w:r w:rsidR="007B4F70" w:rsidRPr="00721713" w:rsidDel="00821D71">
                <w:rPr>
                  <w:rFonts w:ascii="Arial" w:eastAsia="Times New Roman" w:hAnsi="Arial" w:cs="Arial"/>
                  <w:noProof/>
                  <w:szCs w:val="17"/>
                  <w:lang w:val="fr-FR"/>
                </w:rPr>
                <w:delText>.</w:delText>
              </w:r>
            </w:del>
          </w:p>
        </w:tc>
        <w:tc>
          <w:tcPr>
            <w:tcW w:w="2515" w:type="dxa"/>
          </w:tcPr>
          <w:p w14:paraId="7246A27E" w14:textId="4732B54A" w:rsidR="007B4F70" w:rsidRPr="00982192" w:rsidDel="00821D71" w:rsidRDefault="007B4F70" w:rsidP="00CE01DA">
            <w:pPr>
              <w:spacing w:before="170" w:after="170"/>
              <w:rPr>
                <w:del w:id="1868" w:author="Author"/>
                <w:rFonts w:asciiTheme="minorBidi" w:hAnsiTheme="minorBidi" w:cstheme="minorBidi"/>
                <w:noProof/>
                <w:szCs w:val="17"/>
                <w:lang w:val="fr-FR"/>
              </w:rPr>
            </w:pPr>
            <w:del w:id="1869" w:author="Author">
              <w:r w:rsidRPr="00982192" w:rsidDel="00821D71">
                <w:rPr>
                  <w:rFonts w:asciiTheme="minorBidi" w:hAnsiTheme="minorBidi" w:cstheme="minorBidi"/>
                  <w:noProof/>
                  <w:szCs w:val="17"/>
                  <w:lang w:val="fr-FR"/>
                </w:rPr>
                <w:delText>AAJ, AAX</w:delText>
              </w:r>
            </w:del>
          </w:p>
        </w:tc>
      </w:tr>
      <w:tr w:rsidR="00EA7D1E" w:rsidRPr="00982192" w:rsidDel="00821D71" w14:paraId="4F49DC80" w14:textId="00C59B98" w:rsidTr="00B722EB">
        <w:trPr>
          <w:del w:id="1870" w:author="Author"/>
        </w:trPr>
        <w:tc>
          <w:tcPr>
            <w:tcW w:w="1075" w:type="dxa"/>
          </w:tcPr>
          <w:p w14:paraId="6B175BC7" w14:textId="7000ED9E" w:rsidR="00EA7D1E" w:rsidRPr="00982192" w:rsidDel="00821D71" w:rsidRDefault="00EA7D1E" w:rsidP="00CE01DA">
            <w:pPr>
              <w:spacing w:before="170" w:after="170"/>
              <w:rPr>
                <w:del w:id="1871" w:author="Author"/>
                <w:rFonts w:asciiTheme="minorBidi" w:hAnsiTheme="minorBidi" w:cstheme="minorBidi"/>
                <w:noProof/>
                <w:szCs w:val="17"/>
                <w:lang w:val="fr-FR"/>
              </w:rPr>
            </w:pPr>
            <w:del w:id="187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del>
          </w:p>
        </w:tc>
        <w:tc>
          <w:tcPr>
            <w:tcW w:w="5670" w:type="dxa"/>
          </w:tcPr>
          <w:p w14:paraId="7A28C4A5" w14:textId="77F4DC45" w:rsidR="00EA7D1E" w:rsidRPr="00982192" w:rsidDel="00821D71" w:rsidRDefault="00EA7D1E" w:rsidP="00CE01DA">
            <w:pPr>
              <w:spacing w:before="170" w:after="170"/>
              <w:rPr>
                <w:del w:id="1873" w:author="Author"/>
                <w:rFonts w:asciiTheme="minorBidi" w:eastAsia="Times New Roman" w:hAnsiTheme="minorBidi" w:cstheme="minorBidi"/>
                <w:noProof/>
                <w:szCs w:val="17"/>
                <w:lang w:val="fr-FR"/>
              </w:rPr>
            </w:pPr>
            <w:del w:id="1874"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valides qui exigent que des fonctionnalités ne soient pas exécutées,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A21BF0" w:rsidDel="00821D71">
                <w:rPr>
                  <w:rFonts w:ascii="Courier New" w:eastAsia="Times New Roman" w:hAnsi="Courier New" w:cs="Courier New"/>
                  <w:noProof/>
                  <w:szCs w:val="17"/>
                  <w:lang w:val="fr-FR"/>
                </w:rPr>
                <w:delText>501 Not Implemented</w:delText>
              </w:r>
              <w:r w:rsidRPr="00934B48"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non traitée</w:delText>
              </w:r>
              <w:r w:rsidRPr="00982192" w:rsidDel="00821D71">
                <w:rPr>
                  <w:rFonts w:eastAsia="Times New Roman" w:cs="Arial"/>
                  <w:noProof/>
                  <w:szCs w:val="17"/>
                  <w:lang w:val="fr-FR"/>
                </w:rPr>
                <w:delText>.</w:delText>
              </w:r>
            </w:del>
          </w:p>
        </w:tc>
        <w:tc>
          <w:tcPr>
            <w:tcW w:w="2515" w:type="dxa"/>
          </w:tcPr>
          <w:p w14:paraId="090CE8C1" w14:textId="03481E78" w:rsidR="00EA7D1E" w:rsidRPr="00982192" w:rsidDel="00821D71" w:rsidRDefault="00EA7D1E" w:rsidP="00CE01DA">
            <w:pPr>
              <w:spacing w:before="170" w:after="170"/>
              <w:rPr>
                <w:del w:id="1875" w:author="Author"/>
                <w:rFonts w:asciiTheme="minorBidi" w:hAnsiTheme="minorBidi" w:cstheme="minorBidi"/>
                <w:noProof/>
                <w:szCs w:val="17"/>
                <w:lang w:val="fr-FR"/>
              </w:rPr>
            </w:pPr>
            <w:del w:id="1876" w:author="Author">
              <w:r w:rsidRPr="00982192" w:rsidDel="00821D71">
                <w:rPr>
                  <w:rFonts w:asciiTheme="minorBidi" w:hAnsiTheme="minorBidi" w:cstheme="minorBidi"/>
                  <w:noProof/>
                  <w:szCs w:val="17"/>
                  <w:lang w:val="fr-FR"/>
                </w:rPr>
                <w:delText>AAJ, AAX, AX, AJ</w:delText>
              </w:r>
            </w:del>
          </w:p>
        </w:tc>
      </w:tr>
      <w:tr w:rsidR="007B4F70" w:rsidRPr="00982192" w:rsidDel="00821D71" w14:paraId="293B9F5E" w14:textId="682BAA9C" w:rsidTr="00B722EB">
        <w:trPr>
          <w:del w:id="1877" w:author="Author"/>
        </w:trPr>
        <w:tc>
          <w:tcPr>
            <w:tcW w:w="1075" w:type="dxa"/>
          </w:tcPr>
          <w:p w14:paraId="5F9CF0AA" w14:textId="125AB120" w:rsidR="007B4F70" w:rsidRPr="00982192" w:rsidDel="00821D71" w:rsidRDefault="007B4F70" w:rsidP="00CE01DA">
            <w:pPr>
              <w:spacing w:before="170" w:after="170"/>
              <w:rPr>
                <w:del w:id="1878" w:author="Author"/>
                <w:rFonts w:asciiTheme="minorBidi" w:hAnsiTheme="minorBidi" w:cstheme="minorBidi"/>
                <w:noProof/>
                <w:szCs w:val="17"/>
                <w:lang w:val="fr-FR"/>
              </w:rPr>
            </w:pPr>
            <w:del w:id="187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del>
          </w:p>
        </w:tc>
        <w:tc>
          <w:tcPr>
            <w:tcW w:w="5670" w:type="dxa"/>
          </w:tcPr>
          <w:p w14:paraId="22C9A59E" w14:textId="30BAA730" w:rsidR="007B4F70" w:rsidRPr="008202A8" w:rsidDel="00821D71" w:rsidRDefault="008202A8" w:rsidP="00CE01DA">
            <w:pPr>
              <w:spacing w:before="170" w:after="170"/>
              <w:rPr>
                <w:del w:id="1880" w:author="Author"/>
                <w:rFonts w:ascii="Arial" w:hAnsi="Arial" w:cs="Arial"/>
                <w:noProof/>
                <w:szCs w:val="17"/>
                <w:lang w:val="fr-FR"/>
              </w:rPr>
            </w:pPr>
            <w:del w:id="1881" w:author="Author">
              <w:r w:rsidRPr="008202A8" w:rsidDel="00821D71">
                <w:rPr>
                  <w:rFonts w:ascii="Arial" w:eastAsia="Times New Roman" w:hAnsi="Arial" w:cs="Arial"/>
                  <w:noProof/>
                  <w:szCs w:val="17"/>
                  <w:lang w:val="fr-FR"/>
                </w:rPr>
                <w:delText>Une API Web DEVRAIT n</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utiliser que des ressources de premier nive</w:delText>
              </w:r>
              <w:r w:rsidR="00334310" w:rsidRPr="008202A8" w:rsidDel="00821D71">
                <w:rPr>
                  <w:rFonts w:ascii="Arial" w:eastAsia="Times New Roman" w:hAnsi="Arial" w:cs="Arial"/>
                  <w:noProof/>
                  <w:szCs w:val="17"/>
                  <w:lang w:val="fr-FR"/>
                </w:rPr>
                <w:delText>au</w:delText>
              </w:r>
              <w:r w:rsidR="00334310" w:rsidDel="00821D71">
                <w:rPr>
                  <w:rFonts w:ascii="Arial" w:eastAsia="Times New Roman" w:hAnsi="Arial" w:cs="Arial"/>
                  <w:noProof/>
                  <w:szCs w:val="17"/>
                  <w:lang w:val="fr-FR"/>
                </w:rPr>
                <w:delText xml:space="preserve">.  </w:delText>
              </w:r>
              <w:r w:rsidR="00334310" w:rsidRPr="008202A8" w:rsidDel="00821D71">
                <w:rPr>
                  <w:rFonts w:ascii="Arial" w:eastAsia="Times New Roman" w:hAnsi="Arial" w:cs="Arial"/>
                  <w:noProof/>
                  <w:szCs w:val="17"/>
                  <w:lang w:val="fr-FR"/>
                </w:rPr>
                <w:delText>S</w:delText>
              </w:r>
              <w:r w:rsidR="00334310" w:rsidDel="00821D71">
                <w:rPr>
                  <w:rFonts w:ascii="Arial" w:eastAsia="Times New Roman" w:hAnsi="Arial" w:cs="Arial"/>
                  <w:noProof/>
                  <w:szCs w:val="17"/>
                  <w:lang w:val="fr-FR"/>
                </w:rPr>
                <w:delText>’</w:delText>
              </w:r>
              <w:r w:rsidR="00334310" w:rsidRPr="008202A8" w:rsidDel="00821D71">
                <w:rPr>
                  <w:rFonts w:ascii="Arial" w:eastAsia="Times New Roman" w:hAnsi="Arial" w:cs="Arial"/>
                  <w:noProof/>
                  <w:szCs w:val="17"/>
                  <w:lang w:val="fr-FR"/>
                </w:rPr>
                <w:delText>i</w:delText>
              </w:r>
              <w:r w:rsidRPr="008202A8" w:rsidDel="00821D71">
                <w:rPr>
                  <w:rFonts w:ascii="Arial" w:eastAsia="Times New Roman" w:hAnsi="Arial" w:cs="Arial"/>
                  <w:noProof/>
                  <w:szCs w:val="17"/>
                  <w:lang w:val="fr-FR"/>
                </w:rPr>
                <w:delText>l y a des sous</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ressources, elles devraient être des collections et impliquer une associati</w:delText>
              </w:r>
              <w:r w:rsidR="00334310" w:rsidRPr="008202A8"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8202A8" w:rsidDel="00821D71">
                <w:rPr>
                  <w:rFonts w:ascii="Arial" w:eastAsia="Times New Roman" w:hAnsi="Arial" w:cs="Arial"/>
                  <w:noProof/>
                  <w:szCs w:val="17"/>
                  <w:lang w:val="fr-FR"/>
                </w:rPr>
                <w:delText>Un</w:delText>
              </w:r>
              <w:r w:rsidRPr="008202A8" w:rsidDel="00821D71">
                <w:rPr>
                  <w:rFonts w:ascii="Arial" w:eastAsia="Times New Roman" w:hAnsi="Arial" w:cs="Arial"/>
                  <w:noProof/>
                  <w:szCs w:val="17"/>
                  <w:lang w:val="fr-FR"/>
                </w:rPr>
                <w:delText>e entité devrait être accessible soit comme ressource de premier niveau, soit comme sous</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ressource, mais pas les deux</w:delText>
              </w:r>
              <w:r w:rsidR="007B4F70" w:rsidRPr="008202A8" w:rsidDel="00821D71">
                <w:rPr>
                  <w:rFonts w:ascii="Arial" w:eastAsia="Times New Roman" w:hAnsi="Arial" w:cs="Arial"/>
                  <w:noProof/>
                  <w:szCs w:val="17"/>
                  <w:lang w:val="fr-FR"/>
                </w:rPr>
                <w:delText>.</w:delText>
              </w:r>
            </w:del>
          </w:p>
        </w:tc>
        <w:tc>
          <w:tcPr>
            <w:tcW w:w="2515" w:type="dxa"/>
          </w:tcPr>
          <w:p w14:paraId="2CE35B8B" w14:textId="11B1AC4C" w:rsidR="007B4F70" w:rsidRPr="00982192" w:rsidDel="00821D71" w:rsidRDefault="007B4F70" w:rsidP="00CE01DA">
            <w:pPr>
              <w:spacing w:before="170" w:after="170"/>
              <w:rPr>
                <w:del w:id="1882" w:author="Author"/>
                <w:rFonts w:asciiTheme="minorBidi" w:hAnsiTheme="minorBidi" w:cstheme="minorBidi"/>
                <w:noProof/>
                <w:szCs w:val="17"/>
                <w:lang w:val="fr-FR"/>
              </w:rPr>
            </w:pPr>
            <w:del w:id="1883" w:author="Author">
              <w:r w:rsidRPr="00982192" w:rsidDel="00821D71">
                <w:rPr>
                  <w:rFonts w:asciiTheme="minorBidi" w:hAnsiTheme="minorBidi" w:cstheme="minorBidi"/>
                  <w:noProof/>
                  <w:szCs w:val="17"/>
                  <w:lang w:val="fr-FR"/>
                </w:rPr>
                <w:delText>AAJ, AAX</w:delText>
              </w:r>
            </w:del>
          </w:p>
        </w:tc>
      </w:tr>
      <w:tr w:rsidR="008202A8" w:rsidRPr="00982192" w:rsidDel="00821D71" w14:paraId="5DB9D841" w14:textId="3C4E26BE" w:rsidTr="00B722EB">
        <w:trPr>
          <w:del w:id="1884" w:author="Author"/>
        </w:trPr>
        <w:tc>
          <w:tcPr>
            <w:tcW w:w="1075" w:type="dxa"/>
          </w:tcPr>
          <w:p w14:paraId="6F5D91A4" w14:textId="53204765" w:rsidR="008202A8" w:rsidRPr="00982192" w:rsidDel="00821D71" w:rsidRDefault="008202A8" w:rsidP="00CE01DA">
            <w:pPr>
              <w:spacing w:before="170" w:after="170"/>
              <w:rPr>
                <w:del w:id="1885" w:author="Author"/>
                <w:rFonts w:asciiTheme="minorBidi" w:hAnsiTheme="minorBidi" w:cstheme="minorBidi"/>
                <w:noProof/>
                <w:szCs w:val="17"/>
                <w:lang w:val="fr-FR"/>
              </w:rPr>
            </w:pPr>
            <w:del w:id="188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del>
          </w:p>
        </w:tc>
        <w:tc>
          <w:tcPr>
            <w:tcW w:w="5670" w:type="dxa"/>
          </w:tcPr>
          <w:p w14:paraId="73A93F21" w14:textId="05893BAC" w:rsidR="008202A8" w:rsidRPr="00982192" w:rsidDel="00821D71" w:rsidRDefault="008202A8" w:rsidP="00CE01DA">
            <w:pPr>
              <w:spacing w:before="170" w:after="170"/>
              <w:rPr>
                <w:del w:id="1887" w:author="Author"/>
                <w:rFonts w:asciiTheme="minorBidi" w:hAnsiTheme="minorBidi" w:cstheme="minorBidi"/>
                <w:noProof/>
                <w:szCs w:val="17"/>
                <w:lang w:val="fr-FR"/>
              </w:rPr>
            </w:pPr>
            <w:del w:id="1888" w:author="Author">
              <w:r w:rsidRPr="00934B48" w:rsidDel="00821D71">
                <w:rPr>
                  <w:rFonts w:ascii="Arial" w:eastAsia="Times New Roman" w:hAnsi="Arial" w:cs="Arial"/>
                  <w:noProof/>
                  <w:szCs w:val="17"/>
                  <w:lang w:val="fr-FR"/>
                </w:rPr>
                <w:delText xml:space="preserve">Si une ressource peut être autonome, elle DOIT être une ressource de premier niveau;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dans le cas contraire, elle doit être une sous</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res</w:delText>
              </w:r>
              <w:r w:rsidR="00361AD9" w:rsidDel="00821D71">
                <w:rPr>
                  <w:rFonts w:ascii="Arial" w:eastAsia="Times New Roman" w:hAnsi="Arial" w:cs="Arial"/>
                  <w:noProof/>
                  <w:szCs w:val="17"/>
                  <w:lang w:val="fr-FR"/>
                </w:rPr>
                <w:delText>s</w:delText>
              </w:r>
              <w:r w:rsidRPr="00934B48" w:rsidDel="00821D71">
                <w:rPr>
                  <w:rFonts w:ascii="Arial" w:eastAsia="Times New Roman" w:hAnsi="Arial" w:cs="Arial"/>
                  <w:noProof/>
                  <w:szCs w:val="17"/>
                  <w:lang w:val="fr-FR"/>
                </w:rPr>
                <w:delText>ource</w:delText>
              </w:r>
              <w:r w:rsidRPr="00982192" w:rsidDel="00821D71">
                <w:rPr>
                  <w:rFonts w:asciiTheme="minorBidi" w:eastAsia="Times New Roman" w:hAnsiTheme="minorBidi" w:cstheme="minorBidi"/>
                  <w:noProof/>
                  <w:szCs w:val="17"/>
                  <w:lang w:val="fr-FR"/>
                </w:rPr>
                <w:delText xml:space="preserve">.  </w:delText>
              </w:r>
            </w:del>
          </w:p>
        </w:tc>
        <w:tc>
          <w:tcPr>
            <w:tcW w:w="2515" w:type="dxa"/>
          </w:tcPr>
          <w:p w14:paraId="3EE7CD40" w14:textId="5EA35DB1" w:rsidR="008202A8" w:rsidRPr="00982192" w:rsidDel="00821D71" w:rsidRDefault="008202A8" w:rsidP="00CE01DA">
            <w:pPr>
              <w:spacing w:before="170" w:after="170"/>
              <w:rPr>
                <w:del w:id="1889" w:author="Author"/>
                <w:rFonts w:asciiTheme="minorBidi" w:hAnsiTheme="minorBidi" w:cstheme="minorBidi"/>
                <w:noProof/>
                <w:szCs w:val="17"/>
                <w:lang w:val="fr-FR"/>
              </w:rPr>
            </w:pPr>
            <w:del w:id="1890" w:author="Author">
              <w:r w:rsidRPr="00982192" w:rsidDel="00821D71">
                <w:rPr>
                  <w:rFonts w:asciiTheme="minorBidi" w:hAnsiTheme="minorBidi" w:cstheme="minorBidi"/>
                  <w:noProof/>
                  <w:szCs w:val="17"/>
                  <w:lang w:val="fr-FR"/>
                </w:rPr>
                <w:delText>AAJ, AAX, AX, AJ</w:delText>
              </w:r>
            </w:del>
          </w:p>
        </w:tc>
      </w:tr>
      <w:tr w:rsidR="0094739D" w:rsidRPr="00982192" w:rsidDel="00821D71" w14:paraId="3F2372A8" w14:textId="57BF2267" w:rsidTr="00B722EB">
        <w:trPr>
          <w:del w:id="1891" w:author="Author"/>
        </w:trPr>
        <w:tc>
          <w:tcPr>
            <w:tcW w:w="1075" w:type="dxa"/>
          </w:tcPr>
          <w:p w14:paraId="3DAA24CF" w14:textId="11167549" w:rsidR="0094739D" w:rsidRPr="00982192" w:rsidDel="00821D71" w:rsidRDefault="0094739D" w:rsidP="00CE01DA">
            <w:pPr>
              <w:spacing w:before="170" w:after="170"/>
              <w:rPr>
                <w:del w:id="1892" w:author="Author"/>
                <w:rFonts w:asciiTheme="minorBidi" w:hAnsiTheme="minorBidi" w:cstheme="minorBidi"/>
                <w:noProof/>
                <w:szCs w:val="17"/>
                <w:lang w:val="fr-FR"/>
              </w:rPr>
            </w:pPr>
            <w:del w:id="189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15]</w:delText>
              </w:r>
            </w:del>
          </w:p>
        </w:tc>
        <w:tc>
          <w:tcPr>
            <w:tcW w:w="5670" w:type="dxa"/>
          </w:tcPr>
          <w:p w14:paraId="4352E1F4" w14:textId="26E8F380" w:rsidR="0094739D" w:rsidRPr="00982192" w:rsidDel="00821D71" w:rsidRDefault="0094739D" w:rsidP="00CE01DA">
            <w:pPr>
              <w:spacing w:before="170" w:after="170"/>
              <w:rPr>
                <w:del w:id="1894" w:author="Author"/>
                <w:rFonts w:asciiTheme="minorBidi" w:hAnsiTheme="minorBidi" w:cstheme="minorBidi"/>
                <w:noProof/>
                <w:szCs w:val="17"/>
                <w:lang w:val="fr-FR"/>
              </w:rPr>
            </w:pPr>
            <w:del w:id="1895" w:author="Author">
              <w:r w:rsidRPr="00934B48" w:rsidDel="00821D71">
                <w:rPr>
                  <w:rFonts w:ascii="Arial" w:eastAsia="Times New Roman" w:hAnsi="Arial" w:cs="Arial"/>
                  <w:noProof/>
                  <w:szCs w:val="17"/>
                  <w:lang w:val="fr-FR"/>
                </w:rPr>
                <w:delText>Pour extraire des données imbriquées, les paramètres de requête DOIVENT être utilisés au lieu des chemins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URL</w:delText>
              </w:r>
              <w:r w:rsidRPr="00982192" w:rsidDel="00821D71">
                <w:rPr>
                  <w:rFonts w:asciiTheme="minorBidi" w:eastAsia="Times New Roman" w:hAnsiTheme="minorBidi" w:cstheme="minorBidi"/>
                  <w:noProof/>
                  <w:szCs w:val="17"/>
                  <w:lang w:val="fr-FR"/>
                </w:rPr>
                <w:delText xml:space="preserve">.  </w:delText>
              </w:r>
            </w:del>
          </w:p>
        </w:tc>
        <w:tc>
          <w:tcPr>
            <w:tcW w:w="2515" w:type="dxa"/>
          </w:tcPr>
          <w:p w14:paraId="5DB335CA" w14:textId="07FEDF09" w:rsidR="0094739D" w:rsidRPr="00982192" w:rsidDel="00821D71" w:rsidRDefault="0094739D" w:rsidP="00CE01DA">
            <w:pPr>
              <w:spacing w:before="170" w:after="170"/>
              <w:rPr>
                <w:del w:id="1896" w:author="Author"/>
                <w:rFonts w:asciiTheme="minorBidi" w:hAnsiTheme="minorBidi" w:cstheme="minorBidi"/>
                <w:noProof/>
                <w:szCs w:val="17"/>
                <w:lang w:val="fr-FR"/>
              </w:rPr>
            </w:pPr>
            <w:del w:id="1897" w:author="Author">
              <w:r w:rsidRPr="00982192" w:rsidDel="00821D71">
                <w:rPr>
                  <w:rFonts w:asciiTheme="minorBidi" w:hAnsiTheme="minorBidi" w:cstheme="minorBidi"/>
                  <w:noProof/>
                  <w:szCs w:val="17"/>
                  <w:lang w:val="fr-FR"/>
                </w:rPr>
                <w:delText>AAJ, AAX, AX, AJ</w:delText>
              </w:r>
            </w:del>
          </w:p>
        </w:tc>
      </w:tr>
      <w:tr w:rsidR="0094739D" w:rsidRPr="00982192" w:rsidDel="00821D71" w14:paraId="4090328A" w14:textId="4DA42AC2" w:rsidTr="00B722EB">
        <w:trPr>
          <w:del w:id="1898" w:author="Author"/>
        </w:trPr>
        <w:tc>
          <w:tcPr>
            <w:tcW w:w="1075" w:type="dxa"/>
          </w:tcPr>
          <w:p w14:paraId="3DC830C2" w14:textId="54777D83" w:rsidR="0094739D" w:rsidRPr="00982192" w:rsidDel="00821D71" w:rsidRDefault="0094739D" w:rsidP="00CE01DA">
            <w:pPr>
              <w:spacing w:before="170" w:after="170"/>
              <w:rPr>
                <w:del w:id="1899" w:author="Author"/>
                <w:rFonts w:asciiTheme="minorBidi" w:hAnsiTheme="minorBidi" w:cstheme="minorBidi"/>
                <w:noProof/>
                <w:szCs w:val="17"/>
                <w:lang w:val="fr-FR"/>
              </w:rPr>
            </w:pPr>
            <w:del w:id="19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16]</w:delText>
              </w:r>
            </w:del>
          </w:p>
        </w:tc>
        <w:tc>
          <w:tcPr>
            <w:tcW w:w="5670" w:type="dxa"/>
          </w:tcPr>
          <w:p w14:paraId="440363CF" w14:textId="1481A5AB" w:rsidR="0094739D" w:rsidRPr="0094739D" w:rsidDel="00821D71" w:rsidRDefault="0094739D" w:rsidP="00CE01DA">
            <w:pPr>
              <w:spacing w:before="170" w:after="170"/>
              <w:rPr>
                <w:del w:id="1901" w:author="Author"/>
                <w:rFonts w:ascii="Arial" w:eastAsia="Times New Roman" w:hAnsi="Arial" w:cs="Arial"/>
                <w:noProof/>
                <w:szCs w:val="17"/>
                <w:lang w:val="fr-FR"/>
              </w:rPr>
            </w:pPr>
            <w:del w:id="1902" w:author="Author">
              <w:r w:rsidRPr="0094739D" w:rsidDel="00821D71">
                <w:rPr>
                  <w:rFonts w:ascii="Arial" w:eastAsia="Times New Roman" w:hAnsi="Arial" w:cs="Arial"/>
                  <w:noProof/>
                  <w:szCs w:val="17"/>
                  <w:lang w:val="fr-FR"/>
                </w:rPr>
                <w:delText>Les noms de ressources DEVRAIENT être des noms pour</w:delText>
              </w:r>
              <w:r w:rsidR="00992C0C" w:rsidRPr="0094739D"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4739D" w:rsidDel="00821D71">
                <w:rPr>
                  <w:rFonts w:ascii="Arial" w:eastAsia="Times New Roman" w:hAnsi="Arial" w:cs="Arial"/>
                  <w:noProof/>
                  <w:szCs w:val="17"/>
                  <w:lang w:val="fr-FR"/>
                </w:rPr>
                <w:delText>API</w:delText>
              </w:r>
              <w:r w:rsidRPr="0094739D" w:rsidDel="00821D71">
                <w:rPr>
                  <w:rFonts w:ascii="Arial" w:eastAsia="Times New Roman" w:hAnsi="Arial" w:cs="Arial"/>
                  <w:noProof/>
                  <w:szCs w:val="17"/>
                  <w:lang w:val="fr-FR"/>
                </w:rPr>
                <w:delText xml:space="preserve"> Web CRUD et des verbes pour</w:delText>
              </w:r>
              <w:r w:rsidR="00992C0C" w:rsidRPr="0094739D"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4739D" w:rsidDel="00821D71">
                <w:rPr>
                  <w:rFonts w:ascii="Arial" w:eastAsia="Times New Roman" w:hAnsi="Arial" w:cs="Arial"/>
                  <w:noProof/>
                  <w:szCs w:val="17"/>
                  <w:lang w:val="fr-FR"/>
                </w:rPr>
                <w:delText>API</w:delText>
              </w:r>
              <w:r w:rsidRPr="0094739D" w:rsidDel="00821D71">
                <w:rPr>
                  <w:rFonts w:ascii="Arial" w:eastAsia="Times New Roman" w:hAnsi="Arial" w:cs="Arial"/>
                  <w:noProof/>
                  <w:szCs w:val="17"/>
                  <w:lang w:val="fr-FR"/>
                </w:rPr>
                <w:delText xml:space="preserve"> Web Intent.</w:delText>
              </w:r>
            </w:del>
          </w:p>
        </w:tc>
        <w:tc>
          <w:tcPr>
            <w:tcW w:w="2515" w:type="dxa"/>
          </w:tcPr>
          <w:p w14:paraId="5118D42A" w14:textId="15F75C7F" w:rsidR="0094739D" w:rsidRPr="00982192" w:rsidDel="00821D71" w:rsidRDefault="0094739D" w:rsidP="00CE01DA">
            <w:pPr>
              <w:spacing w:before="170" w:after="170"/>
              <w:rPr>
                <w:del w:id="1903" w:author="Author"/>
                <w:rFonts w:asciiTheme="minorBidi" w:hAnsiTheme="minorBidi" w:cstheme="minorBidi"/>
                <w:noProof/>
                <w:szCs w:val="17"/>
                <w:lang w:val="fr-FR"/>
              </w:rPr>
            </w:pPr>
            <w:del w:id="1904" w:author="Author">
              <w:r w:rsidRPr="00982192" w:rsidDel="00821D71">
                <w:rPr>
                  <w:rFonts w:asciiTheme="minorBidi" w:hAnsiTheme="minorBidi" w:cstheme="minorBidi"/>
                  <w:noProof/>
                  <w:szCs w:val="17"/>
                  <w:lang w:val="fr-FR"/>
                </w:rPr>
                <w:delText>AAJ, AAX</w:delText>
              </w:r>
            </w:del>
          </w:p>
        </w:tc>
      </w:tr>
      <w:tr w:rsidR="0094739D" w:rsidRPr="00982192" w:rsidDel="00821D71" w14:paraId="215BCB79" w14:textId="1BF54C9E" w:rsidTr="00B722EB">
        <w:trPr>
          <w:del w:id="1905" w:author="Author"/>
        </w:trPr>
        <w:tc>
          <w:tcPr>
            <w:tcW w:w="1075" w:type="dxa"/>
          </w:tcPr>
          <w:p w14:paraId="76EFA575" w14:textId="1FCC2660" w:rsidR="0094739D" w:rsidRPr="00982192" w:rsidDel="00821D71" w:rsidRDefault="0094739D" w:rsidP="00CE01DA">
            <w:pPr>
              <w:spacing w:before="170" w:after="170"/>
              <w:rPr>
                <w:del w:id="1906" w:author="Author"/>
                <w:rFonts w:asciiTheme="minorBidi" w:hAnsiTheme="minorBidi" w:cstheme="minorBidi"/>
                <w:noProof/>
                <w:szCs w:val="17"/>
                <w:lang w:val="fr-FR"/>
              </w:rPr>
            </w:pPr>
            <w:del w:id="190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17]</w:delText>
              </w:r>
            </w:del>
          </w:p>
        </w:tc>
        <w:tc>
          <w:tcPr>
            <w:tcW w:w="5670" w:type="dxa"/>
          </w:tcPr>
          <w:p w14:paraId="62AB64B9" w14:textId="2571751D" w:rsidR="0094739D" w:rsidRPr="0094739D" w:rsidDel="00821D71" w:rsidRDefault="0094739D" w:rsidP="00CE01DA">
            <w:pPr>
              <w:spacing w:before="170" w:after="170"/>
              <w:rPr>
                <w:del w:id="1908" w:author="Author"/>
                <w:rFonts w:ascii="Arial" w:hAnsi="Arial" w:cs="Arial"/>
                <w:noProof/>
                <w:szCs w:val="17"/>
                <w:lang w:val="fr-FR"/>
              </w:rPr>
            </w:pPr>
            <w:del w:id="1909" w:author="Author">
              <w:r w:rsidRPr="0094739D" w:rsidDel="00821D71">
                <w:rPr>
                  <w:rFonts w:ascii="Arial" w:eastAsia="Times New Roman" w:hAnsi="Arial" w:cs="Arial"/>
                  <w:noProof/>
                  <w:szCs w:val="17"/>
                  <w:lang w:val="fr-FR"/>
                </w:rPr>
                <w:delText>Si un nom de ressource est un nom, il DEVRAIT toujours être au pluri</w:delText>
              </w:r>
              <w:r w:rsidR="00334310" w:rsidRPr="0094739D" w:rsidDel="00821D71">
                <w:rPr>
                  <w:rFonts w:ascii="Arial" w:eastAsia="Times New Roman" w:hAnsi="Arial" w:cs="Arial"/>
                  <w:noProof/>
                  <w:szCs w:val="17"/>
                  <w:lang w:val="fr-FR"/>
                </w:rPr>
                <w:delText>el</w:delText>
              </w:r>
              <w:r w:rsidR="00334310" w:rsidDel="00821D71">
                <w:rPr>
                  <w:rFonts w:ascii="Arial" w:eastAsia="Times New Roman" w:hAnsi="Arial" w:cs="Arial"/>
                  <w:noProof/>
                  <w:szCs w:val="17"/>
                  <w:lang w:val="fr-FR"/>
                </w:rPr>
                <w:delText xml:space="preserve">.  </w:delText>
              </w:r>
              <w:r w:rsidR="00334310" w:rsidRPr="0094739D" w:rsidDel="00821D71">
                <w:rPr>
                  <w:rFonts w:ascii="Arial" w:eastAsia="Times New Roman" w:hAnsi="Arial" w:cs="Arial"/>
                  <w:noProof/>
                  <w:szCs w:val="17"/>
                  <w:lang w:val="fr-FR"/>
                </w:rPr>
                <w:delText>Le</w:delText>
              </w:r>
              <w:r w:rsidRPr="0094739D" w:rsidDel="00821D71">
                <w:rPr>
                  <w:rFonts w:ascii="Arial" w:eastAsia="Times New Roman" w:hAnsi="Arial" w:cs="Arial"/>
                  <w:noProof/>
                  <w:szCs w:val="17"/>
                  <w:lang w:val="fr-FR"/>
                </w:rPr>
                <w:delText>s formes de nom irrégulières NE DEVRAIENT PAS être utilisé</w:delText>
              </w:r>
              <w:r w:rsidR="00334310" w:rsidRPr="0094739D"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94739D" w:rsidDel="00821D71">
                <w:rPr>
                  <w:rFonts w:ascii="Arial" w:eastAsia="Times New Roman" w:hAnsi="Arial" w:cs="Arial"/>
                  <w:noProof/>
                  <w:szCs w:val="17"/>
                  <w:lang w:val="fr-FR"/>
                </w:rPr>
                <w:delText>Pa</w:delText>
              </w:r>
              <w:r w:rsidRPr="0094739D" w:rsidDel="00821D71">
                <w:rPr>
                  <w:rFonts w:ascii="Arial" w:eastAsia="Times New Roman" w:hAnsi="Arial" w:cs="Arial"/>
                  <w:noProof/>
                  <w:szCs w:val="17"/>
                  <w:lang w:val="fr-FR"/>
                </w:rPr>
                <w:delText xml:space="preserve">r exemple, </w:delText>
              </w:r>
              <w:r w:rsidRPr="00AE4D16" w:rsidDel="00821D71">
                <w:rPr>
                  <w:rFonts w:ascii="Courier New" w:eastAsia="Times New Roman" w:hAnsi="Courier New" w:cs="Courier New"/>
                  <w:noProof/>
                  <w:szCs w:val="17"/>
                  <w:lang w:val="fr-FR"/>
                </w:rPr>
                <w:delText>/persons</w:delText>
              </w:r>
              <w:r w:rsidRPr="0094739D" w:rsidDel="00821D71">
                <w:rPr>
                  <w:rFonts w:ascii="Arial" w:eastAsia="Times New Roman" w:hAnsi="Arial" w:cs="Arial"/>
                  <w:noProof/>
                  <w:szCs w:val="17"/>
                  <w:lang w:val="fr-FR"/>
                </w:rPr>
                <w:delText xml:space="preserve"> devrait être utilisé au lieu de </w:delText>
              </w:r>
              <w:r w:rsidRPr="00AE4D16" w:rsidDel="00821D71">
                <w:rPr>
                  <w:rFonts w:ascii="Courier New" w:eastAsia="Times New Roman" w:hAnsi="Courier New" w:cs="Courier New"/>
                  <w:noProof/>
                  <w:szCs w:val="17"/>
                  <w:lang w:val="fr-FR"/>
                </w:rPr>
                <w:delText>/people</w:delText>
              </w:r>
            </w:del>
          </w:p>
        </w:tc>
        <w:tc>
          <w:tcPr>
            <w:tcW w:w="2515" w:type="dxa"/>
          </w:tcPr>
          <w:p w14:paraId="64440AB6" w14:textId="6FA1598C" w:rsidR="0094739D" w:rsidRPr="00982192" w:rsidDel="00821D71" w:rsidRDefault="0094739D" w:rsidP="00CE01DA">
            <w:pPr>
              <w:spacing w:before="170" w:after="170"/>
              <w:rPr>
                <w:del w:id="1910" w:author="Author"/>
                <w:rFonts w:asciiTheme="minorBidi" w:hAnsiTheme="minorBidi" w:cstheme="minorBidi"/>
                <w:noProof/>
                <w:szCs w:val="17"/>
                <w:lang w:val="fr-FR"/>
              </w:rPr>
            </w:pPr>
            <w:del w:id="1911" w:author="Author">
              <w:r w:rsidRPr="00982192" w:rsidDel="00821D71">
                <w:rPr>
                  <w:rFonts w:asciiTheme="minorBidi" w:hAnsiTheme="minorBidi" w:cstheme="minorBidi"/>
                  <w:noProof/>
                  <w:szCs w:val="17"/>
                  <w:lang w:val="fr-FR"/>
                </w:rPr>
                <w:delText>AAJ, AAX</w:delText>
              </w:r>
            </w:del>
          </w:p>
        </w:tc>
      </w:tr>
      <w:tr w:rsidR="0094739D" w:rsidRPr="00982192" w:rsidDel="00821D71" w14:paraId="423212A8" w14:textId="5A6D4E7C" w:rsidTr="00B722EB">
        <w:trPr>
          <w:del w:id="1912" w:author="Author"/>
        </w:trPr>
        <w:tc>
          <w:tcPr>
            <w:tcW w:w="1075" w:type="dxa"/>
          </w:tcPr>
          <w:p w14:paraId="5999B540" w14:textId="0336B8FE" w:rsidR="0094739D" w:rsidRPr="00982192" w:rsidDel="00821D71" w:rsidRDefault="0094739D" w:rsidP="00CE01DA">
            <w:pPr>
              <w:spacing w:before="170" w:after="170"/>
              <w:rPr>
                <w:del w:id="1913" w:author="Author"/>
                <w:rFonts w:asciiTheme="minorBidi" w:hAnsiTheme="minorBidi" w:cstheme="minorBidi"/>
                <w:noProof/>
                <w:szCs w:val="17"/>
                <w:lang w:val="fr-FR"/>
              </w:rPr>
            </w:pPr>
            <w:del w:id="191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18]</w:delText>
              </w:r>
            </w:del>
          </w:p>
        </w:tc>
        <w:tc>
          <w:tcPr>
            <w:tcW w:w="5670" w:type="dxa"/>
          </w:tcPr>
          <w:p w14:paraId="78CB3F59" w14:textId="53E7D358" w:rsidR="0094739D" w:rsidRPr="00982192" w:rsidDel="00821D71" w:rsidRDefault="0094739D" w:rsidP="00CE01DA">
            <w:pPr>
              <w:spacing w:before="170" w:after="170"/>
              <w:rPr>
                <w:del w:id="1915" w:author="Author"/>
                <w:rFonts w:asciiTheme="minorBidi" w:hAnsiTheme="minorBidi" w:cstheme="minorBidi"/>
                <w:noProof/>
                <w:szCs w:val="17"/>
                <w:lang w:val="fr-FR"/>
              </w:rPr>
            </w:pPr>
            <w:del w:id="1916" w:author="Author">
              <w:r w:rsidRPr="00934B48" w:rsidDel="00821D71">
                <w:rPr>
                  <w:rFonts w:ascii="Arial" w:eastAsia="Times New Roman" w:hAnsi="Arial" w:cs="Arial"/>
                  <w:noProof/>
                  <w:szCs w:val="17"/>
                  <w:lang w:val="fr-FR"/>
                </w:rPr>
                <w:delText>Les paramètres des noms de ressources, des segments et des requêtes DOIVENT être composés de mots anglais, écrits selon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orthographe anglaise figurant dans le dictionnaire Oxford English Dictiona</w:delText>
              </w:r>
              <w:r w:rsidR="00334310" w:rsidRPr="00934B48" w:rsidDel="00821D71">
                <w:rPr>
                  <w:rFonts w:ascii="Arial" w:eastAsia="Times New Roman" w:hAnsi="Arial" w:cs="Arial"/>
                  <w:noProof/>
                  <w:szCs w:val="17"/>
                  <w:lang w:val="fr-FR"/>
                </w:rPr>
                <w:delText>ry</w:delText>
              </w:r>
              <w:r w:rsidR="00334310" w:rsidDel="00821D71">
                <w:rPr>
                  <w:rFonts w:ascii="Arial" w:eastAsia="Times New Roman" w:hAnsi="Arial" w:cs="Arial"/>
                  <w:noProof/>
                  <w:szCs w:val="17"/>
                  <w:lang w:val="fr-FR"/>
                </w:rPr>
                <w:delText xml:space="preserve">.  </w:delText>
              </w:r>
              <w:r w:rsidR="00334310" w:rsidRPr="00934B48" w:rsidDel="00821D71">
                <w:rPr>
                  <w:rFonts w:ascii="Arial" w:eastAsia="Times New Roman" w:hAnsi="Arial" w:cs="Arial"/>
                  <w:noProof/>
                  <w:szCs w:val="17"/>
                  <w:lang w:val="fr-FR"/>
                </w:rPr>
                <w:delText>Le</w:delText>
              </w:r>
              <w:r w:rsidRPr="00934B48" w:rsidDel="00821D71">
                <w:rPr>
                  <w:rFonts w:ascii="Arial" w:eastAsia="Times New Roman" w:hAnsi="Arial" w:cs="Arial"/>
                  <w:noProof/>
                  <w:szCs w:val="17"/>
                  <w:lang w:val="fr-FR"/>
                </w:rPr>
                <w:delText>s noms de ressources localisés du fait de besoins opérationnels PEUVENT être exprimés dans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autres langues</w:delText>
              </w:r>
              <w:r w:rsidRPr="00982192" w:rsidDel="00821D71">
                <w:rPr>
                  <w:rFonts w:asciiTheme="minorBidi" w:eastAsia="Times New Roman" w:hAnsiTheme="minorBidi" w:cstheme="minorBidi"/>
                  <w:noProof/>
                  <w:szCs w:val="17"/>
                  <w:lang w:val="fr-FR"/>
                </w:rPr>
                <w:delText>.</w:delText>
              </w:r>
            </w:del>
          </w:p>
        </w:tc>
        <w:tc>
          <w:tcPr>
            <w:tcW w:w="2515" w:type="dxa"/>
          </w:tcPr>
          <w:p w14:paraId="284A3723" w14:textId="455B4B87" w:rsidR="0094739D" w:rsidRPr="00982192" w:rsidDel="00821D71" w:rsidRDefault="0094739D" w:rsidP="00CE01DA">
            <w:pPr>
              <w:spacing w:before="170" w:after="170"/>
              <w:rPr>
                <w:del w:id="1917" w:author="Author"/>
                <w:rFonts w:asciiTheme="minorBidi" w:hAnsiTheme="minorBidi" w:cstheme="minorBidi"/>
                <w:noProof/>
                <w:szCs w:val="17"/>
                <w:lang w:val="fr-FR"/>
              </w:rPr>
            </w:pPr>
            <w:del w:id="1918" w:author="Author">
              <w:r w:rsidRPr="00982192" w:rsidDel="00821D71">
                <w:rPr>
                  <w:rFonts w:asciiTheme="minorBidi" w:hAnsiTheme="minorBidi" w:cstheme="minorBidi"/>
                  <w:noProof/>
                  <w:szCs w:val="17"/>
                  <w:lang w:val="fr-FR"/>
                </w:rPr>
                <w:delText>AAJ, AAX, AX, AJ</w:delText>
              </w:r>
            </w:del>
          </w:p>
        </w:tc>
      </w:tr>
      <w:tr w:rsidR="0094739D" w:rsidRPr="00982192" w:rsidDel="00821D71" w14:paraId="0A4A4F34" w14:textId="200A95E3" w:rsidTr="00B722EB">
        <w:trPr>
          <w:del w:id="1919" w:author="Author"/>
        </w:trPr>
        <w:tc>
          <w:tcPr>
            <w:tcW w:w="1075" w:type="dxa"/>
          </w:tcPr>
          <w:p w14:paraId="160281D0" w14:textId="305925A4" w:rsidR="0094739D" w:rsidRPr="00982192" w:rsidDel="00821D71" w:rsidRDefault="0094739D" w:rsidP="00CE01DA">
            <w:pPr>
              <w:spacing w:before="170" w:after="170"/>
              <w:rPr>
                <w:del w:id="1920" w:author="Author"/>
                <w:rFonts w:asciiTheme="minorBidi" w:hAnsiTheme="minorBidi" w:cstheme="minorBidi"/>
                <w:noProof/>
                <w:szCs w:val="17"/>
                <w:lang w:val="fr-FR"/>
              </w:rPr>
            </w:pPr>
            <w:del w:id="1921"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19]</w:delText>
              </w:r>
            </w:del>
          </w:p>
        </w:tc>
        <w:tc>
          <w:tcPr>
            <w:tcW w:w="5670" w:type="dxa"/>
          </w:tcPr>
          <w:p w14:paraId="793AC6AD" w14:textId="740F7040" w:rsidR="0094739D" w:rsidRPr="0094739D" w:rsidDel="00821D71" w:rsidRDefault="0094739D" w:rsidP="00CE01DA">
            <w:pPr>
              <w:spacing w:before="170" w:after="170"/>
              <w:rPr>
                <w:del w:id="1922" w:author="Author"/>
                <w:rFonts w:ascii="Arial" w:hAnsi="Arial" w:cs="Arial"/>
                <w:noProof/>
                <w:szCs w:val="17"/>
                <w:lang w:val="fr-FR"/>
              </w:rPr>
            </w:pPr>
            <w:del w:id="1923" w:author="Author">
              <w:r w:rsidRPr="0094739D" w:rsidDel="00821D71">
                <w:rPr>
                  <w:rFonts w:ascii="Arial" w:hAnsi="Arial" w:cs="Arial"/>
                  <w:noProof/>
                  <w:lang w:val="fr-FR"/>
                </w:rPr>
                <w:delText>Une API Web DEVRAIT utiliser, pour la négociation du type de contenu, l</w:delText>
              </w:r>
              <w:r w:rsidR="00BB0A23" w:rsidDel="00821D71">
                <w:rPr>
                  <w:rFonts w:ascii="Arial" w:hAnsi="Arial" w:cs="Arial"/>
                  <w:noProof/>
                  <w:lang w:val="fr-FR"/>
                </w:rPr>
                <w:delText>’</w:delText>
              </w:r>
              <w:r w:rsidRPr="0094739D" w:rsidDel="00821D71">
                <w:rPr>
                  <w:rFonts w:ascii="Arial" w:hAnsi="Arial" w:cs="Arial"/>
                  <w:noProof/>
                  <w:lang w:val="fr-FR"/>
                </w:rPr>
                <w:delText>en</w:delText>
              </w:r>
              <w:r w:rsidR="00BB0A23" w:rsidDel="00821D71">
                <w:rPr>
                  <w:rFonts w:ascii="Arial" w:hAnsi="Arial" w:cs="Arial"/>
                  <w:noProof/>
                  <w:lang w:val="fr-FR"/>
                </w:rPr>
                <w:delText>-</w:delText>
              </w:r>
              <w:r w:rsidRPr="0094739D" w:rsidDel="00821D71">
                <w:rPr>
                  <w:rFonts w:ascii="Arial" w:hAnsi="Arial" w:cs="Arial"/>
                  <w:noProof/>
                  <w:lang w:val="fr-FR"/>
                </w:rPr>
                <w:delText xml:space="preserve">tête requête </w:delText>
              </w:r>
              <w:r w:rsidRPr="0094739D" w:rsidDel="00821D71">
                <w:rPr>
                  <w:rFonts w:ascii="Arial" w:eastAsia="Times New Roman" w:hAnsi="Arial" w:cs="Arial"/>
                  <w:noProof/>
                  <w:szCs w:val="17"/>
                  <w:lang w:val="fr-FR"/>
                </w:rPr>
                <w:delText xml:space="preserve">HTTP </w:delText>
              </w:r>
              <w:r w:rsidRPr="00AE4D16" w:rsidDel="00821D71">
                <w:rPr>
                  <w:rFonts w:ascii="Courier New" w:eastAsia="Times New Roman" w:hAnsi="Courier New" w:cs="Courier New"/>
                  <w:noProof/>
                  <w:szCs w:val="17"/>
                  <w:lang w:val="fr-FR"/>
                </w:rPr>
                <w:delText>Accept</w:delText>
              </w:r>
              <w:r w:rsidRPr="0094739D" w:rsidDel="00821D71">
                <w:rPr>
                  <w:rFonts w:ascii="Arial" w:eastAsia="Times New Roman" w:hAnsi="Arial" w:cs="Arial"/>
                  <w:noProof/>
                  <w:szCs w:val="17"/>
                  <w:lang w:val="fr-FR"/>
                </w:rPr>
                <w:delText xml:space="preserve"> et </w:delText>
              </w:r>
              <w:r w:rsidRPr="0094739D" w:rsidDel="00821D71">
                <w:rPr>
                  <w:rFonts w:ascii="Arial" w:hAnsi="Arial" w:cs="Arial"/>
                  <w:noProof/>
                  <w:lang w:val="fr-FR"/>
                </w:rPr>
                <w:delText>l</w:delText>
              </w:r>
              <w:r w:rsidR="00BB0A23" w:rsidDel="00821D71">
                <w:rPr>
                  <w:rFonts w:ascii="Arial" w:hAnsi="Arial" w:cs="Arial"/>
                  <w:noProof/>
                  <w:lang w:val="fr-FR"/>
                </w:rPr>
                <w:delText>’</w:delText>
              </w:r>
              <w:r w:rsidRPr="0094739D" w:rsidDel="00821D71">
                <w:rPr>
                  <w:rFonts w:ascii="Arial" w:hAnsi="Arial" w:cs="Arial"/>
                  <w:noProof/>
                  <w:lang w:val="fr-FR"/>
                </w:rPr>
                <w:delText>en</w:delText>
              </w:r>
              <w:r w:rsidR="00BB0A23" w:rsidDel="00821D71">
                <w:rPr>
                  <w:rFonts w:ascii="Arial" w:hAnsi="Arial" w:cs="Arial"/>
                  <w:noProof/>
                  <w:lang w:val="fr-FR"/>
                </w:rPr>
                <w:delText>-</w:delText>
              </w:r>
              <w:r w:rsidRPr="0094739D" w:rsidDel="00821D71">
                <w:rPr>
                  <w:rFonts w:ascii="Arial" w:hAnsi="Arial" w:cs="Arial"/>
                  <w:noProof/>
                  <w:lang w:val="fr-FR"/>
                </w:rPr>
                <w:delText xml:space="preserve">tête réponse </w:delText>
              </w:r>
              <w:r w:rsidRPr="0094739D" w:rsidDel="00821D71">
                <w:rPr>
                  <w:rFonts w:ascii="Arial" w:eastAsia="Times New Roman" w:hAnsi="Arial" w:cs="Arial"/>
                  <w:noProof/>
                  <w:szCs w:val="17"/>
                  <w:lang w:val="fr-FR"/>
                </w:rPr>
                <w:delText xml:space="preserve">HTTP </w:delText>
              </w:r>
              <w:r w:rsidRPr="00AE4D16" w:rsidDel="00821D71">
                <w:rPr>
                  <w:rFonts w:ascii="Courier New" w:eastAsia="Times New Roman" w:hAnsi="Courier New" w:cs="Courier New"/>
                  <w:noProof/>
                  <w:szCs w:val="17"/>
                  <w:lang w:val="fr-FR"/>
                </w:rPr>
                <w:delText>Content</w:delText>
              </w:r>
              <w:r w:rsidR="00BB0A23" w:rsidDel="00821D71">
                <w:rPr>
                  <w:rFonts w:ascii="Courier New" w:eastAsia="Times New Roman" w:hAnsi="Courier New" w:cs="Courier New"/>
                  <w:noProof/>
                  <w:szCs w:val="17"/>
                  <w:lang w:val="fr-FR"/>
                </w:rPr>
                <w:delText>-</w:delText>
              </w:r>
              <w:r w:rsidRPr="00AE4D16" w:rsidDel="00821D71">
                <w:rPr>
                  <w:rFonts w:ascii="Courier New" w:eastAsia="Times New Roman" w:hAnsi="Courier New" w:cs="Courier New"/>
                  <w:noProof/>
                  <w:szCs w:val="17"/>
                  <w:lang w:val="fr-FR"/>
                </w:rPr>
                <w:delText>Type</w:delText>
              </w:r>
              <w:r w:rsidRPr="0094739D" w:rsidDel="00821D71">
                <w:rPr>
                  <w:rFonts w:ascii="Arial" w:eastAsia="Times New Roman" w:hAnsi="Arial" w:cs="Arial"/>
                  <w:noProof/>
                  <w:szCs w:val="17"/>
                  <w:lang w:val="fr-FR"/>
                </w:rPr>
                <w:delText>.</w:delText>
              </w:r>
            </w:del>
          </w:p>
        </w:tc>
        <w:tc>
          <w:tcPr>
            <w:tcW w:w="2515" w:type="dxa"/>
          </w:tcPr>
          <w:p w14:paraId="5EE4CAF0" w14:textId="623B8282" w:rsidR="0094739D" w:rsidRPr="00982192" w:rsidDel="00821D71" w:rsidRDefault="0094739D" w:rsidP="00CE01DA">
            <w:pPr>
              <w:spacing w:before="170" w:after="170"/>
              <w:rPr>
                <w:del w:id="1924" w:author="Author"/>
                <w:rFonts w:asciiTheme="minorBidi" w:hAnsiTheme="minorBidi" w:cstheme="minorBidi"/>
                <w:noProof/>
                <w:szCs w:val="17"/>
                <w:lang w:val="fr-FR"/>
              </w:rPr>
            </w:pPr>
            <w:del w:id="1925" w:author="Author">
              <w:r w:rsidRPr="00982192" w:rsidDel="00821D71">
                <w:rPr>
                  <w:rFonts w:asciiTheme="minorBidi" w:hAnsiTheme="minorBidi" w:cstheme="minorBidi"/>
                  <w:noProof/>
                  <w:szCs w:val="17"/>
                  <w:lang w:val="fr-FR"/>
                </w:rPr>
                <w:delText>AAJ, AAX</w:delText>
              </w:r>
            </w:del>
          </w:p>
        </w:tc>
      </w:tr>
      <w:tr w:rsidR="0094739D" w:rsidRPr="00982192" w:rsidDel="00821D71" w14:paraId="2A0C1B28" w14:textId="5082DDE9" w:rsidTr="00B722EB">
        <w:trPr>
          <w:del w:id="1926" w:author="Author"/>
        </w:trPr>
        <w:tc>
          <w:tcPr>
            <w:tcW w:w="1075" w:type="dxa"/>
          </w:tcPr>
          <w:p w14:paraId="5FCD3496" w14:textId="664F8127" w:rsidR="0094739D" w:rsidRPr="00982192" w:rsidDel="00821D71" w:rsidRDefault="0094739D" w:rsidP="00CE01DA">
            <w:pPr>
              <w:spacing w:before="170" w:after="170"/>
              <w:rPr>
                <w:del w:id="1927" w:author="Author"/>
                <w:rFonts w:asciiTheme="minorBidi" w:hAnsiTheme="minorBidi" w:cstheme="minorBidi"/>
                <w:noProof/>
                <w:szCs w:val="17"/>
                <w:lang w:val="fr-FR"/>
              </w:rPr>
            </w:pPr>
            <w:del w:id="192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20]</w:delText>
              </w:r>
            </w:del>
          </w:p>
        </w:tc>
        <w:tc>
          <w:tcPr>
            <w:tcW w:w="5670" w:type="dxa"/>
          </w:tcPr>
          <w:p w14:paraId="5E674F42" w14:textId="313B0D1F" w:rsidR="0094739D" w:rsidRPr="00982192" w:rsidDel="00821D71" w:rsidRDefault="0094739D" w:rsidP="00CE01DA">
            <w:pPr>
              <w:spacing w:before="170" w:after="170"/>
              <w:rPr>
                <w:del w:id="1929" w:author="Author"/>
                <w:rFonts w:asciiTheme="minorBidi" w:hAnsiTheme="minorBidi" w:cstheme="minorBidi"/>
                <w:noProof/>
                <w:szCs w:val="17"/>
                <w:lang w:val="fr-FR"/>
              </w:rPr>
            </w:pPr>
            <w:del w:id="1930" w:author="Author">
              <w:r w:rsidRPr="00934B48" w:rsidDel="00821D71">
                <w:rPr>
                  <w:rFonts w:ascii="Arial" w:eastAsia="Times New Roman" w:hAnsi="Arial" w:cs="Arial"/>
                  <w:noProof/>
                  <w:szCs w:val="17"/>
                  <w:lang w:val="fr-FR"/>
                </w:rPr>
                <w:delText>Une API Web DOIT prendre en charge la négociation du type de contenu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une façon conforme</w:delText>
              </w:r>
              <w:r w:rsidR="00992C0C" w:rsidRPr="00934B48"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934B48" w:rsidDel="00821D71">
                <w:rPr>
                  <w:rFonts w:ascii="Arial" w:hAnsi="Arial" w:cs="Arial"/>
                  <w:noProof/>
                  <w:lang w:val="fr-FR"/>
                </w:rPr>
                <w:delText>RFC</w:delText>
              </w:r>
              <w:r w:rsidRPr="00934B48" w:rsidDel="00821D71">
                <w:rPr>
                  <w:rFonts w:ascii="Arial" w:hAnsi="Arial" w:cs="Arial"/>
                  <w:noProof/>
                  <w:lang w:val="fr-FR"/>
                </w:rPr>
                <w:delText xml:space="preserve"> 7231 de l</w:delText>
              </w:r>
              <w:r w:rsidR="00BB0A23" w:rsidDel="00821D71">
                <w:rPr>
                  <w:rFonts w:ascii="Arial" w:hAnsi="Arial" w:cs="Arial"/>
                  <w:noProof/>
                  <w:lang w:val="fr-FR"/>
                </w:rPr>
                <w:delText>’</w:delText>
              </w:r>
              <w:r w:rsidRPr="00934B48" w:rsidDel="00821D71">
                <w:rPr>
                  <w:rFonts w:ascii="Arial" w:hAnsi="Arial" w:cs="Arial"/>
                  <w:noProof/>
                  <w:lang w:val="fr-FR"/>
                </w:rPr>
                <w:delText>IETF</w:delText>
              </w:r>
              <w:r w:rsidRPr="00982192" w:rsidDel="00821D71">
                <w:rPr>
                  <w:rFonts w:asciiTheme="minorBidi" w:eastAsia="Times New Roman" w:hAnsiTheme="minorBidi" w:cstheme="minorBidi"/>
                  <w:noProof/>
                  <w:szCs w:val="17"/>
                  <w:lang w:val="fr-FR"/>
                </w:rPr>
                <w:delText>.</w:delText>
              </w:r>
            </w:del>
          </w:p>
        </w:tc>
        <w:tc>
          <w:tcPr>
            <w:tcW w:w="2515" w:type="dxa"/>
          </w:tcPr>
          <w:p w14:paraId="3C587EFA" w14:textId="7BF71238" w:rsidR="0094739D" w:rsidRPr="00982192" w:rsidDel="00821D71" w:rsidRDefault="0094739D" w:rsidP="00CE01DA">
            <w:pPr>
              <w:spacing w:before="170" w:after="170"/>
              <w:rPr>
                <w:del w:id="1931" w:author="Author"/>
                <w:rFonts w:asciiTheme="minorBidi" w:hAnsiTheme="minorBidi" w:cstheme="minorBidi"/>
                <w:noProof/>
                <w:szCs w:val="17"/>
                <w:lang w:val="fr-FR"/>
              </w:rPr>
            </w:pPr>
            <w:del w:id="1932" w:author="Author">
              <w:r w:rsidRPr="00982192" w:rsidDel="00821D71">
                <w:rPr>
                  <w:rFonts w:asciiTheme="minorBidi" w:hAnsiTheme="minorBidi" w:cstheme="minorBidi"/>
                  <w:noProof/>
                  <w:szCs w:val="17"/>
                  <w:lang w:val="fr-FR"/>
                </w:rPr>
                <w:delText>AAJ, AAX, AX, AJ</w:delText>
              </w:r>
            </w:del>
          </w:p>
        </w:tc>
      </w:tr>
      <w:tr w:rsidR="0094739D" w:rsidRPr="00982192" w:rsidDel="00821D71" w14:paraId="60A347CF" w14:textId="290C7699" w:rsidTr="00B722EB">
        <w:trPr>
          <w:del w:id="1933" w:author="Author"/>
        </w:trPr>
        <w:tc>
          <w:tcPr>
            <w:tcW w:w="1075" w:type="dxa"/>
          </w:tcPr>
          <w:p w14:paraId="2D7A9B4F" w14:textId="0484EF49" w:rsidR="0094739D" w:rsidRPr="00982192" w:rsidDel="00821D71" w:rsidRDefault="0094739D" w:rsidP="00CE01DA">
            <w:pPr>
              <w:spacing w:before="170" w:after="170"/>
              <w:rPr>
                <w:del w:id="1934" w:author="Author"/>
                <w:rFonts w:asciiTheme="minorBidi" w:hAnsiTheme="minorBidi" w:cstheme="minorBidi"/>
                <w:noProof/>
                <w:szCs w:val="17"/>
                <w:lang w:val="fr-FR"/>
              </w:rPr>
            </w:pPr>
            <w:del w:id="193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21]</w:delText>
              </w:r>
            </w:del>
          </w:p>
        </w:tc>
        <w:tc>
          <w:tcPr>
            <w:tcW w:w="5670" w:type="dxa"/>
          </w:tcPr>
          <w:p w14:paraId="53A4EE01" w14:textId="5C64FDBC" w:rsidR="0094739D" w:rsidRPr="00982192" w:rsidDel="00821D71" w:rsidRDefault="0094739D" w:rsidP="00CE01DA">
            <w:pPr>
              <w:spacing w:before="170" w:after="170"/>
              <w:rPr>
                <w:del w:id="1936" w:author="Author"/>
                <w:rFonts w:asciiTheme="minorBidi" w:hAnsiTheme="minorBidi" w:cstheme="minorBidi"/>
                <w:noProof/>
                <w:szCs w:val="17"/>
                <w:lang w:val="fr-FR"/>
              </w:rPr>
            </w:pPr>
            <w:del w:id="1937" w:author="Author">
              <w:r w:rsidRPr="00934B48" w:rsidDel="00821D71">
                <w:rPr>
                  <w:rFonts w:ascii="Arial" w:eastAsia="Times New Roman" w:hAnsi="Arial" w:cs="Arial"/>
                  <w:noProof/>
                  <w:szCs w:val="17"/>
                  <w:lang w:val="fr-FR"/>
                </w:rPr>
                <w:delText xml:space="preserve">Le format JSON DOIT être </w:delText>
              </w:r>
              <w:r w:rsidDel="00821D71">
                <w:rPr>
                  <w:rFonts w:ascii="Arial" w:eastAsia="Times New Roman" w:hAnsi="Arial" w:cs="Arial"/>
                  <w:noProof/>
                  <w:szCs w:val="17"/>
                  <w:lang w:val="fr-FR"/>
                </w:rPr>
                <w:delText>présumé</w:delText>
              </w:r>
              <w:r w:rsidRPr="00934B48" w:rsidDel="00821D71">
                <w:rPr>
                  <w:rFonts w:ascii="Arial" w:eastAsia="Times New Roman" w:hAnsi="Arial" w:cs="Arial"/>
                  <w:noProof/>
                  <w:szCs w:val="17"/>
                  <w:lang w:val="fr-FR"/>
                </w:rPr>
                <w:delText xml:space="preserve"> lorsqu</w:delText>
              </w:r>
              <w:r w:rsidR="003E3D51" w:rsidDel="00821D71">
                <w:rPr>
                  <w:rFonts w:ascii="Arial" w:eastAsia="Times New Roman" w:hAnsi="Arial" w:cs="Arial"/>
                  <w:noProof/>
                  <w:szCs w:val="17"/>
                  <w:lang w:val="fr-FR"/>
                </w:rPr>
                <w:delText xml:space="preserve">e </w:delText>
              </w:r>
              <w:r w:rsidRPr="00934B48" w:rsidDel="00821D71">
                <w:rPr>
                  <w:rFonts w:ascii="Arial" w:eastAsia="Times New Roman" w:hAnsi="Arial" w:cs="Arial"/>
                  <w:noProof/>
                  <w:szCs w:val="17"/>
                  <w:lang w:val="fr-FR"/>
                </w:rPr>
                <w:delText>aucun type de contenu spécifique n</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est demandé</w:delText>
              </w:r>
              <w:r w:rsidRPr="00982192" w:rsidDel="00821D71">
                <w:rPr>
                  <w:rFonts w:asciiTheme="minorBidi" w:eastAsia="Times New Roman" w:hAnsiTheme="minorBidi" w:cstheme="minorBidi"/>
                  <w:noProof/>
                  <w:szCs w:val="17"/>
                  <w:lang w:val="fr-FR"/>
                </w:rPr>
                <w:delText>.</w:delText>
              </w:r>
            </w:del>
          </w:p>
        </w:tc>
        <w:tc>
          <w:tcPr>
            <w:tcW w:w="2515" w:type="dxa"/>
          </w:tcPr>
          <w:p w14:paraId="794B8110" w14:textId="6F2CE9A6" w:rsidR="0094739D" w:rsidRPr="00982192" w:rsidDel="00821D71" w:rsidRDefault="0094739D" w:rsidP="00CE01DA">
            <w:pPr>
              <w:spacing w:before="170" w:after="170"/>
              <w:rPr>
                <w:del w:id="1938" w:author="Author"/>
                <w:rFonts w:asciiTheme="minorBidi" w:hAnsiTheme="minorBidi" w:cstheme="minorBidi"/>
                <w:noProof/>
                <w:szCs w:val="17"/>
                <w:lang w:val="fr-FR"/>
              </w:rPr>
            </w:pPr>
            <w:del w:id="1939" w:author="Author">
              <w:r w:rsidRPr="00982192" w:rsidDel="00821D71">
                <w:rPr>
                  <w:rFonts w:asciiTheme="minorBidi" w:hAnsiTheme="minorBidi" w:cstheme="minorBidi"/>
                  <w:noProof/>
                  <w:szCs w:val="17"/>
                  <w:lang w:val="fr-FR"/>
                </w:rPr>
                <w:delText>AAJ, AAX, AX, AJ</w:delText>
              </w:r>
            </w:del>
          </w:p>
        </w:tc>
      </w:tr>
      <w:tr w:rsidR="0094739D" w:rsidRPr="00982192" w:rsidDel="00821D71" w14:paraId="239C8886" w14:textId="0FADB985" w:rsidTr="00B722EB">
        <w:trPr>
          <w:del w:id="1940" w:author="Author"/>
        </w:trPr>
        <w:tc>
          <w:tcPr>
            <w:tcW w:w="1075" w:type="dxa"/>
          </w:tcPr>
          <w:p w14:paraId="7306B9EC" w14:textId="277D3167" w:rsidR="0094739D" w:rsidRPr="00982192" w:rsidDel="00821D71" w:rsidRDefault="0094739D" w:rsidP="00CE01DA">
            <w:pPr>
              <w:spacing w:before="170" w:after="170"/>
              <w:rPr>
                <w:del w:id="1941" w:author="Author"/>
                <w:rFonts w:asciiTheme="minorBidi" w:hAnsiTheme="minorBidi" w:cstheme="minorBidi"/>
                <w:noProof/>
                <w:szCs w:val="17"/>
                <w:lang w:val="fr-FR"/>
              </w:rPr>
            </w:pPr>
            <w:del w:id="194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22]</w:delText>
              </w:r>
            </w:del>
          </w:p>
        </w:tc>
        <w:tc>
          <w:tcPr>
            <w:tcW w:w="5670" w:type="dxa"/>
          </w:tcPr>
          <w:p w14:paraId="641777E3" w14:textId="0E446D44" w:rsidR="0094739D" w:rsidRPr="00FC5757" w:rsidDel="00821D71" w:rsidRDefault="00FC5757" w:rsidP="00CE01DA">
            <w:pPr>
              <w:spacing w:before="170" w:after="170"/>
              <w:rPr>
                <w:del w:id="1943" w:author="Author"/>
                <w:rFonts w:ascii="Arial" w:hAnsi="Arial" w:cs="Arial"/>
                <w:noProof/>
                <w:szCs w:val="17"/>
                <w:lang w:val="fr-FR"/>
              </w:rPr>
            </w:pPr>
            <w:del w:id="1944" w:author="Author">
              <w:r w:rsidRPr="00FC5757" w:rsidDel="00821D71">
                <w:rPr>
                  <w:rFonts w:ascii="Arial" w:eastAsia="Times New Roman" w:hAnsi="Arial" w:cs="Arial"/>
                  <w:noProof/>
                  <w:szCs w:val="17"/>
                  <w:lang w:val="fr-FR"/>
                </w:rPr>
                <w:delText>Une API Web DEVRAIT renvoyer le code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406 Not Acceptable</w:delText>
              </w:r>
              <w:r w:rsidRPr="00FC5757" w:rsidDel="00821D71">
                <w:rPr>
                  <w:rFonts w:ascii="Arial" w:eastAsia="Times New Roman" w:hAnsi="Arial" w:cs="Arial"/>
                  <w:noProof/>
                  <w:szCs w:val="17"/>
                  <w:lang w:val="fr-FR"/>
                </w:rPr>
                <w:delText>” si un format demandé n</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est pas pris en charge</w:delText>
              </w:r>
              <w:r w:rsidR="0094739D" w:rsidRPr="00FC5757" w:rsidDel="00821D71">
                <w:rPr>
                  <w:rFonts w:ascii="Arial" w:eastAsia="Times New Roman" w:hAnsi="Arial" w:cs="Arial"/>
                  <w:noProof/>
                  <w:szCs w:val="17"/>
                  <w:lang w:val="fr-FR"/>
                </w:rPr>
                <w:delText>.</w:delText>
              </w:r>
            </w:del>
          </w:p>
        </w:tc>
        <w:tc>
          <w:tcPr>
            <w:tcW w:w="2515" w:type="dxa"/>
          </w:tcPr>
          <w:p w14:paraId="735F21B1" w14:textId="63B41C47" w:rsidR="0094739D" w:rsidRPr="00982192" w:rsidDel="00821D71" w:rsidRDefault="0094739D" w:rsidP="00CE01DA">
            <w:pPr>
              <w:spacing w:before="170" w:after="170"/>
              <w:rPr>
                <w:del w:id="1945" w:author="Author"/>
                <w:rFonts w:asciiTheme="minorBidi" w:hAnsiTheme="minorBidi" w:cstheme="minorBidi"/>
                <w:noProof/>
                <w:szCs w:val="17"/>
                <w:lang w:val="fr-FR"/>
              </w:rPr>
            </w:pPr>
            <w:del w:id="1946" w:author="Author">
              <w:r w:rsidRPr="00982192" w:rsidDel="00821D71">
                <w:rPr>
                  <w:rFonts w:asciiTheme="minorBidi" w:hAnsiTheme="minorBidi" w:cstheme="minorBidi"/>
                  <w:noProof/>
                  <w:szCs w:val="17"/>
                  <w:lang w:val="fr-FR"/>
                </w:rPr>
                <w:delText>AAJ, AAX</w:delText>
              </w:r>
            </w:del>
          </w:p>
        </w:tc>
      </w:tr>
      <w:tr w:rsidR="0094739D" w:rsidRPr="00982192" w:rsidDel="00821D71" w14:paraId="37559025" w14:textId="2E391238" w:rsidTr="00B722EB">
        <w:trPr>
          <w:del w:id="1947" w:author="Author"/>
        </w:trPr>
        <w:tc>
          <w:tcPr>
            <w:tcW w:w="1075" w:type="dxa"/>
          </w:tcPr>
          <w:p w14:paraId="472E5505" w14:textId="7ECE542E" w:rsidR="0094739D" w:rsidRPr="00982192" w:rsidDel="00821D71" w:rsidRDefault="0094739D" w:rsidP="00CE01DA">
            <w:pPr>
              <w:spacing w:before="170" w:after="170"/>
              <w:rPr>
                <w:del w:id="1948" w:author="Author"/>
                <w:rFonts w:asciiTheme="minorBidi" w:hAnsiTheme="minorBidi" w:cstheme="minorBidi"/>
                <w:noProof/>
                <w:szCs w:val="17"/>
                <w:lang w:val="fr-FR"/>
              </w:rPr>
            </w:pPr>
            <w:del w:id="194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23]</w:delText>
              </w:r>
            </w:del>
          </w:p>
        </w:tc>
        <w:tc>
          <w:tcPr>
            <w:tcW w:w="5670" w:type="dxa"/>
          </w:tcPr>
          <w:p w14:paraId="57808093" w14:textId="619B1DC3" w:rsidR="0094739D" w:rsidRPr="00FC5757" w:rsidDel="00821D71" w:rsidRDefault="00FC5757" w:rsidP="00CE01DA">
            <w:pPr>
              <w:spacing w:before="170" w:after="170"/>
              <w:rPr>
                <w:del w:id="1950" w:author="Author"/>
                <w:rFonts w:ascii="Arial" w:eastAsia="Times New Roman" w:hAnsi="Arial" w:cs="Arial"/>
                <w:noProof/>
                <w:szCs w:val="17"/>
                <w:lang w:val="fr-FR"/>
              </w:rPr>
            </w:pPr>
            <w:del w:id="1951" w:author="Author">
              <w:r w:rsidRPr="00FC5757" w:rsidDel="00821D71">
                <w:rPr>
                  <w:rFonts w:ascii="Arial" w:eastAsia="Times New Roman" w:hAnsi="Arial" w:cs="Arial"/>
                  <w:noProof/>
                  <w:szCs w:val="17"/>
                  <w:lang w:val="fr-FR"/>
                </w:rPr>
                <w:delText>Une API Web DEVRAIT rejeter les requêtes contenant des en</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têtes de type de contenu imprévus ou manquants en indiquant le code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état HTTP “</w:delText>
              </w:r>
              <w:r w:rsidRPr="00AE4D16" w:rsidDel="00821D71">
                <w:rPr>
                  <w:rFonts w:ascii="Courier New" w:eastAsia="Times New Roman" w:hAnsi="Courier New" w:cs="Courier New"/>
                  <w:noProof/>
                  <w:szCs w:val="17"/>
                  <w:lang w:val="fr-FR"/>
                </w:rPr>
                <w:delText>406 Not Acceptable</w:delText>
              </w:r>
              <w:r w:rsidRPr="00FC5757" w:rsidDel="00821D71">
                <w:rPr>
                  <w:rFonts w:ascii="Arial" w:eastAsia="Times New Roman" w:hAnsi="Arial" w:cs="Arial"/>
                  <w:noProof/>
                  <w:szCs w:val="17"/>
                  <w:lang w:val="fr-FR"/>
                </w:rPr>
                <w:delText>” ou “</w:delText>
              </w:r>
              <w:r w:rsidRPr="00AE4D16" w:rsidDel="00821D71">
                <w:rPr>
                  <w:rFonts w:ascii="Courier New" w:eastAsia="Times New Roman" w:hAnsi="Courier New" w:cs="Courier New"/>
                  <w:noProof/>
                  <w:szCs w:val="17"/>
                  <w:lang w:val="fr-FR"/>
                </w:rPr>
                <w:delText>415 Unsupported Media Type</w:delText>
              </w:r>
              <w:r w:rsidRPr="00FC5757" w:rsidDel="00821D71">
                <w:rPr>
                  <w:rFonts w:ascii="Arial" w:eastAsia="Times New Roman" w:hAnsi="Arial" w:cs="Arial"/>
                  <w:noProof/>
                  <w:szCs w:val="17"/>
                  <w:lang w:val="fr-FR"/>
                </w:rPr>
                <w:delText>”.</w:delText>
              </w:r>
            </w:del>
          </w:p>
        </w:tc>
        <w:tc>
          <w:tcPr>
            <w:tcW w:w="2515" w:type="dxa"/>
          </w:tcPr>
          <w:p w14:paraId="77D1667C" w14:textId="04CC572D" w:rsidR="0094739D" w:rsidRPr="00982192" w:rsidDel="00821D71" w:rsidRDefault="0094739D" w:rsidP="00CE01DA">
            <w:pPr>
              <w:spacing w:before="170" w:after="170"/>
              <w:rPr>
                <w:del w:id="1952" w:author="Author"/>
                <w:rFonts w:asciiTheme="minorBidi" w:hAnsiTheme="minorBidi" w:cstheme="minorBidi"/>
                <w:noProof/>
                <w:szCs w:val="17"/>
                <w:lang w:val="fr-FR"/>
              </w:rPr>
            </w:pPr>
            <w:del w:id="1953" w:author="Author">
              <w:r w:rsidRPr="00982192" w:rsidDel="00821D71">
                <w:rPr>
                  <w:rFonts w:asciiTheme="minorBidi" w:hAnsiTheme="minorBidi" w:cstheme="minorBidi"/>
                  <w:noProof/>
                  <w:szCs w:val="17"/>
                  <w:lang w:val="fr-FR"/>
                </w:rPr>
                <w:delText>AAJ, AAX</w:delText>
              </w:r>
            </w:del>
          </w:p>
        </w:tc>
      </w:tr>
      <w:tr w:rsidR="00FA111A" w:rsidRPr="00B67A3A" w:rsidDel="00821D71" w14:paraId="3A888CA0" w14:textId="5BBD6157" w:rsidTr="008216C8">
        <w:trPr>
          <w:del w:id="1954" w:author="Author"/>
        </w:trPr>
        <w:tc>
          <w:tcPr>
            <w:tcW w:w="1075" w:type="dxa"/>
          </w:tcPr>
          <w:p w14:paraId="3D4A6B56" w14:textId="73522DAB" w:rsidR="00FA111A" w:rsidRPr="000C3E67" w:rsidDel="00821D71" w:rsidRDefault="00FA111A" w:rsidP="00CE01DA">
            <w:pPr>
              <w:spacing w:before="170" w:after="170"/>
              <w:rPr>
                <w:del w:id="1955" w:author="Author"/>
                <w:rFonts w:asciiTheme="minorBidi" w:eastAsia="Times New Roman" w:hAnsiTheme="minorBidi" w:cstheme="minorBidi"/>
                <w:szCs w:val="17"/>
              </w:rPr>
            </w:pPr>
            <w:del w:id="1956" w:author="Author">
              <w:r w:rsidDel="00821D71">
                <w:rPr>
                  <w:rFonts w:asciiTheme="minorBidi" w:eastAsia="Times New Roman" w:hAnsiTheme="minorBidi" w:cstheme="minorBidi"/>
                  <w:szCs w:val="17"/>
                </w:rPr>
                <w:delText>[RSG-24]</w:delText>
              </w:r>
            </w:del>
          </w:p>
        </w:tc>
        <w:tc>
          <w:tcPr>
            <w:tcW w:w="5670" w:type="dxa"/>
          </w:tcPr>
          <w:p w14:paraId="6B0484B4" w14:textId="1081B9EC" w:rsidR="00FA111A" w:rsidRPr="00A21BF0" w:rsidDel="00821D71" w:rsidRDefault="00FA111A" w:rsidP="00CE01DA">
            <w:pPr>
              <w:spacing w:before="170" w:after="170"/>
              <w:rPr>
                <w:del w:id="1957" w:author="Author"/>
                <w:rFonts w:asciiTheme="minorBidi" w:hAnsiTheme="minorBidi" w:cstheme="minorBidi"/>
                <w:szCs w:val="17"/>
                <w:lang w:val="fr-FR"/>
              </w:rPr>
            </w:pPr>
            <w:del w:id="1958" w:author="Author">
              <w:r w:rsidRPr="00FA111A" w:rsidDel="00821D71">
                <w:rPr>
                  <w:rFonts w:asciiTheme="minorBidi" w:hAnsiTheme="minorBidi" w:cstheme="minorBidi"/>
                  <w:szCs w:val="17"/>
                  <w:lang w:val="fr-FR"/>
                </w:rPr>
                <w:delText>Les requêtes et les réponses (convention de nommage, format du message, structure des données et dictionnaire de données) DEVRAIENT se référer à la norme ST.96 de l’OMPI pour le format XML et à la norme</w:delText>
              </w:r>
              <w:r w:rsidR="00552257" w:rsidDel="00821D71">
                <w:rPr>
                  <w:rFonts w:asciiTheme="minorBidi" w:hAnsiTheme="minorBidi" w:cstheme="minorBidi"/>
                  <w:szCs w:val="17"/>
                  <w:lang w:val="fr-FR"/>
                </w:rPr>
                <w:delText> ST.</w:delText>
              </w:r>
              <w:r w:rsidRPr="00FA111A" w:rsidDel="00821D71">
                <w:rPr>
                  <w:rFonts w:asciiTheme="minorBidi" w:hAnsiTheme="minorBidi" w:cstheme="minorBidi"/>
                  <w:szCs w:val="17"/>
                  <w:lang w:val="fr-FR"/>
                </w:rPr>
                <w:delText>97 de l’OMPI pour le format JSON.</w:delText>
              </w:r>
              <w:r w:rsidDel="00821D71">
                <w:rPr>
                  <w:rFonts w:asciiTheme="minorBidi" w:hAnsiTheme="minorBidi" w:cstheme="minorBidi"/>
                  <w:szCs w:val="17"/>
                  <w:lang w:val="fr-FR"/>
                </w:rPr>
                <w:delText xml:space="preserve"> </w:delText>
              </w:r>
            </w:del>
          </w:p>
        </w:tc>
        <w:tc>
          <w:tcPr>
            <w:tcW w:w="2515" w:type="dxa"/>
          </w:tcPr>
          <w:p w14:paraId="2763CBA7" w14:textId="6257C214" w:rsidR="00FA111A" w:rsidRPr="000C3E67" w:rsidDel="00821D71" w:rsidRDefault="00FA111A" w:rsidP="00CE01DA">
            <w:pPr>
              <w:spacing w:before="170" w:after="170"/>
              <w:rPr>
                <w:del w:id="1959" w:author="Author"/>
                <w:rFonts w:asciiTheme="minorBidi" w:hAnsiTheme="minorBidi" w:cstheme="minorBidi"/>
                <w:szCs w:val="17"/>
              </w:rPr>
            </w:pPr>
            <w:del w:id="1960" w:author="Author">
              <w:r w:rsidDel="00821D71">
                <w:rPr>
                  <w:rFonts w:asciiTheme="minorBidi" w:hAnsiTheme="minorBidi" w:cstheme="minorBidi"/>
                  <w:szCs w:val="17"/>
                </w:rPr>
                <w:delText>AAX, AAJ</w:delText>
              </w:r>
            </w:del>
          </w:p>
        </w:tc>
      </w:tr>
      <w:tr w:rsidR="0094739D" w:rsidRPr="00982192" w:rsidDel="00821D71" w14:paraId="2FB6CEDB" w14:textId="351837C8" w:rsidTr="00B722EB">
        <w:trPr>
          <w:del w:id="1961" w:author="Author"/>
        </w:trPr>
        <w:tc>
          <w:tcPr>
            <w:tcW w:w="1075" w:type="dxa"/>
          </w:tcPr>
          <w:p w14:paraId="6887A0E6" w14:textId="1694DCDA" w:rsidR="0094739D" w:rsidRPr="00982192" w:rsidDel="00821D71" w:rsidRDefault="0094739D" w:rsidP="00CE01DA">
            <w:pPr>
              <w:spacing w:before="170" w:after="170"/>
              <w:rPr>
                <w:del w:id="1962" w:author="Author"/>
                <w:rFonts w:asciiTheme="minorBidi" w:hAnsiTheme="minorBidi" w:cstheme="minorBidi"/>
                <w:noProof/>
                <w:szCs w:val="17"/>
                <w:lang w:val="fr-FR"/>
              </w:rPr>
            </w:pPr>
            <w:del w:id="1963"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25]</w:delText>
              </w:r>
            </w:del>
          </w:p>
        </w:tc>
        <w:tc>
          <w:tcPr>
            <w:tcW w:w="5670" w:type="dxa"/>
          </w:tcPr>
          <w:p w14:paraId="36348001" w14:textId="115DB5F1" w:rsidR="0094739D" w:rsidRPr="00FC5757" w:rsidDel="00821D71" w:rsidRDefault="00FC5757" w:rsidP="00CE01DA">
            <w:pPr>
              <w:spacing w:before="170" w:after="170"/>
              <w:rPr>
                <w:del w:id="1964" w:author="Author"/>
                <w:rFonts w:ascii="Arial" w:eastAsia="Times New Roman" w:hAnsi="Arial" w:cs="Arial"/>
                <w:noProof/>
                <w:szCs w:val="17"/>
                <w:lang w:val="fr-FR"/>
              </w:rPr>
            </w:pPr>
            <w:del w:id="1965" w:author="Author">
              <w:r w:rsidRPr="00FC5757" w:rsidDel="00821D71">
                <w:rPr>
                  <w:rFonts w:ascii="Arial" w:eastAsia="Times New Roman" w:hAnsi="Arial" w:cs="Arial"/>
                  <w:noProof/>
                  <w:szCs w:val="17"/>
                  <w:lang w:val="fr-FR"/>
                </w:rPr>
                <w:delText>Les noms de propriété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 xml:space="preserve">objets </w:delText>
              </w:r>
              <w:r w:rsidRPr="00FC5757" w:rsidDel="00821D71">
                <w:rPr>
                  <w:rFonts w:ascii="Arial" w:hAnsi="Arial" w:cs="Arial"/>
                  <w:noProof/>
                  <w:lang w:val="fr-FR"/>
                </w:rPr>
                <w:delText xml:space="preserve">JSON DEVRAIENT être fournis en </w:delText>
              </w:r>
              <w:r w:rsidRPr="00FC5757" w:rsidDel="00821D71">
                <w:rPr>
                  <w:rFonts w:ascii="Arial" w:eastAsia="Times New Roman" w:hAnsi="Arial" w:cs="Arial"/>
                  <w:noProof/>
                  <w:szCs w:val="17"/>
                  <w:lang w:val="fr-FR"/>
                </w:rPr>
                <w:delText xml:space="preserve">caractères bas de casse de type </w:delText>
              </w:r>
              <w:r w:rsidR="00992C0C" w:rsidDel="00821D71">
                <w:rPr>
                  <w:rFonts w:ascii="Arial" w:eastAsia="Times New Roman" w:hAnsi="Arial" w:cs="Arial"/>
                  <w:noProof/>
                  <w:szCs w:val="17"/>
                  <w:lang w:val="fr-FR"/>
                </w:rPr>
                <w:delText>“</w:delText>
              </w:r>
              <w:r w:rsidR="00992C0C" w:rsidRPr="00FC5757" w:rsidDel="00821D71">
                <w:rPr>
                  <w:rFonts w:ascii="Arial" w:eastAsia="Times New Roman" w:hAnsi="Arial" w:cs="Arial"/>
                  <w:noProof/>
                  <w:szCs w:val="17"/>
                  <w:lang w:val="fr-FR"/>
                </w:rPr>
                <w:delText>c</w:delText>
              </w:r>
              <w:r w:rsidRPr="00FC5757" w:rsidDel="00821D71">
                <w:rPr>
                  <w:rFonts w:ascii="Arial" w:eastAsia="Times New Roman" w:hAnsi="Arial" w:cs="Arial"/>
                  <w:noProof/>
                  <w:szCs w:val="17"/>
                  <w:lang w:val="fr-FR"/>
                </w:rPr>
                <w:delText>amel”, par exemple applicantName</w:delText>
              </w:r>
              <w:r w:rsidR="005D6F8E" w:rsidDel="00821D71">
                <w:rPr>
                  <w:rFonts w:ascii="Arial" w:hAnsi="Arial" w:cs="Arial"/>
                  <w:noProof/>
                  <w:szCs w:val="17"/>
                  <w:lang w:val="fr-FR"/>
                </w:rPr>
                <w:delText>.</w:delText>
              </w:r>
            </w:del>
          </w:p>
        </w:tc>
        <w:tc>
          <w:tcPr>
            <w:tcW w:w="2515" w:type="dxa"/>
          </w:tcPr>
          <w:p w14:paraId="171F8826" w14:textId="18349A82" w:rsidR="0094739D" w:rsidRPr="00982192" w:rsidDel="00821D71" w:rsidRDefault="0094739D" w:rsidP="00CE01DA">
            <w:pPr>
              <w:spacing w:before="170" w:after="170"/>
              <w:rPr>
                <w:del w:id="1966" w:author="Author"/>
                <w:rFonts w:asciiTheme="minorBidi" w:hAnsiTheme="minorBidi" w:cstheme="minorBidi"/>
                <w:noProof/>
                <w:szCs w:val="17"/>
                <w:lang w:val="fr-FR"/>
              </w:rPr>
            </w:pPr>
            <w:del w:id="1967" w:author="Author">
              <w:r w:rsidRPr="00982192" w:rsidDel="00821D71">
                <w:rPr>
                  <w:rFonts w:asciiTheme="minorBidi" w:hAnsiTheme="minorBidi" w:cstheme="minorBidi"/>
                  <w:noProof/>
                  <w:szCs w:val="17"/>
                  <w:lang w:val="fr-FR"/>
                </w:rPr>
                <w:delText>AAJ</w:delText>
              </w:r>
            </w:del>
          </w:p>
        </w:tc>
      </w:tr>
      <w:tr w:rsidR="00FC5757" w:rsidRPr="00982192" w:rsidDel="00821D71" w14:paraId="395B893B" w14:textId="79342172" w:rsidTr="00B722EB">
        <w:trPr>
          <w:del w:id="1968" w:author="Author"/>
        </w:trPr>
        <w:tc>
          <w:tcPr>
            <w:tcW w:w="1075" w:type="dxa"/>
          </w:tcPr>
          <w:p w14:paraId="132A721E" w14:textId="78356B3E" w:rsidR="00FC5757" w:rsidRPr="00982192" w:rsidDel="00821D71" w:rsidRDefault="00FC5757" w:rsidP="00CE01DA">
            <w:pPr>
              <w:spacing w:before="170" w:after="170"/>
              <w:rPr>
                <w:del w:id="1969" w:author="Author"/>
                <w:rFonts w:asciiTheme="minorBidi" w:hAnsiTheme="minorBidi" w:cstheme="minorBidi"/>
                <w:noProof/>
                <w:szCs w:val="17"/>
                <w:lang w:val="fr-FR"/>
              </w:rPr>
            </w:pPr>
            <w:del w:id="197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27]</w:delText>
              </w:r>
            </w:del>
          </w:p>
        </w:tc>
        <w:tc>
          <w:tcPr>
            <w:tcW w:w="5670" w:type="dxa"/>
          </w:tcPr>
          <w:p w14:paraId="5E68921C" w14:textId="6AB1583C" w:rsidR="00FC5757" w:rsidRPr="00982192" w:rsidDel="00821D71" w:rsidRDefault="00FC5757" w:rsidP="00CE01DA">
            <w:pPr>
              <w:spacing w:before="170" w:after="170"/>
              <w:rPr>
                <w:del w:id="1971" w:author="Author"/>
                <w:rFonts w:asciiTheme="minorBidi" w:eastAsia="Times New Roman" w:hAnsiTheme="minorBidi" w:cstheme="minorBidi"/>
                <w:noProof/>
                <w:szCs w:val="17"/>
                <w:lang w:val="fr-FR"/>
              </w:rPr>
            </w:pPr>
            <w:del w:id="1972" w:author="Author">
              <w:r w:rsidRPr="00934B48" w:rsidDel="00821D71">
                <w:rPr>
                  <w:rFonts w:ascii="Arial" w:eastAsia="Times New Roman" w:hAnsi="Arial" w:cs="Arial"/>
                  <w:noProof/>
                  <w:szCs w:val="17"/>
                  <w:lang w:val="fr-FR"/>
                </w:rPr>
                <w:delText xml:space="preserve">Une API </w:delText>
              </w:r>
              <w:r w:rsidRPr="00934B48" w:rsidDel="00821D71">
                <w:rPr>
                  <w:rFonts w:ascii="Arial" w:hAnsi="Arial" w:cs="Arial"/>
                  <w:noProof/>
                  <w:lang w:val="fr-FR"/>
                </w:rPr>
                <w:delText>Web DOIT prendre en charge au moins</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XML</w:delText>
              </w:r>
              <w:r w:rsidRPr="00934B48" w:rsidDel="00821D71">
                <w:rPr>
                  <w:rFonts w:ascii="Arial" w:hAnsi="Arial" w:cs="Arial"/>
                  <w:noProof/>
                  <w:lang w:val="fr-FR"/>
                </w:rPr>
                <w:delText xml:space="preserve"> ou</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JSO</w:delText>
              </w:r>
              <w:r w:rsidRPr="00934B48" w:rsidDel="00821D71">
                <w:rPr>
                  <w:rFonts w:ascii="Arial" w:hAnsi="Arial" w:cs="Arial"/>
                  <w:noProof/>
                  <w:lang w:val="fr-FR"/>
                </w:rPr>
                <w:delText>N</w:delText>
              </w:r>
              <w:r w:rsidRPr="00934B48" w:rsidDel="00821D71">
                <w:rPr>
                  <w:rFonts w:ascii="Arial" w:hAnsi="Arial" w:cs="Arial"/>
                  <w:noProof/>
                  <w:szCs w:val="17"/>
                  <w:lang w:val="fr-FR"/>
                </w:rPr>
                <w:delText>.</w:delText>
              </w:r>
            </w:del>
          </w:p>
        </w:tc>
        <w:tc>
          <w:tcPr>
            <w:tcW w:w="2515" w:type="dxa"/>
          </w:tcPr>
          <w:p w14:paraId="6CBA1243" w14:textId="0FA99E8C" w:rsidR="00FC5757" w:rsidRPr="00982192" w:rsidDel="00821D71" w:rsidRDefault="00FC5757" w:rsidP="00CE01DA">
            <w:pPr>
              <w:spacing w:before="170" w:after="170"/>
              <w:rPr>
                <w:del w:id="1973" w:author="Author"/>
                <w:rFonts w:asciiTheme="minorBidi" w:hAnsiTheme="minorBidi" w:cstheme="minorBidi"/>
                <w:noProof/>
                <w:szCs w:val="17"/>
                <w:lang w:val="fr-FR"/>
              </w:rPr>
            </w:pPr>
            <w:del w:id="1974" w:author="Author">
              <w:r w:rsidRPr="00982192" w:rsidDel="00821D71">
                <w:rPr>
                  <w:rFonts w:asciiTheme="minorBidi" w:hAnsiTheme="minorBidi" w:cstheme="minorBidi"/>
                  <w:noProof/>
                  <w:szCs w:val="17"/>
                  <w:lang w:val="fr-FR"/>
                </w:rPr>
                <w:delText>AAJ, AAX, AX, AJ</w:delText>
              </w:r>
            </w:del>
          </w:p>
        </w:tc>
      </w:tr>
      <w:tr w:rsidR="00FC5757" w:rsidRPr="00982192" w:rsidDel="00821D71" w14:paraId="42DD7889" w14:textId="25DE2926" w:rsidTr="00B722EB">
        <w:trPr>
          <w:del w:id="1975" w:author="Author"/>
        </w:trPr>
        <w:tc>
          <w:tcPr>
            <w:tcW w:w="1075" w:type="dxa"/>
          </w:tcPr>
          <w:p w14:paraId="07AC5DB3" w14:textId="44012660" w:rsidR="00FC5757" w:rsidRPr="00982192" w:rsidDel="00821D71" w:rsidRDefault="00FC5757" w:rsidP="00CE01DA">
            <w:pPr>
              <w:spacing w:before="170" w:after="170"/>
              <w:rPr>
                <w:del w:id="1976" w:author="Author"/>
                <w:rFonts w:asciiTheme="minorBidi" w:hAnsiTheme="minorBidi" w:cstheme="minorBidi"/>
                <w:noProof/>
                <w:szCs w:val="17"/>
                <w:lang w:val="fr-FR"/>
              </w:rPr>
            </w:pPr>
            <w:del w:id="197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28]</w:delText>
              </w:r>
            </w:del>
          </w:p>
        </w:tc>
        <w:tc>
          <w:tcPr>
            <w:tcW w:w="5670" w:type="dxa"/>
          </w:tcPr>
          <w:p w14:paraId="7A935784" w14:textId="181E418D" w:rsidR="00FC5757" w:rsidRPr="00982192" w:rsidDel="00821D71" w:rsidRDefault="00FC5757" w:rsidP="00CE01DA">
            <w:pPr>
              <w:pStyle w:val="NormalWeb"/>
              <w:spacing w:before="170" w:beforeAutospacing="0" w:after="170" w:afterAutospacing="0"/>
              <w:rPr>
                <w:del w:id="1978" w:author="Author"/>
                <w:rFonts w:asciiTheme="minorBidi" w:eastAsia="Times New Roman" w:hAnsiTheme="minorBidi" w:cstheme="minorBidi"/>
                <w:noProof/>
                <w:szCs w:val="17"/>
                <w:lang w:val="fr-FR"/>
              </w:rPr>
            </w:pPr>
            <w:del w:id="1979" w:author="Author">
              <w:r w:rsidRPr="00934B48" w:rsidDel="00821D71">
                <w:rPr>
                  <w:rFonts w:ascii="Arial" w:eastAsia="Times New Roman" w:hAnsi="Arial" w:cs="Arial"/>
                  <w:noProof/>
                  <w:szCs w:val="17"/>
                  <w:lang w:val="fr-FR"/>
                </w:rPr>
                <w:delText xml:space="preserve">Les méthodes HTTP DOIVENT se limiter aux méthodes HTTP </w:delText>
              </w:r>
              <w:r w:rsidR="00EA0142" w:rsidDel="00821D71">
                <w:rPr>
                  <w:rFonts w:ascii="Arial" w:eastAsia="Times New Roman" w:hAnsi="Arial" w:cs="Arial"/>
                  <w:noProof/>
                  <w:szCs w:val="17"/>
                  <w:lang w:val="fr-FR"/>
                </w:rPr>
                <w:delText>normalisées</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POST</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GET</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PUT</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DELETE</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OPTIONS</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PATCH</w:delText>
              </w:r>
              <w:r w:rsidRPr="00934B48" w:rsidDel="00821D71">
                <w:rPr>
                  <w:rFonts w:ascii="Arial" w:eastAsia="Times New Roman" w:hAnsi="Arial" w:cs="Arial"/>
                  <w:noProof/>
                  <w:szCs w:val="17"/>
                  <w:lang w:val="fr-FR"/>
                </w:rPr>
                <w:delText xml:space="preserve">, </w:delText>
              </w:r>
              <w:r w:rsidRPr="00AE4D16" w:rsidDel="00821D71">
                <w:rPr>
                  <w:rFonts w:ascii="Courier New" w:eastAsia="Times New Roman" w:hAnsi="Courier New" w:cs="Courier New"/>
                  <w:noProof/>
                  <w:szCs w:val="17"/>
                  <w:lang w:val="fr-FR"/>
                </w:rPr>
                <w:delText>TRACE</w:delText>
              </w:r>
              <w:r w:rsidRPr="00934B48" w:rsidDel="00821D71">
                <w:rPr>
                  <w:rFonts w:ascii="Arial" w:eastAsia="Times New Roman" w:hAnsi="Arial" w:cs="Arial"/>
                  <w:noProof/>
                  <w:szCs w:val="17"/>
                  <w:lang w:val="fr-FR"/>
                </w:rPr>
                <w:delText xml:space="preserve"> et </w:delText>
              </w:r>
              <w:r w:rsidRPr="00AE4D16" w:rsidDel="00821D71">
                <w:rPr>
                  <w:rFonts w:ascii="Courier New" w:eastAsia="Times New Roman" w:hAnsi="Courier New" w:cs="Courier New"/>
                  <w:noProof/>
                  <w:szCs w:val="17"/>
                  <w:lang w:val="fr-FR"/>
                </w:rPr>
                <w:delText>HEAD</w:delText>
              </w:r>
              <w:r w:rsidRPr="00934B48" w:rsidDel="00821D71">
                <w:rPr>
                  <w:rFonts w:ascii="Arial" w:eastAsia="Times New Roman" w:hAnsi="Arial" w:cs="Arial"/>
                  <w:noProof/>
                  <w:szCs w:val="17"/>
                  <w:lang w:val="fr-FR"/>
                </w:rPr>
                <w:delText>, spécifiées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7231 et 5789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del>
          </w:p>
        </w:tc>
        <w:tc>
          <w:tcPr>
            <w:tcW w:w="2515" w:type="dxa"/>
          </w:tcPr>
          <w:p w14:paraId="01916BB4" w14:textId="3FA7DD36" w:rsidR="00FC5757" w:rsidRPr="00982192" w:rsidDel="00821D71" w:rsidRDefault="00FC5757" w:rsidP="00CE01DA">
            <w:pPr>
              <w:spacing w:before="170" w:after="170"/>
              <w:rPr>
                <w:del w:id="1980" w:author="Author"/>
                <w:rFonts w:asciiTheme="minorBidi" w:hAnsiTheme="minorBidi" w:cstheme="minorBidi"/>
                <w:noProof/>
                <w:szCs w:val="17"/>
                <w:lang w:val="fr-FR"/>
              </w:rPr>
            </w:pPr>
            <w:del w:id="1981" w:author="Author">
              <w:r w:rsidRPr="00982192" w:rsidDel="00821D71">
                <w:rPr>
                  <w:rFonts w:asciiTheme="minorBidi" w:hAnsiTheme="minorBidi" w:cstheme="minorBidi"/>
                  <w:noProof/>
                  <w:szCs w:val="17"/>
                  <w:lang w:val="fr-FR"/>
                </w:rPr>
                <w:delText>AAJ, AAX, AX, AJ</w:delText>
              </w:r>
            </w:del>
          </w:p>
        </w:tc>
      </w:tr>
      <w:tr w:rsidR="0094739D" w:rsidRPr="00982192" w:rsidDel="00821D71" w14:paraId="207BC406" w14:textId="7265BBDA" w:rsidTr="00B722EB">
        <w:trPr>
          <w:del w:id="1982" w:author="Author"/>
        </w:trPr>
        <w:tc>
          <w:tcPr>
            <w:tcW w:w="1075" w:type="dxa"/>
          </w:tcPr>
          <w:p w14:paraId="03DEEC65" w14:textId="7A44C4FA" w:rsidR="0094739D" w:rsidRPr="00982192" w:rsidDel="00821D71" w:rsidRDefault="0094739D" w:rsidP="00CE01DA">
            <w:pPr>
              <w:spacing w:before="170" w:after="170"/>
              <w:rPr>
                <w:del w:id="1983" w:author="Author"/>
                <w:rFonts w:asciiTheme="minorBidi" w:eastAsia="Times New Roman" w:hAnsiTheme="minorBidi" w:cstheme="minorBidi"/>
                <w:noProof/>
                <w:szCs w:val="17"/>
                <w:lang w:val="fr-FR"/>
              </w:rPr>
            </w:pPr>
            <w:del w:id="198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29]</w:delText>
              </w:r>
            </w:del>
          </w:p>
        </w:tc>
        <w:tc>
          <w:tcPr>
            <w:tcW w:w="5670" w:type="dxa"/>
          </w:tcPr>
          <w:p w14:paraId="1A1F8B0D" w14:textId="3296AE8F" w:rsidR="0094739D" w:rsidRPr="00FC5757" w:rsidDel="00821D71" w:rsidRDefault="00FC5757" w:rsidP="00CE01DA">
            <w:pPr>
              <w:pStyle w:val="NormalWeb"/>
              <w:spacing w:before="170" w:beforeAutospacing="0" w:after="170" w:afterAutospacing="0"/>
              <w:rPr>
                <w:del w:id="1985" w:author="Author"/>
                <w:rFonts w:ascii="Arial" w:eastAsia="Times New Roman" w:hAnsi="Arial" w:cs="Arial"/>
                <w:noProof/>
                <w:szCs w:val="17"/>
                <w:lang w:val="fr-FR"/>
              </w:rPr>
            </w:pPr>
            <w:del w:id="1986" w:author="Author">
              <w:r w:rsidRPr="00FC5757" w:rsidDel="00821D71">
                <w:rPr>
                  <w:rFonts w:ascii="Arial" w:eastAsia="Times New Roman" w:hAnsi="Arial" w:cs="Arial"/>
                  <w:noProof/>
                  <w:szCs w:val="17"/>
                  <w:lang w:val="fr-FR"/>
                </w:rPr>
                <w:delText>Les méthodes HTTP PEUVENT se confo</w:delText>
              </w:r>
              <w:r w:rsidR="00821443" w:rsidDel="00821D71">
                <w:rPr>
                  <w:rFonts w:ascii="Arial" w:eastAsia="Times New Roman" w:hAnsi="Arial" w:cs="Arial"/>
                  <w:noProof/>
                  <w:szCs w:val="17"/>
                  <w:lang w:val="fr-FR"/>
                </w:rPr>
                <w:delText>r</w:delText>
              </w:r>
              <w:r w:rsidRPr="00FC5757" w:rsidDel="00821D71">
                <w:rPr>
                  <w:rFonts w:ascii="Arial" w:eastAsia="Times New Roman" w:hAnsi="Arial" w:cs="Arial"/>
                  <w:noProof/>
                  <w:szCs w:val="17"/>
                  <w:lang w:val="fr-FR"/>
                </w:rPr>
                <w:delText>mer au principe de sélection, selon lequel seule la fonctionnalité exigée par le scénario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usage cible doit être implémentée.</w:delText>
              </w:r>
            </w:del>
          </w:p>
        </w:tc>
        <w:tc>
          <w:tcPr>
            <w:tcW w:w="2515" w:type="dxa"/>
          </w:tcPr>
          <w:p w14:paraId="47263994" w14:textId="52B4852C" w:rsidR="0094739D" w:rsidRPr="00982192" w:rsidDel="00821D71" w:rsidRDefault="0094739D" w:rsidP="00CE01DA">
            <w:pPr>
              <w:spacing w:before="170" w:after="170"/>
              <w:rPr>
                <w:del w:id="1987" w:author="Author"/>
                <w:rFonts w:asciiTheme="minorBidi" w:hAnsiTheme="minorBidi" w:cstheme="minorBidi"/>
                <w:noProof/>
                <w:szCs w:val="17"/>
                <w:lang w:val="fr-FR"/>
              </w:rPr>
            </w:pPr>
            <w:del w:id="1988" w:author="Author">
              <w:r w:rsidRPr="00982192" w:rsidDel="00821D71">
                <w:rPr>
                  <w:rFonts w:asciiTheme="minorBidi" w:hAnsiTheme="minorBidi" w:cstheme="minorBidi"/>
                  <w:noProof/>
                  <w:szCs w:val="17"/>
                  <w:lang w:val="fr-FR"/>
                </w:rPr>
                <w:delText>AAJ, AAX</w:delText>
              </w:r>
            </w:del>
          </w:p>
        </w:tc>
      </w:tr>
      <w:tr w:rsidR="0094739D" w:rsidRPr="00982192" w:rsidDel="00821D71" w14:paraId="792F43C0" w14:textId="5AD4AEDE" w:rsidTr="00B722EB">
        <w:trPr>
          <w:del w:id="1989" w:author="Author"/>
        </w:trPr>
        <w:tc>
          <w:tcPr>
            <w:tcW w:w="1075" w:type="dxa"/>
          </w:tcPr>
          <w:p w14:paraId="50DB040C" w14:textId="08836E8A" w:rsidR="0094739D" w:rsidRPr="00982192" w:rsidDel="00821D71" w:rsidRDefault="0094739D" w:rsidP="00CE01DA">
            <w:pPr>
              <w:spacing w:before="170" w:after="170"/>
              <w:rPr>
                <w:del w:id="1990" w:author="Author"/>
                <w:rFonts w:asciiTheme="minorBidi" w:eastAsia="Times New Roman" w:hAnsiTheme="minorBidi" w:cstheme="minorBidi"/>
                <w:noProof/>
                <w:szCs w:val="17"/>
                <w:lang w:val="fr-FR"/>
              </w:rPr>
            </w:pPr>
            <w:del w:id="199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30]</w:delText>
              </w:r>
            </w:del>
          </w:p>
        </w:tc>
        <w:tc>
          <w:tcPr>
            <w:tcW w:w="5670" w:type="dxa"/>
          </w:tcPr>
          <w:p w14:paraId="7D37164C" w14:textId="7421D577" w:rsidR="0094739D" w:rsidRPr="00A166A1" w:rsidDel="00821D71" w:rsidRDefault="00A166A1" w:rsidP="00CE01DA">
            <w:pPr>
              <w:pStyle w:val="NormalWeb"/>
              <w:spacing w:before="170" w:beforeAutospacing="0" w:after="170" w:afterAutospacing="0"/>
              <w:rPr>
                <w:del w:id="1992" w:author="Author"/>
                <w:rFonts w:ascii="Arial" w:eastAsia="Times New Roman" w:hAnsi="Arial" w:cs="Arial"/>
                <w:noProof/>
                <w:szCs w:val="17"/>
                <w:lang w:val="fr-FR"/>
              </w:rPr>
            </w:pPr>
            <w:del w:id="1993" w:author="Author">
              <w:r w:rsidRPr="00A166A1" w:rsidDel="00821D71">
                <w:rPr>
                  <w:rFonts w:ascii="Arial" w:eastAsia="Times New Roman" w:hAnsi="Arial" w:cs="Arial"/>
                  <w:noProof/>
                  <w:szCs w:val="17"/>
                  <w:lang w:val="fr-FR"/>
                </w:rPr>
                <w:delText xml:space="preserve">Certains mandataires ne prennent en charge que les méthodes </w:delText>
              </w:r>
              <w:r w:rsidRPr="00AE4D16" w:rsidDel="00821D71">
                <w:rPr>
                  <w:rFonts w:ascii="Courier New" w:eastAsia="Times New Roman" w:hAnsi="Courier New" w:cs="Courier New"/>
                  <w:noProof/>
                  <w:szCs w:val="17"/>
                  <w:lang w:val="fr-FR"/>
                </w:rPr>
                <w:delText>POST</w:delText>
              </w:r>
              <w:r w:rsidRPr="00A166A1" w:rsidDel="00821D71">
                <w:rPr>
                  <w:rFonts w:ascii="Arial" w:eastAsia="Times New Roman" w:hAnsi="Arial" w:cs="Arial"/>
                  <w:noProof/>
                  <w:szCs w:val="17"/>
                  <w:lang w:val="fr-FR"/>
                </w:rPr>
                <w:delText xml:space="preserve"> et </w:delText>
              </w:r>
              <w:r w:rsidR="00334310" w:rsidRPr="00AE4D16"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A166A1" w:rsidDel="00821D71">
                <w:rPr>
                  <w:rFonts w:ascii="Arial" w:eastAsia="Times New Roman" w:hAnsi="Arial" w:cs="Arial"/>
                  <w:noProof/>
                  <w:szCs w:val="17"/>
                  <w:lang w:val="fr-FR"/>
                </w:rPr>
                <w:delText>Po</w:delText>
              </w:r>
              <w:r w:rsidRPr="00A166A1" w:rsidDel="00821D71">
                <w:rPr>
                  <w:rFonts w:ascii="Arial" w:eastAsia="Times New Roman" w:hAnsi="Arial" w:cs="Arial"/>
                  <w:noProof/>
                  <w:szCs w:val="17"/>
                  <w:lang w:val="fr-FR"/>
                </w:rPr>
                <w:delText xml:space="preserve">ur surmonter ces limitations, une API Web PEUT utiliser une méthode </w:delText>
              </w:r>
              <w:r w:rsidRPr="00AE4D16" w:rsidDel="00821D71">
                <w:rPr>
                  <w:rFonts w:ascii="Courier New" w:eastAsia="Times New Roman" w:hAnsi="Courier New" w:cs="Courier New"/>
                  <w:noProof/>
                  <w:szCs w:val="17"/>
                  <w:lang w:val="fr-FR"/>
                </w:rPr>
                <w:delText>POST</w:delText>
              </w:r>
              <w:r w:rsidRPr="00A166A1" w:rsidDel="00821D71">
                <w:rPr>
                  <w:rFonts w:ascii="Arial" w:eastAsia="Times New Roman" w:hAnsi="Arial" w:cs="Arial"/>
                  <w:noProof/>
                  <w:szCs w:val="17"/>
                  <w:lang w:val="fr-FR"/>
                </w:rPr>
                <w:delText xml:space="preserve"> en ajoutant un en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tête HTTP personnalisé qui “tunnellise” la véritable méthode HTTP.</w:delText>
              </w:r>
              <w:r w:rsidR="002D56D3" w:rsidDel="00821D71">
                <w:rPr>
                  <w:rFonts w:ascii="Arial" w:eastAsia="Times New Roman" w:hAnsi="Arial" w:cs="Arial"/>
                  <w:noProof/>
                  <w:szCs w:val="17"/>
                  <w:lang w:val="fr-FR"/>
                </w:rPr>
                <w:delText xml:space="preserve">  </w:delText>
              </w:r>
              <w:r w:rsidRPr="00A166A1"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 xml:space="preserve">tête HTTP personnalisé </w:delText>
              </w:r>
              <w:r w:rsidRPr="00AE4D16" w:rsidDel="00821D71">
                <w:rPr>
                  <w:rFonts w:ascii="Courier New" w:eastAsia="Times New Roman" w:hAnsi="Courier New" w:cs="Courier New"/>
                  <w:noProof/>
                  <w:szCs w:val="17"/>
                  <w:lang w:val="fr-FR"/>
                </w:rPr>
                <w:delText>X</w:delText>
              </w:r>
              <w:r w:rsidR="00BB0A23" w:rsidDel="00821D71">
                <w:rPr>
                  <w:rFonts w:ascii="Courier New" w:eastAsia="Times New Roman" w:hAnsi="Courier New" w:cs="Courier New"/>
                  <w:noProof/>
                  <w:szCs w:val="17"/>
                  <w:lang w:val="fr-FR"/>
                </w:rPr>
                <w:delText>-</w:delText>
              </w:r>
              <w:r w:rsidRPr="00AE4D16" w:rsidDel="00821D71">
                <w:rPr>
                  <w:rFonts w:ascii="Courier New" w:eastAsia="Times New Roman" w:hAnsi="Courier New" w:cs="Courier New"/>
                  <w:noProof/>
                  <w:szCs w:val="17"/>
                  <w:lang w:val="fr-FR"/>
                </w:rPr>
                <w:delText>HTTP</w:delText>
              </w:r>
              <w:r w:rsidR="00BB0A23" w:rsidDel="00821D71">
                <w:rPr>
                  <w:rFonts w:ascii="Courier New" w:eastAsia="Times New Roman" w:hAnsi="Courier New" w:cs="Courier New"/>
                  <w:noProof/>
                  <w:szCs w:val="17"/>
                  <w:lang w:val="fr-FR"/>
                </w:rPr>
                <w:delText>-</w:delText>
              </w:r>
              <w:r w:rsidRPr="00AE4D16" w:rsidDel="00821D71">
                <w:rPr>
                  <w:rFonts w:ascii="Courier New" w:eastAsia="Times New Roman" w:hAnsi="Courier New" w:cs="Courier New"/>
                  <w:noProof/>
                  <w:szCs w:val="17"/>
                  <w:lang w:val="fr-FR"/>
                </w:rPr>
                <w:delText>Method</w:delText>
              </w:r>
              <w:r w:rsidRPr="00A166A1" w:rsidDel="00821D71">
                <w:rPr>
                  <w:rFonts w:ascii="Arial" w:eastAsia="Times New Roman" w:hAnsi="Arial" w:cs="Arial"/>
                  <w:noProof/>
                  <w:szCs w:val="17"/>
                  <w:lang w:val="fr-FR"/>
                </w:rPr>
                <w:delText xml:space="preserve"> DEVRAIT être utilisé</w:delText>
              </w:r>
              <w:r w:rsidR="0094739D" w:rsidRPr="00A166A1" w:rsidDel="00821D71">
                <w:rPr>
                  <w:rFonts w:ascii="Arial" w:eastAsia="Times New Roman" w:hAnsi="Arial" w:cs="Arial"/>
                  <w:noProof/>
                  <w:szCs w:val="17"/>
                  <w:lang w:val="fr-FR"/>
                </w:rPr>
                <w:delText>.</w:delText>
              </w:r>
            </w:del>
          </w:p>
        </w:tc>
        <w:tc>
          <w:tcPr>
            <w:tcW w:w="2515" w:type="dxa"/>
          </w:tcPr>
          <w:p w14:paraId="455F6EED" w14:textId="19DD5363" w:rsidR="0094739D" w:rsidRPr="00982192" w:rsidDel="00821D71" w:rsidRDefault="0094739D" w:rsidP="00CE01DA">
            <w:pPr>
              <w:spacing w:before="170" w:after="170"/>
              <w:rPr>
                <w:del w:id="1994" w:author="Author"/>
                <w:rFonts w:asciiTheme="minorBidi" w:hAnsiTheme="minorBidi" w:cstheme="minorBidi"/>
                <w:noProof/>
                <w:szCs w:val="17"/>
                <w:lang w:val="fr-FR"/>
              </w:rPr>
            </w:pPr>
            <w:del w:id="1995" w:author="Author">
              <w:r w:rsidRPr="00982192" w:rsidDel="00821D71">
                <w:rPr>
                  <w:rFonts w:asciiTheme="minorBidi" w:hAnsiTheme="minorBidi" w:cstheme="minorBidi"/>
                  <w:noProof/>
                  <w:szCs w:val="17"/>
                  <w:lang w:val="fr-FR"/>
                </w:rPr>
                <w:delText>AAJ, AAX</w:delText>
              </w:r>
            </w:del>
          </w:p>
        </w:tc>
      </w:tr>
      <w:tr w:rsidR="0094739D" w:rsidRPr="00982192" w:rsidDel="00821D71" w14:paraId="73F92233" w14:textId="682660A2" w:rsidTr="00B722EB">
        <w:trPr>
          <w:del w:id="1996" w:author="Author"/>
        </w:trPr>
        <w:tc>
          <w:tcPr>
            <w:tcW w:w="1075" w:type="dxa"/>
          </w:tcPr>
          <w:p w14:paraId="67A0DA8F" w14:textId="2E642747" w:rsidR="0094739D" w:rsidRPr="00982192" w:rsidDel="00821D71" w:rsidRDefault="0094739D" w:rsidP="00CE01DA">
            <w:pPr>
              <w:spacing w:before="170" w:after="170"/>
              <w:rPr>
                <w:del w:id="1997" w:author="Author"/>
                <w:rFonts w:asciiTheme="minorBidi" w:hAnsiTheme="minorBidi" w:cstheme="minorBidi"/>
                <w:noProof/>
                <w:szCs w:val="17"/>
                <w:lang w:val="fr-FR"/>
              </w:rPr>
            </w:pPr>
            <w:del w:id="199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31]</w:delText>
              </w:r>
            </w:del>
          </w:p>
        </w:tc>
        <w:tc>
          <w:tcPr>
            <w:tcW w:w="5670" w:type="dxa"/>
          </w:tcPr>
          <w:p w14:paraId="20ED8A6D" w14:textId="46A673C6" w:rsidR="0094739D" w:rsidRPr="00A166A1" w:rsidDel="00821D71" w:rsidRDefault="00A166A1" w:rsidP="00CE01DA">
            <w:pPr>
              <w:spacing w:before="170" w:after="170"/>
              <w:rPr>
                <w:del w:id="1999" w:author="Author"/>
                <w:rFonts w:ascii="Arial" w:hAnsi="Arial" w:cs="Arial"/>
                <w:noProof/>
                <w:szCs w:val="17"/>
                <w:lang w:val="fr-FR"/>
              </w:rPr>
            </w:pPr>
            <w:del w:id="2000" w:author="Author">
              <w:r w:rsidRPr="00A166A1" w:rsidDel="00821D71">
                <w:rPr>
                  <w:rFonts w:ascii="Arial" w:eastAsia="Times New Roman" w:hAnsi="Arial" w:cs="Arial"/>
                  <w:noProof/>
                  <w:szCs w:val="17"/>
                  <w:lang w:val="fr-FR"/>
                </w:rPr>
                <w:delText>Si une méthode HTTP 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est pas prise en charge, le code d</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état HTTP “</w:delText>
              </w:r>
              <w:r w:rsidRPr="00AE4D16" w:rsidDel="00821D71">
                <w:rPr>
                  <w:rFonts w:ascii="Courier New" w:eastAsia="Times New Roman" w:hAnsi="Courier New" w:cs="Courier New"/>
                  <w:noProof/>
                  <w:szCs w:val="17"/>
                  <w:lang w:val="fr-FR"/>
                </w:rPr>
                <w:delText>405 Method Not Allowed</w:delText>
              </w:r>
              <w:r w:rsidRPr="00A166A1" w:rsidDel="00821D71">
                <w:rPr>
                  <w:rFonts w:ascii="Arial" w:eastAsia="Times New Roman" w:hAnsi="Arial" w:cs="Arial"/>
                  <w:noProof/>
                  <w:szCs w:val="17"/>
                  <w:lang w:val="fr-FR"/>
                </w:rPr>
                <w:delText>” DEVRAIT être renvoyé.</w:delText>
              </w:r>
            </w:del>
          </w:p>
        </w:tc>
        <w:tc>
          <w:tcPr>
            <w:tcW w:w="2515" w:type="dxa"/>
          </w:tcPr>
          <w:p w14:paraId="53E42F58" w14:textId="718A77E4" w:rsidR="0094739D" w:rsidRPr="00982192" w:rsidDel="00821D71" w:rsidRDefault="0094739D" w:rsidP="00CE01DA">
            <w:pPr>
              <w:spacing w:before="170" w:after="170"/>
              <w:rPr>
                <w:del w:id="2001" w:author="Author"/>
                <w:rFonts w:asciiTheme="minorBidi" w:hAnsiTheme="minorBidi" w:cstheme="minorBidi"/>
                <w:noProof/>
                <w:szCs w:val="17"/>
                <w:lang w:val="fr-FR"/>
              </w:rPr>
            </w:pPr>
            <w:del w:id="2002" w:author="Author">
              <w:r w:rsidRPr="00982192" w:rsidDel="00821D71">
                <w:rPr>
                  <w:rFonts w:asciiTheme="minorBidi" w:hAnsiTheme="minorBidi" w:cstheme="minorBidi"/>
                  <w:noProof/>
                  <w:szCs w:val="17"/>
                  <w:lang w:val="fr-FR"/>
                </w:rPr>
                <w:delText>AAJ, AAX</w:delText>
              </w:r>
            </w:del>
          </w:p>
        </w:tc>
      </w:tr>
      <w:tr w:rsidR="0094739D" w:rsidRPr="00982192" w:rsidDel="00821D71" w14:paraId="2C75830B" w14:textId="4BF00EBC" w:rsidTr="00B722EB">
        <w:trPr>
          <w:del w:id="2003" w:author="Author"/>
        </w:trPr>
        <w:tc>
          <w:tcPr>
            <w:tcW w:w="1075" w:type="dxa"/>
          </w:tcPr>
          <w:p w14:paraId="37A1F98F" w14:textId="45CA90DD" w:rsidR="0094739D" w:rsidRPr="00982192" w:rsidDel="00821D71" w:rsidRDefault="0094739D" w:rsidP="00CE01DA">
            <w:pPr>
              <w:spacing w:before="170" w:after="170"/>
              <w:rPr>
                <w:del w:id="2004" w:author="Author"/>
                <w:rFonts w:asciiTheme="minorBidi" w:hAnsiTheme="minorBidi" w:cstheme="minorBidi"/>
                <w:noProof/>
                <w:szCs w:val="17"/>
                <w:lang w:val="fr-FR"/>
              </w:rPr>
            </w:pPr>
            <w:del w:id="200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32]</w:delText>
              </w:r>
            </w:del>
          </w:p>
        </w:tc>
        <w:tc>
          <w:tcPr>
            <w:tcW w:w="5670" w:type="dxa"/>
          </w:tcPr>
          <w:p w14:paraId="5BEFC6AD" w14:textId="386BFCA0" w:rsidR="0094739D" w:rsidRPr="00F65C61" w:rsidDel="00821D71" w:rsidRDefault="00F65C61" w:rsidP="00CE01DA">
            <w:pPr>
              <w:spacing w:before="170" w:after="170"/>
              <w:rPr>
                <w:del w:id="2006" w:author="Author"/>
                <w:rFonts w:ascii="Arial" w:eastAsia="Times New Roman" w:hAnsi="Arial" w:cs="Arial"/>
                <w:noProof/>
                <w:szCs w:val="17"/>
                <w:lang w:val="fr-FR"/>
              </w:rPr>
            </w:pPr>
            <w:del w:id="2007" w:author="Author">
              <w:r w:rsidRPr="00F65C61" w:rsidDel="00821D71">
                <w:rPr>
                  <w:rFonts w:ascii="Arial" w:eastAsia="Times New Roman" w:hAnsi="Arial" w:cs="Arial"/>
                  <w:noProof/>
                  <w:szCs w:val="17"/>
                  <w:lang w:val="fr-FR"/>
                </w:rPr>
                <w:delText>Une API Web DEVRAIT prendre en charge des opérations par lots (ou opérations en vrac) au lieu de requêtes individuelles multiples afin de réduire le temps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atten</w:delText>
              </w:r>
              <w:r w:rsidR="00334310" w:rsidRPr="00F65C6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La</w:delText>
              </w:r>
              <w:r w:rsidRPr="00F65C61" w:rsidDel="00821D71">
                <w:rPr>
                  <w:rFonts w:ascii="Arial" w:eastAsia="Times New Roman" w:hAnsi="Arial" w:cs="Arial"/>
                  <w:noProof/>
                  <w:szCs w:val="17"/>
                  <w:lang w:val="fr-FR"/>
                </w:rPr>
                <w:delText xml:space="preserve"> même sémantique devrait être utilisée pour les méthodes HTTP et les codes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état H</w:delText>
              </w:r>
              <w:r w:rsidR="00334310" w:rsidRPr="00F65C61" w:rsidDel="00821D71">
                <w:rPr>
                  <w:rFonts w:ascii="Arial" w:eastAsia="Times New Roman" w:hAnsi="Arial" w:cs="Arial"/>
                  <w:noProof/>
                  <w:szCs w:val="17"/>
                  <w:lang w:val="fr-FR"/>
                </w:rPr>
                <w:delText>TTP</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La</w:delText>
              </w:r>
              <w:r w:rsidRPr="00F65C61" w:rsidDel="00821D71">
                <w:rPr>
                  <w:rFonts w:ascii="Arial" w:eastAsia="Times New Roman" w:hAnsi="Arial" w:cs="Arial"/>
                  <w:noProof/>
                  <w:szCs w:val="17"/>
                  <w:lang w:val="fr-FR"/>
                </w:rPr>
                <w:delText xml:space="preserve"> charge utile des réponses DEVRAIT contenir des informations sur toutes les opérations par lo</w:delText>
              </w:r>
              <w:r w:rsidR="00334310" w:rsidRPr="00F65C61"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Si</w:delText>
              </w:r>
              <w:r w:rsidRPr="00F65C61" w:rsidDel="00821D71">
                <w:rPr>
                  <w:rFonts w:ascii="Arial" w:eastAsia="Times New Roman" w:hAnsi="Arial" w:cs="Arial"/>
                  <w:noProof/>
                  <w:szCs w:val="17"/>
                  <w:lang w:val="fr-FR"/>
                </w:rPr>
                <w:delText xml:space="preserve"> de multiples erreurs se produisent, la charge utile des erreurs DEVRAIT contenir des informations sur toutes les erreurs survenues (dans l</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attribut de l</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élément détai</w:delText>
              </w:r>
              <w:r w:rsidR="00334310" w:rsidRPr="00F65C61" w:rsidDel="00821D71">
                <w:rPr>
                  <w:rFonts w:ascii="Arial" w:eastAsia="Times New Roman" w:hAnsi="Arial" w:cs="Arial"/>
                  <w:noProof/>
                  <w:szCs w:val="17"/>
                  <w:lang w:val="fr-FR"/>
                </w:rPr>
                <w:delText>ls)</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To</w:delText>
              </w:r>
              <w:r w:rsidRPr="00F65C61" w:rsidDel="00821D71">
                <w:rPr>
                  <w:rFonts w:ascii="Arial" w:eastAsia="Times New Roman" w:hAnsi="Arial" w:cs="Arial"/>
                  <w:noProof/>
                  <w:szCs w:val="17"/>
                  <w:lang w:val="fr-FR"/>
                </w:rPr>
                <w:delText>utes les opérations en vrac DEVRAIENT être exécutées dans une opération atomique.</w:delText>
              </w:r>
            </w:del>
          </w:p>
        </w:tc>
        <w:tc>
          <w:tcPr>
            <w:tcW w:w="2515" w:type="dxa"/>
          </w:tcPr>
          <w:p w14:paraId="18A5D1FD" w14:textId="7A5FE563" w:rsidR="0094739D" w:rsidRPr="00982192" w:rsidDel="00821D71" w:rsidRDefault="0094739D" w:rsidP="00CE01DA">
            <w:pPr>
              <w:spacing w:before="170" w:after="170"/>
              <w:rPr>
                <w:del w:id="2008" w:author="Author"/>
                <w:rFonts w:asciiTheme="minorBidi" w:hAnsiTheme="minorBidi" w:cstheme="minorBidi"/>
                <w:noProof/>
                <w:szCs w:val="17"/>
                <w:lang w:val="fr-FR"/>
              </w:rPr>
            </w:pPr>
            <w:del w:id="2009" w:author="Author">
              <w:r w:rsidRPr="00982192" w:rsidDel="00821D71">
                <w:rPr>
                  <w:rFonts w:asciiTheme="minorBidi" w:hAnsiTheme="minorBidi" w:cstheme="minorBidi"/>
                  <w:noProof/>
                  <w:szCs w:val="17"/>
                  <w:lang w:val="fr-FR"/>
                </w:rPr>
                <w:delText>AAJ, AAX</w:delText>
              </w:r>
            </w:del>
          </w:p>
        </w:tc>
      </w:tr>
      <w:tr w:rsidR="00F65C61" w:rsidRPr="00982192" w:rsidDel="00821D71" w14:paraId="7345AC82" w14:textId="7BF86A70" w:rsidTr="00B722EB">
        <w:trPr>
          <w:del w:id="2010" w:author="Author"/>
        </w:trPr>
        <w:tc>
          <w:tcPr>
            <w:tcW w:w="1075" w:type="dxa"/>
          </w:tcPr>
          <w:p w14:paraId="33311650" w14:textId="52816E12" w:rsidR="00F65C61" w:rsidRPr="00982192" w:rsidDel="00821D71" w:rsidRDefault="00F65C61" w:rsidP="00CE01DA">
            <w:pPr>
              <w:spacing w:before="170" w:after="170"/>
              <w:rPr>
                <w:del w:id="2011" w:author="Author"/>
                <w:rFonts w:asciiTheme="minorBidi" w:hAnsiTheme="minorBidi" w:cstheme="minorBidi"/>
                <w:noProof/>
                <w:szCs w:val="17"/>
                <w:lang w:val="fr-FR"/>
              </w:rPr>
            </w:pPr>
            <w:del w:id="201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33]</w:delText>
              </w:r>
            </w:del>
          </w:p>
        </w:tc>
        <w:tc>
          <w:tcPr>
            <w:tcW w:w="5670" w:type="dxa"/>
          </w:tcPr>
          <w:p w14:paraId="7D31C251" w14:textId="75F860D9" w:rsidR="00F65C61" w:rsidRPr="00982192" w:rsidDel="00821D71" w:rsidRDefault="00F65C61" w:rsidP="00CE01DA">
            <w:pPr>
              <w:spacing w:before="170" w:after="170"/>
              <w:rPr>
                <w:del w:id="2013" w:author="Author"/>
                <w:rFonts w:asciiTheme="minorBidi" w:eastAsia="Times New Roman" w:hAnsiTheme="minorBidi" w:cstheme="minorBidi"/>
                <w:noProof/>
                <w:szCs w:val="17"/>
                <w:lang w:val="fr-FR"/>
              </w:rPr>
            </w:pPr>
            <w:del w:id="2014" w:author="Author">
              <w:r w:rsidRPr="00BA00A6" w:rsidDel="00821D71">
                <w:rPr>
                  <w:rFonts w:ascii="Arial" w:eastAsia="Times New Roman" w:hAnsi="Arial" w:cs="Arial"/>
                  <w:noProof/>
                  <w:szCs w:val="17"/>
                  <w:lang w:val="fr-FR"/>
                </w:rPr>
                <w:delText>Pour un point de terminaison qui apporte une ressource unique, si aucune ressource n</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 xml:space="preserve">est trouvée, la méthode </w:delText>
              </w:r>
              <w:r w:rsidRPr="00AE4D16" w:rsidDel="00821D71">
                <w:rPr>
                  <w:rFonts w:ascii="Courier New" w:eastAsia="Times New Roman" w:hAnsi="Courier New" w:cs="Courier New"/>
                  <w:noProof/>
                  <w:szCs w:val="17"/>
                  <w:lang w:val="fr-FR"/>
                </w:rPr>
                <w:delText>GET</w:delText>
              </w:r>
              <w:r w:rsidRPr="00BA00A6"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404 Not Found</w:delText>
              </w:r>
              <w:r w:rsidRPr="00BA00A6" w:rsidDel="00821D71">
                <w:rPr>
                  <w:rFonts w:ascii="Arial" w:eastAsia="Times New Roman" w:hAnsi="Arial" w:cs="Arial"/>
                  <w:noProof/>
                  <w:szCs w:val="17"/>
                  <w:lang w:val="fr-FR"/>
                </w:rPr>
                <w:delText>”.  Les points de terminaison qui renvoient des listes de ressources indiqueront simplement une liste vide</w:delText>
              </w:r>
              <w:r w:rsidRPr="00982192" w:rsidDel="00821D71">
                <w:rPr>
                  <w:rFonts w:eastAsia="Times New Roman" w:cs="Arial"/>
                  <w:noProof/>
                  <w:szCs w:val="17"/>
                  <w:lang w:val="fr-FR"/>
                </w:rPr>
                <w:delText>.</w:delText>
              </w:r>
            </w:del>
          </w:p>
        </w:tc>
        <w:tc>
          <w:tcPr>
            <w:tcW w:w="2515" w:type="dxa"/>
          </w:tcPr>
          <w:p w14:paraId="78F893A9" w14:textId="5C63CE91" w:rsidR="00F65C61" w:rsidRPr="00982192" w:rsidDel="00821D71" w:rsidRDefault="00F65C61" w:rsidP="00CE01DA">
            <w:pPr>
              <w:spacing w:before="170" w:after="170"/>
              <w:rPr>
                <w:del w:id="2015" w:author="Author"/>
                <w:rFonts w:asciiTheme="minorBidi" w:hAnsiTheme="minorBidi" w:cstheme="minorBidi"/>
                <w:noProof/>
                <w:szCs w:val="17"/>
                <w:lang w:val="fr-FR"/>
              </w:rPr>
            </w:pPr>
            <w:del w:id="2016" w:author="Author">
              <w:r w:rsidRPr="00982192" w:rsidDel="00821D71">
                <w:rPr>
                  <w:rFonts w:asciiTheme="minorBidi" w:hAnsiTheme="minorBidi" w:cstheme="minorBidi"/>
                  <w:noProof/>
                  <w:szCs w:val="17"/>
                  <w:lang w:val="fr-FR"/>
                </w:rPr>
                <w:delText>AAJ, AAX, AX, AJ</w:delText>
              </w:r>
            </w:del>
          </w:p>
        </w:tc>
      </w:tr>
      <w:tr w:rsidR="00F65C61" w:rsidRPr="00982192" w:rsidDel="00821D71" w14:paraId="5569C554" w14:textId="0DE1FFF0" w:rsidTr="00B722EB">
        <w:trPr>
          <w:del w:id="2017" w:author="Author"/>
        </w:trPr>
        <w:tc>
          <w:tcPr>
            <w:tcW w:w="1075" w:type="dxa"/>
          </w:tcPr>
          <w:p w14:paraId="52F7E9A4" w14:textId="2323F2FD" w:rsidR="00F65C61" w:rsidRPr="00982192" w:rsidDel="00821D71" w:rsidRDefault="00F65C61" w:rsidP="00CE01DA">
            <w:pPr>
              <w:spacing w:before="170" w:after="170"/>
              <w:rPr>
                <w:del w:id="2018" w:author="Author"/>
                <w:rFonts w:asciiTheme="minorBidi" w:hAnsiTheme="minorBidi" w:cstheme="minorBidi"/>
                <w:noProof/>
                <w:szCs w:val="17"/>
                <w:lang w:val="fr-FR"/>
              </w:rPr>
            </w:pPr>
            <w:del w:id="201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34]</w:delText>
              </w:r>
            </w:del>
          </w:p>
        </w:tc>
        <w:tc>
          <w:tcPr>
            <w:tcW w:w="5670" w:type="dxa"/>
          </w:tcPr>
          <w:p w14:paraId="0BCB2082" w14:textId="13E053F0" w:rsidR="00F65C61" w:rsidRPr="00982192" w:rsidDel="00821D71" w:rsidRDefault="00F65C61" w:rsidP="00CE01DA">
            <w:pPr>
              <w:spacing w:before="170" w:after="170"/>
              <w:rPr>
                <w:del w:id="2020" w:author="Author"/>
                <w:rFonts w:asciiTheme="minorBidi" w:eastAsia="Times New Roman" w:hAnsiTheme="minorBidi" w:cstheme="minorBidi"/>
                <w:noProof/>
                <w:szCs w:val="17"/>
                <w:lang w:val="fr-FR"/>
              </w:rPr>
            </w:pPr>
            <w:del w:id="2021" w:author="Author">
              <w:r w:rsidRPr="00C33BEE"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extraction d</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 xml:space="preserve">une ressource aboutit, la méthode </w:delText>
              </w:r>
              <w:r w:rsidRPr="00AE4D16" w:rsidDel="00821D71">
                <w:rPr>
                  <w:rFonts w:ascii="Courier New" w:eastAsia="Times New Roman" w:hAnsi="Courier New" w:cs="Courier New"/>
                  <w:noProof/>
                  <w:szCs w:val="17"/>
                  <w:lang w:val="fr-FR"/>
                </w:rPr>
                <w:delText>GET</w:delText>
              </w:r>
              <w:r w:rsidRPr="00C33BEE" w:rsidDel="00821D71">
                <w:rPr>
                  <w:rFonts w:ascii="Arial" w:eastAsia="Times New Roman" w:hAnsi="Arial" w:cs="Arial"/>
                  <w:noProof/>
                  <w:szCs w:val="17"/>
                  <w:lang w:val="fr-FR"/>
                </w:rPr>
                <w:delText xml:space="preserve"> DOIT renvoyer </w:delText>
              </w:r>
              <w:r w:rsidR="00B13A40" w:rsidRPr="00A21BF0" w:rsidDel="00821D71">
                <w:rPr>
                  <w:rFonts w:asciiTheme="minorBidi" w:eastAsia="Times New Roman" w:hAnsiTheme="minorBidi" w:cstheme="minorBidi"/>
                  <w:szCs w:val="17"/>
                  <w:lang w:val="fr-FR"/>
                </w:rPr>
                <w:delText>"</w:delText>
              </w:r>
              <w:r w:rsidRPr="00AE4D16" w:rsidDel="00821D71">
                <w:rPr>
                  <w:rFonts w:ascii="Courier New" w:eastAsia="Times New Roman" w:hAnsi="Courier New" w:cs="Courier New"/>
                  <w:noProof/>
                  <w:szCs w:val="17"/>
                  <w:lang w:val="fr-FR"/>
                </w:rPr>
                <w:delText>200</w:delText>
              </w:r>
              <w:r w:rsidR="00555419" w:rsidRPr="00AE4D16" w:rsidDel="00821D71">
                <w:rPr>
                  <w:rFonts w:ascii="Courier New" w:eastAsia="Times New Roman" w:hAnsi="Courier New" w:cs="Courier New"/>
                  <w:noProof/>
                  <w:szCs w:val="17"/>
                  <w:lang w:val="fr-FR"/>
                </w:rPr>
                <w:delText> </w:delText>
              </w:r>
              <w:r w:rsidRPr="00AE4D16" w:rsidDel="00821D71">
                <w:rPr>
                  <w:rFonts w:ascii="Courier New" w:eastAsia="Times New Roman" w:hAnsi="Courier New" w:cs="Courier New"/>
                  <w:noProof/>
                  <w:szCs w:val="17"/>
                  <w:lang w:val="fr-FR"/>
                </w:rPr>
                <w:delText>OK</w:delText>
              </w:r>
              <w:r w:rsidR="00B13A40" w:rsidRPr="00A21BF0" w:rsidDel="00821D71">
                <w:rPr>
                  <w:rFonts w:asciiTheme="minorBidi" w:eastAsia="Times New Roman" w:hAnsiTheme="minorBidi" w:cstheme="minorBidi"/>
                  <w:szCs w:val="17"/>
                  <w:lang w:val="fr-FR"/>
                </w:rPr>
                <w:delText>"</w:delText>
              </w:r>
              <w:r w:rsidRPr="00C33BEE" w:rsidDel="00821D71">
                <w:rPr>
                  <w:rFonts w:ascii="Arial" w:eastAsia="Times New Roman" w:hAnsi="Arial" w:cs="Arial"/>
                  <w:noProof/>
                  <w:szCs w:val="17"/>
                  <w:lang w:val="fr-FR"/>
                </w:rPr>
                <w:delText>.</w:delText>
              </w:r>
            </w:del>
          </w:p>
        </w:tc>
        <w:tc>
          <w:tcPr>
            <w:tcW w:w="2515" w:type="dxa"/>
          </w:tcPr>
          <w:p w14:paraId="0AAACC3C" w14:textId="5C0D8631" w:rsidR="00F65C61" w:rsidRPr="00982192" w:rsidDel="00821D71" w:rsidRDefault="00F65C61" w:rsidP="00CE01DA">
            <w:pPr>
              <w:spacing w:before="170" w:after="170"/>
              <w:rPr>
                <w:del w:id="2022" w:author="Author"/>
                <w:rFonts w:asciiTheme="minorBidi" w:hAnsiTheme="minorBidi" w:cstheme="minorBidi"/>
                <w:noProof/>
                <w:szCs w:val="17"/>
                <w:lang w:val="fr-FR"/>
              </w:rPr>
            </w:pPr>
            <w:del w:id="2023" w:author="Author">
              <w:r w:rsidRPr="00982192" w:rsidDel="00821D71">
                <w:rPr>
                  <w:rFonts w:asciiTheme="minorBidi" w:hAnsiTheme="minorBidi" w:cstheme="minorBidi"/>
                  <w:noProof/>
                  <w:szCs w:val="17"/>
                  <w:lang w:val="fr-FR"/>
                </w:rPr>
                <w:delText>AAJ, AAX, AX, AJ</w:delText>
              </w:r>
            </w:del>
          </w:p>
        </w:tc>
      </w:tr>
      <w:tr w:rsidR="00F65C61" w:rsidRPr="00982192" w:rsidDel="00821D71" w14:paraId="0E7AF0E8" w14:textId="57CEB9CC" w:rsidTr="00B722EB">
        <w:trPr>
          <w:del w:id="2024" w:author="Author"/>
        </w:trPr>
        <w:tc>
          <w:tcPr>
            <w:tcW w:w="1075" w:type="dxa"/>
          </w:tcPr>
          <w:p w14:paraId="3D449012" w14:textId="260177A1" w:rsidR="00F65C61" w:rsidRPr="00982192" w:rsidDel="00821D71" w:rsidRDefault="00F65C61" w:rsidP="00CE01DA">
            <w:pPr>
              <w:spacing w:before="170" w:after="170"/>
              <w:rPr>
                <w:del w:id="2025" w:author="Author"/>
                <w:rFonts w:asciiTheme="minorBidi" w:eastAsia="Times New Roman" w:hAnsiTheme="minorBidi" w:cstheme="minorBidi"/>
                <w:noProof/>
                <w:szCs w:val="17"/>
                <w:lang w:val="fr-FR"/>
              </w:rPr>
            </w:pPr>
            <w:del w:id="202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35]</w:delText>
              </w:r>
            </w:del>
          </w:p>
        </w:tc>
        <w:tc>
          <w:tcPr>
            <w:tcW w:w="5670" w:type="dxa"/>
          </w:tcPr>
          <w:p w14:paraId="0A57D231" w14:textId="5E35AD6D" w:rsidR="00F65C61" w:rsidRPr="00982192" w:rsidDel="00821D71" w:rsidRDefault="00F65C61" w:rsidP="00CE01DA">
            <w:pPr>
              <w:spacing w:before="170" w:after="170"/>
              <w:rPr>
                <w:del w:id="2027" w:author="Author"/>
                <w:rFonts w:asciiTheme="minorBidi" w:eastAsia="Times New Roman" w:hAnsiTheme="minorBidi" w:cstheme="minorBidi"/>
                <w:noProof/>
                <w:szCs w:val="17"/>
                <w:lang w:val="fr-FR"/>
              </w:rPr>
            </w:pPr>
            <w:del w:id="2028" w:author="Author">
              <w:r w:rsidRPr="0057659F" w:rsidDel="00821D71">
                <w:rPr>
                  <w:rFonts w:ascii="Arial" w:eastAsia="Times New Roman" w:hAnsi="Arial" w:cs="Arial"/>
                  <w:noProof/>
                  <w:szCs w:val="17"/>
                  <w:lang w:val="fr-FR"/>
                </w:rPr>
                <w:delText xml:space="preserve">Une requête </w:delText>
              </w:r>
              <w:r w:rsidRPr="00AE4D16" w:rsidDel="00821D71">
                <w:rPr>
                  <w:rFonts w:ascii="Courier New" w:eastAsia="Times New Roman" w:hAnsi="Courier New" w:cs="Courier New"/>
                  <w:noProof/>
                  <w:szCs w:val="17"/>
                  <w:lang w:val="fr-FR"/>
                </w:rPr>
                <w:delText>GET</w:delText>
              </w:r>
              <w:r w:rsidRPr="0057659F" w:rsidDel="00821D71">
                <w:rPr>
                  <w:rFonts w:ascii="Arial" w:eastAsia="Times New Roman" w:hAnsi="Arial" w:cs="Arial"/>
                  <w:noProof/>
                  <w:szCs w:val="17"/>
                  <w:lang w:val="fr-FR"/>
                </w:rPr>
                <w:delText xml:space="preserve"> DOIT être idempotente.</w:delText>
              </w:r>
            </w:del>
          </w:p>
        </w:tc>
        <w:tc>
          <w:tcPr>
            <w:tcW w:w="2515" w:type="dxa"/>
          </w:tcPr>
          <w:p w14:paraId="6627587F" w14:textId="7A638ABF" w:rsidR="00F65C61" w:rsidRPr="00982192" w:rsidDel="00821D71" w:rsidRDefault="00F65C61" w:rsidP="00CE01DA">
            <w:pPr>
              <w:spacing w:before="170" w:after="170"/>
              <w:rPr>
                <w:del w:id="2029" w:author="Author"/>
                <w:rFonts w:asciiTheme="minorBidi" w:hAnsiTheme="minorBidi" w:cstheme="minorBidi"/>
                <w:noProof/>
                <w:szCs w:val="17"/>
                <w:lang w:val="fr-FR"/>
              </w:rPr>
            </w:pPr>
            <w:del w:id="2030" w:author="Author">
              <w:r w:rsidRPr="00982192" w:rsidDel="00821D71">
                <w:rPr>
                  <w:rFonts w:asciiTheme="minorBidi" w:hAnsiTheme="minorBidi" w:cstheme="minorBidi"/>
                  <w:noProof/>
                  <w:szCs w:val="17"/>
                  <w:lang w:val="fr-FR"/>
                </w:rPr>
                <w:delText>AAJ, AAX, AX, AJ</w:delText>
              </w:r>
            </w:del>
          </w:p>
        </w:tc>
      </w:tr>
      <w:tr w:rsidR="00F65C61" w:rsidRPr="00982192" w:rsidDel="00821D71" w14:paraId="0A72E1BC" w14:textId="6A3E8298" w:rsidTr="00B722EB">
        <w:trPr>
          <w:del w:id="2031" w:author="Author"/>
        </w:trPr>
        <w:tc>
          <w:tcPr>
            <w:tcW w:w="1075" w:type="dxa"/>
          </w:tcPr>
          <w:p w14:paraId="55C415CF" w14:textId="7858EDCD" w:rsidR="00F65C61" w:rsidRPr="00982192" w:rsidDel="00821D71" w:rsidRDefault="00F65C61" w:rsidP="00CE01DA">
            <w:pPr>
              <w:spacing w:before="170" w:after="170"/>
              <w:rPr>
                <w:del w:id="2032" w:author="Author"/>
                <w:rFonts w:asciiTheme="minorBidi" w:hAnsiTheme="minorBidi" w:cstheme="minorBidi"/>
                <w:noProof/>
                <w:szCs w:val="17"/>
                <w:lang w:val="fr-FR"/>
              </w:rPr>
            </w:pPr>
            <w:del w:id="203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36]</w:delText>
              </w:r>
            </w:del>
          </w:p>
        </w:tc>
        <w:tc>
          <w:tcPr>
            <w:tcW w:w="5670" w:type="dxa"/>
          </w:tcPr>
          <w:p w14:paraId="5E858E6C" w14:textId="7714D4FC" w:rsidR="00F65C61" w:rsidRPr="00F65C61" w:rsidDel="00821D71" w:rsidRDefault="00F65C61" w:rsidP="00CE01DA">
            <w:pPr>
              <w:spacing w:before="170" w:after="170"/>
              <w:rPr>
                <w:del w:id="2034" w:author="Author"/>
                <w:rFonts w:ascii="Arial" w:eastAsia="Times New Roman" w:hAnsi="Arial" w:cs="Arial"/>
                <w:strike/>
                <w:noProof/>
                <w:szCs w:val="17"/>
                <w:lang w:val="fr-FR"/>
              </w:rPr>
            </w:pPr>
            <w:del w:id="2035" w:author="Author">
              <w:r w:rsidRPr="00F65C61" w:rsidDel="00821D71">
                <w:rPr>
                  <w:rFonts w:ascii="Arial" w:eastAsia="Times New Roman" w:hAnsi="Arial" w:cs="Arial"/>
                  <w:noProof/>
                  <w:szCs w:val="17"/>
                  <w:lang w:val="fr-FR"/>
                </w:rPr>
                <w:delText>Lorsque la longue</w:delText>
              </w:r>
              <w:r w:rsidR="00E46C39" w:rsidDel="00821D71">
                <w:rPr>
                  <w:rFonts w:ascii="Arial" w:eastAsia="Times New Roman" w:hAnsi="Arial" w:cs="Arial"/>
                  <w:noProof/>
                  <w:szCs w:val="17"/>
                  <w:lang w:val="fr-FR"/>
                </w:rPr>
                <w:delText>ur</w:delText>
              </w:r>
              <w:r w:rsidRPr="00F65C61" w:rsidDel="00821D71">
                <w:rPr>
                  <w:rFonts w:ascii="Arial" w:eastAsia="Times New Roman" w:hAnsi="Arial" w:cs="Arial"/>
                  <w:noProof/>
                  <w:szCs w:val="17"/>
                  <w:lang w:val="fr-FR"/>
                </w:rPr>
                <w:delText xml:space="preserve">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un URI dépasse 255</w:delText>
              </w:r>
              <w:r w:rsidR="00555419" w:rsidDel="00821D71">
                <w:rPr>
                  <w:rFonts w:ascii="Arial" w:eastAsia="Times New Roman" w:hAnsi="Arial" w:cs="Arial"/>
                  <w:noProof/>
                  <w:szCs w:val="17"/>
                  <w:lang w:val="fr-FR"/>
                </w:rPr>
                <w:delText> </w:delText>
              </w:r>
              <w:r w:rsidRPr="00F65C61" w:rsidDel="00821D71">
                <w:rPr>
                  <w:rFonts w:ascii="Arial" w:eastAsia="Times New Roman" w:hAnsi="Arial" w:cs="Arial"/>
                  <w:noProof/>
                  <w:szCs w:val="17"/>
                  <w:lang w:val="fr-FR"/>
                </w:rPr>
                <w:delText xml:space="preserve">octets, la méthode </w:delText>
              </w:r>
              <w:r w:rsidRPr="00AE4D16" w:rsidDel="00821D71">
                <w:rPr>
                  <w:rFonts w:ascii="Courier New" w:eastAsia="Times New Roman" w:hAnsi="Courier New" w:cs="Courier New"/>
                  <w:noProof/>
                  <w:szCs w:val="17"/>
                  <w:lang w:val="fr-FR"/>
                </w:rPr>
                <w:delText>POST</w:delText>
              </w:r>
              <w:r w:rsidRPr="00F65C61" w:rsidDel="00821D71">
                <w:rPr>
                  <w:rFonts w:ascii="Arial" w:eastAsia="Times New Roman" w:hAnsi="Arial" w:cs="Arial"/>
                  <w:noProof/>
                  <w:szCs w:val="17"/>
                  <w:lang w:val="fr-FR"/>
                </w:rPr>
                <w:delText xml:space="preserve"> DEVRAIT être utilisée à la place de </w:delText>
              </w:r>
              <w:r w:rsidRPr="00AE4D16" w:rsidDel="00821D71">
                <w:rPr>
                  <w:rFonts w:ascii="Courier New" w:eastAsia="Times New Roman" w:hAnsi="Courier New" w:cs="Courier New"/>
                  <w:noProof/>
                  <w:szCs w:val="17"/>
                  <w:lang w:val="fr-FR"/>
                </w:rPr>
                <w:delText>GET</w:delText>
              </w:r>
              <w:r w:rsidRPr="00F65C61" w:rsidDel="00821D71">
                <w:rPr>
                  <w:rFonts w:ascii="Arial" w:eastAsia="Times New Roman" w:hAnsi="Arial" w:cs="Arial"/>
                  <w:noProof/>
                  <w:szCs w:val="17"/>
                  <w:lang w:val="fr-FR"/>
                </w:rPr>
                <w:delText xml:space="preserve"> en raison des limitations de </w:delText>
              </w:r>
              <w:r w:rsidR="00334310" w:rsidRPr="00AE4D16"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F65C61" w:rsidDel="00821D71">
                <w:rPr>
                  <w:rFonts w:ascii="Arial" w:eastAsia="Times New Roman" w:hAnsi="Arial" w:cs="Arial"/>
                  <w:noProof/>
                  <w:szCs w:val="17"/>
                  <w:lang w:val="fr-FR"/>
                </w:rPr>
                <w:delText>On</w:delText>
              </w:r>
              <w:r w:rsidRPr="00F65C61" w:rsidDel="00821D71">
                <w:rPr>
                  <w:rFonts w:ascii="Arial" w:eastAsia="Times New Roman" w:hAnsi="Arial" w:cs="Arial"/>
                  <w:noProof/>
                  <w:szCs w:val="17"/>
                  <w:lang w:val="fr-FR"/>
                </w:rPr>
                <w:delText xml:space="preserve"> peut aussi songer à créer des requêtes nommées, si cela est possible.</w:delText>
              </w:r>
            </w:del>
          </w:p>
        </w:tc>
        <w:tc>
          <w:tcPr>
            <w:tcW w:w="2515" w:type="dxa"/>
          </w:tcPr>
          <w:p w14:paraId="44B5B879" w14:textId="102EB0BA" w:rsidR="00F65C61" w:rsidRPr="00982192" w:rsidDel="00821D71" w:rsidRDefault="00F65C61" w:rsidP="00CE01DA">
            <w:pPr>
              <w:spacing w:before="170" w:after="170"/>
              <w:rPr>
                <w:del w:id="2036" w:author="Author"/>
                <w:rFonts w:asciiTheme="minorBidi" w:hAnsiTheme="minorBidi" w:cstheme="minorBidi"/>
                <w:noProof/>
                <w:szCs w:val="17"/>
                <w:lang w:val="fr-FR"/>
              </w:rPr>
            </w:pPr>
            <w:del w:id="2037" w:author="Author">
              <w:r w:rsidRPr="00982192" w:rsidDel="00821D71">
                <w:rPr>
                  <w:rFonts w:asciiTheme="minorBidi" w:hAnsiTheme="minorBidi" w:cstheme="minorBidi"/>
                  <w:noProof/>
                  <w:szCs w:val="17"/>
                  <w:lang w:val="fr-FR"/>
                </w:rPr>
                <w:delText>AAJ, AAX</w:delText>
              </w:r>
            </w:del>
          </w:p>
        </w:tc>
      </w:tr>
      <w:tr w:rsidR="00F65C61" w:rsidRPr="00982192" w:rsidDel="00821D71" w14:paraId="2BA9A6D3" w14:textId="679065FA" w:rsidTr="00B722EB">
        <w:trPr>
          <w:del w:id="2038" w:author="Author"/>
        </w:trPr>
        <w:tc>
          <w:tcPr>
            <w:tcW w:w="1075" w:type="dxa"/>
          </w:tcPr>
          <w:p w14:paraId="744AB2B9" w14:textId="63D4F326" w:rsidR="00F65C61" w:rsidRPr="00982192" w:rsidDel="00821D71" w:rsidRDefault="00F65C61" w:rsidP="00CE01DA">
            <w:pPr>
              <w:spacing w:before="170" w:after="170"/>
              <w:rPr>
                <w:del w:id="2039" w:author="Author"/>
                <w:rFonts w:asciiTheme="minorBidi" w:hAnsiTheme="minorBidi" w:cstheme="minorBidi"/>
                <w:noProof/>
                <w:szCs w:val="17"/>
                <w:lang w:val="fr-FR"/>
              </w:rPr>
            </w:pPr>
            <w:del w:id="204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37]</w:delText>
              </w:r>
            </w:del>
          </w:p>
        </w:tc>
        <w:tc>
          <w:tcPr>
            <w:tcW w:w="5670" w:type="dxa"/>
          </w:tcPr>
          <w:p w14:paraId="70B763B5" w14:textId="37522F17" w:rsidR="00F65C61" w:rsidRPr="00982192" w:rsidDel="00821D71" w:rsidRDefault="00F65C61" w:rsidP="00CE01DA">
            <w:pPr>
              <w:spacing w:before="170" w:after="170"/>
              <w:rPr>
                <w:del w:id="2041" w:author="Author"/>
                <w:rFonts w:asciiTheme="minorBidi" w:eastAsia="Times New Roman" w:hAnsiTheme="minorBidi" w:cstheme="minorBidi"/>
                <w:noProof/>
                <w:szCs w:val="17"/>
                <w:lang w:val="fr-FR"/>
              </w:rPr>
            </w:pPr>
            <w:del w:id="2042" w:author="Author">
              <w:r w:rsidRPr="0057659F" w:rsidDel="00821D71">
                <w:rPr>
                  <w:rFonts w:ascii="Arial" w:eastAsia="Times New Roman" w:hAnsi="Arial" w:cs="Arial"/>
                  <w:noProof/>
                  <w:szCs w:val="17"/>
                  <w:lang w:val="fr-FR"/>
                </w:rPr>
                <w:delText xml:space="preserve">Une requête </w:delText>
              </w:r>
              <w:r w:rsidRPr="00AE4D16" w:rsidDel="00821D71">
                <w:rPr>
                  <w:rFonts w:ascii="Courier New" w:eastAsia="Times New Roman" w:hAnsi="Courier New" w:cs="Courier New"/>
                  <w:noProof/>
                  <w:szCs w:val="17"/>
                  <w:lang w:val="fr-FR"/>
                </w:rPr>
                <w:delText>HEAD</w:delText>
              </w:r>
              <w:r w:rsidRPr="0057659F" w:rsidDel="00821D71">
                <w:rPr>
                  <w:rFonts w:ascii="Arial" w:eastAsia="Times New Roman" w:hAnsi="Arial" w:cs="Arial"/>
                  <w:noProof/>
                  <w:szCs w:val="17"/>
                  <w:lang w:val="fr-FR"/>
                </w:rPr>
                <w:delText xml:space="preserve"> DOIT être idempotente</w:delText>
              </w:r>
            </w:del>
          </w:p>
        </w:tc>
        <w:tc>
          <w:tcPr>
            <w:tcW w:w="2515" w:type="dxa"/>
          </w:tcPr>
          <w:p w14:paraId="46790460" w14:textId="09A705A6" w:rsidR="00F65C61" w:rsidRPr="00982192" w:rsidDel="00821D71" w:rsidRDefault="00F65C61" w:rsidP="00CE01DA">
            <w:pPr>
              <w:spacing w:before="170" w:after="170"/>
              <w:rPr>
                <w:del w:id="2043" w:author="Author"/>
                <w:rFonts w:asciiTheme="minorBidi" w:hAnsiTheme="minorBidi" w:cstheme="minorBidi"/>
                <w:noProof/>
                <w:szCs w:val="17"/>
                <w:lang w:val="fr-FR"/>
              </w:rPr>
            </w:pPr>
            <w:del w:id="2044" w:author="Author">
              <w:r w:rsidRPr="00982192" w:rsidDel="00821D71">
                <w:rPr>
                  <w:rFonts w:asciiTheme="minorBidi" w:hAnsiTheme="minorBidi" w:cstheme="minorBidi"/>
                  <w:noProof/>
                  <w:szCs w:val="17"/>
                  <w:lang w:val="fr-FR"/>
                </w:rPr>
                <w:delText>AAJ, AAX, AX, AJ</w:delText>
              </w:r>
            </w:del>
          </w:p>
        </w:tc>
      </w:tr>
      <w:tr w:rsidR="00F65C61" w:rsidRPr="00982192" w:rsidDel="00821D71" w14:paraId="3B682865" w14:textId="09EAF19F" w:rsidTr="00B722EB">
        <w:trPr>
          <w:del w:id="2045" w:author="Author"/>
        </w:trPr>
        <w:tc>
          <w:tcPr>
            <w:tcW w:w="1075" w:type="dxa"/>
          </w:tcPr>
          <w:p w14:paraId="2671BF3A" w14:textId="6CD083E1" w:rsidR="00F65C61" w:rsidRPr="00982192" w:rsidDel="00821D71" w:rsidRDefault="00F65C61" w:rsidP="00CE01DA">
            <w:pPr>
              <w:spacing w:before="170" w:after="170"/>
              <w:rPr>
                <w:del w:id="2046" w:author="Author"/>
                <w:rFonts w:asciiTheme="minorBidi" w:hAnsiTheme="minorBidi" w:cstheme="minorBidi"/>
                <w:noProof/>
                <w:szCs w:val="17"/>
                <w:lang w:val="fr-FR"/>
              </w:rPr>
            </w:pPr>
            <w:del w:id="204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38]</w:delText>
              </w:r>
            </w:del>
          </w:p>
        </w:tc>
        <w:tc>
          <w:tcPr>
            <w:tcW w:w="5670" w:type="dxa"/>
          </w:tcPr>
          <w:p w14:paraId="74C1CDFD" w14:textId="6C33CFA4" w:rsidR="00F65C61" w:rsidRPr="00F65C61" w:rsidDel="00821D71" w:rsidRDefault="00F65C61" w:rsidP="00CE01DA">
            <w:pPr>
              <w:spacing w:before="170" w:after="170"/>
              <w:rPr>
                <w:del w:id="2048" w:author="Author"/>
                <w:rFonts w:ascii="Arial" w:eastAsia="Times New Roman" w:hAnsi="Arial" w:cs="Arial"/>
                <w:noProof/>
                <w:szCs w:val="17"/>
                <w:lang w:val="fr-FR"/>
              </w:rPr>
            </w:pPr>
            <w:del w:id="2049" w:author="Author">
              <w:r w:rsidRPr="00F65C61" w:rsidDel="00821D71">
                <w:rPr>
                  <w:rFonts w:ascii="Arial" w:eastAsia="Times New Roman" w:hAnsi="Arial" w:cs="Arial"/>
                  <w:noProof/>
                  <w:szCs w:val="17"/>
                  <w:lang w:val="fr-FR"/>
                </w:rPr>
                <w:delText xml:space="preserve">Certains mandataires ne prennent en charge que les méthodes </w:delText>
              </w:r>
              <w:r w:rsidRPr="00AE4D16" w:rsidDel="00821D71">
                <w:rPr>
                  <w:rFonts w:ascii="Courier New" w:eastAsia="Times New Roman" w:hAnsi="Courier New" w:cs="Courier New"/>
                  <w:noProof/>
                  <w:szCs w:val="17"/>
                  <w:lang w:val="fr-FR"/>
                </w:rPr>
                <w:delText>POST</w:delText>
              </w:r>
              <w:r w:rsidRPr="00F65C61" w:rsidDel="00821D71">
                <w:rPr>
                  <w:rFonts w:ascii="Arial" w:eastAsia="Times New Roman" w:hAnsi="Arial" w:cs="Arial"/>
                  <w:noProof/>
                  <w:szCs w:val="17"/>
                  <w:lang w:val="fr-FR"/>
                </w:rPr>
                <w:delText xml:space="preserve"> et </w:delText>
              </w:r>
              <w:r w:rsidR="00334310" w:rsidRPr="00AE4D16"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F65C61" w:rsidDel="00821D71">
                <w:rPr>
                  <w:rFonts w:ascii="Arial" w:eastAsia="Times New Roman" w:hAnsi="Arial" w:cs="Arial"/>
                  <w:noProof/>
                  <w:szCs w:val="17"/>
                  <w:lang w:val="fr-FR"/>
                </w:rPr>
                <w:delText>Af</w:delText>
              </w:r>
              <w:r w:rsidRPr="00F65C61" w:rsidDel="00821D71">
                <w:rPr>
                  <w:rFonts w:ascii="Arial" w:eastAsia="Times New Roman" w:hAnsi="Arial" w:cs="Arial"/>
                  <w:noProof/>
                  <w:szCs w:val="17"/>
                  <w:lang w:val="fr-FR"/>
                </w:rPr>
                <w:delText>in de surmonter ces limitations, une API Web DEVRAIT prendre en charge un en</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 xml:space="preserve">tête de requête HTTP personnalisé pour surclasser la méthode </w:delText>
              </w:r>
              <w:r w:rsidR="00A9381A" w:rsidDel="00821D71">
                <w:rPr>
                  <w:rFonts w:ascii="Arial" w:eastAsia="Times New Roman" w:hAnsi="Arial" w:cs="Arial"/>
                  <w:noProof/>
                  <w:szCs w:val="17"/>
                  <w:lang w:val="fr-FR"/>
                </w:rPr>
                <w:delText>HTTP</w:delText>
              </w:r>
              <w:r w:rsidRPr="00F65C61" w:rsidDel="00821D71">
                <w:rPr>
                  <w:rFonts w:ascii="Arial" w:eastAsia="Times New Roman" w:hAnsi="Arial" w:cs="Arial"/>
                  <w:noProof/>
                  <w:szCs w:val="17"/>
                  <w:lang w:val="fr-FR"/>
                </w:rPr>
                <w:delText>.</w:delText>
              </w:r>
            </w:del>
          </w:p>
        </w:tc>
        <w:tc>
          <w:tcPr>
            <w:tcW w:w="2515" w:type="dxa"/>
          </w:tcPr>
          <w:p w14:paraId="4A084C69" w14:textId="2D720307" w:rsidR="00F65C61" w:rsidRPr="00982192" w:rsidDel="00821D71" w:rsidRDefault="00F65C61" w:rsidP="00CE01DA">
            <w:pPr>
              <w:spacing w:before="170" w:after="170"/>
              <w:rPr>
                <w:del w:id="2050" w:author="Author"/>
                <w:rFonts w:asciiTheme="minorBidi" w:hAnsiTheme="minorBidi" w:cstheme="minorBidi"/>
                <w:noProof/>
                <w:szCs w:val="17"/>
                <w:lang w:val="fr-FR"/>
              </w:rPr>
            </w:pPr>
            <w:del w:id="2051" w:author="Author">
              <w:r w:rsidRPr="00982192" w:rsidDel="00821D71">
                <w:rPr>
                  <w:rFonts w:asciiTheme="minorBidi" w:hAnsiTheme="minorBidi" w:cstheme="minorBidi"/>
                  <w:noProof/>
                  <w:szCs w:val="17"/>
                  <w:lang w:val="fr-FR"/>
                </w:rPr>
                <w:delText>AAJ, AAX</w:delText>
              </w:r>
            </w:del>
          </w:p>
        </w:tc>
      </w:tr>
      <w:tr w:rsidR="005456F0" w:rsidRPr="00982192" w:rsidDel="00821D71" w14:paraId="1995D234" w14:textId="1CCEC416" w:rsidTr="00B722EB">
        <w:trPr>
          <w:del w:id="2052" w:author="Author"/>
        </w:trPr>
        <w:tc>
          <w:tcPr>
            <w:tcW w:w="1075" w:type="dxa"/>
          </w:tcPr>
          <w:p w14:paraId="25E272C6" w14:textId="41BB84D9" w:rsidR="005456F0" w:rsidRPr="00982192" w:rsidDel="00821D71" w:rsidRDefault="005456F0" w:rsidP="00CE01DA">
            <w:pPr>
              <w:spacing w:before="170" w:after="170"/>
              <w:rPr>
                <w:del w:id="2053" w:author="Author"/>
                <w:rFonts w:asciiTheme="minorBidi" w:hAnsiTheme="minorBidi" w:cstheme="minorBidi"/>
                <w:noProof/>
                <w:szCs w:val="17"/>
                <w:lang w:val="fr-FR"/>
              </w:rPr>
            </w:pPr>
            <w:del w:id="205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39]</w:delText>
              </w:r>
            </w:del>
          </w:p>
        </w:tc>
        <w:tc>
          <w:tcPr>
            <w:tcW w:w="5670" w:type="dxa"/>
          </w:tcPr>
          <w:p w14:paraId="7B59E5BA" w14:textId="4B52B110" w:rsidR="005456F0" w:rsidRPr="00982192" w:rsidDel="00821D71" w:rsidRDefault="005456F0" w:rsidP="00CE01DA">
            <w:pPr>
              <w:spacing w:before="170" w:after="170"/>
              <w:rPr>
                <w:del w:id="2055" w:author="Author"/>
                <w:rFonts w:asciiTheme="minorBidi" w:eastAsia="Times New Roman" w:hAnsiTheme="minorBidi" w:cstheme="minorBidi"/>
                <w:noProof/>
                <w:szCs w:val="17"/>
                <w:lang w:val="fr-FR"/>
              </w:rPr>
            </w:pPr>
            <w:del w:id="2056" w:author="Author">
              <w:r w:rsidRPr="00FD6558" w:rsidDel="00821D71">
                <w:rPr>
                  <w:rFonts w:ascii="Arial" w:eastAsia="Times New Roman" w:hAnsi="Arial" w:cs="Arial"/>
                  <w:noProof/>
                  <w:szCs w:val="17"/>
                  <w:lang w:val="fr-FR"/>
                </w:rPr>
                <w:delText>Selon</w:delText>
              </w:r>
              <w:r w:rsidR="00992C0C" w:rsidRPr="00FD6558"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FD6558" w:rsidDel="00821D71">
                <w:rPr>
                  <w:rFonts w:ascii="Arial" w:eastAsia="Times New Roman" w:hAnsi="Arial" w:cs="Arial"/>
                  <w:noProof/>
                  <w:szCs w:val="17"/>
                  <w:lang w:val="fr-FR"/>
                </w:rPr>
                <w:delText>RFC</w:delText>
              </w:r>
              <w:r w:rsidRPr="00FD6558" w:rsidDel="00821D71">
                <w:rPr>
                  <w:rFonts w:ascii="Arial" w:eastAsia="Times New Roman" w:hAnsi="Arial" w:cs="Arial"/>
                  <w:noProof/>
                  <w:szCs w:val="17"/>
                  <w:lang w:val="fr-FR"/>
                </w:rPr>
                <w:delText> 2616 de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IETF, une requête </w:delText>
              </w:r>
              <w:r w:rsidRPr="00AE4D16" w:rsidDel="00821D71">
                <w:rPr>
                  <w:rFonts w:ascii="Courier New" w:eastAsia="Times New Roman" w:hAnsi="Courier New" w:cs="Courier New"/>
                  <w:noProof/>
                  <w:szCs w:val="17"/>
                  <w:lang w:val="fr-FR"/>
                </w:rPr>
                <w:delText>POST</w:delText>
              </w:r>
              <w:r w:rsidRPr="00FD6558" w:rsidDel="00821D71">
                <w:rPr>
                  <w:rFonts w:ascii="Arial" w:eastAsia="Times New Roman" w:hAnsi="Arial" w:cs="Arial"/>
                  <w:noProof/>
                  <w:szCs w:val="17"/>
                  <w:lang w:val="fr-FR"/>
                </w:rPr>
                <w:delText xml:space="preserve"> NE DOIT PAS être idempotente</w:delText>
              </w:r>
              <w:r w:rsidDel="00821D71">
                <w:rPr>
                  <w:rFonts w:ascii="Arial" w:eastAsia="Times New Roman" w:hAnsi="Arial" w:cs="Arial"/>
                  <w:noProof/>
                  <w:szCs w:val="17"/>
                  <w:lang w:val="fr-FR"/>
                </w:rPr>
                <w:delText>.</w:delText>
              </w:r>
            </w:del>
          </w:p>
        </w:tc>
        <w:tc>
          <w:tcPr>
            <w:tcW w:w="2515" w:type="dxa"/>
          </w:tcPr>
          <w:p w14:paraId="42CEFB91" w14:textId="728CC0D6" w:rsidR="005456F0" w:rsidRPr="00982192" w:rsidDel="00821D71" w:rsidRDefault="005456F0" w:rsidP="00CE01DA">
            <w:pPr>
              <w:spacing w:before="170" w:after="170"/>
              <w:rPr>
                <w:del w:id="2057" w:author="Author"/>
                <w:rFonts w:asciiTheme="minorBidi" w:hAnsiTheme="minorBidi" w:cstheme="minorBidi"/>
                <w:noProof/>
                <w:szCs w:val="17"/>
                <w:lang w:val="fr-FR"/>
              </w:rPr>
            </w:pPr>
            <w:del w:id="2058" w:author="Author">
              <w:r w:rsidRPr="00982192" w:rsidDel="00821D71">
                <w:rPr>
                  <w:rFonts w:asciiTheme="minorBidi" w:hAnsiTheme="minorBidi" w:cstheme="minorBidi"/>
                  <w:noProof/>
                  <w:szCs w:val="17"/>
                  <w:lang w:val="fr-FR"/>
                </w:rPr>
                <w:delText>AAJ, AAX, AX, AJ</w:delText>
              </w:r>
            </w:del>
          </w:p>
        </w:tc>
      </w:tr>
      <w:tr w:rsidR="005456F0" w:rsidRPr="00982192" w:rsidDel="00821D71" w14:paraId="6AE7EDC9" w14:textId="77BA76CC" w:rsidTr="00B722EB">
        <w:trPr>
          <w:del w:id="2059" w:author="Author"/>
        </w:trPr>
        <w:tc>
          <w:tcPr>
            <w:tcW w:w="1075" w:type="dxa"/>
          </w:tcPr>
          <w:p w14:paraId="23ADD747" w14:textId="7F431068" w:rsidR="005456F0" w:rsidRPr="00982192" w:rsidDel="00821D71" w:rsidRDefault="005456F0" w:rsidP="00CE01DA">
            <w:pPr>
              <w:spacing w:before="170" w:after="170"/>
              <w:rPr>
                <w:del w:id="2060" w:author="Author"/>
                <w:rFonts w:asciiTheme="minorBidi" w:hAnsiTheme="minorBidi" w:cstheme="minorBidi"/>
                <w:noProof/>
                <w:szCs w:val="17"/>
                <w:lang w:val="fr-FR"/>
              </w:rPr>
            </w:pPr>
            <w:del w:id="206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40]</w:delText>
              </w:r>
            </w:del>
          </w:p>
        </w:tc>
        <w:tc>
          <w:tcPr>
            <w:tcW w:w="5670" w:type="dxa"/>
          </w:tcPr>
          <w:p w14:paraId="5F289615" w14:textId="1EB01B27" w:rsidR="005456F0" w:rsidRPr="005456F0" w:rsidDel="00821D71" w:rsidRDefault="005456F0" w:rsidP="00CE01DA">
            <w:pPr>
              <w:spacing w:before="170" w:after="170"/>
              <w:rPr>
                <w:del w:id="2062" w:author="Author"/>
                <w:rFonts w:ascii="Arial" w:eastAsia="Times New Roman" w:hAnsi="Arial" w:cs="Arial"/>
                <w:noProof/>
                <w:szCs w:val="17"/>
                <w:lang w:val="fr-FR"/>
              </w:rPr>
            </w:pPr>
            <w:del w:id="2063" w:author="Author">
              <w:r w:rsidRPr="005456F0" w:rsidDel="00821D71">
                <w:rPr>
                  <w:rFonts w:ascii="Arial" w:eastAsia="Times New Roman" w:hAnsi="Arial" w:cs="Arial"/>
                  <w:noProof/>
                  <w:szCs w:val="17"/>
                  <w:lang w:val="fr-FR"/>
                </w:rPr>
                <w:delText>Si la création de la ressource a réussi,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tête HTTP Location DEVRAIT contenir un URI (absolu ou relatif) indiquant une ressource créée.</w:delText>
              </w:r>
            </w:del>
          </w:p>
        </w:tc>
        <w:tc>
          <w:tcPr>
            <w:tcW w:w="2515" w:type="dxa"/>
          </w:tcPr>
          <w:p w14:paraId="331294EC" w14:textId="72FD3A82" w:rsidR="005456F0" w:rsidRPr="00982192" w:rsidDel="00821D71" w:rsidRDefault="005456F0" w:rsidP="00CE01DA">
            <w:pPr>
              <w:spacing w:before="170" w:after="170"/>
              <w:rPr>
                <w:del w:id="2064" w:author="Author"/>
                <w:rFonts w:asciiTheme="minorBidi" w:hAnsiTheme="minorBidi" w:cstheme="minorBidi"/>
                <w:noProof/>
                <w:szCs w:val="17"/>
                <w:lang w:val="fr-FR"/>
              </w:rPr>
            </w:pPr>
            <w:del w:id="2065" w:author="Author">
              <w:r w:rsidRPr="00982192" w:rsidDel="00821D71">
                <w:rPr>
                  <w:rFonts w:asciiTheme="minorBidi" w:hAnsiTheme="minorBidi" w:cstheme="minorBidi"/>
                  <w:noProof/>
                  <w:szCs w:val="17"/>
                  <w:lang w:val="fr-FR"/>
                </w:rPr>
                <w:delText>AAJ, AAX</w:delText>
              </w:r>
            </w:del>
          </w:p>
        </w:tc>
      </w:tr>
      <w:tr w:rsidR="005456F0" w:rsidRPr="00982192" w:rsidDel="00821D71" w14:paraId="5AC2DE98" w14:textId="415DEB1F" w:rsidTr="00B722EB">
        <w:trPr>
          <w:del w:id="2066" w:author="Author"/>
        </w:trPr>
        <w:tc>
          <w:tcPr>
            <w:tcW w:w="1075" w:type="dxa"/>
          </w:tcPr>
          <w:p w14:paraId="5E9A1FDE" w14:textId="431DB029" w:rsidR="005456F0" w:rsidRPr="00982192" w:rsidDel="00821D71" w:rsidRDefault="005456F0" w:rsidP="00CE01DA">
            <w:pPr>
              <w:spacing w:before="170" w:after="170"/>
              <w:rPr>
                <w:del w:id="2067" w:author="Author"/>
                <w:rFonts w:asciiTheme="minorBidi" w:hAnsiTheme="minorBidi" w:cstheme="minorBidi"/>
                <w:noProof/>
                <w:szCs w:val="17"/>
                <w:lang w:val="fr-FR"/>
              </w:rPr>
            </w:pPr>
            <w:del w:id="20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41]</w:delText>
              </w:r>
            </w:del>
          </w:p>
        </w:tc>
        <w:tc>
          <w:tcPr>
            <w:tcW w:w="5670" w:type="dxa"/>
          </w:tcPr>
          <w:p w14:paraId="59C57E8F" w14:textId="255C6960" w:rsidR="005456F0" w:rsidRPr="005456F0" w:rsidDel="00821D71" w:rsidRDefault="005456F0" w:rsidP="00CE01DA">
            <w:pPr>
              <w:spacing w:before="170" w:after="170"/>
              <w:rPr>
                <w:del w:id="2069" w:author="Author"/>
                <w:rFonts w:ascii="Arial" w:eastAsia="Times New Roman" w:hAnsi="Arial" w:cs="Arial"/>
                <w:noProof/>
                <w:szCs w:val="17"/>
                <w:lang w:val="fr-FR"/>
              </w:rPr>
            </w:pPr>
            <w:del w:id="2070" w:author="Author">
              <w:r w:rsidRPr="005456F0" w:rsidDel="00821D71">
                <w:rPr>
                  <w:rFonts w:ascii="Arial" w:eastAsia="Times New Roman" w:hAnsi="Arial" w:cs="Arial"/>
                  <w:noProof/>
                  <w:szCs w:val="17"/>
                  <w:lang w:val="fr-FR"/>
                </w:rPr>
                <w:delText>Si la création de la ressource a réussi, la réponse DEVRAIT contenir le code d</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201 Created</w:delText>
              </w:r>
              <w:r w:rsidRPr="005456F0" w:rsidDel="00821D71">
                <w:rPr>
                  <w:rFonts w:ascii="Arial" w:eastAsia="Times New Roman" w:hAnsi="Arial" w:cs="Arial"/>
                  <w:noProof/>
                  <w:szCs w:val="17"/>
                  <w:lang w:val="fr-FR"/>
                </w:rPr>
                <w:delText>”.</w:delText>
              </w:r>
            </w:del>
          </w:p>
        </w:tc>
        <w:tc>
          <w:tcPr>
            <w:tcW w:w="2515" w:type="dxa"/>
          </w:tcPr>
          <w:p w14:paraId="089517E8" w14:textId="60DE0B21" w:rsidR="005456F0" w:rsidRPr="00982192" w:rsidDel="00821D71" w:rsidRDefault="005456F0" w:rsidP="00CE01DA">
            <w:pPr>
              <w:spacing w:before="170" w:after="170"/>
              <w:rPr>
                <w:del w:id="2071" w:author="Author"/>
                <w:rFonts w:asciiTheme="minorBidi" w:hAnsiTheme="minorBidi" w:cstheme="minorBidi"/>
                <w:noProof/>
                <w:szCs w:val="17"/>
                <w:lang w:val="fr-FR"/>
              </w:rPr>
            </w:pPr>
            <w:del w:id="2072" w:author="Author">
              <w:r w:rsidRPr="00982192" w:rsidDel="00821D71">
                <w:rPr>
                  <w:rFonts w:asciiTheme="minorBidi" w:hAnsiTheme="minorBidi" w:cstheme="minorBidi"/>
                  <w:noProof/>
                  <w:szCs w:val="17"/>
                  <w:lang w:val="fr-FR"/>
                </w:rPr>
                <w:delText>AAJ, AAX</w:delText>
              </w:r>
            </w:del>
          </w:p>
        </w:tc>
      </w:tr>
      <w:tr w:rsidR="005456F0" w:rsidRPr="00982192" w:rsidDel="00821D71" w14:paraId="1CB364E2" w14:textId="5748A43D" w:rsidTr="00B722EB">
        <w:trPr>
          <w:del w:id="2073" w:author="Author"/>
        </w:trPr>
        <w:tc>
          <w:tcPr>
            <w:tcW w:w="1075" w:type="dxa"/>
          </w:tcPr>
          <w:p w14:paraId="00E259B8" w14:textId="07CCC9D1" w:rsidR="005456F0" w:rsidRPr="00982192" w:rsidDel="00821D71" w:rsidRDefault="005456F0" w:rsidP="00CE01DA">
            <w:pPr>
              <w:spacing w:before="170" w:after="170"/>
              <w:rPr>
                <w:del w:id="2074" w:author="Author"/>
                <w:rFonts w:asciiTheme="minorBidi" w:hAnsiTheme="minorBidi" w:cstheme="minorBidi"/>
                <w:noProof/>
                <w:szCs w:val="17"/>
                <w:lang w:val="fr-FR"/>
              </w:rPr>
            </w:pPr>
            <w:del w:id="207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42]</w:delText>
              </w:r>
            </w:del>
          </w:p>
        </w:tc>
        <w:tc>
          <w:tcPr>
            <w:tcW w:w="5670" w:type="dxa"/>
          </w:tcPr>
          <w:p w14:paraId="06989BEC" w14:textId="2CF59170" w:rsidR="005456F0" w:rsidRPr="005456F0" w:rsidDel="00821D71" w:rsidRDefault="005456F0" w:rsidP="00CE01DA">
            <w:pPr>
              <w:spacing w:before="170" w:after="170"/>
              <w:rPr>
                <w:del w:id="2076" w:author="Author"/>
                <w:rFonts w:ascii="Arial" w:hAnsi="Arial" w:cs="Arial"/>
                <w:noProof/>
                <w:szCs w:val="17"/>
                <w:lang w:val="fr-FR"/>
              </w:rPr>
            </w:pPr>
            <w:del w:id="2077" w:author="Author">
              <w:r w:rsidRPr="005456F0" w:rsidDel="00821D71">
                <w:rPr>
                  <w:rFonts w:ascii="Arial" w:eastAsia="Times New Roman" w:hAnsi="Arial" w:cs="Arial"/>
                  <w:noProof/>
                  <w:szCs w:val="17"/>
                  <w:lang w:val="fr-FR"/>
                </w:rPr>
                <w:delText>Si la création de la ressource a réussi, la charge utile de la réponse DEVRAIT par défaut contenir le corps de la ressource créée, pour permettre au client de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 xml:space="preserve">utiliser sans avoir à faire un nouvel appel </w:delText>
              </w:r>
              <w:r w:rsidR="00FD6842" w:rsidDel="00821D71">
                <w:rPr>
                  <w:rFonts w:ascii="Arial" w:eastAsia="Times New Roman" w:hAnsi="Arial" w:cs="Arial"/>
                  <w:noProof/>
                  <w:szCs w:val="17"/>
                  <w:lang w:val="fr-FR"/>
                </w:rPr>
                <w:delText>HTTP</w:delText>
              </w:r>
              <w:r w:rsidRPr="005456F0" w:rsidDel="00821D71">
                <w:rPr>
                  <w:rFonts w:ascii="Arial" w:eastAsia="Times New Roman" w:hAnsi="Arial" w:cs="Arial"/>
                  <w:noProof/>
                  <w:szCs w:val="17"/>
                  <w:lang w:val="fr-FR"/>
                </w:rPr>
                <w:delText>.</w:delText>
              </w:r>
            </w:del>
          </w:p>
        </w:tc>
        <w:tc>
          <w:tcPr>
            <w:tcW w:w="2515" w:type="dxa"/>
          </w:tcPr>
          <w:p w14:paraId="27A2696E" w14:textId="21A1CD2B" w:rsidR="005456F0" w:rsidRPr="00982192" w:rsidDel="00821D71" w:rsidRDefault="005456F0" w:rsidP="00CE01DA">
            <w:pPr>
              <w:spacing w:before="170" w:after="170"/>
              <w:rPr>
                <w:del w:id="2078" w:author="Author"/>
                <w:rFonts w:asciiTheme="minorBidi" w:hAnsiTheme="minorBidi" w:cstheme="minorBidi"/>
                <w:noProof/>
                <w:szCs w:val="17"/>
                <w:lang w:val="fr-FR"/>
              </w:rPr>
            </w:pPr>
            <w:del w:id="2079" w:author="Author">
              <w:r w:rsidRPr="00982192" w:rsidDel="00821D71">
                <w:rPr>
                  <w:rFonts w:asciiTheme="minorBidi" w:hAnsiTheme="minorBidi" w:cstheme="minorBidi"/>
                  <w:noProof/>
                  <w:szCs w:val="17"/>
                  <w:lang w:val="fr-FR"/>
                </w:rPr>
                <w:delText>AAJ, AAX</w:delText>
              </w:r>
            </w:del>
          </w:p>
        </w:tc>
      </w:tr>
      <w:tr w:rsidR="005456F0" w:rsidRPr="00982192" w:rsidDel="00821D71" w14:paraId="41959B2B" w14:textId="70F04BFB" w:rsidTr="00B722EB">
        <w:trPr>
          <w:del w:id="2080" w:author="Author"/>
        </w:trPr>
        <w:tc>
          <w:tcPr>
            <w:tcW w:w="1075" w:type="dxa"/>
          </w:tcPr>
          <w:p w14:paraId="2931E3F8" w14:textId="615E6C5D" w:rsidR="005456F0" w:rsidRPr="00982192" w:rsidDel="00821D71" w:rsidRDefault="005456F0" w:rsidP="00CE01DA">
            <w:pPr>
              <w:spacing w:before="170" w:after="170"/>
              <w:rPr>
                <w:del w:id="2081" w:author="Author"/>
                <w:rFonts w:asciiTheme="minorBidi" w:hAnsiTheme="minorBidi" w:cstheme="minorBidi"/>
                <w:noProof/>
                <w:szCs w:val="17"/>
                <w:lang w:val="fr-FR"/>
              </w:rPr>
            </w:pPr>
            <w:del w:id="208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43]</w:delText>
              </w:r>
            </w:del>
          </w:p>
        </w:tc>
        <w:tc>
          <w:tcPr>
            <w:tcW w:w="5670" w:type="dxa"/>
          </w:tcPr>
          <w:p w14:paraId="7A036337" w14:textId="43F347C2" w:rsidR="005456F0" w:rsidRPr="00982192" w:rsidDel="00821D71" w:rsidRDefault="005456F0" w:rsidP="00CE01DA">
            <w:pPr>
              <w:spacing w:before="170" w:after="170"/>
              <w:rPr>
                <w:del w:id="2083" w:author="Author"/>
                <w:rFonts w:asciiTheme="minorBidi" w:hAnsiTheme="minorBidi" w:cstheme="minorBidi"/>
                <w:noProof/>
                <w:szCs w:val="17"/>
                <w:lang w:val="fr-FR"/>
              </w:rPr>
            </w:pPr>
            <w:del w:id="2084" w:author="Author">
              <w:r w:rsidRPr="00FD6558" w:rsidDel="00821D71">
                <w:rPr>
                  <w:rFonts w:ascii="Arial" w:hAnsi="Arial" w:cs="Arial"/>
                  <w:noProof/>
                  <w:szCs w:val="17"/>
                  <w:lang w:val="fr-FR"/>
                </w:rPr>
                <w:delText xml:space="preserve">Une requête </w:delText>
              </w:r>
              <w:r w:rsidRPr="00AE4D16" w:rsidDel="00821D71">
                <w:rPr>
                  <w:rFonts w:ascii="Courier New" w:hAnsi="Courier New" w:cs="Courier New"/>
                  <w:noProof/>
                  <w:szCs w:val="17"/>
                  <w:lang w:val="fr-FR"/>
                </w:rPr>
                <w:delText>PUT</w:delText>
              </w:r>
              <w:r w:rsidRPr="00FD6558" w:rsidDel="00821D71">
                <w:rPr>
                  <w:rFonts w:ascii="Arial" w:hAnsi="Arial" w:cs="Arial"/>
                  <w:noProof/>
                  <w:szCs w:val="17"/>
                  <w:lang w:val="fr-FR"/>
                </w:rPr>
                <w:delText xml:space="preserve"> DOIT être idempotente</w:delText>
              </w:r>
              <w:r w:rsidDel="00821D71">
                <w:rPr>
                  <w:rFonts w:ascii="Arial" w:hAnsi="Arial" w:cs="Arial"/>
                  <w:noProof/>
                  <w:szCs w:val="17"/>
                  <w:lang w:val="fr-FR"/>
                </w:rPr>
                <w:delText>.</w:delText>
              </w:r>
            </w:del>
          </w:p>
        </w:tc>
        <w:tc>
          <w:tcPr>
            <w:tcW w:w="2515" w:type="dxa"/>
          </w:tcPr>
          <w:p w14:paraId="6F022D6D" w14:textId="1FCF5B5A" w:rsidR="005456F0" w:rsidRPr="00982192" w:rsidDel="00821D71" w:rsidRDefault="005456F0" w:rsidP="00CE01DA">
            <w:pPr>
              <w:spacing w:before="170" w:after="170"/>
              <w:rPr>
                <w:del w:id="2085" w:author="Author"/>
                <w:rFonts w:asciiTheme="minorBidi" w:hAnsiTheme="minorBidi" w:cstheme="minorBidi"/>
                <w:noProof/>
                <w:szCs w:val="17"/>
                <w:lang w:val="fr-FR"/>
              </w:rPr>
            </w:pPr>
            <w:del w:id="2086" w:author="Author">
              <w:r w:rsidRPr="00982192" w:rsidDel="00821D71">
                <w:rPr>
                  <w:rFonts w:asciiTheme="minorBidi" w:hAnsiTheme="minorBidi" w:cstheme="minorBidi"/>
                  <w:noProof/>
                  <w:szCs w:val="17"/>
                  <w:lang w:val="fr-FR"/>
                </w:rPr>
                <w:delText>AAJ, AAX, AX, AJ</w:delText>
              </w:r>
            </w:del>
          </w:p>
        </w:tc>
      </w:tr>
      <w:tr w:rsidR="005456F0" w:rsidRPr="00982192" w:rsidDel="00821D71" w14:paraId="17AC6497" w14:textId="79265E23" w:rsidTr="00B722EB">
        <w:trPr>
          <w:del w:id="2087" w:author="Author"/>
        </w:trPr>
        <w:tc>
          <w:tcPr>
            <w:tcW w:w="1075" w:type="dxa"/>
          </w:tcPr>
          <w:p w14:paraId="236EA21B" w14:textId="7518DB9B" w:rsidR="005456F0" w:rsidRPr="00982192" w:rsidDel="00821D71" w:rsidRDefault="005456F0" w:rsidP="00CE01DA">
            <w:pPr>
              <w:spacing w:before="170" w:after="170"/>
              <w:rPr>
                <w:del w:id="2088" w:author="Author"/>
                <w:rFonts w:asciiTheme="minorBidi" w:hAnsiTheme="minorBidi" w:cstheme="minorBidi"/>
                <w:noProof/>
                <w:szCs w:val="17"/>
                <w:lang w:val="fr-FR"/>
              </w:rPr>
            </w:pPr>
            <w:del w:id="208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44]</w:delText>
              </w:r>
            </w:del>
          </w:p>
        </w:tc>
        <w:tc>
          <w:tcPr>
            <w:tcW w:w="5670" w:type="dxa"/>
          </w:tcPr>
          <w:p w14:paraId="664DA559" w14:textId="3482A139" w:rsidR="005456F0" w:rsidRPr="00982192" w:rsidDel="00821D71" w:rsidRDefault="005456F0" w:rsidP="00CE01DA">
            <w:pPr>
              <w:spacing w:before="170" w:after="170"/>
              <w:rPr>
                <w:del w:id="2090" w:author="Author"/>
                <w:rFonts w:asciiTheme="minorBidi" w:eastAsia="Times New Roman" w:hAnsiTheme="minorBidi" w:cstheme="minorBidi"/>
                <w:noProof/>
                <w:szCs w:val="17"/>
                <w:lang w:val="fr-FR"/>
              </w:rPr>
            </w:pPr>
            <w:del w:id="2091" w:author="Author">
              <w:r w:rsidRPr="00FD6558"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est pas trouvée, </w:delText>
              </w:r>
              <w:r w:rsidRPr="00AE4D16" w:rsidDel="00821D71">
                <w:rPr>
                  <w:rFonts w:asciiTheme="majorHAnsi" w:eastAsia="Times New Roman" w:hAnsiTheme="majorHAnsi" w:cs="Arial"/>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404 Not Found</w:delText>
              </w:r>
              <w:r w:rsidRPr="00FD6558" w:rsidDel="00821D71">
                <w:rPr>
                  <w:rFonts w:ascii="Arial" w:eastAsia="Times New Roman" w:hAnsi="Arial" w:cs="Arial"/>
                  <w:noProof/>
                  <w:szCs w:val="17"/>
                  <w:lang w:val="fr-FR"/>
                </w:rPr>
                <w:delText>”.</w:delText>
              </w:r>
            </w:del>
          </w:p>
        </w:tc>
        <w:tc>
          <w:tcPr>
            <w:tcW w:w="2515" w:type="dxa"/>
          </w:tcPr>
          <w:p w14:paraId="4BCD225F" w14:textId="6507D940" w:rsidR="005456F0" w:rsidRPr="00982192" w:rsidDel="00821D71" w:rsidRDefault="005456F0" w:rsidP="00CE01DA">
            <w:pPr>
              <w:spacing w:before="170" w:after="170"/>
              <w:rPr>
                <w:del w:id="2092" w:author="Author"/>
                <w:rFonts w:asciiTheme="minorBidi" w:hAnsiTheme="minorBidi" w:cstheme="minorBidi"/>
                <w:noProof/>
                <w:szCs w:val="17"/>
                <w:lang w:val="fr-FR"/>
              </w:rPr>
            </w:pPr>
            <w:del w:id="2093" w:author="Author">
              <w:r w:rsidRPr="00982192" w:rsidDel="00821D71">
                <w:rPr>
                  <w:rFonts w:asciiTheme="minorBidi" w:hAnsiTheme="minorBidi" w:cstheme="minorBidi"/>
                  <w:noProof/>
                  <w:szCs w:val="17"/>
                  <w:lang w:val="fr-FR"/>
                </w:rPr>
                <w:delText>AAJ, AAX, AX, AJ</w:delText>
              </w:r>
            </w:del>
          </w:p>
        </w:tc>
      </w:tr>
      <w:tr w:rsidR="005456F0" w:rsidRPr="00982192" w:rsidDel="00821D71" w14:paraId="6CEC293D" w14:textId="50A33875" w:rsidTr="00B722EB">
        <w:trPr>
          <w:del w:id="2094" w:author="Author"/>
        </w:trPr>
        <w:tc>
          <w:tcPr>
            <w:tcW w:w="1075" w:type="dxa"/>
          </w:tcPr>
          <w:p w14:paraId="4B9BB2AC" w14:textId="231B3FD1" w:rsidR="005456F0" w:rsidRPr="00982192" w:rsidDel="00821D71" w:rsidRDefault="005456F0" w:rsidP="00CE01DA">
            <w:pPr>
              <w:spacing w:before="170" w:after="170"/>
              <w:rPr>
                <w:del w:id="2095" w:author="Author"/>
                <w:rFonts w:asciiTheme="minorBidi" w:hAnsiTheme="minorBidi" w:cstheme="minorBidi"/>
                <w:noProof/>
                <w:szCs w:val="17"/>
                <w:lang w:val="fr-FR"/>
              </w:rPr>
            </w:pPr>
            <w:del w:id="209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45]</w:delText>
              </w:r>
            </w:del>
          </w:p>
        </w:tc>
        <w:tc>
          <w:tcPr>
            <w:tcW w:w="5670" w:type="dxa"/>
          </w:tcPr>
          <w:p w14:paraId="2F2244B5" w14:textId="6068A783" w:rsidR="005456F0" w:rsidRPr="00982192" w:rsidDel="00821D71" w:rsidRDefault="005456F0" w:rsidP="00CE01DA">
            <w:pPr>
              <w:spacing w:before="170" w:after="170"/>
              <w:rPr>
                <w:del w:id="2097" w:author="Author"/>
                <w:rFonts w:asciiTheme="minorBidi" w:eastAsia="Times New Roman" w:hAnsiTheme="minorBidi" w:cstheme="minorBidi"/>
                <w:noProof/>
                <w:szCs w:val="17"/>
                <w:lang w:val="fr-FR"/>
              </w:rPr>
            </w:pPr>
            <w:del w:id="2098" w:author="Author">
              <w:r w:rsidRPr="00FD6558" w:rsidDel="00821D71">
                <w:rPr>
                  <w:rFonts w:ascii="Arial" w:eastAsia="Times New Roman" w:hAnsi="Arial" w:cs="Arial"/>
                  <w:noProof/>
                  <w:szCs w:val="17"/>
                  <w:lang w:val="fr-FR"/>
                </w:rPr>
                <w:delText>Si la mise à jour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une ressource a réussi, </w:delText>
              </w:r>
              <w:r w:rsidRPr="00AE4D16" w:rsidDel="00821D71">
                <w:rPr>
                  <w:rFonts w:ascii="Courier New" w:eastAsia="Times New Roman" w:hAnsi="Courier New" w:cs="Courier New"/>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200 OK</w:delText>
              </w:r>
              <w:r w:rsidRPr="00FD6558" w:rsidDel="00821D71">
                <w:rPr>
                  <w:rFonts w:ascii="Arial" w:eastAsia="Times New Roman" w:hAnsi="Arial" w:cs="Arial"/>
                  <w:noProof/>
                  <w:szCs w:val="17"/>
                  <w:lang w:val="fr-FR"/>
                </w:rPr>
                <w:delText>” si la ressource mise à jour est retournée ou un “</w:delText>
              </w:r>
              <w:r w:rsidRPr="00AE4D16" w:rsidDel="00821D71">
                <w:rPr>
                  <w:rFonts w:ascii="Courier New" w:eastAsia="Times New Roman" w:hAnsi="Courier New" w:cs="Courier New"/>
                  <w:noProof/>
                  <w:szCs w:val="17"/>
                  <w:lang w:val="fr-FR"/>
                </w:rPr>
                <w:delText>204 No Content</w:delText>
              </w:r>
              <w:r w:rsidRPr="00FD6558" w:rsidDel="00821D71">
                <w:rPr>
                  <w:rFonts w:ascii="Arial" w:eastAsia="Times New Roman" w:hAnsi="Arial" w:cs="Arial"/>
                  <w:noProof/>
                  <w:szCs w:val="17"/>
                  <w:lang w:val="fr-FR"/>
                </w:rPr>
                <w:delText>” si elle ne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est pas.</w:delText>
              </w:r>
            </w:del>
          </w:p>
        </w:tc>
        <w:tc>
          <w:tcPr>
            <w:tcW w:w="2515" w:type="dxa"/>
          </w:tcPr>
          <w:p w14:paraId="50B28D86" w14:textId="5AD24B65" w:rsidR="005456F0" w:rsidRPr="00982192" w:rsidDel="00821D71" w:rsidRDefault="005456F0" w:rsidP="00CE01DA">
            <w:pPr>
              <w:spacing w:before="170" w:after="170"/>
              <w:rPr>
                <w:del w:id="2099" w:author="Author"/>
                <w:rFonts w:asciiTheme="minorBidi" w:hAnsiTheme="minorBidi" w:cstheme="minorBidi"/>
                <w:noProof/>
                <w:szCs w:val="17"/>
                <w:lang w:val="fr-FR"/>
              </w:rPr>
            </w:pPr>
            <w:del w:id="2100" w:author="Author">
              <w:r w:rsidRPr="00982192" w:rsidDel="00821D71">
                <w:rPr>
                  <w:rFonts w:asciiTheme="minorBidi" w:hAnsiTheme="minorBidi" w:cstheme="minorBidi"/>
                  <w:noProof/>
                  <w:szCs w:val="17"/>
                  <w:lang w:val="fr-FR"/>
                </w:rPr>
                <w:delText>AAJ, AAX, AX, AJ</w:delText>
              </w:r>
            </w:del>
          </w:p>
        </w:tc>
      </w:tr>
      <w:tr w:rsidR="005456F0" w:rsidRPr="00982192" w:rsidDel="00821D71" w14:paraId="42E0D8A8" w14:textId="274A8F47" w:rsidTr="00B722EB">
        <w:trPr>
          <w:del w:id="2101" w:author="Author"/>
        </w:trPr>
        <w:tc>
          <w:tcPr>
            <w:tcW w:w="1075" w:type="dxa"/>
          </w:tcPr>
          <w:p w14:paraId="3AF70804" w14:textId="07C9229B" w:rsidR="005456F0" w:rsidRPr="00982192" w:rsidDel="00821D71" w:rsidRDefault="005456F0" w:rsidP="00CE01DA">
            <w:pPr>
              <w:spacing w:before="170" w:after="170"/>
              <w:rPr>
                <w:del w:id="2102" w:author="Author"/>
                <w:rFonts w:asciiTheme="minorBidi" w:hAnsiTheme="minorBidi" w:cstheme="minorBidi"/>
                <w:noProof/>
                <w:szCs w:val="17"/>
                <w:lang w:val="fr-FR"/>
              </w:rPr>
            </w:pPr>
            <w:del w:id="210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46]</w:delText>
              </w:r>
            </w:del>
          </w:p>
        </w:tc>
        <w:tc>
          <w:tcPr>
            <w:tcW w:w="5670" w:type="dxa"/>
          </w:tcPr>
          <w:p w14:paraId="31FB48DC" w14:textId="37CF6697" w:rsidR="005456F0" w:rsidRPr="00982192" w:rsidDel="00821D71" w:rsidRDefault="005456F0" w:rsidP="00CE01DA">
            <w:pPr>
              <w:spacing w:before="170" w:after="170"/>
              <w:rPr>
                <w:del w:id="2104" w:author="Author"/>
                <w:rFonts w:asciiTheme="minorBidi" w:eastAsia="Times New Roman" w:hAnsiTheme="minorBidi" w:cstheme="minorBidi"/>
                <w:noProof/>
                <w:szCs w:val="17"/>
                <w:lang w:val="fr-FR"/>
              </w:rPr>
            </w:pPr>
            <w:del w:id="2105" w:author="Author">
              <w:r w:rsidRPr="002336F5" w:rsidDel="00821D71">
                <w:rPr>
                  <w:rFonts w:ascii="Arial" w:eastAsia="Times New Roman" w:hAnsi="Arial" w:cs="Arial"/>
                  <w:noProof/>
                  <w:szCs w:val="17"/>
                  <w:lang w:val="fr-FR"/>
                </w:rPr>
                <w:delText xml:space="preserve">Une requête </w:delText>
              </w:r>
              <w:r w:rsidRPr="00AE4D16"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NE DOIT PAS être idempotente</w:delText>
              </w:r>
              <w:r w:rsidDel="00821D71">
                <w:rPr>
                  <w:rFonts w:ascii="Arial" w:eastAsia="Times New Roman" w:hAnsi="Arial" w:cs="Arial"/>
                  <w:noProof/>
                  <w:szCs w:val="17"/>
                  <w:lang w:val="fr-FR"/>
                </w:rPr>
                <w:delText>.</w:delText>
              </w:r>
            </w:del>
          </w:p>
        </w:tc>
        <w:tc>
          <w:tcPr>
            <w:tcW w:w="2515" w:type="dxa"/>
          </w:tcPr>
          <w:p w14:paraId="1026FDBC" w14:textId="45D8C000" w:rsidR="005456F0" w:rsidRPr="00982192" w:rsidDel="00821D71" w:rsidRDefault="005456F0" w:rsidP="00CE01DA">
            <w:pPr>
              <w:spacing w:before="170" w:after="170"/>
              <w:rPr>
                <w:del w:id="2106" w:author="Author"/>
                <w:rFonts w:asciiTheme="minorBidi" w:hAnsiTheme="minorBidi" w:cstheme="minorBidi"/>
                <w:noProof/>
                <w:szCs w:val="17"/>
                <w:lang w:val="fr-FR"/>
              </w:rPr>
            </w:pPr>
            <w:del w:id="2107" w:author="Author">
              <w:r w:rsidRPr="00982192" w:rsidDel="00821D71">
                <w:rPr>
                  <w:rFonts w:asciiTheme="minorBidi" w:hAnsiTheme="minorBidi" w:cstheme="minorBidi"/>
                  <w:noProof/>
                  <w:szCs w:val="17"/>
                  <w:lang w:val="fr-FR"/>
                </w:rPr>
                <w:delText>AAJ, AAX, AX, AJ</w:delText>
              </w:r>
            </w:del>
          </w:p>
        </w:tc>
      </w:tr>
      <w:tr w:rsidR="005456F0" w:rsidRPr="00982192" w:rsidDel="00821D71" w14:paraId="33923C93" w14:textId="0CEBBC85" w:rsidTr="00B722EB">
        <w:trPr>
          <w:del w:id="2108" w:author="Author"/>
        </w:trPr>
        <w:tc>
          <w:tcPr>
            <w:tcW w:w="1075" w:type="dxa"/>
          </w:tcPr>
          <w:p w14:paraId="46E48A2F" w14:textId="5FEAC932" w:rsidR="005456F0" w:rsidRPr="00982192" w:rsidDel="00821D71" w:rsidRDefault="005456F0" w:rsidP="00CE01DA">
            <w:pPr>
              <w:spacing w:before="170" w:after="170"/>
              <w:rPr>
                <w:del w:id="2109" w:author="Author"/>
                <w:rFonts w:asciiTheme="minorBidi" w:hAnsiTheme="minorBidi" w:cstheme="minorBidi"/>
                <w:noProof/>
                <w:szCs w:val="17"/>
                <w:lang w:val="fr-FR"/>
              </w:rPr>
            </w:pPr>
            <w:del w:id="211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47]</w:delText>
              </w:r>
            </w:del>
          </w:p>
        </w:tc>
        <w:tc>
          <w:tcPr>
            <w:tcW w:w="5670" w:type="dxa"/>
          </w:tcPr>
          <w:p w14:paraId="48960F28" w14:textId="14FEFB3F" w:rsidR="005456F0" w:rsidRPr="005456F0" w:rsidDel="00821D71" w:rsidRDefault="005456F0" w:rsidP="00CE01DA">
            <w:pPr>
              <w:spacing w:before="170" w:after="170"/>
              <w:rPr>
                <w:del w:id="2111" w:author="Author"/>
                <w:rFonts w:ascii="Arial" w:eastAsia="Times New Roman" w:hAnsi="Arial" w:cs="Arial"/>
                <w:noProof/>
                <w:szCs w:val="17"/>
                <w:lang w:val="fr-FR"/>
              </w:rPr>
            </w:pPr>
            <w:del w:id="2112" w:author="Author">
              <w:r w:rsidRPr="005456F0" w:rsidDel="00821D71">
                <w:rPr>
                  <w:rFonts w:ascii="Arial" w:eastAsia="Times New Roman" w:hAnsi="Arial" w:cs="Arial"/>
                  <w:noProof/>
                  <w:szCs w:val="17"/>
                  <w:lang w:val="fr-FR"/>
                </w:rPr>
                <w:delText xml:space="preserve">Si une API Web exécute des mises à jour partielles, les caractéristiques idempotentes de </w:delText>
              </w:r>
              <w:r w:rsidRPr="00AE4D16" w:rsidDel="00821D71">
                <w:rPr>
                  <w:rFonts w:ascii="Courier New" w:eastAsia="Times New Roman" w:hAnsi="Courier New" w:cs="Courier New"/>
                  <w:noProof/>
                  <w:szCs w:val="17"/>
                  <w:lang w:val="fr-FR"/>
                </w:rPr>
                <w:delText>PATCH</w:delText>
              </w:r>
              <w:r w:rsidRPr="005456F0" w:rsidDel="00821D71">
                <w:rPr>
                  <w:rFonts w:ascii="Arial" w:eastAsia="Times New Roman" w:hAnsi="Arial" w:cs="Arial"/>
                  <w:noProof/>
                  <w:szCs w:val="17"/>
                  <w:lang w:val="fr-FR"/>
                </w:rPr>
                <w:delText xml:space="preserve"> DEVRAIENT être prises en considérati</w:delText>
              </w:r>
              <w:r w:rsidR="00334310" w:rsidRPr="005456F0"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5456F0" w:rsidDel="00821D71">
                <w:rPr>
                  <w:rFonts w:ascii="Arial" w:eastAsia="Times New Roman" w:hAnsi="Arial" w:cs="Arial"/>
                  <w:noProof/>
                  <w:szCs w:val="17"/>
                  <w:lang w:val="fr-FR"/>
                </w:rPr>
                <w:delText>Af</w:delText>
              </w:r>
              <w:r w:rsidRPr="005456F0" w:rsidDel="00821D71">
                <w:rPr>
                  <w:rFonts w:ascii="Arial" w:eastAsia="Times New Roman" w:hAnsi="Arial" w:cs="Arial"/>
                  <w:noProof/>
                  <w:szCs w:val="17"/>
                  <w:lang w:val="fr-FR"/>
                </w:rPr>
                <w:delText>in de le rendre idempotent,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API PEUT suivre la suggestion</w:delText>
              </w:r>
              <w:r w:rsidR="00992C0C" w:rsidRPr="005456F0" w:rsidDel="00821D71">
                <w:rPr>
                  <w:rFonts w:ascii="Arial" w:eastAsia="Times New Roman" w:hAnsi="Arial" w:cs="Arial"/>
                  <w:noProof/>
                  <w:szCs w:val="17"/>
                  <w:lang w:val="fr-FR"/>
                </w:rPr>
                <w:delText xml:space="preserve"> du</w:delText>
              </w:r>
              <w:r w:rsidR="00992C0C" w:rsidDel="00821D71">
                <w:rPr>
                  <w:rFonts w:ascii="Arial" w:eastAsia="Times New Roman" w:hAnsi="Arial" w:cs="Arial"/>
                  <w:noProof/>
                  <w:szCs w:val="17"/>
                  <w:lang w:val="fr-FR"/>
                </w:rPr>
                <w:delText> </w:delText>
              </w:r>
              <w:r w:rsidR="00992C0C" w:rsidRPr="005456F0" w:rsidDel="00821D71">
                <w:rPr>
                  <w:rFonts w:ascii="Arial" w:eastAsia="Times New Roman" w:hAnsi="Arial" w:cs="Arial"/>
                  <w:noProof/>
                  <w:szCs w:val="17"/>
                  <w:lang w:val="fr-FR"/>
                </w:rPr>
                <w:delText>RFC</w:delText>
              </w:r>
              <w:r w:rsidRPr="005456F0" w:rsidDel="00821D71">
                <w:rPr>
                  <w:rFonts w:ascii="Arial" w:eastAsia="Times New Roman" w:hAnsi="Arial" w:cs="Arial"/>
                  <w:noProof/>
                  <w:szCs w:val="17"/>
                  <w:lang w:val="fr-FR"/>
                </w:rPr>
                <w:delText xml:space="preserve"> 5789 de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IETF consistant à utiliser un verrouillage optimiste.</w:delText>
              </w:r>
            </w:del>
          </w:p>
        </w:tc>
        <w:tc>
          <w:tcPr>
            <w:tcW w:w="2515" w:type="dxa"/>
          </w:tcPr>
          <w:p w14:paraId="3FD04274" w14:textId="3BBAEB90" w:rsidR="005456F0" w:rsidRPr="00982192" w:rsidDel="00821D71" w:rsidRDefault="005456F0" w:rsidP="00CE01DA">
            <w:pPr>
              <w:spacing w:before="170" w:after="170"/>
              <w:rPr>
                <w:del w:id="2113" w:author="Author"/>
                <w:rFonts w:asciiTheme="minorBidi" w:hAnsiTheme="minorBidi" w:cstheme="minorBidi"/>
                <w:noProof/>
                <w:szCs w:val="17"/>
                <w:lang w:val="fr-FR"/>
              </w:rPr>
            </w:pPr>
            <w:del w:id="2114" w:author="Author">
              <w:r w:rsidRPr="00982192" w:rsidDel="00821D71">
                <w:rPr>
                  <w:rFonts w:asciiTheme="minorBidi" w:hAnsiTheme="minorBidi" w:cstheme="minorBidi"/>
                  <w:noProof/>
                  <w:szCs w:val="17"/>
                  <w:lang w:val="fr-FR"/>
                </w:rPr>
                <w:delText>AAJ, AAX</w:delText>
              </w:r>
            </w:del>
          </w:p>
        </w:tc>
      </w:tr>
      <w:tr w:rsidR="00D04A9E" w:rsidRPr="00982192" w:rsidDel="00821D71" w14:paraId="1A946617" w14:textId="688AF460" w:rsidTr="00B722EB">
        <w:trPr>
          <w:del w:id="2115" w:author="Author"/>
        </w:trPr>
        <w:tc>
          <w:tcPr>
            <w:tcW w:w="1075" w:type="dxa"/>
          </w:tcPr>
          <w:p w14:paraId="0C2AA47A" w14:textId="2D46B89F" w:rsidR="00D04A9E" w:rsidRPr="00982192" w:rsidDel="00821D71" w:rsidRDefault="00D04A9E" w:rsidP="00CE01DA">
            <w:pPr>
              <w:spacing w:before="170" w:after="170"/>
              <w:rPr>
                <w:del w:id="2116" w:author="Author"/>
                <w:rFonts w:asciiTheme="minorBidi" w:hAnsiTheme="minorBidi" w:cstheme="minorBidi"/>
                <w:noProof/>
                <w:szCs w:val="17"/>
                <w:lang w:val="fr-FR"/>
              </w:rPr>
            </w:pPr>
            <w:del w:id="211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48]</w:delText>
              </w:r>
            </w:del>
          </w:p>
        </w:tc>
        <w:tc>
          <w:tcPr>
            <w:tcW w:w="5670" w:type="dxa"/>
          </w:tcPr>
          <w:p w14:paraId="5AF4A453" w14:textId="4C35DDF7" w:rsidR="00D04A9E" w:rsidRPr="00982192" w:rsidDel="00821D71" w:rsidRDefault="00D04A9E" w:rsidP="00CE01DA">
            <w:pPr>
              <w:spacing w:before="170" w:after="170"/>
              <w:rPr>
                <w:del w:id="2118" w:author="Author"/>
                <w:rFonts w:asciiTheme="minorBidi" w:eastAsia="Times New Roman" w:hAnsiTheme="minorBidi" w:cstheme="minorBidi"/>
                <w:noProof/>
                <w:szCs w:val="17"/>
                <w:lang w:val="fr-FR"/>
              </w:rPr>
            </w:pPr>
            <w:del w:id="2119" w:author="Author">
              <w:r w:rsidRPr="002336F5"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 xml:space="preserve">est pas trouvée, </w:delText>
              </w:r>
              <w:r w:rsidRPr="00AE4D16"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404 Not Found</w:delText>
              </w:r>
              <w:r w:rsidRPr="002336F5" w:rsidDel="00821D71">
                <w:rPr>
                  <w:rFonts w:ascii="Arial" w:eastAsia="Times New Roman" w:hAnsi="Arial" w:cs="Arial"/>
                  <w:noProof/>
                  <w:szCs w:val="17"/>
                  <w:lang w:val="fr-FR"/>
                </w:rPr>
                <w:delText>”.</w:delText>
              </w:r>
            </w:del>
          </w:p>
        </w:tc>
        <w:tc>
          <w:tcPr>
            <w:tcW w:w="2515" w:type="dxa"/>
          </w:tcPr>
          <w:p w14:paraId="7650F358" w14:textId="63E87986" w:rsidR="00D04A9E" w:rsidRPr="00982192" w:rsidDel="00821D71" w:rsidRDefault="00D04A9E" w:rsidP="00CE01DA">
            <w:pPr>
              <w:spacing w:before="170" w:after="170"/>
              <w:rPr>
                <w:del w:id="2120" w:author="Author"/>
                <w:rFonts w:asciiTheme="minorBidi" w:hAnsiTheme="minorBidi" w:cstheme="minorBidi"/>
                <w:noProof/>
                <w:szCs w:val="17"/>
                <w:lang w:val="fr-FR"/>
              </w:rPr>
            </w:pPr>
            <w:del w:id="2121" w:author="Author">
              <w:r w:rsidRPr="00982192" w:rsidDel="00821D71">
                <w:rPr>
                  <w:rFonts w:asciiTheme="minorBidi" w:hAnsiTheme="minorBidi" w:cstheme="minorBidi"/>
                  <w:noProof/>
                  <w:szCs w:val="17"/>
                  <w:lang w:val="fr-FR"/>
                </w:rPr>
                <w:delText>AAJ, AAX, AX, AJ</w:delText>
              </w:r>
            </w:del>
          </w:p>
        </w:tc>
      </w:tr>
      <w:tr w:rsidR="005456F0" w:rsidRPr="00982192" w:rsidDel="00821D71" w14:paraId="4708CDB1" w14:textId="56B29A4F" w:rsidTr="00B722EB">
        <w:trPr>
          <w:del w:id="2122" w:author="Author"/>
        </w:trPr>
        <w:tc>
          <w:tcPr>
            <w:tcW w:w="1075" w:type="dxa"/>
          </w:tcPr>
          <w:p w14:paraId="4A1D4238" w14:textId="59BFDB4D" w:rsidR="005456F0" w:rsidRPr="00982192" w:rsidDel="00821D71" w:rsidRDefault="005456F0" w:rsidP="00CE01DA">
            <w:pPr>
              <w:spacing w:before="170" w:after="170"/>
              <w:rPr>
                <w:del w:id="2123" w:author="Author"/>
                <w:rFonts w:asciiTheme="minorBidi" w:hAnsiTheme="minorBidi" w:cstheme="minorBidi"/>
                <w:noProof/>
                <w:szCs w:val="17"/>
                <w:lang w:val="fr-FR"/>
              </w:rPr>
            </w:pPr>
            <w:del w:id="2124"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49]</w:delText>
              </w:r>
            </w:del>
          </w:p>
        </w:tc>
        <w:tc>
          <w:tcPr>
            <w:tcW w:w="5670" w:type="dxa"/>
          </w:tcPr>
          <w:p w14:paraId="5F822B38" w14:textId="39C26A9F" w:rsidR="005456F0" w:rsidRPr="00D04A9E" w:rsidDel="00821D71" w:rsidRDefault="00D04A9E" w:rsidP="00CE01DA">
            <w:pPr>
              <w:spacing w:before="170" w:after="170"/>
              <w:rPr>
                <w:del w:id="2125" w:author="Author"/>
                <w:rFonts w:ascii="Arial" w:hAnsi="Arial" w:cs="Arial"/>
                <w:noProof/>
                <w:szCs w:val="17"/>
                <w:lang w:val="fr-FR"/>
              </w:rPr>
            </w:pPr>
            <w:del w:id="2126" w:author="Author">
              <w:r w:rsidRPr="00D04A9E" w:rsidDel="00821D71">
                <w:rPr>
                  <w:rFonts w:ascii="Arial" w:eastAsia="Times New Roman" w:hAnsi="Arial" w:cs="Arial"/>
                  <w:noProof/>
                  <w:szCs w:val="17"/>
                  <w:lang w:val="fr-FR"/>
                </w:rPr>
                <w:delText>Si une API Web exécute des mises à jour partielles à l</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aide de </w:delText>
              </w:r>
              <w:r w:rsidRPr="00AE4D16" w:rsidDel="00821D71">
                <w:rPr>
                  <w:rFonts w:ascii="Courier New" w:eastAsia="Times New Roman" w:hAnsi="Courier New" w:cs="Courier New"/>
                  <w:noProof/>
                  <w:szCs w:val="17"/>
                  <w:lang w:val="fr-FR"/>
                </w:rPr>
                <w:delText>PATCH</w:delText>
              </w:r>
              <w:r w:rsidRPr="00D04A9E" w:rsidDel="00821D71">
                <w:rPr>
                  <w:rFonts w:ascii="Arial" w:eastAsia="Times New Roman" w:hAnsi="Arial" w:cs="Arial"/>
                  <w:noProof/>
                  <w:szCs w:val="17"/>
                  <w:lang w:val="fr-FR"/>
                </w:rPr>
                <w:delText>, elle DOIT utiliser le format de Patch conçu pour JSON (</w:delText>
              </w:r>
              <w:r w:rsidRPr="00D04A9E" w:rsidDel="00821D71">
                <w:rPr>
                  <w:rFonts w:ascii="Arial" w:eastAsia="Times New Roman" w:hAnsi="Arial" w:cs="Arial"/>
                  <w:i/>
                  <w:noProof/>
                  <w:szCs w:val="17"/>
                  <w:lang w:val="fr-FR"/>
                </w:rPr>
                <w:delText>JSON Merge Patch format</w:delText>
              </w:r>
              <w:r w:rsidRPr="00D04A9E" w:rsidDel="00821D71">
                <w:rPr>
                  <w:rFonts w:ascii="Arial" w:eastAsia="Times New Roman" w:hAnsi="Arial" w:cs="Arial"/>
                  <w:noProof/>
                  <w:szCs w:val="17"/>
                  <w:lang w:val="fr-FR"/>
                </w:rPr>
                <w:delText>) pour décrire l</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ensemble de modifications partielles dont il est question dans</w:delText>
              </w:r>
              <w:r w:rsidR="00992C0C" w:rsidRPr="00D04A9E"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D04A9E" w:rsidDel="00821D71">
                <w:rPr>
                  <w:rFonts w:ascii="Arial" w:eastAsia="Times New Roman" w:hAnsi="Arial" w:cs="Arial"/>
                  <w:noProof/>
                  <w:szCs w:val="17"/>
                  <w:lang w:val="fr-FR"/>
                </w:rPr>
                <w:delText>RFC</w:delText>
              </w:r>
              <w:r w:rsidRPr="00D04A9E" w:rsidDel="00821D71">
                <w:rPr>
                  <w:rFonts w:ascii="Arial" w:eastAsia="Times New Roman" w:hAnsi="Arial" w:cs="Arial"/>
                  <w:noProof/>
                  <w:szCs w:val="17"/>
                  <w:lang w:val="fr-FR"/>
                </w:rPr>
                <w:delText xml:space="preserve"> </w:delText>
              </w:r>
              <w:r w:rsidR="005456F0" w:rsidRPr="00D04A9E" w:rsidDel="00821D71">
                <w:rPr>
                  <w:rFonts w:ascii="Arial" w:eastAsia="Times New Roman" w:hAnsi="Arial" w:cs="Arial"/>
                  <w:noProof/>
                  <w:szCs w:val="17"/>
                  <w:lang w:val="fr-FR"/>
                </w:rPr>
                <w:delText xml:space="preserve">7386 </w:delText>
              </w:r>
              <w:r w:rsidRPr="00D04A9E" w:rsidDel="00821D71">
                <w:rPr>
                  <w:rFonts w:ascii="Arial" w:eastAsia="Times New Roman" w:hAnsi="Arial" w:cs="Arial"/>
                  <w:noProof/>
                  <w:szCs w:val="17"/>
                  <w:lang w:val="fr-FR"/>
                </w:rPr>
                <w:delText>de l</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IETF (en utilisant le type de contenu </w:delText>
              </w:r>
              <w:r w:rsidRPr="00AE4D16" w:rsidDel="00821D71">
                <w:rPr>
                  <w:rFonts w:ascii="Arial" w:eastAsia="Times New Roman" w:hAnsi="Arial" w:cs="Arial"/>
                  <w:noProof/>
                  <w:szCs w:val="17"/>
                  <w:lang w:val="fr-FR"/>
                </w:rPr>
                <w:delText>application/merge</w:delText>
              </w:r>
              <w:r w:rsidR="00BB0A23" w:rsidDel="00821D71">
                <w:rPr>
                  <w:rFonts w:ascii="Arial" w:eastAsia="Times New Roman" w:hAnsi="Arial" w:cs="Arial"/>
                  <w:noProof/>
                  <w:szCs w:val="17"/>
                  <w:lang w:val="fr-FR"/>
                </w:rPr>
                <w:delText>-</w:delText>
              </w:r>
              <w:r w:rsidRPr="00AE4D16" w:rsidDel="00821D71">
                <w:rPr>
                  <w:rFonts w:ascii="Arial" w:eastAsia="Times New Roman" w:hAnsi="Arial" w:cs="Arial"/>
                  <w:noProof/>
                  <w:szCs w:val="17"/>
                  <w:lang w:val="fr-FR"/>
                </w:rPr>
                <w:delText>patch+json</w:delText>
              </w:r>
              <w:r w:rsidRPr="00D04A9E" w:rsidDel="00821D71">
                <w:rPr>
                  <w:rFonts w:ascii="Arial" w:eastAsia="Times New Roman" w:hAnsi="Arial" w:cs="Arial"/>
                  <w:noProof/>
                  <w:szCs w:val="17"/>
                  <w:lang w:val="fr-FR"/>
                </w:rPr>
                <w:delText>)</w:delText>
              </w:r>
              <w:r w:rsidR="005456F0" w:rsidRPr="00D04A9E" w:rsidDel="00821D71">
                <w:rPr>
                  <w:rFonts w:ascii="Arial" w:eastAsia="Times New Roman" w:hAnsi="Arial" w:cs="Arial"/>
                  <w:noProof/>
                  <w:szCs w:val="17"/>
                  <w:lang w:val="fr-FR"/>
                </w:rPr>
                <w:delText>.</w:delText>
              </w:r>
            </w:del>
          </w:p>
        </w:tc>
        <w:tc>
          <w:tcPr>
            <w:tcW w:w="2515" w:type="dxa"/>
          </w:tcPr>
          <w:p w14:paraId="1FC0EB1F" w14:textId="5FE10611" w:rsidR="005456F0" w:rsidRPr="00982192" w:rsidDel="00821D71" w:rsidRDefault="005456F0" w:rsidP="00CE01DA">
            <w:pPr>
              <w:spacing w:before="170" w:after="170"/>
              <w:rPr>
                <w:del w:id="2127" w:author="Author"/>
                <w:rFonts w:asciiTheme="minorBidi" w:hAnsiTheme="minorBidi" w:cstheme="minorBidi"/>
                <w:noProof/>
                <w:szCs w:val="17"/>
                <w:lang w:val="fr-FR"/>
              </w:rPr>
            </w:pPr>
            <w:del w:id="2128" w:author="Author">
              <w:r w:rsidRPr="00982192" w:rsidDel="00821D71">
                <w:rPr>
                  <w:rFonts w:asciiTheme="minorBidi" w:hAnsiTheme="minorBidi" w:cstheme="minorBidi"/>
                  <w:noProof/>
                  <w:szCs w:val="17"/>
                  <w:lang w:val="fr-FR"/>
                </w:rPr>
                <w:delText>AAJ, AJ</w:delText>
              </w:r>
            </w:del>
          </w:p>
        </w:tc>
      </w:tr>
      <w:tr w:rsidR="00D04A9E" w:rsidRPr="00982192" w:rsidDel="00821D71" w14:paraId="4495DA1D" w14:textId="1A81F295" w:rsidTr="00B722EB">
        <w:trPr>
          <w:del w:id="2129" w:author="Author"/>
        </w:trPr>
        <w:tc>
          <w:tcPr>
            <w:tcW w:w="1075" w:type="dxa"/>
          </w:tcPr>
          <w:p w14:paraId="37C7D971" w14:textId="50F36CF5" w:rsidR="00D04A9E" w:rsidRPr="00982192" w:rsidDel="00821D71" w:rsidRDefault="00D04A9E" w:rsidP="00CE01DA">
            <w:pPr>
              <w:spacing w:before="170" w:after="170"/>
              <w:rPr>
                <w:del w:id="2130" w:author="Author"/>
                <w:rFonts w:asciiTheme="minorBidi" w:hAnsiTheme="minorBidi" w:cstheme="minorBidi"/>
                <w:noProof/>
                <w:szCs w:val="17"/>
                <w:lang w:val="fr-FR"/>
              </w:rPr>
            </w:pPr>
            <w:del w:id="213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50]</w:delText>
              </w:r>
            </w:del>
          </w:p>
        </w:tc>
        <w:tc>
          <w:tcPr>
            <w:tcW w:w="5670" w:type="dxa"/>
          </w:tcPr>
          <w:p w14:paraId="08ED8B3D" w14:textId="111CA1F6" w:rsidR="00D04A9E" w:rsidRPr="00982192" w:rsidDel="00821D71" w:rsidRDefault="00D04A9E" w:rsidP="00CE01DA">
            <w:pPr>
              <w:spacing w:before="170" w:after="170"/>
              <w:rPr>
                <w:del w:id="2132" w:author="Author"/>
                <w:rFonts w:asciiTheme="minorBidi" w:eastAsia="Times New Roman" w:hAnsiTheme="minorBidi" w:cstheme="minorBidi"/>
                <w:noProof/>
                <w:szCs w:val="17"/>
                <w:lang w:val="fr-FR"/>
              </w:rPr>
            </w:pPr>
            <w:del w:id="2133" w:author="Author">
              <w:r w:rsidRPr="00F87C51" w:rsidDel="00821D71">
                <w:rPr>
                  <w:rFonts w:ascii="Arial" w:eastAsia="Times New Roman" w:hAnsi="Arial" w:cs="Arial"/>
                  <w:noProof/>
                  <w:szCs w:val="17"/>
                  <w:lang w:val="fr-FR"/>
                </w:rPr>
                <w:delText xml:space="preserve">Une requête </w:delText>
              </w:r>
              <w:r w:rsidRPr="00AE4D16"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NE DOIT PAS être idempotente</w:delText>
              </w:r>
            </w:del>
          </w:p>
        </w:tc>
        <w:tc>
          <w:tcPr>
            <w:tcW w:w="2515" w:type="dxa"/>
          </w:tcPr>
          <w:p w14:paraId="1C0345B4" w14:textId="099B00FF" w:rsidR="00D04A9E" w:rsidRPr="00982192" w:rsidDel="00821D71" w:rsidRDefault="00D04A9E" w:rsidP="00CE01DA">
            <w:pPr>
              <w:spacing w:before="170" w:after="170"/>
              <w:rPr>
                <w:del w:id="2134" w:author="Author"/>
                <w:rFonts w:asciiTheme="minorBidi" w:hAnsiTheme="minorBidi" w:cstheme="minorBidi"/>
                <w:noProof/>
                <w:szCs w:val="17"/>
                <w:lang w:val="fr-FR"/>
              </w:rPr>
            </w:pPr>
            <w:del w:id="2135" w:author="Author">
              <w:r w:rsidRPr="00982192" w:rsidDel="00821D71">
                <w:rPr>
                  <w:rFonts w:asciiTheme="minorBidi" w:hAnsiTheme="minorBidi" w:cstheme="minorBidi"/>
                  <w:noProof/>
                  <w:szCs w:val="17"/>
                  <w:lang w:val="fr-FR"/>
                </w:rPr>
                <w:delText>AAJ, AAX, AX, AJ</w:delText>
              </w:r>
            </w:del>
          </w:p>
        </w:tc>
      </w:tr>
      <w:tr w:rsidR="00D04A9E" w:rsidRPr="00982192" w:rsidDel="00821D71" w14:paraId="1B95CD0E" w14:textId="537DFA25" w:rsidTr="00B722EB">
        <w:trPr>
          <w:del w:id="2136" w:author="Author"/>
        </w:trPr>
        <w:tc>
          <w:tcPr>
            <w:tcW w:w="1075" w:type="dxa"/>
          </w:tcPr>
          <w:p w14:paraId="43DD6E91" w14:textId="00B52C26" w:rsidR="00D04A9E" w:rsidRPr="00982192" w:rsidDel="00821D71" w:rsidRDefault="00D04A9E" w:rsidP="00CE01DA">
            <w:pPr>
              <w:spacing w:before="170" w:after="170"/>
              <w:rPr>
                <w:del w:id="2137" w:author="Author"/>
                <w:rFonts w:asciiTheme="minorBidi" w:hAnsiTheme="minorBidi" w:cstheme="minorBidi"/>
                <w:noProof/>
                <w:szCs w:val="17"/>
                <w:lang w:val="fr-FR"/>
              </w:rPr>
            </w:pPr>
            <w:del w:id="213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51]</w:delText>
              </w:r>
            </w:del>
          </w:p>
        </w:tc>
        <w:tc>
          <w:tcPr>
            <w:tcW w:w="5670" w:type="dxa"/>
          </w:tcPr>
          <w:p w14:paraId="20E776F6" w14:textId="6175E567" w:rsidR="00D04A9E" w:rsidRPr="00982192" w:rsidDel="00821D71" w:rsidRDefault="00D04A9E" w:rsidP="00CE01DA">
            <w:pPr>
              <w:spacing w:before="170" w:after="170"/>
              <w:rPr>
                <w:del w:id="2139" w:author="Author"/>
                <w:rFonts w:asciiTheme="minorBidi" w:eastAsia="Times New Roman" w:hAnsiTheme="minorBidi" w:cstheme="minorBidi"/>
                <w:noProof/>
                <w:szCs w:val="17"/>
                <w:lang w:val="fr-FR"/>
              </w:rPr>
            </w:pPr>
            <w:del w:id="2140" w:author="Author">
              <w:r w:rsidRPr="00F87C51"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 xml:space="preserve">est pas trouvée, </w:delText>
              </w:r>
              <w:r w:rsidRPr="00AE4D16"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“404 Not Found”.</w:delText>
              </w:r>
            </w:del>
          </w:p>
        </w:tc>
        <w:tc>
          <w:tcPr>
            <w:tcW w:w="2515" w:type="dxa"/>
          </w:tcPr>
          <w:p w14:paraId="6ACB7D60" w14:textId="15615EC9" w:rsidR="00D04A9E" w:rsidRPr="00982192" w:rsidDel="00821D71" w:rsidRDefault="00D04A9E" w:rsidP="00CE01DA">
            <w:pPr>
              <w:spacing w:before="170" w:after="170"/>
              <w:rPr>
                <w:del w:id="2141" w:author="Author"/>
                <w:rFonts w:asciiTheme="minorBidi" w:hAnsiTheme="minorBidi" w:cstheme="minorBidi"/>
                <w:noProof/>
                <w:szCs w:val="17"/>
                <w:lang w:val="fr-FR"/>
              </w:rPr>
            </w:pPr>
            <w:del w:id="2142" w:author="Author">
              <w:r w:rsidRPr="00982192" w:rsidDel="00821D71">
                <w:rPr>
                  <w:rFonts w:asciiTheme="minorBidi" w:hAnsiTheme="minorBidi" w:cstheme="minorBidi"/>
                  <w:noProof/>
                  <w:szCs w:val="17"/>
                  <w:lang w:val="fr-FR"/>
                </w:rPr>
                <w:delText>AAJ, AAX, AX, AJ</w:delText>
              </w:r>
            </w:del>
          </w:p>
        </w:tc>
      </w:tr>
      <w:tr w:rsidR="00D04A9E" w:rsidRPr="00982192" w:rsidDel="00821D71" w14:paraId="2D66E6D3" w14:textId="1F3427C8" w:rsidTr="00B722EB">
        <w:trPr>
          <w:del w:id="2143" w:author="Author"/>
        </w:trPr>
        <w:tc>
          <w:tcPr>
            <w:tcW w:w="1075" w:type="dxa"/>
          </w:tcPr>
          <w:p w14:paraId="5CE84B41" w14:textId="36DDF7C0" w:rsidR="00D04A9E" w:rsidRPr="00982192" w:rsidDel="00821D71" w:rsidRDefault="00D04A9E" w:rsidP="00CE01DA">
            <w:pPr>
              <w:spacing w:before="170" w:after="170"/>
              <w:rPr>
                <w:del w:id="2144" w:author="Author"/>
                <w:rFonts w:asciiTheme="minorBidi" w:hAnsiTheme="minorBidi" w:cstheme="minorBidi"/>
                <w:noProof/>
                <w:szCs w:val="17"/>
                <w:lang w:val="fr-FR"/>
              </w:rPr>
            </w:pPr>
            <w:del w:id="214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52]</w:delText>
              </w:r>
            </w:del>
          </w:p>
        </w:tc>
        <w:tc>
          <w:tcPr>
            <w:tcW w:w="5670" w:type="dxa"/>
          </w:tcPr>
          <w:p w14:paraId="569BED28" w14:textId="15B3773B" w:rsidR="00D04A9E" w:rsidRPr="00982192" w:rsidDel="00821D71" w:rsidRDefault="00D04A9E" w:rsidP="00CE01DA">
            <w:pPr>
              <w:spacing w:before="170" w:after="170"/>
              <w:rPr>
                <w:del w:id="2146" w:author="Author"/>
                <w:rFonts w:asciiTheme="minorBidi" w:eastAsia="Times New Roman" w:hAnsiTheme="minorBidi" w:cstheme="minorBidi"/>
                <w:noProof/>
                <w:szCs w:val="17"/>
                <w:lang w:val="fr-FR"/>
              </w:rPr>
            </w:pPr>
            <w:del w:id="2147" w:author="Author">
              <w:r w:rsidRPr="00F87C51" w:rsidDel="00821D71">
                <w:rPr>
                  <w:rFonts w:ascii="Arial" w:eastAsia="Times New Roman" w:hAnsi="Arial" w:cs="Arial"/>
                  <w:noProof/>
                  <w:szCs w:val="17"/>
                  <w:lang w:val="fr-FR"/>
                </w:rPr>
                <w:delText xml:space="preserve">Si une ressource est supprimée avec succès, </w:delText>
              </w:r>
              <w:r w:rsidRPr="00AE4D16"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w:delText>
              </w:r>
              <w:r w:rsidRPr="00AE4D16" w:rsidDel="00821D71">
                <w:rPr>
                  <w:rFonts w:ascii="Courier New" w:eastAsia="Times New Roman" w:hAnsi="Courier New" w:cs="Courier New"/>
                  <w:noProof/>
                  <w:szCs w:val="17"/>
                  <w:lang w:val="fr-FR"/>
                </w:rPr>
                <w:delText>200 OK</w:delText>
              </w:r>
              <w:r w:rsidRPr="00F87C51" w:rsidDel="00821D71">
                <w:rPr>
                  <w:rFonts w:ascii="Arial" w:eastAsia="Times New Roman" w:hAnsi="Arial" w:cs="Arial"/>
                  <w:noProof/>
                  <w:szCs w:val="17"/>
                  <w:lang w:val="fr-FR"/>
                </w:rPr>
                <w:delText>” si la ressource supprimée est retournée ou “</w:delText>
              </w:r>
              <w:r w:rsidRPr="00AE4D16" w:rsidDel="00821D71">
                <w:rPr>
                  <w:rFonts w:ascii="Courier New" w:eastAsia="Times New Roman" w:hAnsi="Courier New" w:cs="Courier New"/>
                  <w:noProof/>
                  <w:szCs w:val="17"/>
                  <w:lang w:val="fr-FR"/>
                </w:rPr>
                <w:delText>204 No Content</w:delText>
              </w:r>
              <w:r w:rsidRPr="00F87C51" w:rsidDel="00821D71">
                <w:rPr>
                  <w:rFonts w:ascii="Arial" w:eastAsia="Times New Roman" w:hAnsi="Arial" w:cs="Arial"/>
                  <w:noProof/>
                  <w:szCs w:val="17"/>
                  <w:lang w:val="fr-FR"/>
                </w:rPr>
                <w:delText>” si elle ne l</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est pas.</w:delText>
              </w:r>
            </w:del>
          </w:p>
        </w:tc>
        <w:tc>
          <w:tcPr>
            <w:tcW w:w="2515" w:type="dxa"/>
          </w:tcPr>
          <w:p w14:paraId="36E5EAA1" w14:textId="798C876C" w:rsidR="00D04A9E" w:rsidRPr="00982192" w:rsidDel="00821D71" w:rsidRDefault="00D04A9E" w:rsidP="00CE01DA">
            <w:pPr>
              <w:spacing w:before="170" w:after="170"/>
              <w:rPr>
                <w:del w:id="2148" w:author="Author"/>
                <w:rFonts w:asciiTheme="minorBidi" w:hAnsiTheme="minorBidi" w:cstheme="minorBidi"/>
                <w:noProof/>
                <w:szCs w:val="17"/>
                <w:lang w:val="fr-FR"/>
              </w:rPr>
            </w:pPr>
            <w:del w:id="2149" w:author="Author">
              <w:r w:rsidRPr="00982192" w:rsidDel="00821D71">
                <w:rPr>
                  <w:rFonts w:asciiTheme="minorBidi" w:hAnsiTheme="minorBidi" w:cstheme="minorBidi"/>
                  <w:noProof/>
                  <w:szCs w:val="17"/>
                  <w:lang w:val="fr-FR"/>
                </w:rPr>
                <w:delText>AAJ, AAX, AX, AJ</w:delText>
              </w:r>
            </w:del>
          </w:p>
        </w:tc>
      </w:tr>
      <w:tr w:rsidR="00D04A9E" w:rsidRPr="00982192" w:rsidDel="00821D71" w14:paraId="471CA860" w14:textId="4D5DCECB" w:rsidTr="00B722EB">
        <w:trPr>
          <w:del w:id="2150" w:author="Author"/>
        </w:trPr>
        <w:tc>
          <w:tcPr>
            <w:tcW w:w="1075" w:type="dxa"/>
          </w:tcPr>
          <w:p w14:paraId="5FB1F94D" w14:textId="658DC998" w:rsidR="00D04A9E" w:rsidRPr="00982192" w:rsidDel="00821D71" w:rsidRDefault="00D04A9E" w:rsidP="00CE01DA">
            <w:pPr>
              <w:spacing w:before="170" w:after="170"/>
              <w:rPr>
                <w:del w:id="2151" w:author="Author"/>
                <w:rFonts w:asciiTheme="minorBidi" w:hAnsiTheme="minorBidi" w:cstheme="minorBidi"/>
                <w:noProof/>
                <w:szCs w:val="17"/>
                <w:lang w:val="fr-FR"/>
              </w:rPr>
            </w:pPr>
            <w:del w:id="2152"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53]</w:delText>
              </w:r>
            </w:del>
          </w:p>
        </w:tc>
        <w:tc>
          <w:tcPr>
            <w:tcW w:w="5670" w:type="dxa"/>
          </w:tcPr>
          <w:p w14:paraId="49B5F835" w14:textId="1470C11A" w:rsidR="00D04A9E" w:rsidRPr="00982192" w:rsidDel="00821D71" w:rsidRDefault="00D04A9E" w:rsidP="00CE01DA">
            <w:pPr>
              <w:pStyle w:val="NormalWeb"/>
              <w:spacing w:before="170" w:beforeAutospacing="0" w:after="170" w:afterAutospacing="0"/>
              <w:rPr>
                <w:del w:id="2153" w:author="Author"/>
                <w:rFonts w:asciiTheme="minorBidi" w:eastAsia="Times New Roman" w:hAnsiTheme="minorBidi" w:cstheme="minorBidi"/>
                <w:noProof/>
                <w:szCs w:val="17"/>
                <w:lang w:val="fr-FR"/>
              </w:rPr>
            </w:pPr>
            <w:del w:id="2154" w:author="Author">
              <w:r w:rsidRPr="00F87C51" w:rsidDel="00821D71">
                <w:rPr>
                  <w:rFonts w:ascii="Arial" w:eastAsia="Times New Roman" w:hAnsi="Arial" w:cs="Arial"/>
                  <w:noProof/>
                  <w:szCs w:val="17"/>
                  <w:lang w:val="fr-FR"/>
                </w:rPr>
                <w:delText>Le destinataire final est soit le serveur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origine, soit le premier mandataire ou la première passerelle à recevoir une valeur de Max</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Forwards de zéro dans la requê</w:delText>
              </w:r>
              <w:r w:rsidR="00334310" w:rsidRPr="00F87C5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87C51" w:rsidDel="00821D71">
                <w:rPr>
                  <w:rFonts w:ascii="Arial" w:eastAsia="Times New Roman" w:hAnsi="Arial" w:cs="Arial"/>
                  <w:noProof/>
                  <w:szCs w:val="17"/>
                  <w:lang w:val="fr-FR"/>
                </w:rPr>
                <w:delText>Un</w:delText>
              </w:r>
              <w:r w:rsidRPr="00F87C51" w:rsidDel="00821D71">
                <w:rPr>
                  <w:rFonts w:ascii="Arial" w:eastAsia="Times New Roman" w:hAnsi="Arial" w:cs="Arial"/>
                  <w:noProof/>
                  <w:szCs w:val="17"/>
                  <w:lang w:val="fr-FR"/>
                </w:rPr>
                <w:delText xml:space="preserve">e requête </w:delText>
              </w:r>
              <w:r w:rsidRPr="00AE4D16" w:rsidDel="00821D71">
                <w:rPr>
                  <w:rFonts w:ascii="Courier New" w:eastAsia="Times New Roman" w:hAnsi="Courier New" w:cs="Courier New"/>
                  <w:noProof/>
                  <w:szCs w:val="17"/>
                  <w:lang w:val="fr-FR"/>
                </w:rPr>
                <w:delText>TRACE</w:delText>
              </w:r>
              <w:r w:rsidRPr="00F87C51" w:rsidDel="00821D71">
                <w:rPr>
                  <w:rFonts w:ascii="Arial" w:eastAsia="Times New Roman" w:hAnsi="Arial" w:cs="Arial"/>
                  <w:noProof/>
                  <w:szCs w:val="17"/>
                  <w:lang w:val="fr-FR"/>
                </w:rPr>
                <w:delText xml:space="preserve"> NE DOIT PAS inclure un corps. </w:delText>
              </w:r>
              <w:r w:rsidR="002D56D3" w:rsidDel="00821D71">
                <w:rPr>
                  <w:rFonts w:ascii="Arial" w:eastAsia="Times New Roman" w:hAnsi="Arial" w:cs="Arial"/>
                  <w:noProof/>
                  <w:szCs w:val="17"/>
                  <w:lang w:val="fr-FR"/>
                </w:rPr>
                <w:delText xml:space="preserve"> </w:delText>
              </w:r>
            </w:del>
          </w:p>
        </w:tc>
        <w:tc>
          <w:tcPr>
            <w:tcW w:w="2515" w:type="dxa"/>
          </w:tcPr>
          <w:p w14:paraId="64FFDF0B" w14:textId="34BCE304" w:rsidR="00D04A9E" w:rsidRPr="00982192" w:rsidDel="00821D71" w:rsidRDefault="00D04A9E" w:rsidP="00CE01DA">
            <w:pPr>
              <w:spacing w:before="170" w:after="170"/>
              <w:rPr>
                <w:del w:id="2155" w:author="Author"/>
                <w:rFonts w:asciiTheme="minorBidi" w:hAnsiTheme="minorBidi" w:cstheme="minorBidi"/>
                <w:noProof/>
                <w:szCs w:val="17"/>
                <w:lang w:val="fr-FR"/>
              </w:rPr>
            </w:pPr>
            <w:del w:id="2156" w:author="Author">
              <w:r w:rsidRPr="00982192" w:rsidDel="00821D71">
                <w:rPr>
                  <w:rFonts w:asciiTheme="minorBidi" w:hAnsiTheme="minorBidi" w:cstheme="minorBidi"/>
                  <w:noProof/>
                  <w:szCs w:val="17"/>
                  <w:lang w:val="fr-FR"/>
                </w:rPr>
                <w:delText>AAJ, AAX, AX, AJ</w:delText>
              </w:r>
            </w:del>
          </w:p>
        </w:tc>
      </w:tr>
      <w:tr w:rsidR="00D04A9E" w:rsidRPr="00982192" w:rsidDel="00821D71" w14:paraId="75C4B546" w14:textId="2A13D60A" w:rsidTr="00B722EB">
        <w:trPr>
          <w:del w:id="2157" w:author="Author"/>
        </w:trPr>
        <w:tc>
          <w:tcPr>
            <w:tcW w:w="1075" w:type="dxa"/>
          </w:tcPr>
          <w:p w14:paraId="31743C9F" w14:textId="74BD05C6" w:rsidR="00D04A9E" w:rsidRPr="00982192" w:rsidDel="00821D71" w:rsidRDefault="00D04A9E" w:rsidP="00CE01DA">
            <w:pPr>
              <w:spacing w:before="170" w:after="170"/>
              <w:rPr>
                <w:del w:id="2158" w:author="Author"/>
                <w:rFonts w:asciiTheme="minorBidi" w:hAnsiTheme="minorBidi" w:cstheme="minorBidi"/>
                <w:noProof/>
                <w:szCs w:val="17"/>
                <w:lang w:val="fr-FR"/>
              </w:rPr>
            </w:pPr>
            <w:del w:id="2159"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54]</w:delText>
              </w:r>
            </w:del>
          </w:p>
        </w:tc>
        <w:tc>
          <w:tcPr>
            <w:tcW w:w="5670" w:type="dxa"/>
          </w:tcPr>
          <w:p w14:paraId="5346801E" w14:textId="2901F49B" w:rsidR="00D04A9E" w:rsidRPr="00982192" w:rsidDel="00821D71" w:rsidRDefault="00D04A9E" w:rsidP="00CE01DA">
            <w:pPr>
              <w:pStyle w:val="NormalWeb"/>
              <w:spacing w:before="170" w:beforeAutospacing="0" w:after="170" w:afterAutospacing="0"/>
              <w:rPr>
                <w:del w:id="2160" w:author="Author"/>
                <w:rFonts w:asciiTheme="minorBidi" w:hAnsiTheme="minorBidi" w:cstheme="minorBidi"/>
                <w:noProof/>
                <w:szCs w:val="17"/>
                <w:lang w:val="fr-FR"/>
              </w:rPr>
            </w:pPr>
            <w:del w:id="2161" w:author="Author">
              <w:r w:rsidRPr="00AA08B5" w:rsidDel="00821D71">
                <w:rPr>
                  <w:rFonts w:ascii="Arial" w:hAnsi="Arial" w:cs="Arial"/>
                  <w:noProof/>
                  <w:szCs w:val="17"/>
                  <w:lang w:val="fr-FR"/>
                </w:rPr>
                <w:delText xml:space="preserve">Une requête </w:delText>
              </w:r>
              <w:r w:rsidRPr="00AE4D16"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DOIT PAS être idempotente</w:delText>
              </w:r>
            </w:del>
          </w:p>
        </w:tc>
        <w:tc>
          <w:tcPr>
            <w:tcW w:w="2515" w:type="dxa"/>
          </w:tcPr>
          <w:p w14:paraId="52ADEF5D" w14:textId="7D93CC5C" w:rsidR="00D04A9E" w:rsidRPr="00982192" w:rsidDel="00821D71" w:rsidRDefault="00D04A9E" w:rsidP="00CE01DA">
            <w:pPr>
              <w:spacing w:before="170" w:after="170"/>
              <w:rPr>
                <w:del w:id="2162" w:author="Author"/>
                <w:rFonts w:asciiTheme="minorBidi" w:hAnsiTheme="minorBidi" w:cstheme="minorBidi"/>
                <w:noProof/>
                <w:szCs w:val="17"/>
                <w:lang w:val="fr-FR"/>
              </w:rPr>
            </w:pPr>
            <w:del w:id="2163" w:author="Author">
              <w:r w:rsidRPr="00982192" w:rsidDel="00821D71">
                <w:rPr>
                  <w:rFonts w:asciiTheme="minorBidi" w:hAnsiTheme="minorBidi" w:cstheme="minorBidi"/>
                  <w:noProof/>
                  <w:szCs w:val="17"/>
                  <w:lang w:val="fr-FR"/>
                </w:rPr>
                <w:delText>AAJ, AAX, AX, AJ</w:delText>
              </w:r>
            </w:del>
          </w:p>
        </w:tc>
      </w:tr>
      <w:tr w:rsidR="00D04A9E" w:rsidRPr="00982192" w:rsidDel="00821D71" w14:paraId="37D7BF9D" w14:textId="5759770E" w:rsidTr="00B722EB">
        <w:trPr>
          <w:del w:id="2164" w:author="Author"/>
        </w:trPr>
        <w:tc>
          <w:tcPr>
            <w:tcW w:w="1075" w:type="dxa"/>
          </w:tcPr>
          <w:p w14:paraId="166B2D40" w14:textId="54B384F5" w:rsidR="00D04A9E" w:rsidRPr="00982192" w:rsidDel="00821D71" w:rsidRDefault="00D04A9E" w:rsidP="00CE01DA">
            <w:pPr>
              <w:spacing w:before="170" w:after="170"/>
              <w:rPr>
                <w:del w:id="2165" w:author="Author"/>
                <w:rFonts w:asciiTheme="minorBidi" w:hAnsiTheme="minorBidi" w:cstheme="minorBidi"/>
                <w:noProof/>
                <w:szCs w:val="17"/>
                <w:lang w:val="fr-FR"/>
              </w:rPr>
            </w:pPr>
            <w:del w:id="2166"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55]</w:delText>
              </w:r>
            </w:del>
          </w:p>
        </w:tc>
        <w:tc>
          <w:tcPr>
            <w:tcW w:w="5670" w:type="dxa"/>
          </w:tcPr>
          <w:p w14:paraId="28B3BC9B" w14:textId="621737C4" w:rsidR="00D04A9E" w:rsidRPr="00982192" w:rsidDel="00821D71" w:rsidRDefault="00D04A9E" w:rsidP="00CE01DA">
            <w:pPr>
              <w:pStyle w:val="NormalWeb"/>
              <w:spacing w:before="170" w:beforeAutospacing="0" w:after="170" w:afterAutospacing="0"/>
              <w:rPr>
                <w:del w:id="2167" w:author="Author"/>
                <w:rFonts w:asciiTheme="minorBidi" w:hAnsiTheme="minorBidi" w:cstheme="minorBidi"/>
                <w:noProof/>
                <w:szCs w:val="17"/>
                <w:lang w:val="fr-FR"/>
              </w:rPr>
            </w:pPr>
            <w:del w:id="2168" w:author="Author">
              <w:r w:rsidRPr="00AA08B5" w:rsidDel="00821D71">
                <w:rPr>
                  <w:rFonts w:ascii="Arial" w:hAnsi="Arial" w:cs="Arial"/>
                  <w:noProof/>
                  <w:szCs w:val="17"/>
                  <w:lang w:val="fr-FR"/>
                </w:rPr>
                <w:delText>La valeur du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 xml:space="preserve">tête HTTP </w:delText>
              </w:r>
              <w:r w:rsidRPr="00AE4D16" w:rsidDel="00821D71">
                <w:rPr>
                  <w:rFonts w:ascii="Courier New" w:hAnsi="Courier New" w:cs="Courier New"/>
                  <w:noProof/>
                  <w:szCs w:val="17"/>
                  <w:lang w:val="fr-FR"/>
                </w:rPr>
                <w:delText>Via</w:delText>
              </w:r>
              <w:r w:rsidRPr="00AA08B5" w:rsidDel="00821D71">
                <w:rPr>
                  <w:rFonts w:ascii="Arial" w:hAnsi="Arial" w:cs="Arial"/>
                  <w:noProof/>
                  <w:szCs w:val="17"/>
                  <w:lang w:val="fr-FR"/>
                </w:rPr>
                <w:delText xml:space="preserve"> DOIT suivre la chaîne de requête</w:delText>
              </w:r>
              <w:r w:rsidDel="00821D71">
                <w:rPr>
                  <w:rFonts w:ascii="Arial" w:hAnsi="Arial" w:cs="Arial"/>
                  <w:noProof/>
                  <w:szCs w:val="17"/>
                  <w:lang w:val="fr-FR"/>
                </w:rPr>
                <w:delText>.</w:delText>
              </w:r>
            </w:del>
          </w:p>
        </w:tc>
        <w:tc>
          <w:tcPr>
            <w:tcW w:w="2515" w:type="dxa"/>
          </w:tcPr>
          <w:p w14:paraId="12573D4F" w14:textId="6EA1FC50" w:rsidR="00D04A9E" w:rsidRPr="00982192" w:rsidDel="00821D71" w:rsidRDefault="00D04A9E" w:rsidP="00CE01DA">
            <w:pPr>
              <w:spacing w:before="170" w:after="170"/>
              <w:rPr>
                <w:del w:id="2169" w:author="Author"/>
                <w:rFonts w:asciiTheme="minorBidi" w:hAnsiTheme="minorBidi" w:cstheme="minorBidi"/>
                <w:noProof/>
                <w:szCs w:val="17"/>
                <w:lang w:val="fr-FR"/>
              </w:rPr>
            </w:pPr>
            <w:del w:id="2170" w:author="Author">
              <w:r w:rsidRPr="00982192" w:rsidDel="00821D71">
                <w:rPr>
                  <w:rFonts w:asciiTheme="minorBidi" w:hAnsiTheme="minorBidi" w:cstheme="minorBidi"/>
                  <w:noProof/>
                  <w:szCs w:val="17"/>
                  <w:lang w:val="fr-FR"/>
                </w:rPr>
                <w:delText>AAJ, AAX, AX, AJ</w:delText>
              </w:r>
            </w:del>
          </w:p>
        </w:tc>
      </w:tr>
      <w:tr w:rsidR="00D04A9E" w:rsidRPr="00982192" w:rsidDel="00821D71" w14:paraId="00F338A4" w14:textId="67E1256A" w:rsidTr="00B722EB">
        <w:trPr>
          <w:del w:id="2171" w:author="Author"/>
        </w:trPr>
        <w:tc>
          <w:tcPr>
            <w:tcW w:w="1075" w:type="dxa"/>
          </w:tcPr>
          <w:p w14:paraId="6ADEC18D" w14:textId="533476B1" w:rsidR="00D04A9E" w:rsidRPr="00982192" w:rsidDel="00821D71" w:rsidRDefault="00D04A9E" w:rsidP="00CE01DA">
            <w:pPr>
              <w:spacing w:before="170" w:after="170"/>
              <w:rPr>
                <w:del w:id="2172" w:author="Author"/>
                <w:rFonts w:asciiTheme="minorBidi" w:hAnsiTheme="minorBidi" w:cstheme="minorBidi"/>
                <w:noProof/>
                <w:szCs w:val="17"/>
                <w:lang w:val="fr-FR"/>
              </w:rPr>
            </w:pPr>
            <w:del w:id="2173"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56]</w:delText>
              </w:r>
            </w:del>
          </w:p>
        </w:tc>
        <w:tc>
          <w:tcPr>
            <w:tcW w:w="5670" w:type="dxa"/>
          </w:tcPr>
          <w:p w14:paraId="7EB41E0D" w14:textId="55EC509B" w:rsidR="00D04A9E" w:rsidRPr="00982192" w:rsidDel="00821D71" w:rsidRDefault="00D04A9E" w:rsidP="00CE01DA">
            <w:pPr>
              <w:pStyle w:val="NormalWeb"/>
              <w:spacing w:before="170" w:beforeAutospacing="0" w:after="170" w:afterAutospacing="0"/>
              <w:rPr>
                <w:del w:id="2174" w:author="Author"/>
                <w:rFonts w:asciiTheme="minorBidi" w:hAnsiTheme="minorBidi" w:cstheme="minorBidi"/>
                <w:noProof/>
                <w:szCs w:val="17"/>
                <w:lang w:val="fr-FR"/>
              </w:rPr>
            </w:pPr>
            <w:del w:id="2175" w:author="Author">
              <w:r w:rsidRPr="00AA08B5" w:rsidDel="00821D71">
                <w:rPr>
                  <w:rFonts w:ascii="Arial" w:hAnsi="Arial" w:cs="Arial"/>
                  <w:noProof/>
                  <w:szCs w:val="17"/>
                  <w:lang w:val="fr-FR"/>
                </w:rPr>
                <w:delText>Le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tête HTTP Max</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Forwards DOIT être utilisé pour permettre au client de réduire la longueur de la chaîne de requête.</w:delText>
              </w:r>
            </w:del>
          </w:p>
        </w:tc>
        <w:tc>
          <w:tcPr>
            <w:tcW w:w="2515" w:type="dxa"/>
          </w:tcPr>
          <w:p w14:paraId="5EF1E536" w14:textId="70B4EC7B" w:rsidR="00D04A9E" w:rsidRPr="00982192" w:rsidDel="00821D71" w:rsidRDefault="00D04A9E" w:rsidP="00CE01DA">
            <w:pPr>
              <w:spacing w:before="170" w:after="170"/>
              <w:rPr>
                <w:del w:id="2176" w:author="Author"/>
                <w:rFonts w:asciiTheme="minorBidi" w:hAnsiTheme="minorBidi" w:cstheme="minorBidi"/>
                <w:noProof/>
                <w:szCs w:val="17"/>
                <w:lang w:val="fr-FR"/>
              </w:rPr>
            </w:pPr>
            <w:del w:id="2177" w:author="Author">
              <w:r w:rsidRPr="00982192" w:rsidDel="00821D71">
                <w:rPr>
                  <w:rFonts w:asciiTheme="minorBidi" w:hAnsiTheme="minorBidi" w:cstheme="minorBidi"/>
                  <w:noProof/>
                  <w:szCs w:val="17"/>
                  <w:lang w:val="fr-FR"/>
                </w:rPr>
                <w:delText>AAJ, AAX, AX, AJ</w:delText>
              </w:r>
            </w:del>
          </w:p>
        </w:tc>
      </w:tr>
      <w:tr w:rsidR="005456F0" w:rsidRPr="00982192" w:rsidDel="00821D71" w14:paraId="6682C496" w14:textId="6D443DCD" w:rsidTr="00B722EB">
        <w:trPr>
          <w:del w:id="2178" w:author="Author"/>
        </w:trPr>
        <w:tc>
          <w:tcPr>
            <w:tcW w:w="1075" w:type="dxa"/>
          </w:tcPr>
          <w:p w14:paraId="0DD08DE6" w14:textId="15B1F7BA" w:rsidR="005456F0" w:rsidRPr="00982192" w:rsidDel="00821D71" w:rsidRDefault="005456F0" w:rsidP="00CE01DA">
            <w:pPr>
              <w:spacing w:before="170" w:after="170"/>
              <w:rPr>
                <w:del w:id="2179" w:author="Author"/>
                <w:rFonts w:asciiTheme="minorBidi" w:hAnsiTheme="minorBidi" w:cstheme="minorBidi"/>
                <w:noProof/>
                <w:szCs w:val="17"/>
                <w:lang w:val="fr-FR"/>
              </w:rPr>
            </w:pPr>
            <w:del w:id="2180"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57]</w:delText>
              </w:r>
            </w:del>
          </w:p>
        </w:tc>
        <w:tc>
          <w:tcPr>
            <w:tcW w:w="5670" w:type="dxa"/>
          </w:tcPr>
          <w:p w14:paraId="14E06B61" w14:textId="171DCB17" w:rsidR="005456F0" w:rsidRPr="00D04A9E" w:rsidDel="00821D71" w:rsidRDefault="00D04A9E" w:rsidP="00CE01DA">
            <w:pPr>
              <w:pStyle w:val="NormalWeb"/>
              <w:spacing w:before="170" w:beforeAutospacing="0" w:after="170" w:afterAutospacing="0"/>
              <w:rPr>
                <w:del w:id="2181" w:author="Author"/>
                <w:rFonts w:ascii="Arial" w:hAnsi="Arial" w:cs="Arial"/>
                <w:noProof/>
                <w:szCs w:val="17"/>
                <w:lang w:val="fr-FR"/>
              </w:rPr>
            </w:pPr>
            <w:del w:id="2182" w:author="Author">
              <w:r w:rsidRPr="00D04A9E" w:rsidDel="00821D71">
                <w:rPr>
                  <w:rFonts w:ascii="Arial" w:hAnsi="Arial" w:cs="Arial"/>
                  <w:noProof/>
                  <w:szCs w:val="17"/>
                  <w:lang w:val="fr-FR"/>
                </w:rPr>
                <w:delText>Si la requête est valide, la réponse DEVRAIT contenir l</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intégralité du message de requête dans le corps de la réponse, avec Content</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 xml:space="preserve">Type de </w:delText>
              </w:r>
              <w:r w:rsidR="00992C0C" w:rsidDel="00821D71">
                <w:rPr>
                  <w:rFonts w:ascii="Arial" w:hAnsi="Arial" w:cs="Arial"/>
                  <w:noProof/>
                  <w:szCs w:val="17"/>
                  <w:lang w:val="fr-FR"/>
                </w:rPr>
                <w:delText>“</w:delText>
              </w:r>
              <w:r w:rsidR="00992C0C" w:rsidRPr="00D04A9E" w:rsidDel="00821D71">
                <w:rPr>
                  <w:rFonts w:ascii="Arial" w:hAnsi="Arial" w:cs="Arial"/>
                  <w:noProof/>
                  <w:szCs w:val="17"/>
                  <w:lang w:val="fr-FR"/>
                </w:rPr>
                <w:delText>m</w:delText>
              </w:r>
              <w:r w:rsidRPr="00D04A9E" w:rsidDel="00821D71">
                <w:rPr>
                  <w:rFonts w:ascii="Arial" w:hAnsi="Arial" w:cs="Arial"/>
                  <w:noProof/>
                  <w:szCs w:val="17"/>
                  <w:lang w:val="fr-FR"/>
                </w:rPr>
                <w:delText>essage/htt</w:delText>
              </w:r>
              <w:r w:rsidR="00992C0C" w:rsidRPr="00D04A9E" w:rsidDel="00821D71">
                <w:rPr>
                  <w:rFonts w:ascii="Arial" w:hAnsi="Arial" w:cs="Arial"/>
                  <w:noProof/>
                  <w:szCs w:val="17"/>
                  <w:lang w:val="fr-FR"/>
                </w:rPr>
                <w:delText>p</w:delText>
              </w:r>
              <w:r w:rsidR="00992C0C" w:rsidDel="00821D71">
                <w:rPr>
                  <w:rFonts w:ascii="Arial" w:hAnsi="Arial" w:cs="Arial"/>
                  <w:noProof/>
                  <w:szCs w:val="17"/>
                  <w:lang w:val="fr-FR"/>
                </w:rPr>
                <w:delText>”</w:delText>
              </w:r>
              <w:r w:rsidRPr="00D04A9E" w:rsidDel="00821D71">
                <w:rPr>
                  <w:rFonts w:ascii="Arial" w:hAnsi="Arial" w:cs="Arial"/>
                  <w:noProof/>
                  <w:szCs w:val="17"/>
                  <w:lang w:val="fr-FR"/>
                </w:rPr>
                <w:delText xml:space="preserve">. </w:delText>
              </w:r>
              <w:r w:rsidR="002D56D3" w:rsidDel="00821D71">
                <w:rPr>
                  <w:rFonts w:ascii="Arial" w:hAnsi="Arial" w:cs="Arial"/>
                  <w:noProof/>
                  <w:szCs w:val="17"/>
                  <w:lang w:val="fr-FR"/>
                </w:rPr>
                <w:delText xml:space="preserve"> </w:delText>
              </w:r>
            </w:del>
          </w:p>
        </w:tc>
        <w:tc>
          <w:tcPr>
            <w:tcW w:w="2515" w:type="dxa"/>
          </w:tcPr>
          <w:p w14:paraId="00841769" w14:textId="71949C7C" w:rsidR="005456F0" w:rsidRPr="00982192" w:rsidDel="00821D71" w:rsidRDefault="005456F0" w:rsidP="00CE01DA">
            <w:pPr>
              <w:spacing w:before="170" w:after="170"/>
              <w:rPr>
                <w:del w:id="2183" w:author="Author"/>
                <w:rFonts w:asciiTheme="minorBidi" w:hAnsiTheme="minorBidi" w:cstheme="minorBidi"/>
                <w:noProof/>
                <w:szCs w:val="17"/>
                <w:lang w:val="fr-FR"/>
              </w:rPr>
            </w:pPr>
            <w:del w:id="2184" w:author="Author">
              <w:r w:rsidRPr="00982192" w:rsidDel="00821D71">
                <w:rPr>
                  <w:rFonts w:asciiTheme="minorBidi" w:hAnsiTheme="minorBidi" w:cstheme="minorBidi"/>
                  <w:noProof/>
                  <w:szCs w:val="17"/>
                  <w:lang w:val="fr-FR"/>
                </w:rPr>
                <w:delText>AAJ, AAX</w:delText>
              </w:r>
            </w:del>
          </w:p>
        </w:tc>
      </w:tr>
      <w:tr w:rsidR="00D04A9E" w:rsidRPr="00982192" w:rsidDel="00821D71" w14:paraId="05A67899" w14:textId="1137F74F" w:rsidTr="00B722EB">
        <w:trPr>
          <w:del w:id="2185" w:author="Author"/>
        </w:trPr>
        <w:tc>
          <w:tcPr>
            <w:tcW w:w="1075" w:type="dxa"/>
          </w:tcPr>
          <w:p w14:paraId="41BCA1D8" w14:textId="34CAE906" w:rsidR="00D04A9E" w:rsidRPr="00982192" w:rsidDel="00821D71" w:rsidRDefault="00D04A9E" w:rsidP="00CE01DA">
            <w:pPr>
              <w:spacing w:before="170" w:after="170"/>
              <w:rPr>
                <w:del w:id="2186" w:author="Author"/>
                <w:rFonts w:asciiTheme="minorBidi" w:hAnsiTheme="minorBidi" w:cstheme="minorBidi"/>
                <w:noProof/>
                <w:szCs w:val="17"/>
                <w:lang w:val="fr-FR"/>
              </w:rPr>
            </w:pPr>
            <w:del w:id="2187"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58]</w:delText>
              </w:r>
            </w:del>
          </w:p>
        </w:tc>
        <w:tc>
          <w:tcPr>
            <w:tcW w:w="5670" w:type="dxa"/>
          </w:tcPr>
          <w:p w14:paraId="7C99C603" w14:textId="71A02EFF" w:rsidR="00D04A9E" w:rsidRPr="00982192" w:rsidDel="00821D71" w:rsidRDefault="00D04A9E" w:rsidP="00CE01DA">
            <w:pPr>
              <w:pStyle w:val="NormalWeb"/>
              <w:spacing w:before="170" w:beforeAutospacing="0" w:after="170" w:afterAutospacing="0"/>
              <w:rPr>
                <w:del w:id="2188" w:author="Author"/>
                <w:rFonts w:asciiTheme="minorBidi" w:hAnsiTheme="minorBidi" w:cstheme="minorBidi"/>
                <w:noProof/>
                <w:szCs w:val="17"/>
                <w:lang w:val="fr-FR"/>
              </w:rPr>
            </w:pPr>
            <w:del w:id="2189" w:author="Author">
              <w:r w:rsidRPr="00AA08B5" w:rsidDel="00821D71">
                <w:rPr>
                  <w:rFonts w:ascii="Arial" w:hAnsi="Arial" w:cs="Arial"/>
                  <w:noProof/>
                  <w:szCs w:val="17"/>
                  <w:lang w:val="fr-FR"/>
                </w:rPr>
                <w:delText xml:space="preserve">Les réponses à </w:delText>
              </w:r>
              <w:r w:rsidRPr="00AE4D16"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DOIVENT PAS être mises en antémémoire</w:delText>
              </w:r>
              <w:r w:rsidDel="00821D71">
                <w:rPr>
                  <w:rFonts w:ascii="Arial" w:hAnsi="Arial" w:cs="Arial"/>
                  <w:noProof/>
                  <w:szCs w:val="17"/>
                  <w:lang w:val="fr-FR"/>
                </w:rPr>
                <w:delText>.</w:delText>
              </w:r>
            </w:del>
          </w:p>
        </w:tc>
        <w:tc>
          <w:tcPr>
            <w:tcW w:w="2515" w:type="dxa"/>
          </w:tcPr>
          <w:p w14:paraId="324E6C88" w14:textId="620FBFA5" w:rsidR="00D04A9E" w:rsidRPr="00982192" w:rsidDel="00821D71" w:rsidRDefault="00D04A9E" w:rsidP="00CE01DA">
            <w:pPr>
              <w:spacing w:before="170" w:after="170"/>
              <w:rPr>
                <w:del w:id="2190" w:author="Author"/>
                <w:rFonts w:asciiTheme="minorBidi" w:hAnsiTheme="minorBidi" w:cstheme="minorBidi"/>
                <w:noProof/>
                <w:szCs w:val="17"/>
                <w:lang w:val="fr-FR"/>
              </w:rPr>
            </w:pPr>
            <w:del w:id="2191" w:author="Author">
              <w:r w:rsidRPr="00982192" w:rsidDel="00821D71">
                <w:rPr>
                  <w:rFonts w:asciiTheme="minorBidi" w:hAnsiTheme="minorBidi" w:cstheme="minorBidi"/>
                  <w:noProof/>
                  <w:szCs w:val="17"/>
                  <w:lang w:val="fr-FR"/>
                </w:rPr>
                <w:delText>AAJ, AAX, AX, AJ</w:delText>
              </w:r>
            </w:del>
          </w:p>
        </w:tc>
      </w:tr>
      <w:tr w:rsidR="005456F0" w:rsidRPr="00982192" w:rsidDel="00821D71" w14:paraId="1DE526C7" w14:textId="277D34F1" w:rsidTr="00B722EB">
        <w:trPr>
          <w:del w:id="2192" w:author="Author"/>
        </w:trPr>
        <w:tc>
          <w:tcPr>
            <w:tcW w:w="1075" w:type="dxa"/>
          </w:tcPr>
          <w:p w14:paraId="5E6D3B3B" w14:textId="66222081" w:rsidR="005456F0" w:rsidRPr="00982192" w:rsidDel="00821D71" w:rsidRDefault="005456F0" w:rsidP="00CE01DA">
            <w:pPr>
              <w:spacing w:before="170" w:after="170"/>
              <w:rPr>
                <w:del w:id="2193" w:author="Author"/>
                <w:rFonts w:asciiTheme="minorBidi" w:hAnsiTheme="minorBidi" w:cstheme="minorBidi"/>
                <w:noProof/>
                <w:szCs w:val="17"/>
                <w:lang w:val="fr-FR"/>
              </w:rPr>
            </w:pPr>
            <w:del w:id="2194" w:author="Author">
              <w:r w:rsidRPr="00982192" w:rsidDel="00821D71">
                <w:rPr>
                  <w:rFonts w:asciiTheme="minorBidi"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59]</w:delText>
              </w:r>
            </w:del>
          </w:p>
        </w:tc>
        <w:tc>
          <w:tcPr>
            <w:tcW w:w="5670" w:type="dxa"/>
          </w:tcPr>
          <w:p w14:paraId="1F86225F" w14:textId="2A7090D0" w:rsidR="005456F0" w:rsidRPr="00D04A9E" w:rsidDel="00821D71" w:rsidRDefault="00D04A9E" w:rsidP="00CE01DA">
            <w:pPr>
              <w:pStyle w:val="NormalWeb"/>
              <w:spacing w:before="170" w:beforeAutospacing="0" w:after="170" w:afterAutospacing="0"/>
              <w:rPr>
                <w:del w:id="2195" w:author="Author"/>
                <w:rFonts w:ascii="Arial" w:hAnsi="Arial" w:cs="Arial"/>
                <w:noProof/>
                <w:szCs w:val="17"/>
                <w:lang w:val="fr-FR"/>
              </w:rPr>
            </w:pPr>
            <w:del w:id="2196" w:author="Author">
              <w:r w:rsidRPr="00D04A9E" w:rsidDel="00821D71">
                <w:rPr>
                  <w:rFonts w:ascii="Arial" w:hAnsi="Arial" w:cs="Arial"/>
                  <w:noProof/>
                  <w:szCs w:val="17"/>
                  <w:lang w:val="fr-FR"/>
                </w:rPr>
                <w:delText>Le code d</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état “</w:delText>
              </w:r>
              <w:r w:rsidRPr="00AE4D16" w:rsidDel="00821D71">
                <w:rPr>
                  <w:rFonts w:ascii="Courier New" w:hAnsi="Courier New" w:cs="Courier New"/>
                  <w:noProof/>
                  <w:szCs w:val="17"/>
                  <w:lang w:val="fr-FR"/>
                </w:rPr>
                <w:delText>200 OK</w:delText>
              </w:r>
              <w:r w:rsidRPr="00D04A9E" w:rsidDel="00821D71">
                <w:rPr>
                  <w:rFonts w:ascii="Arial" w:hAnsi="Arial" w:cs="Arial"/>
                  <w:noProof/>
                  <w:szCs w:val="17"/>
                  <w:lang w:val="fr-FR"/>
                </w:rPr>
                <w:delText xml:space="preserve">” DEVRAIT être renvoyé à </w:delText>
              </w:r>
              <w:r w:rsidRPr="00AE4D16" w:rsidDel="00821D71">
                <w:rPr>
                  <w:rFonts w:ascii="Courier New" w:hAnsi="Courier New" w:cs="Courier New"/>
                  <w:noProof/>
                  <w:szCs w:val="17"/>
                  <w:lang w:val="fr-FR"/>
                </w:rPr>
                <w:delText>TRACE</w:delText>
              </w:r>
              <w:r w:rsidRPr="00D04A9E" w:rsidDel="00821D71">
                <w:rPr>
                  <w:rFonts w:ascii="Arial" w:hAnsi="Arial" w:cs="Arial"/>
                  <w:noProof/>
                  <w:szCs w:val="17"/>
                  <w:lang w:val="fr-FR"/>
                </w:rPr>
                <w:delText>.</w:delText>
              </w:r>
            </w:del>
          </w:p>
        </w:tc>
        <w:tc>
          <w:tcPr>
            <w:tcW w:w="2515" w:type="dxa"/>
          </w:tcPr>
          <w:p w14:paraId="77E16B7A" w14:textId="5C89A49E" w:rsidR="005456F0" w:rsidRPr="00982192" w:rsidDel="00821D71" w:rsidRDefault="005456F0" w:rsidP="00CE01DA">
            <w:pPr>
              <w:spacing w:before="170" w:after="170"/>
              <w:rPr>
                <w:del w:id="2197" w:author="Author"/>
                <w:rFonts w:asciiTheme="minorBidi" w:hAnsiTheme="minorBidi" w:cstheme="minorBidi"/>
                <w:noProof/>
                <w:szCs w:val="17"/>
                <w:lang w:val="fr-FR"/>
              </w:rPr>
            </w:pPr>
            <w:del w:id="2198" w:author="Author">
              <w:r w:rsidRPr="00982192" w:rsidDel="00821D71">
                <w:rPr>
                  <w:rFonts w:asciiTheme="minorBidi" w:hAnsiTheme="minorBidi" w:cstheme="minorBidi"/>
                  <w:noProof/>
                  <w:szCs w:val="17"/>
                  <w:lang w:val="fr-FR"/>
                </w:rPr>
                <w:delText>AAJ, AAX</w:delText>
              </w:r>
            </w:del>
          </w:p>
        </w:tc>
      </w:tr>
      <w:tr w:rsidR="00D04A9E" w:rsidRPr="00982192" w:rsidDel="00821D71" w14:paraId="4014639C" w14:textId="7A3314C0" w:rsidTr="00B722EB">
        <w:trPr>
          <w:del w:id="2199" w:author="Author"/>
        </w:trPr>
        <w:tc>
          <w:tcPr>
            <w:tcW w:w="1075" w:type="dxa"/>
          </w:tcPr>
          <w:p w14:paraId="7B0D52B7" w14:textId="530DA623" w:rsidR="00D04A9E" w:rsidRPr="00982192" w:rsidDel="00821D71" w:rsidRDefault="00D04A9E" w:rsidP="00CE01DA">
            <w:pPr>
              <w:spacing w:before="170" w:after="170"/>
              <w:rPr>
                <w:del w:id="2200" w:author="Author"/>
                <w:rFonts w:asciiTheme="minorBidi" w:hAnsiTheme="minorBidi" w:cstheme="minorBidi"/>
                <w:noProof/>
                <w:szCs w:val="17"/>
                <w:lang w:val="fr-FR"/>
              </w:rPr>
            </w:pPr>
            <w:del w:id="220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60]</w:delText>
              </w:r>
            </w:del>
          </w:p>
        </w:tc>
        <w:tc>
          <w:tcPr>
            <w:tcW w:w="5670" w:type="dxa"/>
          </w:tcPr>
          <w:p w14:paraId="492B400C" w14:textId="40A5136F" w:rsidR="00D04A9E" w:rsidRPr="00982192" w:rsidDel="00821D71" w:rsidRDefault="00D04A9E" w:rsidP="00CE01DA">
            <w:pPr>
              <w:pStyle w:val="NormalWeb"/>
              <w:spacing w:before="170" w:beforeAutospacing="0" w:after="170" w:afterAutospacing="0"/>
              <w:rPr>
                <w:del w:id="2202" w:author="Author"/>
                <w:rFonts w:asciiTheme="minorBidi" w:eastAsia="Times New Roman" w:hAnsiTheme="minorBidi" w:cstheme="minorBidi"/>
                <w:noProof/>
                <w:szCs w:val="17"/>
                <w:lang w:val="fr-FR"/>
              </w:rPr>
            </w:pPr>
            <w:del w:id="2203" w:author="Author">
              <w:r w:rsidRPr="00204DFD" w:rsidDel="00821D71">
                <w:rPr>
                  <w:rFonts w:ascii="Arial" w:eastAsia="Times New Roman" w:hAnsi="Arial" w:cs="Arial"/>
                  <w:noProof/>
                  <w:szCs w:val="17"/>
                  <w:lang w:val="fr-FR"/>
                </w:rPr>
                <w:delText xml:space="preserve">Une requête </w:delText>
              </w:r>
              <w:r w:rsidRPr="00AE4D16" w:rsidDel="00821D71">
                <w:rPr>
                  <w:rFonts w:ascii="Courier New" w:eastAsia="Times New Roman" w:hAnsi="Courier New" w:cs="Courier New"/>
                  <w:noProof/>
                  <w:szCs w:val="17"/>
                  <w:lang w:val="fr-FR"/>
                </w:rPr>
                <w:delText>OPTIONS</w:delText>
              </w:r>
              <w:r w:rsidRPr="00204DFD" w:rsidDel="00821D71">
                <w:rPr>
                  <w:rFonts w:ascii="Arial" w:eastAsia="Times New Roman" w:hAnsi="Arial" w:cs="Arial"/>
                  <w:noProof/>
                  <w:szCs w:val="17"/>
                  <w:lang w:val="fr-FR"/>
                </w:rPr>
                <w:delText xml:space="preserve"> DOIT être idempotente</w:delText>
              </w:r>
              <w:r w:rsidDel="00821D71">
                <w:rPr>
                  <w:rFonts w:ascii="Arial" w:eastAsia="Times New Roman" w:hAnsi="Arial" w:cs="Arial"/>
                  <w:noProof/>
                  <w:szCs w:val="17"/>
                  <w:lang w:val="fr-FR"/>
                </w:rPr>
                <w:delText>.</w:delText>
              </w:r>
            </w:del>
          </w:p>
        </w:tc>
        <w:tc>
          <w:tcPr>
            <w:tcW w:w="2515" w:type="dxa"/>
          </w:tcPr>
          <w:p w14:paraId="1B44F915" w14:textId="2238DAEA" w:rsidR="00D04A9E" w:rsidRPr="00982192" w:rsidDel="00821D71" w:rsidRDefault="00D04A9E" w:rsidP="00CE01DA">
            <w:pPr>
              <w:spacing w:before="170" w:after="170"/>
              <w:rPr>
                <w:del w:id="2204" w:author="Author"/>
                <w:rFonts w:asciiTheme="minorBidi" w:hAnsiTheme="minorBidi" w:cstheme="minorBidi"/>
                <w:noProof/>
                <w:szCs w:val="17"/>
                <w:lang w:val="fr-FR"/>
              </w:rPr>
            </w:pPr>
            <w:del w:id="2205" w:author="Author">
              <w:r w:rsidRPr="00982192" w:rsidDel="00821D71">
                <w:rPr>
                  <w:rFonts w:asciiTheme="minorBidi" w:hAnsiTheme="minorBidi" w:cstheme="minorBidi"/>
                  <w:noProof/>
                  <w:szCs w:val="17"/>
                  <w:lang w:val="fr-FR"/>
                </w:rPr>
                <w:delText>AAJ, AAX, AX, AJ</w:delText>
              </w:r>
            </w:del>
          </w:p>
        </w:tc>
      </w:tr>
      <w:tr w:rsidR="005456F0" w:rsidRPr="00982192" w:rsidDel="00821D71" w14:paraId="638662A4" w14:textId="65576818" w:rsidTr="00B722EB">
        <w:trPr>
          <w:del w:id="2206" w:author="Author"/>
        </w:trPr>
        <w:tc>
          <w:tcPr>
            <w:tcW w:w="1075" w:type="dxa"/>
          </w:tcPr>
          <w:p w14:paraId="693E2E5D" w14:textId="64FC22C9" w:rsidR="005456F0" w:rsidRPr="00982192" w:rsidDel="00821D71" w:rsidRDefault="005456F0" w:rsidP="00CE01DA">
            <w:pPr>
              <w:spacing w:before="170" w:after="170"/>
              <w:rPr>
                <w:del w:id="2207" w:author="Author"/>
                <w:rFonts w:asciiTheme="minorBidi" w:hAnsiTheme="minorBidi" w:cstheme="minorBidi"/>
                <w:noProof/>
                <w:szCs w:val="17"/>
                <w:lang w:val="fr-FR"/>
              </w:rPr>
            </w:pPr>
            <w:del w:id="2208"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61]</w:delText>
              </w:r>
            </w:del>
          </w:p>
        </w:tc>
        <w:tc>
          <w:tcPr>
            <w:tcW w:w="5670" w:type="dxa"/>
          </w:tcPr>
          <w:p w14:paraId="118585B2" w14:textId="7BC7C836" w:rsidR="005456F0" w:rsidRPr="00D04A9E" w:rsidDel="00821D71" w:rsidRDefault="00D04A9E" w:rsidP="00CE01DA">
            <w:pPr>
              <w:pStyle w:val="NormalWeb"/>
              <w:spacing w:before="170" w:beforeAutospacing="0" w:after="170" w:afterAutospacing="0"/>
              <w:rPr>
                <w:del w:id="2209" w:author="Author"/>
                <w:rFonts w:ascii="Arial" w:hAnsi="Arial" w:cs="Arial"/>
                <w:noProof/>
                <w:szCs w:val="17"/>
                <w:lang w:val="fr-FR"/>
              </w:rPr>
            </w:pPr>
            <w:del w:id="2210" w:author="Author">
              <w:r w:rsidRPr="00D04A9E" w:rsidDel="00821D71">
                <w:rPr>
                  <w:rFonts w:ascii="Arial" w:hAnsi="Arial" w:cs="Arial"/>
                  <w:noProof/>
                  <w:szCs w:val="17"/>
                  <w:lang w:val="fr-FR"/>
                </w:rPr>
                <w:delText xml:space="preserve">Les </w:delText>
              </w:r>
              <w:r w:rsidRPr="00D04A9E"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commençant par le préfixe </w:delText>
              </w:r>
              <w:r w:rsidRPr="00D04A9E" w:rsidDel="00821D71">
                <w:rPr>
                  <w:rFonts w:ascii="Arial" w:hAnsi="Arial" w:cs="Arial"/>
                  <w:noProof/>
                  <w:szCs w:val="17"/>
                  <w:lang w:val="fr-FR"/>
                </w:rPr>
                <w:delText>“</w:delText>
              </w:r>
              <w:r w:rsidRPr="00D04A9E" w:rsidDel="00821D71">
                <w:rPr>
                  <w:rFonts w:ascii="Arial" w:eastAsia="Times New Roman" w:hAnsi="Arial" w:cs="Arial"/>
                  <w:noProof/>
                  <w:szCs w:val="17"/>
                  <w:lang w:val="fr-FR"/>
                </w:rPr>
                <w:delText>X</w:delText>
              </w:r>
              <w:r w:rsidR="00BB0A23" w:rsidDel="00821D71">
                <w:rPr>
                  <w:rFonts w:ascii="Arial" w:eastAsia="Times New Roman" w:hAnsi="Arial" w:cs="Arial"/>
                  <w:noProof/>
                  <w:szCs w:val="17"/>
                  <w:lang w:val="fr-FR"/>
                </w:rPr>
                <w:delText>-</w:delText>
              </w:r>
              <w:r w:rsidRPr="00D04A9E" w:rsidDel="00821D71">
                <w:rPr>
                  <w:rFonts w:ascii="Arial" w:hAnsi="Arial" w:cs="Arial"/>
                  <w:noProof/>
                  <w:szCs w:val="17"/>
                  <w:lang w:val="fr-FR"/>
                </w:rPr>
                <w:delText>” NE DEVRAIENT PAS être utilisés</w:delText>
              </w:r>
              <w:r w:rsidR="005456F0" w:rsidRPr="00D04A9E" w:rsidDel="00821D71">
                <w:rPr>
                  <w:rFonts w:ascii="Arial" w:hAnsi="Arial" w:cs="Arial"/>
                  <w:noProof/>
                  <w:szCs w:val="17"/>
                  <w:lang w:val="fr-FR"/>
                </w:rPr>
                <w:delText>.</w:delText>
              </w:r>
            </w:del>
          </w:p>
        </w:tc>
        <w:tc>
          <w:tcPr>
            <w:tcW w:w="2515" w:type="dxa"/>
          </w:tcPr>
          <w:p w14:paraId="4A66C452" w14:textId="7684F27C" w:rsidR="005456F0" w:rsidRPr="00982192" w:rsidDel="00821D71" w:rsidRDefault="005456F0" w:rsidP="00CE01DA">
            <w:pPr>
              <w:spacing w:before="170" w:after="170"/>
              <w:rPr>
                <w:del w:id="2211" w:author="Author"/>
                <w:rFonts w:asciiTheme="minorBidi" w:hAnsiTheme="minorBidi" w:cstheme="minorBidi"/>
                <w:noProof/>
                <w:szCs w:val="17"/>
                <w:lang w:val="fr-FR"/>
              </w:rPr>
            </w:pPr>
            <w:del w:id="2212" w:author="Author">
              <w:r w:rsidRPr="00982192" w:rsidDel="00821D71">
                <w:rPr>
                  <w:rFonts w:asciiTheme="minorBidi" w:hAnsiTheme="minorBidi" w:cstheme="minorBidi"/>
                  <w:noProof/>
                  <w:szCs w:val="17"/>
                  <w:lang w:val="fr-FR"/>
                </w:rPr>
                <w:delText>AAJ, AAX</w:delText>
              </w:r>
            </w:del>
          </w:p>
        </w:tc>
      </w:tr>
      <w:tr w:rsidR="005456F0" w:rsidRPr="00756EA5" w:rsidDel="00821D71" w14:paraId="193F4B63" w14:textId="4FB5BBC5" w:rsidTr="00B722EB">
        <w:trPr>
          <w:del w:id="2213" w:author="Author"/>
        </w:trPr>
        <w:tc>
          <w:tcPr>
            <w:tcW w:w="1075" w:type="dxa"/>
          </w:tcPr>
          <w:p w14:paraId="35831A26" w14:textId="1F6A9D56" w:rsidR="005456F0" w:rsidRPr="00982192" w:rsidDel="00821D71" w:rsidRDefault="005456F0" w:rsidP="00CE01DA">
            <w:pPr>
              <w:spacing w:before="170" w:after="170"/>
              <w:rPr>
                <w:del w:id="2214" w:author="Author"/>
                <w:rFonts w:asciiTheme="minorBidi" w:hAnsiTheme="minorBidi" w:cstheme="minorBidi"/>
                <w:noProof/>
                <w:szCs w:val="17"/>
                <w:lang w:val="fr-FR"/>
              </w:rPr>
            </w:pPr>
            <w:del w:id="221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62]</w:delText>
              </w:r>
            </w:del>
          </w:p>
        </w:tc>
        <w:tc>
          <w:tcPr>
            <w:tcW w:w="5670" w:type="dxa"/>
          </w:tcPr>
          <w:p w14:paraId="018F0537" w14:textId="25294F8E" w:rsidR="005456F0" w:rsidRPr="00D04A9E" w:rsidDel="00821D71" w:rsidRDefault="00D04A9E" w:rsidP="00CE01DA">
            <w:pPr>
              <w:spacing w:before="170" w:after="170"/>
              <w:rPr>
                <w:del w:id="2216" w:author="Author"/>
                <w:rFonts w:ascii="Arial" w:eastAsia="Times New Roman" w:hAnsi="Arial" w:cs="Arial"/>
                <w:noProof/>
                <w:szCs w:val="17"/>
                <w:lang w:val="fr-FR"/>
              </w:rPr>
            </w:pPr>
            <w:del w:id="2217" w:author="Author">
              <w:r w:rsidRPr="00D04A9E" w:rsidDel="00821D71">
                <w:rPr>
                  <w:rFonts w:ascii="Arial" w:hAnsi="Arial" w:cs="Arial"/>
                  <w:noProof/>
                  <w:szCs w:val="17"/>
                  <w:lang w:val="fr-FR"/>
                </w:rPr>
                <w:delText xml:space="preserve">Les </w:delText>
              </w:r>
              <w:r w:rsidRPr="00D04A9E"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w:delText>
              </w:r>
              <w:r w:rsidRPr="00D04A9E" w:rsidDel="00821D71">
                <w:rPr>
                  <w:rFonts w:ascii="Arial" w:hAnsi="Arial" w:cs="Arial"/>
                  <w:noProof/>
                  <w:szCs w:val="17"/>
                  <w:lang w:val="fr-FR"/>
                </w:rPr>
                <w:delText>NE DEVRAIENT PAS être utilisés</w:delText>
              </w:r>
              <w:r w:rsidRPr="00D04A9E" w:rsidDel="00821D71">
                <w:rPr>
                  <w:rFonts w:ascii="Arial" w:eastAsia="Times New Roman" w:hAnsi="Arial" w:cs="Arial"/>
                  <w:noProof/>
                  <w:szCs w:val="17"/>
                  <w:lang w:val="fr-FR"/>
                </w:rPr>
                <w:delText xml:space="preserve"> pour modifier le comportement des méthodes HTTP, à moins qu</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il ne s</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agisse de venir à bout d</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éventuelles limites techniques (p</w:delText>
              </w:r>
              <w:r w:rsidR="00EC7543"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Pr="00D04A9E" w:rsidDel="00821D71">
                <w:rPr>
                  <w:rFonts w:ascii="Arial" w:eastAsia="Times New Roman" w:hAnsi="Arial" w:cs="Arial"/>
                  <w:noProof/>
                  <w:szCs w:val="17"/>
                  <w:lang w:val="fr-FR"/>
                </w:rPr>
                <w:delText>ex</w:delText>
              </w:r>
              <w:r w:rsidR="00EC754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voir [RSG</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39]).</w:delText>
              </w:r>
            </w:del>
          </w:p>
        </w:tc>
        <w:tc>
          <w:tcPr>
            <w:tcW w:w="2515" w:type="dxa"/>
          </w:tcPr>
          <w:p w14:paraId="66C7C78D" w14:textId="20D2BD52" w:rsidR="005456F0" w:rsidRPr="00982192" w:rsidDel="00821D71" w:rsidRDefault="005456F0" w:rsidP="00CE01DA">
            <w:pPr>
              <w:spacing w:before="170" w:after="170"/>
              <w:rPr>
                <w:del w:id="2218" w:author="Author"/>
                <w:rFonts w:asciiTheme="minorBidi" w:hAnsiTheme="minorBidi" w:cstheme="minorBidi"/>
                <w:noProof/>
                <w:szCs w:val="17"/>
                <w:lang w:val="fr-FR"/>
              </w:rPr>
            </w:pPr>
            <w:del w:id="2219" w:author="Author">
              <w:r w:rsidRPr="00982192" w:rsidDel="00821D71">
                <w:rPr>
                  <w:rFonts w:asciiTheme="minorBidi" w:hAnsiTheme="minorBidi" w:cstheme="minorBidi"/>
                  <w:noProof/>
                  <w:szCs w:val="17"/>
                  <w:lang w:val="fr-FR"/>
                </w:rPr>
                <w:delText>AAJ, AAX</w:delText>
              </w:r>
            </w:del>
          </w:p>
        </w:tc>
      </w:tr>
      <w:tr w:rsidR="005456F0" w:rsidRPr="00982192" w:rsidDel="00821D71" w14:paraId="4B649BFB" w14:textId="4EFE0BE2" w:rsidTr="00B722EB">
        <w:trPr>
          <w:del w:id="2220" w:author="Author"/>
        </w:trPr>
        <w:tc>
          <w:tcPr>
            <w:tcW w:w="1075" w:type="dxa"/>
          </w:tcPr>
          <w:p w14:paraId="2C3BC7C5" w14:textId="0257DB1F" w:rsidR="005456F0" w:rsidRPr="00982192" w:rsidDel="00821D71" w:rsidRDefault="005456F0" w:rsidP="00CE01DA">
            <w:pPr>
              <w:spacing w:before="170" w:after="170"/>
              <w:rPr>
                <w:del w:id="2221" w:author="Author"/>
                <w:rFonts w:asciiTheme="minorBidi" w:hAnsiTheme="minorBidi" w:cstheme="minorBidi"/>
                <w:noProof/>
                <w:szCs w:val="17"/>
                <w:lang w:val="fr-FR"/>
              </w:rPr>
            </w:pPr>
            <w:del w:id="222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63]</w:delText>
              </w:r>
            </w:del>
          </w:p>
        </w:tc>
        <w:tc>
          <w:tcPr>
            <w:tcW w:w="5670" w:type="dxa"/>
          </w:tcPr>
          <w:p w14:paraId="0C6B89E4" w14:textId="761C321D" w:rsidR="005456F0" w:rsidRPr="00D04A9E" w:rsidDel="00821D71" w:rsidRDefault="00D04A9E" w:rsidP="00CE01DA">
            <w:pPr>
              <w:spacing w:before="170" w:after="170"/>
              <w:rPr>
                <w:del w:id="2223" w:author="Author"/>
                <w:rFonts w:ascii="Arial" w:eastAsia="Times New Roman" w:hAnsi="Arial" w:cs="Arial"/>
                <w:noProof/>
                <w:szCs w:val="17"/>
                <w:lang w:val="fr-FR"/>
              </w:rPr>
            </w:pPr>
            <w:del w:id="2224" w:author="Author">
              <w:r w:rsidRPr="00D04A9E" w:rsidDel="00821D71">
                <w:rPr>
                  <w:rFonts w:ascii="Arial" w:eastAsia="Times New Roman" w:hAnsi="Arial" w:cs="Arial"/>
                  <w:noProof/>
                  <w:szCs w:val="17"/>
                  <w:lang w:val="fr-FR"/>
                </w:rPr>
                <w:delText>La convention de nommage pour les 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est </w:delText>
              </w:r>
              <w:r w:rsidRPr="00AE4D16" w:rsidDel="00821D71">
                <w:rPr>
                  <w:rFonts w:ascii="Courier New" w:eastAsia="Times New Roman" w:hAnsi="Courier New" w:cs="Courier New"/>
                  <w:noProof/>
                  <w:szCs w:val="17"/>
                  <w:lang w:val="fr-FR"/>
                </w:rPr>
                <w:delText>&lt;organization&gt;</w:delText>
              </w:r>
              <w:r w:rsidR="00BB0A23" w:rsidDel="00821D71">
                <w:rPr>
                  <w:rFonts w:ascii="Courier New" w:eastAsia="Times New Roman" w:hAnsi="Courier New" w:cs="Courier New"/>
                  <w:noProof/>
                  <w:szCs w:val="17"/>
                  <w:lang w:val="fr-FR"/>
                </w:rPr>
                <w:delText>-</w:delText>
              </w:r>
              <w:r w:rsidRPr="00AE4D16" w:rsidDel="00821D71">
                <w:rPr>
                  <w:rFonts w:ascii="Courier New" w:eastAsia="Times New Roman" w:hAnsi="Courier New" w:cs="Courier New"/>
                  <w:noProof/>
                  <w:szCs w:val="17"/>
                  <w:lang w:val="fr-FR"/>
                </w:rPr>
                <w:delText>&lt;header name&gt;</w:delText>
              </w:r>
              <w:r w:rsidRPr="00D04A9E" w:rsidDel="00821D71">
                <w:rPr>
                  <w:rFonts w:ascii="Arial" w:eastAsia="Times New Roman" w:hAnsi="Arial" w:cs="Arial"/>
                  <w:noProof/>
                  <w:szCs w:val="17"/>
                  <w:lang w:val="fr-FR"/>
                </w:rPr>
                <w:delText xml:space="preserve">, où </w:delText>
              </w:r>
              <w:r w:rsidRPr="00AE4D16" w:rsidDel="00821D71">
                <w:rPr>
                  <w:rFonts w:ascii="Courier New" w:eastAsia="Times New Roman" w:hAnsi="Courier New" w:cs="Courier New"/>
                  <w:noProof/>
                  <w:szCs w:val="17"/>
                  <w:lang w:val="fr-FR"/>
                </w:rPr>
                <w:delText>&lt;organization&gt;</w:delText>
              </w:r>
              <w:r w:rsidRPr="00D04A9E" w:rsidDel="00821D71">
                <w:rPr>
                  <w:rFonts w:ascii="Arial" w:eastAsia="Times New Roman" w:hAnsi="Arial" w:cs="Arial"/>
                  <w:noProof/>
                  <w:szCs w:val="17"/>
                  <w:lang w:val="fr-FR"/>
                </w:rPr>
                <w:delText xml:space="preserve"> et </w:delText>
              </w:r>
              <w:r w:rsidRPr="00AE4D16" w:rsidDel="00821D71">
                <w:rPr>
                  <w:rFonts w:ascii="Courier New" w:eastAsia="Times New Roman" w:hAnsi="Courier New" w:cs="Courier New"/>
                  <w:noProof/>
                  <w:szCs w:val="17"/>
                  <w:lang w:val="fr-FR"/>
                </w:rPr>
                <w:delText>&lt;header&gt;</w:delText>
              </w:r>
              <w:r w:rsidRPr="00D04A9E" w:rsidDel="00821D71">
                <w:rPr>
                  <w:rFonts w:ascii="Arial" w:eastAsia="Times New Roman" w:hAnsi="Arial" w:cs="Arial"/>
                  <w:noProof/>
                  <w:szCs w:val="17"/>
                  <w:lang w:val="fr-FR"/>
                </w:rPr>
                <w:delText xml:space="preserve"> DEVRAIENT respecter la convention de la police de caractères kebab.</w:delText>
              </w:r>
            </w:del>
          </w:p>
        </w:tc>
        <w:tc>
          <w:tcPr>
            <w:tcW w:w="2515" w:type="dxa"/>
          </w:tcPr>
          <w:p w14:paraId="1495A195" w14:textId="5CF57107" w:rsidR="005456F0" w:rsidRPr="00982192" w:rsidDel="00821D71" w:rsidRDefault="005456F0" w:rsidP="00CE01DA">
            <w:pPr>
              <w:spacing w:before="170" w:after="170"/>
              <w:rPr>
                <w:del w:id="2225" w:author="Author"/>
                <w:rFonts w:asciiTheme="minorBidi" w:hAnsiTheme="minorBidi" w:cstheme="minorBidi"/>
                <w:noProof/>
                <w:szCs w:val="17"/>
                <w:lang w:val="fr-FR"/>
              </w:rPr>
            </w:pPr>
            <w:del w:id="2226" w:author="Author">
              <w:r w:rsidRPr="00982192" w:rsidDel="00821D71">
                <w:rPr>
                  <w:rFonts w:asciiTheme="minorBidi" w:hAnsiTheme="minorBidi" w:cstheme="minorBidi"/>
                  <w:noProof/>
                  <w:szCs w:val="17"/>
                  <w:lang w:val="fr-FR"/>
                </w:rPr>
                <w:delText>AAJ, AAX</w:delText>
              </w:r>
            </w:del>
          </w:p>
        </w:tc>
      </w:tr>
      <w:tr w:rsidR="005456F0" w:rsidRPr="00756EA5" w:rsidDel="00821D71" w14:paraId="1BA8493E" w14:textId="51538A7D" w:rsidTr="00B722EB">
        <w:trPr>
          <w:del w:id="2227" w:author="Author"/>
        </w:trPr>
        <w:tc>
          <w:tcPr>
            <w:tcW w:w="1075" w:type="dxa"/>
          </w:tcPr>
          <w:p w14:paraId="6DC0D7A1" w14:textId="0F47A060" w:rsidR="005456F0" w:rsidRPr="00982192" w:rsidDel="00821D71" w:rsidRDefault="005456F0" w:rsidP="00CE01DA">
            <w:pPr>
              <w:spacing w:before="170" w:after="170"/>
              <w:rPr>
                <w:del w:id="2228" w:author="Author"/>
                <w:rFonts w:asciiTheme="minorBidi" w:hAnsiTheme="minorBidi" w:cstheme="minorBidi"/>
                <w:noProof/>
                <w:szCs w:val="17"/>
                <w:lang w:val="fr-FR"/>
              </w:rPr>
            </w:pPr>
            <w:del w:id="222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64]</w:delText>
              </w:r>
            </w:del>
          </w:p>
        </w:tc>
        <w:tc>
          <w:tcPr>
            <w:tcW w:w="5670" w:type="dxa"/>
          </w:tcPr>
          <w:p w14:paraId="1A1D2776" w14:textId="56112D2B" w:rsidR="005456F0" w:rsidRPr="00614241" w:rsidDel="00821D71" w:rsidRDefault="009D0E53" w:rsidP="00CE01DA">
            <w:pPr>
              <w:spacing w:before="170" w:after="170"/>
              <w:rPr>
                <w:del w:id="2230" w:author="Author"/>
                <w:rFonts w:ascii="Arial" w:eastAsia="Times New Roman" w:hAnsi="Arial" w:cs="Arial"/>
                <w:noProof/>
                <w:szCs w:val="17"/>
                <w:lang w:val="fr-FR"/>
              </w:rPr>
            </w:pPr>
            <w:del w:id="2231" w:author="Author">
              <w:r w:rsidRPr="009D0E53" w:rsidDel="00821D71">
                <w:rPr>
                  <w:rFonts w:ascii="Arial" w:eastAsia="Times New Roman" w:hAnsi="Arial" w:cs="Arial"/>
                  <w:noProof/>
                  <w:szCs w:val="17"/>
                  <w:lang w:val="fr-FR"/>
                </w:rPr>
                <w:delText>Une API Web DEVRAIT prendre en charge une méthode unique de versionnage de services en utilisant le versionnage d</w:delText>
              </w:r>
              <w:r w:rsidR="00BB0A2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URI (</w:delText>
              </w:r>
              <w:r w:rsidR="00EC7543" w:rsidRPr="00D04A9E" w:rsidDel="00821D71">
                <w:rPr>
                  <w:rFonts w:ascii="Arial" w:eastAsia="Times New Roman" w:hAnsi="Arial" w:cs="Arial"/>
                  <w:noProof/>
                  <w:szCs w:val="17"/>
                  <w:lang w:val="fr-FR"/>
                </w:rPr>
                <w:delText>p</w:delText>
              </w:r>
              <w:r w:rsidR="00EC7543"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00EC7543" w:rsidRPr="00D04A9E" w:rsidDel="00821D71">
                <w:rPr>
                  <w:rFonts w:ascii="Arial" w:eastAsia="Times New Roman" w:hAnsi="Arial" w:cs="Arial"/>
                  <w:noProof/>
                  <w:szCs w:val="17"/>
                  <w:lang w:val="fr-FR"/>
                </w:rPr>
                <w:delText>ex</w:delText>
              </w:r>
              <w:r w:rsidR="00EC754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/api/v1/inventors</w:delText>
              </w:r>
              <w:r w:rsidRPr="009D0E53" w:rsidDel="00821D71">
                <w:rPr>
                  <w:rFonts w:ascii="Arial" w:eastAsia="Times New Roman" w:hAnsi="Arial" w:cs="Arial"/>
                  <w:noProof/>
                  <w:szCs w:val="17"/>
                  <w:lang w:val="fr-FR"/>
                </w:rPr>
                <w:delText>), le versionnage d</w:delText>
              </w:r>
              <w:r w:rsidR="00BB0A2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tête (</w:delText>
              </w:r>
              <w:r w:rsidR="00EC7543" w:rsidRPr="00D04A9E" w:rsidDel="00821D71">
                <w:rPr>
                  <w:rFonts w:ascii="Arial" w:eastAsia="Times New Roman" w:hAnsi="Arial" w:cs="Arial"/>
                  <w:noProof/>
                  <w:szCs w:val="17"/>
                  <w:lang w:val="fr-FR"/>
                </w:rPr>
                <w:delText>p</w:delText>
              </w:r>
              <w:r w:rsidR="00EC7543"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00EC7543" w:rsidRPr="00D04A9E" w:rsidDel="00821D71">
                <w:rPr>
                  <w:rFonts w:ascii="Arial" w:eastAsia="Times New Roman" w:hAnsi="Arial" w:cs="Arial"/>
                  <w:noProof/>
                  <w:szCs w:val="17"/>
                  <w:lang w:val="fr-FR"/>
                </w:rPr>
                <w:delText>ex</w:delText>
              </w:r>
              <w:r w:rsidR="00EC754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9D0E53" w:rsidDel="00821D71">
                <w:rPr>
                  <w:rFonts w:ascii="Courier New" w:eastAsia="Times New Roman" w:hAnsi="Courier New" w:cs="Courier New"/>
                  <w:noProof/>
                  <w:szCs w:val="17"/>
                  <w:lang w:val="fr-FR"/>
                </w:rPr>
                <w:delText>version: v1</w:delText>
              </w:r>
              <w:r w:rsidRPr="009D0E53" w:rsidDel="00821D71">
                <w:rPr>
                  <w:rFonts w:ascii="Arial" w:eastAsia="Times New Roman" w:hAnsi="Arial" w:cs="Arial"/>
                  <w:noProof/>
                  <w:szCs w:val="17"/>
                  <w:lang w:val="fr-FR"/>
                </w:rPr>
                <w:delText>) ou le versionnage par type de média (</w:delText>
              </w:r>
              <w:r w:rsidR="00EC7543" w:rsidRPr="00D04A9E" w:rsidDel="00821D71">
                <w:rPr>
                  <w:rFonts w:ascii="Arial" w:eastAsia="Times New Roman" w:hAnsi="Arial" w:cs="Arial"/>
                  <w:noProof/>
                  <w:szCs w:val="17"/>
                  <w:lang w:val="fr-FR"/>
                </w:rPr>
                <w:delText>p</w:delText>
              </w:r>
              <w:r w:rsidR="00EC7543"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00EC7543" w:rsidRPr="00D04A9E" w:rsidDel="00821D71">
                <w:rPr>
                  <w:rFonts w:ascii="Arial" w:eastAsia="Times New Roman" w:hAnsi="Arial" w:cs="Arial"/>
                  <w:noProof/>
                  <w:szCs w:val="17"/>
                  <w:lang w:val="fr-FR"/>
                </w:rPr>
                <w:delText>ex</w:delText>
              </w:r>
              <w:r w:rsidR="00EC754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Accept: application/vnd.v1+js</w:delText>
              </w:r>
              <w:r w:rsidR="00334310" w:rsidRPr="009D0E53" w:rsidDel="00821D71">
                <w:rPr>
                  <w:rFonts w:ascii="Courier New" w:eastAsia="Times New Roman" w:hAnsi="Courier New" w:cs="Courier New"/>
                  <w:noProof/>
                  <w:szCs w:val="17"/>
                  <w:lang w:val="fr-FR"/>
                </w:rPr>
                <w:delText>on</w:delText>
              </w:r>
              <w:r w:rsidR="00334310" w:rsidRPr="009D0E53" w:rsidDel="00821D71">
                <w:rPr>
                  <w:rFonts w:ascii="Arial" w:eastAsia="Times New Roman" w:hAnsi="Arial" w:cs="Arial"/>
                  <w:noProof/>
                  <w:szCs w:val="17"/>
                  <w:lang w:val="fr-FR"/>
                </w:rPr>
                <w:delText>)</w:delText>
              </w:r>
              <w:r w:rsidR="00334310" w:rsidDel="00821D71">
                <w:rPr>
                  <w:rFonts w:ascii="Courier New" w:eastAsia="Times New Roman" w:hAnsi="Courier New" w:cs="Courier New"/>
                  <w:noProof/>
                  <w:szCs w:val="17"/>
                  <w:lang w:val="fr-FR"/>
                </w:rPr>
                <w:delText xml:space="preserve">.  </w:delText>
              </w:r>
              <w:r w:rsidR="00334310" w:rsidRPr="009D0E53" w:rsidDel="00821D71">
                <w:rPr>
                  <w:rFonts w:ascii="Arial" w:eastAsia="Times New Roman" w:hAnsi="Arial" w:cs="Arial"/>
                  <w:noProof/>
                  <w:szCs w:val="17"/>
                  <w:lang w:val="fr-FR"/>
                </w:rPr>
                <w:delText>Le</w:delText>
              </w:r>
              <w:r w:rsidRPr="009D0E53" w:rsidDel="00821D71">
                <w:rPr>
                  <w:rFonts w:ascii="Arial" w:eastAsia="Times New Roman" w:hAnsi="Arial" w:cs="Arial"/>
                  <w:noProof/>
                  <w:szCs w:val="17"/>
                  <w:lang w:val="fr-FR"/>
                </w:rPr>
                <w:delText xml:space="preserve"> versionnage de la chaîne d</w:delText>
              </w:r>
              <w:r w:rsidR="00BB0A23" w:rsidDel="00821D71">
                <w:rPr>
                  <w:rFonts w:ascii="Arial" w:eastAsia="Times New Roman" w:hAnsi="Arial" w:cs="Arial"/>
                  <w:noProof/>
                  <w:szCs w:val="17"/>
                  <w:lang w:val="fr-FR"/>
                </w:rPr>
                <w:delText>’</w:delText>
              </w:r>
              <w:r w:rsidRPr="009D0E53" w:rsidDel="00821D71">
                <w:rPr>
                  <w:rFonts w:ascii="Arial" w:eastAsia="Times New Roman" w:hAnsi="Arial" w:cs="Arial"/>
                  <w:noProof/>
                  <w:szCs w:val="17"/>
                  <w:lang w:val="fr-FR"/>
                </w:rPr>
                <w:delText>interrogation NE DEVRAIT PAS être utilisé.</w:delText>
              </w:r>
            </w:del>
          </w:p>
        </w:tc>
        <w:tc>
          <w:tcPr>
            <w:tcW w:w="2515" w:type="dxa"/>
          </w:tcPr>
          <w:p w14:paraId="6B7FA9F7" w14:textId="23E989AD" w:rsidR="005456F0" w:rsidRPr="00982192" w:rsidDel="00821D71" w:rsidRDefault="005456F0" w:rsidP="00CE01DA">
            <w:pPr>
              <w:spacing w:before="170" w:after="170"/>
              <w:rPr>
                <w:del w:id="2232" w:author="Author"/>
                <w:rFonts w:asciiTheme="minorBidi" w:hAnsiTheme="minorBidi" w:cstheme="minorBidi"/>
                <w:noProof/>
                <w:szCs w:val="17"/>
                <w:lang w:val="fr-FR"/>
              </w:rPr>
            </w:pPr>
            <w:del w:id="2233" w:author="Author">
              <w:r w:rsidRPr="00982192" w:rsidDel="00821D71">
                <w:rPr>
                  <w:rFonts w:asciiTheme="minorBidi" w:hAnsiTheme="minorBidi" w:cstheme="minorBidi"/>
                  <w:noProof/>
                  <w:szCs w:val="17"/>
                  <w:lang w:val="fr-FR"/>
                </w:rPr>
                <w:delText>AAJ, AAX</w:delText>
              </w:r>
            </w:del>
          </w:p>
        </w:tc>
      </w:tr>
      <w:tr w:rsidR="005456F0" w:rsidRPr="00982192" w:rsidDel="00821D71" w14:paraId="00A645BD" w14:textId="2DBDBE74" w:rsidTr="00B722EB">
        <w:trPr>
          <w:del w:id="2234" w:author="Author"/>
        </w:trPr>
        <w:tc>
          <w:tcPr>
            <w:tcW w:w="1075" w:type="dxa"/>
          </w:tcPr>
          <w:p w14:paraId="220E8134" w14:textId="06AFB37C" w:rsidR="005456F0" w:rsidRPr="00982192" w:rsidDel="00821D71" w:rsidRDefault="005456F0" w:rsidP="00CE01DA">
            <w:pPr>
              <w:spacing w:before="170" w:after="170"/>
              <w:rPr>
                <w:del w:id="2235" w:author="Author"/>
                <w:rFonts w:asciiTheme="minorBidi" w:hAnsiTheme="minorBidi" w:cstheme="minorBidi"/>
                <w:noProof/>
                <w:szCs w:val="17"/>
                <w:lang w:val="fr-FR"/>
              </w:rPr>
            </w:pPr>
            <w:del w:id="223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65]</w:delText>
              </w:r>
            </w:del>
          </w:p>
        </w:tc>
        <w:tc>
          <w:tcPr>
            <w:tcW w:w="5670" w:type="dxa"/>
          </w:tcPr>
          <w:p w14:paraId="217F6BC7" w14:textId="6BD3C158" w:rsidR="005456F0" w:rsidRPr="00614241" w:rsidDel="00821D71" w:rsidRDefault="00614241" w:rsidP="00CE01DA">
            <w:pPr>
              <w:spacing w:before="170" w:after="170"/>
              <w:rPr>
                <w:del w:id="2237" w:author="Author"/>
                <w:rFonts w:ascii="Arial" w:eastAsia="Times New Roman" w:hAnsi="Arial" w:cs="Arial"/>
                <w:noProof/>
                <w:szCs w:val="17"/>
                <w:lang w:val="fr-FR"/>
              </w:rPr>
            </w:pPr>
            <w:del w:id="2238" w:author="Author">
              <w:r w:rsidRPr="00614241" w:rsidDel="00821D71">
                <w:rPr>
                  <w:rFonts w:ascii="Arial" w:eastAsia="Times New Roman" w:hAnsi="Arial" w:cs="Arial"/>
                  <w:noProof/>
                  <w:szCs w:val="17"/>
                  <w:lang w:val="fr-FR"/>
                </w:rPr>
                <w:delText>Un système de versionnage et numérotation DEVRAIT être appliqué en ne prenant en considération que le numéro de la version majeure (par exemple </w:delText>
              </w:r>
              <w:r w:rsidRPr="00AE4D16" w:rsidDel="00821D71">
                <w:rPr>
                  <w:rFonts w:ascii="Courier New" w:eastAsia="Times New Roman" w:hAnsi="Courier New" w:cs="Courier New"/>
                  <w:noProof/>
                  <w:szCs w:val="17"/>
                  <w:lang w:val="fr-FR"/>
                </w:rPr>
                <w:delText>/v1</w:delText>
              </w:r>
              <w:r w:rsidRPr="00614241" w:rsidDel="00821D71">
                <w:rPr>
                  <w:rFonts w:ascii="Arial" w:eastAsia="Times New Roman" w:hAnsi="Arial" w:cs="Arial"/>
                  <w:noProof/>
                  <w:szCs w:val="17"/>
                  <w:lang w:val="fr-FR"/>
                </w:rPr>
                <w:delText>).</w:delText>
              </w:r>
            </w:del>
          </w:p>
        </w:tc>
        <w:tc>
          <w:tcPr>
            <w:tcW w:w="2515" w:type="dxa"/>
          </w:tcPr>
          <w:p w14:paraId="30567A80" w14:textId="52CA1613" w:rsidR="005456F0" w:rsidRPr="00982192" w:rsidDel="00821D71" w:rsidRDefault="005456F0" w:rsidP="00CE01DA">
            <w:pPr>
              <w:spacing w:before="170" w:after="170"/>
              <w:rPr>
                <w:del w:id="2239" w:author="Author"/>
                <w:rFonts w:asciiTheme="minorBidi" w:hAnsiTheme="minorBidi" w:cstheme="minorBidi"/>
                <w:noProof/>
                <w:szCs w:val="17"/>
                <w:lang w:val="fr-FR"/>
              </w:rPr>
            </w:pPr>
            <w:del w:id="2240" w:author="Author">
              <w:r w:rsidRPr="00982192" w:rsidDel="00821D71">
                <w:rPr>
                  <w:rFonts w:asciiTheme="minorBidi" w:hAnsiTheme="minorBidi" w:cstheme="minorBidi"/>
                  <w:noProof/>
                  <w:szCs w:val="17"/>
                  <w:lang w:val="fr-FR"/>
                </w:rPr>
                <w:delText>AAJ, AAX</w:delText>
              </w:r>
            </w:del>
          </w:p>
        </w:tc>
      </w:tr>
      <w:tr w:rsidR="005456F0" w:rsidRPr="00982192" w:rsidDel="00821D71" w14:paraId="15F413EC" w14:textId="65616802" w:rsidTr="00B722EB">
        <w:trPr>
          <w:del w:id="2241" w:author="Author"/>
        </w:trPr>
        <w:tc>
          <w:tcPr>
            <w:tcW w:w="1075" w:type="dxa"/>
          </w:tcPr>
          <w:p w14:paraId="7AF7DB85" w14:textId="4E080057" w:rsidR="005456F0" w:rsidRPr="00982192" w:rsidDel="00821D71" w:rsidRDefault="005456F0" w:rsidP="00CE01DA">
            <w:pPr>
              <w:spacing w:before="170" w:after="170"/>
              <w:rPr>
                <w:del w:id="2242" w:author="Author"/>
                <w:rFonts w:asciiTheme="minorBidi" w:eastAsia="Times New Roman" w:hAnsiTheme="minorBidi" w:cstheme="minorBidi"/>
                <w:noProof/>
                <w:szCs w:val="17"/>
                <w:lang w:val="fr-FR"/>
              </w:rPr>
            </w:pPr>
            <w:del w:id="224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66]</w:delText>
              </w:r>
            </w:del>
          </w:p>
        </w:tc>
        <w:tc>
          <w:tcPr>
            <w:tcW w:w="5670" w:type="dxa"/>
          </w:tcPr>
          <w:p w14:paraId="20ED7E9E" w14:textId="7819AAC0" w:rsidR="00614241" w:rsidRPr="00614241" w:rsidDel="00821D71" w:rsidRDefault="00614241" w:rsidP="00CE01DA">
            <w:pPr>
              <w:pStyle w:val="NormalWeb"/>
              <w:spacing w:before="170" w:beforeAutospacing="0" w:after="170" w:afterAutospacing="0"/>
              <w:rPr>
                <w:del w:id="2244" w:author="Author"/>
                <w:rFonts w:ascii="Arial" w:hAnsi="Arial" w:cs="Arial"/>
                <w:noProof/>
                <w:szCs w:val="17"/>
                <w:lang w:val="fr-FR"/>
              </w:rPr>
            </w:pPr>
            <w:del w:id="2245" w:author="Author">
              <w:r w:rsidRPr="00614241" w:rsidDel="00821D71">
                <w:rPr>
                  <w:rFonts w:ascii="Arial" w:hAnsi="Arial" w:cs="Arial"/>
                  <w:noProof/>
                  <w:szCs w:val="17"/>
                  <w:lang w:val="fr-FR"/>
                </w:rPr>
                <w:delText xml:space="preserve">Les contrats de service API PEUVENT comprendre une fonctionnalité de </w:delText>
              </w:r>
              <w:r w:rsidR="00884E09" w:rsidDel="00821D71">
                <w:rPr>
                  <w:rFonts w:ascii="Arial" w:hAnsi="Arial" w:cs="Arial"/>
                  <w:noProof/>
                  <w:szCs w:val="17"/>
                  <w:lang w:val="fr-FR"/>
                </w:rPr>
                <w:delText xml:space="preserve">redirection </w:delText>
              </w:r>
              <w:r w:rsidRPr="00614241" w:rsidDel="00821D71">
                <w:rPr>
                  <w:rFonts w:ascii="Arial" w:hAnsi="Arial" w:cs="Arial"/>
                  <w:noProof/>
                  <w:szCs w:val="17"/>
                  <w:lang w:val="fr-FR"/>
                </w:rPr>
                <w:delText>des points de terminais</w:delText>
              </w:r>
              <w:r w:rsidR="00334310" w:rsidRPr="00614241" w:rsidDel="00821D71">
                <w:rPr>
                  <w:rFonts w:ascii="Arial" w:hAnsi="Arial" w:cs="Arial"/>
                  <w:noProof/>
                  <w:szCs w:val="17"/>
                  <w:lang w:val="fr-FR"/>
                </w:rPr>
                <w:delText>on</w:delText>
              </w:r>
              <w:r w:rsidR="00334310" w:rsidDel="00821D71">
                <w:rPr>
                  <w:rFonts w:ascii="Arial" w:hAnsi="Arial" w:cs="Arial"/>
                  <w:noProof/>
                  <w:szCs w:val="17"/>
                  <w:lang w:val="fr-FR"/>
                </w:rPr>
                <w:delText xml:space="preserve">.  </w:delText>
              </w:r>
              <w:r w:rsidR="00334310" w:rsidRPr="00614241" w:rsidDel="00821D71">
                <w:rPr>
                  <w:rFonts w:ascii="Arial" w:hAnsi="Arial" w:cs="Arial"/>
                  <w:noProof/>
                  <w:szCs w:val="17"/>
                  <w:lang w:val="fr-FR"/>
                </w:rPr>
                <w:delText>Lo</w:delText>
              </w:r>
              <w:r w:rsidRPr="00614241" w:rsidDel="00821D71">
                <w:rPr>
                  <w:rFonts w:ascii="Arial" w:hAnsi="Arial" w:cs="Arial"/>
                  <w:noProof/>
                  <w:szCs w:val="17"/>
                  <w:lang w:val="fr-FR"/>
                </w:rPr>
                <w:delText>rsqu</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un consommateur de services essaie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invoquer un service, une réponse de r</w:delText>
              </w:r>
              <w:r w:rsidR="00884E09" w:rsidDel="00821D71">
                <w:rPr>
                  <w:rFonts w:ascii="Arial" w:hAnsi="Arial" w:cs="Arial"/>
                  <w:noProof/>
                  <w:szCs w:val="17"/>
                  <w:lang w:val="fr-FR"/>
                </w:rPr>
                <w:delText>edirection</w:delText>
              </w:r>
              <w:r w:rsidRPr="00614241" w:rsidDel="00821D71">
                <w:rPr>
                  <w:rFonts w:ascii="Arial" w:hAnsi="Arial" w:cs="Arial"/>
                  <w:noProof/>
                  <w:szCs w:val="17"/>
                  <w:lang w:val="fr-FR"/>
                </w:rPr>
                <w:delText xml:space="preserve"> peut lui être adressée pour lui dire de renvoyer la requête à un nouveau point de terminais</w:delText>
              </w:r>
              <w:r w:rsidR="00334310" w:rsidRPr="00614241" w:rsidDel="00821D71">
                <w:rPr>
                  <w:rFonts w:ascii="Arial" w:hAnsi="Arial" w:cs="Arial"/>
                  <w:noProof/>
                  <w:szCs w:val="17"/>
                  <w:lang w:val="fr-FR"/>
                </w:rPr>
                <w:delText>on</w:delText>
              </w:r>
              <w:r w:rsidR="00334310" w:rsidDel="00821D71">
                <w:rPr>
                  <w:rFonts w:ascii="Arial" w:hAnsi="Arial" w:cs="Arial"/>
                  <w:noProof/>
                  <w:szCs w:val="17"/>
                  <w:lang w:val="fr-FR"/>
                </w:rPr>
                <w:delText xml:space="preserve">.  </w:delText>
              </w:r>
              <w:r w:rsidR="00334310" w:rsidRPr="00614241" w:rsidDel="00821D71">
                <w:rPr>
                  <w:rFonts w:ascii="Arial" w:hAnsi="Arial" w:cs="Arial"/>
                  <w:noProof/>
                  <w:szCs w:val="17"/>
                  <w:lang w:val="fr-FR"/>
                </w:rPr>
                <w:delText>Le</w:delText>
              </w:r>
              <w:r w:rsidRPr="00614241" w:rsidDel="00821D71">
                <w:rPr>
                  <w:rFonts w:ascii="Arial" w:hAnsi="Arial" w:cs="Arial"/>
                  <w:noProof/>
                  <w:szCs w:val="17"/>
                  <w:lang w:val="fr-FR"/>
                </w:rPr>
                <w:delText>s r</w:delText>
              </w:r>
              <w:r w:rsidR="00884E09" w:rsidDel="00821D71">
                <w:rPr>
                  <w:rFonts w:ascii="Arial" w:hAnsi="Arial" w:cs="Arial"/>
                  <w:noProof/>
                  <w:szCs w:val="17"/>
                  <w:lang w:val="fr-FR"/>
                </w:rPr>
                <w:delText xml:space="preserve">edirections </w:delText>
              </w:r>
              <w:r w:rsidRPr="00614241" w:rsidDel="00821D71">
                <w:rPr>
                  <w:rFonts w:ascii="Arial" w:hAnsi="Arial" w:cs="Arial"/>
                  <w:noProof/>
                  <w:szCs w:val="17"/>
                  <w:lang w:val="fr-FR"/>
                </w:rPr>
                <w:delText>PEUVENT être temporaires ou permanent</w:delText>
              </w:r>
              <w:r w:rsidR="00884E09" w:rsidDel="00821D71">
                <w:rPr>
                  <w:rFonts w:ascii="Arial" w:hAnsi="Arial" w:cs="Arial"/>
                  <w:noProof/>
                  <w:szCs w:val="17"/>
                  <w:lang w:val="fr-FR"/>
                </w:rPr>
                <w:delText>e</w:delText>
              </w:r>
              <w:r w:rsidRPr="00614241" w:rsidDel="00821D71">
                <w:rPr>
                  <w:rFonts w:ascii="Arial" w:hAnsi="Arial" w:cs="Arial"/>
                  <w:noProof/>
                  <w:szCs w:val="17"/>
                  <w:lang w:val="fr-FR"/>
                </w:rPr>
                <w:delText>s</w:delText>
              </w:r>
              <w:r w:rsidR="00BB0A23" w:rsidDel="00821D71">
                <w:rPr>
                  <w:rFonts w:ascii="Arial" w:hAnsi="Arial" w:cs="Arial"/>
                  <w:noProof/>
                  <w:szCs w:val="17"/>
                  <w:lang w:val="fr-FR"/>
                </w:rPr>
                <w:delText> :</w:delText>
              </w:r>
            </w:del>
          </w:p>
          <w:p w14:paraId="521F4598" w14:textId="2BAA47DC" w:rsidR="00614241" w:rsidRPr="00614241" w:rsidDel="00821D71" w:rsidRDefault="00614241" w:rsidP="00CE01DA">
            <w:pPr>
              <w:numPr>
                <w:ilvl w:val="1"/>
                <w:numId w:val="4"/>
              </w:numPr>
              <w:tabs>
                <w:tab w:val="clear" w:pos="709"/>
              </w:tabs>
              <w:spacing w:before="170" w:after="170"/>
              <w:ind w:left="1226" w:hanging="567"/>
              <w:rPr>
                <w:del w:id="2246" w:author="Author"/>
                <w:rFonts w:ascii="Arial" w:hAnsi="Arial" w:cs="Arial"/>
                <w:noProof/>
                <w:szCs w:val="17"/>
                <w:lang w:val="fr-FR"/>
              </w:rPr>
            </w:pPr>
            <w:del w:id="2247" w:author="Author">
              <w:r w:rsidRPr="00614241" w:rsidDel="00821D71">
                <w:rPr>
                  <w:rFonts w:ascii="Arial" w:hAnsi="Arial" w:cs="Arial"/>
                  <w:noProof/>
                  <w:szCs w:val="17"/>
                  <w:lang w:val="fr-FR"/>
                </w:rPr>
                <w:delText>R</w:delText>
              </w:r>
              <w:r w:rsidR="00884E09" w:rsidDel="00821D71">
                <w:rPr>
                  <w:rFonts w:ascii="Arial" w:hAnsi="Arial" w:cs="Arial"/>
                  <w:noProof/>
                  <w:szCs w:val="17"/>
                  <w:lang w:val="fr-FR"/>
                </w:rPr>
                <w:delText xml:space="preserve">edirection </w:delText>
              </w:r>
              <w:r w:rsidRPr="00614241" w:rsidDel="00821D71">
                <w:rPr>
                  <w:rFonts w:ascii="Arial" w:hAnsi="Arial" w:cs="Arial"/>
                  <w:noProof/>
                  <w:szCs w:val="17"/>
                  <w:lang w:val="fr-FR"/>
                </w:rPr>
                <w:delText>temporaire – utilisant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tête de réponse HTTP Location et le code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état HTTP “</w:delText>
              </w:r>
              <w:r w:rsidRPr="00A21BF0" w:rsidDel="00821D71">
                <w:rPr>
                  <w:rFonts w:ascii="Courier New" w:hAnsi="Courier New" w:cs="Courier New"/>
                  <w:noProof/>
                  <w:szCs w:val="17"/>
                  <w:lang w:val="fr-FR"/>
                </w:rPr>
                <w:delText>302 Found</w:delText>
              </w:r>
              <w:r w:rsidRPr="00614241" w:rsidDel="00821D71">
                <w:rPr>
                  <w:rFonts w:ascii="Arial" w:hAnsi="Arial" w:cs="Arial"/>
                  <w:noProof/>
                  <w:szCs w:val="17"/>
                  <w:lang w:val="fr-FR"/>
                </w:rPr>
                <w:delText>” selon</w:delText>
              </w:r>
              <w:r w:rsidR="00992C0C" w:rsidRPr="00614241" w:rsidDel="00821D71">
                <w:rPr>
                  <w:rFonts w:ascii="Arial" w:hAnsi="Arial" w:cs="Arial"/>
                  <w:noProof/>
                  <w:szCs w:val="17"/>
                  <w:lang w:val="fr-FR"/>
                </w:rPr>
                <w:delText xml:space="preserve"> le</w:delText>
              </w:r>
              <w:r w:rsidR="00992C0C" w:rsidDel="00821D71">
                <w:rPr>
                  <w:rFonts w:ascii="Arial" w:hAnsi="Arial" w:cs="Arial"/>
                  <w:noProof/>
                  <w:szCs w:val="17"/>
                  <w:lang w:val="fr-FR"/>
                </w:rPr>
                <w:delText> </w:delText>
              </w:r>
              <w:r w:rsidR="00992C0C" w:rsidRPr="00614241" w:rsidDel="00821D71">
                <w:rPr>
                  <w:rFonts w:ascii="Arial" w:hAnsi="Arial" w:cs="Arial"/>
                  <w:noProof/>
                  <w:szCs w:val="17"/>
                  <w:lang w:val="fr-FR"/>
                </w:rPr>
                <w:delText>RFC</w:delText>
              </w:r>
              <w:r w:rsidRPr="00614241" w:rsidDel="00821D71">
                <w:rPr>
                  <w:rFonts w:ascii="Arial" w:hAnsi="Arial" w:cs="Arial"/>
                  <w:noProof/>
                  <w:szCs w:val="17"/>
                  <w:lang w:val="fr-FR"/>
                </w:rPr>
                <w:delText xml:space="preserve"> 7231 de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 xml:space="preserve">IETF; </w:delText>
              </w:r>
              <w:r w:rsidR="002D56D3" w:rsidDel="00821D71">
                <w:rPr>
                  <w:rFonts w:ascii="Arial" w:hAnsi="Arial" w:cs="Arial"/>
                  <w:noProof/>
                  <w:szCs w:val="17"/>
                  <w:lang w:val="fr-FR"/>
                </w:rPr>
                <w:delText xml:space="preserve"> </w:delText>
              </w:r>
              <w:r w:rsidRPr="00614241" w:rsidDel="00821D71">
                <w:rPr>
                  <w:rFonts w:ascii="Arial" w:hAnsi="Arial" w:cs="Arial"/>
                  <w:noProof/>
                  <w:szCs w:val="17"/>
                  <w:lang w:val="fr-FR"/>
                </w:rPr>
                <w:delText>ou</w:delText>
              </w:r>
            </w:del>
          </w:p>
          <w:p w14:paraId="11AD7787" w14:textId="46B2A42A" w:rsidR="005456F0" w:rsidRPr="00614241" w:rsidDel="00821D71" w:rsidRDefault="00614241" w:rsidP="00CE01DA">
            <w:pPr>
              <w:numPr>
                <w:ilvl w:val="1"/>
                <w:numId w:val="4"/>
              </w:numPr>
              <w:tabs>
                <w:tab w:val="clear" w:pos="709"/>
              </w:tabs>
              <w:spacing w:before="170" w:after="170"/>
              <w:ind w:left="1226" w:hanging="567"/>
              <w:rPr>
                <w:del w:id="2248" w:author="Author"/>
                <w:rFonts w:ascii="Arial" w:hAnsi="Arial" w:cs="Arial"/>
                <w:noProof/>
                <w:szCs w:val="17"/>
                <w:lang w:val="fr-FR"/>
              </w:rPr>
            </w:pPr>
            <w:del w:id="2249" w:author="Author">
              <w:r w:rsidRPr="00614241" w:rsidDel="00821D71">
                <w:rPr>
                  <w:rFonts w:ascii="Arial" w:hAnsi="Arial" w:cs="Arial"/>
                  <w:noProof/>
                  <w:szCs w:val="17"/>
                  <w:lang w:val="fr-FR"/>
                </w:rPr>
                <w:delText>R</w:delText>
              </w:r>
              <w:r w:rsidR="00884E09" w:rsidDel="00821D71">
                <w:rPr>
                  <w:rFonts w:ascii="Arial" w:hAnsi="Arial" w:cs="Arial"/>
                  <w:noProof/>
                  <w:szCs w:val="17"/>
                  <w:lang w:val="fr-FR"/>
                </w:rPr>
                <w:delText xml:space="preserve">edirection </w:delText>
              </w:r>
              <w:r w:rsidRPr="00614241" w:rsidDel="00821D71">
                <w:rPr>
                  <w:rFonts w:ascii="Arial" w:hAnsi="Arial" w:cs="Arial"/>
                  <w:noProof/>
                  <w:szCs w:val="17"/>
                  <w:lang w:val="fr-FR"/>
                </w:rPr>
                <w:delText>permanent</w:delText>
              </w:r>
              <w:r w:rsidR="00884E09" w:rsidDel="00821D71">
                <w:rPr>
                  <w:rFonts w:ascii="Arial" w:hAnsi="Arial" w:cs="Arial"/>
                  <w:noProof/>
                  <w:szCs w:val="17"/>
                  <w:lang w:val="fr-FR"/>
                </w:rPr>
                <w:delText>e</w:delText>
              </w:r>
              <w:r w:rsidRPr="00614241" w:rsidDel="00821D71">
                <w:rPr>
                  <w:rFonts w:ascii="Arial" w:hAnsi="Arial" w:cs="Arial"/>
                  <w:noProof/>
                  <w:szCs w:val="17"/>
                  <w:lang w:val="fr-FR"/>
                </w:rPr>
                <w:delText xml:space="preserve"> – utilisant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tête de réponse HTTP Location et le code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état HTTP “</w:delText>
              </w:r>
              <w:r w:rsidRPr="00A21BF0" w:rsidDel="00821D71">
                <w:rPr>
                  <w:rFonts w:ascii="Courier New" w:hAnsi="Courier New" w:cs="Courier New"/>
                  <w:noProof/>
                  <w:szCs w:val="17"/>
                  <w:lang w:val="fr-FR"/>
                </w:rPr>
                <w:delText>301 Moved Permanently</w:delText>
              </w:r>
              <w:r w:rsidRPr="00614241" w:rsidDel="00821D71">
                <w:rPr>
                  <w:rFonts w:ascii="Arial" w:hAnsi="Arial" w:cs="Arial"/>
                  <w:noProof/>
                  <w:szCs w:val="17"/>
                  <w:lang w:val="fr-FR"/>
                </w:rPr>
                <w:delText>”</w:delText>
              </w:r>
              <w:r w:rsidR="00992C0C" w:rsidDel="00821D71">
                <w:rPr>
                  <w:rFonts w:ascii="Arial" w:hAnsi="Arial" w:cs="Arial"/>
                  <w:noProof/>
                  <w:szCs w:val="17"/>
                  <w:lang w:val="fr-FR"/>
                </w:rPr>
                <w:delText>”</w:delText>
              </w:r>
              <w:r w:rsidRPr="00614241" w:rsidDel="00821D71">
                <w:rPr>
                  <w:rFonts w:ascii="Arial" w:hAnsi="Arial" w:cs="Arial"/>
                  <w:noProof/>
                  <w:szCs w:val="17"/>
                  <w:lang w:val="fr-FR"/>
                </w:rPr>
                <w:delText> selon</w:delText>
              </w:r>
              <w:r w:rsidR="00992C0C" w:rsidRPr="00614241" w:rsidDel="00821D71">
                <w:rPr>
                  <w:rFonts w:ascii="Arial" w:hAnsi="Arial" w:cs="Arial"/>
                  <w:noProof/>
                  <w:szCs w:val="17"/>
                  <w:lang w:val="fr-FR"/>
                </w:rPr>
                <w:delText xml:space="preserve"> le</w:delText>
              </w:r>
              <w:r w:rsidR="00992C0C" w:rsidDel="00821D71">
                <w:rPr>
                  <w:rFonts w:ascii="Arial" w:hAnsi="Arial" w:cs="Arial"/>
                  <w:noProof/>
                  <w:szCs w:val="17"/>
                  <w:lang w:val="fr-FR"/>
                </w:rPr>
                <w:delText> </w:delText>
              </w:r>
              <w:r w:rsidR="00992C0C" w:rsidRPr="00614241" w:rsidDel="00821D71">
                <w:rPr>
                  <w:rFonts w:ascii="Arial" w:hAnsi="Arial" w:cs="Arial"/>
                  <w:noProof/>
                  <w:szCs w:val="17"/>
                  <w:lang w:val="fr-FR"/>
                </w:rPr>
                <w:delText>RFC</w:delText>
              </w:r>
              <w:r w:rsidRPr="00614241" w:rsidDel="00821D71">
                <w:rPr>
                  <w:rFonts w:ascii="Arial" w:hAnsi="Arial" w:cs="Arial"/>
                  <w:noProof/>
                  <w:szCs w:val="17"/>
                  <w:lang w:val="fr-FR"/>
                </w:rPr>
                <w:delText xml:space="preserve"> 7238 de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IETF.</w:delText>
              </w:r>
            </w:del>
          </w:p>
        </w:tc>
        <w:tc>
          <w:tcPr>
            <w:tcW w:w="2515" w:type="dxa"/>
          </w:tcPr>
          <w:p w14:paraId="46CF3369" w14:textId="076FC190" w:rsidR="005456F0" w:rsidRPr="00982192" w:rsidDel="00821D71" w:rsidRDefault="005456F0" w:rsidP="00CE01DA">
            <w:pPr>
              <w:spacing w:before="170" w:after="170"/>
              <w:rPr>
                <w:del w:id="2250" w:author="Author"/>
                <w:rFonts w:asciiTheme="minorBidi" w:hAnsiTheme="minorBidi" w:cstheme="minorBidi"/>
                <w:noProof/>
                <w:szCs w:val="17"/>
                <w:lang w:val="fr-FR"/>
              </w:rPr>
            </w:pPr>
            <w:del w:id="2251" w:author="Author">
              <w:r w:rsidRPr="00982192" w:rsidDel="00821D71">
                <w:rPr>
                  <w:rFonts w:asciiTheme="minorBidi" w:hAnsiTheme="minorBidi" w:cstheme="minorBidi"/>
                  <w:noProof/>
                  <w:szCs w:val="17"/>
                  <w:lang w:val="fr-FR"/>
                </w:rPr>
                <w:delText>AAJ, AAX</w:delText>
              </w:r>
            </w:del>
          </w:p>
        </w:tc>
      </w:tr>
      <w:tr w:rsidR="009D0E53" w:rsidRPr="00982192" w:rsidDel="00821D71" w14:paraId="0129008C" w14:textId="5ABE3B3B" w:rsidTr="00B722EB">
        <w:trPr>
          <w:del w:id="2252" w:author="Author"/>
        </w:trPr>
        <w:tc>
          <w:tcPr>
            <w:tcW w:w="1075" w:type="dxa"/>
          </w:tcPr>
          <w:p w14:paraId="16874A6D" w14:textId="1FA90A7B" w:rsidR="009D0E53" w:rsidRPr="00982192" w:rsidDel="00821D71" w:rsidRDefault="009D0E53" w:rsidP="00CE01DA">
            <w:pPr>
              <w:spacing w:before="170" w:after="170"/>
              <w:rPr>
                <w:del w:id="2253" w:author="Author"/>
                <w:rFonts w:asciiTheme="minorBidi" w:eastAsia="Times New Roman" w:hAnsiTheme="minorBidi" w:cstheme="minorBidi"/>
                <w:noProof/>
                <w:szCs w:val="17"/>
                <w:lang w:val="fr-FR"/>
              </w:rPr>
            </w:pPr>
            <w:del w:id="2254" w:author="Author">
              <w:r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Del="00821D71">
                <w:rPr>
                  <w:rFonts w:asciiTheme="minorBidi" w:eastAsia="Times New Roman" w:hAnsiTheme="minorBidi" w:cstheme="minorBidi"/>
                  <w:noProof/>
                  <w:szCs w:val="17"/>
                  <w:lang w:val="fr-FR"/>
                </w:rPr>
                <w:delText>67]</w:delText>
              </w:r>
            </w:del>
          </w:p>
        </w:tc>
        <w:tc>
          <w:tcPr>
            <w:tcW w:w="5670" w:type="dxa"/>
          </w:tcPr>
          <w:p w14:paraId="5F3EEEAB" w14:textId="05F05A9F" w:rsidR="009D0E53" w:rsidRPr="0056624B" w:rsidDel="00821D71" w:rsidRDefault="009D0E53" w:rsidP="00CE01DA">
            <w:pPr>
              <w:spacing w:before="170" w:after="170"/>
              <w:rPr>
                <w:del w:id="2255" w:author="Author"/>
                <w:rFonts w:ascii="Arial" w:eastAsia="Times New Roman" w:hAnsi="Arial" w:cs="Arial"/>
                <w:noProof/>
                <w:szCs w:val="17"/>
                <w:lang w:val="fr-FR"/>
              </w:rPr>
            </w:pPr>
            <w:del w:id="2256" w:author="Author">
              <w:r w:rsidRPr="0056624B" w:rsidDel="00821D71">
                <w:rPr>
                  <w:rFonts w:ascii="Arial" w:hAnsi="Arial" w:cs="Arial"/>
                  <w:noProof/>
                  <w:szCs w:val="17"/>
                  <w:lang w:val="fr-FR"/>
                </w:rPr>
                <w:delText>Des stratégies applicables au cycle de vie</w:delText>
              </w:r>
              <w:r w:rsidR="00BB0A23" w:rsidRPr="0056624B" w:rsidDel="00821D71">
                <w:rPr>
                  <w:rFonts w:ascii="Arial" w:hAnsi="Arial" w:cs="Arial"/>
                  <w:noProof/>
                  <w:szCs w:val="17"/>
                  <w:lang w:val="fr-FR"/>
                </w:rPr>
                <w:delText xml:space="preserve"> des</w:delText>
              </w:r>
              <w:r w:rsidR="00BB0A23" w:rsidDel="00821D71">
                <w:rPr>
                  <w:rFonts w:ascii="Arial" w:hAnsi="Arial" w:cs="Arial"/>
                  <w:noProof/>
                  <w:szCs w:val="17"/>
                  <w:lang w:val="fr-FR"/>
                </w:rPr>
                <w:delText> </w:delText>
              </w:r>
              <w:r w:rsidR="00BB0A23" w:rsidRPr="0056624B" w:rsidDel="00821D71">
                <w:rPr>
                  <w:rFonts w:ascii="Arial" w:hAnsi="Arial" w:cs="Arial"/>
                  <w:noProof/>
                  <w:szCs w:val="17"/>
                  <w:lang w:val="fr-FR"/>
                </w:rPr>
                <w:delText>API</w:delText>
              </w:r>
              <w:r w:rsidRPr="0056624B" w:rsidDel="00821D71">
                <w:rPr>
                  <w:rFonts w:ascii="Arial" w:hAnsi="Arial" w:cs="Arial"/>
                  <w:noProof/>
                  <w:szCs w:val="17"/>
                  <w:lang w:val="fr-FR"/>
                </w:rPr>
                <w:delText xml:space="preserve"> DEVRAIENT être publiées par les développeurs afin d</w:delText>
              </w:r>
              <w:r w:rsidR="00BB0A23" w:rsidDel="00821D71">
                <w:rPr>
                  <w:rFonts w:ascii="Arial" w:hAnsi="Arial" w:cs="Arial"/>
                  <w:noProof/>
                  <w:szCs w:val="17"/>
                  <w:lang w:val="fr-FR"/>
                </w:rPr>
                <w:delText>’</w:delText>
              </w:r>
              <w:r w:rsidRPr="0056624B" w:rsidDel="00821D71">
                <w:rPr>
                  <w:rFonts w:ascii="Arial" w:hAnsi="Arial" w:cs="Arial"/>
                  <w:noProof/>
                  <w:szCs w:val="17"/>
                  <w:lang w:val="fr-FR"/>
                </w:rPr>
                <w:delText>aider les utilisateurs à comprendre combien de temps une version doit être maintenue.</w:delText>
              </w:r>
            </w:del>
          </w:p>
        </w:tc>
        <w:tc>
          <w:tcPr>
            <w:tcW w:w="2515" w:type="dxa"/>
          </w:tcPr>
          <w:p w14:paraId="0C57035F" w14:textId="247C971F" w:rsidR="009D0E53" w:rsidRPr="00982192" w:rsidDel="00821D71" w:rsidRDefault="0056624B" w:rsidP="00CE01DA">
            <w:pPr>
              <w:spacing w:before="170" w:after="170"/>
              <w:rPr>
                <w:del w:id="2257" w:author="Author"/>
                <w:rFonts w:asciiTheme="minorBidi" w:hAnsiTheme="minorBidi" w:cstheme="minorBidi"/>
                <w:noProof/>
                <w:szCs w:val="17"/>
                <w:lang w:val="fr-FR"/>
              </w:rPr>
            </w:pPr>
            <w:del w:id="2258" w:author="Author">
              <w:r w:rsidDel="00821D71">
                <w:rPr>
                  <w:rFonts w:asciiTheme="minorBidi" w:hAnsiTheme="minorBidi" w:cstheme="minorBidi"/>
                  <w:noProof/>
                  <w:szCs w:val="17"/>
                  <w:lang w:val="fr-FR"/>
                </w:rPr>
                <w:delText>AAJ, AAX</w:delText>
              </w:r>
            </w:del>
          </w:p>
        </w:tc>
      </w:tr>
      <w:tr w:rsidR="005456F0" w:rsidRPr="00982192" w:rsidDel="00821D71" w14:paraId="17CEC46F" w14:textId="6DE0B749" w:rsidTr="00B722EB">
        <w:trPr>
          <w:del w:id="2259" w:author="Author"/>
        </w:trPr>
        <w:tc>
          <w:tcPr>
            <w:tcW w:w="1075" w:type="dxa"/>
          </w:tcPr>
          <w:p w14:paraId="05CE10D9" w14:textId="23BE9505" w:rsidR="005456F0" w:rsidRPr="00982192" w:rsidDel="00821D71" w:rsidRDefault="005456F0" w:rsidP="00CE01DA">
            <w:pPr>
              <w:spacing w:before="170" w:after="170"/>
              <w:rPr>
                <w:del w:id="2260" w:author="Author"/>
                <w:rFonts w:asciiTheme="minorBidi" w:hAnsiTheme="minorBidi" w:cstheme="minorBidi"/>
                <w:noProof/>
                <w:szCs w:val="17"/>
                <w:lang w:val="fr-FR"/>
              </w:rPr>
            </w:pPr>
            <w:del w:id="226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w:delText>
              </w:r>
              <w:r w:rsidR="0056624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4D68F640" w14:textId="62A19A03" w:rsidR="005456F0" w:rsidRPr="00E11534" w:rsidDel="00821D71" w:rsidRDefault="00E11534" w:rsidP="00CE01DA">
            <w:pPr>
              <w:spacing w:before="170" w:after="170"/>
              <w:rPr>
                <w:del w:id="2262" w:author="Author"/>
                <w:rFonts w:ascii="Arial" w:eastAsia="Times New Roman" w:hAnsi="Arial" w:cs="Arial"/>
                <w:noProof/>
                <w:szCs w:val="17"/>
                <w:lang w:val="fr-FR"/>
              </w:rPr>
            </w:pPr>
            <w:del w:id="2263" w:author="Author">
              <w:r w:rsidRPr="00E11534" w:rsidDel="00821D71">
                <w:rPr>
                  <w:rFonts w:ascii="Arial" w:eastAsia="Times New Roman" w:hAnsi="Arial" w:cs="Arial"/>
                  <w:noProof/>
                  <w:szCs w:val="17"/>
                  <w:lang w:val="fr-FR"/>
                </w:rPr>
                <w:delText>Une API Web DEVRAIT prendre en charge la pagination.</w:delText>
              </w:r>
            </w:del>
          </w:p>
        </w:tc>
        <w:tc>
          <w:tcPr>
            <w:tcW w:w="2515" w:type="dxa"/>
          </w:tcPr>
          <w:p w14:paraId="4EBBDB09" w14:textId="12089249" w:rsidR="005456F0" w:rsidRPr="00982192" w:rsidDel="00821D71" w:rsidRDefault="005456F0" w:rsidP="00CE01DA">
            <w:pPr>
              <w:spacing w:before="170" w:after="170"/>
              <w:rPr>
                <w:del w:id="2264" w:author="Author"/>
                <w:rFonts w:asciiTheme="minorBidi" w:hAnsiTheme="minorBidi" w:cstheme="minorBidi"/>
                <w:noProof/>
                <w:szCs w:val="17"/>
                <w:lang w:val="fr-FR"/>
              </w:rPr>
            </w:pPr>
            <w:del w:id="2265" w:author="Author">
              <w:r w:rsidRPr="00982192" w:rsidDel="00821D71">
                <w:rPr>
                  <w:rFonts w:asciiTheme="minorBidi" w:hAnsiTheme="minorBidi" w:cstheme="minorBidi"/>
                  <w:noProof/>
                  <w:szCs w:val="17"/>
                  <w:lang w:val="fr-FR"/>
                </w:rPr>
                <w:delText>AAJ, AAX</w:delText>
              </w:r>
            </w:del>
          </w:p>
        </w:tc>
      </w:tr>
      <w:tr w:rsidR="005456F0" w:rsidRPr="00982192" w:rsidDel="00821D71" w14:paraId="3254872B" w14:textId="1ED0F5A3" w:rsidTr="00B722EB">
        <w:trPr>
          <w:del w:id="2266" w:author="Author"/>
        </w:trPr>
        <w:tc>
          <w:tcPr>
            <w:tcW w:w="1075" w:type="dxa"/>
          </w:tcPr>
          <w:p w14:paraId="53B8B851" w14:textId="38EFD7FC" w:rsidR="005456F0" w:rsidRPr="00982192" w:rsidDel="00821D71" w:rsidRDefault="005456F0" w:rsidP="00CE01DA">
            <w:pPr>
              <w:spacing w:before="170" w:after="170"/>
              <w:rPr>
                <w:del w:id="2267" w:author="Author"/>
                <w:rFonts w:asciiTheme="minorBidi" w:eastAsia="Times New Roman" w:hAnsiTheme="minorBidi" w:cstheme="minorBidi"/>
                <w:noProof/>
                <w:szCs w:val="17"/>
                <w:lang w:val="fr-FR"/>
              </w:rPr>
            </w:pPr>
            <w:del w:id="22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w:delText>
              </w:r>
              <w:r w:rsidR="0056624B"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7083DDA7" w14:textId="2E89E321" w:rsidR="005456F0" w:rsidRPr="00E11534" w:rsidDel="00821D71" w:rsidRDefault="00E11534" w:rsidP="00CE01DA">
            <w:pPr>
              <w:spacing w:before="170" w:after="170"/>
              <w:rPr>
                <w:del w:id="2269" w:author="Author"/>
                <w:rFonts w:ascii="Arial" w:eastAsia="Times New Roman" w:hAnsi="Arial" w:cs="Arial"/>
                <w:noProof/>
                <w:szCs w:val="17"/>
                <w:lang w:val="fr-FR"/>
              </w:rPr>
            </w:pPr>
            <w:del w:id="2270" w:author="Author">
              <w:r w:rsidRPr="00E11534" w:rsidDel="00821D71">
                <w:rPr>
                  <w:rFonts w:ascii="Arial" w:eastAsia="Times New Roman" w:hAnsi="Arial" w:cs="Arial"/>
                  <w:noProof/>
                  <w:szCs w:val="17"/>
                  <w:lang w:val="fr-FR"/>
                </w:rPr>
                <w:delText>Les requêtes paginées NE PEUVENT PAS être idempotentes.</w:delText>
              </w:r>
            </w:del>
          </w:p>
        </w:tc>
        <w:tc>
          <w:tcPr>
            <w:tcW w:w="2515" w:type="dxa"/>
          </w:tcPr>
          <w:p w14:paraId="0DDB54E5" w14:textId="47FBB80F" w:rsidR="005456F0" w:rsidRPr="00982192" w:rsidDel="00821D71" w:rsidRDefault="005456F0" w:rsidP="00CE01DA">
            <w:pPr>
              <w:spacing w:before="170" w:after="170"/>
              <w:rPr>
                <w:del w:id="2271" w:author="Author"/>
                <w:rFonts w:asciiTheme="minorBidi" w:hAnsiTheme="minorBidi" w:cstheme="minorBidi"/>
                <w:noProof/>
                <w:szCs w:val="17"/>
                <w:lang w:val="fr-FR"/>
              </w:rPr>
            </w:pPr>
            <w:del w:id="2272" w:author="Author">
              <w:r w:rsidRPr="00982192" w:rsidDel="00821D71">
                <w:rPr>
                  <w:rFonts w:asciiTheme="minorBidi" w:hAnsiTheme="minorBidi" w:cstheme="minorBidi"/>
                  <w:noProof/>
                  <w:szCs w:val="17"/>
                  <w:lang w:val="fr-FR"/>
                </w:rPr>
                <w:delText>AAJ, AAX</w:delText>
              </w:r>
            </w:del>
          </w:p>
        </w:tc>
      </w:tr>
      <w:tr w:rsidR="005456F0" w:rsidRPr="00982192" w:rsidDel="00821D71" w14:paraId="7F341FFE" w14:textId="60F1AA8B" w:rsidTr="00B722EB">
        <w:trPr>
          <w:del w:id="2273" w:author="Author"/>
        </w:trPr>
        <w:tc>
          <w:tcPr>
            <w:tcW w:w="1075" w:type="dxa"/>
          </w:tcPr>
          <w:p w14:paraId="725299D5" w14:textId="0774D717" w:rsidR="005456F0" w:rsidRPr="00982192" w:rsidDel="00821D71" w:rsidRDefault="005456F0" w:rsidP="00CE01DA">
            <w:pPr>
              <w:spacing w:before="170" w:after="170"/>
              <w:rPr>
                <w:del w:id="2274" w:author="Author"/>
                <w:rFonts w:asciiTheme="minorBidi" w:hAnsiTheme="minorBidi" w:cstheme="minorBidi"/>
                <w:noProof/>
                <w:szCs w:val="17"/>
                <w:lang w:val="fr-FR"/>
              </w:rPr>
            </w:pPr>
            <w:del w:id="227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56624B" w:rsidDel="00821D71">
                <w:rPr>
                  <w:rFonts w:asciiTheme="minorBidi" w:eastAsia="Times New Roman" w:hAnsiTheme="minorBidi" w:cstheme="minorBidi"/>
                  <w:noProof/>
                  <w:szCs w:val="17"/>
                  <w:lang w:val="fr-FR"/>
                </w:rPr>
                <w:delText>70</w:delText>
              </w:r>
              <w:r w:rsidRPr="00982192" w:rsidDel="00821D71">
                <w:rPr>
                  <w:rFonts w:asciiTheme="minorBidi" w:eastAsia="Times New Roman" w:hAnsiTheme="minorBidi" w:cstheme="minorBidi"/>
                  <w:noProof/>
                  <w:szCs w:val="17"/>
                  <w:lang w:val="fr-FR"/>
                </w:rPr>
                <w:delText>]</w:delText>
              </w:r>
            </w:del>
          </w:p>
        </w:tc>
        <w:tc>
          <w:tcPr>
            <w:tcW w:w="5670" w:type="dxa"/>
          </w:tcPr>
          <w:p w14:paraId="65E47377" w14:textId="5C16FC04" w:rsidR="005456F0" w:rsidRPr="00E11534" w:rsidDel="00821D71" w:rsidRDefault="00E11534" w:rsidP="00CE01DA">
            <w:pPr>
              <w:spacing w:before="170" w:after="170"/>
              <w:rPr>
                <w:del w:id="2276" w:author="Author"/>
                <w:rFonts w:ascii="Arial" w:eastAsia="Times New Roman" w:hAnsi="Arial" w:cs="Arial"/>
                <w:noProof/>
                <w:szCs w:val="17"/>
                <w:lang w:val="fr-FR"/>
              </w:rPr>
            </w:pPr>
            <w:del w:id="2277" w:author="Author">
              <w:r w:rsidRPr="00E11534" w:rsidDel="00821D71">
                <w:rPr>
                  <w:rFonts w:ascii="Arial" w:eastAsia="Times New Roman" w:hAnsi="Arial" w:cs="Arial"/>
                  <w:noProof/>
                  <w:szCs w:val="17"/>
                  <w:lang w:val="fr-FR"/>
                </w:rPr>
                <w:delText>Une API Web DOIT utiliser des paramètres de requête pour exécuter la pagination.</w:delText>
              </w:r>
            </w:del>
          </w:p>
        </w:tc>
        <w:tc>
          <w:tcPr>
            <w:tcW w:w="2515" w:type="dxa"/>
          </w:tcPr>
          <w:p w14:paraId="082E9C70" w14:textId="38E26962" w:rsidR="005456F0" w:rsidRPr="00982192" w:rsidDel="00821D71" w:rsidRDefault="005456F0" w:rsidP="00CE01DA">
            <w:pPr>
              <w:spacing w:before="170" w:after="170"/>
              <w:rPr>
                <w:del w:id="2278" w:author="Author"/>
                <w:rFonts w:asciiTheme="minorBidi" w:hAnsiTheme="minorBidi" w:cstheme="minorBidi"/>
                <w:noProof/>
                <w:szCs w:val="17"/>
                <w:lang w:val="fr-FR"/>
              </w:rPr>
            </w:pPr>
            <w:del w:id="2279" w:author="Author">
              <w:r w:rsidRPr="00982192" w:rsidDel="00821D71">
                <w:rPr>
                  <w:rFonts w:asciiTheme="minorBidi" w:hAnsiTheme="minorBidi" w:cstheme="minorBidi"/>
                  <w:noProof/>
                  <w:szCs w:val="17"/>
                  <w:lang w:val="fr-FR"/>
                </w:rPr>
                <w:delText>AAJ, AAX, AX, AJ</w:delText>
              </w:r>
            </w:del>
          </w:p>
        </w:tc>
      </w:tr>
      <w:tr w:rsidR="00E11534" w:rsidRPr="00982192" w:rsidDel="00821D71" w14:paraId="1C1CB5A9" w14:textId="5D65C124" w:rsidTr="00B722EB">
        <w:trPr>
          <w:del w:id="2280" w:author="Author"/>
        </w:trPr>
        <w:tc>
          <w:tcPr>
            <w:tcW w:w="1075" w:type="dxa"/>
          </w:tcPr>
          <w:p w14:paraId="0DBC5308" w14:textId="2DA9B91F" w:rsidR="00E11534" w:rsidRPr="00982192" w:rsidDel="00821D71" w:rsidRDefault="00E11534" w:rsidP="00CE01DA">
            <w:pPr>
              <w:spacing w:before="170" w:after="170"/>
              <w:rPr>
                <w:del w:id="2281" w:author="Author"/>
                <w:rFonts w:asciiTheme="minorBidi" w:hAnsiTheme="minorBidi" w:cstheme="minorBidi"/>
                <w:noProof/>
                <w:szCs w:val="17"/>
                <w:lang w:val="fr-FR"/>
              </w:rPr>
            </w:pPr>
            <w:del w:id="228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0CCA01D9" w14:textId="219920D2" w:rsidR="00E11534" w:rsidRPr="00982192" w:rsidDel="00821D71" w:rsidRDefault="00E11534" w:rsidP="00CE01DA">
            <w:pPr>
              <w:spacing w:before="170" w:after="170"/>
              <w:rPr>
                <w:del w:id="2283" w:author="Author"/>
                <w:rFonts w:asciiTheme="minorBidi" w:eastAsia="Times New Roman" w:hAnsiTheme="minorBidi" w:cstheme="minorBidi"/>
                <w:noProof/>
                <w:szCs w:val="17"/>
                <w:lang w:val="fr-FR"/>
              </w:rPr>
            </w:pPr>
            <w:del w:id="2284" w:author="Author">
              <w:r w:rsidRPr="00204DFD" w:rsidDel="00821D71">
                <w:rPr>
                  <w:rFonts w:ascii="Arial" w:eastAsia="Times New Roman" w:hAnsi="Arial" w:cs="Arial"/>
                  <w:noProof/>
                  <w:szCs w:val="17"/>
                  <w:lang w:val="fr-FR"/>
                </w:rPr>
                <w:delText>Une API Web NE DOIT PAS utiliser d</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têtes HTTP pour exécuter la pagination</w:delText>
              </w:r>
              <w:r w:rsidDel="00821D71">
                <w:rPr>
                  <w:rFonts w:ascii="Arial" w:eastAsia="Times New Roman" w:hAnsi="Arial" w:cs="Arial"/>
                  <w:noProof/>
                  <w:szCs w:val="17"/>
                  <w:lang w:val="fr-FR"/>
                </w:rPr>
                <w:delText>.</w:delText>
              </w:r>
            </w:del>
          </w:p>
        </w:tc>
        <w:tc>
          <w:tcPr>
            <w:tcW w:w="2515" w:type="dxa"/>
          </w:tcPr>
          <w:p w14:paraId="3CB58E31" w14:textId="5BA4D3FF" w:rsidR="00E11534" w:rsidRPr="00982192" w:rsidDel="00821D71" w:rsidRDefault="00E11534" w:rsidP="00CE01DA">
            <w:pPr>
              <w:spacing w:before="170" w:after="170"/>
              <w:rPr>
                <w:del w:id="2285" w:author="Author"/>
                <w:rFonts w:asciiTheme="minorBidi" w:hAnsiTheme="minorBidi" w:cstheme="minorBidi"/>
                <w:noProof/>
                <w:szCs w:val="17"/>
                <w:lang w:val="fr-FR"/>
              </w:rPr>
            </w:pPr>
            <w:del w:id="2286" w:author="Author">
              <w:r w:rsidRPr="00982192" w:rsidDel="00821D71">
                <w:rPr>
                  <w:rFonts w:asciiTheme="minorBidi" w:hAnsiTheme="minorBidi" w:cstheme="minorBidi"/>
                  <w:noProof/>
                  <w:szCs w:val="17"/>
                  <w:lang w:val="fr-FR"/>
                </w:rPr>
                <w:delText>AAJ, AAX, AX, AJ</w:delText>
              </w:r>
            </w:del>
          </w:p>
        </w:tc>
      </w:tr>
      <w:tr w:rsidR="005456F0" w:rsidRPr="00982192" w:rsidDel="00821D71" w14:paraId="7C367E49" w14:textId="519394E4" w:rsidTr="00B722EB">
        <w:trPr>
          <w:del w:id="2287" w:author="Author"/>
        </w:trPr>
        <w:tc>
          <w:tcPr>
            <w:tcW w:w="1075" w:type="dxa"/>
          </w:tcPr>
          <w:p w14:paraId="1471CF4B" w14:textId="7FABE715" w:rsidR="005456F0" w:rsidRPr="00982192" w:rsidDel="00821D71" w:rsidRDefault="005456F0" w:rsidP="00CE01DA">
            <w:pPr>
              <w:spacing w:before="170" w:after="170"/>
              <w:rPr>
                <w:del w:id="2288" w:author="Author"/>
                <w:rFonts w:asciiTheme="minorBidi" w:hAnsiTheme="minorBidi" w:cstheme="minorBidi"/>
                <w:noProof/>
                <w:szCs w:val="17"/>
                <w:lang w:val="fr-FR"/>
              </w:rPr>
            </w:pPr>
            <w:del w:id="228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07FAA9A6" w14:textId="6722AC43" w:rsidR="00E11534" w:rsidRPr="00E11534" w:rsidDel="00821D71" w:rsidRDefault="00E11534" w:rsidP="00CE01DA">
            <w:pPr>
              <w:spacing w:before="170" w:after="170"/>
              <w:rPr>
                <w:del w:id="2290" w:author="Author"/>
                <w:rFonts w:ascii="Arial" w:eastAsia="Times New Roman" w:hAnsi="Arial" w:cs="Arial"/>
                <w:noProof/>
                <w:szCs w:val="17"/>
                <w:lang w:val="fr-FR"/>
              </w:rPr>
            </w:pPr>
            <w:del w:id="2291" w:author="Author">
              <w:r w:rsidRPr="00E11534" w:rsidDel="00821D71">
                <w:rPr>
                  <w:rFonts w:ascii="Arial" w:eastAsia="Times New Roman" w:hAnsi="Arial" w:cs="Arial"/>
                  <w:noProof/>
                  <w:szCs w:val="17"/>
                  <w:lang w:val="fr-FR"/>
                </w:rPr>
                <w:delText xml:space="preserve">Les paramètres de requête </w:delText>
              </w:r>
              <w:r w:rsidRPr="00D80AC3" w:rsidDel="00821D71">
                <w:rPr>
                  <w:rFonts w:ascii="Courier New" w:eastAsia="Times New Roman" w:hAnsi="Courier New" w:cs="Courier New"/>
                  <w:noProof/>
                  <w:szCs w:val="17"/>
                  <w:lang w:val="fr-FR"/>
                </w:rPr>
                <w:delText>limit=&lt;number of items to deliver&gt;</w:delText>
              </w:r>
              <w:r w:rsidRPr="00E11534" w:rsidDel="00821D71">
                <w:rPr>
                  <w:rFonts w:ascii="Arial" w:eastAsia="Times New Roman" w:hAnsi="Arial" w:cs="Arial"/>
                  <w:noProof/>
                  <w:szCs w:val="17"/>
                  <w:lang w:val="fr-FR"/>
                </w:rPr>
                <w:delText xml:space="preserve"> et </w:delText>
              </w:r>
              <w:r w:rsidRPr="00D80AC3" w:rsidDel="00821D71">
                <w:rPr>
                  <w:rFonts w:ascii="Courier New" w:eastAsia="Times New Roman" w:hAnsi="Courier New" w:cs="Courier New"/>
                  <w:noProof/>
                  <w:szCs w:val="17"/>
                  <w:lang w:val="fr-FR"/>
                </w:rPr>
                <w:delText>offset=&lt;number of items to skip&gt;</w:delText>
              </w:r>
              <w:r w:rsidRPr="00E11534" w:rsidDel="00821D71">
                <w:rPr>
                  <w:rFonts w:ascii="Arial" w:eastAsia="Times New Roman" w:hAnsi="Arial" w:cs="Arial"/>
                  <w:noProof/>
                  <w:szCs w:val="17"/>
                  <w:lang w:val="fr-FR"/>
                </w:rPr>
                <w:delText xml:space="preserve"> DEVRAIENT être utilisés, où limit est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à renvoyer (taille de la page) et skip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à sauter (déducti</w:delText>
              </w:r>
              <w:r w:rsidR="00334310" w:rsidRPr="00E11534"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Si</w:delText>
              </w:r>
              <w:r w:rsidRPr="00E11534" w:rsidDel="00821D71">
                <w:rPr>
                  <w:rFonts w:ascii="Arial" w:eastAsia="Times New Roman" w:hAnsi="Arial" w:cs="Arial"/>
                  <w:noProof/>
                  <w:szCs w:val="17"/>
                  <w:lang w:val="fr-FR"/>
                </w:rPr>
                <w:delText xml:space="preserve"> aucune taille de page n</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 xml:space="preserve">est précisée, une taille par défaut DEVRAIT être définie – globale ou par collection; </w:delText>
              </w:r>
              <w:r w:rsidR="002D56D3" w:rsidDel="00821D71">
                <w:rPr>
                  <w:rFonts w:ascii="Arial" w:eastAsia="Times New Roman" w:hAnsi="Arial" w:cs="Arial"/>
                  <w:noProof/>
                  <w:szCs w:val="17"/>
                  <w:lang w:val="fr-FR"/>
                </w:rPr>
                <w:delText xml:space="preserve"> </w:delText>
              </w:r>
              <w:r w:rsidRPr="00E11534" w:rsidDel="00821D71">
                <w:rPr>
                  <w:rFonts w:ascii="Arial" w:eastAsia="Times New Roman" w:hAnsi="Arial" w:cs="Arial"/>
                  <w:noProof/>
                  <w:szCs w:val="17"/>
                  <w:lang w:val="fr-FR"/>
                </w:rPr>
                <w:delText>la déduction par défaut DOIT être zéro “0”.</w:delText>
              </w:r>
              <w:r w:rsidR="002D56D3" w:rsidDel="00821D71">
                <w:rPr>
                  <w:rFonts w:ascii="Arial" w:eastAsia="Times New Roman" w:hAnsi="Arial" w:cs="Arial"/>
                  <w:noProof/>
                  <w:szCs w:val="17"/>
                  <w:lang w:val="fr-FR"/>
                </w:rPr>
                <w:delText xml:space="preserve"> </w:delText>
              </w:r>
              <w:r w:rsidRPr="00E11534" w:rsidDel="00821D71">
                <w:rPr>
                  <w:rFonts w:ascii="Arial" w:eastAsia="Times New Roman" w:hAnsi="Arial" w:cs="Arial"/>
                  <w:noProof/>
                  <w:szCs w:val="17"/>
                  <w:lang w:val="fr-FR"/>
                </w:rPr>
                <w:delText xml:space="preserve"> Par exemple, voici une adresse URL valide</w:delText>
              </w:r>
              <w:r w:rsidR="00BB0A23" w:rsidDel="00821D71">
                <w:rPr>
                  <w:rFonts w:ascii="Arial" w:eastAsia="Times New Roman" w:hAnsi="Arial" w:cs="Arial"/>
                  <w:noProof/>
                  <w:szCs w:val="17"/>
                  <w:lang w:val="fr-FR"/>
                </w:rPr>
                <w:delText> :</w:delText>
              </w:r>
            </w:del>
          </w:p>
          <w:p w14:paraId="03561125" w14:textId="30B7C29C" w:rsidR="005456F0" w:rsidRPr="00890F3B" w:rsidDel="00821D71" w:rsidRDefault="005456F0" w:rsidP="00CE01DA">
            <w:pPr>
              <w:spacing w:before="170" w:after="170"/>
              <w:rPr>
                <w:del w:id="2292" w:author="Author"/>
                <w:rFonts w:ascii="Arial" w:hAnsi="Arial" w:cs="Arial"/>
                <w:noProof/>
                <w:szCs w:val="17"/>
                <w:lang w:val="fr-FR"/>
              </w:rPr>
            </w:pPr>
            <w:del w:id="2293" w:author="Author">
              <w:r w:rsidDel="00821D71">
                <w:fldChar w:fldCharType="begin"/>
              </w:r>
              <w:r w:rsidRPr="00EC50D2" w:rsidDel="00821D71">
                <w:rPr>
                  <w:lang w:val="fr-CH"/>
                </w:rPr>
                <w:delInstrText>HYPERLINK "https://wipo.int/api/v1/patents?limit=10&amp;offset=20"</w:delInstrText>
              </w:r>
              <w:r w:rsidDel="00821D71">
                <w:fldChar w:fldCharType="separate"/>
              </w:r>
              <w:r w:rsidRPr="00890F3B" w:rsidDel="00821D71">
                <w:rPr>
                  <w:rStyle w:val="Hyperlink"/>
                  <w:rFonts w:ascii="Arial" w:hAnsi="Arial" w:cs="Arial"/>
                  <w:noProof/>
                  <w:szCs w:val="17"/>
                  <w:lang w:val="fr-FR"/>
                </w:rPr>
                <w:delText>https://wipo.int/api/v1</w:delText>
              </w:r>
              <w:r w:rsidRPr="00890F3B" w:rsidDel="00821D71">
                <w:rPr>
                  <w:rStyle w:val="Hyperlink"/>
                  <w:rFonts w:ascii="Arial" w:eastAsia="Times New Roman" w:hAnsi="Arial" w:cs="Arial"/>
                  <w:noProof/>
                  <w:szCs w:val="17"/>
                  <w:lang w:val="fr-FR"/>
                </w:rPr>
                <w:delText>/patents?limit=10&amp;offset=20</w:delText>
              </w:r>
              <w:r w:rsidDel="00821D71">
                <w:fldChar w:fldCharType="end"/>
              </w:r>
              <w:r w:rsidRPr="00890F3B" w:rsidDel="00821D71">
                <w:rPr>
                  <w:rFonts w:ascii="Arial" w:eastAsia="Times New Roman" w:hAnsi="Arial" w:cs="Arial"/>
                  <w:noProof/>
                  <w:szCs w:val="17"/>
                  <w:lang w:val="fr-FR"/>
                </w:rPr>
                <w:delText xml:space="preserve"> </w:delText>
              </w:r>
            </w:del>
          </w:p>
        </w:tc>
        <w:tc>
          <w:tcPr>
            <w:tcW w:w="2515" w:type="dxa"/>
          </w:tcPr>
          <w:p w14:paraId="17DC5F08" w14:textId="7DEB93D7" w:rsidR="005456F0" w:rsidRPr="00982192" w:rsidDel="00821D71" w:rsidRDefault="005456F0" w:rsidP="00CE01DA">
            <w:pPr>
              <w:spacing w:before="170" w:after="170"/>
              <w:rPr>
                <w:del w:id="2294" w:author="Author"/>
                <w:rFonts w:asciiTheme="minorBidi" w:hAnsiTheme="minorBidi" w:cstheme="minorBidi"/>
                <w:noProof/>
                <w:szCs w:val="17"/>
                <w:lang w:val="fr-FR"/>
              </w:rPr>
            </w:pPr>
            <w:del w:id="2295" w:author="Author">
              <w:r w:rsidRPr="00982192" w:rsidDel="00821D71">
                <w:rPr>
                  <w:rFonts w:asciiTheme="minorBidi" w:hAnsiTheme="minorBidi" w:cstheme="minorBidi"/>
                  <w:noProof/>
                  <w:szCs w:val="17"/>
                  <w:lang w:val="fr-FR"/>
                </w:rPr>
                <w:delText>AAJ, AAX</w:delText>
              </w:r>
            </w:del>
          </w:p>
        </w:tc>
      </w:tr>
      <w:tr w:rsidR="005456F0" w:rsidRPr="00982192" w:rsidDel="00821D71" w14:paraId="21F7E78C" w14:textId="265382B9" w:rsidTr="00B722EB">
        <w:trPr>
          <w:del w:id="2296" w:author="Author"/>
        </w:trPr>
        <w:tc>
          <w:tcPr>
            <w:tcW w:w="1075" w:type="dxa"/>
          </w:tcPr>
          <w:p w14:paraId="5197A231" w14:textId="78747190" w:rsidR="005456F0" w:rsidRPr="00982192" w:rsidDel="00821D71" w:rsidRDefault="005456F0" w:rsidP="00CE01DA">
            <w:pPr>
              <w:spacing w:before="170" w:after="170"/>
              <w:rPr>
                <w:del w:id="2297" w:author="Author"/>
                <w:rFonts w:asciiTheme="minorBidi" w:hAnsiTheme="minorBidi" w:cstheme="minorBidi"/>
                <w:noProof/>
                <w:szCs w:val="17"/>
                <w:lang w:val="fr-FR"/>
              </w:rPr>
            </w:pPr>
            <w:del w:id="229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41360C64" w14:textId="7199413F" w:rsidR="005456F0" w:rsidRPr="00E11534" w:rsidDel="00821D71" w:rsidRDefault="00E11534" w:rsidP="00CE01DA">
            <w:pPr>
              <w:spacing w:before="170" w:after="170"/>
              <w:rPr>
                <w:del w:id="2299" w:author="Author"/>
                <w:rFonts w:ascii="Arial" w:eastAsia="Times New Roman" w:hAnsi="Arial" w:cs="Arial"/>
                <w:noProof/>
                <w:szCs w:val="17"/>
                <w:lang w:val="fr-FR"/>
              </w:rPr>
            </w:pPr>
            <w:del w:id="2300" w:author="Author">
              <w:r w:rsidRPr="00E11534" w:rsidDel="00821D71">
                <w:rPr>
                  <w:rFonts w:ascii="Arial" w:eastAsia="Times New Roman" w:hAnsi="Arial" w:cs="Arial"/>
                  <w:noProof/>
                  <w:szCs w:val="17"/>
                  <w:lang w:val="fr-FR"/>
                </w:rPr>
                <w:delText>Les valeurs des paramètres limit et offset DEVRAIENT figurer dans la réponse.</w:delText>
              </w:r>
            </w:del>
          </w:p>
        </w:tc>
        <w:tc>
          <w:tcPr>
            <w:tcW w:w="2515" w:type="dxa"/>
          </w:tcPr>
          <w:p w14:paraId="518622F5" w14:textId="1C9BF6B0" w:rsidR="005456F0" w:rsidRPr="00982192" w:rsidDel="00821D71" w:rsidRDefault="005456F0" w:rsidP="00CE01DA">
            <w:pPr>
              <w:spacing w:before="170" w:after="170"/>
              <w:rPr>
                <w:del w:id="2301" w:author="Author"/>
                <w:rFonts w:asciiTheme="minorBidi" w:hAnsiTheme="minorBidi" w:cstheme="minorBidi"/>
                <w:noProof/>
                <w:szCs w:val="17"/>
                <w:lang w:val="fr-FR"/>
              </w:rPr>
            </w:pPr>
            <w:del w:id="2302" w:author="Author">
              <w:r w:rsidRPr="00982192" w:rsidDel="00821D71">
                <w:rPr>
                  <w:rFonts w:asciiTheme="minorBidi" w:hAnsiTheme="minorBidi" w:cstheme="minorBidi"/>
                  <w:noProof/>
                  <w:szCs w:val="17"/>
                  <w:lang w:val="fr-FR"/>
                </w:rPr>
                <w:delText>AAJ, AAX</w:delText>
              </w:r>
            </w:del>
          </w:p>
        </w:tc>
      </w:tr>
      <w:tr w:rsidR="005456F0" w:rsidRPr="00982192" w:rsidDel="00821D71" w14:paraId="7E92ECCD" w14:textId="678095F5" w:rsidTr="00B722EB">
        <w:trPr>
          <w:del w:id="2303" w:author="Author"/>
        </w:trPr>
        <w:tc>
          <w:tcPr>
            <w:tcW w:w="1075" w:type="dxa"/>
          </w:tcPr>
          <w:p w14:paraId="3E7AB7D5" w14:textId="29EA9F47" w:rsidR="005456F0" w:rsidRPr="00982192" w:rsidDel="00821D71" w:rsidRDefault="005456F0" w:rsidP="00CE01DA">
            <w:pPr>
              <w:spacing w:before="170" w:after="170"/>
              <w:rPr>
                <w:del w:id="2304" w:author="Author"/>
                <w:rFonts w:asciiTheme="minorBidi" w:hAnsiTheme="minorBidi" w:cstheme="minorBidi"/>
                <w:noProof/>
                <w:szCs w:val="17"/>
                <w:lang w:val="fr-FR"/>
              </w:rPr>
            </w:pPr>
            <w:del w:id="230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04EB3548" w14:textId="2FE3E363" w:rsidR="005456F0" w:rsidRPr="00E11534" w:rsidDel="00821D71" w:rsidRDefault="00E11534" w:rsidP="00CE01DA">
            <w:pPr>
              <w:spacing w:before="170" w:after="170"/>
              <w:rPr>
                <w:del w:id="2306" w:author="Author"/>
                <w:rFonts w:ascii="Arial" w:eastAsia="Times New Roman" w:hAnsi="Arial" w:cs="Arial"/>
                <w:noProof/>
                <w:szCs w:val="17"/>
                <w:lang w:val="fr-FR"/>
              </w:rPr>
            </w:pPr>
            <w:del w:id="2307" w:author="Author">
              <w:r w:rsidRPr="00E11534" w:rsidDel="00821D71">
                <w:rPr>
                  <w:rFonts w:ascii="Arial" w:eastAsia="Times New Roman" w:hAnsi="Arial" w:cs="Arial"/>
                  <w:noProof/>
                  <w:szCs w:val="17"/>
                  <w:lang w:val="fr-FR"/>
                </w:rPr>
                <w:delText>Une API Web DEVRAIT prendre en charge le tri.</w:delText>
              </w:r>
            </w:del>
          </w:p>
        </w:tc>
        <w:tc>
          <w:tcPr>
            <w:tcW w:w="2515" w:type="dxa"/>
          </w:tcPr>
          <w:p w14:paraId="4E67C8E6" w14:textId="45C9BDBB" w:rsidR="005456F0" w:rsidRPr="00982192" w:rsidDel="00821D71" w:rsidRDefault="005456F0" w:rsidP="00CE01DA">
            <w:pPr>
              <w:spacing w:before="170" w:after="170"/>
              <w:rPr>
                <w:del w:id="2308" w:author="Author"/>
                <w:rFonts w:asciiTheme="minorBidi" w:hAnsiTheme="minorBidi" w:cstheme="minorBidi"/>
                <w:noProof/>
                <w:szCs w:val="17"/>
                <w:lang w:val="fr-FR"/>
              </w:rPr>
            </w:pPr>
            <w:del w:id="2309" w:author="Author">
              <w:r w:rsidRPr="00982192" w:rsidDel="00821D71">
                <w:rPr>
                  <w:rFonts w:asciiTheme="minorBidi" w:hAnsiTheme="minorBidi" w:cstheme="minorBidi"/>
                  <w:noProof/>
                  <w:szCs w:val="17"/>
                  <w:lang w:val="fr-FR"/>
                </w:rPr>
                <w:delText>AAJ, AAX</w:delText>
              </w:r>
            </w:del>
          </w:p>
        </w:tc>
      </w:tr>
      <w:tr w:rsidR="00E11534" w:rsidRPr="00982192" w:rsidDel="00821D71" w14:paraId="72C90AF1" w14:textId="2AE3BCBB" w:rsidTr="00B722EB">
        <w:trPr>
          <w:del w:id="2310" w:author="Author"/>
        </w:trPr>
        <w:tc>
          <w:tcPr>
            <w:tcW w:w="1075" w:type="dxa"/>
          </w:tcPr>
          <w:p w14:paraId="65937F17" w14:textId="2BA35EEB" w:rsidR="00E11534" w:rsidRPr="00982192" w:rsidDel="00821D71" w:rsidRDefault="00E11534" w:rsidP="00CE01DA">
            <w:pPr>
              <w:spacing w:before="170" w:after="170"/>
              <w:rPr>
                <w:del w:id="2311" w:author="Author"/>
                <w:rFonts w:asciiTheme="minorBidi" w:hAnsiTheme="minorBidi" w:cstheme="minorBidi"/>
                <w:noProof/>
                <w:szCs w:val="17"/>
                <w:lang w:val="fr-FR"/>
              </w:rPr>
            </w:pPr>
            <w:del w:id="231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7</w:delText>
              </w:r>
              <w:r w:rsidR="0056624B" w:rsidDel="00821D71">
                <w:rPr>
                  <w:rFonts w:asciiTheme="minorBidi" w:hAnsiTheme="minorBidi" w:cstheme="minorBidi"/>
                  <w:noProof/>
                  <w:szCs w:val="17"/>
                  <w:lang w:val="fr-FR"/>
                </w:rPr>
                <w:delText>5</w:delText>
              </w:r>
              <w:r w:rsidRPr="00982192" w:rsidDel="00821D71">
                <w:rPr>
                  <w:rFonts w:asciiTheme="minorBidi" w:hAnsiTheme="minorBidi" w:cstheme="minorBidi"/>
                  <w:noProof/>
                  <w:szCs w:val="17"/>
                  <w:lang w:val="fr-FR"/>
                </w:rPr>
                <w:delText>]</w:delText>
              </w:r>
            </w:del>
          </w:p>
        </w:tc>
        <w:tc>
          <w:tcPr>
            <w:tcW w:w="5670" w:type="dxa"/>
          </w:tcPr>
          <w:p w14:paraId="667F70B1" w14:textId="747BD0E4" w:rsidR="00E11534" w:rsidRPr="00982192" w:rsidDel="00821D71" w:rsidRDefault="00E11534" w:rsidP="00CE01DA">
            <w:pPr>
              <w:spacing w:before="170" w:after="170"/>
              <w:rPr>
                <w:del w:id="2313" w:author="Author"/>
                <w:rFonts w:asciiTheme="minorBidi" w:hAnsiTheme="minorBidi" w:cstheme="minorBidi"/>
                <w:noProof/>
                <w:szCs w:val="17"/>
                <w:lang w:val="fr-FR"/>
              </w:rPr>
            </w:pPr>
            <w:del w:id="2314" w:author="Author">
              <w:r w:rsidRPr="00204DFD" w:rsidDel="00821D71">
                <w:rPr>
                  <w:rFonts w:ascii="Arial" w:eastAsia="Times New Roman" w:hAnsi="Arial" w:cs="Arial"/>
                  <w:noProof/>
                  <w:szCs w:val="17"/>
                  <w:lang w:val="fr-FR"/>
                </w:rPr>
                <w:delText xml:space="preserve">Afin de spécifier un critère de tri </w:delText>
              </w:r>
              <w:r w:rsidRPr="00204DFD" w:rsidDel="00821D71">
                <w:rPr>
                  <w:rFonts w:ascii="Arial" w:hAnsi="Arial" w:cs="Arial"/>
                  <w:noProof/>
                  <w:szCs w:val="17"/>
                  <w:lang w:val="fr-FR"/>
                </w:rPr>
                <w:delText>multi</w:delText>
              </w:r>
              <w:r w:rsidR="00031838" w:rsidDel="00821D71">
                <w:rPr>
                  <w:rFonts w:ascii="Arial" w:hAnsi="Arial" w:cs="Arial"/>
                  <w:noProof/>
                  <w:szCs w:val="17"/>
                  <w:lang w:val="fr-FR"/>
                </w:rPr>
                <w:delText>attribut</w:delText>
              </w:r>
              <w:r w:rsidRPr="00204DFD" w:rsidDel="00821D71">
                <w:rPr>
                  <w:rFonts w:ascii="Arial" w:hAnsi="Arial" w:cs="Arial"/>
                  <w:noProof/>
                  <w:szCs w:val="17"/>
                  <w:lang w:val="fr-FR"/>
                </w:rPr>
                <w:delText>, un paramètre de requête DOIT être utili</w:delText>
              </w:r>
              <w:r w:rsidR="00334310" w:rsidRPr="00204DFD" w:rsidDel="00821D71">
                <w:rPr>
                  <w:rFonts w:ascii="Arial" w:hAnsi="Arial" w:cs="Arial"/>
                  <w:noProof/>
                  <w:szCs w:val="17"/>
                  <w:lang w:val="fr-FR"/>
                </w:rPr>
                <w:delText>sé</w:delText>
              </w:r>
              <w:r w:rsidR="00334310" w:rsidDel="00821D71">
                <w:rPr>
                  <w:rFonts w:ascii="Arial" w:hAnsi="Arial" w:cs="Arial"/>
                  <w:noProof/>
                  <w:szCs w:val="17"/>
                  <w:lang w:val="fr-FR"/>
                </w:rPr>
                <w:delText xml:space="preserve">.  </w:delText>
              </w:r>
              <w:r w:rsidR="00334310" w:rsidRPr="00204DFD" w:rsidDel="00821D71">
                <w:rPr>
                  <w:rFonts w:ascii="Arial" w:hAnsi="Arial" w:cs="Arial"/>
                  <w:noProof/>
                  <w:szCs w:val="17"/>
                  <w:lang w:val="fr-FR"/>
                </w:rPr>
                <w:delText>La</w:delText>
              </w:r>
              <w:r w:rsidRPr="00204DFD" w:rsidDel="00821D71">
                <w:rPr>
                  <w:rFonts w:ascii="Arial" w:hAnsi="Arial" w:cs="Arial"/>
                  <w:noProof/>
                  <w:szCs w:val="17"/>
                  <w:lang w:val="fr-FR"/>
                </w:rPr>
                <w:delText xml:space="preserve"> valeur de ce </w:delText>
              </w:r>
              <w:r w:rsidRPr="00204DFD" w:rsidDel="00821D71">
                <w:rPr>
                  <w:rFonts w:ascii="Arial" w:eastAsia="Times New Roman" w:hAnsi="Arial" w:cs="Arial"/>
                  <w:noProof/>
                  <w:szCs w:val="17"/>
                  <w:lang w:val="fr-FR"/>
                </w:rPr>
                <w:delText xml:space="preserve">paramètre est une liste de clés de tri séparées par une virgule et de sens de tri avec </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asc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croissant ou </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desc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décroissa</w:delText>
              </w:r>
              <w:r w:rsidR="00334310" w:rsidRPr="00204DFD" w:rsidDel="00821D71">
                <w:rPr>
                  <w:rFonts w:ascii="Arial" w:eastAsia="Times New Roman" w:hAnsi="Arial" w:cs="Arial"/>
                  <w:noProof/>
                  <w:szCs w:val="17"/>
                  <w:lang w:val="fr-FR"/>
                </w:rPr>
                <w:delText>nt</w:delText>
              </w:r>
              <w:r w:rsidR="00334310" w:rsidDel="00821D71">
                <w:rPr>
                  <w:rFonts w:ascii="Arial" w:eastAsia="Times New Roman" w:hAnsi="Arial" w:cs="Arial"/>
                  <w:noProof/>
                  <w:szCs w:val="17"/>
                  <w:lang w:val="fr-FR"/>
                </w:rPr>
                <w:delText xml:space="preserve">.  </w:delText>
              </w:r>
              <w:r w:rsidR="00334310" w:rsidRPr="00204DFD" w:rsidDel="00821D71">
                <w:rPr>
                  <w:rFonts w:ascii="Arial" w:eastAsia="Times New Roman" w:hAnsi="Arial" w:cs="Arial"/>
                  <w:noProof/>
                  <w:szCs w:val="17"/>
                  <w:lang w:val="fr-FR"/>
                </w:rPr>
                <w:delText>Ce</w:delText>
              </w:r>
              <w:r w:rsidRPr="00204DFD" w:rsidDel="00821D71">
                <w:rPr>
                  <w:rFonts w:ascii="Arial" w:eastAsia="Times New Roman" w:hAnsi="Arial" w:cs="Arial"/>
                  <w:noProof/>
                  <w:szCs w:val="17"/>
                  <w:lang w:val="fr-FR"/>
                </w:rPr>
                <w:delText>s dernier</w:delText>
              </w:r>
              <w:r w:rsidR="002F560A" w:rsidDel="00821D71">
                <w:rPr>
                  <w:rFonts w:ascii="Arial" w:eastAsia="Times New Roman" w:hAnsi="Arial" w:cs="Arial"/>
                  <w:noProof/>
                  <w:szCs w:val="17"/>
                  <w:lang w:val="fr-FR"/>
                </w:rPr>
                <w:delText>s</w:delText>
              </w:r>
              <w:r w:rsidRPr="00204DFD" w:rsidDel="00821D71">
                <w:rPr>
                  <w:rFonts w:ascii="Arial" w:eastAsia="Times New Roman" w:hAnsi="Arial" w:cs="Arial"/>
                  <w:noProof/>
                  <w:szCs w:val="17"/>
                  <w:lang w:val="fr-FR"/>
                </w:rPr>
                <w:delText xml:space="preserve"> PEUVENT être ajoutés à chaque clé de tri, séparés par les deux</w:delText>
              </w:r>
              <w:r w:rsidR="002D56D3" w:rsidDel="00821D71">
                <w:rPr>
                  <w:rFonts w:ascii="Arial" w:eastAsia="Times New Roman" w:hAnsi="Arial" w:cs="Arial"/>
                  <w:noProof/>
                  <w:szCs w:val="17"/>
                  <w:lang w:val="fr-FR"/>
                </w:rPr>
                <w:delText> </w:delText>
              </w:r>
              <w:r w:rsidRPr="00204DFD" w:rsidDel="00821D71">
                <w:rPr>
                  <w:rFonts w:ascii="Arial" w:eastAsia="Times New Roman" w:hAnsi="Arial" w:cs="Arial"/>
                  <w:noProof/>
                  <w:szCs w:val="17"/>
                  <w:lang w:val="fr-FR"/>
                </w:rPr>
                <w:delText>poin</w:delText>
              </w:r>
              <w:r w:rsidR="00334310" w:rsidRPr="00204DFD"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204DFD" w:rsidDel="00821D71">
                <w:rPr>
                  <w:rFonts w:ascii="Arial" w:hAnsi="Arial" w:cs="Arial"/>
                  <w:noProof/>
                  <w:szCs w:val="17"/>
                  <w:lang w:val="fr-FR"/>
                </w:rPr>
                <w:delText>Le</w:delText>
              </w:r>
              <w:r w:rsidRPr="00204DFD" w:rsidDel="00821D71">
                <w:rPr>
                  <w:rFonts w:ascii="Arial" w:hAnsi="Arial" w:cs="Arial"/>
                  <w:noProof/>
                  <w:szCs w:val="17"/>
                  <w:lang w:val="fr-FR"/>
                </w:rPr>
                <w:delText xml:space="preserve"> serveur DOIT définir le sens par défaut si celui</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ci n</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est pas spécifié pour une clé.</w:delText>
              </w:r>
            </w:del>
          </w:p>
        </w:tc>
        <w:tc>
          <w:tcPr>
            <w:tcW w:w="2515" w:type="dxa"/>
          </w:tcPr>
          <w:p w14:paraId="42132040" w14:textId="080E6274" w:rsidR="00E11534" w:rsidRPr="00982192" w:rsidDel="00821D71" w:rsidRDefault="00E11534" w:rsidP="00CE01DA">
            <w:pPr>
              <w:spacing w:before="170" w:after="170"/>
              <w:rPr>
                <w:del w:id="2315" w:author="Author"/>
                <w:rFonts w:asciiTheme="minorBidi" w:hAnsiTheme="minorBidi" w:cstheme="minorBidi"/>
                <w:noProof/>
                <w:szCs w:val="17"/>
                <w:lang w:val="fr-FR"/>
              </w:rPr>
            </w:pPr>
            <w:del w:id="2316" w:author="Author">
              <w:r w:rsidRPr="00982192" w:rsidDel="00821D71">
                <w:rPr>
                  <w:rFonts w:asciiTheme="minorBidi" w:hAnsiTheme="minorBidi" w:cstheme="minorBidi"/>
                  <w:noProof/>
                  <w:szCs w:val="17"/>
                  <w:lang w:val="fr-FR"/>
                </w:rPr>
                <w:delText>AAJ, AAX, AX, AJ</w:delText>
              </w:r>
            </w:del>
          </w:p>
        </w:tc>
      </w:tr>
      <w:tr w:rsidR="00E11534" w:rsidRPr="00982192" w:rsidDel="00821D71" w14:paraId="73368737" w14:textId="679E13A6" w:rsidTr="00B722EB">
        <w:trPr>
          <w:del w:id="2317" w:author="Author"/>
        </w:trPr>
        <w:tc>
          <w:tcPr>
            <w:tcW w:w="1075" w:type="dxa"/>
          </w:tcPr>
          <w:p w14:paraId="25B5BBA2" w14:textId="230AA973" w:rsidR="00E11534" w:rsidRPr="00982192" w:rsidDel="00821D71" w:rsidRDefault="00E11534" w:rsidP="00CE01DA">
            <w:pPr>
              <w:spacing w:before="170" w:after="170"/>
              <w:rPr>
                <w:del w:id="2318" w:author="Author"/>
                <w:rFonts w:asciiTheme="minorBidi" w:hAnsiTheme="minorBidi" w:cstheme="minorBidi"/>
                <w:noProof/>
                <w:szCs w:val="17"/>
                <w:lang w:val="fr-FR"/>
              </w:rPr>
            </w:pPr>
            <w:del w:id="2319"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7</w:delText>
              </w:r>
              <w:r w:rsidR="0056624B" w:rsidDel="00821D71">
                <w:rPr>
                  <w:rFonts w:asciiTheme="minorBidi" w:hAnsiTheme="minorBidi" w:cstheme="minorBidi"/>
                  <w:noProof/>
                  <w:szCs w:val="17"/>
                  <w:lang w:val="fr-FR"/>
                </w:rPr>
                <w:delText>6</w:delText>
              </w:r>
              <w:r w:rsidRPr="00982192" w:rsidDel="00821D71">
                <w:rPr>
                  <w:rFonts w:asciiTheme="minorBidi" w:hAnsiTheme="minorBidi" w:cstheme="minorBidi"/>
                  <w:noProof/>
                  <w:szCs w:val="17"/>
                  <w:lang w:val="fr-FR"/>
                </w:rPr>
                <w:delText>]</w:delText>
              </w:r>
            </w:del>
          </w:p>
        </w:tc>
        <w:tc>
          <w:tcPr>
            <w:tcW w:w="5670" w:type="dxa"/>
          </w:tcPr>
          <w:p w14:paraId="47EC07E6" w14:textId="505D5AC2" w:rsidR="00E11534" w:rsidRPr="00982192" w:rsidDel="00821D71" w:rsidRDefault="00E11534" w:rsidP="00CE01DA">
            <w:pPr>
              <w:spacing w:before="170" w:after="170"/>
              <w:rPr>
                <w:del w:id="2320" w:author="Author"/>
                <w:rFonts w:asciiTheme="minorBidi" w:hAnsiTheme="minorBidi" w:cstheme="minorBidi"/>
                <w:noProof/>
                <w:szCs w:val="17"/>
                <w:lang w:val="fr-FR"/>
              </w:rPr>
            </w:pPr>
            <w:del w:id="2321" w:author="Author">
              <w:r w:rsidRPr="00034489" w:rsidDel="00821D71">
                <w:rPr>
                  <w:rFonts w:ascii="Arial" w:hAnsi="Arial" w:cs="Arial"/>
                  <w:noProof/>
                  <w:szCs w:val="17"/>
                  <w:lang w:val="fr-FR"/>
                </w:rPr>
                <w:delText>Une API Web DEVRAIT renvoyer les critères de tri dans la réponse</w:delText>
              </w:r>
              <w:r w:rsidDel="00821D71">
                <w:rPr>
                  <w:rFonts w:ascii="Arial" w:hAnsi="Arial" w:cs="Arial"/>
                  <w:noProof/>
                  <w:szCs w:val="17"/>
                  <w:lang w:val="fr-FR"/>
                </w:rPr>
                <w:delText>.</w:delText>
              </w:r>
            </w:del>
          </w:p>
        </w:tc>
        <w:tc>
          <w:tcPr>
            <w:tcW w:w="2515" w:type="dxa"/>
          </w:tcPr>
          <w:p w14:paraId="44F7D86C" w14:textId="5EEDE604" w:rsidR="00E11534" w:rsidRPr="00982192" w:rsidDel="00821D71" w:rsidRDefault="00E11534" w:rsidP="00CE01DA">
            <w:pPr>
              <w:spacing w:before="170" w:after="170"/>
              <w:rPr>
                <w:del w:id="2322" w:author="Author"/>
                <w:rFonts w:asciiTheme="minorBidi" w:hAnsiTheme="minorBidi" w:cstheme="minorBidi"/>
                <w:noProof/>
                <w:szCs w:val="17"/>
                <w:lang w:val="fr-FR"/>
              </w:rPr>
            </w:pPr>
            <w:del w:id="2323" w:author="Author">
              <w:r w:rsidRPr="00982192" w:rsidDel="00821D71">
                <w:rPr>
                  <w:rFonts w:asciiTheme="minorBidi" w:hAnsiTheme="minorBidi" w:cstheme="minorBidi"/>
                  <w:noProof/>
                  <w:szCs w:val="17"/>
                  <w:lang w:val="fr-FR"/>
                </w:rPr>
                <w:delText>AAJ, AAX, AX, AJ</w:delText>
              </w:r>
            </w:del>
          </w:p>
        </w:tc>
      </w:tr>
      <w:tr w:rsidR="005456F0" w:rsidRPr="00982192" w:rsidDel="00821D71" w14:paraId="31275078" w14:textId="7CF2ECAD" w:rsidTr="00B722EB">
        <w:trPr>
          <w:del w:id="2324" w:author="Author"/>
        </w:trPr>
        <w:tc>
          <w:tcPr>
            <w:tcW w:w="1075" w:type="dxa"/>
          </w:tcPr>
          <w:p w14:paraId="0DEE3CF9" w14:textId="6620FE7C" w:rsidR="005456F0" w:rsidRPr="00982192" w:rsidDel="00821D71" w:rsidRDefault="005456F0" w:rsidP="00CE01DA">
            <w:pPr>
              <w:spacing w:before="170" w:after="170"/>
              <w:rPr>
                <w:del w:id="2325" w:author="Author"/>
                <w:rFonts w:asciiTheme="minorBidi" w:hAnsiTheme="minorBidi" w:cstheme="minorBidi"/>
                <w:noProof/>
                <w:szCs w:val="17"/>
                <w:lang w:val="fr-FR"/>
              </w:rPr>
            </w:pPr>
            <w:del w:id="232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07A5D6D4" w14:textId="70B3A04A" w:rsidR="005456F0" w:rsidRPr="00E11534" w:rsidDel="00821D71" w:rsidRDefault="00E11534" w:rsidP="00CE01DA">
            <w:pPr>
              <w:spacing w:before="170" w:after="170"/>
              <w:rPr>
                <w:del w:id="2327" w:author="Author"/>
                <w:rFonts w:ascii="Arial" w:eastAsia="Times New Roman" w:hAnsi="Arial" w:cs="Arial"/>
                <w:noProof/>
                <w:szCs w:val="17"/>
                <w:lang w:val="fr-FR"/>
              </w:rPr>
            </w:pPr>
            <w:del w:id="2328" w:author="Author">
              <w:r w:rsidRPr="00E11534" w:rsidDel="00821D71">
                <w:rPr>
                  <w:rFonts w:ascii="Arial" w:eastAsia="Times New Roman" w:hAnsi="Arial" w:cs="Arial"/>
                  <w:noProof/>
                  <w:szCs w:val="17"/>
                  <w:lang w:val="fr-FR"/>
                </w:rPr>
                <w:delText>Une API Web PEUT prendre en charge l</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extension du corps du contenu renvo</w:delText>
              </w:r>
              <w:r w:rsidR="00334310" w:rsidRPr="00E11534" w:rsidDel="00821D71">
                <w:rPr>
                  <w:rFonts w:ascii="Arial" w:eastAsia="Times New Roman" w:hAnsi="Arial" w:cs="Arial"/>
                  <w:noProof/>
                  <w:szCs w:val="17"/>
                  <w:lang w:val="fr-FR"/>
                </w:rPr>
                <w:delText>yé</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Le</w:delText>
              </w:r>
              <w:r w:rsidRPr="00E11534" w:rsidDel="00821D71">
                <w:rPr>
                  <w:rFonts w:ascii="Arial" w:eastAsia="Times New Roman" w:hAnsi="Arial" w:cs="Arial"/>
                  <w:noProof/>
                  <w:szCs w:val="17"/>
                  <w:lang w:val="fr-FR"/>
                </w:rPr>
                <w:delText xml:space="preserve"> paramètre de requête </w:delText>
              </w:r>
              <w:r w:rsidRPr="00D80AC3" w:rsidDel="00821D71">
                <w:rPr>
                  <w:rFonts w:ascii="Courier New" w:eastAsia="Times New Roman" w:hAnsi="Courier New" w:cs="Courier New"/>
                  <w:noProof/>
                  <w:szCs w:val="17"/>
                  <w:lang w:val="fr-FR"/>
                </w:rPr>
                <w:delText>expand=&lt;comma</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separated list of attributes names&gt;</w:delText>
              </w:r>
              <w:r w:rsidRPr="00E11534" w:rsidDel="00821D71">
                <w:rPr>
                  <w:rFonts w:ascii="Arial" w:eastAsia="Times New Roman" w:hAnsi="Arial" w:cs="Arial"/>
                  <w:noProof/>
                  <w:szCs w:val="17"/>
                  <w:lang w:val="fr-FR"/>
                </w:rPr>
                <w:delText xml:space="preserve"> DEVRAIT être utilisé.</w:delText>
              </w:r>
            </w:del>
          </w:p>
        </w:tc>
        <w:tc>
          <w:tcPr>
            <w:tcW w:w="2515" w:type="dxa"/>
          </w:tcPr>
          <w:p w14:paraId="002F499A" w14:textId="7E5AD038" w:rsidR="005456F0" w:rsidRPr="00982192" w:rsidDel="00821D71" w:rsidRDefault="005456F0" w:rsidP="00CE01DA">
            <w:pPr>
              <w:spacing w:before="170" w:after="170"/>
              <w:rPr>
                <w:del w:id="2329" w:author="Author"/>
                <w:rFonts w:asciiTheme="minorBidi" w:hAnsiTheme="minorBidi" w:cstheme="minorBidi"/>
                <w:noProof/>
                <w:szCs w:val="17"/>
                <w:lang w:val="fr-FR"/>
              </w:rPr>
            </w:pPr>
            <w:del w:id="2330" w:author="Author">
              <w:r w:rsidRPr="00982192" w:rsidDel="00821D71">
                <w:rPr>
                  <w:rFonts w:asciiTheme="minorBidi" w:hAnsiTheme="minorBidi" w:cstheme="minorBidi"/>
                  <w:noProof/>
                  <w:szCs w:val="17"/>
                  <w:lang w:val="fr-FR"/>
                </w:rPr>
                <w:delText>AAJ, AAX</w:delText>
              </w:r>
            </w:del>
          </w:p>
        </w:tc>
      </w:tr>
      <w:tr w:rsidR="005456F0" w:rsidRPr="00982192" w:rsidDel="00821D71" w14:paraId="10C3C9E7" w14:textId="579ABEC2" w:rsidTr="00B722EB">
        <w:trPr>
          <w:del w:id="2331" w:author="Author"/>
        </w:trPr>
        <w:tc>
          <w:tcPr>
            <w:tcW w:w="1075" w:type="dxa"/>
          </w:tcPr>
          <w:p w14:paraId="1004C8DF" w14:textId="7EE536E1" w:rsidR="005456F0" w:rsidRPr="00982192" w:rsidDel="00821D71" w:rsidRDefault="005456F0" w:rsidP="00CE01DA">
            <w:pPr>
              <w:spacing w:before="170" w:after="170"/>
              <w:rPr>
                <w:del w:id="2332" w:author="Author"/>
                <w:rFonts w:asciiTheme="minorBidi" w:eastAsia="Times New Roman" w:hAnsiTheme="minorBidi" w:cstheme="minorBidi"/>
                <w:noProof/>
                <w:szCs w:val="17"/>
                <w:lang w:val="fr-FR"/>
              </w:rPr>
            </w:pPr>
            <w:del w:id="233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229AD447" w14:textId="7833F0D7" w:rsidR="005456F0" w:rsidRPr="00E11534" w:rsidDel="00821D71" w:rsidRDefault="00E11534" w:rsidP="00CE01DA">
            <w:pPr>
              <w:spacing w:before="170" w:after="170"/>
              <w:rPr>
                <w:del w:id="2334" w:author="Author"/>
                <w:rFonts w:ascii="Arial" w:eastAsia="Times New Roman" w:hAnsi="Arial" w:cs="Arial"/>
                <w:noProof/>
                <w:szCs w:val="17"/>
                <w:lang w:val="fr-FR"/>
              </w:rPr>
            </w:pPr>
            <w:del w:id="2335" w:author="Author">
              <w:r w:rsidRPr="00E11534" w:rsidDel="00821D71">
                <w:rPr>
                  <w:rFonts w:ascii="Arial" w:eastAsia="Times New Roman" w:hAnsi="Arial" w:cs="Arial"/>
                  <w:noProof/>
                  <w:szCs w:val="17"/>
                  <w:lang w:val="fr-FR"/>
                </w:rPr>
                <w:delText xml:space="preserve">Un paramètre de requête DEVRAIT être utilisé au lieu </w:delText>
              </w:r>
              <w:r w:rsidR="005B4D03" w:rsidDel="00821D71">
                <w:rPr>
                  <w:rFonts w:ascii="Arial" w:eastAsia="Times New Roman" w:hAnsi="Arial" w:cs="Arial"/>
                  <w:noProof/>
                  <w:szCs w:val="17"/>
                  <w:lang w:val="fr-FR"/>
                </w:rPr>
                <w:delText xml:space="preserve">des </w:delText>
              </w:r>
              <w:r w:rsidRPr="00E11534" w:rsidDel="00821D71">
                <w:rPr>
                  <w:rFonts w:ascii="Arial" w:eastAsia="Times New Roman" w:hAnsi="Arial" w:cs="Arial"/>
                  <w:noProof/>
                  <w:szCs w:val="17"/>
                  <w:lang w:val="fr-FR"/>
                </w:rPr>
                <w:delText>chemins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URL si une API Web prend en charge la projection selon le format</w:delText>
              </w:r>
              <w:r w:rsidR="00BB0A23" w:rsidDel="00821D71">
                <w:rPr>
                  <w:rFonts w:ascii="Arial" w:eastAsia="Times New Roman" w:hAnsi="Arial" w:cs="Arial"/>
                  <w:noProof/>
                  <w:szCs w:val="17"/>
                  <w:lang w:val="fr-FR"/>
                </w:rPr>
                <w:delText> :</w:delText>
              </w:r>
              <w:r w:rsidRPr="00E11534" w:rsidDel="00821D71">
                <w:rPr>
                  <w:rFonts w:ascii="Arial" w:eastAsia="Times New Roman" w:hAnsi="Arial" w:cs="Arial"/>
                  <w:noProof/>
                  <w:szCs w:val="17"/>
                  <w:lang w:val="fr-FR"/>
                </w:rPr>
                <w:delText xml:space="preserve"> </w:delText>
              </w:r>
              <w:r w:rsidRPr="00D80AC3" w:rsidDel="00821D71">
                <w:rPr>
                  <w:rFonts w:ascii="Courier New" w:eastAsia="Times New Roman" w:hAnsi="Courier New" w:cs="Courier New"/>
                  <w:noProof/>
                  <w:szCs w:val="17"/>
                  <w:lang w:val="fr-FR"/>
                </w:rPr>
                <w:delText>“fields=”&lt;comma</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separated list of attribute names&gt;</w:delText>
              </w:r>
              <w:r w:rsidR="005456F0" w:rsidRPr="00E11534" w:rsidDel="00821D71">
                <w:rPr>
                  <w:rFonts w:ascii="Arial" w:eastAsia="Times New Roman" w:hAnsi="Arial" w:cs="Arial"/>
                  <w:noProof/>
                  <w:szCs w:val="17"/>
                  <w:lang w:val="fr-FR"/>
                </w:rPr>
                <w:delText>.</w:delText>
              </w:r>
            </w:del>
          </w:p>
        </w:tc>
        <w:tc>
          <w:tcPr>
            <w:tcW w:w="2515" w:type="dxa"/>
          </w:tcPr>
          <w:p w14:paraId="28CE634A" w14:textId="78AB1D94" w:rsidR="005456F0" w:rsidRPr="00982192" w:rsidDel="00821D71" w:rsidRDefault="005456F0" w:rsidP="00CE01DA">
            <w:pPr>
              <w:spacing w:before="170" w:after="170"/>
              <w:rPr>
                <w:del w:id="2336" w:author="Author"/>
                <w:rFonts w:asciiTheme="minorBidi" w:hAnsiTheme="minorBidi" w:cstheme="minorBidi"/>
                <w:noProof/>
                <w:szCs w:val="17"/>
                <w:lang w:val="fr-FR"/>
              </w:rPr>
            </w:pPr>
            <w:del w:id="2337" w:author="Author">
              <w:r w:rsidRPr="00982192" w:rsidDel="00821D71">
                <w:rPr>
                  <w:rFonts w:asciiTheme="minorBidi" w:hAnsiTheme="minorBidi" w:cstheme="minorBidi"/>
                  <w:noProof/>
                  <w:szCs w:val="17"/>
                  <w:lang w:val="fr-FR"/>
                </w:rPr>
                <w:delText>AAJ, AAX</w:delText>
              </w:r>
            </w:del>
          </w:p>
        </w:tc>
      </w:tr>
      <w:tr w:rsidR="00E11534" w:rsidRPr="00982192" w:rsidDel="00821D71" w14:paraId="0F65FFCE" w14:textId="3E5AFE06" w:rsidTr="00B722EB">
        <w:trPr>
          <w:del w:id="2338" w:author="Author"/>
        </w:trPr>
        <w:tc>
          <w:tcPr>
            <w:tcW w:w="1075" w:type="dxa"/>
          </w:tcPr>
          <w:p w14:paraId="4C46D5EC" w14:textId="548B2353" w:rsidR="00E11534" w:rsidRPr="00982192" w:rsidDel="00821D71" w:rsidRDefault="00E11534" w:rsidP="00CE01DA">
            <w:pPr>
              <w:spacing w:before="170" w:after="170"/>
              <w:rPr>
                <w:del w:id="2339" w:author="Author"/>
                <w:rFonts w:asciiTheme="minorBidi" w:hAnsiTheme="minorBidi" w:cstheme="minorBidi"/>
                <w:noProof/>
                <w:szCs w:val="17"/>
                <w:lang w:val="fr-FR"/>
              </w:rPr>
            </w:pPr>
            <w:del w:id="234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56624B"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5489AE27" w14:textId="1B4BF65C" w:rsidR="00E11534" w:rsidRPr="00982192" w:rsidDel="00821D71" w:rsidRDefault="00E11534" w:rsidP="00CE01DA">
            <w:pPr>
              <w:spacing w:before="170" w:after="170"/>
              <w:rPr>
                <w:del w:id="2341" w:author="Author"/>
                <w:rFonts w:asciiTheme="minorBidi" w:eastAsia="Times New Roman" w:hAnsiTheme="minorBidi" w:cstheme="minorBidi"/>
                <w:noProof/>
                <w:szCs w:val="17"/>
                <w:lang w:val="fr-FR"/>
              </w:rPr>
            </w:pPr>
            <w:del w:id="2342" w:author="Author">
              <w:r w:rsidRPr="00034489" w:rsidDel="00821D71">
                <w:rPr>
                  <w:rFonts w:ascii="Arial" w:eastAsia="Times New Roman" w:hAnsi="Arial" w:cs="Arial"/>
                  <w:noProof/>
                  <w:szCs w:val="17"/>
                  <w:lang w:val="fr-FR"/>
                </w:rPr>
                <w:delText>Une API Web DOIT prendre en charge le renvoi du nombre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une collection.</w:delText>
              </w:r>
            </w:del>
          </w:p>
        </w:tc>
        <w:tc>
          <w:tcPr>
            <w:tcW w:w="2515" w:type="dxa"/>
          </w:tcPr>
          <w:p w14:paraId="40EAEBD4" w14:textId="73B9EA36" w:rsidR="00E11534" w:rsidRPr="00982192" w:rsidDel="00821D71" w:rsidRDefault="00E11534" w:rsidP="00CE01DA">
            <w:pPr>
              <w:spacing w:before="170" w:after="170"/>
              <w:rPr>
                <w:del w:id="2343" w:author="Author"/>
                <w:rFonts w:asciiTheme="minorBidi" w:hAnsiTheme="minorBidi" w:cstheme="minorBidi"/>
                <w:noProof/>
                <w:szCs w:val="17"/>
                <w:lang w:val="fr-FR"/>
              </w:rPr>
            </w:pPr>
            <w:del w:id="2344" w:author="Author">
              <w:r w:rsidRPr="00982192" w:rsidDel="00821D71">
                <w:rPr>
                  <w:rFonts w:asciiTheme="minorBidi" w:hAnsiTheme="minorBidi" w:cstheme="minorBidi"/>
                  <w:noProof/>
                  <w:szCs w:val="17"/>
                  <w:lang w:val="fr-FR"/>
                </w:rPr>
                <w:delText>AAJ, AAX, AX, AJ</w:delText>
              </w:r>
            </w:del>
          </w:p>
        </w:tc>
      </w:tr>
      <w:tr w:rsidR="00E11534" w:rsidRPr="00982192" w:rsidDel="00821D71" w14:paraId="18F18B16" w14:textId="3D063F86" w:rsidTr="00B722EB">
        <w:trPr>
          <w:del w:id="2345" w:author="Author"/>
        </w:trPr>
        <w:tc>
          <w:tcPr>
            <w:tcW w:w="1075" w:type="dxa"/>
          </w:tcPr>
          <w:p w14:paraId="571348DE" w14:textId="71321E20" w:rsidR="00E11534" w:rsidRPr="00982192" w:rsidDel="00821D71" w:rsidRDefault="00E11534" w:rsidP="00CE01DA">
            <w:pPr>
              <w:spacing w:before="170" w:after="170"/>
              <w:rPr>
                <w:del w:id="2346" w:author="Author"/>
                <w:rFonts w:asciiTheme="minorBidi" w:hAnsiTheme="minorBidi" w:cstheme="minorBidi"/>
                <w:noProof/>
                <w:szCs w:val="17"/>
                <w:lang w:val="fr-FR"/>
              </w:rPr>
            </w:pPr>
            <w:del w:id="234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56624B" w:rsidDel="00821D71">
                <w:rPr>
                  <w:rFonts w:asciiTheme="minorBidi" w:eastAsia="Times New Roman" w:hAnsiTheme="minorBidi" w:cstheme="minorBidi"/>
                  <w:noProof/>
                  <w:szCs w:val="17"/>
                  <w:lang w:val="fr-FR"/>
                </w:rPr>
                <w:delText>80</w:delText>
              </w:r>
              <w:r w:rsidRPr="00982192" w:rsidDel="00821D71">
                <w:rPr>
                  <w:rFonts w:asciiTheme="minorBidi" w:eastAsia="Times New Roman" w:hAnsiTheme="minorBidi" w:cstheme="minorBidi"/>
                  <w:noProof/>
                  <w:szCs w:val="17"/>
                  <w:lang w:val="fr-FR"/>
                </w:rPr>
                <w:delText>]</w:delText>
              </w:r>
            </w:del>
          </w:p>
        </w:tc>
        <w:tc>
          <w:tcPr>
            <w:tcW w:w="5670" w:type="dxa"/>
          </w:tcPr>
          <w:p w14:paraId="19DF4DFC" w14:textId="2C1F1ABC" w:rsidR="00E11534" w:rsidRPr="00982192" w:rsidDel="00821D71" w:rsidRDefault="00E11534" w:rsidP="00CE01DA">
            <w:pPr>
              <w:spacing w:before="170" w:after="170"/>
              <w:rPr>
                <w:del w:id="2348" w:author="Author"/>
                <w:rFonts w:asciiTheme="minorBidi" w:eastAsia="Times New Roman" w:hAnsiTheme="minorBidi" w:cstheme="minorBidi"/>
                <w:noProof/>
                <w:szCs w:val="17"/>
                <w:lang w:val="fr-FR"/>
              </w:rPr>
            </w:pPr>
            <w:del w:id="2349" w:author="Author">
              <w:r w:rsidRPr="005E0770" w:rsidDel="00821D71">
                <w:rPr>
                  <w:rFonts w:ascii="Arial" w:eastAsia="Times New Roman" w:hAnsi="Arial" w:cs="Arial"/>
                  <w:noProof/>
                  <w:szCs w:val="17"/>
                  <w:lang w:val="fr-FR"/>
                </w:rPr>
                <w:delText>Un paramètre de requête DOIT être utilisé pour prendre en charge le renvoi du nombre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une collection.</w:delText>
              </w:r>
            </w:del>
          </w:p>
        </w:tc>
        <w:tc>
          <w:tcPr>
            <w:tcW w:w="2515" w:type="dxa"/>
          </w:tcPr>
          <w:p w14:paraId="26BF6E27" w14:textId="0F6F546B" w:rsidR="00E11534" w:rsidRPr="00982192" w:rsidDel="00821D71" w:rsidRDefault="00E11534" w:rsidP="00CE01DA">
            <w:pPr>
              <w:spacing w:before="170" w:after="170"/>
              <w:rPr>
                <w:del w:id="2350" w:author="Author"/>
                <w:rFonts w:asciiTheme="minorBidi" w:hAnsiTheme="minorBidi" w:cstheme="minorBidi"/>
                <w:noProof/>
                <w:szCs w:val="17"/>
                <w:lang w:val="fr-FR"/>
              </w:rPr>
            </w:pPr>
            <w:del w:id="2351" w:author="Author">
              <w:r w:rsidRPr="00982192" w:rsidDel="00821D71">
                <w:rPr>
                  <w:rFonts w:asciiTheme="minorBidi" w:hAnsiTheme="minorBidi" w:cstheme="minorBidi"/>
                  <w:noProof/>
                  <w:szCs w:val="17"/>
                  <w:lang w:val="fr-FR"/>
                </w:rPr>
                <w:delText>AAJ, AAX, AX, AJ</w:delText>
              </w:r>
            </w:del>
          </w:p>
        </w:tc>
      </w:tr>
      <w:tr w:rsidR="005456F0" w:rsidRPr="00982192" w:rsidDel="00821D71" w14:paraId="6AF28A0C" w14:textId="467299AA" w:rsidTr="00B722EB">
        <w:trPr>
          <w:trHeight w:val="418"/>
          <w:del w:id="2352" w:author="Author"/>
        </w:trPr>
        <w:tc>
          <w:tcPr>
            <w:tcW w:w="1075" w:type="dxa"/>
          </w:tcPr>
          <w:p w14:paraId="05719852" w14:textId="46105F3D" w:rsidR="005456F0" w:rsidRPr="00982192" w:rsidDel="00821D71" w:rsidRDefault="005456F0" w:rsidP="00CE01DA">
            <w:pPr>
              <w:spacing w:before="170" w:after="170"/>
              <w:rPr>
                <w:del w:id="2353" w:author="Author"/>
                <w:rFonts w:asciiTheme="minorBidi" w:hAnsiTheme="minorBidi" w:cstheme="minorBidi"/>
                <w:noProof/>
                <w:szCs w:val="17"/>
                <w:lang w:val="fr-FR"/>
              </w:rPr>
            </w:pPr>
            <w:del w:id="235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71ED46A5" w14:textId="38AF1C20" w:rsidR="005456F0" w:rsidRPr="00E11534" w:rsidDel="00821D71" w:rsidRDefault="00E11534" w:rsidP="00CE01DA">
            <w:pPr>
              <w:spacing w:before="170" w:after="170"/>
              <w:rPr>
                <w:del w:id="2355" w:author="Author"/>
                <w:rFonts w:ascii="Arial" w:eastAsia="Times New Roman" w:hAnsi="Arial" w:cs="Arial"/>
                <w:noProof/>
                <w:szCs w:val="17"/>
                <w:lang w:val="fr-FR"/>
              </w:rPr>
            </w:pPr>
            <w:del w:id="2356" w:author="Author">
              <w:r w:rsidRPr="00E11534" w:rsidDel="00821D71">
                <w:rPr>
                  <w:rFonts w:ascii="Arial" w:eastAsia="Times New Roman" w:hAnsi="Arial" w:cs="Arial"/>
                  <w:noProof/>
                  <w:szCs w:val="17"/>
                  <w:lang w:val="fr-FR"/>
                </w:rPr>
                <w:delText>Le paramètre de requête count DEVRAIT être utilisé pour renvoyer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une collection.</w:delText>
              </w:r>
            </w:del>
          </w:p>
        </w:tc>
        <w:tc>
          <w:tcPr>
            <w:tcW w:w="2515" w:type="dxa"/>
          </w:tcPr>
          <w:p w14:paraId="36BC255F" w14:textId="3BA1BA3D" w:rsidR="005456F0" w:rsidRPr="00982192" w:rsidDel="00821D71" w:rsidRDefault="005456F0" w:rsidP="00CE01DA">
            <w:pPr>
              <w:spacing w:before="170" w:after="170"/>
              <w:rPr>
                <w:del w:id="2357" w:author="Author"/>
                <w:rFonts w:asciiTheme="minorBidi" w:hAnsiTheme="minorBidi" w:cstheme="minorBidi"/>
                <w:noProof/>
                <w:szCs w:val="17"/>
                <w:lang w:val="fr-FR"/>
              </w:rPr>
            </w:pPr>
            <w:del w:id="2358" w:author="Author">
              <w:r w:rsidRPr="00982192" w:rsidDel="00821D71">
                <w:rPr>
                  <w:rFonts w:asciiTheme="minorBidi" w:hAnsiTheme="minorBidi" w:cstheme="minorBidi"/>
                  <w:noProof/>
                  <w:szCs w:val="17"/>
                  <w:lang w:val="fr-FR"/>
                </w:rPr>
                <w:delText>AAJ, AAX</w:delText>
              </w:r>
            </w:del>
          </w:p>
        </w:tc>
      </w:tr>
      <w:tr w:rsidR="00E11534" w:rsidRPr="00982192" w:rsidDel="00821D71" w14:paraId="5838021C" w14:textId="1B02B08D" w:rsidTr="00B722EB">
        <w:trPr>
          <w:del w:id="2359" w:author="Author"/>
        </w:trPr>
        <w:tc>
          <w:tcPr>
            <w:tcW w:w="1075" w:type="dxa"/>
          </w:tcPr>
          <w:p w14:paraId="75A6D4B5" w14:textId="7777EC2B" w:rsidR="00E11534" w:rsidRPr="00982192" w:rsidDel="00821D71" w:rsidRDefault="00E11534" w:rsidP="00CE01DA">
            <w:pPr>
              <w:spacing w:before="170" w:after="170"/>
              <w:rPr>
                <w:del w:id="2360" w:author="Author"/>
                <w:rFonts w:asciiTheme="minorBidi" w:hAnsiTheme="minorBidi" w:cstheme="minorBidi"/>
                <w:noProof/>
                <w:szCs w:val="17"/>
                <w:lang w:val="fr-FR"/>
              </w:rPr>
            </w:pPr>
            <w:del w:id="236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1C3B28C1" w14:textId="2D681043" w:rsidR="00E11534" w:rsidRPr="00982192" w:rsidDel="00821D71" w:rsidRDefault="00E11534" w:rsidP="00CE01DA">
            <w:pPr>
              <w:spacing w:before="170" w:after="170"/>
              <w:rPr>
                <w:del w:id="2362" w:author="Author"/>
                <w:rFonts w:asciiTheme="minorBidi" w:eastAsia="Times New Roman" w:hAnsiTheme="minorBidi" w:cstheme="minorBidi"/>
                <w:noProof/>
                <w:szCs w:val="17"/>
                <w:lang w:val="fr-FR"/>
              </w:rPr>
            </w:pPr>
            <w:del w:id="2363" w:author="Author">
              <w:r w:rsidRPr="006F558E" w:rsidDel="00821D71">
                <w:rPr>
                  <w:rFonts w:ascii="Arial" w:eastAsia="Times New Roman" w:hAnsi="Arial" w:cs="Arial"/>
                  <w:noProof/>
                  <w:szCs w:val="17"/>
                  <w:lang w:val="fr-FR"/>
                </w:rPr>
                <w:delText>Une API Web PEUT prendre en charge le renvoi du nombre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une collection en l</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insérant dans la partie de la réponse qui contient la collection elle</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mê</w:delText>
              </w:r>
              <w:r w:rsidR="00334310" w:rsidRPr="006F558E" w:rsidDel="00821D71">
                <w:rPr>
                  <w:rFonts w:ascii="Arial" w:eastAsia="Times New Roman" w:hAnsi="Arial" w:cs="Arial"/>
                  <w:noProof/>
                  <w:szCs w:val="17"/>
                  <w:lang w:val="fr-FR"/>
                </w:rPr>
                <w:delText>me</w:delText>
              </w:r>
              <w:r w:rsidR="00334310" w:rsidDel="00821D71">
                <w:rPr>
                  <w:rFonts w:ascii="Arial" w:eastAsia="Times New Roman" w:hAnsi="Arial" w:cs="Arial"/>
                  <w:noProof/>
                  <w:szCs w:val="17"/>
                  <w:lang w:val="fr-FR"/>
                </w:rPr>
                <w:delText xml:space="preserve">.  </w:delText>
              </w:r>
              <w:r w:rsidR="00334310" w:rsidRPr="006F558E" w:rsidDel="00821D71">
                <w:rPr>
                  <w:rFonts w:ascii="Arial" w:eastAsia="Times New Roman" w:hAnsi="Arial" w:cs="Arial"/>
                  <w:noProof/>
                  <w:szCs w:val="17"/>
                  <w:lang w:val="fr-FR"/>
                </w:rPr>
                <w:delText>Un</w:delText>
              </w:r>
              <w:r w:rsidRPr="006F558E" w:rsidDel="00821D71">
                <w:rPr>
                  <w:rFonts w:ascii="Arial" w:eastAsia="Times New Roman" w:hAnsi="Arial" w:cs="Arial"/>
                  <w:noProof/>
                  <w:szCs w:val="17"/>
                  <w:lang w:val="fr-FR"/>
                </w:rPr>
                <w:delText xml:space="preserve"> paramètre de requête DOIT être utilisé. </w:delText>
              </w:r>
              <w:r w:rsidR="002D56D3" w:rsidDel="00821D71">
                <w:rPr>
                  <w:rFonts w:ascii="Arial" w:eastAsia="Times New Roman" w:hAnsi="Arial" w:cs="Arial"/>
                  <w:noProof/>
                  <w:szCs w:val="17"/>
                  <w:lang w:val="fr-FR"/>
                </w:rPr>
                <w:delText xml:space="preserve"> </w:delText>
              </w:r>
            </w:del>
          </w:p>
        </w:tc>
        <w:tc>
          <w:tcPr>
            <w:tcW w:w="2515" w:type="dxa"/>
          </w:tcPr>
          <w:p w14:paraId="2497377A" w14:textId="415CAA6B" w:rsidR="00E11534" w:rsidRPr="00982192" w:rsidDel="00821D71" w:rsidRDefault="00E11534" w:rsidP="00CE01DA">
            <w:pPr>
              <w:spacing w:before="170" w:after="170"/>
              <w:rPr>
                <w:del w:id="2364" w:author="Author"/>
                <w:rFonts w:asciiTheme="minorBidi" w:hAnsiTheme="minorBidi" w:cstheme="minorBidi"/>
                <w:noProof/>
                <w:szCs w:val="17"/>
                <w:lang w:val="fr-FR"/>
              </w:rPr>
            </w:pPr>
            <w:del w:id="2365" w:author="Author">
              <w:r w:rsidRPr="00982192" w:rsidDel="00821D71">
                <w:rPr>
                  <w:rFonts w:asciiTheme="minorBidi" w:hAnsiTheme="minorBidi" w:cstheme="minorBidi"/>
                  <w:noProof/>
                  <w:szCs w:val="17"/>
                  <w:lang w:val="fr-FR"/>
                </w:rPr>
                <w:delText>AAJ, AAX, AX, AJ</w:delText>
              </w:r>
            </w:del>
          </w:p>
        </w:tc>
      </w:tr>
      <w:tr w:rsidR="005456F0" w:rsidRPr="00982192" w:rsidDel="00821D71" w14:paraId="72AFE7F6" w14:textId="6BE6B754" w:rsidTr="00B722EB">
        <w:trPr>
          <w:del w:id="2366" w:author="Author"/>
        </w:trPr>
        <w:tc>
          <w:tcPr>
            <w:tcW w:w="1075" w:type="dxa"/>
          </w:tcPr>
          <w:p w14:paraId="77B5CE40" w14:textId="62D26A34" w:rsidR="005456F0" w:rsidRPr="00982192" w:rsidDel="00821D71" w:rsidRDefault="005456F0" w:rsidP="00CE01DA">
            <w:pPr>
              <w:spacing w:before="170" w:after="170"/>
              <w:rPr>
                <w:del w:id="2367" w:author="Author"/>
                <w:rFonts w:asciiTheme="minorBidi" w:hAnsiTheme="minorBidi" w:cstheme="minorBidi"/>
                <w:noProof/>
                <w:szCs w:val="17"/>
                <w:lang w:val="fr-FR"/>
              </w:rPr>
            </w:pPr>
            <w:del w:id="23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14B6648A" w14:textId="6E9B9DC2" w:rsidR="005456F0" w:rsidRPr="00E11534" w:rsidDel="00821D71" w:rsidRDefault="00E11534" w:rsidP="00CE01DA">
            <w:pPr>
              <w:spacing w:before="170" w:after="170"/>
              <w:rPr>
                <w:del w:id="2369" w:author="Author"/>
                <w:rFonts w:ascii="Arial" w:eastAsia="Times New Roman" w:hAnsi="Arial" w:cs="Arial"/>
                <w:noProof/>
                <w:szCs w:val="17"/>
                <w:lang w:val="fr-FR"/>
              </w:rPr>
            </w:pPr>
            <w:del w:id="2370" w:author="Author">
              <w:r w:rsidRPr="00E11534" w:rsidDel="00821D71">
                <w:rPr>
                  <w:rFonts w:ascii="Arial" w:eastAsia="Times New Roman" w:hAnsi="Arial" w:cs="Arial"/>
                  <w:noProof/>
                  <w:szCs w:val="17"/>
                  <w:lang w:val="fr-FR"/>
                </w:rPr>
                <w:delText xml:space="preserve">Le paramètre de requête </w:delText>
              </w:r>
              <w:r w:rsidRPr="00D80AC3" w:rsidDel="00821D71">
                <w:rPr>
                  <w:rFonts w:ascii="Courier New" w:eastAsia="Times New Roman" w:hAnsi="Courier New" w:cs="Courier New"/>
                  <w:noProof/>
                  <w:szCs w:val="17"/>
                  <w:lang w:val="fr-FR"/>
                </w:rPr>
                <w:delText>count=true</w:delText>
              </w:r>
              <w:r w:rsidRPr="00E11534" w:rsidDel="00821D71">
                <w:rPr>
                  <w:rFonts w:ascii="Arial" w:eastAsia="Times New Roman" w:hAnsi="Arial" w:cs="Arial"/>
                  <w:noProof/>
                  <w:szCs w:val="17"/>
                  <w:lang w:val="fr-FR"/>
                </w:rPr>
                <w:delText xml:space="preserve"> DEVRAIT être utili</w:delText>
              </w:r>
              <w:r w:rsidR="00334310" w:rsidRPr="00E11534"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S</w:delText>
              </w:r>
              <w:r w:rsidR="00334310" w:rsidDel="00821D71">
                <w:rPr>
                  <w:rFonts w:ascii="Arial" w:eastAsia="Times New Roman" w:hAnsi="Arial" w:cs="Arial"/>
                  <w:noProof/>
                  <w:szCs w:val="17"/>
                  <w:lang w:val="fr-FR"/>
                </w:rPr>
                <w:delText>’</w:delText>
              </w:r>
              <w:r w:rsidR="00334310" w:rsidRPr="00E11534" w:rsidDel="00821D71">
                <w:rPr>
                  <w:rFonts w:ascii="Arial" w:eastAsia="Times New Roman" w:hAnsi="Arial" w:cs="Arial"/>
                  <w:noProof/>
                  <w:szCs w:val="17"/>
                  <w:lang w:val="fr-FR"/>
                </w:rPr>
                <w:delText>i</w:delText>
              </w:r>
              <w:r w:rsidRPr="00E11534" w:rsidDel="00821D71">
                <w:rPr>
                  <w:rFonts w:ascii="Arial" w:eastAsia="Times New Roman" w:hAnsi="Arial" w:cs="Arial"/>
                  <w:noProof/>
                  <w:szCs w:val="17"/>
                  <w:lang w:val="fr-FR"/>
                </w:rPr>
                <w:delText>l n</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est pas spécifié, count devrait être défini par défaut comme false.</w:delText>
              </w:r>
            </w:del>
          </w:p>
        </w:tc>
        <w:tc>
          <w:tcPr>
            <w:tcW w:w="2515" w:type="dxa"/>
          </w:tcPr>
          <w:p w14:paraId="343BBC34" w14:textId="1297FD8D" w:rsidR="005456F0" w:rsidRPr="00982192" w:rsidDel="00821D71" w:rsidRDefault="005456F0" w:rsidP="00CE01DA">
            <w:pPr>
              <w:spacing w:before="170" w:after="170"/>
              <w:rPr>
                <w:del w:id="2371" w:author="Author"/>
                <w:rFonts w:asciiTheme="minorBidi" w:hAnsiTheme="minorBidi" w:cstheme="minorBidi"/>
                <w:noProof/>
                <w:szCs w:val="17"/>
                <w:lang w:val="fr-FR"/>
              </w:rPr>
            </w:pPr>
            <w:del w:id="2372" w:author="Author">
              <w:r w:rsidRPr="00982192" w:rsidDel="00821D71">
                <w:rPr>
                  <w:rFonts w:asciiTheme="minorBidi" w:hAnsiTheme="minorBidi" w:cstheme="minorBidi"/>
                  <w:noProof/>
                  <w:szCs w:val="17"/>
                  <w:lang w:val="fr-FR"/>
                </w:rPr>
                <w:delText>AAJ, AAX</w:delText>
              </w:r>
            </w:del>
          </w:p>
        </w:tc>
      </w:tr>
      <w:tr w:rsidR="005456F0" w:rsidRPr="00982192" w:rsidDel="00821D71" w14:paraId="6F771015" w14:textId="740B21AF" w:rsidTr="00B722EB">
        <w:trPr>
          <w:del w:id="2373" w:author="Author"/>
        </w:trPr>
        <w:tc>
          <w:tcPr>
            <w:tcW w:w="1075" w:type="dxa"/>
          </w:tcPr>
          <w:p w14:paraId="6162B6BC" w14:textId="0A3908F8" w:rsidR="005456F0" w:rsidRPr="00982192" w:rsidDel="00821D71" w:rsidRDefault="005456F0" w:rsidP="00CE01DA">
            <w:pPr>
              <w:spacing w:before="170" w:after="170"/>
              <w:rPr>
                <w:del w:id="2374" w:author="Author"/>
                <w:rFonts w:asciiTheme="minorBidi" w:hAnsiTheme="minorBidi" w:cstheme="minorBidi"/>
                <w:noProof/>
                <w:szCs w:val="17"/>
                <w:lang w:val="fr-FR"/>
              </w:rPr>
            </w:pPr>
            <w:del w:id="2375"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8</w:delText>
              </w:r>
              <w:r w:rsidR="0056624B" w:rsidDel="00821D71">
                <w:rPr>
                  <w:rFonts w:asciiTheme="minorBidi" w:hAnsiTheme="minorBidi" w:cstheme="minorBidi"/>
                  <w:noProof/>
                  <w:szCs w:val="17"/>
                  <w:lang w:val="fr-FR"/>
                </w:rPr>
                <w:delText>4</w:delText>
              </w:r>
              <w:r w:rsidRPr="00982192" w:rsidDel="00821D71">
                <w:rPr>
                  <w:rFonts w:asciiTheme="minorBidi" w:hAnsiTheme="minorBidi" w:cstheme="minorBidi"/>
                  <w:noProof/>
                  <w:szCs w:val="17"/>
                  <w:lang w:val="fr-FR"/>
                </w:rPr>
                <w:delText>]</w:delText>
              </w:r>
            </w:del>
          </w:p>
        </w:tc>
        <w:tc>
          <w:tcPr>
            <w:tcW w:w="5670" w:type="dxa"/>
          </w:tcPr>
          <w:p w14:paraId="23093991" w14:textId="5ECA6723" w:rsidR="005456F0" w:rsidRPr="00E11534" w:rsidDel="00821D71" w:rsidRDefault="00E11534" w:rsidP="00CE01DA">
            <w:pPr>
              <w:pStyle w:val="NormalWeb"/>
              <w:spacing w:before="170" w:beforeAutospacing="0" w:after="170" w:afterAutospacing="0"/>
              <w:rPr>
                <w:del w:id="2376" w:author="Author"/>
                <w:rFonts w:ascii="Arial" w:hAnsi="Arial" w:cs="Arial"/>
                <w:noProof/>
                <w:szCs w:val="17"/>
                <w:lang w:val="fr-FR"/>
              </w:rPr>
            </w:pPr>
            <w:del w:id="2377" w:author="Author">
              <w:r w:rsidRPr="00E11534" w:rsidDel="00821D71">
                <w:rPr>
                  <w:rFonts w:ascii="Arial" w:hAnsi="Arial" w:cs="Arial"/>
                  <w:noProof/>
                  <w:szCs w:val="17"/>
                  <w:lang w:val="fr-FR"/>
                </w:rPr>
                <w:delText xml:space="preserve">Si une API </w:delText>
              </w:r>
              <w:r w:rsidRPr="00E11534" w:rsidDel="00821D71">
                <w:rPr>
                  <w:rFonts w:ascii="Arial" w:eastAsia="Times New Roman" w:hAnsi="Arial" w:cs="Arial"/>
                  <w:noProof/>
                  <w:szCs w:val="17"/>
                  <w:lang w:val="fr-FR"/>
                </w:rPr>
                <w:delText>Web</w:delText>
              </w:r>
              <w:r w:rsidRPr="00E11534" w:rsidDel="00821D71">
                <w:rPr>
                  <w:rFonts w:ascii="Arial" w:hAnsi="Arial" w:cs="Arial"/>
                  <w:noProof/>
                  <w:szCs w:val="17"/>
                  <w:lang w:val="fr-FR"/>
                </w:rPr>
                <w:delText xml:space="preserve"> prend en charge la pagination, elle DEVRAIT prendre en charge le renvoi du nombre de la collection (c</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est</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à</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dire le nombre total d</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objets de la collection) dans le texte de la réponse.</w:delText>
              </w:r>
            </w:del>
          </w:p>
        </w:tc>
        <w:tc>
          <w:tcPr>
            <w:tcW w:w="2515" w:type="dxa"/>
          </w:tcPr>
          <w:p w14:paraId="33F23F67" w14:textId="564018FA" w:rsidR="005456F0" w:rsidRPr="00982192" w:rsidDel="00821D71" w:rsidRDefault="005456F0" w:rsidP="00CE01DA">
            <w:pPr>
              <w:spacing w:before="170" w:after="170"/>
              <w:rPr>
                <w:del w:id="2378" w:author="Author"/>
                <w:rFonts w:asciiTheme="minorBidi" w:hAnsiTheme="minorBidi" w:cstheme="minorBidi"/>
                <w:noProof/>
                <w:szCs w:val="17"/>
                <w:lang w:val="fr-FR"/>
              </w:rPr>
            </w:pPr>
            <w:del w:id="2379" w:author="Author">
              <w:r w:rsidRPr="00982192" w:rsidDel="00821D71">
                <w:rPr>
                  <w:rFonts w:asciiTheme="minorBidi" w:hAnsiTheme="minorBidi" w:cstheme="minorBidi"/>
                  <w:noProof/>
                  <w:szCs w:val="17"/>
                  <w:lang w:val="fr-FR"/>
                </w:rPr>
                <w:delText>AAJ, AAX</w:delText>
              </w:r>
            </w:del>
          </w:p>
        </w:tc>
      </w:tr>
      <w:tr w:rsidR="005456F0" w:rsidRPr="00982192" w:rsidDel="00821D71" w14:paraId="0CFE7F9F" w14:textId="161C98E3" w:rsidTr="00B722EB">
        <w:trPr>
          <w:del w:id="2380" w:author="Author"/>
        </w:trPr>
        <w:tc>
          <w:tcPr>
            <w:tcW w:w="1075" w:type="dxa"/>
          </w:tcPr>
          <w:p w14:paraId="45B0E246" w14:textId="38CFE457" w:rsidR="005456F0" w:rsidRPr="00982192" w:rsidDel="00821D71" w:rsidRDefault="005456F0" w:rsidP="00CE01DA">
            <w:pPr>
              <w:spacing w:before="170" w:after="170"/>
              <w:rPr>
                <w:del w:id="2381" w:author="Author"/>
                <w:rFonts w:asciiTheme="minorBidi" w:hAnsiTheme="minorBidi" w:cstheme="minorBidi"/>
                <w:noProof/>
                <w:szCs w:val="17"/>
                <w:lang w:val="fr-FR"/>
              </w:rPr>
            </w:pPr>
            <w:del w:id="238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2DE57FF5" w14:textId="04B8C052" w:rsidR="005456F0" w:rsidRPr="00E11534" w:rsidDel="00821D71" w:rsidRDefault="00E11534" w:rsidP="00CE01DA">
            <w:pPr>
              <w:spacing w:before="170" w:after="170"/>
              <w:rPr>
                <w:del w:id="2383" w:author="Author"/>
                <w:rFonts w:ascii="Arial" w:eastAsia="Times New Roman" w:hAnsi="Arial" w:cs="Arial"/>
                <w:noProof/>
                <w:szCs w:val="17"/>
                <w:lang w:val="fr-FR"/>
              </w:rPr>
            </w:pPr>
            <w:del w:id="2384" w:author="Author">
              <w:r w:rsidRPr="00E11534" w:rsidDel="00821D71">
                <w:rPr>
                  <w:rFonts w:ascii="Arial" w:eastAsia="Times New Roman" w:hAnsi="Arial" w:cs="Arial"/>
                  <w:noProof/>
                  <w:szCs w:val="17"/>
                  <w:lang w:val="fr-FR"/>
                </w:rPr>
                <w:delText>Lorsqu</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une API Web prend en charge des expressions de recherche avancée, un langage de requête, tel que</w:delText>
              </w:r>
              <w:r w:rsidR="00992C0C" w:rsidRPr="00E11534"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E11534" w:rsidDel="00821D71">
                <w:rPr>
                  <w:rFonts w:ascii="Arial" w:eastAsia="Times New Roman" w:hAnsi="Arial" w:cs="Arial"/>
                  <w:noProof/>
                  <w:szCs w:val="17"/>
                  <w:lang w:val="fr-FR"/>
                </w:rPr>
                <w:delText>CQL</w:delText>
              </w:r>
              <w:r w:rsidRPr="00E11534" w:rsidDel="00821D71">
                <w:rPr>
                  <w:rFonts w:ascii="Arial" w:eastAsia="Times New Roman" w:hAnsi="Arial" w:cs="Arial"/>
                  <w:noProof/>
                  <w:szCs w:val="17"/>
                  <w:lang w:val="fr-FR"/>
                </w:rPr>
                <w:delText>, DEVRAIT être spécifié</w:delText>
              </w:r>
              <w:r w:rsidR="005456F0" w:rsidRPr="00E11534"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del>
          </w:p>
        </w:tc>
        <w:tc>
          <w:tcPr>
            <w:tcW w:w="2515" w:type="dxa"/>
          </w:tcPr>
          <w:p w14:paraId="586A9C64" w14:textId="0608AE8A" w:rsidR="005456F0" w:rsidRPr="00982192" w:rsidDel="00821D71" w:rsidRDefault="005456F0" w:rsidP="00CE01DA">
            <w:pPr>
              <w:spacing w:before="170" w:after="170"/>
              <w:rPr>
                <w:del w:id="2385" w:author="Author"/>
                <w:rFonts w:asciiTheme="minorBidi" w:hAnsiTheme="minorBidi" w:cstheme="minorBidi"/>
                <w:noProof/>
                <w:szCs w:val="17"/>
                <w:lang w:val="fr-FR"/>
              </w:rPr>
            </w:pPr>
            <w:del w:id="2386" w:author="Author">
              <w:r w:rsidRPr="00982192" w:rsidDel="00821D71">
                <w:rPr>
                  <w:rFonts w:asciiTheme="minorBidi" w:hAnsiTheme="minorBidi" w:cstheme="minorBidi"/>
                  <w:noProof/>
                  <w:szCs w:val="17"/>
                  <w:lang w:val="fr-FR"/>
                </w:rPr>
                <w:delText>AAJ, AAX</w:delText>
              </w:r>
            </w:del>
          </w:p>
        </w:tc>
      </w:tr>
      <w:tr w:rsidR="00F17A0F" w:rsidRPr="00982192" w:rsidDel="00821D71" w14:paraId="23FF4642" w14:textId="654EFEB8" w:rsidTr="00B722EB">
        <w:trPr>
          <w:del w:id="2387" w:author="Author"/>
        </w:trPr>
        <w:tc>
          <w:tcPr>
            <w:tcW w:w="1075" w:type="dxa"/>
          </w:tcPr>
          <w:p w14:paraId="1A72C1B1" w14:textId="5039591B" w:rsidR="00F17A0F" w:rsidRPr="00982192" w:rsidDel="00821D71" w:rsidRDefault="00F17A0F" w:rsidP="00CE01DA">
            <w:pPr>
              <w:spacing w:before="170" w:after="170"/>
              <w:rPr>
                <w:del w:id="2388" w:author="Author"/>
                <w:rFonts w:asciiTheme="minorBidi" w:hAnsiTheme="minorBidi" w:cstheme="minorBidi"/>
                <w:noProof/>
                <w:szCs w:val="17"/>
                <w:lang w:val="fr-FR"/>
              </w:rPr>
            </w:pPr>
            <w:del w:id="238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3F7D6F5A" w14:textId="2DEB65F3" w:rsidR="00F17A0F" w:rsidRPr="00982192" w:rsidDel="00821D71" w:rsidRDefault="00F17A0F" w:rsidP="00CE01DA">
            <w:pPr>
              <w:spacing w:before="170" w:after="170"/>
              <w:rPr>
                <w:del w:id="2390" w:author="Author"/>
                <w:rFonts w:asciiTheme="minorBidi" w:eastAsia="Times New Roman" w:hAnsiTheme="minorBidi" w:cstheme="minorBidi"/>
                <w:noProof/>
                <w:szCs w:val="17"/>
                <w:lang w:val="fr-FR"/>
              </w:rPr>
            </w:pPr>
            <w:del w:id="2391" w:author="Author">
              <w:r w:rsidRPr="00B26422" w:rsidDel="00821D71">
                <w:rPr>
                  <w:rFonts w:ascii="Arial" w:eastAsia="Times New Roman" w:hAnsi="Arial" w:cs="Arial"/>
                  <w:noProof/>
                  <w:szCs w:val="17"/>
                  <w:lang w:val="fr-FR"/>
                </w:rPr>
                <w:delText>Un contrat de service DOIT spécifier la grammaire prise en charge (comme les champs, les fonctions, les mots</w:delText>
              </w:r>
              <w:r w:rsidR="00BB0A23" w:rsidDel="00821D71">
                <w:rPr>
                  <w:rFonts w:ascii="Arial" w:eastAsia="Times New Roman" w:hAnsi="Arial" w:cs="Arial"/>
                  <w:noProof/>
                  <w:szCs w:val="17"/>
                  <w:lang w:val="fr-FR"/>
                </w:rPr>
                <w:delText>-</w:delText>
              </w:r>
              <w:r w:rsidRPr="00B26422" w:rsidDel="00821D71">
                <w:rPr>
                  <w:rFonts w:ascii="Arial" w:eastAsia="Times New Roman" w:hAnsi="Arial" w:cs="Arial"/>
                  <w:noProof/>
                  <w:szCs w:val="17"/>
                  <w:lang w:val="fr-FR"/>
                </w:rPr>
                <w:delText xml:space="preserve">clés et les opérateurs).  </w:delText>
              </w:r>
            </w:del>
          </w:p>
        </w:tc>
        <w:tc>
          <w:tcPr>
            <w:tcW w:w="2515" w:type="dxa"/>
          </w:tcPr>
          <w:p w14:paraId="4A25B78C" w14:textId="7D7DFC8F" w:rsidR="00F17A0F" w:rsidRPr="00982192" w:rsidDel="00821D71" w:rsidRDefault="00F17A0F" w:rsidP="00CE01DA">
            <w:pPr>
              <w:spacing w:before="170" w:after="170"/>
              <w:rPr>
                <w:del w:id="2392" w:author="Author"/>
                <w:rFonts w:asciiTheme="minorBidi" w:hAnsiTheme="minorBidi" w:cstheme="minorBidi"/>
                <w:noProof/>
                <w:szCs w:val="17"/>
                <w:lang w:val="fr-FR"/>
              </w:rPr>
            </w:pPr>
            <w:del w:id="2393" w:author="Author">
              <w:r w:rsidRPr="00982192" w:rsidDel="00821D71">
                <w:rPr>
                  <w:rFonts w:asciiTheme="minorBidi" w:hAnsiTheme="minorBidi" w:cstheme="minorBidi"/>
                  <w:noProof/>
                  <w:szCs w:val="17"/>
                  <w:lang w:val="fr-FR"/>
                </w:rPr>
                <w:delText>AAJ, AAX, AX, AJ</w:delText>
              </w:r>
            </w:del>
          </w:p>
        </w:tc>
      </w:tr>
      <w:tr w:rsidR="00F17A0F" w:rsidRPr="00982192" w:rsidDel="00821D71" w14:paraId="118B6458" w14:textId="7F9AA826" w:rsidTr="00B722EB">
        <w:trPr>
          <w:del w:id="2394" w:author="Author"/>
        </w:trPr>
        <w:tc>
          <w:tcPr>
            <w:tcW w:w="1075" w:type="dxa"/>
          </w:tcPr>
          <w:p w14:paraId="133727FF" w14:textId="19FDEF7B" w:rsidR="00F17A0F" w:rsidRPr="00982192" w:rsidDel="00821D71" w:rsidRDefault="00F17A0F" w:rsidP="00CE01DA">
            <w:pPr>
              <w:spacing w:before="170" w:after="170"/>
              <w:rPr>
                <w:del w:id="2395" w:author="Author"/>
                <w:rFonts w:asciiTheme="minorBidi" w:hAnsiTheme="minorBidi" w:cstheme="minorBidi"/>
                <w:noProof/>
                <w:szCs w:val="17"/>
                <w:lang w:val="fr-FR"/>
              </w:rPr>
            </w:pPr>
            <w:del w:id="239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46062931" w14:textId="2ABD1058" w:rsidR="00F17A0F" w:rsidRPr="00982192" w:rsidDel="00821D71" w:rsidRDefault="00F17A0F" w:rsidP="00CE01DA">
            <w:pPr>
              <w:spacing w:before="170" w:after="170"/>
              <w:rPr>
                <w:del w:id="2397" w:author="Author"/>
                <w:rFonts w:asciiTheme="minorBidi" w:eastAsia="Times New Roman" w:hAnsiTheme="minorBidi" w:cstheme="minorBidi"/>
                <w:noProof/>
                <w:szCs w:val="17"/>
                <w:lang w:val="fr-FR"/>
              </w:rPr>
            </w:pPr>
            <w:del w:id="2398" w:author="Author">
              <w:r w:rsidRPr="00B26422" w:rsidDel="00821D71">
                <w:rPr>
                  <w:rFonts w:ascii="Arial" w:eastAsia="Times New Roman" w:hAnsi="Arial" w:cs="Arial"/>
                  <w:noProof/>
                  <w:szCs w:val="17"/>
                  <w:lang w:val="fr-FR"/>
                </w:rPr>
                <w:delText>Le paramètre de requête “</w:delText>
              </w:r>
              <w:r w:rsidRPr="00A21BF0" w:rsidDel="00821D71">
                <w:rPr>
                  <w:rFonts w:ascii="Courier New" w:eastAsia="Times New Roman" w:hAnsi="Courier New" w:cs="Courier New"/>
                  <w:noProof/>
                  <w:szCs w:val="17"/>
                  <w:lang w:val="fr-FR"/>
                </w:rPr>
                <w:delText>q</w:delText>
              </w:r>
              <w:r w:rsidRPr="00B26422" w:rsidDel="00821D71">
                <w:rPr>
                  <w:rFonts w:ascii="Arial" w:eastAsia="Times New Roman" w:hAnsi="Arial" w:cs="Arial"/>
                  <w:noProof/>
                  <w:szCs w:val="17"/>
                  <w:lang w:val="fr-FR"/>
                </w:rPr>
                <w:delText>” DOIT être utilisé</w:delText>
              </w:r>
              <w:r w:rsidDel="00821D71">
                <w:rPr>
                  <w:rFonts w:ascii="Arial" w:eastAsia="Times New Roman" w:hAnsi="Arial" w:cs="Arial"/>
                  <w:noProof/>
                  <w:szCs w:val="17"/>
                  <w:lang w:val="fr-FR"/>
                </w:rPr>
                <w:delText>.</w:delText>
              </w:r>
            </w:del>
          </w:p>
        </w:tc>
        <w:tc>
          <w:tcPr>
            <w:tcW w:w="2515" w:type="dxa"/>
          </w:tcPr>
          <w:p w14:paraId="7567288B" w14:textId="5FD4BE70" w:rsidR="00F17A0F" w:rsidRPr="00982192" w:rsidDel="00821D71" w:rsidRDefault="00F17A0F" w:rsidP="00CE01DA">
            <w:pPr>
              <w:spacing w:before="170" w:after="170"/>
              <w:rPr>
                <w:del w:id="2399" w:author="Author"/>
                <w:rFonts w:asciiTheme="minorBidi" w:hAnsiTheme="minorBidi" w:cstheme="minorBidi"/>
                <w:noProof/>
                <w:szCs w:val="17"/>
                <w:lang w:val="fr-FR"/>
              </w:rPr>
            </w:pPr>
            <w:del w:id="2400" w:author="Author">
              <w:r w:rsidRPr="00982192" w:rsidDel="00821D71">
                <w:rPr>
                  <w:rFonts w:asciiTheme="minorBidi" w:hAnsiTheme="minorBidi" w:cstheme="minorBidi"/>
                  <w:noProof/>
                  <w:szCs w:val="17"/>
                  <w:lang w:val="fr-FR"/>
                </w:rPr>
                <w:delText>AAJ, AAX, AX, AJ</w:delText>
              </w:r>
            </w:del>
          </w:p>
        </w:tc>
      </w:tr>
      <w:tr w:rsidR="00F17A0F" w:rsidRPr="00982192" w:rsidDel="00821D71" w14:paraId="64A921AC" w14:textId="03E4387D" w:rsidTr="00B722EB">
        <w:trPr>
          <w:del w:id="2401" w:author="Author"/>
        </w:trPr>
        <w:tc>
          <w:tcPr>
            <w:tcW w:w="1075" w:type="dxa"/>
          </w:tcPr>
          <w:p w14:paraId="2B954396" w14:textId="7DC9FE1E" w:rsidR="00F17A0F" w:rsidRPr="00982192" w:rsidDel="00821D71" w:rsidRDefault="00F17A0F" w:rsidP="00CE01DA">
            <w:pPr>
              <w:spacing w:before="170" w:after="170"/>
              <w:rPr>
                <w:del w:id="2402" w:author="Author"/>
                <w:rFonts w:asciiTheme="minorBidi" w:hAnsiTheme="minorBidi" w:cstheme="minorBidi"/>
                <w:noProof/>
                <w:szCs w:val="17"/>
                <w:lang w:val="fr-FR"/>
              </w:rPr>
            </w:pPr>
            <w:del w:id="240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8</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184E8D23" w14:textId="472126B8" w:rsidR="00F17A0F" w:rsidRPr="00982192" w:rsidDel="00821D71" w:rsidRDefault="00F17A0F" w:rsidP="00CE01DA">
            <w:pPr>
              <w:spacing w:before="170" w:after="170"/>
              <w:rPr>
                <w:del w:id="2404" w:author="Author"/>
                <w:rFonts w:asciiTheme="minorBidi" w:eastAsia="Times New Roman" w:hAnsiTheme="minorBidi" w:cstheme="minorBidi"/>
                <w:noProof/>
                <w:szCs w:val="17"/>
                <w:lang w:val="fr-FR"/>
              </w:rPr>
            </w:pPr>
            <w:del w:id="2405" w:author="Author">
              <w:r w:rsidRPr="006538B7" w:rsidDel="00821D71">
                <w:rPr>
                  <w:rFonts w:ascii="Arial" w:eastAsia="Times New Roman" w:hAnsi="Arial" w:cs="Arial"/>
                  <w:noProof/>
                  <w:szCs w:val="17"/>
                  <w:lang w:val="fr-FR"/>
                </w:rPr>
                <w:delText>Au niveau du protocole, une API Web DOIT renvoyer un code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 approprié choisi dans la liste type des codes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w:delText>
              </w:r>
              <w:r w:rsidR="002D56D3" w:rsidDel="00821D71">
                <w:rPr>
                  <w:rFonts w:ascii="Arial" w:eastAsia="Times New Roman" w:hAnsi="Arial" w:cs="Arial"/>
                  <w:noProof/>
                  <w:szCs w:val="17"/>
                  <w:lang w:val="fr-FR"/>
                </w:rPr>
                <w:delText xml:space="preserve">  </w:delText>
              </w:r>
            </w:del>
          </w:p>
        </w:tc>
        <w:tc>
          <w:tcPr>
            <w:tcW w:w="2515" w:type="dxa"/>
          </w:tcPr>
          <w:p w14:paraId="188941AC" w14:textId="26436E1E" w:rsidR="00F17A0F" w:rsidRPr="00982192" w:rsidDel="00821D71" w:rsidRDefault="00F17A0F" w:rsidP="00CE01DA">
            <w:pPr>
              <w:spacing w:before="170" w:after="170"/>
              <w:rPr>
                <w:del w:id="2406" w:author="Author"/>
                <w:rFonts w:asciiTheme="minorBidi" w:hAnsiTheme="minorBidi" w:cstheme="minorBidi"/>
                <w:noProof/>
                <w:szCs w:val="17"/>
                <w:lang w:val="fr-FR"/>
              </w:rPr>
            </w:pPr>
            <w:del w:id="2407" w:author="Author">
              <w:r w:rsidRPr="00982192" w:rsidDel="00821D71">
                <w:rPr>
                  <w:rFonts w:asciiTheme="minorBidi" w:hAnsiTheme="minorBidi" w:cstheme="minorBidi"/>
                  <w:noProof/>
                  <w:szCs w:val="17"/>
                  <w:lang w:val="fr-FR"/>
                </w:rPr>
                <w:delText>AAJ, AAX, AX, AJ</w:delText>
              </w:r>
            </w:del>
          </w:p>
        </w:tc>
      </w:tr>
      <w:tr w:rsidR="00F17A0F" w:rsidRPr="00982192" w:rsidDel="00821D71" w14:paraId="7435554C" w14:textId="05E9C088" w:rsidTr="00B722EB">
        <w:trPr>
          <w:del w:id="2408" w:author="Author"/>
        </w:trPr>
        <w:tc>
          <w:tcPr>
            <w:tcW w:w="1075" w:type="dxa"/>
          </w:tcPr>
          <w:p w14:paraId="477DBA8C" w14:textId="347CC4B8" w:rsidR="00F17A0F" w:rsidRPr="00982192" w:rsidDel="00821D71" w:rsidRDefault="00F17A0F" w:rsidP="00CE01DA">
            <w:pPr>
              <w:spacing w:before="170" w:after="170"/>
              <w:rPr>
                <w:del w:id="2409" w:author="Author"/>
                <w:rFonts w:asciiTheme="minorBidi" w:hAnsiTheme="minorBidi" w:cstheme="minorBidi"/>
                <w:noProof/>
                <w:szCs w:val="17"/>
                <w:lang w:val="fr-FR"/>
              </w:rPr>
            </w:pPr>
            <w:del w:id="2410"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56624B"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3D6A5863" w14:textId="73F5727D" w:rsidR="00F17A0F" w:rsidRPr="00982192" w:rsidDel="00821D71" w:rsidRDefault="00F17A0F" w:rsidP="00CE01DA">
            <w:pPr>
              <w:spacing w:before="170" w:after="170"/>
              <w:rPr>
                <w:del w:id="2411" w:author="Author"/>
                <w:rFonts w:ascii="Arial" w:eastAsia="Times New Roman" w:hAnsi="Arial" w:cs="Arial"/>
                <w:noProof/>
                <w:szCs w:val="17"/>
                <w:lang w:val="fr-FR"/>
              </w:rPr>
            </w:pPr>
            <w:del w:id="2412" w:author="Author">
              <w:r w:rsidRPr="00EB6CDB" w:rsidDel="00821D71">
                <w:rPr>
                  <w:rFonts w:ascii="Arial" w:eastAsia="Times New Roman" w:hAnsi="Arial" w:cs="Arial"/>
                  <w:noProof/>
                  <w:szCs w:val="17"/>
                  <w:lang w:val="fr-FR"/>
                </w:rPr>
                <w:delText>Au niveau de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application, une API Web DOIT renvoyer une charge utile signalant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erreur de façon suffisamment détaill</w:delText>
              </w:r>
              <w:r w:rsidR="00334310" w:rsidRPr="00EB6CDB" w:rsidDel="00821D71">
                <w:rPr>
                  <w:rFonts w:ascii="Arial" w:eastAsia="Times New Roman" w:hAnsi="Arial" w:cs="Arial"/>
                  <w:noProof/>
                  <w:szCs w:val="17"/>
                  <w:lang w:val="fr-FR"/>
                </w:rPr>
                <w:delText>ée</w:delText>
              </w:r>
              <w:r w:rsidR="00334310" w:rsidDel="00821D71">
                <w:rPr>
                  <w:rFonts w:ascii="Arial" w:eastAsia="Times New Roman" w:hAnsi="Arial" w:cs="Arial"/>
                  <w:noProof/>
                  <w:szCs w:val="17"/>
                  <w:lang w:val="fr-FR"/>
                </w:rPr>
                <w:delText xml:space="preserve">.  </w:delText>
              </w:r>
              <w:r w:rsidR="00334310" w:rsidRPr="00EB6CDB" w:rsidDel="00821D71">
                <w:rPr>
                  <w:rFonts w:ascii="Arial" w:eastAsia="Times New Roman" w:hAnsi="Arial" w:cs="Arial"/>
                  <w:noProof/>
                  <w:szCs w:val="17"/>
                  <w:lang w:val="fr-FR"/>
                </w:rPr>
                <w:delText>Le</w:delText>
              </w:r>
              <w:r w:rsidRPr="00EB6CDB" w:rsidDel="00821D71">
                <w:rPr>
                  <w:rFonts w:ascii="Arial" w:eastAsia="Times New Roman" w:hAnsi="Arial" w:cs="Arial"/>
                  <w:noProof/>
                  <w:szCs w:val="17"/>
                  <w:lang w:val="fr-FR"/>
                </w:rPr>
                <w:delText xml:space="preserve">s attributs </w:delText>
              </w:r>
              <w:r w:rsidRPr="00D80AC3" w:rsidDel="00821D71">
                <w:rPr>
                  <w:rFonts w:ascii="Courier New" w:eastAsia="Times New Roman" w:hAnsi="Courier New" w:cs="Courier New"/>
                  <w:noProof/>
                  <w:szCs w:val="17"/>
                  <w:lang w:val="fr-FR"/>
                </w:rPr>
                <w:delText>code</w:delText>
              </w:r>
              <w:r w:rsidRPr="00EB6CDB" w:rsidDel="00821D71">
                <w:rPr>
                  <w:rFonts w:ascii="Arial" w:eastAsia="Times New Roman" w:hAnsi="Arial" w:cs="Arial"/>
                  <w:noProof/>
                  <w:szCs w:val="17"/>
                  <w:lang w:val="fr-FR"/>
                </w:rPr>
                <w:delText xml:space="preserve"> et </w:delText>
              </w:r>
              <w:r w:rsidRPr="00D80AC3" w:rsidDel="00821D71">
                <w:rPr>
                  <w:rFonts w:ascii="Courier New" w:eastAsia="Times New Roman" w:hAnsi="Courier New" w:cs="Courier New"/>
                  <w:noProof/>
                  <w:szCs w:val="17"/>
                  <w:lang w:val="fr-FR"/>
                </w:rPr>
                <w:delText>message</w:delText>
              </w:r>
              <w:r w:rsidRPr="00EB6CDB" w:rsidDel="00821D71">
                <w:rPr>
                  <w:rFonts w:ascii="Arial" w:eastAsia="Times New Roman" w:hAnsi="Arial" w:cs="Arial"/>
                  <w:noProof/>
                  <w:szCs w:val="17"/>
                  <w:lang w:val="fr-FR"/>
                </w:rPr>
                <w:delText xml:space="preserve"> sont obligatoires,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 xml:space="preserve">attribut </w:delText>
              </w:r>
              <w:r w:rsidRPr="00D80AC3" w:rsidDel="00821D71">
                <w:rPr>
                  <w:rFonts w:ascii="Courier New" w:eastAsia="Times New Roman" w:hAnsi="Courier New" w:cs="Courier New"/>
                  <w:noProof/>
                  <w:szCs w:val="17"/>
                  <w:lang w:val="fr-FR"/>
                </w:rPr>
                <w:delText>details</w:delText>
              </w:r>
              <w:r w:rsidRPr="00EB6CDB" w:rsidDel="00821D71">
                <w:rPr>
                  <w:rFonts w:ascii="Arial" w:eastAsia="Times New Roman" w:hAnsi="Arial" w:cs="Arial"/>
                  <w:noProof/>
                  <w:szCs w:val="17"/>
                  <w:lang w:val="fr-FR"/>
                </w:rPr>
                <w:delText xml:space="preserve"> est conditionnellement obligatoire et les attributs </w:delText>
              </w:r>
              <w:r w:rsidRPr="00D80AC3" w:rsidDel="00821D71">
                <w:rPr>
                  <w:rFonts w:ascii="Courier New" w:eastAsia="Times New Roman" w:hAnsi="Courier New" w:cs="Courier New"/>
                  <w:noProof/>
                  <w:szCs w:val="17"/>
                  <w:lang w:val="fr-FR"/>
                </w:rPr>
                <w:delText>target</w:delText>
              </w:r>
              <w:r w:rsidRPr="00EB6CDB" w:rsidDel="00821D71">
                <w:rPr>
                  <w:rFonts w:ascii="Arial" w:eastAsia="Times New Roman" w:hAnsi="Arial" w:cs="Arial"/>
                  <w:noProof/>
                  <w:szCs w:val="17"/>
                  <w:lang w:val="fr-FR"/>
                </w:rPr>
                <w:delText xml:space="preserve">, </w:delText>
              </w:r>
              <w:r w:rsidRPr="00D80AC3" w:rsidDel="00821D71">
                <w:rPr>
                  <w:rFonts w:ascii="Courier New" w:eastAsia="Times New Roman" w:hAnsi="Courier New" w:cs="Courier New"/>
                  <w:noProof/>
                  <w:szCs w:val="17"/>
                  <w:lang w:val="fr-FR"/>
                </w:rPr>
                <w:delText>status</w:delText>
              </w:r>
              <w:r w:rsidRPr="00EB6CDB" w:rsidDel="00821D71">
                <w:rPr>
                  <w:rFonts w:ascii="Arial" w:eastAsia="Times New Roman" w:hAnsi="Arial" w:cs="Arial"/>
                  <w:noProof/>
                  <w:szCs w:val="17"/>
                  <w:lang w:val="fr-FR"/>
                </w:rPr>
                <w:delText xml:space="preserve">, </w:delText>
              </w:r>
              <w:r w:rsidRPr="00D80AC3" w:rsidDel="00821D71">
                <w:rPr>
                  <w:rFonts w:ascii="Courier New" w:eastAsia="Times New Roman" w:hAnsi="Courier New" w:cs="Courier New"/>
                  <w:noProof/>
                  <w:szCs w:val="17"/>
                  <w:lang w:val="fr-FR"/>
                </w:rPr>
                <w:delText>moreInfo</w:delText>
              </w:r>
              <w:r w:rsidRPr="00EB6CDB" w:rsidDel="00821D71">
                <w:rPr>
                  <w:rFonts w:ascii="Arial" w:eastAsia="Times New Roman" w:hAnsi="Arial" w:cs="Arial"/>
                  <w:noProof/>
                  <w:szCs w:val="17"/>
                  <w:lang w:val="fr-FR"/>
                </w:rPr>
                <w:delText xml:space="preserve"> et </w:delText>
              </w:r>
              <w:r w:rsidRPr="00D80AC3" w:rsidDel="00821D71">
                <w:rPr>
                  <w:rFonts w:ascii="Courier New" w:eastAsia="Times New Roman" w:hAnsi="Courier New" w:cs="Courier New"/>
                  <w:noProof/>
                  <w:szCs w:val="17"/>
                  <w:lang w:val="fr-FR"/>
                </w:rPr>
                <w:delText>internalMessage</w:delText>
              </w:r>
              <w:r w:rsidRPr="00EB6CDB" w:rsidDel="00821D71">
                <w:rPr>
                  <w:rFonts w:ascii="Arial" w:eastAsia="Times New Roman" w:hAnsi="Arial" w:cs="Arial"/>
                  <w:noProof/>
                  <w:szCs w:val="17"/>
                  <w:lang w:val="fr-FR"/>
                </w:rPr>
                <w:delText xml:space="preserve"> sont facultatifs. </w:delText>
              </w:r>
              <w:r w:rsidR="002D56D3" w:rsidDel="00821D71">
                <w:rPr>
                  <w:rFonts w:ascii="Arial" w:eastAsia="Times New Roman" w:hAnsi="Arial" w:cs="Arial"/>
                  <w:noProof/>
                  <w:szCs w:val="17"/>
                  <w:lang w:val="fr-FR"/>
                </w:rPr>
                <w:delText xml:space="preserve"> </w:delText>
              </w:r>
            </w:del>
          </w:p>
        </w:tc>
        <w:tc>
          <w:tcPr>
            <w:tcW w:w="2515" w:type="dxa"/>
          </w:tcPr>
          <w:p w14:paraId="33CDAB67" w14:textId="77CCC68B" w:rsidR="00F17A0F" w:rsidRPr="00982192" w:rsidDel="00821D71" w:rsidRDefault="00F17A0F" w:rsidP="00CE01DA">
            <w:pPr>
              <w:spacing w:before="170" w:after="170"/>
              <w:rPr>
                <w:del w:id="2413" w:author="Author"/>
                <w:rFonts w:asciiTheme="minorBidi" w:hAnsiTheme="minorBidi" w:cstheme="minorBidi"/>
                <w:noProof/>
                <w:szCs w:val="17"/>
                <w:lang w:val="fr-FR"/>
              </w:rPr>
            </w:pPr>
            <w:del w:id="2414" w:author="Author">
              <w:r w:rsidRPr="00982192" w:rsidDel="00821D71">
                <w:rPr>
                  <w:rFonts w:asciiTheme="minorBidi" w:hAnsiTheme="minorBidi" w:cstheme="minorBidi"/>
                  <w:noProof/>
                  <w:szCs w:val="17"/>
                  <w:lang w:val="fr-FR"/>
                </w:rPr>
                <w:delText>AAJ, AAX, AX, AJ</w:delText>
              </w:r>
            </w:del>
          </w:p>
        </w:tc>
      </w:tr>
      <w:tr w:rsidR="00F17A0F" w:rsidRPr="00982192" w:rsidDel="00821D71" w14:paraId="37728C1E" w14:textId="79C77CDA" w:rsidTr="00B722EB">
        <w:trPr>
          <w:del w:id="2415" w:author="Author"/>
        </w:trPr>
        <w:tc>
          <w:tcPr>
            <w:tcW w:w="1075" w:type="dxa"/>
          </w:tcPr>
          <w:p w14:paraId="3D163E5E" w14:textId="00A3971B" w:rsidR="00F17A0F" w:rsidRPr="00982192" w:rsidDel="00821D71" w:rsidRDefault="00F17A0F" w:rsidP="00CE01DA">
            <w:pPr>
              <w:spacing w:before="170" w:after="170"/>
              <w:rPr>
                <w:del w:id="2416" w:author="Author"/>
                <w:rFonts w:asciiTheme="minorBidi" w:hAnsiTheme="minorBidi" w:cstheme="minorBidi"/>
                <w:noProof/>
                <w:szCs w:val="17"/>
                <w:lang w:val="fr-FR"/>
              </w:rPr>
            </w:pPr>
            <w:del w:id="241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56624B" w:rsidDel="00821D71">
                <w:rPr>
                  <w:rFonts w:asciiTheme="minorBidi" w:eastAsia="Times New Roman" w:hAnsiTheme="minorBidi" w:cstheme="minorBidi"/>
                  <w:noProof/>
                  <w:szCs w:val="17"/>
                  <w:lang w:val="fr-FR"/>
                </w:rPr>
                <w:delText>90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19637C6F" w14:textId="3D517A1E" w:rsidR="00F17A0F" w:rsidRPr="00982192" w:rsidDel="00821D71" w:rsidRDefault="00F17A0F" w:rsidP="00CE01DA">
            <w:pPr>
              <w:spacing w:before="170" w:after="170"/>
              <w:rPr>
                <w:del w:id="2418" w:author="Author"/>
                <w:rFonts w:asciiTheme="minorBidi" w:eastAsia="Times New Roman" w:hAnsiTheme="minorBidi" w:cstheme="minorBidi"/>
                <w:noProof/>
                <w:szCs w:val="17"/>
                <w:lang w:val="fr-FR"/>
              </w:rPr>
            </w:pPr>
            <w:del w:id="2419" w:author="Author">
              <w:r w:rsidRPr="00774557" w:rsidDel="00821D71">
                <w:rPr>
                  <w:rFonts w:ascii="Arial" w:eastAsia="Times New Roman" w:hAnsi="Arial" w:cs="Arial"/>
                  <w:noProof/>
                  <w:szCs w:val="17"/>
                  <w:lang w:val="fr-FR"/>
                </w:rPr>
                <w:delText>Les erreurs NE DOIVENT PAS exposer les données dont la sécurité est primordiale ou les données techniques internes, comme les piles d</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appels, dans les réponses</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erreurs.</w:delText>
              </w:r>
            </w:del>
          </w:p>
        </w:tc>
        <w:tc>
          <w:tcPr>
            <w:tcW w:w="2515" w:type="dxa"/>
          </w:tcPr>
          <w:p w14:paraId="18A97176" w14:textId="558566D9" w:rsidR="00F17A0F" w:rsidRPr="00982192" w:rsidDel="00821D71" w:rsidRDefault="00F17A0F" w:rsidP="00CE01DA">
            <w:pPr>
              <w:spacing w:before="170" w:after="170"/>
              <w:rPr>
                <w:del w:id="2420" w:author="Author"/>
                <w:rFonts w:asciiTheme="minorBidi" w:hAnsiTheme="minorBidi" w:cstheme="minorBidi"/>
                <w:noProof/>
                <w:szCs w:val="17"/>
                <w:lang w:val="fr-FR"/>
              </w:rPr>
            </w:pPr>
            <w:del w:id="2421" w:author="Author">
              <w:r w:rsidRPr="00982192" w:rsidDel="00821D71">
                <w:rPr>
                  <w:rFonts w:asciiTheme="minorBidi" w:hAnsiTheme="minorBidi" w:cstheme="minorBidi"/>
                  <w:noProof/>
                  <w:szCs w:val="17"/>
                  <w:lang w:val="fr-FR"/>
                </w:rPr>
                <w:delText>AAJ, AAX, AX, AJ</w:delText>
              </w:r>
            </w:del>
          </w:p>
        </w:tc>
      </w:tr>
      <w:tr w:rsidR="00C52FEA" w:rsidRPr="00982192" w:rsidDel="00821D71" w14:paraId="37D0AB3D" w14:textId="474540BD" w:rsidTr="00B722EB">
        <w:trPr>
          <w:del w:id="2422" w:author="Author"/>
        </w:trPr>
        <w:tc>
          <w:tcPr>
            <w:tcW w:w="1075" w:type="dxa"/>
          </w:tcPr>
          <w:p w14:paraId="407622FB" w14:textId="080A4517" w:rsidR="00C52FEA" w:rsidRPr="00982192" w:rsidDel="00821D71" w:rsidRDefault="00C52FEA" w:rsidP="00CE01DA">
            <w:pPr>
              <w:spacing w:before="170" w:after="170"/>
              <w:rPr>
                <w:del w:id="2423" w:author="Author"/>
                <w:rFonts w:asciiTheme="minorBidi" w:hAnsiTheme="minorBidi" w:cstheme="minorBidi"/>
                <w:noProof/>
                <w:szCs w:val="17"/>
                <w:lang w:val="fr-FR"/>
              </w:rPr>
            </w:pPr>
            <w:del w:id="242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0F28C6FC" w14:textId="2238D37C" w:rsidR="00C52FEA" w:rsidRPr="00982192" w:rsidDel="00821D71" w:rsidRDefault="00C52FEA" w:rsidP="00CE01DA">
            <w:pPr>
              <w:spacing w:before="170" w:after="170"/>
              <w:rPr>
                <w:del w:id="2425" w:author="Author"/>
                <w:rFonts w:asciiTheme="minorBidi" w:eastAsia="Times New Roman" w:hAnsiTheme="minorBidi" w:cstheme="minorBidi"/>
                <w:noProof/>
                <w:szCs w:val="17"/>
                <w:lang w:val="fr-FR"/>
              </w:rPr>
            </w:pPr>
            <w:del w:id="2426" w:author="Author">
              <w:r w:rsidRPr="00465BC3"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 xml:space="preserve">tête HTTP Header: </w:delText>
              </w:r>
              <w:r w:rsidRPr="00D80AC3" w:rsidDel="00821D71">
                <w:rPr>
                  <w:rFonts w:ascii="Courier New" w:eastAsia="Times New Roman" w:hAnsi="Courier New" w:cs="Courier New"/>
                  <w:noProof/>
                  <w:szCs w:val="17"/>
                  <w:lang w:val="fr-FR"/>
                </w:rPr>
                <w:delText>Reason</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Phrase</w:delText>
              </w:r>
              <w:r w:rsidRPr="00465BC3" w:rsidDel="00821D71">
                <w:rPr>
                  <w:rFonts w:ascii="Arial" w:eastAsia="Times New Roman" w:hAnsi="Arial" w:cs="Arial"/>
                  <w:noProof/>
                  <w:szCs w:val="17"/>
                  <w:lang w:val="fr-FR"/>
                </w:rPr>
                <w:delText xml:space="preserve"> (décrit dans</w:delText>
              </w:r>
              <w:r w:rsidR="00992C0C" w:rsidRPr="00465BC3"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65BC3" w:rsidDel="00821D71">
                <w:rPr>
                  <w:rFonts w:ascii="Arial" w:eastAsia="Times New Roman" w:hAnsi="Arial" w:cs="Arial"/>
                  <w:noProof/>
                  <w:szCs w:val="17"/>
                  <w:lang w:val="fr-FR"/>
                </w:rPr>
                <w:delText>RFC</w:delText>
              </w:r>
              <w:r w:rsidRPr="00465BC3" w:rsidDel="00821D71">
                <w:rPr>
                  <w:rFonts w:ascii="Arial" w:eastAsia="Times New Roman" w:hAnsi="Arial" w:cs="Arial"/>
                  <w:noProof/>
                  <w:szCs w:val="17"/>
                  <w:lang w:val="fr-FR"/>
                </w:rPr>
                <w:delText xml:space="preserve"> 2616) NE DOIT PAS être utilisé pour transmettre des réponses</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erreurs.</w:delText>
              </w:r>
            </w:del>
          </w:p>
        </w:tc>
        <w:tc>
          <w:tcPr>
            <w:tcW w:w="2515" w:type="dxa"/>
          </w:tcPr>
          <w:p w14:paraId="2A66762F" w14:textId="5AA6ACEF" w:rsidR="00C52FEA" w:rsidRPr="00982192" w:rsidDel="00821D71" w:rsidRDefault="00C52FEA" w:rsidP="00CE01DA">
            <w:pPr>
              <w:spacing w:before="170" w:after="170"/>
              <w:rPr>
                <w:del w:id="2427" w:author="Author"/>
                <w:rFonts w:asciiTheme="minorBidi" w:hAnsiTheme="minorBidi" w:cstheme="minorBidi"/>
                <w:noProof/>
                <w:szCs w:val="17"/>
                <w:lang w:val="fr-FR"/>
              </w:rPr>
            </w:pPr>
            <w:del w:id="2428" w:author="Author">
              <w:r w:rsidRPr="00982192" w:rsidDel="00821D71">
                <w:rPr>
                  <w:rFonts w:asciiTheme="minorBidi" w:hAnsiTheme="minorBidi" w:cstheme="minorBidi"/>
                  <w:noProof/>
                  <w:szCs w:val="17"/>
                  <w:lang w:val="fr-FR"/>
                </w:rPr>
                <w:delText>AAJ, AAX, AX, AJ</w:delText>
              </w:r>
            </w:del>
          </w:p>
        </w:tc>
      </w:tr>
      <w:tr w:rsidR="005456F0" w:rsidRPr="00982192" w:rsidDel="00821D71" w14:paraId="43E5BD22" w14:textId="3E702490" w:rsidTr="00B722EB">
        <w:trPr>
          <w:del w:id="2429" w:author="Author"/>
        </w:trPr>
        <w:tc>
          <w:tcPr>
            <w:tcW w:w="1075" w:type="dxa"/>
          </w:tcPr>
          <w:p w14:paraId="5B46058C" w14:textId="2F852499" w:rsidR="005456F0" w:rsidRPr="00982192" w:rsidDel="00821D71" w:rsidRDefault="005456F0" w:rsidP="00CE01DA">
            <w:pPr>
              <w:spacing w:before="170" w:after="170"/>
              <w:rPr>
                <w:del w:id="2430" w:author="Author"/>
                <w:rFonts w:asciiTheme="minorBidi" w:hAnsiTheme="minorBidi" w:cstheme="minorBidi"/>
                <w:noProof/>
                <w:szCs w:val="17"/>
                <w:lang w:val="fr-FR"/>
              </w:rPr>
            </w:pPr>
            <w:del w:id="243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2</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284FA327" w14:textId="63CEC9E1" w:rsidR="005456F0" w:rsidRPr="00C52FEA" w:rsidDel="00821D71" w:rsidRDefault="00C52FEA" w:rsidP="00CE01DA">
            <w:pPr>
              <w:spacing w:before="170" w:after="170"/>
              <w:rPr>
                <w:del w:id="2432" w:author="Author"/>
                <w:rFonts w:ascii="Arial" w:eastAsia="Times New Roman" w:hAnsi="Arial" w:cs="Arial"/>
                <w:noProof/>
                <w:szCs w:val="17"/>
                <w:lang w:val="fr-FR"/>
              </w:rPr>
            </w:pPr>
            <w:del w:id="2433" w:author="Author">
              <w:r w:rsidRPr="00C52FEA" w:rsidDel="00821D71">
                <w:rPr>
                  <w:rFonts w:ascii="Arial" w:hAnsi="Arial" w:cs="Arial"/>
                  <w:noProof/>
                  <w:color w:val="172B4D"/>
                  <w:szCs w:val="17"/>
                  <w:shd w:val="clear" w:color="auto" w:fill="FFFFFF"/>
                  <w:lang w:val="fr-FR"/>
                </w:rPr>
                <w:delText>Chaque erreur enregistrée DEVRAIT avoir son propre identifiant de corrélati</w:delText>
              </w:r>
              <w:r w:rsidR="00334310" w:rsidRPr="00C52FEA" w:rsidDel="00821D71">
                <w:rPr>
                  <w:rFonts w:ascii="Arial" w:hAnsi="Arial" w:cs="Arial"/>
                  <w:noProof/>
                  <w:color w:val="172B4D"/>
                  <w:szCs w:val="17"/>
                  <w:shd w:val="clear" w:color="auto" w:fill="FFFFFF"/>
                  <w:lang w:val="fr-FR"/>
                </w:rPr>
                <w:delText>on</w:delText>
              </w:r>
              <w:r w:rsidR="00334310" w:rsidDel="00821D71">
                <w:rPr>
                  <w:rFonts w:ascii="Arial" w:hAnsi="Arial" w:cs="Arial"/>
                  <w:noProof/>
                  <w:color w:val="172B4D"/>
                  <w:szCs w:val="17"/>
                  <w:shd w:val="clear" w:color="auto" w:fill="FFFFFF"/>
                  <w:lang w:val="fr-FR"/>
                </w:rPr>
                <w:delText xml:space="preserve">.  </w:delText>
              </w:r>
              <w:r w:rsidR="00334310" w:rsidRPr="00C52FEA" w:rsidDel="00821D71">
                <w:rPr>
                  <w:rFonts w:ascii="Arial" w:eastAsia="Times New Roman" w:hAnsi="Arial" w:cs="Arial"/>
                  <w:noProof/>
                  <w:szCs w:val="17"/>
                  <w:lang w:val="fr-FR"/>
                </w:rPr>
                <w:delText>Un</w:delText>
              </w:r>
              <w:r w:rsidRPr="00C52FEA" w:rsidDel="00821D71">
                <w:rPr>
                  <w:rFonts w:ascii="Arial" w:eastAsia="Times New Roman" w:hAnsi="Arial" w:cs="Arial"/>
                  <w:noProof/>
                  <w:szCs w:val="17"/>
                  <w:lang w:val="fr-FR"/>
                </w:rPr>
                <w:delText xml:space="preserve"> en</w:delText>
              </w:r>
              <w:r w:rsidR="00BB0A23" w:rsidDel="00821D71">
                <w:rPr>
                  <w:rFonts w:ascii="Arial" w:eastAsia="Times New Roman" w:hAnsi="Arial" w:cs="Arial"/>
                  <w:noProof/>
                  <w:szCs w:val="17"/>
                  <w:lang w:val="fr-FR"/>
                </w:rPr>
                <w:delText>-</w:delText>
              </w:r>
              <w:r w:rsidRPr="00C52FEA" w:rsidDel="00821D71">
                <w:rPr>
                  <w:rFonts w:ascii="Arial" w:eastAsia="Times New Roman" w:hAnsi="Arial" w:cs="Arial"/>
                  <w:noProof/>
                  <w:szCs w:val="17"/>
                  <w:lang w:val="fr-FR"/>
                </w:rPr>
                <w:delText>tête HTTP personnalisé DEVRAIT être utilisé et DEVRAIT être nommé identifiant de corrélation.</w:delText>
              </w:r>
            </w:del>
          </w:p>
        </w:tc>
        <w:tc>
          <w:tcPr>
            <w:tcW w:w="2515" w:type="dxa"/>
          </w:tcPr>
          <w:p w14:paraId="1232DA19" w14:textId="688481B0" w:rsidR="005456F0" w:rsidRPr="00982192" w:rsidDel="00821D71" w:rsidRDefault="005456F0" w:rsidP="00CE01DA">
            <w:pPr>
              <w:spacing w:before="170" w:after="170"/>
              <w:rPr>
                <w:del w:id="2434" w:author="Author"/>
                <w:rFonts w:asciiTheme="minorBidi" w:hAnsiTheme="minorBidi" w:cstheme="minorBidi"/>
                <w:noProof/>
                <w:szCs w:val="17"/>
                <w:lang w:val="fr-FR"/>
              </w:rPr>
            </w:pPr>
            <w:del w:id="2435" w:author="Author">
              <w:r w:rsidRPr="00982192" w:rsidDel="00821D71">
                <w:rPr>
                  <w:rFonts w:asciiTheme="minorBidi" w:hAnsiTheme="minorBidi" w:cstheme="minorBidi"/>
                  <w:noProof/>
                  <w:szCs w:val="17"/>
                  <w:lang w:val="fr-FR"/>
                </w:rPr>
                <w:delText>AAJ, AAX</w:delText>
              </w:r>
            </w:del>
          </w:p>
        </w:tc>
      </w:tr>
      <w:tr w:rsidR="000F3EC5" w:rsidRPr="00982192" w:rsidDel="00821D71" w14:paraId="605B1A91" w14:textId="00F50C49" w:rsidTr="00B722EB">
        <w:trPr>
          <w:del w:id="2436" w:author="Author"/>
        </w:trPr>
        <w:tc>
          <w:tcPr>
            <w:tcW w:w="1075" w:type="dxa"/>
          </w:tcPr>
          <w:p w14:paraId="5F95A933" w14:textId="3AE05E4D" w:rsidR="000F3EC5" w:rsidRPr="00982192" w:rsidDel="00821D71" w:rsidRDefault="000F3EC5" w:rsidP="00CE01DA">
            <w:pPr>
              <w:spacing w:before="170" w:after="170"/>
              <w:rPr>
                <w:del w:id="2437" w:author="Author"/>
                <w:rFonts w:asciiTheme="minorBidi" w:hAnsiTheme="minorBidi" w:cstheme="minorBidi"/>
                <w:noProof/>
                <w:szCs w:val="17"/>
                <w:lang w:val="fr-FR"/>
              </w:rPr>
            </w:pPr>
            <w:del w:id="243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570C72C2" w14:textId="5B2F7A06" w:rsidR="000F3EC5" w:rsidRPr="006852A6" w:rsidDel="00821D71" w:rsidRDefault="000F3EC5" w:rsidP="00CE01DA">
            <w:pPr>
              <w:spacing w:before="170" w:after="170"/>
              <w:rPr>
                <w:del w:id="2439" w:author="Author"/>
                <w:rFonts w:ascii="Arial" w:eastAsia="Times New Roman" w:hAnsi="Arial" w:cs="Arial"/>
                <w:noProof/>
                <w:szCs w:val="17"/>
                <w:lang w:val="fr-FR"/>
              </w:rPr>
            </w:pPr>
            <w:del w:id="2440" w:author="Author">
              <w:r w:rsidRPr="006852A6" w:rsidDel="00821D71">
                <w:rPr>
                  <w:rFonts w:ascii="Arial" w:eastAsia="Times New Roman" w:hAnsi="Arial" w:cs="Arial"/>
                  <w:noProof/>
                  <w:szCs w:val="17"/>
                  <w:lang w:val="fr-FR"/>
                </w:rPr>
                <w:delText>Un format de contrat de service DOIT comprendre les éléments ci</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après</w:delText>
              </w:r>
              <w:r w:rsidR="00BB0A23" w:rsidDel="00821D71">
                <w:rPr>
                  <w:rFonts w:ascii="Arial" w:eastAsia="Times New Roman" w:hAnsi="Arial" w:cs="Arial"/>
                  <w:noProof/>
                  <w:szCs w:val="17"/>
                  <w:lang w:val="fr-FR"/>
                </w:rPr>
                <w:delText> :</w:delText>
              </w:r>
            </w:del>
          </w:p>
          <w:p w14:paraId="139B6AED" w14:textId="0CCA2716" w:rsidR="000F3EC5" w:rsidRPr="006852A6" w:rsidDel="00821D71" w:rsidRDefault="000F3EC5" w:rsidP="00CE01DA">
            <w:pPr>
              <w:numPr>
                <w:ilvl w:val="2"/>
                <w:numId w:val="4"/>
              </w:numPr>
              <w:spacing w:before="170" w:after="170"/>
              <w:ind w:left="1226" w:hanging="567"/>
              <w:rPr>
                <w:del w:id="2441" w:author="Author"/>
                <w:rFonts w:ascii="Arial" w:eastAsia="Times New Roman" w:hAnsi="Arial" w:cs="Arial"/>
                <w:noProof/>
                <w:szCs w:val="17"/>
                <w:lang w:val="fr-FR"/>
              </w:rPr>
            </w:pPr>
            <w:del w:id="2442" w:author="Author">
              <w:r w:rsidRPr="006852A6" w:rsidDel="00821D71">
                <w:rPr>
                  <w:rFonts w:ascii="Arial" w:eastAsia="Times New Roman" w:hAnsi="Arial" w:cs="Arial"/>
                  <w:noProof/>
                  <w:szCs w:val="17"/>
                  <w:lang w:val="fr-FR"/>
                </w:rPr>
                <w:delText>Version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4C61AF88" w14:textId="6F3EAC41" w:rsidR="000F3EC5" w:rsidRPr="006852A6" w:rsidDel="00821D71" w:rsidRDefault="000F3EC5" w:rsidP="00CE01DA">
            <w:pPr>
              <w:numPr>
                <w:ilvl w:val="2"/>
                <w:numId w:val="4"/>
              </w:numPr>
              <w:spacing w:before="170" w:after="170"/>
              <w:ind w:left="1226" w:hanging="567"/>
              <w:rPr>
                <w:del w:id="2443" w:author="Author"/>
                <w:rFonts w:ascii="Arial" w:eastAsia="Times New Roman" w:hAnsi="Arial" w:cs="Arial"/>
                <w:noProof/>
                <w:szCs w:val="17"/>
                <w:lang w:val="fr-FR"/>
              </w:rPr>
            </w:pPr>
            <w:del w:id="2444" w:author="Author">
              <w:r w:rsidRPr="006852A6" w:rsidDel="00821D71">
                <w:rPr>
                  <w:rFonts w:ascii="Arial" w:eastAsia="Times New Roman" w:hAnsi="Arial" w:cs="Arial"/>
                  <w:noProof/>
                  <w:szCs w:val="17"/>
                  <w:lang w:val="fr-FR"/>
                </w:rPr>
                <w:delText>Informations sur la sémantique des éléments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5A97DF67" w14:textId="427766A4" w:rsidR="000F3EC5" w:rsidRPr="006852A6" w:rsidDel="00821D71" w:rsidRDefault="000F3EC5" w:rsidP="00CE01DA">
            <w:pPr>
              <w:numPr>
                <w:ilvl w:val="2"/>
                <w:numId w:val="4"/>
              </w:numPr>
              <w:spacing w:before="170" w:after="170"/>
              <w:ind w:left="1226" w:hanging="567"/>
              <w:rPr>
                <w:del w:id="2445" w:author="Author"/>
                <w:rFonts w:ascii="Arial" w:eastAsia="Times New Roman" w:hAnsi="Arial" w:cs="Arial"/>
                <w:noProof/>
                <w:szCs w:val="17"/>
                <w:lang w:val="fr-FR"/>
              </w:rPr>
            </w:pPr>
            <w:del w:id="2446" w:author="Author">
              <w:r w:rsidRPr="006852A6" w:rsidDel="00821D71">
                <w:rPr>
                  <w:rFonts w:ascii="Arial" w:eastAsia="Times New Roman" w:hAnsi="Arial" w:cs="Arial"/>
                  <w:noProof/>
                  <w:szCs w:val="17"/>
                  <w:lang w:val="fr-FR"/>
                </w:rPr>
                <w:delText>Ressources;</w:delText>
              </w:r>
            </w:del>
          </w:p>
          <w:p w14:paraId="0F625AF2" w14:textId="74A038AC" w:rsidR="000F3EC5" w:rsidRPr="006852A6" w:rsidDel="00821D71" w:rsidRDefault="000F3EC5" w:rsidP="00CE01DA">
            <w:pPr>
              <w:numPr>
                <w:ilvl w:val="2"/>
                <w:numId w:val="4"/>
              </w:numPr>
              <w:spacing w:before="170" w:after="170"/>
              <w:ind w:left="1226" w:hanging="567"/>
              <w:rPr>
                <w:del w:id="2447" w:author="Author"/>
                <w:rFonts w:ascii="Arial" w:eastAsia="Times New Roman" w:hAnsi="Arial" w:cs="Arial"/>
                <w:noProof/>
                <w:szCs w:val="17"/>
                <w:lang w:val="fr-FR"/>
              </w:rPr>
            </w:pPr>
            <w:del w:id="2448" w:author="Author">
              <w:r w:rsidRPr="006852A6" w:rsidDel="00821D71">
                <w:rPr>
                  <w:rFonts w:ascii="Arial" w:eastAsia="Times New Roman" w:hAnsi="Arial" w:cs="Arial"/>
                  <w:noProof/>
                  <w:szCs w:val="17"/>
                  <w:lang w:val="fr-FR"/>
                </w:rPr>
                <w:delText>Attributs des ressources;</w:delText>
              </w:r>
            </w:del>
          </w:p>
          <w:p w14:paraId="4B47B84D" w14:textId="5A3B74E9" w:rsidR="000F3EC5" w:rsidRPr="006852A6" w:rsidDel="00821D71" w:rsidRDefault="000F3EC5" w:rsidP="00CE01DA">
            <w:pPr>
              <w:numPr>
                <w:ilvl w:val="2"/>
                <w:numId w:val="4"/>
              </w:numPr>
              <w:spacing w:before="170" w:after="170"/>
              <w:ind w:left="1226" w:hanging="567"/>
              <w:rPr>
                <w:del w:id="2449" w:author="Author"/>
                <w:rFonts w:ascii="Arial" w:eastAsia="Times New Roman" w:hAnsi="Arial" w:cs="Arial"/>
                <w:noProof/>
                <w:szCs w:val="17"/>
                <w:lang w:val="fr-FR"/>
              </w:rPr>
            </w:pPr>
            <w:del w:id="2450" w:author="Author">
              <w:r w:rsidRPr="006852A6" w:rsidDel="00821D71">
                <w:rPr>
                  <w:rFonts w:ascii="Arial" w:eastAsia="Times New Roman" w:hAnsi="Arial" w:cs="Arial"/>
                  <w:noProof/>
                  <w:szCs w:val="17"/>
                  <w:lang w:val="fr-FR"/>
                </w:rPr>
                <w:delText>Paramètres de requête;</w:delText>
              </w:r>
            </w:del>
          </w:p>
          <w:p w14:paraId="19763944" w14:textId="5E75F11A" w:rsidR="000F3EC5" w:rsidRPr="006852A6" w:rsidDel="00821D71" w:rsidRDefault="000F3EC5" w:rsidP="00CE01DA">
            <w:pPr>
              <w:numPr>
                <w:ilvl w:val="2"/>
                <w:numId w:val="4"/>
              </w:numPr>
              <w:spacing w:before="170" w:after="170"/>
              <w:ind w:left="1226" w:hanging="567"/>
              <w:rPr>
                <w:del w:id="2451" w:author="Author"/>
                <w:rFonts w:ascii="Arial" w:eastAsia="Times New Roman" w:hAnsi="Arial" w:cs="Arial"/>
                <w:noProof/>
                <w:szCs w:val="17"/>
                <w:lang w:val="fr-FR"/>
              </w:rPr>
            </w:pPr>
            <w:del w:id="2452" w:author="Author">
              <w:r w:rsidRPr="006852A6" w:rsidDel="00821D71">
                <w:rPr>
                  <w:rFonts w:ascii="Arial" w:eastAsia="Times New Roman" w:hAnsi="Arial" w:cs="Arial"/>
                  <w:noProof/>
                  <w:szCs w:val="17"/>
                  <w:lang w:val="fr-FR"/>
                </w:rPr>
                <w:delText>Méthodes;</w:delText>
              </w:r>
            </w:del>
          </w:p>
          <w:p w14:paraId="677FB0A1" w14:textId="7B4A6474" w:rsidR="000F3EC5" w:rsidRPr="006852A6" w:rsidDel="00821D71" w:rsidRDefault="000F3EC5" w:rsidP="00CE01DA">
            <w:pPr>
              <w:numPr>
                <w:ilvl w:val="2"/>
                <w:numId w:val="4"/>
              </w:numPr>
              <w:spacing w:before="170" w:after="170"/>
              <w:ind w:left="1226" w:hanging="567"/>
              <w:rPr>
                <w:del w:id="2453" w:author="Author"/>
                <w:rFonts w:ascii="Arial" w:eastAsia="Times New Roman" w:hAnsi="Arial" w:cs="Arial"/>
                <w:noProof/>
                <w:szCs w:val="17"/>
                <w:lang w:val="fr-FR"/>
              </w:rPr>
            </w:pPr>
            <w:del w:id="2454" w:author="Author">
              <w:r w:rsidRPr="006852A6" w:rsidDel="00821D71">
                <w:rPr>
                  <w:rFonts w:ascii="Arial" w:eastAsia="Times New Roman" w:hAnsi="Arial" w:cs="Arial"/>
                  <w:noProof/>
                  <w:szCs w:val="17"/>
                  <w:lang w:val="fr-FR"/>
                </w:rPr>
                <w:delText>Types de médias;</w:delText>
              </w:r>
            </w:del>
          </w:p>
          <w:p w14:paraId="28A802E8" w14:textId="4AB2F952" w:rsidR="000F3EC5" w:rsidRPr="006852A6" w:rsidDel="00821D71" w:rsidRDefault="000F3EC5" w:rsidP="00CE01DA">
            <w:pPr>
              <w:numPr>
                <w:ilvl w:val="2"/>
                <w:numId w:val="4"/>
              </w:numPr>
              <w:spacing w:before="170" w:after="170"/>
              <w:ind w:left="1226" w:hanging="567"/>
              <w:rPr>
                <w:del w:id="2455" w:author="Author"/>
                <w:rFonts w:ascii="Arial" w:eastAsia="Times New Roman" w:hAnsi="Arial" w:cs="Arial"/>
                <w:noProof/>
                <w:szCs w:val="17"/>
                <w:lang w:val="fr-FR"/>
              </w:rPr>
            </w:pPr>
            <w:del w:id="2456" w:author="Author">
              <w:r w:rsidRPr="006852A6" w:rsidDel="00821D71">
                <w:rPr>
                  <w:rFonts w:ascii="Arial" w:eastAsia="Times New Roman" w:hAnsi="Arial" w:cs="Arial"/>
                  <w:noProof/>
                  <w:szCs w:val="17"/>
                  <w:lang w:val="fr-FR"/>
                </w:rPr>
                <w:delText>Grammaire de recherche (si une telle grammaire est prise en charge);</w:delText>
              </w:r>
            </w:del>
          </w:p>
          <w:p w14:paraId="50843FC5" w14:textId="72DECC91" w:rsidR="000F3EC5" w:rsidRPr="006852A6" w:rsidDel="00821D71" w:rsidRDefault="000F3EC5" w:rsidP="00CE01DA">
            <w:pPr>
              <w:numPr>
                <w:ilvl w:val="2"/>
                <w:numId w:val="4"/>
              </w:numPr>
              <w:spacing w:before="170" w:after="170"/>
              <w:ind w:left="1226" w:hanging="567"/>
              <w:rPr>
                <w:del w:id="2457" w:author="Author"/>
                <w:rFonts w:ascii="Arial" w:eastAsia="Times New Roman" w:hAnsi="Arial" w:cs="Arial"/>
                <w:noProof/>
                <w:szCs w:val="17"/>
                <w:lang w:val="fr-FR"/>
              </w:rPr>
            </w:pPr>
            <w:del w:id="2458" w:author="Author">
              <w:r w:rsidRPr="006852A6" w:rsidDel="00821D71">
                <w:rPr>
                  <w:rFonts w:ascii="Arial" w:eastAsia="Times New Roman" w:hAnsi="Arial" w:cs="Arial"/>
                  <w:noProof/>
                  <w:szCs w:val="17"/>
                  <w:lang w:val="fr-FR"/>
                </w:rPr>
                <w:delText>Codes d</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état HTTP;</w:delText>
              </w:r>
            </w:del>
          </w:p>
          <w:p w14:paraId="7C8F38F6" w14:textId="7F4B8EFB" w:rsidR="000F3EC5" w:rsidRPr="006852A6" w:rsidDel="00821D71" w:rsidRDefault="000F3EC5" w:rsidP="00CE01DA">
            <w:pPr>
              <w:numPr>
                <w:ilvl w:val="2"/>
                <w:numId w:val="4"/>
              </w:numPr>
              <w:spacing w:before="170" w:after="170"/>
              <w:ind w:left="1226" w:hanging="567"/>
              <w:rPr>
                <w:del w:id="2459" w:author="Author"/>
                <w:rFonts w:ascii="Arial" w:eastAsia="Times New Roman" w:hAnsi="Arial" w:cs="Arial"/>
                <w:noProof/>
                <w:szCs w:val="17"/>
                <w:lang w:val="fr-FR"/>
              </w:rPr>
            </w:pPr>
            <w:del w:id="2460" w:author="Author">
              <w:r w:rsidRPr="006852A6" w:rsidDel="00821D71">
                <w:rPr>
                  <w:rFonts w:ascii="Arial" w:eastAsia="Times New Roman" w:hAnsi="Arial" w:cs="Arial"/>
                  <w:noProof/>
                  <w:szCs w:val="17"/>
                  <w:lang w:val="fr-FR"/>
                </w:rPr>
                <w:delText>Méthodes HTTP;</w:delText>
              </w:r>
            </w:del>
          </w:p>
          <w:p w14:paraId="72D75D1C" w14:textId="7CA5CE19" w:rsidR="000F3EC5" w:rsidRPr="000F3EC5" w:rsidDel="00821D71" w:rsidRDefault="000F3EC5" w:rsidP="00CE01DA">
            <w:pPr>
              <w:numPr>
                <w:ilvl w:val="2"/>
                <w:numId w:val="4"/>
              </w:numPr>
              <w:spacing w:before="170" w:after="170"/>
              <w:ind w:left="1226" w:hanging="567"/>
              <w:rPr>
                <w:del w:id="2461" w:author="Author"/>
                <w:rFonts w:asciiTheme="minorBidi" w:eastAsia="Times New Roman" w:hAnsiTheme="minorBidi" w:cstheme="minorBidi"/>
                <w:noProof/>
                <w:szCs w:val="17"/>
                <w:lang w:val="fr-FR"/>
              </w:rPr>
            </w:pPr>
            <w:del w:id="2462" w:author="Author">
              <w:r w:rsidRPr="006852A6" w:rsidDel="00821D71">
                <w:rPr>
                  <w:rFonts w:ascii="Arial" w:eastAsia="Times New Roman" w:hAnsi="Arial" w:cs="Arial"/>
                  <w:noProof/>
                  <w:szCs w:val="17"/>
                  <w:lang w:val="fr-FR"/>
                </w:rPr>
                <w:delText xml:space="preserve">Restrictions et éléments distinctifs; </w:delText>
              </w:r>
              <w:r w:rsidR="002D56D3" w:rsidDel="00821D71">
                <w:rPr>
                  <w:rFonts w:ascii="Arial" w:eastAsia="Times New Roman" w:hAnsi="Arial" w:cs="Arial"/>
                  <w:noProof/>
                  <w:szCs w:val="17"/>
                  <w:lang w:val="fr-FR"/>
                </w:rPr>
                <w:delText xml:space="preserve"> </w:delText>
              </w:r>
              <w:r w:rsidRPr="006852A6" w:rsidDel="00821D71">
                <w:rPr>
                  <w:rFonts w:ascii="Arial" w:eastAsia="Times New Roman" w:hAnsi="Arial" w:cs="Arial"/>
                  <w:noProof/>
                  <w:szCs w:val="17"/>
                  <w:lang w:val="fr-FR"/>
                </w:rPr>
                <w:delText>et</w:delText>
              </w:r>
            </w:del>
          </w:p>
          <w:p w14:paraId="1506261D" w14:textId="64BACF7A" w:rsidR="000F3EC5" w:rsidRPr="00982192" w:rsidDel="00821D71" w:rsidRDefault="000F3EC5" w:rsidP="00CE01DA">
            <w:pPr>
              <w:numPr>
                <w:ilvl w:val="2"/>
                <w:numId w:val="4"/>
              </w:numPr>
              <w:spacing w:before="170" w:after="170"/>
              <w:ind w:left="1226" w:hanging="567"/>
              <w:rPr>
                <w:del w:id="2463" w:author="Author"/>
                <w:rFonts w:asciiTheme="minorBidi" w:eastAsia="Times New Roman" w:hAnsiTheme="minorBidi" w:cstheme="minorBidi"/>
                <w:noProof/>
                <w:szCs w:val="17"/>
                <w:lang w:val="fr-FR"/>
              </w:rPr>
            </w:pPr>
            <w:del w:id="2464" w:author="Author">
              <w:r w:rsidRPr="006852A6" w:rsidDel="00821D71">
                <w:rPr>
                  <w:rFonts w:ascii="Arial" w:eastAsia="Times New Roman" w:hAnsi="Arial" w:cs="Arial"/>
                  <w:noProof/>
                  <w:szCs w:val="17"/>
                  <w:lang w:val="fr-FR"/>
                </w:rPr>
                <w:delText>Sécurité (le cas échéant).</w:delText>
              </w:r>
            </w:del>
          </w:p>
        </w:tc>
        <w:tc>
          <w:tcPr>
            <w:tcW w:w="2515" w:type="dxa"/>
          </w:tcPr>
          <w:p w14:paraId="27F0EA59" w14:textId="080D4AA3" w:rsidR="000F3EC5" w:rsidRPr="00982192" w:rsidDel="00821D71" w:rsidRDefault="000F3EC5" w:rsidP="00CE01DA">
            <w:pPr>
              <w:spacing w:before="170" w:after="170"/>
              <w:rPr>
                <w:del w:id="2465" w:author="Author"/>
                <w:rFonts w:asciiTheme="minorBidi" w:hAnsiTheme="minorBidi" w:cstheme="minorBidi"/>
                <w:noProof/>
                <w:szCs w:val="17"/>
                <w:lang w:val="fr-FR"/>
              </w:rPr>
            </w:pPr>
            <w:del w:id="2466" w:author="Author">
              <w:r w:rsidRPr="00982192" w:rsidDel="00821D71">
                <w:rPr>
                  <w:rFonts w:asciiTheme="minorBidi" w:hAnsiTheme="minorBidi" w:cstheme="minorBidi"/>
                  <w:noProof/>
                  <w:szCs w:val="17"/>
                  <w:lang w:val="fr-FR"/>
                </w:rPr>
                <w:delText>AAJ, AAX, AX, AJ</w:delText>
              </w:r>
            </w:del>
          </w:p>
        </w:tc>
      </w:tr>
      <w:tr w:rsidR="005456F0" w:rsidRPr="00982192" w:rsidDel="00821D71" w14:paraId="4A18A7C7" w14:textId="18A23B9A" w:rsidTr="00B722EB">
        <w:trPr>
          <w:del w:id="2467" w:author="Author"/>
        </w:trPr>
        <w:tc>
          <w:tcPr>
            <w:tcW w:w="1075" w:type="dxa"/>
          </w:tcPr>
          <w:p w14:paraId="22171C65" w14:textId="4AE11E53" w:rsidR="005456F0" w:rsidRPr="00982192" w:rsidDel="00821D71" w:rsidRDefault="005456F0" w:rsidP="00CE01DA">
            <w:pPr>
              <w:spacing w:before="170" w:after="170"/>
              <w:rPr>
                <w:del w:id="2468" w:author="Author"/>
                <w:rFonts w:asciiTheme="minorBidi" w:hAnsiTheme="minorBidi" w:cstheme="minorBidi"/>
                <w:noProof/>
                <w:szCs w:val="17"/>
                <w:lang w:val="fr-FR"/>
              </w:rPr>
            </w:pPr>
            <w:del w:id="246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4F8EF776" w14:textId="3ED81409" w:rsidR="005456F0" w:rsidRPr="009A55AA" w:rsidDel="00821D71" w:rsidRDefault="009A55AA" w:rsidP="00CE01DA">
            <w:pPr>
              <w:spacing w:before="170" w:after="170" w:line="276" w:lineRule="auto"/>
              <w:rPr>
                <w:del w:id="2470" w:author="Author"/>
                <w:rFonts w:ascii="Arial" w:eastAsia="Times New Roman" w:hAnsi="Arial" w:cs="Arial"/>
                <w:noProof/>
                <w:szCs w:val="17"/>
                <w:lang w:val="fr-FR"/>
              </w:rPr>
            </w:pPr>
            <w:del w:id="2471" w:author="Author">
              <w:r w:rsidRPr="009A55AA" w:rsidDel="00821D71">
                <w:rPr>
                  <w:rFonts w:ascii="Arial" w:eastAsia="Times New Roman" w:hAnsi="Arial" w:cs="Arial"/>
                  <w:noProof/>
                  <w:szCs w:val="17"/>
                  <w:lang w:val="fr-FR"/>
                </w:rPr>
                <w:delText>Un format de contrat de service DEVRAIT comprendre</w:delText>
              </w:r>
              <w:r w:rsidR="001A7310" w:rsidDel="00821D71">
                <w:rPr>
                  <w:rFonts w:ascii="Arial" w:eastAsia="Times New Roman" w:hAnsi="Arial" w:cs="Arial"/>
                  <w:noProof/>
                  <w:szCs w:val="17"/>
                  <w:lang w:val="fr-FR"/>
                </w:rPr>
                <w:delText xml:space="preserve"> </w:delText>
              </w:r>
              <w:r w:rsidR="00D80AC3" w:rsidRPr="00D80AC3" w:rsidDel="00821D71">
                <w:rPr>
                  <w:rFonts w:ascii="Arial" w:eastAsia="Times New Roman" w:hAnsi="Arial" w:cs="Arial"/>
                  <w:noProof/>
                  <w:szCs w:val="17"/>
                  <w:lang w:val="fr-FR"/>
                </w:rPr>
                <w:delText>les requêtes et les réponses au schéma XML ou au schéma JSON</w:delText>
              </w:r>
              <w:r w:rsidR="001A7310" w:rsidDel="00821D71">
                <w:rPr>
                  <w:rFonts w:ascii="Arial" w:eastAsia="Times New Roman" w:hAnsi="Arial" w:cs="Arial"/>
                  <w:noProof/>
                  <w:szCs w:val="17"/>
                  <w:lang w:val="fr-FR"/>
                </w:rPr>
                <w:delText xml:space="preserve">, </w:delText>
              </w:r>
              <w:r w:rsidR="00D80AC3" w:rsidRPr="00D80AC3" w:rsidDel="00821D71">
                <w:rPr>
                  <w:rFonts w:ascii="Arial" w:eastAsia="Times New Roman" w:hAnsi="Arial" w:cs="Arial"/>
                  <w:noProof/>
                  <w:szCs w:val="17"/>
                  <w:lang w:val="fr-FR"/>
                </w:rPr>
                <w:delText>ainsi que des exemples d</w:delText>
              </w:r>
              <w:r w:rsidR="00BB0A23" w:rsidDel="00821D71">
                <w:rPr>
                  <w:rFonts w:ascii="Arial" w:eastAsia="Times New Roman" w:hAnsi="Arial" w:cs="Arial"/>
                  <w:noProof/>
                  <w:szCs w:val="17"/>
                  <w:lang w:val="fr-FR"/>
                </w:rPr>
                <w:delText>’</w:delText>
              </w:r>
              <w:r w:rsidR="00D80AC3" w:rsidRPr="00D80AC3" w:rsidDel="00821D71">
                <w:rPr>
                  <w:rFonts w:ascii="Arial" w:eastAsia="Times New Roman" w:hAnsi="Arial" w:cs="Arial"/>
                  <w:noProof/>
                  <w:szCs w:val="17"/>
                  <w:lang w:val="fr-FR"/>
                </w:rPr>
                <w:delText>utilisation de l</w:delText>
              </w:r>
              <w:r w:rsidR="00BB0A23" w:rsidDel="00821D71">
                <w:rPr>
                  <w:rFonts w:ascii="Arial" w:eastAsia="Times New Roman" w:hAnsi="Arial" w:cs="Arial"/>
                  <w:noProof/>
                  <w:szCs w:val="17"/>
                  <w:lang w:val="fr-FR"/>
                </w:rPr>
                <w:delText>’</w:delText>
              </w:r>
              <w:r w:rsidR="00D80AC3" w:rsidRPr="00D80AC3" w:rsidDel="00821D71">
                <w:rPr>
                  <w:rFonts w:ascii="Arial" w:eastAsia="Times New Roman" w:hAnsi="Arial" w:cs="Arial"/>
                  <w:noProof/>
                  <w:szCs w:val="17"/>
                  <w:lang w:val="fr-FR"/>
                </w:rPr>
                <w:delText>API dans les formats pris en charge, c</w:delText>
              </w:r>
              <w:r w:rsidR="00BB0A23" w:rsidDel="00821D71">
                <w:rPr>
                  <w:rFonts w:ascii="Arial" w:eastAsia="Times New Roman" w:hAnsi="Arial" w:cs="Arial"/>
                  <w:noProof/>
                  <w:szCs w:val="17"/>
                  <w:lang w:val="fr-FR"/>
                </w:rPr>
                <w:delText>’</w:delText>
              </w:r>
              <w:r w:rsidR="00D80AC3" w:rsidRPr="00D80AC3" w:rsidDel="00821D71">
                <w:rPr>
                  <w:rFonts w:ascii="Arial" w:eastAsia="Times New Roman" w:hAnsi="Arial" w:cs="Arial"/>
                  <w:noProof/>
                  <w:szCs w:val="17"/>
                  <w:lang w:val="fr-FR"/>
                </w:rPr>
                <w:delText>est</w:delText>
              </w:r>
              <w:r w:rsidR="00BB0A23" w:rsidDel="00821D71">
                <w:rPr>
                  <w:rFonts w:ascii="Arial" w:eastAsia="Times New Roman" w:hAnsi="Arial" w:cs="Arial"/>
                  <w:noProof/>
                  <w:szCs w:val="17"/>
                  <w:lang w:val="fr-FR"/>
                </w:rPr>
                <w:delText>-</w:delText>
              </w:r>
              <w:r w:rsidR="00D80AC3" w:rsidRPr="00D80AC3" w:rsidDel="00821D71">
                <w:rPr>
                  <w:rFonts w:ascii="Arial" w:eastAsia="Times New Roman" w:hAnsi="Arial" w:cs="Arial"/>
                  <w:noProof/>
                  <w:szCs w:val="17"/>
                  <w:lang w:val="fr-FR"/>
                </w:rPr>
                <w:delText>à</w:delText>
              </w:r>
              <w:r w:rsidR="00BB0A23" w:rsidDel="00821D71">
                <w:rPr>
                  <w:rFonts w:ascii="Arial" w:eastAsia="Times New Roman" w:hAnsi="Arial" w:cs="Arial"/>
                  <w:noProof/>
                  <w:szCs w:val="17"/>
                  <w:lang w:val="fr-FR"/>
                </w:rPr>
                <w:delText>-</w:delText>
              </w:r>
              <w:r w:rsidR="00D80AC3" w:rsidRPr="00D80AC3" w:rsidDel="00821D71">
                <w:rPr>
                  <w:rFonts w:ascii="Arial" w:eastAsia="Times New Roman" w:hAnsi="Arial" w:cs="Arial"/>
                  <w:noProof/>
                  <w:szCs w:val="17"/>
                  <w:lang w:val="fr-FR"/>
                </w:rPr>
                <w:delText>dire XML ou JSON</w:delText>
              </w:r>
              <w:r w:rsidRPr="009A55AA"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del>
          </w:p>
        </w:tc>
        <w:tc>
          <w:tcPr>
            <w:tcW w:w="2515" w:type="dxa"/>
          </w:tcPr>
          <w:p w14:paraId="3AB84415" w14:textId="52296205" w:rsidR="005456F0" w:rsidRPr="00982192" w:rsidDel="00821D71" w:rsidRDefault="005456F0" w:rsidP="00CE01DA">
            <w:pPr>
              <w:spacing w:before="170" w:after="170"/>
              <w:rPr>
                <w:del w:id="2472" w:author="Author"/>
                <w:rFonts w:asciiTheme="minorBidi" w:hAnsiTheme="minorBidi" w:cstheme="minorBidi"/>
                <w:noProof/>
                <w:szCs w:val="17"/>
                <w:lang w:val="fr-FR"/>
              </w:rPr>
            </w:pPr>
            <w:del w:id="2473" w:author="Author">
              <w:r w:rsidRPr="00982192" w:rsidDel="00821D71">
                <w:rPr>
                  <w:rFonts w:asciiTheme="minorBidi" w:hAnsiTheme="minorBidi" w:cstheme="minorBidi"/>
                  <w:noProof/>
                  <w:szCs w:val="17"/>
                  <w:lang w:val="fr-FR"/>
                </w:rPr>
                <w:delText>AAJ, AAX</w:delText>
              </w:r>
            </w:del>
          </w:p>
        </w:tc>
      </w:tr>
      <w:tr w:rsidR="009A55AA" w:rsidRPr="00982192" w:rsidDel="00821D71" w14:paraId="6FB0DE1A" w14:textId="43AC4DCE" w:rsidTr="00B722EB">
        <w:trPr>
          <w:del w:id="2474" w:author="Author"/>
        </w:trPr>
        <w:tc>
          <w:tcPr>
            <w:tcW w:w="1075" w:type="dxa"/>
          </w:tcPr>
          <w:p w14:paraId="2EE96871" w14:textId="4B6ACA31" w:rsidR="009A55AA" w:rsidRPr="00982192" w:rsidDel="00821D71" w:rsidRDefault="009A55AA" w:rsidP="00CE01DA">
            <w:pPr>
              <w:spacing w:before="170" w:after="170"/>
              <w:rPr>
                <w:del w:id="2475" w:author="Author"/>
                <w:rFonts w:asciiTheme="minorBidi" w:hAnsiTheme="minorBidi" w:cstheme="minorBidi"/>
                <w:noProof/>
                <w:szCs w:val="17"/>
                <w:lang w:val="fr-FR"/>
              </w:rPr>
            </w:pPr>
            <w:del w:id="247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4B588726" w14:textId="294C38D5" w:rsidR="009A55AA" w:rsidRPr="00982192" w:rsidDel="00821D71" w:rsidRDefault="009A55AA" w:rsidP="00CE01DA">
            <w:pPr>
              <w:spacing w:before="170" w:after="170"/>
              <w:rPr>
                <w:del w:id="2477" w:author="Author"/>
                <w:rFonts w:asciiTheme="minorBidi" w:eastAsia="Times New Roman" w:hAnsiTheme="minorBidi" w:cstheme="minorBidi"/>
                <w:noProof/>
                <w:szCs w:val="17"/>
                <w:lang w:val="fr-FR"/>
              </w:rPr>
            </w:pPr>
            <w:del w:id="2478" w:author="Author">
              <w:r w:rsidRPr="00CE383D" w:rsidDel="00821D71">
                <w:rPr>
                  <w:rFonts w:ascii="Arial" w:eastAsia="Times New Roman" w:hAnsi="Arial" w:cs="Arial"/>
                  <w:noProof/>
                  <w:szCs w:val="17"/>
                  <w:lang w:val="fr-FR"/>
                </w:rPr>
                <w:delText>Une API REST DOIT fournir la documentation API en tant que contrat de service</w:delText>
              </w:r>
              <w:r w:rsidDel="00821D71">
                <w:rPr>
                  <w:rFonts w:ascii="Arial" w:eastAsia="Times New Roman" w:hAnsi="Arial" w:cs="Arial"/>
                  <w:noProof/>
                  <w:szCs w:val="17"/>
                  <w:lang w:val="fr-FR"/>
                </w:rPr>
                <w:delText>.</w:delText>
              </w:r>
            </w:del>
          </w:p>
        </w:tc>
        <w:tc>
          <w:tcPr>
            <w:tcW w:w="2515" w:type="dxa"/>
          </w:tcPr>
          <w:p w14:paraId="1E459D51" w14:textId="1859AF71" w:rsidR="009A55AA" w:rsidRPr="00982192" w:rsidDel="00821D71" w:rsidRDefault="009A55AA" w:rsidP="00CE01DA">
            <w:pPr>
              <w:spacing w:before="170" w:after="170"/>
              <w:rPr>
                <w:del w:id="2479" w:author="Author"/>
                <w:rFonts w:asciiTheme="minorBidi" w:hAnsiTheme="minorBidi" w:cstheme="minorBidi"/>
                <w:noProof/>
                <w:szCs w:val="17"/>
                <w:lang w:val="fr-FR"/>
              </w:rPr>
            </w:pPr>
            <w:del w:id="2480" w:author="Author">
              <w:r w:rsidRPr="00982192" w:rsidDel="00821D71">
                <w:rPr>
                  <w:rFonts w:asciiTheme="minorBidi" w:hAnsiTheme="minorBidi" w:cstheme="minorBidi"/>
                  <w:noProof/>
                  <w:szCs w:val="17"/>
                  <w:lang w:val="fr-FR"/>
                </w:rPr>
                <w:delText>AAJ, AAX, AX, AJ</w:delText>
              </w:r>
            </w:del>
          </w:p>
        </w:tc>
      </w:tr>
      <w:tr w:rsidR="009A55AA" w:rsidRPr="00982192" w:rsidDel="00821D71" w14:paraId="4FAC8E15" w14:textId="17A4D938" w:rsidTr="00B722EB">
        <w:trPr>
          <w:del w:id="2481" w:author="Author"/>
        </w:trPr>
        <w:tc>
          <w:tcPr>
            <w:tcW w:w="1075" w:type="dxa"/>
          </w:tcPr>
          <w:p w14:paraId="6F4575B1" w14:textId="5C882479" w:rsidR="009A55AA" w:rsidRPr="00982192" w:rsidDel="00821D71" w:rsidRDefault="009A55AA" w:rsidP="00CE01DA">
            <w:pPr>
              <w:spacing w:before="170" w:after="170"/>
              <w:rPr>
                <w:del w:id="2482" w:author="Author"/>
                <w:rFonts w:asciiTheme="minorBidi" w:hAnsiTheme="minorBidi" w:cstheme="minorBidi"/>
                <w:noProof/>
                <w:szCs w:val="17"/>
                <w:lang w:val="fr-FR"/>
              </w:rPr>
            </w:pPr>
            <w:del w:id="248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56C0F705" w14:textId="0C584BD3" w:rsidR="009A55AA" w:rsidRPr="00982192" w:rsidDel="00821D71" w:rsidRDefault="009A55AA" w:rsidP="00CE01DA">
            <w:pPr>
              <w:spacing w:before="170" w:after="170"/>
              <w:rPr>
                <w:del w:id="2484" w:author="Author"/>
                <w:rFonts w:asciiTheme="minorBidi" w:eastAsia="Times New Roman" w:hAnsiTheme="minorBidi" w:cstheme="minorBidi"/>
                <w:noProof/>
                <w:szCs w:val="17"/>
                <w:lang w:val="fr-FR"/>
              </w:rPr>
            </w:pPr>
            <w:del w:id="2485" w:author="Author">
              <w:r w:rsidRPr="00CE383D" w:rsidDel="00821D71">
                <w:rPr>
                  <w:rFonts w:ascii="Arial" w:eastAsia="Times New Roman" w:hAnsi="Arial" w:cs="Arial"/>
                  <w:noProof/>
                  <w:szCs w:val="17"/>
                  <w:lang w:val="fr-FR"/>
                </w:rPr>
                <w:delText>Une implémentation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 Web qui s</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écarterait de la présente norme</w:delText>
              </w:r>
              <w:r w:rsidR="002D56D3" w:rsidDel="00821D71">
                <w:rPr>
                  <w:rFonts w:ascii="Arial" w:eastAsia="Times New Roman" w:hAnsi="Arial" w:cs="Arial"/>
                  <w:noProof/>
                  <w:szCs w:val="17"/>
                  <w:lang w:val="fr-FR"/>
                </w:rPr>
                <w:delText> </w:delText>
              </w:r>
              <w:r w:rsidRPr="00CE383D" w:rsidDel="00821D71">
                <w:rPr>
                  <w:rFonts w:ascii="Arial" w:eastAsia="Times New Roman" w:hAnsi="Arial" w:cs="Arial"/>
                  <w:noProof/>
                  <w:szCs w:val="17"/>
                  <w:lang w:val="fr-FR"/>
                </w:rPr>
                <w:delText>DOIT être explicitement documentée dans le contrat de servi</w:delText>
              </w:r>
              <w:r w:rsidR="00334310" w:rsidRPr="00CE383D" w:rsidDel="00821D71">
                <w:rPr>
                  <w:rFonts w:ascii="Arial" w:eastAsia="Times New Roman" w:hAnsi="Arial" w:cs="Arial"/>
                  <w:noProof/>
                  <w:szCs w:val="17"/>
                  <w:lang w:val="fr-FR"/>
                </w:rPr>
                <w:delText>ce</w:delText>
              </w:r>
              <w:r w:rsidR="00334310" w:rsidDel="00821D71">
                <w:rPr>
                  <w:rFonts w:ascii="Arial" w:eastAsia="Times New Roman" w:hAnsi="Arial" w:cs="Arial"/>
                  <w:noProof/>
                  <w:szCs w:val="17"/>
                  <w:lang w:val="fr-FR"/>
                </w:rPr>
                <w:delText xml:space="preserve">.  </w:delText>
              </w:r>
              <w:r w:rsidR="00334310" w:rsidRPr="00CE383D" w:rsidDel="00821D71">
                <w:rPr>
                  <w:rFonts w:ascii="Arial" w:eastAsia="Times New Roman" w:hAnsi="Arial" w:cs="Arial"/>
                  <w:noProof/>
                  <w:szCs w:val="17"/>
                  <w:lang w:val="fr-FR"/>
                </w:rPr>
                <w:delText>Si</w:delText>
              </w:r>
              <w:r w:rsidRPr="00CE383D" w:rsidDel="00821D71">
                <w:rPr>
                  <w:rFonts w:ascii="Arial" w:eastAsia="Times New Roman" w:hAnsi="Arial" w:cs="Arial"/>
                  <w:noProof/>
                  <w:szCs w:val="17"/>
                  <w:lang w:val="fr-FR"/>
                </w:rPr>
                <w:delText xml:space="preserve"> une règle dérogeant à la norme n</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est pas spécifiée dans le contrat de service, on DOIT présumer que cette norme est appliquée.</w:delText>
              </w:r>
            </w:del>
          </w:p>
        </w:tc>
        <w:tc>
          <w:tcPr>
            <w:tcW w:w="2515" w:type="dxa"/>
          </w:tcPr>
          <w:p w14:paraId="43D14E10" w14:textId="677BE8F4" w:rsidR="009A55AA" w:rsidRPr="00982192" w:rsidDel="00821D71" w:rsidRDefault="009A55AA" w:rsidP="00CE01DA">
            <w:pPr>
              <w:spacing w:before="170" w:after="170"/>
              <w:rPr>
                <w:del w:id="2486" w:author="Author"/>
                <w:rFonts w:asciiTheme="minorBidi" w:hAnsiTheme="minorBidi" w:cstheme="minorBidi"/>
                <w:noProof/>
                <w:szCs w:val="17"/>
                <w:lang w:val="fr-FR"/>
              </w:rPr>
            </w:pPr>
            <w:del w:id="2487" w:author="Author">
              <w:r w:rsidRPr="00982192" w:rsidDel="00821D71">
                <w:rPr>
                  <w:rFonts w:asciiTheme="minorBidi" w:hAnsiTheme="minorBidi" w:cstheme="minorBidi"/>
                  <w:noProof/>
                  <w:szCs w:val="17"/>
                  <w:lang w:val="fr-FR"/>
                </w:rPr>
                <w:delText>AAJ, AAX, AX, AJ</w:delText>
              </w:r>
            </w:del>
          </w:p>
        </w:tc>
      </w:tr>
      <w:tr w:rsidR="009A55AA" w:rsidRPr="00982192" w:rsidDel="00821D71" w14:paraId="2F5BB4C5" w14:textId="24D44D6C" w:rsidTr="00B722EB">
        <w:trPr>
          <w:del w:id="2488" w:author="Author"/>
        </w:trPr>
        <w:tc>
          <w:tcPr>
            <w:tcW w:w="1075" w:type="dxa"/>
          </w:tcPr>
          <w:p w14:paraId="29D3A667" w14:textId="1ABB8480" w:rsidR="009A55AA" w:rsidRPr="00982192" w:rsidDel="00821D71" w:rsidRDefault="009A55AA" w:rsidP="00CE01DA">
            <w:pPr>
              <w:spacing w:before="170" w:after="170"/>
              <w:rPr>
                <w:del w:id="2489" w:author="Author"/>
                <w:rFonts w:asciiTheme="minorBidi" w:eastAsia="Times New Roman" w:hAnsiTheme="minorBidi" w:cstheme="minorBidi"/>
                <w:noProof/>
                <w:szCs w:val="17"/>
                <w:lang w:val="fr-FR"/>
              </w:rPr>
            </w:pPr>
            <w:del w:id="249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37A3910A" w14:textId="595065EE" w:rsidR="009A55AA" w:rsidRPr="00982192" w:rsidDel="00821D71" w:rsidRDefault="009A55AA" w:rsidP="00CE01DA">
            <w:pPr>
              <w:spacing w:before="170" w:after="170"/>
              <w:rPr>
                <w:del w:id="2491" w:author="Author"/>
                <w:rFonts w:asciiTheme="minorBidi" w:eastAsia="Times New Roman" w:hAnsiTheme="minorBidi" w:cstheme="minorBidi"/>
                <w:noProof/>
                <w:szCs w:val="17"/>
                <w:lang w:val="fr-FR"/>
              </w:rPr>
            </w:pPr>
            <w:del w:id="2492" w:author="Author">
              <w:r w:rsidRPr="00CE383D" w:rsidDel="00821D71">
                <w:rPr>
                  <w:rFonts w:ascii="Arial" w:eastAsia="Times New Roman" w:hAnsi="Arial" w:cs="Arial"/>
                  <w:noProof/>
                  <w:szCs w:val="17"/>
                  <w:lang w:val="fr-FR"/>
                </w:rPr>
                <w:delText>Un contrat de service DOIT permettre de générer le code squelette du client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w:delText>
              </w:r>
              <w:r w:rsidDel="00821D71">
                <w:rPr>
                  <w:rFonts w:ascii="Arial" w:eastAsia="Times New Roman" w:hAnsi="Arial" w:cs="Arial"/>
                  <w:noProof/>
                  <w:szCs w:val="17"/>
                  <w:lang w:val="fr-FR"/>
                </w:rPr>
                <w:delText>.</w:delText>
              </w:r>
            </w:del>
          </w:p>
        </w:tc>
        <w:tc>
          <w:tcPr>
            <w:tcW w:w="2515" w:type="dxa"/>
          </w:tcPr>
          <w:p w14:paraId="18FFFB63" w14:textId="060910C0" w:rsidR="009A55AA" w:rsidRPr="00982192" w:rsidDel="00821D71" w:rsidRDefault="009A55AA" w:rsidP="00CE01DA">
            <w:pPr>
              <w:spacing w:before="170" w:after="170"/>
              <w:rPr>
                <w:del w:id="2493" w:author="Author"/>
                <w:rFonts w:asciiTheme="minorBidi" w:hAnsiTheme="minorBidi" w:cstheme="minorBidi"/>
                <w:noProof/>
                <w:szCs w:val="17"/>
                <w:lang w:val="fr-FR"/>
              </w:rPr>
            </w:pPr>
            <w:del w:id="2494" w:author="Author">
              <w:r w:rsidRPr="00982192" w:rsidDel="00821D71">
                <w:rPr>
                  <w:rFonts w:asciiTheme="minorBidi" w:hAnsiTheme="minorBidi" w:cstheme="minorBidi"/>
                  <w:noProof/>
                  <w:szCs w:val="17"/>
                  <w:lang w:val="fr-FR"/>
                </w:rPr>
                <w:delText>AAJ, AAX, AX, AJ</w:delText>
              </w:r>
            </w:del>
          </w:p>
        </w:tc>
      </w:tr>
      <w:tr w:rsidR="005456F0" w:rsidRPr="00982192" w:rsidDel="00821D71" w14:paraId="4B4220F2" w14:textId="417A1680" w:rsidTr="00B722EB">
        <w:trPr>
          <w:del w:id="2495" w:author="Author"/>
        </w:trPr>
        <w:tc>
          <w:tcPr>
            <w:tcW w:w="1075" w:type="dxa"/>
          </w:tcPr>
          <w:p w14:paraId="6C32BF0F" w14:textId="7305A7C2" w:rsidR="005456F0" w:rsidRPr="00982192" w:rsidDel="00821D71" w:rsidRDefault="005456F0" w:rsidP="00CE01DA">
            <w:pPr>
              <w:spacing w:before="170" w:after="170"/>
              <w:rPr>
                <w:del w:id="2496" w:author="Author"/>
                <w:rFonts w:asciiTheme="minorBidi" w:hAnsiTheme="minorBidi" w:cstheme="minorBidi"/>
                <w:noProof/>
                <w:szCs w:val="17"/>
                <w:lang w:val="fr-FR"/>
              </w:rPr>
            </w:pPr>
            <w:del w:id="249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71D885F4" w14:textId="4D38498F" w:rsidR="005456F0" w:rsidRPr="00D905CE" w:rsidDel="00821D71" w:rsidRDefault="00D905CE" w:rsidP="00CE01DA">
            <w:pPr>
              <w:spacing w:before="170" w:after="170"/>
              <w:rPr>
                <w:del w:id="2498" w:author="Author"/>
                <w:rFonts w:ascii="Arial" w:eastAsia="Times New Roman" w:hAnsi="Arial" w:cs="Arial"/>
                <w:noProof/>
                <w:szCs w:val="17"/>
                <w:lang w:val="fr-FR"/>
              </w:rPr>
            </w:pPr>
            <w:del w:id="2499" w:author="Author">
              <w:r w:rsidRPr="00D905CE" w:rsidDel="00821D71">
                <w:rPr>
                  <w:rFonts w:ascii="Arial" w:eastAsia="Times New Roman" w:hAnsi="Arial" w:cs="Arial"/>
                  <w:noProof/>
                  <w:szCs w:val="17"/>
                  <w:lang w:val="fr-FR"/>
                </w:rPr>
                <w:delText>Un contrat de service DEVRAIT permettre de générer le code squelette du serveur.</w:delText>
              </w:r>
            </w:del>
          </w:p>
        </w:tc>
        <w:tc>
          <w:tcPr>
            <w:tcW w:w="2515" w:type="dxa"/>
          </w:tcPr>
          <w:p w14:paraId="1A97C3E0" w14:textId="3638F0C9" w:rsidR="005456F0" w:rsidRPr="00982192" w:rsidDel="00821D71" w:rsidRDefault="005456F0" w:rsidP="00CE01DA">
            <w:pPr>
              <w:spacing w:before="170" w:after="170"/>
              <w:rPr>
                <w:del w:id="2500" w:author="Author"/>
                <w:rFonts w:asciiTheme="minorBidi" w:hAnsiTheme="minorBidi" w:cstheme="minorBidi"/>
                <w:noProof/>
                <w:szCs w:val="17"/>
                <w:lang w:val="fr-FR"/>
              </w:rPr>
            </w:pPr>
            <w:del w:id="2501" w:author="Author">
              <w:r w:rsidRPr="00982192" w:rsidDel="00821D71">
                <w:rPr>
                  <w:rFonts w:asciiTheme="minorBidi" w:hAnsiTheme="minorBidi" w:cstheme="minorBidi"/>
                  <w:noProof/>
                  <w:szCs w:val="17"/>
                  <w:lang w:val="fr-FR"/>
                </w:rPr>
                <w:delText>AAJ, AAX</w:delText>
              </w:r>
            </w:del>
          </w:p>
        </w:tc>
      </w:tr>
      <w:tr w:rsidR="005456F0" w:rsidRPr="00982192" w:rsidDel="00821D71" w14:paraId="19599B77" w14:textId="266FE622" w:rsidTr="00B722EB">
        <w:trPr>
          <w:del w:id="2502" w:author="Author"/>
        </w:trPr>
        <w:tc>
          <w:tcPr>
            <w:tcW w:w="1075" w:type="dxa"/>
          </w:tcPr>
          <w:p w14:paraId="42F6C313" w14:textId="1163DFE4" w:rsidR="005456F0" w:rsidRPr="00982192" w:rsidDel="00821D71" w:rsidRDefault="005456F0" w:rsidP="00CE01DA">
            <w:pPr>
              <w:spacing w:before="170" w:after="170"/>
              <w:rPr>
                <w:del w:id="2503" w:author="Author"/>
                <w:rFonts w:asciiTheme="minorBidi" w:hAnsiTheme="minorBidi" w:cstheme="minorBidi"/>
                <w:noProof/>
                <w:szCs w:val="17"/>
                <w:lang w:val="fr-FR"/>
              </w:rPr>
            </w:pPr>
            <w:del w:id="250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56624B"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012D64A6" w14:textId="4CDFA33F" w:rsidR="005456F0" w:rsidRPr="00D905CE" w:rsidDel="00821D71" w:rsidRDefault="00D905CE" w:rsidP="00CE01DA">
            <w:pPr>
              <w:spacing w:before="170" w:after="170"/>
              <w:rPr>
                <w:del w:id="2505" w:author="Author"/>
                <w:rFonts w:ascii="Arial" w:hAnsi="Arial" w:cs="Arial"/>
                <w:noProof/>
                <w:szCs w:val="17"/>
                <w:lang w:val="fr-FR"/>
              </w:rPr>
            </w:pPr>
            <w:del w:id="2506" w:author="Author">
              <w:r w:rsidRPr="00D905CE" w:rsidDel="00821D71">
                <w:rPr>
                  <w:rFonts w:ascii="Arial" w:eastAsia="Times New Roman" w:hAnsi="Arial" w:cs="Arial"/>
                  <w:noProof/>
                  <w:szCs w:val="17"/>
                  <w:lang w:val="fr-FR"/>
                </w:rPr>
                <w:delText xml:space="preserve">Une documentation API Web DEVRAIT être écrite en RAML ou </w:delText>
              </w:r>
              <w:r w:rsidR="00334310" w:rsidRPr="00D905CE" w:rsidDel="00821D71">
                <w:rPr>
                  <w:rFonts w:ascii="Arial" w:eastAsia="Times New Roman" w:hAnsi="Arial" w:cs="Arial"/>
                  <w:noProof/>
                  <w:szCs w:val="17"/>
                  <w:lang w:val="fr-FR"/>
                </w:rPr>
                <w:delText>OAS</w:delText>
              </w:r>
              <w:r w:rsidR="00334310" w:rsidDel="00821D71">
                <w:rPr>
                  <w:rFonts w:ascii="Arial" w:eastAsia="Times New Roman" w:hAnsi="Arial" w:cs="Arial"/>
                  <w:noProof/>
                  <w:szCs w:val="17"/>
                  <w:lang w:val="fr-FR"/>
                </w:rPr>
                <w:delText xml:space="preserve">.  </w:delText>
              </w:r>
              <w:r w:rsidR="00334310" w:rsidRPr="00D905CE" w:rsidDel="00821D71">
                <w:rPr>
                  <w:rFonts w:ascii="Arial" w:eastAsia="Times New Roman" w:hAnsi="Arial" w:cs="Arial"/>
                  <w:noProof/>
                  <w:szCs w:val="17"/>
                  <w:lang w:val="fr-FR"/>
                </w:rPr>
                <w:delText>Le</w:delText>
              </w:r>
              <w:r w:rsidRPr="00D905CE" w:rsidDel="00821D71">
                <w:rPr>
                  <w:rFonts w:ascii="Arial" w:eastAsia="Times New Roman" w:hAnsi="Arial" w:cs="Arial"/>
                  <w:noProof/>
                  <w:szCs w:val="17"/>
                  <w:lang w:val="fr-FR"/>
                </w:rPr>
                <w:delText>s formats de documentation personnalisés NE DEVRAIENT PAS être utilisés.</w:delText>
              </w:r>
            </w:del>
          </w:p>
        </w:tc>
        <w:tc>
          <w:tcPr>
            <w:tcW w:w="2515" w:type="dxa"/>
          </w:tcPr>
          <w:p w14:paraId="457AF6C4" w14:textId="5525CE80" w:rsidR="005456F0" w:rsidRPr="00982192" w:rsidDel="00821D71" w:rsidRDefault="005456F0" w:rsidP="00CE01DA">
            <w:pPr>
              <w:spacing w:before="170" w:after="170"/>
              <w:rPr>
                <w:del w:id="2507" w:author="Author"/>
                <w:rFonts w:asciiTheme="minorBidi" w:hAnsiTheme="minorBidi" w:cstheme="minorBidi"/>
                <w:noProof/>
                <w:szCs w:val="17"/>
                <w:lang w:val="fr-FR"/>
              </w:rPr>
            </w:pPr>
            <w:del w:id="2508" w:author="Author">
              <w:r w:rsidRPr="00982192" w:rsidDel="00821D71">
                <w:rPr>
                  <w:rFonts w:asciiTheme="minorBidi" w:hAnsiTheme="minorBidi" w:cstheme="minorBidi"/>
                  <w:noProof/>
                  <w:szCs w:val="17"/>
                  <w:lang w:val="fr-FR"/>
                </w:rPr>
                <w:delText>AAJ, AAX</w:delText>
              </w:r>
            </w:del>
          </w:p>
        </w:tc>
      </w:tr>
      <w:tr w:rsidR="005456F0" w:rsidRPr="00982192" w:rsidDel="00821D71" w14:paraId="20053B38" w14:textId="3BB4C775" w:rsidTr="00B722EB">
        <w:trPr>
          <w:del w:id="2509" w:author="Author"/>
        </w:trPr>
        <w:tc>
          <w:tcPr>
            <w:tcW w:w="1075" w:type="dxa"/>
          </w:tcPr>
          <w:p w14:paraId="1150E585" w14:textId="39E1DDD1" w:rsidR="005456F0" w:rsidRPr="00982192" w:rsidDel="00821D71" w:rsidRDefault="005456F0" w:rsidP="00CE01DA">
            <w:pPr>
              <w:spacing w:before="170" w:after="170"/>
              <w:rPr>
                <w:del w:id="2510" w:author="Author"/>
                <w:rFonts w:asciiTheme="minorBidi" w:eastAsia="Times New Roman" w:hAnsiTheme="minorBidi" w:cstheme="minorBidi"/>
                <w:noProof/>
                <w:szCs w:val="17"/>
                <w:lang w:val="fr-FR"/>
              </w:rPr>
            </w:pPr>
            <w:del w:id="251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56624B" w:rsidDel="00821D71">
                <w:rPr>
                  <w:rFonts w:asciiTheme="minorBidi" w:eastAsia="Times New Roman" w:hAnsiTheme="minorBidi" w:cstheme="minorBidi"/>
                  <w:noProof/>
                  <w:szCs w:val="17"/>
                  <w:lang w:val="fr-FR"/>
                </w:rPr>
                <w:delText>100</w:delText>
              </w:r>
              <w:r w:rsidRPr="00982192" w:rsidDel="00821D71">
                <w:rPr>
                  <w:rFonts w:asciiTheme="minorBidi" w:eastAsia="Times New Roman" w:hAnsiTheme="minorBidi" w:cstheme="minorBidi"/>
                  <w:noProof/>
                  <w:szCs w:val="17"/>
                  <w:lang w:val="fr-FR"/>
                </w:rPr>
                <w:delText>]</w:delText>
              </w:r>
            </w:del>
          </w:p>
        </w:tc>
        <w:tc>
          <w:tcPr>
            <w:tcW w:w="5670" w:type="dxa"/>
          </w:tcPr>
          <w:p w14:paraId="6781D590" w14:textId="26A00CA1" w:rsidR="005456F0" w:rsidRPr="00D905CE" w:rsidDel="00821D71" w:rsidRDefault="00D905CE" w:rsidP="00CE01DA">
            <w:pPr>
              <w:spacing w:before="170" w:after="170"/>
              <w:rPr>
                <w:del w:id="2512" w:author="Author"/>
                <w:rFonts w:ascii="Arial" w:eastAsia="Times New Roman" w:hAnsi="Arial" w:cs="Arial"/>
                <w:noProof/>
                <w:szCs w:val="17"/>
                <w:lang w:val="fr-FR"/>
              </w:rPr>
            </w:pPr>
            <w:del w:id="2513" w:author="Author">
              <w:r w:rsidRPr="00D905CE" w:rsidDel="00821D71">
                <w:rPr>
                  <w:rFonts w:ascii="Arial" w:eastAsia="Times New Roman" w:hAnsi="Arial" w:cs="Arial"/>
                  <w:noProof/>
                  <w:szCs w:val="17"/>
                  <w:lang w:val="fr-FR"/>
                </w:rPr>
                <w:delText>Un consommateur d</w:delText>
              </w:r>
              <w:r w:rsidR="00BB0A23" w:rsidDel="00821D71">
                <w:rPr>
                  <w:rFonts w:ascii="Arial" w:eastAsia="Times New Roman" w:hAnsi="Arial" w:cs="Arial"/>
                  <w:noProof/>
                  <w:szCs w:val="17"/>
                  <w:lang w:val="fr-FR"/>
                </w:rPr>
                <w:delText>’</w:delText>
              </w:r>
              <w:r w:rsidRPr="00D905CE" w:rsidDel="00821D71">
                <w:rPr>
                  <w:rFonts w:ascii="Arial" w:eastAsia="Times New Roman" w:hAnsi="Arial" w:cs="Arial"/>
                  <w:noProof/>
                  <w:szCs w:val="17"/>
                  <w:lang w:val="fr-FR"/>
                </w:rPr>
                <w:delText>API Web DEVRAIT pouvoir spécifier une pause de serveur pour chaque requête;</w:delText>
              </w:r>
              <w:r w:rsidR="002D56D3" w:rsidDel="00821D71">
                <w:rPr>
                  <w:rFonts w:ascii="Arial" w:eastAsia="Times New Roman" w:hAnsi="Arial" w:cs="Arial"/>
                  <w:noProof/>
                  <w:szCs w:val="17"/>
                  <w:lang w:val="fr-FR"/>
                </w:rPr>
                <w:delText xml:space="preserve"> </w:delText>
              </w:r>
              <w:r w:rsidRPr="00D905CE" w:rsidDel="00821D71">
                <w:rPr>
                  <w:rFonts w:ascii="Arial" w:eastAsia="Times New Roman" w:hAnsi="Arial" w:cs="Arial"/>
                  <w:noProof/>
                  <w:szCs w:val="17"/>
                  <w:lang w:val="fr-FR"/>
                </w:rPr>
                <w:delText xml:space="preserve"> un en</w:delText>
              </w:r>
              <w:r w:rsidR="00BB0A23" w:rsidDel="00821D71">
                <w:rPr>
                  <w:rFonts w:ascii="Arial" w:eastAsia="Times New Roman" w:hAnsi="Arial" w:cs="Arial"/>
                  <w:noProof/>
                  <w:szCs w:val="17"/>
                  <w:lang w:val="fr-FR"/>
                </w:rPr>
                <w:delText>-</w:delText>
              </w:r>
              <w:r w:rsidRPr="00D905CE" w:rsidDel="00821D71">
                <w:rPr>
                  <w:rFonts w:ascii="Arial" w:eastAsia="Times New Roman" w:hAnsi="Arial" w:cs="Arial"/>
                  <w:noProof/>
                  <w:szCs w:val="17"/>
                  <w:lang w:val="fr-FR"/>
                </w:rPr>
                <w:delText>tête HTTP personnalisé DEVRAIT être utili</w:delText>
              </w:r>
              <w:r w:rsidR="00334310" w:rsidRPr="00D905CE"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D905CE" w:rsidDel="00821D71">
                <w:rPr>
                  <w:rFonts w:ascii="Arial" w:eastAsia="Times New Roman" w:hAnsi="Arial" w:cs="Arial"/>
                  <w:noProof/>
                  <w:szCs w:val="17"/>
                  <w:lang w:val="fr-FR"/>
                </w:rPr>
                <w:delText>De</w:delText>
              </w:r>
              <w:r w:rsidRPr="00D905CE" w:rsidDel="00821D71">
                <w:rPr>
                  <w:rFonts w:ascii="Arial" w:eastAsia="Times New Roman" w:hAnsi="Arial" w:cs="Arial"/>
                  <w:noProof/>
                  <w:szCs w:val="17"/>
                  <w:lang w:val="fr-FR"/>
                </w:rPr>
                <w:delText xml:space="preserve"> plus, une pause de serveur maximale DEVRAIT être utilisée afin de protéger les ressources du serveur contre la surutilisation.</w:delText>
              </w:r>
            </w:del>
          </w:p>
        </w:tc>
        <w:tc>
          <w:tcPr>
            <w:tcW w:w="2515" w:type="dxa"/>
          </w:tcPr>
          <w:p w14:paraId="7AEAE2A1" w14:textId="6166B183" w:rsidR="005456F0" w:rsidRPr="00982192" w:rsidDel="00821D71" w:rsidRDefault="005456F0" w:rsidP="00CE01DA">
            <w:pPr>
              <w:spacing w:before="170" w:after="170"/>
              <w:rPr>
                <w:del w:id="2514" w:author="Author"/>
                <w:rFonts w:asciiTheme="minorBidi" w:hAnsiTheme="minorBidi" w:cstheme="minorBidi"/>
                <w:noProof/>
                <w:szCs w:val="17"/>
                <w:lang w:val="fr-FR"/>
              </w:rPr>
            </w:pPr>
            <w:del w:id="2515" w:author="Author">
              <w:r w:rsidRPr="00982192" w:rsidDel="00821D71">
                <w:rPr>
                  <w:rFonts w:asciiTheme="minorBidi" w:hAnsiTheme="minorBidi" w:cstheme="minorBidi"/>
                  <w:noProof/>
                  <w:szCs w:val="17"/>
                  <w:lang w:val="fr-FR"/>
                </w:rPr>
                <w:delText>AAJ, AAX</w:delText>
              </w:r>
            </w:del>
          </w:p>
        </w:tc>
      </w:tr>
      <w:tr w:rsidR="005456F0" w:rsidRPr="00982192" w:rsidDel="00821D71" w14:paraId="4CCB9D79" w14:textId="515870BF" w:rsidTr="00B722EB">
        <w:trPr>
          <w:del w:id="2516" w:author="Author"/>
        </w:trPr>
        <w:tc>
          <w:tcPr>
            <w:tcW w:w="1075" w:type="dxa"/>
          </w:tcPr>
          <w:p w14:paraId="1DADF681" w14:textId="6C71F8B8" w:rsidR="005456F0" w:rsidRPr="00982192" w:rsidDel="00821D71" w:rsidRDefault="005456F0" w:rsidP="00CE01DA">
            <w:pPr>
              <w:spacing w:before="170" w:after="170"/>
              <w:rPr>
                <w:del w:id="2517" w:author="Author"/>
                <w:rFonts w:asciiTheme="minorBidi" w:hAnsiTheme="minorBidi" w:cstheme="minorBidi"/>
                <w:noProof/>
                <w:szCs w:val="17"/>
                <w:lang w:val="fr-FR"/>
              </w:rPr>
            </w:pPr>
            <w:del w:id="251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35D67746" w14:textId="06FE2815" w:rsidR="005456F0" w:rsidRPr="00D64498" w:rsidDel="00821D71" w:rsidRDefault="00D64498" w:rsidP="00CE01DA">
            <w:pPr>
              <w:spacing w:before="170" w:after="170"/>
              <w:rPr>
                <w:del w:id="2519" w:author="Author"/>
                <w:rFonts w:ascii="Arial" w:eastAsia="Times New Roman" w:hAnsi="Arial" w:cs="Arial"/>
                <w:noProof/>
                <w:szCs w:val="17"/>
                <w:lang w:val="fr-FR"/>
              </w:rPr>
            </w:pPr>
            <w:del w:id="2520" w:author="Author">
              <w:r w:rsidRPr="00D64498" w:rsidDel="00821D71">
                <w:rPr>
                  <w:rFonts w:ascii="Arial" w:eastAsia="Times New Roman" w:hAnsi="Arial" w:cs="Arial"/>
                  <w:noProof/>
                  <w:szCs w:val="17"/>
                  <w:lang w:val="fr-FR"/>
                </w:rPr>
                <w:delText>Une API Web DEVRAIT prendre en charge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extraction conditionnelle de données, afin que seules les données qui sont modifiées soient extrait</w:delText>
              </w:r>
              <w:r w:rsidR="00334310" w:rsidRPr="00D64498"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La</w:delText>
              </w:r>
              <w:r w:rsidRPr="00D64498" w:rsidDel="00821D71">
                <w:rPr>
                  <w:rFonts w:ascii="Arial" w:eastAsia="Times New Roman" w:hAnsi="Arial" w:cs="Arial"/>
                  <w:noProof/>
                  <w:szCs w:val="17"/>
                  <w:lang w:val="fr-FR"/>
                </w:rPr>
                <w:delText xml:space="preserve"> validation des ressources en fonction du contenu DEVRAIT être utilisée car elle est plus précise</w:delText>
              </w:r>
              <w:r w:rsidR="005456F0" w:rsidRPr="00D64498" w:rsidDel="00821D71">
                <w:rPr>
                  <w:rFonts w:ascii="Arial" w:eastAsia="Times New Roman" w:hAnsi="Arial" w:cs="Arial"/>
                  <w:noProof/>
                  <w:szCs w:val="17"/>
                  <w:lang w:val="fr-FR"/>
                </w:rPr>
                <w:delText>.</w:delText>
              </w:r>
            </w:del>
          </w:p>
        </w:tc>
        <w:tc>
          <w:tcPr>
            <w:tcW w:w="2515" w:type="dxa"/>
          </w:tcPr>
          <w:p w14:paraId="7FAA8C0C" w14:textId="43DEB1D1" w:rsidR="005456F0" w:rsidRPr="00982192" w:rsidDel="00821D71" w:rsidRDefault="005456F0" w:rsidP="00CE01DA">
            <w:pPr>
              <w:spacing w:before="170" w:after="170"/>
              <w:rPr>
                <w:del w:id="2521" w:author="Author"/>
                <w:rFonts w:asciiTheme="minorBidi" w:hAnsiTheme="minorBidi" w:cstheme="minorBidi"/>
                <w:noProof/>
                <w:szCs w:val="17"/>
                <w:lang w:val="fr-FR"/>
              </w:rPr>
            </w:pPr>
            <w:del w:id="2522" w:author="Author">
              <w:r w:rsidRPr="00982192" w:rsidDel="00821D71">
                <w:rPr>
                  <w:rFonts w:asciiTheme="minorBidi" w:hAnsiTheme="minorBidi" w:cstheme="minorBidi"/>
                  <w:noProof/>
                  <w:szCs w:val="17"/>
                  <w:lang w:val="fr-FR"/>
                </w:rPr>
                <w:delText>AAJ, AAX</w:delText>
              </w:r>
            </w:del>
          </w:p>
        </w:tc>
      </w:tr>
      <w:tr w:rsidR="005456F0" w:rsidRPr="00982192" w:rsidDel="00821D71" w14:paraId="4BBAA9DA" w14:textId="5B05E3E8" w:rsidTr="00B722EB">
        <w:trPr>
          <w:del w:id="2523" w:author="Author"/>
        </w:trPr>
        <w:tc>
          <w:tcPr>
            <w:tcW w:w="1075" w:type="dxa"/>
          </w:tcPr>
          <w:p w14:paraId="3A650133" w14:textId="7BBDC2DB" w:rsidR="005456F0" w:rsidRPr="00982192" w:rsidDel="00821D71" w:rsidRDefault="005456F0" w:rsidP="00CE01DA">
            <w:pPr>
              <w:spacing w:before="170" w:after="170"/>
              <w:rPr>
                <w:del w:id="2524" w:author="Author"/>
                <w:rFonts w:asciiTheme="minorBidi" w:hAnsiTheme="minorBidi" w:cstheme="minorBidi"/>
                <w:noProof/>
                <w:szCs w:val="17"/>
                <w:lang w:val="fr-FR"/>
              </w:rPr>
            </w:pPr>
            <w:del w:id="252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4FEBDDFD" w14:textId="6A5DB68D" w:rsidR="005456F0" w:rsidRPr="00D64498" w:rsidDel="00821D71" w:rsidRDefault="00D64498" w:rsidP="00CE01DA">
            <w:pPr>
              <w:spacing w:before="170" w:after="170"/>
              <w:rPr>
                <w:del w:id="2526" w:author="Author"/>
                <w:rFonts w:ascii="Arial" w:eastAsia="Times New Roman" w:hAnsi="Arial" w:cs="Arial"/>
                <w:noProof/>
                <w:szCs w:val="17"/>
                <w:lang w:val="fr-FR"/>
              </w:rPr>
            </w:pPr>
            <w:del w:id="2527" w:author="Author">
              <w:r w:rsidRPr="00D64498" w:rsidDel="00821D71">
                <w:rPr>
                  <w:rFonts w:ascii="Arial" w:eastAsia="Times New Roman" w:hAnsi="Arial" w:cs="Arial"/>
                  <w:noProof/>
                  <w:szCs w:val="17"/>
                  <w:lang w:val="fr-FR"/>
                </w:rPr>
                <w:delText>Afin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exécuter la validation des ressources en fonction du contenu,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 HTTP </w:delText>
              </w:r>
              <w:r w:rsidRPr="00D80AC3" w:rsidDel="00821D71">
                <w:rPr>
                  <w:rFonts w:ascii="Courier New" w:eastAsia="Times New Roman" w:hAnsi="Courier New" w:cs="Courier New"/>
                  <w:noProof/>
                  <w:szCs w:val="17"/>
                  <w:lang w:val="fr-FR"/>
                </w:rPr>
                <w:delText>ETag</w:delText>
              </w:r>
              <w:r w:rsidRPr="00D64498" w:rsidDel="00821D71">
                <w:rPr>
                  <w:rFonts w:ascii="Arial" w:eastAsia="Times New Roman" w:hAnsi="Arial" w:cs="Arial"/>
                  <w:noProof/>
                  <w:szCs w:val="17"/>
                  <w:lang w:val="fr-FR"/>
                </w:rPr>
                <w:delText xml:space="preserve"> DEVRAIT être utilisé dans la réponse pour coder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état des donné</w:delText>
              </w:r>
              <w:r w:rsidR="00334310" w:rsidRPr="00D64498"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En</w:delText>
              </w:r>
              <w:r w:rsidRPr="00D64498" w:rsidDel="00821D71">
                <w:rPr>
                  <w:rFonts w:ascii="Arial" w:eastAsia="Times New Roman" w:hAnsi="Arial" w:cs="Arial"/>
                  <w:noProof/>
                  <w:szCs w:val="17"/>
                  <w:lang w:val="fr-FR"/>
                </w:rPr>
                <w:delText>suite, cette valeur DEVRAIT être utilisée dans les requêtes ultérieures dans les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têtes HTTP conditionnels (comme If</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Match ou If</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None</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Mat</w:delText>
              </w:r>
              <w:r w:rsidR="00334310" w:rsidRPr="00D64498" w:rsidDel="00821D71">
                <w:rPr>
                  <w:rFonts w:ascii="Arial" w:eastAsia="Times New Roman" w:hAnsi="Arial" w:cs="Arial"/>
                  <w:noProof/>
                  <w:szCs w:val="17"/>
                  <w:lang w:val="fr-FR"/>
                </w:rPr>
                <w:delText>ch)</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Si</w:delText>
              </w:r>
              <w:r w:rsidRPr="00D64498" w:rsidDel="00821D71">
                <w:rPr>
                  <w:rFonts w:ascii="Arial" w:eastAsia="Times New Roman" w:hAnsi="Arial" w:cs="Arial"/>
                  <w:noProof/>
                  <w:szCs w:val="17"/>
                  <w:lang w:val="fr-FR"/>
                </w:rPr>
                <w:delText xml:space="preserve"> les données 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ont pas été modifiées depuis que la requête a renvoyé le </w:delText>
              </w:r>
              <w:r w:rsidRPr="00D80AC3" w:rsidDel="00821D71">
                <w:rPr>
                  <w:rFonts w:ascii="Courier New" w:eastAsia="Times New Roman" w:hAnsi="Courier New" w:cs="Courier New"/>
                  <w:noProof/>
                  <w:szCs w:val="17"/>
                  <w:lang w:val="fr-FR"/>
                </w:rPr>
                <w:delText>ETag</w:delText>
              </w:r>
              <w:r w:rsidRPr="00D64498" w:rsidDel="00821D71">
                <w:rPr>
                  <w:rFonts w:ascii="Arial" w:eastAsia="Times New Roman" w:hAnsi="Arial" w:cs="Arial"/>
                  <w:noProof/>
                  <w:szCs w:val="17"/>
                  <w:lang w:val="fr-FR"/>
                </w:rPr>
                <w:delText>, le serveur DEVRAIT renvoyer le code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état “</w:delText>
              </w:r>
              <w:r w:rsidRPr="00D80AC3" w:rsidDel="00821D71">
                <w:rPr>
                  <w:rFonts w:ascii="Courier New" w:eastAsia="Times New Roman" w:hAnsi="Courier New" w:cs="Courier New"/>
                  <w:noProof/>
                  <w:szCs w:val="17"/>
                  <w:lang w:val="fr-FR"/>
                </w:rPr>
                <w:delText>304 Not Modified</w:delText>
              </w:r>
              <w:r w:rsidRPr="00D64498" w:rsidDel="00821D71">
                <w:rPr>
                  <w:rFonts w:ascii="Arial" w:eastAsia="Times New Roman" w:hAnsi="Arial" w:cs="Arial"/>
                  <w:noProof/>
                  <w:szCs w:val="17"/>
                  <w:lang w:val="fr-FR"/>
                </w:rPr>
                <w:delText>” (en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absence de modificatio</w:delText>
              </w:r>
              <w:r w:rsidR="00334310" w:rsidRPr="00D64498" w:rsidDel="00821D71">
                <w:rPr>
                  <w:rFonts w:ascii="Arial" w:eastAsia="Times New Roman" w:hAnsi="Arial" w:cs="Arial"/>
                  <w:noProof/>
                  <w:szCs w:val="17"/>
                  <w:lang w:val="fr-FR"/>
                </w:rPr>
                <w:delText>ns)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mécanisme est spécifié dans</w:delText>
              </w:r>
              <w:r w:rsidR="00992C0C" w:rsidRPr="00D6449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D64498" w:rsidDel="00821D71">
                <w:rPr>
                  <w:rFonts w:ascii="Arial" w:eastAsia="Times New Roman" w:hAnsi="Arial" w:cs="Arial"/>
                  <w:noProof/>
                  <w:szCs w:val="17"/>
                  <w:lang w:val="fr-FR"/>
                </w:rPr>
                <w:delText>RFC</w:delText>
              </w:r>
              <w:r w:rsidRPr="00D64498" w:rsidDel="00821D71">
                <w:rPr>
                  <w:rFonts w:ascii="Arial" w:eastAsia="Times New Roman" w:hAnsi="Arial" w:cs="Arial"/>
                  <w:noProof/>
                  <w:szCs w:val="17"/>
                  <w:lang w:val="fr-FR"/>
                </w:rPr>
                <w:delText xml:space="preserve"> 7231 et 7232 de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IETF</w:delText>
              </w:r>
              <w:r w:rsidR="005456F0" w:rsidRPr="00D64498" w:rsidDel="00821D71">
                <w:rPr>
                  <w:rFonts w:ascii="Arial" w:eastAsia="Times New Roman" w:hAnsi="Arial" w:cs="Arial"/>
                  <w:noProof/>
                  <w:szCs w:val="17"/>
                  <w:lang w:val="fr-FR"/>
                </w:rPr>
                <w:delText>.</w:delText>
              </w:r>
            </w:del>
          </w:p>
        </w:tc>
        <w:tc>
          <w:tcPr>
            <w:tcW w:w="2515" w:type="dxa"/>
          </w:tcPr>
          <w:p w14:paraId="26B0124C" w14:textId="046969A0" w:rsidR="005456F0" w:rsidRPr="00982192" w:rsidDel="00821D71" w:rsidRDefault="005456F0" w:rsidP="00CE01DA">
            <w:pPr>
              <w:spacing w:before="170" w:after="170"/>
              <w:rPr>
                <w:del w:id="2528" w:author="Author"/>
                <w:rFonts w:asciiTheme="minorBidi" w:hAnsiTheme="minorBidi" w:cstheme="minorBidi"/>
                <w:noProof/>
                <w:szCs w:val="17"/>
                <w:lang w:val="fr-FR"/>
              </w:rPr>
            </w:pPr>
            <w:del w:id="2529" w:author="Author">
              <w:r w:rsidRPr="00982192" w:rsidDel="00821D71">
                <w:rPr>
                  <w:rFonts w:asciiTheme="minorBidi" w:hAnsiTheme="minorBidi" w:cstheme="minorBidi"/>
                  <w:noProof/>
                  <w:szCs w:val="17"/>
                  <w:lang w:val="fr-FR"/>
                </w:rPr>
                <w:delText>AAJ, AAX</w:delText>
              </w:r>
            </w:del>
          </w:p>
        </w:tc>
      </w:tr>
      <w:tr w:rsidR="005456F0" w:rsidRPr="00982192" w:rsidDel="00821D71" w14:paraId="4FC419D5" w14:textId="5D3AAF2A" w:rsidTr="00B722EB">
        <w:trPr>
          <w:del w:id="2530" w:author="Author"/>
        </w:trPr>
        <w:tc>
          <w:tcPr>
            <w:tcW w:w="1075" w:type="dxa"/>
          </w:tcPr>
          <w:p w14:paraId="5312EB88" w14:textId="7C42DCB4" w:rsidR="005456F0" w:rsidRPr="00982192" w:rsidDel="00821D71" w:rsidRDefault="005456F0" w:rsidP="00CE01DA">
            <w:pPr>
              <w:spacing w:before="170" w:after="170"/>
              <w:rPr>
                <w:del w:id="2531" w:author="Author"/>
                <w:rFonts w:asciiTheme="minorBidi" w:hAnsiTheme="minorBidi" w:cstheme="minorBidi"/>
                <w:noProof/>
                <w:szCs w:val="17"/>
                <w:lang w:val="fr-FR"/>
              </w:rPr>
            </w:pPr>
            <w:del w:id="253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17E2AA5C" w14:textId="496B64AA" w:rsidR="005456F0" w:rsidRPr="00D64498" w:rsidDel="00821D71" w:rsidRDefault="00D64498" w:rsidP="00CE01DA">
            <w:pPr>
              <w:spacing w:before="170" w:after="170"/>
              <w:rPr>
                <w:del w:id="2533" w:author="Author"/>
                <w:rFonts w:ascii="Arial" w:eastAsia="Times New Roman" w:hAnsi="Arial" w:cs="Arial"/>
                <w:noProof/>
                <w:szCs w:val="17"/>
                <w:lang w:val="fr-FR"/>
              </w:rPr>
            </w:pPr>
            <w:del w:id="2534" w:author="Author">
              <w:r w:rsidRPr="00D64498" w:rsidDel="00821D71">
                <w:rPr>
                  <w:rFonts w:ascii="Arial" w:eastAsia="Times New Roman" w:hAnsi="Arial" w:cs="Arial"/>
                  <w:noProof/>
                  <w:szCs w:val="17"/>
                  <w:lang w:val="fr-FR"/>
                </w:rPr>
                <w:delText>Afin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exécuter la validation des ressources en fonction du temps,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 HTTP </w:delText>
              </w:r>
              <w:r w:rsidRPr="00D80AC3" w:rsidDel="00821D71">
                <w:rPr>
                  <w:rFonts w:ascii="Courier New" w:eastAsia="Times New Roman" w:hAnsi="Courier New" w:cs="Courier New"/>
                  <w:noProof/>
                  <w:szCs w:val="17"/>
                  <w:lang w:val="fr-FR"/>
                </w:rPr>
                <w:delText>Last</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Modified</w:delText>
              </w:r>
              <w:r w:rsidRPr="00D64498" w:rsidDel="00821D71">
                <w:rPr>
                  <w:rFonts w:ascii="Arial" w:eastAsia="Times New Roman" w:hAnsi="Arial" w:cs="Arial"/>
                  <w:noProof/>
                  <w:szCs w:val="17"/>
                  <w:lang w:val="fr-FR"/>
                </w:rPr>
                <w:delText xml:space="preserve"> DEVRAIT être utili</w:delText>
              </w:r>
              <w:r w:rsidR="00334310" w:rsidRPr="00D64498"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mécanisme est spécifié dans</w:delText>
              </w:r>
              <w:r w:rsidR="00992C0C" w:rsidRPr="00D6449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D64498" w:rsidDel="00821D71">
                <w:rPr>
                  <w:rFonts w:ascii="Arial" w:eastAsia="Times New Roman" w:hAnsi="Arial" w:cs="Arial"/>
                  <w:noProof/>
                  <w:szCs w:val="17"/>
                  <w:lang w:val="fr-FR"/>
                </w:rPr>
                <w:delText>RFC</w:delText>
              </w:r>
              <w:r w:rsidRPr="00D64498" w:rsidDel="00821D71">
                <w:rPr>
                  <w:rFonts w:ascii="Arial" w:eastAsia="Times New Roman" w:hAnsi="Arial" w:cs="Arial"/>
                  <w:noProof/>
                  <w:szCs w:val="17"/>
                  <w:lang w:val="fr-FR"/>
                </w:rPr>
                <w:delText xml:space="preserve"> 7231 et 7232 de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IETF.</w:delText>
              </w:r>
            </w:del>
          </w:p>
        </w:tc>
        <w:tc>
          <w:tcPr>
            <w:tcW w:w="2515" w:type="dxa"/>
          </w:tcPr>
          <w:p w14:paraId="6DAE38C0" w14:textId="300C26D6" w:rsidR="005456F0" w:rsidRPr="00982192" w:rsidDel="00821D71" w:rsidRDefault="005456F0" w:rsidP="00CE01DA">
            <w:pPr>
              <w:spacing w:before="170" w:after="170"/>
              <w:rPr>
                <w:del w:id="2535" w:author="Author"/>
                <w:rFonts w:asciiTheme="minorBidi" w:hAnsiTheme="minorBidi" w:cstheme="minorBidi"/>
                <w:noProof/>
                <w:szCs w:val="17"/>
                <w:lang w:val="fr-FR"/>
              </w:rPr>
            </w:pPr>
            <w:del w:id="2536" w:author="Author">
              <w:r w:rsidRPr="00982192" w:rsidDel="00821D71">
                <w:rPr>
                  <w:rFonts w:asciiTheme="minorBidi" w:hAnsiTheme="minorBidi" w:cstheme="minorBidi"/>
                  <w:noProof/>
                  <w:szCs w:val="17"/>
                  <w:lang w:val="fr-FR"/>
                </w:rPr>
                <w:delText>AAJ, AAX</w:delText>
              </w:r>
            </w:del>
          </w:p>
        </w:tc>
      </w:tr>
      <w:tr w:rsidR="005456F0" w:rsidRPr="00982192" w:rsidDel="00821D71" w14:paraId="539498BD" w14:textId="31B50C65" w:rsidTr="00B722EB">
        <w:trPr>
          <w:trHeight w:val="494"/>
          <w:del w:id="2537" w:author="Author"/>
        </w:trPr>
        <w:tc>
          <w:tcPr>
            <w:tcW w:w="1075" w:type="dxa"/>
          </w:tcPr>
          <w:p w14:paraId="67075841" w14:textId="4F7CE254" w:rsidR="005456F0" w:rsidRPr="00982192" w:rsidDel="00821D71" w:rsidRDefault="005456F0" w:rsidP="00CE01DA">
            <w:pPr>
              <w:spacing w:before="170" w:after="170"/>
              <w:rPr>
                <w:del w:id="2538" w:author="Author"/>
                <w:rFonts w:asciiTheme="minorBidi" w:eastAsia="Times New Roman" w:hAnsiTheme="minorBidi" w:cstheme="minorBidi"/>
                <w:noProof/>
                <w:szCs w:val="17"/>
                <w:lang w:val="fr-FR"/>
              </w:rPr>
            </w:pPr>
            <w:del w:id="253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1FD19932" w14:textId="71F12CF9" w:rsidR="005456F0" w:rsidRPr="00D64498" w:rsidDel="00821D71" w:rsidRDefault="00D64498" w:rsidP="00CE01DA">
            <w:pPr>
              <w:spacing w:before="170" w:after="170"/>
              <w:rPr>
                <w:del w:id="2540" w:author="Author"/>
                <w:rFonts w:ascii="Arial" w:eastAsia="Times New Roman" w:hAnsi="Arial" w:cs="Arial"/>
                <w:noProof/>
                <w:szCs w:val="17"/>
                <w:lang w:val="fr-FR"/>
              </w:rPr>
            </w:pPr>
            <w:del w:id="2541" w:author="Author">
              <w:r w:rsidRPr="00D64498" w:rsidDel="00821D71">
                <w:rPr>
                  <w:rFonts w:ascii="Arial" w:eastAsia="Times New Roman" w:hAnsi="Arial" w:cs="Arial"/>
                  <w:noProof/>
                  <w:szCs w:val="17"/>
                  <w:lang w:val="fr-FR"/>
                </w:rPr>
                <w:delText>En utilisant le versionnage des réponses, un consommateur de service PEUT mettre en œuvre un verrouillage optimiste.</w:delText>
              </w:r>
            </w:del>
          </w:p>
        </w:tc>
        <w:tc>
          <w:tcPr>
            <w:tcW w:w="2515" w:type="dxa"/>
          </w:tcPr>
          <w:p w14:paraId="46EED600" w14:textId="49112494" w:rsidR="005456F0" w:rsidRPr="00982192" w:rsidDel="00821D71" w:rsidRDefault="005456F0" w:rsidP="00CE01DA">
            <w:pPr>
              <w:spacing w:before="170" w:after="170"/>
              <w:rPr>
                <w:del w:id="2542" w:author="Author"/>
                <w:rFonts w:asciiTheme="minorBidi" w:hAnsiTheme="minorBidi" w:cstheme="minorBidi"/>
                <w:noProof/>
                <w:szCs w:val="17"/>
                <w:lang w:val="fr-FR"/>
              </w:rPr>
            </w:pPr>
            <w:del w:id="2543" w:author="Author">
              <w:r w:rsidRPr="00982192" w:rsidDel="00821D71">
                <w:rPr>
                  <w:rFonts w:asciiTheme="minorBidi" w:hAnsiTheme="minorBidi" w:cstheme="minorBidi"/>
                  <w:noProof/>
                  <w:szCs w:val="17"/>
                  <w:lang w:val="fr-FR"/>
                </w:rPr>
                <w:delText>AAJ, AAX</w:delText>
              </w:r>
            </w:del>
          </w:p>
        </w:tc>
      </w:tr>
      <w:tr w:rsidR="00D64498" w:rsidRPr="00982192" w:rsidDel="00821D71" w14:paraId="536FA99B" w14:textId="1B28279A" w:rsidTr="00B722EB">
        <w:trPr>
          <w:del w:id="2544" w:author="Author"/>
        </w:trPr>
        <w:tc>
          <w:tcPr>
            <w:tcW w:w="1075" w:type="dxa"/>
          </w:tcPr>
          <w:p w14:paraId="311FD26D" w14:textId="6F034B06" w:rsidR="00D64498" w:rsidRPr="00982192" w:rsidDel="00821D71" w:rsidRDefault="00D64498" w:rsidP="00CE01DA">
            <w:pPr>
              <w:spacing w:before="170" w:after="170"/>
              <w:rPr>
                <w:del w:id="2545" w:author="Author"/>
                <w:rFonts w:asciiTheme="minorBidi" w:hAnsiTheme="minorBidi" w:cstheme="minorBidi"/>
                <w:noProof/>
                <w:szCs w:val="17"/>
                <w:lang w:val="fr-FR"/>
              </w:rPr>
            </w:pPr>
            <w:del w:id="254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2CD87578" w14:textId="410D8C7F" w:rsidR="00D64498" w:rsidRPr="00982192" w:rsidDel="00821D71" w:rsidRDefault="00D64498" w:rsidP="00CE01DA">
            <w:pPr>
              <w:spacing w:before="170" w:after="170"/>
              <w:rPr>
                <w:del w:id="2547" w:author="Author"/>
                <w:rFonts w:asciiTheme="minorBidi" w:hAnsiTheme="minorBidi" w:cstheme="minorBidi"/>
                <w:noProof/>
                <w:szCs w:val="17"/>
                <w:lang w:val="fr-FR"/>
              </w:rPr>
            </w:pPr>
            <w:del w:id="2548" w:author="Author">
              <w:r w:rsidRPr="008A2DD7" w:rsidDel="00821D71">
                <w:rPr>
                  <w:rFonts w:ascii="Arial" w:eastAsia="Times New Roman" w:hAnsi="Arial" w:cs="Arial"/>
                  <w:noProof/>
                  <w:szCs w:val="17"/>
                  <w:lang w:val="fr-FR"/>
                </w:rPr>
                <w:delText xml:space="preserve">Une API Web DOIT prendre en charge la mise en antémémoire des résultats de </w:delText>
              </w:r>
              <w:r w:rsidRPr="00D80AC3" w:rsidDel="00821D71">
                <w:rPr>
                  <w:rFonts w:ascii="Courier New" w:eastAsia="Times New Roman" w:hAnsi="Courier New" w:cs="Courier New"/>
                  <w:noProof/>
                  <w:szCs w:val="17"/>
                  <w:lang w:val="fr-FR"/>
                </w:rPr>
                <w:delText>GET</w:delText>
              </w:r>
              <w:r w:rsidRPr="008A2DD7"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8A2DD7" w:rsidDel="00821D71">
                <w:rPr>
                  <w:rFonts w:ascii="Arial" w:eastAsia="Times New Roman" w:hAnsi="Arial" w:cs="Arial"/>
                  <w:noProof/>
                  <w:szCs w:val="17"/>
                  <w:lang w:val="fr-FR"/>
                </w:rPr>
                <w:delText>une API Web PEUT prendre en charge la mise en antémémoire des résultats d</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autres méthodes </w:delText>
              </w:r>
              <w:r w:rsidDel="00821D71">
                <w:rPr>
                  <w:rFonts w:ascii="Arial" w:eastAsia="Times New Roman" w:hAnsi="Arial" w:cs="Arial"/>
                  <w:noProof/>
                  <w:szCs w:val="17"/>
                  <w:lang w:val="fr-FR"/>
                </w:rPr>
                <w:delText>HTTP.</w:delText>
              </w:r>
            </w:del>
          </w:p>
        </w:tc>
        <w:tc>
          <w:tcPr>
            <w:tcW w:w="2515" w:type="dxa"/>
          </w:tcPr>
          <w:p w14:paraId="071F3638" w14:textId="38687A49" w:rsidR="00D64498" w:rsidRPr="00982192" w:rsidDel="00821D71" w:rsidRDefault="00D64498" w:rsidP="00CE01DA">
            <w:pPr>
              <w:spacing w:before="170" w:after="170"/>
              <w:rPr>
                <w:del w:id="2549" w:author="Author"/>
                <w:rFonts w:asciiTheme="minorBidi" w:hAnsiTheme="minorBidi" w:cstheme="minorBidi"/>
                <w:noProof/>
                <w:szCs w:val="17"/>
                <w:lang w:val="fr-FR"/>
              </w:rPr>
            </w:pPr>
            <w:del w:id="2550" w:author="Author">
              <w:r w:rsidRPr="00982192" w:rsidDel="00821D71">
                <w:rPr>
                  <w:rFonts w:asciiTheme="minorBidi" w:hAnsiTheme="minorBidi" w:cstheme="minorBidi"/>
                  <w:noProof/>
                  <w:szCs w:val="17"/>
                  <w:lang w:val="fr-FR"/>
                </w:rPr>
                <w:delText>AAJ, AJ, AX</w:delText>
              </w:r>
            </w:del>
          </w:p>
        </w:tc>
      </w:tr>
      <w:tr w:rsidR="005456F0" w:rsidRPr="00982192" w:rsidDel="00821D71" w14:paraId="4B8BDBBD" w14:textId="31C3D0D5" w:rsidTr="00B722EB">
        <w:trPr>
          <w:del w:id="2551" w:author="Author"/>
        </w:trPr>
        <w:tc>
          <w:tcPr>
            <w:tcW w:w="1075" w:type="dxa"/>
          </w:tcPr>
          <w:p w14:paraId="7DCA800A" w14:textId="1709749B" w:rsidR="005456F0" w:rsidRPr="00982192" w:rsidDel="00821D71" w:rsidRDefault="005456F0" w:rsidP="00CE01DA">
            <w:pPr>
              <w:spacing w:before="170" w:after="170"/>
              <w:rPr>
                <w:del w:id="2552" w:author="Author"/>
                <w:rFonts w:asciiTheme="minorBidi" w:hAnsiTheme="minorBidi" w:cstheme="minorBidi"/>
                <w:noProof/>
                <w:szCs w:val="17"/>
                <w:lang w:val="fr-FR"/>
              </w:rPr>
            </w:pPr>
            <w:del w:id="255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6</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5C9EEC94" w14:textId="77E9D1B6" w:rsidR="005456F0" w:rsidRPr="00D64498" w:rsidDel="00821D71" w:rsidRDefault="00D64498" w:rsidP="00CE01DA">
            <w:pPr>
              <w:spacing w:before="170" w:after="170"/>
              <w:rPr>
                <w:del w:id="2554" w:author="Author"/>
                <w:rFonts w:ascii="Arial" w:eastAsia="Times New Roman" w:hAnsi="Arial" w:cs="Arial"/>
                <w:noProof/>
                <w:szCs w:val="17"/>
                <w:lang w:val="fr-FR"/>
              </w:rPr>
            </w:pPr>
            <w:del w:id="2555" w:author="Author">
              <w:r w:rsidRPr="00D64498" w:rsidDel="00821D71">
                <w:rPr>
                  <w:rFonts w:ascii="Arial" w:eastAsia="Times New Roman" w:hAnsi="Arial" w:cs="Arial"/>
                  <w:noProof/>
                  <w:szCs w:val="17"/>
                  <w:lang w:val="fr-FR"/>
                </w:rPr>
                <w:delText>Les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têtes de réponse HTTP </w:delText>
              </w:r>
              <w:r w:rsidRPr="00D80AC3" w:rsidDel="00821D71">
                <w:rPr>
                  <w:rFonts w:ascii="Courier New" w:eastAsia="Times New Roman" w:hAnsi="Courier New" w:cs="Courier New"/>
                  <w:noProof/>
                  <w:szCs w:val="17"/>
                  <w:lang w:val="fr-FR"/>
                </w:rPr>
                <w:delText>Cache</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Control</w:delText>
              </w:r>
              <w:r w:rsidRPr="00D64498" w:rsidDel="00821D71">
                <w:rPr>
                  <w:rFonts w:ascii="Arial" w:eastAsia="Times New Roman" w:hAnsi="Arial" w:cs="Arial"/>
                  <w:noProof/>
                  <w:szCs w:val="17"/>
                  <w:lang w:val="fr-FR"/>
                </w:rPr>
                <w:delText xml:space="preserve"> et </w:delText>
              </w:r>
              <w:r w:rsidRPr="00D80AC3" w:rsidDel="00821D71">
                <w:rPr>
                  <w:rFonts w:ascii="Courier New" w:eastAsia="Times New Roman" w:hAnsi="Courier New" w:cs="Courier New"/>
                  <w:noProof/>
                  <w:szCs w:val="17"/>
                  <w:lang w:val="fr-FR"/>
                </w:rPr>
                <w:delText>Expires</w:delText>
              </w:r>
              <w:r w:rsidRPr="00D64498" w:rsidDel="00821D71">
                <w:rPr>
                  <w:rFonts w:ascii="Arial" w:eastAsia="Times New Roman" w:hAnsi="Arial" w:cs="Arial"/>
                  <w:noProof/>
                  <w:szCs w:val="17"/>
                  <w:lang w:val="fr-FR"/>
                </w:rPr>
                <w:delText xml:space="preserve"> DEVRAIENT être utilis</w:delText>
              </w:r>
              <w:r w:rsidR="00334310" w:rsidRPr="00D64498" w:rsidDel="00821D71">
                <w:rPr>
                  <w:rFonts w:ascii="Arial" w:eastAsia="Times New Roman" w:hAnsi="Arial" w:cs="Arial"/>
                  <w:noProof/>
                  <w:szCs w:val="17"/>
                  <w:lang w:val="fr-FR"/>
                </w:rPr>
                <w:delText>és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dernier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tête PEUT être utilisé pour prendre en charge les anciens clients.</w:delText>
              </w:r>
            </w:del>
          </w:p>
        </w:tc>
        <w:tc>
          <w:tcPr>
            <w:tcW w:w="2515" w:type="dxa"/>
          </w:tcPr>
          <w:p w14:paraId="57E6C7CD" w14:textId="26B61156" w:rsidR="005456F0" w:rsidRPr="00982192" w:rsidDel="00821D71" w:rsidRDefault="005456F0" w:rsidP="00CE01DA">
            <w:pPr>
              <w:spacing w:before="170" w:after="170"/>
              <w:rPr>
                <w:del w:id="2556" w:author="Author"/>
                <w:rFonts w:asciiTheme="minorBidi" w:hAnsiTheme="minorBidi" w:cstheme="minorBidi"/>
                <w:noProof/>
                <w:szCs w:val="17"/>
                <w:lang w:val="fr-FR"/>
              </w:rPr>
            </w:pPr>
            <w:del w:id="2557" w:author="Author">
              <w:r w:rsidRPr="00982192" w:rsidDel="00821D71">
                <w:rPr>
                  <w:rFonts w:asciiTheme="minorBidi" w:hAnsiTheme="minorBidi" w:cstheme="minorBidi"/>
                  <w:noProof/>
                  <w:szCs w:val="17"/>
                  <w:lang w:val="fr-FR"/>
                </w:rPr>
                <w:delText>AAJ, AAX</w:delText>
              </w:r>
            </w:del>
          </w:p>
        </w:tc>
      </w:tr>
      <w:tr w:rsidR="005456F0" w:rsidRPr="00982192" w:rsidDel="00821D71" w14:paraId="5A5D8243" w14:textId="1C82AB88" w:rsidTr="00B722EB">
        <w:trPr>
          <w:del w:id="2558" w:author="Author"/>
        </w:trPr>
        <w:tc>
          <w:tcPr>
            <w:tcW w:w="1075" w:type="dxa"/>
          </w:tcPr>
          <w:p w14:paraId="4F79BA73" w14:textId="77074A01" w:rsidR="005456F0" w:rsidRPr="00982192" w:rsidDel="00821D71" w:rsidRDefault="005456F0" w:rsidP="00CE01DA">
            <w:pPr>
              <w:spacing w:before="170" w:after="170"/>
              <w:rPr>
                <w:del w:id="2559" w:author="Author"/>
                <w:rFonts w:asciiTheme="minorBidi" w:hAnsiTheme="minorBidi" w:cstheme="minorBidi"/>
                <w:noProof/>
                <w:szCs w:val="17"/>
                <w:lang w:val="fr-FR"/>
              </w:rPr>
            </w:pPr>
            <w:del w:id="256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7</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0BF2B0FC" w14:textId="27EB6F76" w:rsidR="005456F0" w:rsidRPr="002A3204" w:rsidDel="00821D71" w:rsidRDefault="002A3204" w:rsidP="00CE01DA">
            <w:pPr>
              <w:spacing w:before="170" w:after="170"/>
              <w:rPr>
                <w:del w:id="2561" w:author="Author"/>
                <w:rFonts w:ascii="Arial" w:eastAsia="Times New Roman" w:hAnsi="Arial" w:cs="Arial"/>
                <w:noProof/>
                <w:szCs w:val="17"/>
                <w:lang w:val="fr-FR"/>
              </w:rPr>
            </w:pPr>
            <w:del w:id="2562" w:author="Author">
              <w:r w:rsidRPr="002A3204" w:rsidDel="00821D71">
                <w:rPr>
                  <w:rFonts w:ascii="Arial" w:eastAsia="Times New Roman" w:hAnsi="Arial" w:cs="Arial"/>
                  <w:noProof/>
                  <w:szCs w:val="17"/>
                  <w:lang w:val="fr-FR"/>
                </w:rPr>
                <w:delText xml:space="preserve">Une API Web DEVRAIT </w:delText>
              </w:r>
              <w:r w:rsidRPr="002A3204" w:rsidDel="00821D71">
                <w:rPr>
                  <w:rFonts w:ascii="Arial" w:hAnsi="Arial" w:cs="Arial"/>
                  <w:noProof/>
                  <w:lang w:val="fr-FR"/>
                </w:rPr>
                <w:delText xml:space="preserve">faire savoir si elle prend en charge les téléchargements partiels de fichiers en répondant aux requêtes </w:delText>
              </w:r>
              <w:r w:rsidRPr="00D80AC3" w:rsidDel="00821D71">
                <w:rPr>
                  <w:rFonts w:ascii="Courier New" w:hAnsi="Courier New" w:cs="Courier New"/>
                  <w:noProof/>
                  <w:lang w:val="fr-FR"/>
                </w:rPr>
                <w:delText>HEAD</w:delText>
              </w:r>
              <w:r w:rsidRPr="002A3204" w:rsidDel="00821D71">
                <w:rPr>
                  <w:rFonts w:ascii="Arial" w:hAnsi="Arial" w:cs="Arial"/>
                  <w:noProof/>
                  <w:lang w:val="fr-FR"/>
                </w:rPr>
                <w:delText xml:space="preserve"> et en envoyant les en</w:delText>
              </w:r>
              <w:r w:rsidR="00BB0A23" w:rsidDel="00821D71">
                <w:rPr>
                  <w:rFonts w:ascii="Arial" w:hAnsi="Arial" w:cs="Arial"/>
                  <w:noProof/>
                  <w:lang w:val="fr-FR"/>
                </w:rPr>
                <w:delText>-</w:delText>
              </w:r>
              <w:r w:rsidRPr="002A3204" w:rsidDel="00821D71">
                <w:rPr>
                  <w:rFonts w:ascii="Arial" w:hAnsi="Arial" w:cs="Arial"/>
                  <w:noProof/>
                  <w:lang w:val="fr-FR"/>
                </w:rPr>
                <w:delText xml:space="preserve">têtes de réponse HTTP </w:delText>
              </w:r>
              <w:r w:rsidRPr="00D80AC3" w:rsidDel="00821D71">
                <w:rPr>
                  <w:rFonts w:ascii="Courier New" w:hAnsi="Courier New" w:cs="Courier New"/>
                  <w:noProof/>
                  <w:lang w:val="fr-FR"/>
                </w:rPr>
                <w:delText>Accept</w:delText>
              </w:r>
              <w:r w:rsidR="00BB0A23" w:rsidDel="00821D71">
                <w:rPr>
                  <w:rFonts w:ascii="Courier New" w:hAnsi="Courier New" w:cs="Courier New"/>
                  <w:noProof/>
                  <w:lang w:val="fr-FR"/>
                </w:rPr>
                <w:delText>-</w:delText>
              </w:r>
              <w:r w:rsidRPr="00D80AC3" w:rsidDel="00821D71">
                <w:rPr>
                  <w:rFonts w:ascii="Courier New" w:hAnsi="Courier New" w:cs="Courier New"/>
                  <w:noProof/>
                  <w:lang w:val="fr-FR"/>
                </w:rPr>
                <w:delText>Ranges</w:delText>
              </w:r>
              <w:r w:rsidRPr="002A3204" w:rsidDel="00821D71">
                <w:rPr>
                  <w:rFonts w:ascii="Arial" w:hAnsi="Arial" w:cs="Arial"/>
                  <w:noProof/>
                  <w:lang w:val="fr-FR"/>
                </w:rPr>
                <w:delText xml:space="preserve"> et </w:delText>
              </w:r>
              <w:r w:rsidRPr="00D80AC3" w:rsidDel="00821D71">
                <w:rPr>
                  <w:rFonts w:ascii="Courier New" w:hAnsi="Courier New" w:cs="Courier New"/>
                  <w:noProof/>
                  <w:lang w:val="fr-FR"/>
                </w:rPr>
                <w:delText>Content</w:delText>
              </w:r>
              <w:r w:rsidR="00BB0A23" w:rsidDel="00821D71">
                <w:rPr>
                  <w:rFonts w:ascii="Courier New" w:hAnsi="Courier New" w:cs="Courier New"/>
                  <w:noProof/>
                  <w:lang w:val="fr-FR"/>
                </w:rPr>
                <w:delText>-</w:delText>
              </w:r>
              <w:r w:rsidRPr="00D80AC3" w:rsidDel="00821D71">
                <w:rPr>
                  <w:rFonts w:ascii="Courier New" w:hAnsi="Courier New" w:cs="Courier New"/>
                  <w:noProof/>
                  <w:lang w:val="fr-FR"/>
                </w:rPr>
                <w:delText>Length</w:delText>
              </w:r>
              <w:r w:rsidRPr="002A3204" w:rsidDel="00821D71">
                <w:rPr>
                  <w:rFonts w:ascii="Arial" w:hAnsi="Arial" w:cs="Arial"/>
                  <w:noProof/>
                  <w:lang w:val="fr-FR"/>
                </w:rPr>
                <w:delText>.</w:delText>
              </w:r>
            </w:del>
          </w:p>
        </w:tc>
        <w:tc>
          <w:tcPr>
            <w:tcW w:w="2515" w:type="dxa"/>
          </w:tcPr>
          <w:p w14:paraId="787C79E7" w14:textId="75BE31A0" w:rsidR="005456F0" w:rsidRPr="00982192" w:rsidDel="00821D71" w:rsidRDefault="005456F0" w:rsidP="00CE01DA">
            <w:pPr>
              <w:spacing w:before="170" w:after="170"/>
              <w:rPr>
                <w:del w:id="2563" w:author="Author"/>
                <w:rFonts w:asciiTheme="minorBidi" w:hAnsiTheme="minorBidi" w:cstheme="minorBidi"/>
                <w:noProof/>
                <w:szCs w:val="17"/>
                <w:lang w:val="fr-FR"/>
              </w:rPr>
            </w:pPr>
            <w:del w:id="2564" w:author="Author">
              <w:r w:rsidRPr="00982192" w:rsidDel="00821D71">
                <w:rPr>
                  <w:rFonts w:asciiTheme="minorBidi" w:hAnsiTheme="minorBidi" w:cstheme="minorBidi"/>
                  <w:noProof/>
                  <w:szCs w:val="17"/>
                  <w:lang w:val="fr-FR"/>
                </w:rPr>
                <w:delText>AAJ, AAX</w:delText>
              </w:r>
            </w:del>
          </w:p>
        </w:tc>
      </w:tr>
      <w:tr w:rsidR="005456F0" w:rsidRPr="00982192" w:rsidDel="00821D71" w14:paraId="1B863A64" w14:textId="7480D696" w:rsidTr="00B722EB">
        <w:trPr>
          <w:del w:id="2565" w:author="Author"/>
        </w:trPr>
        <w:tc>
          <w:tcPr>
            <w:tcW w:w="1075" w:type="dxa"/>
          </w:tcPr>
          <w:p w14:paraId="505B1B2E" w14:textId="561E5D26" w:rsidR="005456F0" w:rsidRPr="00982192" w:rsidDel="00821D71" w:rsidRDefault="005456F0" w:rsidP="00CE01DA">
            <w:pPr>
              <w:spacing w:before="170" w:after="170"/>
              <w:rPr>
                <w:del w:id="2566" w:author="Author"/>
                <w:rFonts w:asciiTheme="minorBidi" w:hAnsiTheme="minorBidi" w:cstheme="minorBidi"/>
                <w:noProof/>
                <w:szCs w:val="17"/>
                <w:lang w:val="fr-FR"/>
              </w:rPr>
            </w:pPr>
            <w:del w:id="256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8</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522EA18E" w14:textId="75FB409E" w:rsidR="005456F0" w:rsidRPr="002A3204" w:rsidDel="00821D71" w:rsidRDefault="002A3204" w:rsidP="00CE01DA">
            <w:pPr>
              <w:spacing w:before="170" w:after="170"/>
              <w:rPr>
                <w:del w:id="2568" w:author="Author"/>
                <w:rFonts w:ascii="Arial" w:eastAsia="Times New Roman" w:hAnsi="Arial" w:cs="Arial"/>
                <w:noProof/>
                <w:szCs w:val="17"/>
                <w:lang w:val="fr-FR"/>
              </w:rPr>
            </w:pPr>
            <w:del w:id="2569" w:author="Author">
              <w:r w:rsidRPr="002A3204" w:rsidDel="00821D71">
                <w:rPr>
                  <w:rFonts w:ascii="Arial" w:eastAsia="Times New Roman" w:hAnsi="Arial" w:cs="Arial"/>
                  <w:noProof/>
                  <w:szCs w:val="17"/>
                  <w:lang w:val="fr-FR"/>
                </w:rPr>
                <w:delText>Une API Web DEVRAIT prendre en charge les téléchargements partiels de fichie</w:delText>
              </w:r>
              <w:r w:rsidR="00334310" w:rsidRPr="002A3204" w:rsidDel="00821D71">
                <w:rPr>
                  <w:rFonts w:ascii="Arial" w:eastAsia="Times New Roman" w:hAnsi="Arial" w:cs="Arial"/>
                  <w:noProof/>
                  <w:szCs w:val="17"/>
                  <w:lang w:val="fr-FR"/>
                </w:rPr>
                <w:delText>rs</w:delText>
              </w:r>
              <w:r w:rsidR="00334310" w:rsidDel="00821D71">
                <w:rPr>
                  <w:rFonts w:ascii="Arial" w:eastAsia="Times New Roman" w:hAnsi="Arial" w:cs="Arial"/>
                  <w:noProof/>
                  <w:szCs w:val="17"/>
                  <w:lang w:val="fr-FR"/>
                </w:rPr>
                <w:delText xml:space="preserve">.  </w:delText>
              </w:r>
              <w:r w:rsidR="00334310" w:rsidRPr="002A3204" w:rsidDel="00821D71">
                <w:rPr>
                  <w:rFonts w:ascii="Arial" w:eastAsia="Times New Roman" w:hAnsi="Arial" w:cs="Arial"/>
                  <w:noProof/>
                  <w:szCs w:val="17"/>
                  <w:lang w:val="fr-FR"/>
                </w:rPr>
                <w:delText>Le</w:delText>
              </w:r>
              <w:r w:rsidRPr="002A3204" w:rsidDel="00821D71">
                <w:rPr>
                  <w:rFonts w:ascii="Arial" w:eastAsia="Times New Roman" w:hAnsi="Arial" w:cs="Arial"/>
                  <w:noProof/>
                  <w:szCs w:val="17"/>
                  <w:lang w:val="fr-FR"/>
                </w:rPr>
                <w:delText>s plages à plusieurs parties DEVRAIENT être prises en charge.</w:delText>
              </w:r>
            </w:del>
          </w:p>
        </w:tc>
        <w:tc>
          <w:tcPr>
            <w:tcW w:w="2515" w:type="dxa"/>
          </w:tcPr>
          <w:p w14:paraId="61F8A95D" w14:textId="47D293E7" w:rsidR="005456F0" w:rsidRPr="00982192" w:rsidDel="00821D71" w:rsidRDefault="005456F0" w:rsidP="00CE01DA">
            <w:pPr>
              <w:spacing w:before="170" w:after="170"/>
              <w:rPr>
                <w:del w:id="2570" w:author="Author"/>
                <w:rFonts w:asciiTheme="minorBidi" w:hAnsiTheme="minorBidi" w:cstheme="minorBidi"/>
                <w:noProof/>
                <w:szCs w:val="17"/>
                <w:lang w:val="fr-FR"/>
              </w:rPr>
            </w:pPr>
            <w:del w:id="2571" w:author="Author">
              <w:r w:rsidRPr="00982192" w:rsidDel="00821D71">
                <w:rPr>
                  <w:rFonts w:asciiTheme="minorBidi" w:hAnsiTheme="minorBidi" w:cstheme="minorBidi"/>
                  <w:noProof/>
                  <w:szCs w:val="17"/>
                  <w:lang w:val="fr-FR"/>
                </w:rPr>
                <w:delText>AAJ, AAX</w:delText>
              </w:r>
            </w:del>
          </w:p>
        </w:tc>
      </w:tr>
      <w:tr w:rsidR="005456F0" w:rsidRPr="00982192" w:rsidDel="00821D71" w14:paraId="4A46D441" w14:textId="0F69821F" w:rsidTr="00B722EB">
        <w:trPr>
          <w:del w:id="2572" w:author="Author"/>
        </w:trPr>
        <w:tc>
          <w:tcPr>
            <w:tcW w:w="1075" w:type="dxa"/>
          </w:tcPr>
          <w:p w14:paraId="077ACD7F" w14:textId="32FB6FBA" w:rsidR="005456F0" w:rsidRPr="00982192" w:rsidDel="00821D71" w:rsidRDefault="005456F0" w:rsidP="00CE01DA">
            <w:pPr>
              <w:spacing w:before="170" w:after="170"/>
              <w:rPr>
                <w:del w:id="2573" w:author="Author"/>
                <w:rFonts w:asciiTheme="minorBidi" w:hAnsiTheme="minorBidi" w:cstheme="minorBidi"/>
                <w:noProof/>
                <w:szCs w:val="17"/>
                <w:lang w:val="fr-FR"/>
              </w:rPr>
            </w:pPr>
            <w:del w:id="257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56624B"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0D2A3956" w14:textId="7A03749F" w:rsidR="005456F0" w:rsidRPr="002A3204" w:rsidDel="00821D71" w:rsidRDefault="002A3204" w:rsidP="00CE01DA">
            <w:pPr>
              <w:spacing w:before="170" w:after="170"/>
              <w:rPr>
                <w:del w:id="2575" w:author="Author"/>
                <w:rFonts w:ascii="Arial" w:eastAsia="Times New Roman" w:hAnsi="Arial" w:cs="Arial"/>
                <w:noProof/>
                <w:szCs w:val="17"/>
                <w:lang w:val="fr-FR"/>
              </w:rPr>
            </w:pPr>
            <w:del w:id="2576" w:author="Author">
              <w:r w:rsidRPr="002A3204" w:rsidDel="00821D71">
                <w:rPr>
                  <w:rFonts w:ascii="Arial" w:eastAsia="Times New Roman" w:hAnsi="Arial" w:cs="Arial"/>
                  <w:noProof/>
                  <w:szCs w:val="17"/>
                  <w:lang w:val="fr-FR"/>
                </w:rPr>
                <w:delText>Une API Web DEVRAIT faire savoir si elle prend en charge les téléchargements amont partiels de fichiers.</w:delText>
              </w:r>
            </w:del>
          </w:p>
        </w:tc>
        <w:tc>
          <w:tcPr>
            <w:tcW w:w="2515" w:type="dxa"/>
          </w:tcPr>
          <w:p w14:paraId="27E65490" w14:textId="51A3AE7B" w:rsidR="005456F0" w:rsidRPr="00982192" w:rsidDel="00821D71" w:rsidRDefault="005456F0" w:rsidP="00CE01DA">
            <w:pPr>
              <w:spacing w:before="170" w:after="170"/>
              <w:rPr>
                <w:del w:id="2577" w:author="Author"/>
                <w:rFonts w:asciiTheme="minorBidi" w:hAnsiTheme="minorBidi" w:cstheme="minorBidi"/>
                <w:noProof/>
                <w:szCs w:val="17"/>
                <w:lang w:val="fr-FR"/>
              </w:rPr>
            </w:pPr>
            <w:del w:id="2578" w:author="Author">
              <w:r w:rsidRPr="00982192" w:rsidDel="00821D71">
                <w:rPr>
                  <w:rFonts w:asciiTheme="minorBidi" w:hAnsiTheme="minorBidi" w:cstheme="minorBidi"/>
                  <w:noProof/>
                  <w:szCs w:val="17"/>
                  <w:lang w:val="fr-FR"/>
                </w:rPr>
                <w:delText>AAJ, AAX</w:delText>
              </w:r>
            </w:del>
          </w:p>
        </w:tc>
      </w:tr>
      <w:tr w:rsidR="005456F0" w:rsidRPr="00982192" w:rsidDel="00821D71" w14:paraId="7B5E054E" w14:textId="39F1250A" w:rsidTr="00B722EB">
        <w:trPr>
          <w:del w:id="2579" w:author="Author"/>
        </w:trPr>
        <w:tc>
          <w:tcPr>
            <w:tcW w:w="1075" w:type="dxa"/>
          </w:tcPr>
          <w:p w14:paraId="1A49A772" w14:textId="7EE1C30A" w:rsidR="005456F0" w:rsidRPr="00982192" w:rsidDel="00821D71" w:rsidRDefault="005456F0" w:rsidP="00CE01DA">
            <w:pPr>
              <w:spacing w:before="170" w:after="170"/>
              <w:rPr>
                <w:del w:id="2580" w:author="Author"/>
                <w:rFonts w:asciiTheme="minorBidi" w:hAnsiTheme="minorBidi" w:cstheme="minorBidi"/>
                <w:noProof/>
                <w:szCs w:val="17"/>
                <w:lang w:val="fr-FR"/>
              </w:rPr>
            </w:pPr>
            <w:del w:id="258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56624B" w:rsidDel="00821D71">
                <w:rPr>
                  <w:rFonts w:asciiTheme="minorBidi" w:eastAsia="Times New Roman" w:hAnsiTheme="minorBidi" w:cstheme="minorBidi"/>
                  <w:noProof/>
                  <w:szCs w:val="17"/>
                  <w:lang w:val="fr-FR"/>
                </w:rPr>
                <w:delText>10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16A96E20" w14:textId="72DE7B99" w:rsidR="005456F0" w:rsidRPr="002A3204" w:rsidDel="00821D71" w:rsidRDefault="002A3204" w:rsidP="00CE01DA">
            <w:pPr>
              <w:spacing w:before="170" w:after="170"/>
              <w:rPr>
                <w:del w:id="2582" w:author="Author"/>
                <w:rFonts w:ascii="Arial" w:eastAsia="Times New Roman" w:hAnsi="Arial" w:cs="Arial"/>
                <w:noProof/>
                <w:szCs w:val="17"/>
                <w:lang w:val="fr-FR"/>
              </w:rPr>
            </w:pPr>
            <w:del w:id="2583" w:author="Author">
              <w:r w:rsidRPr="002A3204" w:rsidDel="00821D71">
                <w:rPr>
                  <w:rFonts w:ascii="Arial" w:eastAsia="Times New Roman" w:hAnsi="Arial" w:cs="Arial"/>
                  <w:noProof/>
                  <w:szCs w:val="17"/>
                  <w:lang w:val="fr-FR"/>
                </w:rPr>
                <w:delText>Une API Web DEVRAIT prendre en charge les téléchargements amont partiels de fichie</w:delText>
              </w:r>
              <w:r w:rsidR="00334310" w:rsidRPr="002A3204" w:rsidDel="00821D71">
                <w:rPr>
                  <w:rFonts w:ascii="Arial" w:eastAsia="Times New Roman" w:hAnsi="Arial" w:cs="Arial"/>
                  <w:noProof/>
                  <w:szCs w:val="17"/>
                  <w:lang w:val="fr-FR"/>
                </w:rPr>
                <w:delText>rs</w:delText>
              </w:r>
              <w:r w:rsidR="00334310" w:rsidDel="00821D71">
                <w:rPr>
                  <w:rFonts w:ascii="Arial" w:eastAsia="Times New Roman" w:hAnsi="Arial" w:cs="Arial"/>
                  <w:noProof/>
                  <w:szCs w:val="17"/>
                  <w:lang w:val="fr-FR"/>
                </w:rPr>
                <w:delText xml:space="preserve">.  </w:delText>
              </w:r>
              <w:r w:rsidR="00334310" w:rsidRPr="002A3204" w:rsidDel="00821D71">
                <w:rPr>
                  <w:rFonts w:ascii="Arial" w:eastAsia="Times New Roman" w:hAnsi="Arial" w:cs="Arial"/>
                  <w:noProof/>
                  <w:szCs w:val="17"/>
                  <w:lang w:val="fr-FR"/>
                </w:rPr>
                <w:delText>Le</w:delText>
              </w:r>
              <w:r w:rsidRPr="002A3204" w:rsidDel="00821D71">
                <w:rPr>
                  <w:rFonts w:ascii="Arial" w:eastAsia="Times New Roman" w:hAnsi="Arial" w:cs="Arial"/>
                  <w:noProof/>
                  <w:szCs w:val="17"/>
                  <w:lang w:val="fr-FR"/>
                </w:rPr>
                <w:delText>s plages à plusieurs parties DEVRAIENT être prises en charge.</w:delText>
              </w:r>
            </w:del>
          </w:p>
        </w:tc>
        <w:tc>
          <w:tcPr>
            <w:tcW w:w="2515" w:type="dxa"/>
          </w:tcPr>
          <w:p w14:paraId="7CF26D74" w14:textId="0284C11D" w:rsidR="005456F0" w:rsidRPr="00982192" w:rsidDel="00821D71" w:rsidRDefault="005456F0" w:rsidP="00CE01DA">
            <w:pPr>
              <w:spacing w:before="170" w:after="170"/>
              <w:rPr>
                <w:del w:id="2584" w:author="Author"/>
                <w:rFonts w:asciiTheme="minorBidi" w:hAnsiTheme="minorBidi" w:cstheme="minorBidi"/>
                <w:noProof/>
                <w:szCs w:val="17"/>
                <w:lang w:val="fr-FR"/>
              </w:rPr>
            </w:pPr>
            <w:del w:id="2585" w:author="Author">
              <w:r w:rsidRPr="00982192" w:rsidDel="00821D71">
                <w:rPr>
                  <w:rFonts w:asciiTheme="minorBidi" w:hAnsiTheme="minorBidi" w:cstheme="minorBidi"/>
                  <w:noProof/>
                  <w:szCs w:val="17"/>
                  <w:lang w:val="fr-FR"/>
                </w:rPr>
                <w:delText>AAJ, AAX</w:delText>
              </w:r>
            </w:del>
          </w:p>
        </w:tc>
      </w:tr>
      <w:tr w:rsidR="005456F0" w:rsidRPr="00982192" w:rsidDel="00821D71" w14:paraId="5F053782" w14:textId="6F5ABD12" w:rsidTr="00B722EB">
        <w:trPr>
          <w:del w:id="2586" w:author="Author"/>
        </w:trPr>
        <w:tc>
          <w:tcPr>
            <w:tcW w:w="1075" w:type="dxa"/>
          </w:tcPr>
          <w:p w14:paraId="60FE7F70" w14:textId="732447D5" w:rsidR="005456F0" w:rsidRPr="00982192" w:rsidDel="00821D71" w:rsidRDefault="005456F0" w:rsidP="00CE01DA">
            <w:pPr>
              <w:spacing w:before="170" w:after="170"/>
              <w:rPr>
                <w:del w:id="2587" w:author="Author"/>
                <w:rFonts w:asciiTheme="minorBidi" w:hAnsiTheme="minorBidi" w:cstheme="minorBidi"/>
                <w:noProof/>
                <w:szCs w:val="17"/>
                <w:lang w:val="fr-FR"/>
              </w:rPr>
            </w:pPr>
            <w:del w:id="258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56624B" w:rsidDel="00821D71">
                <w:rPr>
                  <w:rFonts w:asciiTheme="minorBidi" w:eastAsia="Times New Roman" w:hAnsiTheme="minorBidi" w:cstheme="minorBidi"/>
                  <w:noProof/>
                  <w:szCs w:val="17"/>
                  <w:lang w:val="fr-FR"/>
                </w:rPr>
                <w:delText>1</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1E6BE081" w14:textId="01A969DC" w:rsidR="005456F0" w:rsidRPr="002A3204" w:rsidDel="00821D71" w:rsidRDefault="002A3204" w:rsidP="00CE01DA">
            <w:pPr>
              <w:spacing w:before="170" w:after="170"/>
              <w:rPr>
                <w:del w:id="2589" w:author="Author"/>
                <w:rFonts w:ascii="Arial" w:eastAsia="Times New Roman" w:hAnsi="Arial" w:cs="Arial"/>
                <w:noProof/>
                <w:szCs w:val="17"/>
                <w:lang w:val="fr-FR"/>
              </w:rPr>
            </w:pPr>
            <w:del w:id="2590" w:author="Author">
              <w:r w:rsidRPr="002A3204" w:rsidDel="00821D71">
                <w:rPr>
                  <w:rFonts w:ascii="Arial" w:eastAsia="Times New Roman" w:hAnsi="Arial" w:cs="Arial"/>
                  <w:noProof/>
                  <w:szCs w:val="17"/>
                  <w:lang w:val="fr-FR"/>
                </w:rPr>
                <w:delText>Si la requête a dépassé la limite maximale autorisée, le prestataire de service DEVRAIT renvoyer avec les 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tête</w:delText>
              </w:r>
              <w:r w:rsidR="003E3D51" w:rsidDel="00821D71">
                <w:rPr>
                  <w:rFonts w:ascii="Arial" w:eastAsia="Times New Roman" w:hAnsi="Arial" w:cs="Arial"/>
                  <w:noProof/>
                  <w:szCs w:val="17"/>
                  <w:lang w:val="fr-FR"/>
                </w:rPr>
                <w:delText>s</w:delText>
              </w:r>
              <w:r w:rsidRPr="002A3204" w:rsidDel="00821D71">
                <w:rPr>
                  <w:rFonts w:ascii="Arial" w:eastAsia="Times New Roman" w:hAnsi="Arial" w:cs="Arial"/>
                  <w:noProof/>
                  <w:szCs w:val="17"/>
                  <w:lang w:val="fr-FR"/>
                </w:rPr>
                <w:delText xml:space="preserve"> de réponse HTTP l</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tête HTTP “</w:delText>
              </w:r>
              <w:r w:rsidRPr="00D80AC3" w:rsidDel="00821D71">
                <w:rPr>
                  <w:rFonts w:ascii="Courier New" w:eastAsia="Times New Roman" w:hAnsi="Courier New" w:cs="Courier New"/>
                  <w:noProof/>
                  <w:szCs w:val="17"/>
                  <w:lang w:val="fr-FR"/>
                </w:rPr>
                <w:delText>413 Request Entity Too Large</w:delText>
              </w:r>
              <w:r w:rsidRPr="002A3204"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2A3204" w:rsidDel="00821D71">
                <w:rPr>
                  <w:rFonts w:ascii="Arial" w:eastAsia="Times New Roman" w:hAnsi="Arial" w:cs="Arial"/>
                  <w:noProof/>
                  <w:szCs w:val="17"/>
                  <w:lang w:val="fr-FR"/>
                </w:rPr>
                <w:delText>Un 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tête HTTP personnalisé PEUT être utilisé pour indiquer la taille maximale de la réponse.</w:delText>
              </w:r>
            </w:del>
          </w:p>
        </w:tc>
        <w:tc>
          <w:tcPr>
            <w:tcW w:w="2515" w:type="dxa"/>
          </w:tcPr>
          <w:p w14:paraId="2B906F29" w14:textId="7B9A73D5" w:rsidR="005456F0" w:rsidRPr="00982192" w:rsidDel="00821D71" w:rsidRDefault="005456F0" w:rsidP="00CE01DA">
            <w:pPr>
              <w:spacing w:before="170" w:after="170"/>
              <w:rPr>
                <w:del w:id="2591" w:author="Author"/>
                <w:rFonts w:asciiTheme="minorBidi" w:hAnsiTheme="minorBidi" w:cstheme="minorBidi"/>
                <w:noProof/>
                <w:szCs w:val="17"/>
                <w:lang w:val="fr-FR"/>
              </w:rPr>
            </w:pPr>
            <w:del w:id="2592" w:author="Author">
              <w:r w:rsidRPr="00982192" w:rsidDel="00821D71">
                <w:rPr>
                  <w:rFonts w:asciiTheme="minorBidi" w:hAnsiTheme="minorBidi" w:cstheme="minorBidi"/>
                  <w:noProof/>
                  <w:szCs w:val="17"/>
                  <w:lang w:val="fr-FR"/>
                </w:rPr>
                <w:delText>AAJ, AAX</w:delText>
              </w:r>
            </w:del>
          </w:p>
        </w:tc>
      </w:tr>
      <w:tr w:rsidR="005456F0" w:rsidRPr="00982192" w:rsidDel="00821D71" w14:paraId="7D283A08" w14:textId="1D767866" w:rsidTr="00B722EB">
        <w:trPr>
          <w:del w:id="2593" w:author="Author"/>
        </w:trPr>
        <w:tc>
          <w:tcPr>
            <w:tcW w:w="1075" w:type="dxa"/>
          </w:tcPr>
          <w:p w14:paraId="662F583B" w14:textId="5E90B8B2" w:rsidR="005456F0" w:rsidRPr="00982192" w:rsidDel="00821D71" w:rsidRDefault="005456F0" w:rsidP="00CE01DA">
            <w:pPr>
              <w:spacing w:before="170" w:after="170"/>
              <w:rPr>
                <w:del w:id="2594" w:author="Author"/>
                <w:rFonts w:asciiTheme="minorBidi" w:hAnsiTheme="minorBidi" w:cstheme="minorBidi"/>
                <w:noProof/>
                <w:szCs w:val="17"/>
                <w:lang w:val="fr-FR"/>
              </w:rPr>
            </w:pPr>
            <w:del w:id="259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56624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4158BFC0" w14:textId="46C64568" w:rsidR="005456F0" w:rsidRPr="003B6D84" w:rsidDel="00821D71" w:rsidRDefault="003B6D84" w:rsidP="00CE01DA">
            <w:pPr>
              <w:spacing w:before="170" w:after="170"/>
              <w:rPr>
                <w:del w:id="2596" w:author="Author"/>
                <w:rFonts w:ascii="Arial" w:hAnsi="Arial" w:cs="Arial"/>
                <w:noProof/>
                <w:szCs w:val="17"/>
                <w:lang w:val="fr-FR"/>
              </w:rPr>
            </w:pPr>
            <w:del w:id="2597" w:author="Author">
              <w:r w:rsidRPr="003B6D84" w:rsidDel="00821D71">
                <w:rPr>
                  <w:rFonts w:ascii="Arial" w:eastAsia="Times New Roman" w:hAnsi="Arial" w:cs="Arial"/>
                  <w:noProof/>
                  <w:szCs w:val="17"/>
                  <w:lang w:val="fr-FR"/>
                </w:rPr>
                <w:delText>Si une API Web prend en charge la gestion des préférences, celle</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ci DEVRAIT être implémentée conformément</w:delText>
              </w:r>
              <w:r w:rsidR="00992C0C" w:rsidRPr="003B6D84"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3B6D84" w:rsidDel="00821D71">
                <w:rPr>
                  <w:rFonts w:ascii="Arial" w:eastAsia="Times New Roman" w:hAnsi="Arial" w:cs="Arial"/>
                  <w:noProof/>
                  <w:szCs w:val="17"/>
                  <w:lang w:val="fr-FR"/>
                </w:rPr>
                <w:delText>RFC</w:delText>
              </w:r>
              <w:r w:rsidRPr="003B6D84" w:rsidDel="00821D71">
                <w:rPr>
                  <w:rFonts w:ascii="Arial" w:eastAsia="Times New Roman" w:hAnsi="Arial" w:cs="Arial"/>
                  <w:noProof/>
                  <w:szCs w:val="17"/>
                  <w:lang w:val="fr-FR"/>
                </w:rPr>
                <w:delText xml:space="preserve"> 7240 de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IETF, c</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est</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à</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dire que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 xml:space="preserve">tête de requête HTTP </w:delText>
              </w:r>
              <w:r w:rsidRPr="00D80AC3" w:rsidDel="00821D71">
                <w:rPr>
                  <w:rFonts w:ascii="Courier New" w:eastAsia="Times New Roman" w:hAnsi="Courier New" w:cs="Courier New"/>
                  <w:noProof/>
                  <w:szCs w:val="17"/>
                  <w:lang w:val="fr-FR"/>
                </w:rPr>
                <w:delText>Prefer</w:delText>
              </w:r>
              <w:r w:rsidRPr="003B6D84" w:rsidDel="00821D71">
                <w:rPr>
                  <w:rFonts w:ascii="Arial" w:eastAsia="Times New Roman" w:hAnsi="Arial" w:cs="Arial"/>
                  <w:noProof/>
                  <w:szCs w:val="17"/>
                  <w:lang w:val="fr-FR"/>
                </w:rPr>
                <w:delText xml:space="preserve"> DEVRAIT être utilisé et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 xml:space="preserve">tête de réponse HTTP </w:delText>
              </w:r>
              <w:r w:rsidRPr="00D80AC3" w:rsidDel="00821D71">
                <w:rPr>
                  <w:rFonts w:ascii="Courier New" w:eastAsia="Times New Roman" w:hAnsi="Courier New" w:cs="Courier New"/>
                  <w:noProof/>
                  <w:szCs w:val="17"/>
                  <w:lang w:val="fr-FR"/>
                </w:rPr>
                <w:delText>Preference</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Applied</w:delText>
              </w:r>
              <w:r w:rsidRPr="003B6D84" w:rsidDel="00821D71">
                <w:rPr>
                  <w:rFonts w:ascii="Arial" w:eastAsia="Times New Roman" w:hAnsi="Arial" w:cs="Arial"/>
                  <w:noProof/>
                  <w:szCs w:val="17"/>
                  <w:lang w:val="fr-FR"/>
                </w:rPr>
                <w:delText xml:space="preserve"> DEVRAIT être renvoyé (confirmant la requête originelle).</w:delText>
              </w:r>
            </w:del>
          </w:p>
        </w:tc>
        <w:tc>
          <w:tcPr>
            <w:tcW w:w="2515" w:type="dxa"/>
          </w:tcPr>
          <w:p w14:paraId="04C10D4F" w14:textId="188ABCB7" w:rsidR="005456F0" w:rsidRPr="00982192" w:rsidDel="00821D71" w:rsidRDefault="005456F0" w:rsidP="00CE01DA">
            <w:pPr>
              <w:spacing w:before="170" w:after="170"/>
              <w:rPr>
                <w:del w:id="2598" w:author="Author"/>
                <w:rFonts w:asciiTheme="minorBidi" w:hAnsiTheme="minorBidi" w:cstheme="minorBidi"/>
                <w:noProof/>
                <w:szCs w:val="17"/>
                <w:lang w:val="fr-FR"/>
              </w:rPr>
            </w:pPr>
            <w:del w:id="2599" w:author="Author">
              <w:r w:rsidRPr="00982192" w:rsidDel="00821D71">
                <w:rPr>
                  <w:rFonts w:asciiTheme="minorBidi" w:hAnsiTheme="minorBidi" w:cstheme="minorBidi"/>
                  <w:noProof/>
                  <w:szCs w:val="17"/>
                  <w:lang w:val="fr-FR"/>
                </w:rPr>
                <w:delText>AAJ, AAX</w:delText>
              </w:r>
            </w:del>
          </w:p>
        </w:tc>
      </w:tr>
      <w:tr w:rsidR="003B6D84" w:rsidRPr="00982192" w:rsidDel="00821D71" w14:paraId="0CB39E6C" w14:textId="52A41B60" w:rsidTr="00B722EB">
        <w:trPr>
          <w:del w:id="2600" w:author="Author"/>
        </w:trPr>
        <w:tc>
          <w:tcPr>
            <w:tcW w:w="1075" w:type="dxa"/>
          </w:tcPr>
          <w:p w14:paraId="0B4736CD" w14:textId="65D83CCF" w:rsidR="003B6D84" w:rsidRPr="00982192" w:rsidDel="00821D71" w:rsidRDefault="003B6D84" w:rsidP="00CE01DA">
            <w:pPr>
              <w:spacing w:before="170" w:after="170"/>
              <w:rPr>
                <w:del w:id="2601" w:author="Author"/>
                <w:rFonts w:asciiTheme="minorBidi" w:hAnsiTheme="minorBidi" w:cstheme="minorBidi"/>
                <w:noProof/>
                <w:szCs w:val="17"/>
                <w:lang w:val="fr-FR"/>
              </w:rPr>
            </w:pPr>
            <w:del w:id="260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460E0D8B" w14:textId="2E6E182D" w:rsidR="003B6D84" w:rsidRPr="00982192" w:rsidDel="00821D71" w:rsidRDefault="003B6D84" w:rsidP="00CE01DA">
            <w:pPr>
              <w:spacing w:before="170" w:after="170"/>
              <w:rPr>
                <w:del w:id="2603" w:author="Author"/>
                <w:rFonts w:asciiTheme="minorBidi" w:hAnsiTheme="minorBidi" w:cstheme="minorBidi"/>
                <w:noProof/>
                <w:szCs w:val="17"/>
                <w:lang w:val="fr-FR"/>
              </w:rPr>
            </w:pPr>
            <w:del w:id="2604" w:author="Author">
              <w:r w:rsidRPr="008A2DD7" w:rsidDel="00821D71">
                <w:rPr>
                  <w:rFonts w:ascii="Arial" w:eastAsia="Times New Roman" w:hAnsi="Arial" w:cs="Arial"/>
                  <w:noProof/>
                  <w:szCs w:val="17"/>
                  <w:lang w:val="fr-FR"/>
                </w:rPr>
                <w:delText>Si une API Web prend en charge la gestion des préférences, la liste des préférences qui PEUT être constituée en utilisant l</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tête </w:delText>
              </w:r>
              <w:r w:rsidRPr="00D80AC3" w:rsidDel="00821D71">
                <w:rPr>
                  <w:rFonts w:ascii="Courier New" w:eastAsia="Times New Roman" w:hAnsi="Courier New" w:cs="Courier New"/>
                  <w:noProof/>
                  <w:szCs w:val="17"/>
                  <w:lang w:val="fr-FR"/>
                </w:rPr>
                <w:delText>Prefer</w:delText>
              </w:r>
              <w:r w:rsidRPr="008A2DD7" w:rsidDel="00821D71">
                <w:rPr>
                  <w:rFonts w:ascii="Arial" w:eastAsia="Times New Roman" w:hAnsi="Arial" w:cs="Arial"/>
                  <w:noProof/>
                  <w:szCs w:val="17"/>
                  <w:lang w:val="fr-FR"/>
                </w:rPr>
                <w:delText xml:space="preserve"> DOIT être enregistrée dans le contrat de service.</w:delText>
              </w:r>
            </w:del>
          </w:p>
        </w:tc>
        <w:tc>
          <w:tcPr>
            <w:tcW w:w="2515" w:type="dxa"/>
          </w:tcPr>
          <w:p w14:paraId="242A7ABE" w14:textId="79EEA104" w:rsidR="003B6D84" w:rsidRPr="00982192" w:rsidDel="00821D71" w:rsidRDefault="003B6D84" w:rsidP="00CE01DA">
            <w:pPr>
              <w:spacing w:before="170" w:after="170"/>
              <w:rPr>
                <w:del w:id="2605" w:author="Author"/>
                <w:rFonts w:asciiTheme="minorBidi" w:hAnsiTheme="minorBidi" w:cstheme="minorBidi"/>
                <w:noProof/>
                <w:szCs w:val="17"/>
                <w:lang w:val="fr-FR"/>
              </w:rPr>
            </w:pPr>
            <w:del w:id="2606" w:author="Author">
              <w:r w:rsidRPr="00982192" w:rsidDel="00821D71">
                <w:rPr>
                  <w:rFonts w:asciiTheme="minorBidi" w:hAnsiTheme="minorBidi" w:cstheme="minorBidi"/>
                  <w:noProof/>
                  <w:szCs w:val="17"/>
                  <w:lang w:val="fr-FR"/>
                </w:rPr>
                <w:delText>AAJ, AAX, AJ, AX</w:delText>
              </w:r>
            </w:del>
          </w:p>
        </w:tc>
      </w:tr>
      <w:tr w:rsidR="003B6D84" w:rsidRPr="00982192" w:rsidDel="00821D71" w14:paraId="659967A5" w14:textId="6791CA4E" w:rsidTr="00B722EB">
        <w:trPr>
          <w:del w:id="2607" w:author="Author"/>
        </w:trPr>
        <w:tc>
          <w:tcPr>
            <w:tcW w:w="1075" w:type="dxa"/>
          </w:tcPr>
          <w:p w14:paraId="61D14F14" w14:textId="170A2E9B" w:rsidR="003B6D84" w:rsidRPr="00982192" w:rsidDel="00821D71" w:rsidRDefault="003B6D84" w:rsidP="00CE01DA">
            <w:pPr>
              <w:spacing w:before="170" w:after="170"/>
              <w:rPr>
                <w:del w:id="2608" w:author="Author"/>
                <w:rFonts w:asciiTheme="minorBidi" w:hAnsiTheme="minorBidi" w:cstheme="minorBidi"/>
                <w:noProof/>
                <w:szCs w:val="17"/>
                <w:lang w:val="fr-FR"/>
              </w:rPr>
            </w:pPr>
            <w:del w:id="260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56624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11002A7B" w14:textId="12B5ACB4" w:rsidR="003B6D84" w:rsidRPr="00982192" w:rsidDel="00821D71" w:rsidRDefault="003B6D84" w:rsidP="00CE01DA">
            <w:pPr>
              <w:spacing w:before="170" w:after="170"/>
              <w:rPr>
                <w:del w:id="2610" w:author="Author"/>
                <w:rFonts w:asciiTheme="minorBidi" w:eastAsia="Times New Roman" w:hAnsiTheme="minorBidi" w:cstheme="minorBidi"/>
                <w:noProof/>
                <w:szCs w:val="17"/>
                <w:lang w:val="fr-FR"/>
              </w:rPr>
            </w:pPr>
            <w:del w:id="2611" w:author="Author">
              <w:r w:rsidRPr="00064922" w:rsidDel="00821D71">
                <w:rPr>
                  <w:rFonts w:ascii="Arial" w:eastAsia="Times New Roman" w:hAnsi="Arial" w:cs="Arial"/>
                  <w:noProof/>
                  <w:szCs w:val="17"/>
                  <w:lang w:val="fr-FR"/>
                </w:rPr>
                <w:delText>Si une API Web prend en charge les données localisées,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 xml:space="preserve">tête de requête HTTP </w:delText>
              </w:r>
              <w:r w:rsidRPr="00D80AC3"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D80AC3" w:rsidDel="00821D71">
                <w:rPr>
                  <w:rFonts w:ascii="Courier New" w:eastAsia="Times New Roman" w:hAnsi="Courier New" w:cs="Courier New"/>
                  <w:noProof/>
                  <w:szCs w:val="17"/>
                  <w:lang w:val="fr-FR"/>
                </w:rPr>
                <w:delText>Language</w:delText>
              </w:r>
              <w:r w:rsidRPr="00064922" w:rsidDel="00821D71">
                <w:rPr>
                  <w:rFonts w:ascii="Arial" w:eastAsia="Times New Roman" w:hAnsi="Arial" w:cs="Arial"/>
                  <w:noProof/>
                  <w:szCs w:val="17"/>
                  <w:lang w:val="fr-FR"/>
                </w:rPr>
                <w:delText xml:space="preserve"> DOIT, conformément</w:delText>
              </w:r>
              <w:r w:rsidR="00992C0C" w:rsidRPr="00064922"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064922" w:rsidDel="00821D71">
                <w:rPr>
                  <w:rFonts w:ascii="Arial" w:eastAsia="Times New Roman" w:hAnsi="Arial" w:cs="Arial"/>
                  <w:noProof/>
                  <w:szCs w:val="17"/>
                  <w:lang w:val="fr-FR"/>
                </w:rPr>
                <w:delText>RFC</w:delText>
              </w:r>
              <w:r w:rsidRPr="0006492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IETF, être pris en charge pour indiquer la série de langues naturelles qui sont préférées dans la réponse.</w:delText>
              </w:r>
            </w:del>
          </w:p>
        </w:tc>
        <w:tc>
          <w:tcPr>
            <w:tcW w:w="2515" w:type="dxa"/>
          </w:tcPr>
          <w:p w14:paraId="4E6A7864" w14:textId="02468CBC" w:rsidR="003B6D84" w:rsidRPr="00982192" w:rsidDel="00821D71" w:rsidRDefault="003B6D84" w:rsidP="00CE01DA">
            <w:pPr>
              <w:spacing w:before="170" w:after="170"/>
              <w:rPr>
                <w:del w:id="2612" w:author="Author"/>
                <w:rFonts w:asciiTheme="minorBidi" w:hAnsiTheme="minorBidi" w:cstheme="minorBidi"/>
                <w:noProof/>
                <w:szCs w:val="17"/>
                <w:lang w:val="fr-FR"/>
              </w:rPr>
            </w:pPr>
            <w:del w:id="2613" w:author="Author">
              <w:r w:rsidRPr="00982192" w:rsidDel="00821D71">
                <w:rPr>
                  <w:rFonts w:asciiTheme="minorBidi" w:hAnsiTheme="minorBidi" w:cstheme="minorBidi"/>
                  <w:noProof/>
                  <w:szCs w:val="17"/>
                  <w:lang w:val="fr-FR"/>
                </w:rPr>
                <w:delText>AAJ, AAX, AJ, AX</w:delText>
              </w:r>
            </w:del>
          </w:p>
        </w:tc>
      </w:tr>
      <w:tr w:rsidR="003B6D84" w:rsidRPr="00982192" w:rsidDel="00821D71" w14:paraId="097F146E" w14:textId="51FC5067" w:rsidTr="00B722EB">
        <w:trPr>
          <w:del w:id="2614" w:author="Author"/>
        </w:trPr>
        <w:tc>
          <w:tcPr>
            <w:tcW w:w="1075" w:type="dxa"/>
          </w:tcPr>
          <w:p w14:paraId="492A248B" w14:textId="401922D4" w:rsidR="003B6D84" w:rsidRPr="00982192" w:rsidDel="00821D71" w:rsidRDefault="003B6D84" w:rsidP="00CE01DA">
            <w:pPr>
              <w:spacing w:before="170" w:after="170"/>
              <w:rPr>
                <w:del w:id="2615" w:author="Author"/>
                <w:rFonts w:asciiTheme="minorBidi" w:hAnsiTheme="minorBidi" w:cstheme="minorBidi"/>
                <w:noProof/>
                <w:szCs w:val="17"/>
                <w:lang w:val="fr-FR"/>
              </w:rPr>
            </w:pPr>
            <w:del w:id="261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56624B"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70C8CF25" w14:textId="5B17804F" w:rsidR="003B6D84" w:rsidRPr="003B6D84" w:rsidDel="00821D71" w:rsidRDefault="003B6D84" w:rsidP="00CE01DA">
            <w:pPr>
              <w:spacing w:before="170" w:after="170"/>
              <w:rPr>
                <w:del w:id="2617" w:author="Author"/>
                <w:rFonts w:ascii="Arial" w:eastAsia="Times New Roman" w:hAnsi="Arial" w:cs="Arial"/>
                <w:noProof/>
                <w:szCs w:val="17"/>
                <w:lang w:val="fr-FR"/>
              </w:rPr>
            </w:pPr>
            <w:del w:id="2618" w:author="Author">
              <w:r w:rsidRPr="003B6D84"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API prend en charge les opérations de longue durée, celles</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ci DEVRAIENT être asynchron</w:delText>
              </w:r>
              <w:r w:rsidR="00334310" w:rsidRPr="003B6D84"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3B6D84" w:rsidDel="00821D71">
                <w:rPr>
                  <w:rFonts w:ascii="Arial" w:eastAsia="Times New Roman" w:hAnsi="Arial" w:cs="Arial"/>
                  <w:noProof/>
                  <w:szCs w:val="17"/>
                  <w:lang w:val="fr-FR"/>
                </w:rPr>
                <w:delText>Le</w:delText>
              </w:r>
              <w:r w:rsidRPr="003B6D84" w:rsidDel="00821D71">
                <w:rPr>
                  <w:rFonts w:ascii="Arial" w:eastAsia="Times New Roman" w:hAnsi="Arial" w:cs="Arial"/>
                  <w:noProof/>
                  <w:szCs w:val="17"/>
                  <w:lang w:val="fr-FR"/>
                </w:rPr>
                <w:delText xml:space="preserve"> mode d</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implémentation ci</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après DEVRAIT être appliqué</w:delText>
              </w:r>
              <w:r w:rsidR="00BB0A23" w:rsidDel="00821D71">
                <w:rPr>
                  <w:rFonts w:ascii="Arial" w:eastAsia="Times New Roman" w:hAnsi="Arial" w:cs="Arial"/>
                  <w:noProof/>
                  <w:szCs w:val="17"/>
                  <w:lang w:val="fr-FR"/>
                </w:rPr>
                <w:delText> :</w:delText>
              </w:r>
            </w:del>
          </w:p>
          <w:p w14:paraId="62BFB8CC" w14:textId="7C88EBAA" w:rsidR="003B6D84" w:rsidRPr="00CC4BED" w:rsidDel="00821D71" w:rsidRDefault="003B6D84">
            <w:pPr>
              <w:pStyle w:val="ListParagraph"/>
              <w:numPr>
                <w:ilvl w:val="0"/>
                <w:numId w:val="48"/>
              </w:numPr>
              <w:rPr>
                <w:del w:id="2619" w:author="Author"/>
                <w:rFonts w:ascii="Arial" w:hAnsi="Arial"/>
                <w:noProof/>
                <w:lang w:val="fr-FR"/>
              </w:rPr>
              <w:pPrChange w:id="2620" w:author="Author">
                <w:pPr>
                  <w:pStyle w:val="ListParagraph"/>
                  <w:numPr>
                    <w:numId w:val="48"/>
                  </w:numPr>
                  <w:ind w:left="801" w:hanging="441"/>
                </w:pPr>
              </w:pPrChange>
            </w:pPr>
            <w:del w:id="2621" w:author="Author">
              <w:r w:rsidRPr="00CC4BED" w:rsidDel="00821D71">
                <w:rPr>
                  <w:rFonts w:ascii="Arial" w:hAnsi="Arial"/>
                  <w:noProof/>
                  <w:lang w:val="fr-FR"/>
                </w:rPr>
                <w:delText>Le consommateur active le fonctionnement du service;</w:delText>
              </w:r>
            </w:del>
          </w:p>
          <w:p w14:paraId="70215BC6" w14:textId="268A74C7" w:rsidR="003B6D84" w:rsidRPr="00CC4BED" w:rsidDel="00821D71" w:rsidRDefault="003B6D84">
            <w:pPr>
              <w:pStyle w:val="ListParagraph"/>
              <w:numPr>
                <w:ilvl w:val="0"/>
                <w:numId w:val="48"/>
              </w:numPr>
              <w:rPr>
                <w:del w:id="2622" w:author="Author"/>
                <w:rFonts w:ascii="Arial" w:hAnsi="Arial"/>
                <w:noProof/>
                <w:lang w:val="fr-FR"/>
              </w:rPr>
              <w:pPrChange w:id="2623" w:author="Author">
                <w:pPr>
                  <w:pStyle w:val="ListParagraph"/>
                  <w:numPr>
                    <w:numId w:val="48"/>
                  </w:numPr>
                  <w:ind w:left="801" w:hanging="441"/>
                </w:pPr>
              </w:pPrChange>
            </w:pPr>
            <w:del w:id="2624" w:author="Author">
              <w:r w:rsidRPr="00CC4BED" w:rsidDel="00821D71">
                <w:rPr>
                  <w:rFonts w:ascii="Arial" w:hAnsi="Arial"/>
                  <w:noProof/>
                  <w:lang w:val="fr-FR"/>
                </w:rPr>
                <w:delText>Le service renvoie le code d</w:delText>
              </w:r>
              <w:r w:rsidR="00BB0A23" w:rsidRPr="00CC4BED" w:rsidDel="00821D71">
                <w:rPr>
                  <w:rFonts w:ascii="Arial" w:hAnsi="Arial"/>
                  <w:noProof/>
                  <w:lang w:val="fr-FR"/>
                </w:rPr>
                <w:delText>’</w:delText>
              </w:r>
              <w:r w:rsidRPr="00CC4BED" w:rsidDel="00821D71">
                <w:rPr>
                  <w:rFonts w:ascii="Arial" w:hAnsi="Arial"/>
                  <w:noProof/>
                  <w:lang w:val="fr-FR"/>
                </w:rPr>
                <w:delText>état “202 Accepted” conformément</w:delText>
              </w:r>
              <w:r w:rsidR="00992C0C" w:rsidRPr="00CC4BED" w:rsidDel="00821D71">
                <w:rPr>
                  <w:rFonts w:ascii="Arial" w:hAnsi="Arial"/>
                  <w:noProof/>
                  <w:lang w:val="fr-FR"/>
                </w:rPr>
                <w:delText xml:space="preserve"> au RFC</w:delText>
              </w:r>
              <w:r w:rsidRPr="00CC4BED" w:rsidDel="00821D71">
                <w:rPr>
                  <w:rFonts w:ascii="Arial" w:hAnsi="Arial"/>
                  <w:noProof/>
                  <w:lang w:val="fr-FR"/>
                </w:rPr>
                <w:delText xml:space="preserve"> 7231 de l</w:delText>
              </w:r>
              <w:r w:rsidR="00BB0A23" w:rsidRPr="00CC4BED" w:rsidDel="00821D71">
                <w:rPr>
                  <w:rFonts w:ascii="Arial" w:hAnsi="Arial"/>
                  <w:noProof/>
                  <w:lang w:val="fr-FR"/>
                </w:rPr>
                <w:delText>’</w:delText>
              </w:r>
              <w:r w:rsidRPr="00CC4BED" w:rsidDel="00821D71">
                <w:rPr>
                  <w:rFonts w:ascii="Arial" w:hAnsi="Arial"/>
                  <w:noProof/>
                  <w:lang w:val="fr-FR"/>
                </w:rPr>
                <w:delText>IETF (</w:delText>
              </w:r>
              <w:r w:rsidR="00992C0C" w:rsidRPr="00CC4BED" w:rsidDel="00821D71">
                <w:rPr>
                  <w:rFonts w:ascii="Arial" w:hAnsi="Arial"/>
                  <w:noProof/>
                  <w:lang w:val="fr-FR"/>
                </w:rPr>
                <w:delText>section 6</w:delText>
              </w:r>
              <w:r w:rsidRPr="00CC4BED" w:rsidDel="00821D71">
                <w:rPr>
                  <w:rFonts w:ascii="Arial" w:hAnsi="Arial"/>
                  <w:noProof/>
                  <w:lang w:val="fr-FR"/>
                </w:rPr>
                <w:delText>.3.3), c</w:delText>
              </w:r>
              <w:r w:rsidR="00BB0A23" w:rsidRPr="00CC4BED" w:rsidDel="00821D71">
                <w:rPr>
                  <w:rFonts w:ascii="Arial" w:hAnsi="Arial"/>
                  <w:noProof/>
                  <w:lang w:val="fr-FR"/>
                </w:rPr>
                <w:delText>’</w:delText>
              </w:r>
              <w:r w:rsidRPr="00CC4BED" w:rsidDel="00821D71">
                <w:rPr>
                  <w:rFonts w:ascii="Arial" w:hAnsi="Arial"/>
                  <w:noProof/>
                  <w:lang w:val="fr-FR"/>
                </w:rPr>
                <w:delText>est</w:delText>
              </w:r>
              <w:r w:rsidR="00BB0A23" w:rsidRPr="00CC4BED" w:rsidDel="00821D71">
                <w:rPr>
                  <w:rFonts w:ascii="Arial" w:hAnsi="Arial"/>
                  <w:noProof/>
                  <w:lang w:val="fr-FR"/>
                </w:rPr>
                <w:delText>-</w:delText>
              </w:r>
              <w:r w:rsidRPr="00CC4BED" w:rsidDel="00821D71">
                <w:rPr>
                  <w:rFonts w:ascii="Arial" w:hAnsi="Arial"/>
                  <w:noProof/>
                  <w:lang w:val="fr-FR"/>
                </w:rPr>
                <w:delText>à</w:delText>
              </w:r>
              <w:r w:rsidR="00BB0A23" w:rsidRPr="00CC4BED" w:rsidDel="00821D71">
                <w:rPr>
                  <w:rFonts w:ascii="Arial" w:hAnsi="Arial"/>
                  <w:noProof/>
                  <w:lang w:val="fr-FR"/>
                </w:rPr>
                <w:delText>-</w:delText>
              </w:r>
              <w:r w:rsidRPr="00CC4BED" w:rsidDel="00821D71">
                <w:rPr>
                  <w:rFonts w:ascii="Arial" w:hAnsi="Arial"/>
                  <w:noProof/>
                  <w:lang w:val="fr-FR"/>
                </w:rPr>
                <w:delText>dire que la requête a été acceptée pour traitement, mais celui</w:delText>
              </w:r>
              <w:r w:rsidR="00BB0A23" w:rsidRPr="00CC4BED" w:rsidDel="00821D71">
                <w:rPr>
                  <w:rFonts w:ascii="Arial" w:hAnsi="Arial"/>
                  <w:noProof/>
                  <w:lang w:val="fr-FR"/>
                </w:rPr>
                <w:delText>-</w:delText>
              </w:r>
              <w:r w:rsidRPr="00CC4BED" w:rsidDel="00821D71">
                <w:rPr>
                  <w:rFonts w:ascii="Arial" w:hAnsi="Arial"/>
                  <w:noProof/>
                  <w:lang w:val="fr-FR"/>
                </w:rPr>
                <w:delText>ci n</w:delText>
              </w:r>
              <w:r w:rsidR="00BB0A23" w:rsidRPr="00CC4BED" w:rsidDel="00821D71">
                <w:rPr>
                  <w:rFonts w:ascii="Arial" w:hAnsi="Arial"/>
                  <w:noProof/>
                  <w:lang w:val="fr-FR"/>
                </w:rPr>
                <w:delText>’</w:delText>
              </w:r>
              <w:r w:rsidRPr="00CC4BED" w:rsidDel="00821D71">
                <w:rPr>
                  <w:rFonts w:ascii="Arial" w:hAnsi="Arial"/>
                  <w:noProof/>
                  <w:lang w:val="fr-FR"/>
                </w:rPr>
                <w:delText>est pas termi</w:delText>
              </w:r>
              <w:r w:rsidR="00334310" w:rsidRPr="00CC4BED" w:rsidDel="00821D71">
                <w:rPr>
                  <w:rFonts w:ascii="Arial" w:hAnsi="Arial"/>
                  <w:noProof/>
                  <w:lang w:val="fr-FR"/>
                </w:rPr>
                <w:delText>né.  L’e</w:delText>
              </w:r>
              <w:r w:rsidRPr="00CC4BED" w:rsidDel="00821D71">
                <w:rPr>
                  <w:rFonts w:ascii="Arial" w:hAnsi="Arial"/>
                  <w:noProof/>
                  <w:lang w:val="fr-FR"/>
                </w:rPr>
                <w:delText>mplacement de la tâche dans la file d</w:delText>
              </w:r>
              <w:r w:rsidR="00BB0A23" w:rsidRPr="00CC4BED" w:rsidDel="00821D71">
                <w:rPr>
                  <w:rFonts w:ascii="Arial" w:hAnsi="Arial"/>
                  <w:noProof/>
                  <w:lang w:val="fr-FR"/>
                </w:rPr>
                <w:delText>’</w:delText>
              </w:r>
              <w:r w:rsidRPr="00CC4BED" w:rsidDel="00821D71">
                <w:rPr>
                  <w:rFonts w:ascii="Arial" w:hAnsi="Arial"/>
                  <w:noProof/>
                  <w:lang w:val="fr-FR"/>
                </w:rPr>
                <w:delText>attente qui a été créé est également renvoyé avec l</w:delText>
              </w:r>
              <w:r w:rsidR="00BB0A23" w:rsidRPr="00CC4BED" w:rsidDel="00821D71">
                <w:rPr>
                  <w:rFonts w:ascii="Arial" w:hAnsi="Arial"/>
                  <w:noProof/>
                  <w:lang w:val="fr-FR"/>
                </w:rPr>
                <w:delText>’</w:delText>
              </w:r>
              <w:r w:rsidRPr="00CC4BED" w:rsidDel="00821D71">
                <w:rPr>
                  <w:rFonts w:ascii="Arial" w:hAnsi="Arial"/>
                  <w:noProof/>
                  <w:lang w:val="fr-FR"/>
                </w:rPr>
                <w:delText>en</w:delText>
              </w:r>
              <w:r w:rsidR="00BB0A23" w:rsidRPr="00CC4BED" w:rsidDel="00821D71">
                <w:rPr>
                  <w:rFonts w:ascii="Arial" w:hAnsi="Arial"/>
                  <w:noProof/>
                  <w:lang w:val="fr-FR"/>
                </w:rPr>
                <w:delText>-</w:delText>
              </w:r>
              <w:r w:rsidRPr="00CC4BED" w:rsidDel="00821D71">
                <w:rPr>
                  <w:rFonts w:ascii="Arial" w:hAnsi="Arial"/>
                  <w:noProof/>
                  <w:lang w:val="fr-FR"/>
                </w:rPr>
                <w:delText>tête HTTP Location;  et</w:delText>
              </w:r>
            </w:del>
          </w:p>
          <w:p w14:paraId="5BE1D6E5" w14:textId="4D8AF822" w:rsidR="003B6D84" w:rsidRPr="003B6D84" w:rsidDel="00821D71" w:rsidRDefault="003B6D84">
            <w:pPr>
              <w:pStyle w:val="ListParagraph"/>
              <w:numPr>
                <w:ilvl w:val="0"/>
                <w:numId w:val="48"/>
              </w:numPr>
              <w:rPr>
                <w:del w:id="2625" w:author="Author"/>
                <w:noProof/>
                <w:lang w:val="fr-FR"/>
              </w:rPr>
              <w:pPrChange w:id="2626" w:author="Author">
                <w:pPr>
                  <w:pStyle w:val="ListParagraph"/>
                  <w:numPr>
                    <w:numId w:val="48"/>
                  </w:numPr>
                  <w:ind w:left="801" w:hanging="441"/>
                </w:pPr>
              </w:pPrChange>
            </w:pPr>
            <w:del w:id="2627" w:author="Author">
              <w:r w:rsidRPr="00CC4BED" w:rsidDel="00821D71">
                <w:rPr>
                  <w:rFonts w:ascii="Arial" w:hAnsi="Arial"/>
                  <w:noProof/>
                  <w:lang w:val="fr-FR"/>
                </w:rPr>
                <w:delText>Le consommateur appelle le Location renvoyé pour savoir si la ressource est disponib</w:delText>
              </w:r>
              <w:r w:rsidR="00334310" w:rsidRPr="00CC4BED" w:rsidDel="00821D71">
                <w:rPr>
                  <w:rFonts w:ascii="Arial" w:hAnsi="Arial"/>
                  <w:noProof/>
                  <w:lang w:val="fr-FR"/>
                </w:rPr>
                <w:delText>le.  Si</w:delText>
              </w:r>
              <w:r w:rsidRPr="00CC4BED" w:rsidDel="00821D71">
                <w:rPr>
                  <w:rFonts w:ascii="Arial" w:hAnsi="Arial"/>
                  <w:noProof/>
                  <w:lang w:val="fr-FR"/>
                </w:rPr>
                <w:delText xml:space="preserve"> elle ne l</w:delText>
              </w:r>
              <w:r w:rsidR="00BB0A23" w:rsidRPr="00CC4BED" w:rsidDel="00821D71">
                <w:rPr>
                  <w:rFonts w:ascii="Arial" w:hAnsi="Arial"/>
                  <w:noProof/>
                  <w:lang w:val="fr-FR"/>
                </w:rPr>
                <w:delText>’</w:delText>
              </w:r>
              <w:r w:rsidRPr="00CC4BED" w:rsidDel="00821D71">
                <w:rPr>
                  <w:rFonts w:ascii="Arial" w:hAnsi="Arial"/>
                  <w:noProof/>
                  <w:lang w:val="fr-FR"/>
                </w:rPr>
                <w:delText>est pas, la réponse DEVRAIT comporter le code d</w:delText>
              </w:r>
              <w:r w:rsidR="00BB0A23" w:rsidRPr="00CC4BED" w:rsidDel="00821D71">
                <w:rPr>
                  <w:rFonts w:ascii="Arial" w:hAnsi="Arial"/>
                  <w:noProof/>
                  <w:lang w:val="fr-FR"/>
                </w:rPr>
                <w:delText>’</w:delText>
              </w:r>
              <w:r w:rsidRPr="00CC4BED" w:rsidDel="00821D71">
                <w:rPr>
                  <w:rFonts w:ascii="Arial" w:hAnsi="Arial"/>
                  <w:noProof/>
                  <w:lang w:val="fr-FR"/>
                </w:rPr>
                <w:delText>état “200 OK”, contenir l</w:delText>
              </w:r>
              <w:r w:rsidR="00BB0A23" w:rsidRPr="00CC4BED" w:rsidDel="00821D71">
                <w:rPr>
                  <w:rFonts w:ascii="Arial" w:hAnsi="Arial"/>
                  <w:noProof/>
                  <w:lang w:val="fr-FR"/>
                </w:rPr>
                <w:delText>’</w:delText>
              </w:r>
              <w:r w:rsidRPr="00CC4BED" w:rsidDel="00821D71">
                <w:rPr>
                  <w:rFonts w:ascii="Arial" w:hAnsi="Arial"/>
                  <w:noProof/>
                  <w:lang w:val="fr-FR"/>
                </w:rPr>
                <w:delText>état d</w:delText>
              </w:r>
              <w:r w:rsidR="00BB0A23" w:rsidRPr="00CC4BED" w:rsidDel="00821D71">
                <w:rPr>
                  <w:rFonts w:ascii="Arial" w:hAnsi="Arial"/>
                  <w:noProof/>
                  <w:lang w:val="fr-FR"/>
                </w:rPr>
                <w:delText>’</w:delText>
              </w:r>
              <w:r w:rsidRPr="00CC4BED" w:rsidDel="00821D71">
                <w:rPr>
                  <w:rFonts w:ascii="Arial" w:hAnsi="Arial"/>
                  <w:noProof/>
                  <w:lang w:val="fr-FR"/>
                </w:rPr>
                <w:delText>avancement de la tâche (par exemple, en attente d</w:delText>
              </w:r>
              <w:r w:rsidR="00BB0A23" w:rsidRPr="00CC4BED" w:rsidDel="00821D71">
                <w:rPr>
                  <w:rFonts w:ascii="Arial" w:hAnsi="Arial"/>
                  <w:noProof/>
                  <w:lang w:val="fr-FR"/>
                </w:rPr>
                <w:delText>’</w:delText>
              </w:r>
              <w:r w:rsidRPr="00CC4BED" w:rsidDel="00821D71">
                <w:rPr>
                  <w:rFonts w:ascii="Arial" w:hAnsi="Arial"/>
                  <w:noProof/>
                  <w:lang w:val="fr-FR"/>
                </w:rPr>
                <w:delText>exécution) et PEUT contenir d</w:delText>
              </w:r>
              <w:r w:rsidR="00BB0A23" w:rsidRPr="00CC4BED" w:rsidDel="00821D71">
                <w:rPr>
                  <w:rFonts w:ascii="Arial" w:hAnsi="Arial"/>
                  <w:noProof/>
                  <w:lang w:val="fr-FR"/>
                </w:rPr>
                <w:delText>’</w:delText>
              </w:r>
              <w:r w:rsidRPr="00CC4BED" w:rsidDel="00821D71">
                <w:rPr>
                  <w:rFonts w:ascii="Arial" w:hAnsi="Arial"/>
                  <w:noProof/>
                  <w:lang w:val="fr-FR"/>
                </w:rPr>
                <w:delText>autres informations (par exemple, un indicateur de déroulement ou un lien permettant d</w:delText>
              </w:r>
              <w:r w:rsidR="00BB0A23" w:rsidRPr="00CC4BED" w:rsidDel="00821D71">
                <w:rPr>
                  <w:rFonts w:ascii="Arial" w:hAnsi="Arial"/>
                  <w:noProof/>
                  <w:lang w:val="fr-FR"/>
                </w:rPr>
                <w:delText>’</w:delText>
              </w:r>
              <w:r w:rsidRPr="00CC4BED" w:rsidDel="00821D71">
                <w:rPr>
                  <w:rFonts w:ascii="Arial" w:hAnsi="Arial"/>
                  <w:noProof/>
                  <w:lang w:val="fr-FR"/>
                </w:rPr>
                <w:delText>annuler ou de supprimer la tâche à l</w:delText>
              </w:r>
              <w:r w:rsidR="00BB0A23" w:rsidRPr="00CC4BED" w:rsidDel="00821D71">
                <w:rPr>
                  <w:rFonts w:ascii="Arial" w:hAnsi="Arial"/>
                  <w:noProof/>
                  <w:lang w:val="fr-FR"/>
                </w:rPr>
                <w:delText>’</w:delText>
              </w:r>
              <w:r w:rsidRPr="00CC4BED" w:rsidDel="00821D71">
                <w:rPr>
                  <w:rFonts w:ascii="Arial" w:hAnsi="Arial"/>
                  <w:noProof/>
                  <w:lang w:val="fr-FR"/>
                </w:rPr>
                <w:delText xml:space="preserve">aide de la méthode HTTP DELETE). </w:delText>
              </w:r>
              <w:r w:rsidR="002D56D3" w:rsidRPr="00CC4BED" w:rsidDel="00821D71">
                <w:rPr>
                  <w:rFonts w:ascii="Arial" w:hAnsi="Arial"/>
                  <w:noProof/>
                  <w:lang w:val="fr-FR"/>
                </w:rPr>
                <w:delText xml:space="preserve"> </w:delText>
              </w:r>
              <w:r w:rsidRPr="00CC4BED" w:rsidDel="00821D71">
                <w:rPr>
                  <w:rFonts w:ascii="Arial" w:hAnsi="Arial"/>
                  <w:noProof/>
                  <w:lang w:val="fr-FR"/>
                </w:rPr>
                <w:delText>Si la ressource est disponible, la réponse DEVRAIT comporter le code d</w:delText>
              </w:r>
              <w:r w:rsidR="00BB0A23" w:rsidRPr="00CC4BED" w:rsidDel="00821D71">
                <w:rPr>
                  <w:rFonts w:ascii="Arial" w:hAnsi="Arial"/>
                  <w:noProof/>
                  <w:lang w:val="fr-FR"/>
                </w:rPr>
                <w:delText>’</w:delText>
              </w:r>
              <w:r w:rsidRPr="00CC4BED" w:rsidDel="00821D71">
                <w:rPr>
                  <w:rFonts w:ascii="Arial" w:hAnsi="Arial"/>
                  <w:noProof/>
                  <w:lang w:val="fr-FR"/>
                </w:rPr>
                <w:delText>état “303 See Other”, et l</w:delText>
              </w:r>
              <w:r w:rsidR="00BB0A23" w:rsidRPr="00CC4BED" w:rsidDel="00821D71">
                <w:rPr>
                  <w:rFonts w:ascii="Arial" w:hAnsi="Arial"/>
                  <w:noProof/>
                  <w:lang w:val="fr-FR"/>
                </w:rPr>
                <w:delText>’</w:delText>
              </w:r>
              <w:r w:rsidRPr="00CC4BED" w:rsidDel="00821D71">
                <w:rPr>
                  <w:rFonts w:ascii="Arial" w:hAnsi="Arial"/>
                  <w:noProof/>
                  <w:lang w:val="fr-FR"/>
                </w:rPr>
                <w:delText>en</w:delText>
              </w:r>
              <w:r w:rsidR="00BB0A23" w:rsidRPr="00CC4BED" w:rsidDel="00821D71">
                <w:rPr>
                  <w:rFonts w:ascii="Arial" w:hAnsi="Arial"/>
                  <w:noProof/>
                  <w:lang w:val="fr-FR"/>
                </w:rPr>
                <w:delText>-</w:delText>
              </w:r>
              <w:r w:rsidRPr="00CC4BED" w:rsidDel="00821D71">
                <w:rPr>
                  <w:rFonts w:ascii="Arial" w:hAnsi="Arial"/>
                  <w:noProof/>
                  <w:lang w:val="fr-FR"/>
                </w:rPr>
                <w:delText>tête HTTP Location DEVRAIT contenir l</w:delText>
              </w:r>
              <w:r w:rsidR="00BB0A23" w:rsidRPr="00CC4BED" w:rsidDel="00821D71">
                <w:rPr>
                  <w:rFonts w:ascii="Arial" w:hAnsi="Arial"/>
                  <w:noProof/>
                  <w:lang w:val="fr-FR"/>
                </w:rPr>
                <w:delText>’</w:delText>
              </w:r>
              <w:r w:rsidRPr="00CC4BED" w:rsidDel="00821D71">
                <w:rPr>
                  <w:rFonts w:ascii="Arial" w:hAnsi="Arial"/>
                  <w:noProof/>
                  <w:lang w:val="fr-FR"/>
                </w:rPr>
                <w:delText>adresse URL pour extraire les résultats de la tâche.</w:delText>
              </w:r>
              <w:r w:rsidRPr="003B6D84" w:rsidDel="00821D71">
                <w:rPr>
                  <w:noProof/>
                  <w:lang w:val="fr-FR"/>
                </w:rPr>
                <w:delText xml:space="preserve"> </w:delText>
              </w:r>
              <w:r w:rsidR="002D56D3" w:rsidDel="00821D71">
                <w:rPr>
                  <w:noProof/>
                  <w:lang w:val="fr-FR"/>
                </w:rPr>
                <w:delText xml:space="preserve"> </w:delText>
              </w:r>
            </w:del>
          </w:p>
        </w:tc>
        <w:tc>
          <w:tcPr>
            <w:tcW w:w="2515" w:type="dxa"/>
          </w:tcPr>
          <w:p w14:paraId="01FE07D4" w14:textId="202F4F27" w:rsidR="003B6D84" w:rsidRPr="00982192" w:rsidDel="00821D71" w:rsidRDefault="003B6D84" w:rsidP="00CE01DA">
            <w:pPr>
              <w:spacing w:before="170" w:after="170"/>
              <w:rPr>
                <w:del w:id="2628" w:author="Author"/>
                <w:rFonts w:asciiTheme="minorBidi" w:hAnsiTheme="minorBidi" w:cstheme="minorBidi"/>
                <w:noProof/>
                <w:szCs w:val="17"/>
                <w:lang w:val="fr-FR"/>
              </w:rPr>
            </w:pPr>
            <w:del w:id="2629" w:author="Author">
              <w:r w:rsidRPr="00982192" w:rsidDel="00821D71">
                <w:rPr>
                  <w:rFonts w:asciiTheme="minorBidi" w:hAnsiTheme="minorBidi" w:cstheme="minorBidi"/>
                  <w:noProof/>
                  <w:szCs w:val="17"/>
                  <w:lang w:val="fr-FR"/>
                </w:rPr>
                <w:delText>AAJ, AAX</w:delText>
              </w:r>
            </w:del>
          </w:p>
        </w:tc>
      </w:tr>
      <w:tr w:rsidR="003B6D84" w:rsidRPr="00982192" w:rsidDel="00821D71" w14:paraId="0DBDB9C1" w14:textId="5F963342" w:rsidTr="00B722EB">
        <w:trPr>
          <w:del w:id="2630" w:author="Author"/>
        </w:trPr>
        <w:tc>
          <w:tcPr>
            <w:tcW w:w="1075" w:type="dxa"/>
          </w:tcPr>
          <w:p w14:paraId="6B3F6D38" w14:textId="089364BB" w:rsidR="003B6D84" w:rsidRPr="00982192" w:rsidDel="00821D71" w:rsidRDefault="003B6D84" w:rsidP="00CE01DA">
            <w:pPr>
              <w:spacing w:before="170" w:after="170"/>
              <w:rPr>
                <w:del w:id="2631" w:author="Author"/>
                <w:rFonts w:asciiTheme="minorBidi" w:hAnsiTheme="minorBidi" w:cstheme="minorBidi"/>
                <w:noProof/>
                <w:szCs w:val="17"/>
                <w:lang w:val="fr-FR"/>
              </w:rPr>
            </w:pPr>
            <w:del w:id="263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56624B" w:rsidDel="00821D71">
                <w:rPr>
                  <w:rFonts w:asciiTheme="minorBidi" w:hAnsiTheme="minorBidi" w:cstheme="minorBidi"/>
                  <w:noProof/>
                  <w:szCs w:val="17"/>
                  <w:lang w:val="fr-FR"/>
                </w:rPr>
                <w:delText>6</w:delText>
              </w:r>
              <w:r w:rsidRPr="00982192" w:rsidDel="00821D71">
                <w:rPr>
                  <w:rFonts w:asciiTheme="minorBidi" w:hAnsiTheme="minorBidi" w:cstheme="minorBidi"/>
                  <w:noProof/>
                  <w:szCs w:val="17"/>
                  <w:lang w:val="fr-FR"/>
                </w:rPr>
                <w:delText>]</w:delText>
              </w:r>
            </w:del>
          </w:p>
        </w:tc>
        <w:tc>
          <w:tcPr>
            <w:tcW w:w="5670" w:type="dxa"/>
          </w:tcPr>
          <w:p w14:paraId="760DA751" w14:textId="50BC4456" w:rsidR="003B6D84" w:rsidRPr="00982192" w:rsidDel="00821D71" w:rsidRDefault="003B6D84" w:rsidP="00CE01DA">
            <w:pPr>
              <w:spacing w:before="170" w:after="170"/>
              <w:rPr>
                <w:del w:id="2633" w:author="Author"/>
                <w:rFonts w:asciiTheme="minorBidi" w:hAnsiTheme="minorBidi" w:cstheme="minorBidi"/>
                <w:noProof/>
                <w:szCs w:val="17"/>
                <w:lang w:val="fr-FR"/>
              </w:rPr>
            </w:pPr>
            <w:del w:id="2634" w:author="Author">
              <w:r w:rsidRPr="0089034E" w:rsidDel="00821D71">
                <w:rPr>
                  <w:rFonts w:ascii="Arial" w:hAnsi="Arial" w:cs="Arial"/>
                  <w:noProof/>
                  <w:lang w:val="fr-FR"/>
                </w:rPr>
                <w:delText>Confidentialité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identifiées, classées et protégées à tout moment contre l</w:delText>
              </w:r>
              <w:r w:rsidR="00BB0A23" w:rsidDel="00821D71">
                <w:rPr>
                  <w:rFonts w:ascii="Arial" w:hAnsi="Arial" w:cs="Arial"/>
                  <w:noProof/>
                  <w:lang w:val="fr-FR"/>
                </w:rPr>
                <w:delText>’</w:delText>
              </w:r>
              <w:r w:rsidRPr="0089034E" w:rsidDel="00821D71">
                <w:rPr>
                  <w:rFonts w:ascii="Arial" w:hAnsi="Arial" w:cs="Arial"/>
                  <w:noProof/>
                  <w:lang w:val="fr-FR"/>
                </w:rPr>
                <w:delText>accès et la divulgation non autorisés et contre les écout</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principes du moindre privilège, de l</w:delText>
              </w:r>
              <w:r w:rsidR="00BB0A23" w:rsidDel="00821D71">
                <w:rPr>
                  <w:rFonts w:ascii="Arial" w:hAnsi="Arial" w:cs="Arial"/>
                  <w:noProof/>
                  <w:lang w:val="fr-FR"/>
                </w:rPr>
                <w:delText>’</w:delText>
              </w:r>
              <w:r w:rsidRPr="0089034E" w:rsidDel="00821D71">
                <w:rPr>
                  <w:rFonts w:ascii="Arial" w:hAnsi="Arial" w:cs="Arial"/>
                  <w:noProof/>
                  <w:lang w:val="fr-FR"/>
                </w:rPr>
                <w:delText>absence de confiance, du besoin de connaître et du besoin de partager</w:delText>
              </w:r>
              <w:r w:rsidRPr="0089034E" w:rsidDel="00821D71">
                <w:rPr>
                  <w:rStyle w:val="EndnoteReference"/>
                  <w:rFonts w:ascii="Arial" w:hAnsi="Arial" w:cs="Arial"/>
                  <w:noProof/>
                  <w:szCs w:val="17"/>
                  <w:lang w:val="fr-FR"/>
                </w:rPr>
                <w:endnoteReference w:id="4"/>
              </w:r>
              <w:r w:rsidRPr="0089034E" w:rsidDel="00821D71">
                <w:rPr>
                  <w:rFonts w:ascii="Arial" w:hAnsi="Arial" w:cs="Arial"/>
                  <w:noProof/>
                  <w:szCs w:val="17"/>
                  <w:lang w:val="fr-FR"/>
                </w:rPr>
                <w:delText xml:space="preserve"> </w:delText>
              </w:r>
              <w:r w:rsidRPr="0089034E" w:rsidDel="00821D71">
                <w:rPr>
                  <w:rFonts w:ascii="Arial" w:hAnsi="Arial" w:cs="Arial"/>
                  <w:noProof/>
                  <w:lang w:val="fr-FR"/>
                </w:rPr>
                <w:delText>DOIVENT être respectés</w:delText>
              </w:r>
              <w:r w:rsidRPr="0089034E" w:rsidDel="00821D71">
                <w:rPr>
                  <w:rFonts w:ascii="Arial" w:hAnsi="Arial" w:cs="Arial"/>
                  <w:noProof/>
                  <w:szCs w:val="17"/>
                  <w:lang w:val="fr-FR"/>
                </w:rPr>
                <w:delText>.</w:delText>
              </w:r>
            </w:del>
          </w:p>
        </w:tc>
        <w:tc>
          <w:tcPr>
            <w:tcW w:w="2515" w:type="dxa"/>
          </w:tcPr>
          <w:p w14:paraId="04D8D706" w14:textId="64EFD39E" w:rsidR="003B6D84" w:rsidRPr="00982192" w:rsidDel="00821D71" w:rsidRDefault="003B6D84" w:rsidP="00CE01DA">
            <w:pPr>
              <w:spacing w:before="170" w:after="170"/>
              <w:rPr>
                <w:del w:id="2636" w:author="Author"/>
                <w:rFonts w:asciiTheme="minorBidi" w:hAnsiTheme="minorBidi" w:cstheme="minorBidi"/>
                <w:noProof/>
                <w:szCs w:val="17"/>
                <w:lang w:val="fr-FR"/>
              </w:rPr>
            </w:pPr>
            <w:del w:id="2637" w:author="Author">
              <w:r w:rsidRPr="00982192" w:rsidDel="00821D71">
                <w:rPr>
                  <w:rFonts w:asciiTheme="minorBidi" w:hAnsiTheme="minorBidi" w:cstheme="minorBidi"/>
                  <w:noProof/>
                  <w:szCs w:val="17"/>
                  <w:lang w:val="fr-FR"/>
                </w:rPr>
                <w:delText>AAJ, AAX, AJ, AX</w:delText>
              </w:r>
            </w:del>
          </w:p>
        </w:tc>
      </w:tr>
      <w:tr w:rsidR="003B6D84" w:rsidRPr="00982192" w:rsidDel="00821D71" w14:paraId="14015A40" w14:textId="57933852" w:rsidTr="00B722EB">
        <w:trPr>
          <w:del w:id="2638" w:author="Author"/>
        </w:trPr>
        <w:tc>
          <w:tcPr>
            <w:tcW w:w="1075" w:type="dxa"/>
          </w:tcPr>
          <w:p w14:paraId="428BD9E9" w14:textId="5F2E66A0" w:rsidR="003B6D84" w:rsidRPr="00982192" w:rsidDel="00821D71" w:rsidRDefault="003B6D84" w:rsidP="00CE01DA">
            <w:pPr>
              <w:spacing w:before="170" w:after="170"/>
              <w:rPr>
                <w:del w:id="2639" w:author="Author"/>
                <w:rFonts w:asciiTheme="minorBidi" w:hAnsiTheme="minorBidi" w:cstheme="minorBidi"/>
                <w:noProof/>
                <w:szCs w:val="17"/>
                <w:lang w:val="fr-FR"/>
              </w:rPr>
            </w:pPr>
            <w:del w:id="2640"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56624B" w:rsidDel="00821D71">
                <w:rPr>
                  <w:rFonts w:asciiTheme="minorBidi" w:hAnsiTheme="minorBidi" w:cstheme="minorBidi"/>
                  <w:noProof/>
                  <w:szCs w:val="17"/>
                  <w:lang w:val="fr-FR"/>
                </w:rPr>
                <w:delText>7</w:delText>
              </w:r>
              <w:r w:rsidRPr="00982192" w:rsidDel="00821D71">
                <w:rPr>
                  <w:rFonts w:asciiTheme="minorBidi" w:hAnsiTheme="minorBidi" w:cstheme="minorBidi"/>
                  <w:noProof/>
                  <w:szCs w:val="17"/>
                  <w:lang w:val="fr-FR"/>
                </w:rPr>
                <w:delText>]</w:delText>
              </w:r>
            </w:del>
          </w:p>
        </w:tc>
        <w:tc>
          <w:tcPr>
            <w:tcW w:w="5670" w:type="dxa"/>
          </w:tcPr>
          <w:p w14:paraId="76C250AB" w14:textId="2BC1598D" w:rsidR="003B6D84" w:rsidRPr="00982192" w:rsidDel="00821D71" w:rsidRDefault="003B6D84" w:rsidP="00CE01DA">
            <w:pPr>
              <w:spacing w:before="170" w:after="170"/>
              <w:rPr>
                <w:del w:id="2641" w:author="Author"/>
                <w:rFonts w:asciiTheme="minorBidi" w:hAnsiTheme="minorBidi" w:cstheme="minorBidi"/>
                <w:noProof/>
                <w:szCs w:val="17"/>
                <w:lang w:val="fr-FR"/>
              </w:rPr>
            </w:pPr>
            <w:del w:id="2642" w:author="Author">
              <w:r w:rsidRPr="0089034E" w:rsidDel="00821D71">
                <w:rPr>
                  <w:rFonts w:ascii="Arial" w:hAnsi="Arial" w:cs="Arial"/>
                  <w:noProof/>
                  <w:lang w:val="fr-FR"/>
                </w:rPr>
                <w:delText>Intégrité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protégées contre toute modification, reproduction, altération et destruction non autoris</w:delText>
              </w:r>
              <w:r w:rsidR="00065A24" w:rsidRPr="0089034E" w:rsidDel="00821D71">
                <w:rPr>
                  <w:rFonts w:ascii="Arial" w:hAnsi="Arial" w:cs="Arial"/>
                  <w:noProof/>
                  <w:lang w:val="fr-FR"/>
                </w:rPr>
                <w:delText>é</w:delText>
              </w:r>
              <w:r w:rsidR="00334310" w:rsidRPr="0089034E" w:rsidDel="00821D71">
                <w:rPr>
                  <w:rFonts w:ascii="Arial" w:hAnsi="Arial" w:cs="Arial"/>
                  <w:noProof/>
                  <w:lang w:val="fr-FR"/>
                </w:rPr>
                <w:delText>e</w:delText>
              </w:r>
              <w:r w:rsidR="00334310" w:rsidDel="00821D71">
                <w:rPr>
                  <w:rFonts w:ascii="Arial" w:hAnsi="Arial" w:cs="Arial"/>
                  <w:noProof/>
                  <w:lang w:val="fr-FR"/>
                </w:rPr>
                <w:delText xml:space="preserve">s.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informations DOIVENT être modifiées au moyen de transactions et d</w:delText>
              </w:r>
              <w:r w:rsidR="00BB0A23" w:rsidDel="00821D71">
                <w:rPr>
                  <w:rFonts w:ascii="Arial" w:hAnsi="Arial" w:cs="Arial"/>
                  <w:noProof/>
                  <w:lang w:val="fr-FR"/>
                </w:rPr>
                <w:delText>’</w:delText>
              </w:r>
              <w:r w:rsidRPr="0089034E" w:rsidDel="00821D71">
                <w:rPr>
                  <w:rFonts w:ascii="Arial" w:hAnsi="Arial" w:cs="Arial"/>
                  <w:noProof/>
                  <w:lang w:val="fr-FR"/>
                </w:rPr>
                <w:delText>interfaces approuvé</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systèmes DOIVENT être mis à jour en lançant des processus approuvés de gestion de configuration, de gestion des modifications et de gestion des correctifs</w:delText>
              </w:r>
              <w:r w:rsidRPr="0089034E" w:rsidDel="00821D71">
                <w:rPr>
                  <w:rFonts w:ascii="Arial" w:hAnsi="Arial" w:cs="Arial"/>
                  <w:noProof/>
                  <w:szCs w:val="17"/>
                  <w:lang w:val="fr-FR"/>
                </w:rPr>
                <w:delText>.</w:delText>
              </w:r>
            </w:del>
          </w:p>
        </w:tc>
        <w:tc>
          <w:tcPr>
            <w:tcW w:w="2515" w:type="dxa"/>
          </w:tcPr>
          <w:p w14:paraId="179D98F3" w14:textId="00084031" w:rsidR="003B6D84" w:rsidRPr="00982192" w:rsidDel="00821D71" w:rsidRDefault="003B6D84" w:rsidP="00CE01DA">
            <w:pPr>
              <w:spacing w:before="170" w:after="170"/>
              <w:rPr>
                <w:del w:id="2643" w:author="Author"/>
                <w:rFonts w:asciiTheme="minorBidi" w:hAnsiTheme="minorBidi" w:cstheme="minorBidi"/>
                <w:noProof/>
                <w:szCs w:val="17"/>
                <w:lang w:val="fr-FR"/>
              </w:rPr>
            </w:pPr>
            <w:del w:id="2644" w:author="Author">
              <w:r w:rsidRPr="00982192" w:rsidDel="00821D71">
                <w:rPr>
                  <w:rFonts w:asciiTheme="minorBidi" w:hAnsiTheme="minorBidi" w:cstheme="minorBidi"/>
                  <w:noProof/>
                  <w:szCs w:val="17"/>
                  <w:lang w:val="fr-FR"/>
                </w:rPr>
                <w:delText>AAJ, AAX, AJ, AX</w:delText>
              </w:r>
            </w:del>
          </w:p>
        </w:tc>
      </w:tr>
      <w:tr w:rsidR="003B6D84" w:rsidRPr="00982192" w:rsidDel="00821D71" w14:paraId="1FB7C312" w14:textId="0D3278AF" w:rsidTr="00B722EB">
        <w:trPr>
          <w:del w:id="2645" w:author="Author"/>
        </w:trPr>
        <w:tc>
          <w:tcPr>
            <w:tcW w:w="1075" w:type="dxa"/>
          </w:tcPr>
          <w:p w14:paraId="12F01707" w14:textId="29194856" w:rsidR="003B6D84" w:rsidRPr="00982192" w:rsidDel="00821D71" w:rsidRDefault="003B6D84" w:rsidP="00CE01DA">
            <w:pPr>
              <w:spacing w:before="170" w:after="170"/>
              <w:rPr>
                <w:del w:id="2646" w:author="Author"/>
                <w:rFonts w:asciiTheme="minorBidi" w:hAnsiTheme="minorBidi" w:cstheme="minorBidi"/>
                <w:noProof/>
                <w:szCs w:val="17"/>
                <w:lang w:val="fr-FR"/>
              </w:rPr>
            </w:pPr>
            <w:del w:id="2647"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56624B" w:rsidDel="00821D71">
                <w:rPr>
                  <w:rFonts w:asciiTheme="minorBidi" w:hAnsiTheme="minorBidi" w:cstheme="minorBidi"/>
                  <w:noProof/>
                  <w:szCs w:val="17"/>
                  <w:lang w:val="fr-FR"/>
                </w:rPr>
                <w:delText>18</w:delText>
              </w:r>
              <w:r w:rsidRPr="00982192" w:rsidDel="00821D71">
                <w:rPr>
                  <w:rFonts w:asciiTheme="minorBidi" w:hAnsiTheme="minorBidi" w:cstheme="minorBidi"/>
                  <w:noProof/>
                  <w:szCs w:val="17"/>
                  <w:lang w:val="fr-FR"/>
                </w:rPr>
                <w:delText>]</w:delText>
              </w:r>
            </w:del>
          </w:p>
        </w:tc>
        <w:tc>
          <w:tcPr>
            <w:tcW w:w="5670" w:type="dxa"/>
          </w:tcPr>
          <w:p w14:paraId="45287C89" w14:textId="1699B494" w:rsidR="003B6D84" w:rsidRPr="00982192" w:rsidDel="00821D71" w:rsidRDefault="003B6D84" w:rsidP="00CE01DA">
            <w:pPr>
              <w:spacing w:before="170" w:after="170"/>
              <w:rPr>
                <w:del w:id="2648" w:author="Author"/>
                <w:rFonts w:asciiTheme="minorBidi" w:hAnsiTheme="minorBidi" w:cstheme="minorBidi"/>
                <w:noProof/>
                <w:szCs w:val="17"/>
                <w:lang w:val="fr-FR"/>
              </w:rPr>
            </w:pPr>
            <w:del w:id="2649" w:author="Author">
              <w:r w:rsidRPr="0089034E" w:rsidDel="00821D71">
                <w:rPr>
                  <w:rFonts w:ascii="Arial" w:hAnsi="Arial" w:cs="Arial"/>
                  <w:noProof/>
                  <w:lang w:val="fr-FR"/>
                </w:rPr>
                <w:delText>Disponibilité</w:delText>
              </w:r>
              <w:r w:rsidR="00BB0A23" w:rsidDel="00821D71">
                <w:rPr>
                  <w:rFonts w:ascii="Arial" w:hAnsi="Arial" w:cs="Arial"/>
                  <w:noProof/>
                  <w:lang w:val="fr-FR"/>
                </w:rPr>
                <w:delText> :</w:delText>
              </w:r>
              <w:r w:rsidR="00992C0C" w:rsidRPr="0089034E" w:rsidDel="00821D71">
                <w:rPr>
                  <w:rFonts w:ascii="Arial" w:hAnsi="Arial" w:cs="Arial"/>
                  <w:noProof/>
                  <w:lang w:val="fr-FR"/>
                </w:rPr>
                <w:delText xml:space="preserve"> </w:delText>
              </w:r>
              <w:r w:rsidR="00992C0C" w:rsidRPr="0089034E" w:rsidDel="00821D71">
                <w:rPr>
                  <w:rFonts w:ascii="Arial" w:hAnsi="Arial" w:cs="Arial"/>
                  <w:noProof/>
                  <w:sz w:val="16"/>
                  <w:szCs w:val="16"/>
                  <w:lang w:val="fr-FR" w:eastAsia="zh-CN"/>
                </w:rPr>
                <w:delText>les</w:delText>
              </w:r>
              <w:r w:rsidR="00992C0C"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disponibles pour les utilisateurs autorisés au moment voulu, selon les stipulations des accords de niveau de service, les politiques de contrôle d</w:delText>
              </w:r>
              <w:r w:rsidR="00BB0A23" w:rsidDel="00821D71">
                <w:rPr>
                  <w:rFonts w:ascii="Arial" w:hAnsi="Arial" w:cs="Arial"/>
                  <w:noProof/>
                  <w:sz w:val="16"/>
                  <w:szCs w:val="16"/>
                  <w:lang w:val="fr-FR" w:eastAsia="zh-CN"/>
                </w:rPr>
                <w:delText>’</w:delText>
              </w:r>
              <w:r w:rsidRPr="0089034E" w:rsidDel="00821D71">
                <w:rPr>
                  <w:rFonts w:ascii="Arial" w:hAnsi="Arial" w:cs="Arial"/>
                  <w:noProof/>
                  <w:sz w:val="16"/>
                  <w:szCs w:val="16"/>
                  <w:lang w:val="fr-FR" w:eastAsia="zh-CN"/>
                </w:rPr>
                <w:delText>accès et les processus opérationnels définis</w:delText>
              </w:r>
              <w:r w:rsidRPr="0089034E" w:rsidDel="00821D71">
                <w:rPr>
                  <w:rFonts w:ascii="Arial" w:hAnsi="Arial" w:cs="Arial"/>
                  <w:noProof/>
                  <w:szCs w:val="17"/>
                  <w:lang w:val="fr-FR"/>
                </w:rPr>
                <w:delText>.</w:delText>
              </w:r>
            </w:del>
          </w:p>
        </w:tc>
        <w:tc>
          <w:tcPr>
            <w:tcW w:w="2515" w:type="dxa"/>
          </w:tcPr>
          <w:p w14:paraId="3D3E7268" w14:textId="298923E3" w:rsidR="003B6D84" w:rsidRPr="00982192" w:rsidDel="00821D71" w:rsidRDefault="003B6D84" w:rsidP="00CE01DA">
            <w:pPr>
              <w:spacing w:before="170" w:after="170"/>
              <w:rPr>
                <w:del w:id="2650" w:author="Author"/>
                <w:rFonts w:asciiTheme="minorBidi" w:hAnsiTheme="minorBidi" w:cstheme="minorBidi"/>
                <w:noProof/>
                <w:szCs w:val="17"/>
                <w:lang w:val="fr-FR"/>
              </w:rPr>
            </w:pPr>
            <w:del w:id="2651" w:author="Author">
              <w:r w:rsidRPr="00982192" w:rsidDel="00821D71">
                <w:rPr>
                  <w:rFonts w:asciiTheme="minorBidi" w:hAnsiTheme="minorBidi" w:cstheme="minorBidi"/>
                  <w:noProof/>
                  <w:szCs w:val="17"/>
                  <w:lang w:val="fr-FR"/>
                </w:rPr>
                <w:delText>AAJ, AAX, AJ, AX</w:delText>
              </w:r>
            </w:del>
          </w:p>
        </w:tc>
      </w:tr>
      <w:tr w:rsidR="003B6D84" w:rsidRPr="00982192" w:rsidDel="00821D71" w14:paraId="6736865D" w14:textId="67609AE4" w:rsidTr="00B722EB">
        <w:trPr>
          <w:del w:id="2652" w:author="Author"/>
        </w:trPr>
        <w:tc>
          <w:tcPr>
            <w:tcW w:w="1075" w:type="dxa"/>
          </w:tcPr>
          <w:p w14:paraId="67C3415C" w14:textId="1FA241DD" w:rsidR="003B6D84" w:rsidRPr="00982192" w:rsidDel="00821D71" w:rsidRDefault="003B6D84" w:rsidP="00CE01DA">
            <w:pPr>
              <w:spacing w:before="170" w:after="170"/>
              <w:rPr>
                <w:del w:id="2653" w:author="Author"/>
                <w:rFonts w:asciiTheme="minorBidi" w:hAnsiTheme="minorBidi" w:cstheme="minorBidi"/>
                <w:noProof/>
                <w:szCs w:val="17"/>
                <w:lang w:val="fr-FR"/>
              </w:rPr>
            </w:pPr>
            <w:del w:id="2654"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56624B" w:rsidDel="00821D71">
                <w:rPr>
                  <w:rFonts w:asciiTheme="minorBidi" w:hAnsiTheme="minorBidi" w:cstheme="minorBidi"/>
                  <w:noProof/>
                  <w:szCs w:val="17"/>
                  <w:lang w:val="fr-FR"/>
                </w:rPr>
                <w:delText>19</w:delText>
              </w:r>
              <w:r w:rsidRPr="00982192" w:rsidDel="00821D71">
                <w:rPr>
                  <w:rFonts w:asciiTheme="minorBidi" w:hAnsiTheme="minorBidi" w:cstheme="minorBidi"/>
                  <w:noProof/>
                  <w:szCs w:val="17"/>
                  <w:lang w:val="fr-FR"/>
                </w:rPr>
                <w:delText>]</w:delText>
              </w:r>
            </w:del>
          </w:p>
        </w:tc>
        <w:tc>
          <w:tcPr>
            <w:tcW w:w="5670" w:type="dxa"/>
          </w:tcPr>
          <w:p w14:paraId="081B66AD" w14:textId="313CD479" w:rsidR="003B6D84" w:rsidRPr="00982192" w:rsidDel="00821D71" w:rsidRDefault="003B6D84" w:rsidP="00CE01DA">
            <w:pPr>
              <w:spacing w:before="170" w:after="170"/>
              <w:rPr>
                <w:del w:id="2655" w:author="Author"/>
                <w:rFonts w:asciiTheme="minorBidi" w:hAnsiTheme="minorBidi" w:cstheme="minorBidi"/>
                <w:noProof/>
                <w:szCs w:val="17"/>
                <w:lang w:val="fr-FR"/>
              </w:rPr>
            </w:pPr>
            <w:del w:id="2656" w:author="Author">
              <w:r w:rsidRPr="000500D0" w:rsidDel="00821D71">
                <w:rPr>
                  <w:rFonts w:ascii="Arial" w:hAnsi="Arial" w:cs="Arial"/>
                  <w:noProof/>
                  <w:lang w:val="fr-FR"/>
                </w:rPr>
                <w:delText>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00BB0A23" w:rsidDel="00821D71">
                <w:rPr>
                  <w:rFonts w:ascii="Arial" w:hAnsi="Arial" w:cs="Arial"/>
                  <w:noProof/>
                  <w:lang w:val="fr-FR"/>
                </w:rPr>
                <w:delText> :</w:delText>
              </w:r>
              <w:r w:rsidRPr="000500D0" w:rsidDel="00821D71">
                <w:rPr>
                  <w:rFonts w:ascii="Arial" w:hAnsi="Arial" w:cs="Arial"/>
                  <w:noProof/>
                  <w:lang w:val="fr-FR"/>
                </w:rPr>
                <w:delText xml:space="preserve"> Chaque transaction traitée ou action exécutée par</w:delText>
              </w:r>
              <w:r w:rsidR="00992C0C" w:rsidRPr="000500D0"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0500D0" w:rsidDel="00821D71">
                <w:rPr>
                  <w:rFonts w:ascii="Arial" w:hAnsi="Arial" w:cs="Arial"/>
                  <w:noProof/>
                  <w:lang w:val="fr-FR"/>
                </w:rPr>
                <w:delText>API</w:delText>
              </w:r>
              <w:r w:rsidRPr="000500D0" w:rsidDel="00821D71">
                <w:rPr>
                  <w:rFonts w:ascii="Arial" w:hAnsi="Arial" w:cs="Arial"/>
                  <w:noProof/>
                  <w:lang w:val="fr-FR"/>
                </w:rPr>
                <w:delText xml:space="preserve"> DOIT veiller au respect de la non</w:delText>
              </w:r>
              <w:r w:rsidR="00BB0A23" w:rsidDel="00821D71">
                <w:rPr>
                  <w:rFonts w:ascii="Arial" w:hAnsi="Arial" w:cs="Arial"/>
                  <w:noProof/>
                  <w:lang w:val="fr-FR"/>
                </w:rPr>
                <w:delText>-</w:delText>
              </w:r>
              <w:r w:rsidRPr="000500D0" w:rsidDel="00821D71">
                <w:rPr>
                  <w:rFonts w:ascii="Arial" w:hAnsi="Arial" w:cs="Arial"/>
                  <w:noProof/>
                  <w:lang w:val="fr-FR"/>
                </w:rPr>
                <w:delText>répudiation en mettant en œuvre des processus de vérification, d</w:delText>
              </w:r>
              <w:r w:rsidR="00BB0A23" w:rsidDel="00821D71">
                <w:rPr>
                  <w:rFonts w:ascii="Arial" w:hAnsi="Arial" w:cs="Arial"/>
                  <w:noProof/>
                  <w:lang w:val="fr-FR"/>
                </w:rPr>
                <w:delText>’</w:delText>
              </w:r>
              <w:r w:rsidRPr="000500D0" w:rsidDel="00821D71">
                <w:rPr>
                  <w:rFonts w:ascii="Arial" w:hAnsi="Arial" w:cs="Arial"/>
                  <w:noProof/>
                  <w:lang w:val="fr-FR"/>
                </w:rPr>
                <w:delText>autorisation et d</w:delText>
              </w:r>
              <w:r w:rsidR="00BB0A23" w:rsidDel="00821D71">
                <w:rPr>
                  <w:rFonts w:ascii="Arial" w:hAnsi="Arial" w:cs="Arial"/>
                  <w:noProof/>
                  <w:lang w:val="fr-FR"/>
                </w:rPr>
                <w:delText>’</w:delText>
              </w:r>
              <w:r w:rsidRPr="000500D0" w:rsidDel="00821D71">
                <w:rPr>
                  <w:rFonts w:ascii="Arial" w:hAnsi="Arial" w:cs="Arial"/>
                  <w:noProof/>
                  <w:lang w:val="fr-FR"/>
                </w:rPr>
                <w:delText>authentification, en sécurisant les chemins d</w:delText>
              </w:r>
              <w:r w:rsidR="00BB0A23" w:rsidDel="00821D71">
                <w:rPr>
                  <w:rFonts w:ascii="Arial" w:hAnsi="Arial" w:cs="Arial"/>
                  <w:noProof/>
                  <w:lang w:val="fr-FR"/>
                </w:rPr>
                <w:delText>’</w:delText>
              </w:r>
              <w:r w:rsidRPr="000500D0" w:rsidDel="00821D71">
                <w:rPr>
                  <w:rFonts w:ascii="Arial" w:hAnsi="Arial" w:cs="Arial"/>
                  <w:noProof/>
                  <w:lang w:val="fr-FR"/>
                </w:rPr>
                <w:delText>accès et en mettant en place des services et mécanismes de 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Pr="000500D0" w:rsidDel="00821D71">
                <w:rPr>
                  <w:rFonts w:ascii="Arial" w:hAnsi="Arial" w:cs="Arial"/>
                  <w:noProof/>
                  <w:szCs w:val="17"/>
                  <w:lang w:val="fr-FR"/>
                </w:rPr>
                <w:delText>.</w:delText>
              </w:r>
            </w:del>
          </w:p>
        </w:tc>
        <w:tc>
          <w:tcPr>
            <w:tcW w:w="2515" w:type="dxa"/>
          </w:tcPr>
          <w:p w14:paraId="1E3EB871" w14:textId="482C525D" w:rsidR="003B6D84" w:rsidRPr="00982192" w:rsidDel="00821D71" w:rsidRDefault="003B6D84" w:rsidP="00CE01DA">
            <w:pPr>
              <w:spacing w:before="170" w:after="170"/>
              <w:rPr>
                <w:del w:id="2657" w:author="Author"/>
                <w:rFonts w:asciiTheme="minorBidi" w:hAnsiTheme="minorBidi" w:cstheme="minorBidi"/>
                <w:noProof/>
                <w:szCs w:val="17"/>
                <w:lang w:val="fr-FR"/>
              </w:rPr>
            </w:pPr>
            <w:del w:id="2658" w:author="Author">
              <w:r w:rsidRPr="00982192" w:rsidDel="00821D71">
                <w:rPr>
                  <w:rFonts w:asciiTheme="minorBidi" w:hAnsiTheme="minorBidi" w:cstheme="minorBidi"/>
                  <w:noProof/>
                  <w:szCs w:val="17"/>
                  <w:lang w:val="fr-FR"/>
                </w:rPr>
                <w:delText>AAJ, AAX, AJ, AX</w:delText>
              </w:r>
            </w:del>
          </w:p>
        </w:tc>
      </w:tr>
      <w:tr w:rsidR="00C568DD" w:rsidRPr="00982192" w:rsidDel="00821D71" w14:paraId="2AA5D334" w14:textId="7CC4973B" w:rsidTr="00B722EB">
        <w:trPr>
          <w:del w:id="2659" w:author="Author"/>
        </w:trPr>
        <w:tc>
          <w:tcPr>
            <w:tcW w:w="1075" w:type="dxa"/>
          </w:tcPr>
          <w:p w14:paraId="31CD8A48" w14:textId="45FFACDC" w:rsidR="00C568DD" w:rsidRPr="00982192" w:rsidDel="00821D71" w:rsidRDefault="00C568DD" w:rsidP="00CE01DA">
            <w:pPr>
              <w:spacing w:before="170" w:after="170"/>
              <w:rPr>
                <w:del w:id="2660" w:author="Author"/>
                <w:rFonts w:asciiTheme="minorBidi" w:hAnsiTheme="minorBidi" w:cstheme="minorBidi"/>
                <w:noProof/>
                <w:szCs w:val="17"/>
                <w:lang w:val="fr-FR"/>
              </w:rPr>
            </w:pPr>
            <w:del w:id="2661"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56624B" w:rsidDel="00821D71">
                <w:rPr>
                  <w:rFonts w:asciiTheme="minorBidi" w:hAnsiTheme="minorBidi" w:cstheme="minorBidi"/>
                  <w:noProof/>
                  <w:szCs w:val="17"/>
                  <w:lang w:val="fr-FR"/>
                </w:rPr>
                <w:delText>20</w:delText>
              </w:r>
              <w:r w:rsidRPr="00982192" w:rsidDel="00821D71">
                <w:rPr>
                  <w:rFonts w:asciiTheme="minorBidi" w:hAnsiTheme="minorBidi" w:cstheme="minorBidi"/>
                  <w:noProof/>
                  <w:szCs w:val="17"/>
                  <w:lang w:val="fr-FR"/>
                </w:rPr>
                <w:delText>]</w:delText>
              </w:r>
            </w:del>
          </w:p>
        </w:tc>
        <w:tc>
          <w:tcPr>
            <w:tcW w:w="5670" w:type="dxa"/>
          </w:tcPr>
          <w:p w14:paraId="44559846" w14:textId="12D56273" w:rsidR="00C568DD" w:rsidRPr="00982192" w:rsidDel="00821D71" w:rsidRDefault="00C568DD" w:rsidP="00CE01DA">
            <w:pPr>
              <w:spacing w:before="170" w:after="170"/>
              <w:rPr>
                <w:del w:id="2662" w:author="Author"/>
                <w:rFonts w:asciiTheme="minorBidi" w:hAnsiTheme="minorBidi" w:cstheme="minorBidi"/>
                <w:noProof/>
                <w:szCs w:val="17"/>
                <w:lang w:val="fr-FR"/>
              </w:rPr>
            </w:pPr>
            <w:del w:id="2663" w:author="Author">
              <w:r w:rsidRPr="00936FD8" w:rsidDel="00821D71">
                <w:rPr>
                  <w:rFonts w:ascii="Arial" w:hAnsi="Arial" w:cs="Arial"/>
                  <w:noProof/>
                  <w:lang w:val="fr-FR"/>
                </w:rPr>
                <w:delText>Authentification, autorisation, vérification</w:delText>
              </w:r>
              <w:r w:rsidR="00BB0A23" w:rsidDel="00821D71">
                <w:rPr>
                  <w:rFonts w:ascii="Arial" w:hAnsi="Arial" w:cs="Arial"/>
                  <w:noProof/>
                  <w:lang w:val="fr-FR"/>
                </w:rPr>
                <w:delText> :</w:delText>
              </w:r>
              <w:r w:rsidRPr="00936FD8" w:rsidDel="00821D71">
                <w:rPr>
                  <w:rFonts w:ascii="Arial" w:hAnsi="Arial" w:cs="Arial"/>
                  <w:noProof/>
                  <w:lang w:val="fr-FR"/>
                </w:rPr>
                <w:delText xml:space="preserve"> Les utilisateurs, les systèmes,</w:delText>
              </w:r>
              <w:r w:rsidR="00992C0C" w:rsidRPr="00936FD8"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936FD8" w:rsidDel="00821D71">
                <w:rPr>
                  <w:rFonts w:ascii="Arial" w:hAnsi="Arial" w:cs="Arial"/>
                  <w:noProof/>
                  <w:lang w:val="fr-FR"/>
                </w:rPr>
                <w:delText>API</w:delText>
              </w:r>
              <w:r w:rsidRPr="00936FD8" w:rsidDel="00821D71">
                <w:rPr>
                  <w:rFonts w:ascii="Arial" w:hAnsi="Arial" w:cs="Arial"/>
                  <w:noProof/>
                  <w:lang w:val="fr-FR"/>
                </w:rPr>
                <w:delText xml:space="preserve"> ou les dispositifs associés à des transactions ou actions critiques DOIVENT être authentifiés et autorisés à l</w:delText>
              </w:r>
              <w:r w:rsidR="00BB0A23" w:rsidDel="00821D71">
                <w:rPr>
                  <w:rFonts w:ascii="Arial" w:hAnsi="Arial" w:cs="Arial"/>
                  <w:noProof/>
                  <w:lang w:val="fr-FR"/>
                </w:rPr>
                <w:delText>’</w:delText>
              </w:r>
              <w:r w:rsidRPr="00936FD8" w:rsidDel="00821D71">
                <w:rPr>
                  <w:rFonts w:ascii="Arial" w:hAnsi="Arial" w:cs="Arial"/>
                  <w:noProof/>
                  <w:lang w:val="fr-FR"/>
                </w:rPr>
                <w:delText>aide de services de contrôle d</w:delText>
              </w:r>
              <w:r w:rsidR="00BB0A23" w:rsidDel="00821D71">
                <w:rPr>
                  <w:rFonts w:ascii="Arial" w:hAnsi="Arial" w:cs="Arial"/>
                  <w:noProof/>
                  <w:lang w:val="fr-FR"/>
                </w:rPr>
                <w:delText>’</w:delText>
              </w:r>
              <w:r w:rsidRPr="00936FD8" w:rsidDel="00821D71">
                <w:rPr>
                  <w:rFonts w:ascii="Arial" w:hAnsi="Arial" w:cs="Arial"/>
                  <w:noProof/>
                  <w:lang w:val="fr-FR"/>
                </w:rPr>
                <w:delText>accès basés sur des rôles ou des attributs, et maintenir la séparation des tâch</w:delText>
              </w:r>
              <w:r w:rsidR="00334310" w:rsidRPr="00936FD8"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936FD8" w:rsidDel="00821D71">
                <w:rPr>
                  <w:rFonts w:ascii="Arial" w:hAnsi="Arial" w:cs="Arial"/>
                  <w:noProof/>
                  <w:lang w:val="fr-FR"/>
                </w:rPr>
                <w:delText>En</w:delText>
              </w:r>
              <w:r w:rsidRPr="00936FD8" w:rsidDel="00821D71">
                <w:rPr>
                  <w:rFonts w:ascii="Arial" w:hAnsi="Arial" w:cs="Arial"/>
                  <w:noProof/>
                  <w:lang w:val="fr-FR"/>
                </w:rPr>
                <w:delText xml:space="preserve"> outre, toutes les actions DOIVENT être enregistrées et le poids de l</w:delText>
              </w:r>
              <w:r w:rsidR="00BB0A23" w:rsidDel="00821D71">
                <w:rPr>
                  <w:rFonts w:ascii="Arial" w:hAnsi="Arial" w:cs="Arial"/>
                  <w:noProof/>
                  <w:lang w:val="fr-FR"/>
                </w:rPr>
                <w:delText>’</w:delText>
              </w:r>
              <w:r w:rsidRPr="00936FD8" w:rsidDel="00821D71">
                <w:rPr>
                  <w:rFonts w:ascii="Arial" w:hAnsi="Arial" w:cs="Arial"/>
                  <w:noProof/>
                  <w:lang w:val="fr-FR"/>
                </w:rPr>
                <w:delText>authentification doit augmenter avec le risque en matière de sécurité de l</w:delText>
              </w:r>
              <w:r w:rsidR="00BB0A23" w:rsidDel="00821D71">
                <w:rPr>
                  <w:rFonts w:ascii="Arial" w:hAnsi="Arial" w:cs="Arial"/>
                  <w:noProof/>
                  <w:lang w:val="fr-FR"/>
                </w:rPr>
                <w:delText>’</w:delText>
              </w:r>
              <w:r w:rsidRPr="00936FD8" w:rsidDel="00821D71">
                <w:rPr>
                  <w:rFonts w:ascii="Arial" w:hAnsi="Arial" w:cs="Arial"/>
                  <w:noProof/>
                  <w:lang w:val="fr-FR"/>
                </w:rPr>
                <w:delText>information</w:delText>
              </w:r>
              <w:r w:rsidDel="00821D71">
                <w:rPr>
                  <w:rFonts w:ascii="Arial" w:hAnsi="Arial" w:cs="Arial"/>
                  <w:noProof/>
                  <w:lang w:val="fr-FR"/>
                </w:rPr>
                <w:delText>.</w:delText>
              </w:r>
            </w:del>
          </w:p>
        </w:tc>
        <w:tc>
          <w:tcPr>
            <w:tcW w:w="2515" w:type="dxa"/>
          </w:tcPr>
          <w:p w14:paraId="22BF9437" w14:textId="5693BCF3" w:rsidR="00C568DD" w:rsidRPr="00982192" w:rsidDel="00821D71" w:rsidRDefault="00C568DD" w:rsidP="00CE01DA">
            <w:pPr>
              <w:spacing w:before="170" w:after="170"/>
              <w:rPr>
                <w:del w:id="2664" w:author="Author"/>
                <w:rFonts w:asciiTheme="minorBidi" w:hAnsiTheme="minorBidi" w:cstheme="minorBidi"/>
                <w:noProof/>
                <w:szCs w:val="17"/>
                <w:lang w:val="fr-FR"/>
              </w:rPr>
            </w:pPr>
            <w:del w:id="2665" w:author="Author">
              <w:r w:rsidRPr="00982192" w:rsidDel="00821D71">
                <w:rPr>
                  <w:rFonts w:asciiTheme="minorBidi" w:hAnsiTheme="minorBidi" w:cstheme="minorBidi"/>
                  <w:noProof/>
                  <w:szCs w:val="17"/>
                  <w:lang w:val="fr-FR"/>
                </w:rPr>
                <w:delText>AAJ, AAX, AJ, AX</w:delText>
              </w:r>
            </w:del>
          </w:p>
        </w:tc>
      </w:tr>
      <w:tr w:rsidR="00C568DD" w:rsidRPr="00982192" w:rsidDel="00821D71" w14:paraId="71687F8A" w14:textId="5B68F990" w:rsidTr="00B722EB">
        <w:trPr>
          <w:del w:id="2666" w:author="Author"/>
        </w:trPr>
        <w:tc>
          <w:tcPr>
            <w:tcW w:w="1075" w:type="dxa"/>
          </w:tcPr>
          <w:p w14:paraId="36A447D6" w14:textId="0B07A139" w:rsidR="00C568DD" w:rsidRPr="00982192" w:rsidDel="00821D71" w:rsidRDefault="00C568DD" w:rsidP="00CE01DA">
            <w:pPr>
              <w:spacing w:before="170" w:after="170"/>
              <w:rPr>
                <w:del w:id="2667" w:author="Author"/>
                <w:rFonts w:asciiTheme="minorBidi" w:hAnsiTheme="minorBidi" w:cstheme="minorBidi"/>
                <w:noProof/>
                <w:szCs w:val="17"/>
                <w:lang w:val="fr-FR"/>
              </w:rPr>
            </w:pPr>
            <w:del w:id="26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33037FF1" w14:textId="277A8228" w:rsidR="00C568DD" w:rsidRPr="006363D2" w:rsidDel="00821D71" w:rsidRDefault="00C568DD" w:rsidP="00CE01DA">
            <w:pPr>
              <w:pStyle w:val="NormalWeb"/>
              <w:spacing w:before="170" w:beforeAutospacing="0" w:after="170" w:afterAutospacing="0"/>
              <w:rPr>
                <w:del w:id="2669" w:author="Author"/>
                <w:rFonts w:ascii="Arial" w:eastAsia="Times New Roman" w:hAnsi="Arial" w:cs="Arial"/>
                <w:noProof/>
                <w:szCs w:val="17"/>
                <w:lang w:val="fr-FR"/>
              </w:rPr>
            </w:pPr>
            <w:del w:id="2670" w:author="Author">
              <w:r w:rsidRPr="006363D2" w:rsidDel="00821D71">
                <w:rPr>
                  <w:rFonts w:ascii="Arial" w:eastAsia="Times New Roman" w:hAnsi="Arial" w:cs="Arial"/>
                  <w:noProof/>
                  <w:szCs w:val="17"/>
                  <w:lang w:val="fr-FR"/>
                </w:rPr>
                <w:delText>Pendant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menaces, les cas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usage malveillant, les techniques sûres de codage, la sécurité de la couche transport et les tests de sécurité DOIVENT faire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objet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attention particulière, notamment en ce qui concerne</w:delText>
              </w:r>
              <w:r w:rsidR="00BB0A23" w:rsidDel="00821D71">
                <w:rPr>
                  <w:rFonts w:ascii="Arial" w:eastAsia="Times New Roman" w:hAnsi="Arial" w:cs="Arial"/>
                  <w:noProof/>
                  <w:szCs w:val="17"/>
                  <w:lang w:val="fr-FR"/>
                </w:rPr>
                <w:delText> :</w:delText>
              </w:r>
            </w:del>
          </w:p>
          <w:p w14:paraId="284FFCDF" w14:textId="19C7ED13" w:rsidR="00C568DD" w:rsidRPr="006363D2" w:rsidDel="00821D71" w:rsidRDefault="00C568DD" w:rsidP="00CE01DA">
            <w:pPr>
              <w:pStyle w:val="NormalWeb"/>
              <w:numPr>
                <w:ilvl w:val="0"/>
                <w:numId w:val="12"/>
              </w:numPr>
              <w:spacing w:before="170" w:beforeAutospacing="0" w:after="170" w:afterAutospacing="0"/>
              <w:ind w:left="1226" w:hanging="567"/>
              <w:rPr>
                <w:del w:id="2671" w:author="Author"/>
                <w:rFonts w:ascii="Arial" w:eastAsia="Times New Roman" w:hAnsi="Arial" w:cs="Arial"/>
                <w:noProof/>
                <w:szCs w:val="17"/>
                <w:lang w:val="fr-FR"/>
              </w:rPr>
            </w:pPr>
            <w:del w:id="2672" w:author="Author">
              <w:r w:rsidRPr="006363D2" w:rsidDel="00821D71">
                <w:rPr>
                  <w:rFonts w:ascii="Arial" w:eastAsia="Times New Roman" w:hAnsi="Arial" w:cs="Arial"/>
                  <w:noProof/>
                  <w:szCs w:val="17"/>
                  <w:lang w:val="fr-FR"/>
                </w:rPr>
                <w:delText xml:space="preserve">Les </w:delText>
              </w:r>
              <w:r w:rsidRPr="008E4C7B" w:rsidDel="00821D71">
                <w:rPr>
                  <w:rFonts w:ascii="Courier New" w:eastAsia="Times New Roman" w:hAnsi="Courier New" w:cs="Courier New"/>
                  <w:noProof/>
                  <w:szCs w:val="17"/>
                  <w:lang w:val="fr-FR"/>
                </w:rPr>
                <w:delText>PUTs</w:delText>
              </w:r>
              <w:r w:rsidRPr="006363D2" w:rsidDel="00821D71">
                <w:rPr>
                  <w:rFonts w:ascii="Arial" w:eastAsia="Times New Roman" w:hAnsi="Arial" w:cs="Arial"/>
                  <w:noProof/>
                  <w:szCs w:val="17"/>
                  <w:lang w:val="fr-FR"/>
                </w:rPr>
                <w:delText xml:space="preserve"> et</w:delText>
              </w:r>
              <w:r w:rsidR="00992C0C" w:rsidRPr="006363D2"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8E4C7B" w:rsidDel="00821D71">
                <w:rPr>
                  <w:rFonts w:ascii="Courier New" w:eastAsia="Times New Roman" w:hAnsi="Courier New" w:cs="Courier New"/>
                  <w:noProof/>
                  <w:szCs w:val="17"/>
                  <w:lang w:val="fr-FR"/>
                </w:rPr>
                <w:delText>POS</w:delText>
              </w:r>
              <w:r w:rsidRPr="008E4C7B" w:rsidDel="00821D71">
                <w:rPr>
                  <w:rFonts w:ascii="Courier New" w:eastAsia="Times New Roman" w:hAnsi="Courier New" w:cs="Courier New"/>
                  <w:noProof/>
                  <w:szCs w:val="17"/>
                  <w:lang w:val="fr-FR"/>
                </w:rPr>
                <w:delText>Ts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quelles modifications des données internes pourraient être utilisées pour attaquer ou induire en erreur;</w:delText>
              </w:r>
            </w:del>
          </w:p>
          <w:p w14:paraId="1FA4B2F5" w14:textId="286101E5" w:rsidR="00C568DD" w:rsidRPr="006363D2" w:rsidDel="00821D71" w:rsidRDefault="00C568DD" w:rsidP="00CE01DA">
            <w:pPr>
              <w:pStyle w:val="NormalWeb"/>
              <w:numPr>
                <w:ilvl w:val="0"/>
                <w:numId w:val="12"/>
              </w:numPr>
              <w:spacing w:before="170" w:beforeAutospacing="0" w:after="170" w:afterAutospacing="0"/>
              <w:ind w:left="1226" w:hanging="567"/>
              <w:rPr>
                <w:del w:id="2673" w:author="Author"/>
                <w:rFonts w:ascii="Arial" w:eastAsia="Times New Roman" w:hAnsi="Arial" w:cs="Arial"/>
                <w:noProof/>
                <w:szCs w:val="17"/>
                <w:lang w:val="fr-FR"/>
              </w:rPr>
            </w:pPr>
            <w:del w:id="2674" w:author="Author">
              <w:r w:rsidRPr="008E4C7B" w:rsidDel="00821D71">
                <w:rPr>
                  <w:rFonts w:ascii="Courier New" w:eastAsia="Times New Roman" w:hAnsi="Courier New" w:cs="Courier New"/>
                  <w:noProof/>
                  <w:szCs w:val="17"/>
                  <w:lang w:val="fr-FR"/>
                </w:rPr>
                <w:delText>DELETES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pourraient être utilisé pour supprimer le contenu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 référentiel de ressources internes;</w:delText>
              </w:r>
            </w:del>
          </w:p>
          <w:p w14:paraId="0C722079" w14:textId="3B1F2756" w:rsidR="00C568DD" w:rsidRPr="006363D2" w:rsidDel="00821D71" w:rsidRDefault="00C568DD" w:rsidP="00CE01DA">
            <w:pPr>
              <w:pStyle w:val="NormalWeb"/>
              <w:numPr>
                <w:ilvl w:val="0"/>
                <w:numId w:val="12"/>
              </w:numPr>
              <w:spacing w:before="170" w:beforeAutospacing="0" w:after="170" w:afterAutospacing="0"/>
              <w:ind w:left="1226" w:hanging="567"/>
              <w:rPr>
                <w:del w:id="2675" w:author="Author"/>
                <w:rFonts w:ascii="Arial" w:eastAsia="Times New Roman" w:hAnsi="Arial" w:cs="Arial"/>
                <w:noProof/>
                <w:szCs w:val="17"/>
                <w:lang w:val="fr-FR"/>
              </w:rPr>
            </w:pPr>
            <w:del w:id="2676" w:author="Author">
              <w:r w:rsidRPr="006363D2" w:rsidDel="00821D71">
                <w:rPr>
                  <w:rFonts w:ascii="Arial" w:eastAsia="Times New Roman" w:hAnsi="Arial" w:cs="Arial"/>
                  <w:noProof/>
                  <w:szCs w:val="17"/>
                  <w:lang w:val="fr-FR"/>
                </w:rPr>
                <w:delText>Méthodes autorisées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établissement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liste blanche – pour s</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assurer que les méthodes HTTP autorisées sont légitimement restreintes tandis que les autres renverraient un code de réponse légitime; </w:delText>
              </w:r>
              <w:r w:rsidR="002D56D3" w:rsidDel="00821D71">
                <w:rPr>
                  <w:rFonts w:ascii="Arial" w:eastAsia="Times New Roman" w:hAnsi="Arial" w:cs="Arial"/>
                  <w:noProof/>
                  <w:szCs w:val="17"/>
                  <w:lang w:val="fr-FR"/>
                </w:rPr>
                <w:delText xml:space="preserve"> </w:delText>
              </w:r>
              <w:r w:rsidRPr="006363D2" w:rsidDel="00821D71">
                <w:rPr>
                  <w:rFonts w:ascii="Arial" w:eastAsia="Times New Roman" w:hAnsi="Arial" w:cs="Arial"/>
                  <w:noProof/>
                  <w:szCs w:val="17"/>
                  <w:lang w:val="fr-FR"/>
                </w:rPr>
                <w:delText>et</w:delText>
              </w:r>
            </w:del>
          </w:p>
          <w:p w14:paraId="5B565579" w14:textId="0FC53EFC" w:rsidR="00C568DD" w:rsidRPr="00982192" w:rsidDel="00821D71" w:rsidRDefault="00C568DD" w:rsidP="00CE01DA">
            <w:pPr>
              <w:pStyle w:val="NormalWeb"/>
              <w:numPr>
                <w:ilvl w:val="0"/>
                <w:numId w:val="12"/>
              </w:numPr>
              <w:spacing w:before="170" w:beforeAutospacing="0" w:after="170" w:afterAutospacing="0"/>
              <w:ind w:left="1226" w:hanging="567"/>
              <w:rPr>
                <w:del w:id="2677" w:author="Author"/>
                <w:rFonts w:asciiTheme="minorBidi" w:hAnsiTheme="minorBidi" w:cstheme="minorBidi"/>
                <w:noProof/>
                <w:szCs w:val="17"/>
                <w:lang w:val="fr-FR"/>
              </w:rPr>
            </w:pPr>
            <w:del w:id="2678" w:author="Author">
              <w:r w:rsidRPr="006363D2" w:rsidDel="00821D71">
                <w:rPr>
                  <w:rFonts w:ascii="Arial" w:eastAsia="Times New Roman" w:hAnsi="Arial" w:cs="Arial"/>
                  <w:noProof/>
                  <w:szCs w:val="17"/>
                  <w:lang w:val="fr-FR"/>
                </w:rPr>
                <w:delText>Les attaques les plus courantes devraient être prises en considération pendant la phase de la conception qui porte sur la modélisation des menaces de façon que le risque n</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augmente p</w:delText>
              </w:r>
              <w:r w:rsidR="00334310" w:rsidRPr="006363D2" w:rsidDel="00821D71">
                <w:rPr>
                  <w:rFonts w:ascii="Arial" w:eastAsia="Times New Roman" w:hAnsi="Arial" w:cs="Arial"/>
                  <w:noProof/>
                  <w:szCs w:val="17"/>
                  <w:lang w:val="fr-FR"/>
                </w:rPr>
                <w:delText>as</w:delText>
              </w:r>
              <w:r w:rsidR="00334310" w:rsidDel="00821D71">
                <w:rPr>
                  <w:rFonts w:ascii="Arial" w:eastAsia="Times New Roman" w:hAnsi="Arial" w:cs="Arial"/>
                  <w:noProof/>
                  <w:szCs w:val="17"/>
                  <w:lang w:val="fr-FR"/>
                </w:rPr>
                <w:delText xml:space="preserve">.  </w:delText>
              </w:r>
              <w:r w:rsidR="00334310" w:rsidRPr="006363D2" w:rsidDel="00821D71">
                <w:rPr>
                  <w:rFonts w:ascii="Arial" w:eastAsia="Times New Roman" w:hAnsi="Arial" w:cs="Arial"/>
                  <w:noProof/>
                  <w:szCs w:val="17"/>
                  <w:lang w:val="fr-FR"/>
                </w:rPr>
                <w:delText>Le</w:delText>
              </w:r>
              <w:r w:rsidRPr="006363D2" w:rsidDel="00821D71">
                <w:rPr>
                  <w:rFonts w:ascii="Arial" w:eastAsia="Times New Roman" w:hAnsi="Arial" w:cs="Arial"/>
                  <w:noProof/>
                  <w:szCs w:val="17"/>
                  <w:lang w:val="fr-FR"/>
                </w:rPr>
                <w:delText>s menaces et les mesures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atténuation définies dans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"https://www.owasp.org/index.php/OWASP_Top_Ten_Cheat_Sheet"</w:delInstrText>
              </w:r>
              <w:r w:rsidDel="00821D71">
                <w:fldChar w:fldCharType="separate"/>
              </w:r>
              <w:r w:rsidRPr="006363D2" w:rsidDel="00821D71">
                <w:rPr>
                  <w:rFonts w:ascii="Arial" w:eastAsia="Times New Roman" w:hAnsi="Arial" w:cs="Arial"/>
                  <w:noProof/>
                  <w:lang w:val="fr-FR"/>
                </w:rPr>
                <w:delText>OWASP Top Ten (OWASP Top Ten Cheat Sheet</w:delText>
              </w:r>
              <w:r w:rsidDel="00821D71">
                <w:fldChar w:fldCharType="end"/>
              </w:r>
              <w:r w:rsidRPr="006363D2" w:rsidDel="00821D71">
                <w:rPr>
                  <w:rFonts w:ascii="Arial" w:eastAsia="Times New Roman" w:hAnsi="Arial" w:cs="Arial"/>
                  <w:noProof/>
                  <w:lang w:val="fr-FR"/>
                </w:rPr>
                <w:delText xml:space="preserve">) </w:delText>
              </w:r>
              <w:r w:rsidRPr="006363D2" w:rsidDel="00821D71">
                <w:rPr>
                  <w:rFonts w:ascii="Arial" w:eastAsia="Times New Roman" w:hAnsi="Arial" w:cs="Arial"/>
                  <w:noProof/>
                  <w:szCs w:val="17"/>
                  <w:lang w:val="fr-FR"/>
                </w:rPr>
                <w:delText>DOIVENT être prises en considération.</w:delText>
              </w:r>
            </w:del>
          </w:p>
        </w:tc>
        <w:tc>
          <w:tcPr>
            <w:tcW w:w="2515" w:type="dxa"/>
          </w:tcPr>
          <w:p w14:paraId="1A19F8BF" w14:textId="3B26D292" w:rsidR="00C568DD" w:rsidRPr="00982192" w:rsidDel="00821D71" w:rsidRDefault="00C568DD" w:rsidP="00CE01DA">
            <w:pPr>
              <w:spacing w:before="170" w:after="170"/>
              <w:rPr>
                <w:del w:id="2679" w:author="Author"/>
                <w:rFonts w:asciiTheme="minorBidi" w:hAnsiTheme="minorBidi" w:cstheme="minorBidi"/>
                <w:noProof/>
                <w:szCs w:val="17"/>
                <w:lang w:val="fr-FR"/>
              </w:rPr>
            </w:pPr>
            <w:del w:id="2680" w:author="Author">
              <w:r w:rsidRPr="00982192" w:rsidDel="00821D71">
                <w:rPr>
                  <w:rFonts w:asciiTheme="minorBidi" w:hAnsiTheme="minorBidi" w:cstheme="minorBidi"/>
                  <w:noProof/>
                  <w:szCs w:val="17"/>
                  <w:lang w:val="fr-FR"/>
                </w:rPr>
                <w:delText>AAJ, AAX, AJ, AX</w:delText>
              </w:r>
            </w:del>
          </w:p>
        </w:tc>
      </w:tr>
      <w:tr w:rsidR="00C568DD" w:rsidRPr="00982192" w:rsidDel="00821D71" w14:paraId="3EEA4763" w14:textId="4D00EA92" w:rsidTr="00B722EB">
        <w:trPr>
          <w:del w:id="2681" w:author="Author"/>
        </w:trPr>
        <w:tc>
          <w:tcPr>
            <w:tcW w:w="1075" w:type="dxa"/>
          </w:tcPr>
          <w:p w14:paraId="50F1CE43" w14:textId="28B2FAE6" w:rsidR="00C568DD" w:rsidRPr="00982192" w:rsidDel="00821D71" w:rsidRDefault="00C568DD" w:rsidP="00CE01DA">
            <w:pPr>
              <w:spacing w:before="170" w:after="170"/>
              <w:rPr>
                <w:del w:id="2682" w:author="Author"/>
                <w:rFonts w:asciiTheme="minorBidi" w:hAnsiTheme="minorBidi" w:cstheme="minorBidi"/>
                <w:noProof/>
                <w:szCs w:val="17"/>
                <w:lang w:val="fr-FR"/>
              </w:rPr>
            </w:pPr>
            <w:del w:id="268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19D81FE4" w14:textId="5F1687CE" w:rsidR="00C568DD" w:rsidRPr="006363D2" w:rsidDel="00821D71" w:rsidRDefault="00C568DD" w:rsidP="00CE01DA">
            <w:pPr>
              <w:pStyle w:val="NormalWeb"/>
              <w:spacing w:before="170" w:beforeAutospacing="0" w:after="170" w:afterAutospacing="0"/>
              <w:rPr>
                <w:del w:id="2684" w:author="Author"/>
                <w:rFonts w:ascii="Arial" w:eastAsia="Times New Roman" w:hAnsi="Arial" w:cs="Arial"/>
                <w:noProof/>
                <w:szCs w:val="17"/>
                <w:lang w:val="fr-FR"/>
              </w:rPr>
            </w:pPr>
            <w:del w:id="2685" w:author="Author">
              <w:r w:rsidRPr="006363D2" w:rsidDel="00821D71">
                <w:rPr>
                  <w:rFonts w:ascii="Arial" w:eastAsia="Times New Roman" w:hAnsi="Arial" w:cs="Arial"/>
                  <w:noProof/>
                  <w:szCs w:val="17"/>
                  <w:lang w:val="fr-FR"/>
                </w:rPr>
                <w:delText>Lors de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normes et meilleures pratiques énumérées ci</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après DEVRAIENT être appliquées</w:delText>
              </w:r>
              <w:r w:rsidR="00BB0A23" w:rsidDel="00821D71">
                <w:rPr>
                  <w:rFonts w:ascii="Arial" w:eastAsia="Times New Roman" w:hAnsi="Arial" w:cs="Arial"/>
                  <w:noProof/>
                  <w:szCs w:val="17"/>
                  <w:lang w:val="fr-FR"/>
                </w:rPr>
                <w:delText> :</w:delText>
              </w:r>
            </w:del>
          </w:p>
          <w:p w14:paraId="6816872F" w14:textId="354231C9" w:rsidR="00992C0C" w:rsidDel="00821D71" w:rsidRDefault="00C568DD" w:rsidP="00CE01DA">
            <w:pPr>
              <w:pStyle w:val="NormalWeb"/>
              <w:numPr>
                <w:ilvl w:val="1"/>
                <w:numId w:val="12"/>
              </w:numPr>
              <w:spacing w:before="170" w:beforeAutospacing="0" w:after="170" w:afterAutospacing="0"/>
              <w:ind w:left="1226" w:hanging="567"/>
              <w:rPr>
                <w:del w:id="2686" w:author="Author"/>
                <w:rFonts w:ascii="Arial" w:eastAsia="Times New Roman" w:hAnsi="Arial" w:cs="Arial"/>
                <w:noProof/>
                <w:szCs w:val="17"/>
                <w:lang w:val="fr-FR"/>
              </w:rPr>
            </w:pPr>
            <w:del w:id="2687" w:author="Author">
              <w:r w:rsidRPr="006363D2" w:rsidDel="00821D71">
                <w:rPr>
                  <w:rFonts w:ascii="Arial" w:eastAsia="Times New Roman" w:hAnsi="Arial" w:cs="Arial"/>
                  <w:noProof/>
                  <w:szCs w:val="17"/>
                  <w:lang w:val="fr-FR"/>
                </w:rPr>
                <w:delText>Meilleures pratiques de codage sûres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principes de codage sûrs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"https://www.owasp.org/index.php/Secure_Coding_Principles"</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szCs w:val="17"/>
                  <w:lang w:val="fr-FR"/>
                </w:rPr>
                <w:delText>;</w:delText>
              </w:r>
            </w:del>
          </w:p>
          <w:p w14:paraId="7A716C1B" w14:textId="21B38AA0" w:rsidR="00992C0C" w:rsidDel="00821D71" w:rsidRDefault="00C568DD" w:rsidP="00CE01DA">
            <w:pPr>
              <w:pStyle w:val="NormalWeb"/>
              <w:numPr>
                <w:ilvl w:val="1"/>
                <w:numId w:val="12"/>
              </w:numPr>
              <w:spacing w:before="170" w:beforeAutospacing="0" w:after="170" w:afterAutospacing="0"/>
              <w:ind w:left="1226" w:hanging="567"/>
              <w:rPr>
                <w:del w:id="2688" w:author="Author"/>
                <w:rFonts w:ascii="Arial" w:eastAsia="Times New Roman" w:hAnsi="Arial" w:cs="Arial"/>
                <w:noProof/>
                <w:szCs w:val="17"/>
                <w:lang w:val="fr-FR"/>
              </w:rPr>
            </w:pPr>
            <w:del w:id="2689" w:author="Author">
              <w:r w:rsidRPr="006363D2" w:rsidDel="00821D71">
                <w:rPr>
                  <w:rFonts w:ascii="Arial" w:eastAsia="Times New Roman" w:hAnsi="Arial" w:cs="Arial"/>
                  <w:noProof/>
                  <w:szCs w:val="17"/>
                  <w:lang w:val="fr-FR"/>
                </w:rPr>
                <w:delText>Sécurité</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xml:space="preserve"> REST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mémoire sur la sécurité </w:delText>
              </w:r>
              <w:r w:rsidDel="00821D71">
                <w:fldChar w:fldCharType="begin"/>
              </w:r>
              <w:r w:rsidRPr="00EC50D2" w:rsidDel="00821D71">
                <w:rPr>
                  <w:lang w:val="fr-CH"/>
                </w:rPr>
                <w:delInstrText>HYPERLINK "https://www.owasp.org/index.php/REST_Security_Cheat_Sheet"</w:delInstrText>
              </w:r>
              <w:r w:rsidDel="00821D71">
                <w:fldChar w:fldCharType="separate"/>
              </w:r>
              <w:r w:rsidRPr="006363D2" w:rsidDel="00821D71">
                <w:rPr>
                  <w:rFonts w:ascii="Arial" w:eastAsia="Times New Roman" w:hAnsi="Arial" w:cs="Arial"/>
                  <w:noProof/>
                  <w:lang w:val="fr-FR"/>
                </w:rPr>
                <w:delText>REST</w:delText>
              </w:r>
              <w:r w:rsidDel="00821D71">
                <w:fldChar w:fldCharType="end"/>
              </w:r>
              <w:r w:rsidRPr="006363D2" w:rsidDel="00821D71">
                <w:rPr>
                  <w:rFonts w:ascii="Arial" w:eastAsia="Times New Roman" w:hAnsi="Arial" w:cs="Arial"/>
                  <w:noProof/>
                  <w:szCs w:val="17"/>
                  <w:lang w:val="fr-FR"/>
                </w:rPr>
                <w:delText>;</w:delText>
              </w:r>
            </w:del>
          </w:p>
          <w:p w14:paraId="6C09EA3F" w14:textId="5EDB44D5" w:rsidR="00992C0C" w:rsidDel="00821D71" w:rsidRDefault="00C568DD" w:rsidP="00CE01DA">
            <w:pPr>
              <w:pStyle w:val="NormalWeb"/>
              <w:numPr>
                <w:ilvl w:val="1"/>
                <w:numId w:val="12"/>
              </w:numPr>
              <w:spacing w:before="170" w:beforeAutospacing="0" w:after="170" w:afterAutospacing="0"/>
              <w:ind w:left="1226" w:hanging="567"/>
              <w:rPr>
                <w:del w:id="2690" w:author="Author"/>
                <w:rFonts w:ascii="Arial" w:eastAsia="Times New Roman" w:hAnsi="Arial" w:cs="Arial"/>
                <w:noProof/>
                <w:lang w:val="fr-FR"/>
              </w:rPr>
            </w:pPr>
            <w:del w:id="2691" w:author="Author">
              <w:r w:rsidRPr="006363D2" w:rsidDel="00821D71">
                <w:rPr>
                  <w:rFonts w:ascii="Arial" w:eastAsia="Times New Roman" w:hAnsi="Arial" w:cs="Arial"/>
                  <w:noProof/>
                  <w:szCs w:val="17"/>
                  <w:lang w:val="fr-FR"/>
                </w:rPr>
                <w:delText>Aseptisation des entrées et protection contre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injection de code indirecte (XSS)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lang w:val="fr-FR"/>
                </w:rPr>
                <w:delText xml:space="preserve"> aide</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mémoire XSS de l</w:delText>
              </w:r>
              <w:r w:rsidR="00BB0A23" w:rsidDel="00821D71">
                <w:rPr>
                  <w:rFonts w:ascii="Arial" w:eastAsia="Times New Roman" w:hAnsi="Arial" w:cs="Arial"/>
                  <w:noProof/>
                  <w:lang w:val="fr-FR"/>
                </w:rPr>
                <w:delText>’</w:delText>
              </w:r>
              <w:r w:rsidDel="00821D71">
                <w:fldChar w:fldCharType="begin"/>
              </w:r>
              <w:r w:rsidRPr="00EC50D2" w:rsidDel="00821D71">
                <w:rPr>
                  <w:lang w:val="fr-CH"/>
                </w:rPr>
                <w:delInstrText>HYPERLINK "https://www.owasp.org/index.php/XSS_Prevention_Cheat_Sheet"</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lang w:val="fr-FR"/>
                </w:rPr>
                <w:delText>;</w:delText>
              </w:r>
            </w:del>
          </w:p>
          <w:p w14:paraId="1D467B3B" w14:textId="59765FD8" w:rsidR="00C568DD" w:rsidRPr="00C568DD" w:rsidDel="00821D71" w:rsidRDefault="00C568DD" w:rsidP="00CE01DA">
            <w:pPr>
              <w:pStyle w:val="NormalWeb"/>
              <w:numPr>
                <w:ilvl w:val="1"/>
                <w:numId w:val="12"/>
              </w:numPr>
              <w:spacing w:before="170" w:beforeAutospacing="0" w:after="170" w:afterAutospacing="0"/>
              <w:ind w:left="1226" w:hanging="567"/>
              <w:rPr>
                <w:del w:id="2692" w:author="Author"/>
                <w:rFonts w:ascii="Arial" w:eastAsia="Times New Roman" w:hAnsi="Arial" w:cs="Arial"/>
                <w:noProof/>
                <w:szCs w:val="17"/>
                <w:lang w:val="fr-FR"/>
              </w:rPr>
            </w:pPr>
            <w:del w:id="2693" w:author="Author">
              <w:r w:rsidRPr="006363D2" w:rsidDel="00821D71">
                <w:rPr>
                  <w:rFonts w:ascii="Arial" w:eastAsia="Times New Roman" w:hAnsi="Arial" w:cs="Arial"/>
                  <w:noProof/>
                  <w:szCs w:val="17"/>
                  <w:lang w:val="fr-FR"/>
                </w:rPr>
                <w:delText>Prévention de</w:delText>
              </w:r>
              <w:r w:rsidRPr="006363D2" w:rsidDel="00821D71">
                <w:rPr>
                  <w:rFonts w:ascii="Arial" w:eastAsia="Times New Roman" w:hAnsi="Arial" w:cs="Arial"/>
                  <w:i/>
                  <w:noProof/>
                  <w:szCs w:val="17"/>
                  <w:lang w:val="fr-FR"/>
                </w:rPr>
                <w:delText xml:space="preserve"> </w:delText>
              </w:r>
              <w:r w:rsidRPr="006363D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w:delText>
              </w:r>
              <w:r w:rsidR="00031838" w:rsidDel="00821D71">
                <w:rPr>
                  <w:rFonts w:ascii="Arial" w:eastAsia="Times New Roman" w:hAnsi="Arial" w:cs="Arial"/>
                  <w:noProof/>
                  <w:szCs w:val="17"/>
                  <w:lang w:val="fr-FR"/>
                </w:rPr>
                <w:delText>i</w:delText>
              </w:r>
              <w:r w:rsidRPr="006363D2" w:rsidDel="00821D71">
                <w:rPr>
                  <w:rFonts w:ascii="Arial" w:eastAsia="Times New Roman" w:hAnsi="Arial" w:cs="Arial"/>
                  <w:noProof/>
                  <w:szCs w:val="17"/>
                  <w:lang w:val="fr-FR"/>
                </w:rPr>
                <w:delText>on SQL</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"https://www.owasp.org/index.php/SQL_Injection_Prevention_Cheat_Sheet"</w:delInstrText>
              </w:r>
              <w:r w:rsidDel="00821D71">
                <w:fldChar w:fldCharType="separate"/>
              </w:r>
              <w:r w:rsidRPr="006363D2" w:rsidDel="00821D71">
                <w:rPr>
                  <w:rFonts w:ascii="Arial" w:eastAsia="Times New Roman" w:hAnsi="Arial" w:cs="Arial"/>
                  <w:noProof/>
                  <w:lang w:val="fr-FR"/>
                </w:rPr>
                <w:delText>OWASP sur l</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injection SQL</w:delText>
              </w:r>
              <w:r w:rsidDel="00821D71">
                <w:fldChar w:fldCharType="end"/>
              </w:r>
              <w:r w:rsidRPr="006363D2" w:rsidDel="00821D71">
                <w:rPr>
                  <w:rFonts w:ascii="Arial" w:hAnsi="Arial" w:cs="Arial"/>
                  <w:noProof/>
                  <w:lang w:val="fr-FR"/>
                </w:rPr>
                <w:delText>, aide</w:delText>
              </w:r>
              <w:r w:rsidR="00BB0A23" w:rsidDel="00821D71">
                <w:rPr>
                  <w:rFonts w:ascii="Arial" w:hAnsi="Arial" w:cs="Arial"/>
                  <w:noProof/>
                  <w:lang w:val="fr-FR"/>
                </w:rPr>
                <w:delText>-</w:delText>
              </w:r>
              <w:r w:rsidRPr="006363D2" w:rsidDel="00821D71">
                <w:rPr>
                  <w:rFonts w:ascii="Arial" w:hAnsi="Arial" w:cs="Arial"/>
                  <w:noProof/>
                  <w:lang w:val="fr-FR"/>
                </w:rPr>
                <w:delText>mémoire de l</w:delText>
              </w:r>
              <w:r w:rsidR="00BB0A23" w:rsidDel="00821D71">
                <w:rPr>
                  <w:rFonts w:ascii="Arial" w:hAnsi="Arial" w:cs="Arial"/>
                  <w:noProof/>
                  <w:lang w:val="fr-FR"/>
                </w:rPr>
                <w:delText>’</w:delText>
              </w:r>
              <w:r w:rsidDel="00821D71">
                <w:fldChar w:fldCharType="begin"/>
              </w:r>
              <w:r w:rsidRPr="00EC50D2" w:rsidDel="00821D71">
                <w:rPr>
                  <w:lang w:val="fr-CH"/>
                </w:rPr>
                <w:delInstrText>HYPERLINK "https://www.owasp.org/index.php/Query_Parameterization_Cheat_Sheet"</w:delInstrText>
              </w:r>
              <w:r w:rsidDel="00821D71">
                <w:fldChar w:fldCharType="separate"/>
              </w:r>
              <w:r w:rsidRPr="006363D2" w:rsidDel="00821D71">
                <w:rPr>
                  <w:rFonts w:ascii="Arial" w:eastAsia="Times New Roman" w:hAnsi="Arial" w:cs="Arial"/>
                  <w:noProof/>
                  <w:lang w:val="fr-FR"/>
                </w:rPr>
                <w:delText>OWASP sur le paramétrage</w:delText>
              </w:r>
              <w:r w:rsidDel="00821D71">
                <w:fldChar w:fldCharType="end"/>
              </w:r>
              <w:r w:rsidRPr="006363D2" w:rsidDel="00821D71">
                <w:rPr>
                  <w:rFonts w:ascii="Arial" w:eastAsia="Times New Roman" w:hAnsi="Arial" w:cs="Arial"/>
                  <w:noProof/>
                  <w:lang w:val="fr-FR"/>
                </w:rPr>
                <w:delText>;  et</w:delText>
              </w:r>
            </w:del>
          </w:p>
          <w:p w14:paraId="31AE1920" w14:textId="49449626" w:rsidR="00C568DD" w:rsidRPr="00982192" w:rsidDel="00821D71" w:rsidRDefault="00C568DD" w:rsidP="00CE01DA">
            <w:pPr>
              <w:pStyle w:val="NormalWeb"/>
              <w:numPr>
                <w:ilvl w:val="1"/>
                <w:numId w:val="12"/>
              </w:numPr>
              <w:spacing w:before="170" w:beforeAutospacing="0" w:after="170" w:afterAutospacing="0"/>
              <w:ind w:left="1226" w:hanging="567"/>
              <w:rPr>
                <w:del w:id="2694" w:author="Author"/>
                <w:rFonts w:ascii="Arial" w:eastAsia="Times New Roman" w:hAnsi="Arial" w:cs="Arial"/>
                <w:noProof/>
                <w:szCs w:val="17"/>
                <w:lang w:val="fr-FR"/>
              </w:rPr>
            </w:pPr>
            <w:del w:id="2695" w:author="Author">
              <w:r w:rsidRPr="006363D2" w:rsidDel="00821D71">
                <w:rPr>
                  <w:rFonts w:ascii="Arial" w:eastAsia="Times New Roman" w:hAnsi="Arial" w:cs="Arial"/>
                  <w:noProof/>
                  <w:szCs w:val="17"/>
                  <w:lang w:val="fr-FR"/>
                </w:rPr>
                <w:delText>Sécurité de la couche transport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"https://www.owasp.org/index.php/Transport_Layer_Protection_Cheat_Sheet"</w:delInstrText>
              </w:r>
              <w:r w:rsidDel="00821D71">
                <w:fldChar w:fldCharType="separate"/>
              </w:r>
              <w:r w:rsidRPr="006363D2" w:rsidDel="00821D71">
                <w:rPr>
                  <w:rFonts w:ascii="Arial" w:eastAsia="Times New Roman" w:hAnsi="Arial" w:cs="Arial"/>
                  <w:noProof/>
                  <w:lang w:val="fr-FR"/>
                </w:rPr>
                <w:delText>OWASP sur la protection de la couche transport</w:delText>
              </w:r>
              <w:r w:rsidDel="00821D71">
                <w:fldChar w:fldCharType="end"/>
              </w:r>
              <w:r w:rsidDel="00821D71">
                <w:rPr>
                  <w:rFonts w:ascii="Arial" w:eastAsia="Times New Roman" w:hAnsi="Arial" w:cs="Arial"/>
                  <w:noProof/>
                  <w:lang w:val="fr-FR"/>
                </w:rPr>
                <w:delText>.</w:delText>
              </w:r>
            </w:del>
          </w:p>
        </w:tc>
        <w:tc>
          <w:tcPr>
            <w:tcW w:w="2515" w:type="dxa"/>
          </w:tcPr>
          <w:p w14:paraId="7F06B212" w14:textId="46BC9DDC" w:rsidR="00C568DD" w:rsidRPr="00982192" w:rsidDel="00821D71" w:rsidRDefault="00C568DD" w:rsidP="00CE01DA">
            <w:pPr>
              <w:spacing w:before="170" w:after="170"/>
              <w:rPr>
                <w:del w:id="2696" w:author="Author"/>
                <w:rFonts w:asciiTheme="minorBidi" w:hAnsiTheme="minorBidi" w:cstheme="minorBidi"/>
                <w:noProof/>
                <w:szCs w:val="17"/>
                <w:lang w:val="fr-FR"/>
              </w:rPr>
            </w:pPr>
            <w:del w:id="2697" w:author="Author">
              <w:r w:rsidRPr="00982192" w:rsidDel="00821D71">
                <w:rPr>
                  <w:rFonts w:asciiTheme="minorBidi" w:hAnsiTheme="minorBidi" w:cstheme="minorBidi"/>
                  <w:noProof/>
                  <w:szCs w:val="17"/>
                  <w:lang w:val="fr-FR"/>
                </w:rPr>
                <w:delText>AAJ, AAX, AJ, AX</w:delText>
              </w:r>
            </w:del>
          </w:p>
        </w:tc>
      </w:tr>
      <w:tr w:rsidR="00660252" w:rsidRPr="00982192" w:rsidDel="00821D71" w14:paraId="72FC8B4D" w14:textId="7CDC7FF4" w:rsidTr="00B722EB">
        <w:trPr>
          <w:del w:id="2698" w:author="Author"/>
        </w:trPr>
        <w:tc>
          <w:tcPr>
            <w:tcW w:w="1075" w:type="dxa"/>
          </w:tcPr>
          <w:p w14:paraId="3CC17BB4" w14:textId="601035E1" w:rsidR="00660252" w:rsidRPr="00982192" w:rsidDel="00821D71" w:rsidRDefault="00660252" w:rsidP="00CE01DA">
            <w:pPr>
              <w:spacing w:before="170" w:after="170"/>
              <w:rPr>
                <w:del w:id="2699" w:author="Author"/>
                <w:rFonts w:asciiTheme="minorBidi" w:hAnsiTheme="minorBidi" w:cstheme="minorBidi"/>
                <w:noProof/>
                <w:szCs w:val="17"/>
                <w:lang w:val="fr-FR"/>
              </w:rPr>
            </w:pPr>
            <w:del w:id="27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3267054E" w14:textId="52BA865C" w:rsidR="00660252" w:rsidRPr="00982192" w:rsidDel="00821D71" w:rsidRDefault="00660252" w:rsidP="00CE01DA">
            <w:pPr>
              <w:pStyle w:val="NormalWeb"/>
              <w:spacing w:before="170" w:beforeAutospacing="0" w:after="170" w:afterAutospacing="0"/>
              <w:rPr>
                <w:del w:id="2701" w:author="Author"/>
                <w:rFonts w:asciiTheme="minorBidi" w:eastAsia="Times New Roman" w:hAnsiTheme="minorBidi" w:cstheme="minorBidi"/>
                <w:noProof/>
                <w:szCs w:val="17"/>
                <w:lang w:val="fr-FR"/>
              </w:rPr>
            </w:pPr>
            <w:del w:id="2702" w:author="Author">
              <w:r w:rsidRPr="00070E75" w:rsidDel="00821D71">
                <w:rPr>
                  <w:rFonts w:ascii="Arial" w:eastAsia="Times New Roman" w:hAnsi="Arial" w:cs="Arial"/>
                  <w:noProof/>
                  <w:szCs w:val="17"/>
                  <w:lang w:val="fr-FR"/>
                </w:rPr>
                <w:delText>Les tests de sécurité et l</w:delText>
              </w:r>
              <w:r w:rsidR="00BB0A23" w:rsidDel="00821D71">
                <w:rPr>
                  <w:rFonts w:ascii="Arial" w:eastAsia="Times New Roman" w:hAnsi="Arial" w:cs="Arial"/>
                  <w:noProof/>
                  <w:szCs w:val="17"/>
                  <w:lang w:val="fr-FR"/>
                </w:rPr>
                <w:delText>’</w:delText>
              </w:r>
              <w:r w:rsidRPr="00070E75" w:rsidDel="00821D71">
                <w:rPr>
                  <w:rFonts w:ascii="Arial" w:eastAsia="Times New Roman" w:hAnsi="Arial" w:cs="Arial"/>
                  <w:noProof/>
                  <w:szCs w:val="17"/>
                  <w:lang w:val="fr-FR"/>
                </w:rPr>
                <w:delText>appréciation de la vulnérabilité DOIVENT être réalisés pour garantir la sécurité</w:delText>
              </w:r>
              <w:r w:rsidR="00992C0C" w:rsidRPr="00070E75"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070E75" w:rsidDel="00821D71">
                <w:rPr>
                  <w:rFonts w:ascii="Arial" w:eastAsia="Times New Roman" w:hAnsi="Arial" w:cs="Arial"/>
                  <w:noProof/>
                  <w:szCs w:val="17"/>
                  <w:lang w:val="fr-FR"/>
                </w:rPr>
                <w:delText>API</w:delText>
              </w:r>
              <w:r w:rsidRPr="00070E75" w:rsidDel="00821D71">
                <w:rPr>
                  <w:rFonts w:ascii="Arial" w:eastAsia="Times New Roman" w:hAnsi="Arial" w:cs="Arial"/>
                  <w:noProof/>
                  <w:szCs w:val="17"/>
                  <w:lang w:val="fr-FR"/>
                </w:rPr>
                <w:delText xml:space="preserve"> et leur résistance aux menac</w:delText>
              </w:r>
              <w:r w:rsidR="00334310" w:rsidRPr="00070E75"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070E75" w:rsidDel="00821D71">
                <w:rPr>
                  <w:rFonts w:ascii="Arial" w:eastAsia="Times New Roman" w:hAnsi="Arial" w:cs="Arial"/>
                  <w:noProof/>
                  <w:szCs w:val="17"/>
                  <w:lang w:val="fr-FR"/>
                </w:rPr>
                <w:delText>Ce</w:delText>
              </w:r>
              <w:r w:rsidRPr="00070E75" w:rsidDel="00821D71">
                <w:rPr>
                  <w:rFonts w:ascii="Arial" w:eastAsia="Times New Roman" w:hAnsi="Arial" w:cs="Arial"/>
                  <w:noProof/>
                  <w:szCs w:val="17"/>
                  <w:lang w:val="fr-FR"/>
                </w:rPr>
                <w:delText>tte exigence PEUT être satisfaite en utilisant les tests statiques et dynamiques de sécurité des applications (SAST/DAST), les outils automatisés de gestion des vulnérabilités et les tests de pénétration</w:delText>
              </w:r>
              <w:r w:rsidDel="00821D71">
                <w:rPr>
                  <w:rFonts w:ascii="Arial" w:eastAsia="Times New Roman" w:hAnsi="Arial" w:cs="Arial"/>
                  <w:noProof/>
                  <w:szCs w:val="17"/>
                  <w:lang w:val="fr-FR"/>
                </w:rPr>
                <w:delText>.</w:delText>
              </w:r>
            </w:del>
          </w:p>
        </w:tc>
        <w:tc>
          <w:tcPr>
            <w:tcW w:w="2515" w:type="dxa"/>
          </w:tcPr>
          <w:p w14:paraId="3543540F" w14:textId="0E5F6619" w:rsidR="00660252" w:rsidRPr="00982192" w:rsidDel="00821D71" w:rsidRDefault="00660252" w:rsidP="00CE01DA">
            <w:pPr>
              <w:spacing w:before="170" w:after="170"/>
              <w:rPr>
                <w:del w:id="2703" w:author="Author"/>
                <w:rFonts w:asciiTheme="minorBidi" w:hAnsiTheme="minorBidi" w:cstheme="minorBidi"/>
                <w:noProof/>
                <w:szCs w:val="17"/>
                <w:lang w:val="fr-FR"/>
              </w:rPr>
            </w:pPr>
            <w:del w:id="2704" w:author="Author">
              <w:r w:rsidRPr="00982192" w:rsidDel="00821D71">
                <w:rPr>
                  <w:rFonts w:asciiTheme="minorBidi" w:hAnsiTheme="minorBidi" w:cstheme="minorBidi"/>
                  <w:noProof/>
                  <w:szCs w:val="17"/>
                  <w:lang w:val="fr-FR"/>
                </w:rPr>
                <w:delText>AAJ, AAX, AJ, AX</w:delText>
              </w:r>
            </w:del>
          </w:p>
        </w:tc>
      </w:tr>
      <w:tr w:rsidR="00660252" w:rsidRPr="00982192" w:rsidDel="00821D71" w14:paraId="2DC1D173" w14:textId="178074AF" w:rsidTr="00B722EB">
        <w:trPr>
          <w:del w:id="2705" w:author="Author"/>
        </w:trPr>
        <w:tc>
          <w:tcPr>
            <w:tcW w:w="1075" w:type="dxa"/>
          </w:tcPr>
          <w:p w14:paraId="5D791097" w14:textId="5543477E" w:rsidR="00660252" w:rsidRPr="00982192" w:rsidDel="00821D71" w:rsidRDefault="00660252" w:rsidP="00CE01DA">
            <w:pPr>
              <w:spacing w:before="170" w:after="170"/>
              <w:rPr>
                <w:del w:id="2706" w:author="Author"/>
                <w:rFonts w:asciiTheme="minorBidi" w:hAnsiTheme="minorBidi" w:cstheme="minorBidi"/>
                <w:noProof/>
                <w:szCs w:val="17"/>
                <w:lang w:val="fr-FR"/>
              </w:rPr>
            </w:pPr>
            <w:del w:id="270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7476AD1F" w14:textId="20113B86" w:rsidR="00660252" w:rsidRPr="00982192" w:rsidDel="00821D71" w:rsidRDefault="00660252" w:rsidP="00CE01DA">
            <w:pPr>
              <w:spacing w:before="170" w:after="170"/>
              <w:rPr>
                <w:del w:id="2708" w:author="Author"/>
                <w:rFonts w:asciiTheme="minorBidi" w:eastAsia="Times New Roman" w:hAnsiTheme="minorBidi" w:cstheme="minorBidi"/>
                <w:noProof/>
                <w:szCs w:val="17"/>
                <w:lang w:val="fr-FR"/>
              </w:rPr>
            </w:pPr>
            <w:del w:id="2709" w:author="Author">
              <w:r w:rsidRPr="00451425" w:rsidDel="00821D71">
                <w:rPr>
                  <w:rFonts w:ascii="Arial" w:eastAsia="Times New Roman" w:hAnsi="Arial" w:cs="Arial"/>
                  <w:noProof/>
                  <w:szCs w:val="17"/>
                  <w:lang w:val="fr-FR"/>
                </w:rPr>
                <w:delText>Les services protégés DOIVENT ne fournir que des points de terminaison HTTPS qui utilisent</w:delText>
              </w:r>
              <w:r w:rsidR="00992C0C" w:rsidRPr="00451425"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51425" w:rsidDel="00821D71">
                <w:rPr>
                  <w:rFonts w:ascii="Arial" w:eastAsia="Times New Roman" w:hAnsi="Arial" w:cs="Arial"/>
                  <w:noProof/>
                  <w:szCs w:val="17"/>
                  <w:lang w:val="fr-FR"/>
                </w:rPr>
                <w:delText>TLS</w:delText>
              </w:r>
              <w:r w:rsidRPr="00451425" w:rsidDel="00821D71">
                <w:rPr>
                  <w:rFonts w:ascii="Arial" w:eastAsia="Times New Roman" w:hAnsi="Arial" w:cs="Arial"/>
                  <w:noProof/>
                  <w:szCs w:val="17"/>
                  <w:lang w:val="fr-FR"/>
                </w:rPr>
                <w:delText xml:space="preserve"> 1.2, ou une version plus récente, avec une suite de chiffres qui comprend le protocole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échange de clés ECDHE</w:delText>
              </w:r>
              <w:r w:rsidDel="00821D71">
                <w:rPr>
                  <w:rFonts w:ascii="Arial" w:eastAsia="Times New Roman" w:hAnsi="Arial" w:cs="Arial"/>
                  <w:noProof/>
                  <w:szCs w:val="17"/>
                  <w:lang w:val="fr-FR"/>
                </w:rPr>
                <w:delText>.</w:delText>
              </w:r>
            </w:del>
          </w:p>
        </w:tc>
        <w:tc>
          <w:tcPr>
            <w:tcW w:w="2515" w:type="dxa"/>
          </w:tcPr>
          <w:p w14:paraId="07DC6957" w14:textId="41488E1B" w:rsidR="00660252" w:rsidRPr="00982192" w:rsidDel="00821D71" w:rsidRDefault="00660252" w:rsidP="00CE01DA">
            <w:pPr>
              <w:spacing w:before="170" w:after="170"/>
              <w:rPr>
                <w:del w:id="2710" w:author="Author"/>
                <w:rFonts w:asciiTheme="minorBidi" w:hAnsiTheme="minorBidi" w:cstheme="minorBidi"/>
                <w:noProof/>
                <w:szCs w:val="17"/>
                <w:lang w:val="fr-FR"/>
              </w:rPr>
            </w:pPr>
            <w:del w:id="2711" w:author="Author">
              <w:r w:rsidRPr="00982192" w:rsidDel="00821D71">
                <w:rPr>
                  <w:rFonts w:asciiTheme="minorBidi" w:hAnsiTheme="minorBidi" w:cstheme="minorBidi"/>
                  <w:noProof/>
                  <w:szCs w:val="17"/>
                  <w:lang w:val="fr-FR"/>
                </w:rPr>
                <w:delText>AAJ, AAX, AJ, AX</w:delText>
              </w:r>
            </w:del>
          </w:p>
        </w:tc>
      </w:tr>
      <w:tr w:rsidR="003B6D84" w:rsidRPr="00982192" w:rsidDel="00821D71" w14:paraId="40C0131B" w14:textId="76C98CDF" w:rsidTr="00B722EB">
        <w:trPr>
          <w:del w:id="2712" w:author="Author"/>
        </w:trPr>
        <w:tc>
          <w:tcPr>
            <w:tcW w:w="1075" w:type="dxa"/>
          </w:tcPr>
          <w:p w14:paraId="7F8CEE02" w14:textId="2A8A2D2B" w:rsidR="003B6D84" w:rsidRPr="00982192" w:rsidDel="00821D71" w:rsidRDefault="003B6D84" w:rsidP="00CE01DA">
            <w:pPr>
              <w:spacing w:before="170" w:after="170"/>
              <w:rPr>
                <w:del w:id="2713" w:author="Author"/>
                <w:rFonts w:asciiTheme="minorBidi" w:hAnsiTheme="minorBidi" w:cstheme="minorBidi"/>
                <w:noProof/>
                <w:szCs w:val="17"/>
                <w:lang w:val="fr-FR"/>
              </w:rPr>
            </w:pPr>
            <w:del w:id="271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5670" w:type="dxa"/>
          </w:tcPr>
          <w:p w14:paraId="2AB88113" w14:textId="7DC9C8F8" w:rsidR="003B6D84" w:rsidRPr="00660252" w:rsidDel="00821D71" w:rsidRDefault="00660252" w:rsidP="00CE01DA">
            <w:pPr>
              <w:spacing w:before="170" w:after="170"/>
              <w:rPr>
                <w:del w:id="2715" w:author="Author"/>
                <w:rFonts w:ascii="Arial" w:eastAsia="Times New Roman" w:hAnsi="Arial" w:cs="Arial"/>
                <w:noProof/>
                <w:szCs w:val="17"/>
                <w:lang w:val="fr-FR"/>
              </w:rPr>
            </w:pPr>
            <w:del w:id="2716" w:author="Author">
              <w:r w:rsidRPr="00660252" w:rsidDel="00821D71">
                <w:rPr>
                  <w:rFonts w:ascii="Arial" w:eastAsia="Times New Roman" w:hAnsi="Arial" w:cs="Arial"/>
                  <w:noProof/>
                  <w:szCs w:val="17"/>
                  <w:lang w:val="fr-FR"/>
                </w:rPr>
                <w:delText>En ce qui concerne les protocoles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authentification, la parfaite sécurité itérative DEVRAIT être utilisée pour assurer la sécurité du transpo</w:delText>
              </w:r>
              <w:r w:rsidR="00334310" w:rsidRPr="00660252" w:rsidDel="00821D71">
                <w:rPr>
                  <w:rFonts w:ascii="Arial" w:eastAsia="Times New Roman" w:hAnsi="Arial" w:cs="Arial"/>
                  <w:noProof/>
                  <w:szCs w:val="17"/>
                  <w:lang w:val="fr-FR"/>
                </w:rPr>
                <w:delText>rt</w:delText>
              </w:r>
              <w:r w:rsidR="00334310" w:rsidDel="00821D71">
                <w:rPr>
                  <w:rFonts w:ascii="Arial" w:eastAsia="Times New Roman" w:hAnsi="Arial" w:cs="Arial"/>
                  <w:noProof/>
                  <w:szCs w:val="17"/>
                  <w:lang w:val="fr-FR"/>
                </w:rPr>
                <w:delText xml:space="preserve">.  </w:delText>
              </w:r>
              <w:r w:rsidR="00334310" w:rsidRPr="00660252" w:rsidDel="00821D71">
                <w:rPr>
                  <w:rFonts w:ascii="Arial" w:eastAsia="Times New Roman" w:hAnsi="Arial" w:cs="Arial"/>
                  <w:noProof/>
                  <w:szCs w:val="17"/>
                  <w:lang w:val="fr-FR"/>
                </w:rPr>
                <w:delText>L</w:delText>
              </w:r>
              <w:r w:rsidR="00334310" w:rsidDel="00821D71">
                <w:rPr>
                  <w:rFonts w:ascii="Arial" w:eastAsia="Times New Roman" w:hAnsi="Arial" w:cs="Arial"/>
                  <w:noProof/>
                  <w:szCs w:val="17"/>
                  <w:lang w:val="fr-FR"/>
                </w:rPr>
                <w:delText>’</w:delText>
              </w:r>
              <w:r w:rsidR="00334310" w:rsidRPr="00660252" w:rsidDel="00821D71">
                <w:rPr>
                  <w:rFonts w:ascii="Arial" w:eastAsia="Times New Roman" w:hAnsi="Arial" w:cs="Arial"/>
                  <w:noProof/>
                  <w:szCs w:val="17"/>
                  <w:lang w:val="fr-FR"/>
                </w:rPr>
                <w:delText>u</w:delText>
              </w:r>
              <w:r w:rsidRPr="00660252" w:rsidDel="00821D71">
                <w:rPr>
                  <w:rFonts w:ascii="Arial" w:eastAsia="Times New Roman" w:hAnsi="Arial" w:cs="Arial"/>
                  <w:noProof/>
                  <w:szCs w:val="17"/>
                  <w:lang w:val="fr-FR"/>
                </w:rPr>
                <w:delText>tilisation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algorithmes cryptographiques non sûrs et la rétrocompatibilité avec les protocoles SSL 3 et TLS 1.0/1.1 NE DEVRAIENT PAS être autorisées</w:delText>
              </w:r>
              <w:r w:rsidR="003B6D84" w:rsidRPr="00660252"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del>
          </w:p>
        </w:tc>
        <w:tc>
          <w:tcPr>
            <w:tcW w:w="2515" w:type="dxa"/>
          </w:tcPr>
          <w:p w14:paraId="033C70CD" w14:textId="5FEBDEA7" w:rsidR="003B6D84" w:rsidRPr="00982192" w:rsidDel="00821D71" w:rsidRDefault="003B6D84" w:rsidP="00CE01DA">
            <w:pPr>
              <w:spacing w:before="170" w:after="170"/>
              <w:rPr>
                <w:del w:id="2717" w:author="Author"/>
                <w:rFonts w:asciiTheme="minorBidi" w:hAnsiTheme="minorBidi" w:cstheme="minorBidi"/>
                <w:noProof/>
                <w:szCs w:val="17"/>
                <w:lang w:val="fr-FR"/>
              </w:rPr>
            </w:pPr>
            <w:del w:id="2718" w:author="Author">
              <w:r w:rsidRPr="00982192" w:rsidDel="00821D71">
                <w:rPr>
                  <w:rFonts w:asciiTheme="minorBidi" w:hAnsiTheme="minorBidi" w:cstheme="minorBidi"/>
                  <w:noProof/>
                  <w:szCs w:val="17"/>
                  <w:lang w:val="fr-FR"/>
                </w:rPr>
                <w:delText>AAX, AAJ</w:delText>
              </w:r>
            </w:del>
          </w:p>
        </w:tc>
      </w:tr>
      <w:tr w:rsidR="003B6D84" w:rsidRPr="00982192" w:rsidDel="00821D71" w14:paraId="2B47A043" w14:textId="52FFD695" w:rsidTr="00B722EB">
        <w:trPr>
          <w:del w:id="2719" w:author="Author"/>
        </w:trPr>
        <w:tc>
          <w:tcPr>
            <w:tcW w:w="1075" w:type="dxa"/>
          </w:tcPr>
          <w:p w14:paraId="23A9DA37" w14:textId="60D96F70" w:rsidR="003B6D84" w:rsidRPr="00982192" w:rsidDel="00821D71" w:rsidRDefault="003B6D84" w:rsidP="00CE01DA">
            <w:pPr>
              <w:spacing w:before="170" w:after="170"/>
              <w:rPr>
                <w:del w:id="2720" w:author="Author"/>
                <w:rFonts w:asciiTheme="minorBidi" w:hAnsiTheme="minorBidi" w:cstheme="minorBidi"/>
                <w:noProof/>
                <w:szCs w:val="17"/>
                <w:lang w:val="fr-FR"/>
              </w:rPr>
            </w:pPr>
            <w:del w:id="272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1B521FB8" w14:textId="3F651927" w:rsidR="003B6D84" w:rsidRPr="00660252" w:rsidDel="00821D71" w:rsidRDefault="00660252" w:rsidP="00CE01DA">
            <w:pPr>
              <w:pStyle w:val="NormalWeb"/>
              <w:spacing w:before="170" w:beforeAutospacing="0" w:after="170" w:afterAutospacing="0"/>
              <w:rPr>
                <w:del w:id="2722" w:author="Author"/>
                <w:rFonts w:ascii="Arial" w:eastAsia="Times New Roman" w:hAnsi="Arial" w:cs="Arial"/>
                <w:noProof/>
                <w:szCs w:val="17"/>
                <w:lang w:val="fr-FR"/>
              </w:rPr>
            </w:pPr>
            <w:del w:id="2723" w:author="Author">
              <w:r w:rsidRPr="00660252" w:rsidDel="00821D71">
                <w:rPr>
                  <w:rFonts w:ascii="Arial" w:eastAsia="Times New Roman" w:hAnsi="Arial" w:cs="Arial"/>
                  <w:noProof/>
                  <w:szCs w:val="17"/>
                  <w:lang w:val="fr-FR"/>
                </w:rPr>
                <w:delText>Pour une sécurité et une confiance maximales, un réseau privé virtuel sous protocole de sécurité IPSec DEVRAIT être installé de site à site pour mieux protéger les informations transmises sur des réseaux non sécurisés.</w:delText>
              </w:r>
            </w:del>
          </w:p>
        </w:tc>
        <w:tc>
          <w:tcPr>
            <w:tcW w:w="2515" w:type="dxa"/>
          </w:tcPr>
          <w:p w14:paraId="38979BFA" w14:textId="47924F7A" w:rsidR="003B6D84" w:rsidRPr="00982192" w:rsidDel="00821D71" w:rsidRDefault="003B6D84" w:rsidP="00CE01DA">
            <w:pPr>
              <w:spacing w:before="170" w:after="170"/>
              <w:rPr>
                <w:del w:id="2724" w:author="Author"/>
                <w:rFonts w:asciiTheme="minorBidi" w:hAnsiTheme="minorBidi" w:cstheme="minorBidi"/>
                <w:noProof/>
                <w:szCs w:val="17"/>
                <w:lang w:val="fr-FR"/>
              </w:rPr>
            </w:pPr>
            <w:del w:id="2725" w:author="Author">
              <w:r w:rsidRPr="00982192" w:rsidDel="00821D71">
                <w:rPr>
                  <w:rFonts w:asciiTheme="minorBidi" w:hAnsiTheme="minorBidi" w:cstheme="minorBidi"/>
                  <w:noProof/>
                  <w:szCs w:val="17"/>
                  <w:lang w:val="fr-FR"/>
                </w:rPr>
                <w:delText>AAX, AAJ</w:delText>
              </w:r>
            </w:del>
          </w:p>
        </w:tc>
      </w:tr>
      <w:tr w:rsidR="003B6D84" w:rsidRPr="00982192" w:rsidDel="00821D71" w14:paraId="2741619B" w14:textId="460A5CF7" w:rsidTr="00B722EB">
        <w:trPr>
          <w:del w:id="2726" w:author="Author"/>
        </w:trPr>
        <w:tc>
          <w:tcPr>
            <w:tcW w:w="1075" w:type="dxa"/>
          </w:tcPr>
          <w:p w14:paraId="75DBE707" w14:textId="30D76C2F" w:rsidR="003B6D84" w:rsidRPr="00982192" w:rsidDel="00821D71" w:rsidRDefault="003B6D84" w:rsidP="00CE01DA">
            <w:pPr>
              <w:spacing w:before="170" w:after="170"/>
              <w:rPr>
                <w:del w:id="2727" w:author="Author"/>
                <w:rFonts w:asciiTheme="minorBidi" w:hAnsiTheme="minorBidi" w:cstheme="minorBidi"/>
                <w:noProof/>
                <w:szCs w:val="17"/>
                <w:lang w:val="fr-FR"/>
              </w:rPr>
            </w:pPr>
            <w:del w:id="272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41FCE399" w14:textId="517B16E7" w:rsidR="003B6D84" w:rsidRPr="00660252" w:rsidDel="00821D71" w:rsidRDefault="00660252" w:rsidP="00CE01DA">
            <w:pPr>
              <w:pStyle w:val="NormalWeb"/>
              <w:spacing w:before="170" w:beforeAutospacing="0" w:after="170" w:afterAutospacing="0"/>
              <w:rPr>
                <w:del w:id="2729" w:author="Author"/>
                <w:rFonts w:ascii="Arial" w:eastAsia="Times New Roman" w:hAnsi="Arial" w:cs="Arial"/>
                <w:noProof/>
                <w:szCs w:val="17"/>
                <w:lang w:val="fr-FR"/>
              </w:rPr>
            </w:pPr>
            <w:del w:id="2730" w:author="Author">
              <w:r w:rsidRPr="0066025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application consommatrice DEVRAIT valider la chaîne de certificats TLS au moment de demander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accès à des ressources protégées, notamment en consultant la liste de révocation de certificats.</w:delText>
              </w:r>
            </w:del>
          </w:p>
        </w:tc>
        <w:tc>
          <w:tcPr>
            <w:tcW w:w="2515" w:type="dxa"/>
          </w:tcPr>
          <w:p w14:paraId="1DB4417F" w14:textId="483F78CE" w:rsidR="003B6D84" w:rsidRPr="00982192" w:rsidDel="00821D71" w:rsidRDefault="003B6D84" w:rsidP="00CE01DA">
            <w:pPr>
              <w:spacing w:before="170" w:after="170"/>
              <w:rPr>
                <w:del w:id="2731" w:author="Author"/>
                <w:rFonts w:asciiTheme="minorBidi" w:hAnsiTheme="minorBidi" w:cstheme="minorBidi"/>
                <w:noProof/>
                <w:szCs w:val="17"/>
                <w:lang w:val="fr-FR"/>
              </w:rPr>
            </w:pPr>
            <w:del w:id="2732" w:author="Author">
              <w:r w:rsidRPr="00982192" w:rsidDel="00821D71">
                <w:rPr>
                  <w:rFonts w:asciiTheme="minorBidi" w:hAnsiTheme="minorBidi" w:cstheme="minorBidi"/>
                  <w:noProof/>
                  <w:szCs w:val="17"/>
                  <w:lang w:val="fr-FR"/>
                </w:rPr>
                <w:delText>AAX, AAJ</w:delText>
              </w:r>
            </w:del>
          </w:p>
        </w:tc>
      </w:tr>
      <w:tr w:rsidR="003B6D84" w:rsidRPr="00982192" w:rsidDel="00821D71" w14:paraId="3993A720" w14:textId="4A7C0A47" w:rsidTr="00B722EB">
        <w:trPr>
          <w:del w:id="2733" w:author="Author"/>
        </w:trPr>
        <w:tc>
          <w:tcPr>
            <w:tcW w:w="1075" w:type="dxa"/>
          </w:tcPr>
          <w:p w14:paraId="124A4131" w14:textId="03907259" w:rsidR="003B6D84" w:rsidRPr="00982192" w:rsidDel="00821D71" w:rsidRDefault="003B6D84" w:rsidP="00CE01DA">
            <w:pPr>
              <w:spacing w:before="170" w:after="170"/>
              <w:rPr>
                <w:del w:id="2734" w:author="Author"/>
                <w:rFonts w:asciiTheme="minorBidi" w:hAnsiTheme="minorBidi" w:cstheme="minorBidi"/>
                <w:noProof/>
                <w:szCs w:val="17"/>
                <w:lang w:val="fr-FR"/>
              </w:rPr>
            </w:pPr>
            <w:del w:id="273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18DB3700" w14:textId="4C93C003" w:rsidR="003B6D84" w:rsidRPr="00660252" w:rsidDel="00821D71" w:rsidRDefault="00660252" w:rsidP="00CE01DA">
            <w:pPr>
              <w:pStyle w:val="NormalWeb"/>
              <w:spacing w:before="170" w:beforeAutospacing="0" w:after="170" w:afterAutospacing="0"/>
              <w:rPr>
                <w:del w:id="2736" w:author="Author"/>
                <w:rFonts w:ascii="Arial" w:eastAsia="Times New Roman" w:hAnsi="Arial" w:cs="Arial"/>
                <w:noProof/>
                <w:szCs w:val="17"/>
                <w:lang w:val="fr-FR"/>
              </w:rPr>
            </w:pPr>
            <w:del w:id="2737" w:author="Author">
              <w:r w:rsidRPr="00660252" w:rsidDel="00821D71">
                <w:rPr>
                  <w:rFonts w:ascii="Arial" w:eastAsia="Times New Roman" w:hAnsi="Arial" w:cs="Arial"/>
                  <w:noProof/>
                  <w:szCs w:val="17"/>
                  <w:lang w:val="fr-FR"/>
                </w:rPr>
                <w:delText>Les services protégés DEVRAIENT utiliser uniquement des certificats valides émis par une autorité de certification digne de confiance.</w:delText>
              </w:r>
            </w:del>
          </w:p>
        </w:tc>
        <w:tc>
          <w:tcPr>
            <w:tcW w:w="2515" w:type="dxa"/>
          </w:tcPr>
          <w:p w14:paraId="2CD9C628" w14:textId="5F0E811C" w:rsidR="003B6D84" w:rsidRPr="00982192" w:rsidDel="00821D71" w:rsidRDefault="003B6D84" w:rsidP="00CE01DA">
            <w:pPr>
              <w:spacing w:before="170" w:after="170"/>
              <w:rPr>
                <w:del w:id="2738" w:author="Author"/>
                <w:rFonts w:asciiTheme="minorBidi" w:hAnsiTheme="minorBidi" w:cstheme="minorBidi"/>
                <w:noProof/>
                <w:szCs w:val="17"/>
                <w:lang w:val="fr-FR"/>
              </w:rPr>
            </w:pPr>
            <w:del w:id="2739" w:author="Author">
              <w:r w:rsidRPr="00982192" w:rsidDel="00821D71">
                <w:rPr>
                  <w:rFonts w:asciiTheme="minorBidi" w:hAnsiTheme="minorBidi" w:cstheme="minorBidi"/>
                  <w:noProof/>
                  <w:szCs w:val="17"/>
                  <w:lang w:val="fr-FR"/>
                </w:rPr>
                <w:delText>AAX, AAJ</w:delText>
              </w:r>
            </w:del>
          </w:p>
        </w:tc>
      </w:tr>
      <w:tr w:rsidR="003B6D84" w:rsidRPr="00982192" w:rsidDel="00821D71" w14:paraId="35D7631E" w14:textId="6DD83B81" w:rsidTr="00B722EB">
        <w:trPr>
          <w:del w:id="2740" w:author="Author"/>
        </w:trPr>
        <w:tc>
          <w:tcPr>
            <w:tcW w:w="1075" w:type="dxa"/>
          </w:tcPr>
          <w:p w14:paraId="707F521C" w14:textId="09CB9520" w:rsidR="003B6D84" w:rsidRPr="00982192" w:rsidDel="00821D71" w:rsidRDefault="003B6D84" w:rsidP="00CE01DA">
            <w:pPr>
              <w:spacing w:before="170" w:after="170"/>
              <w:rPr>
                <w:del w:id="2741" w:author="Author"/>
                <w:rFonts w:asciiTheme="minorBidi" w:hAnsiTheme="minorBidi" w:cstheme="minorBidi"/>
                <w:noProof/>
                <w:szCs w:val="17"/>
                <w:lang w:val="fr-FR"/>
              </w:rPr>
            </w:pPr>
            <w:del w:id="274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56624B"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7E08AEE6" w14:textId="3F5217CA" w:rsidR="003B6D84" w:rsidRPr="00660252" w:rsidDel="00821D71" w:rsidRDefault="00660252" w:rsidP="00CE01DA">
            <w:pPr>
              <w:pStyle w:val="NormalWeb"/>
              <w:spacing w:before="170" w:beforeAutospacing="0" w:after="170" w:afterAutospacing="0"/>
              <w:rPr>
                <w:del w:id="2743" w:author="Author"/>
                <w:rFonts w:ascii="Arial" w:eastAsia="Times New Roman" w:hAnsi="Arial" w:cs="Arial"/>
                <w:noProof/>
                <w:szCs w:val="17"/>
                <w:lang w:val="fr-FR"/>
              </w:rPr>
            </w:pPr>
            <w:del w:id="2744" w:author="Author">
              <w:r w:rsidRPr="00660252" w:rsidDel="00821D71">
                <w:rPr>
                  <w:rFonts w:ascii="Arial" w:eastAsia="Times New Roman" w:hAnsi="Arial" w:cs="Arial"/>
                  <w:noProof/>
                  <w:szCs w:val="17"/>
                  <w:lang w:val="fr-FR"/>
                </w:rPr>
                <w:delText>Les jetons DEVRAIENT être signés à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aide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algorithmes de signature sécurisés qui soient conformes à la norme de signature numérique FIPS –186</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4.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 de signature numérique RSA ou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 ECDSA DEVRAIENT être pris en considération.</w:delText>
              </w:r>
            </w:del>
          </w:p>
        </w:tc>
        <w:tc>
          <w:tcPr>
            <w:tcW w:w="2515" w:type="dxa"/>
          </w:tcPr>
          <w:p w14:paraId="2E2AAA63" w14:textId="5D219EDC" w:rsidR="003B6D84" w:rsidRPr="00982192" w:rsidDel="00821D71" w:rsidRDefault="003B6D84" w:rsidP="00CE01DA">
            <w:pPr>
              <w:spacing w:before="170" w:after="170"/>
              <w:rPr>
                <w:del w:id="2745" w:author="Author"/>
                <w:rFonts w:asciiTheme="minorBidi" w:hAnsiTheme="minorBidi" w:cstheme="minorBidi"/>
                <w:noProof/>
                <w:szCs w:val="17"/>
                <w:lang w:val="fr-FR"/>
              </w:rPr>
            </w:pPr>
            <w:del w:id="2746" w:author="Author">
              <w:r w:rsidRPr="00982192" w:rsidDel="00821D71">
                <w:rPr>
                  <w:rFonts w:asciiTheme="minorBidi" w:hAnsiTheme="minorBidi" w:cstheme="minorBidi"/>
                  <w:noProof/>
                  <w:szCs w:val="17"/>
                  <w:lang w:val="fr-FR"/>
                </w:rPr>
                <w:delText>AAX, AAJ</w:delText>
              </w:r>
            </w:del>
          </w:p>
        </w:tc>
      </w:tr>
      <w:tr w:rsidR="00660252" w:rsidRPr="00982192" w:rsidDel="00821D71" w14:paraId="271C5F0E" w14:textId="00F4D3B9" w:rsidTr="00B722EB">
        <w:trPr>
          <w:del w:id="2747" w:author="Author"/>
        </w:trPr>
        <w:tc>
          <w:tcPr>
            <w:tcW w:w="1075" w:type="dxa"/>
          </w:tcPr>
          <w:p w14:paraId="230256DC" w14:textId="799B7202" w:rsidR="00660252" w:rsidRPr="00982192" w:rsidDel="00821D71" w:rsidRDefault="00660252" w:rsidP="00CE01DA">
            <w:pPr>
              <w:spacing w:before="170" w:after="170"/>
              <w:rPr>
                <w:del w:id="2748" w:author="Author"/>
                <w:rFonts w:asciiTheme="minorBidi" w:hAnsiTheme="minorBidi" w:cstheme="minorBidi"/>
                <w:noProof/>
                <w:szCs w:val="17"/>
                <w:lang w:val="fr-FR"/>
              </w:rPr>
            </w:pPr>
            <w:del w:id="274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8E4C7B" w:rsidDel="00821D71">
                <w:rPr>
                  <w:rFonts w:asciiTheme="minorBidi" w:eastAsia="Times New Roman" w:hAnsiTheme="minorBidi" w:cstheme="minorBidi"/>
                  <w:noProof/>
                  <w:szCs w:val="17"/>
                  <w:lang w:val="fr-FR"/>
                </w:rPr>
                <w:delText>30</w:delText>
              </w:r>
              <w:r w:rsidRPr="00982192" w:rsidDel="00821D71">
                <w:rPr>
                  <w:rFonts w:asciiTheme="minorBidi" w:eastAsia="Times New Roman" w:hAnsiTheme="minorBidi" w:cstheme="minorBidi"/>
                  <w:noProof/>
                  <w:szCs w:val="17"/>
                  <w:lang w:val="fr-FR"/>
                </w:rPr>
                <w:delText>]</w:delText>
              </w:r>
            </w:del>
          </w:p>
        </w:tc>
        <w:tc>
          <w:tcPr>
            <w:tcW w:w="5670" w:type="dxa"/>
          </w:tcPr>
          <w:p w14:paraId="22A7FCE2" w14:textId="68B2BCC2" w:rsidR="00660252" w:rsidRPr="00982192" w:rsidDel="00821D71" w:rsidRDefault="00660252" w:rsidP="00CE01DA">
            <w:pPr>
              <w:pStyle w:val="NormalWeb"/>
              <w:spacing w:before="170" w:beforeAutospacing="0" w:after="170" w:afterAutospacing="0"/>
              <w:rPr>
                <w:del w:id="2750" w:author="Author"/>
                <w:rFonts w:asciiTheme="minorBidi" w:eastAsia="Times New Roman" w:hAnsiTheme="minorBidi" w:cstheme="minorBidi"/>
                <w:noProof/>
                <w:szCs w:val="17"/>
                <w:lang w:val="fr-FR"/>
              </w:rPr>
            </w:pPr>
            <w:del w:id="2751" w:author="Author">
              <w:r w:rsidRPr="00451425"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authentification anonyme DOIT</w:delText>
              </w:r>
              <w:r w:rsidR="00031838" w:rsidDel="00821D71">
                <w:rPr>
                  <w:rFonts w:ascii="Arial" w:eastAsia="Times New Roman" w:hAnsi="Arial" w:cs="Arial"/>
                  <w:noProof/>
                  <w:szCs w:val="17"/>
                  <w:lang w:val="fr-FR"/>
                </w:rPr>
                <w:delText xml:space="preserve"> </w:delText>
              </w:r>
              <w:r w:rsidRPr="00451425" w:rsidDel="00821D71">
                <w:rPr>
                  <w:rFonts w:ascii="Arial" w:eastAsia="Times New Roman" w:hAnsi="Arial" w:cs="Arial"/>
                  <w:noProof/>
                  <w:szCs w:val="17"/>
                  <w:lang w:val="fr-FR"/>
                </w:rPr>
                <w:delText>n</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être utilisée que lorsque les clients et 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application qu</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ils utilisent accèdent à des informations ou des fonctionnalités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un faible niveau de sensibilité qui ne devraient pas exiger une authentification, comme les informations publiques</w:delText>
              </w:r>
              <w:r w:rsidDel="00821D71">
                <w:rPr>
                  <w:rFonts w:ascii="Arial" w:eastAsia="Times New Roman" w:hAnsi="Arial" w:cs="Arial"/>
                  <w:noProof/>
                  <w:szCs w:val="17"/>
                  <w:lang w:val="fr-FR"/>
                </w:rPr>
                <w:delText>.</w:delText>
              </w:r>
            </w:del>
          </w:p>
        </w:tc>
        <w:tc>
          <w:tcPr>
            <w:tcW w:w="2515" w:type="dxa"/>
          </w:tcPr>
          <w:p w14:paraId="219D358E" w14:textId="232942CF" w:rsidR="00660252" w:rsidRPr="00982192" w:rsidDel="00821D71" w:rsidRDefault="00660252" w:rsidP="00CE01DA">
            <w:pPr>
              <w:spacing w:before="170" w:after="170"/>
              <w:rPr>
                <w:del w:id="2752" w:author="Author"/>
                <w:rFonts w:asciiTheme="minorBidi" w:hAnsiTheme="minorBidi" w:cstheme="minorBidi"/>
                <w:noProof/>
                <w:szCs w:val="17"/>
                <w:lang w:val="fr-FR"/>
              </w:rPr>
            </w:pPr>
            <w:del w:id="2753" w:author="Author">
              <w:r w:rsidRPr="00982192" w:rsidDel="00821D71">
                <w:rPr>
                  <w:rFonts w:asciiTheme="minorBidi" w:hAnsiTheme="minorBidi" w:cstheme="minorBidi"/>
                  <w:noProof/>
                  <w:szCs w:val="17"/>
                  <w:lang w:val="fr-FR"/>
                </w:rPr>
                <w:delText>AAJ, AAX, AJ, AX</w:delText>
              </w:r>
            </w:del>
          </w:p>
        </w:tc>
      </w:tr>
      <w:tr w:rsidR="00660252" w:rsidRPr="00982192" w:rsidDel="00821D71" w14:paraId="44075D46" w14:textId="77296685" w:rsidTr="00B722EB">
        <w:trPr>
          <w:del w:id="2754" w:author="Author"/>
        </w:trPr>
        <w:tc>
          <w:tcPr>
            <w:tcW w:w="1075" w:type="dxa"/>
          </w:tcPr>
          <w:p w14:paraId="06776718" w14:textId="4420FE47" w:rsidR="00660252" w:rsidRPr="00982192" w:rsidDel="00821D71" w:rsidRDefault="00660252" w:rsidP="00CE01DA">
            <w:pPr>
              <w:spacing w:before="170" w:after="170"/>
              <w:rPr>
                <w:del w:id="2755" w:author="Author"/>
                <w:rFonts w:asciiTheme="minorBidi" w:hAnsiTheme="minorBidi" w:cstheme="minorBidi"/>
                <w:noProof/>
                <w:szCs w:val="17"/>
                <w:lang w:val="fr-FR"/>
              </w:rPr>
            </w:pPr>
            <w:del w:id="275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6E0D369A" w14:textId="672FCA53" w:rsidR="00660252" w:rsidRPr="00982192" w:rsidDel="00821D71" w:rsidRDefault="00660252" w:rsidP="00CE01DA">
            <w:pPr>
              <w:pStyle w:val="NormalWeb"/>
              <w:spacing w:before="170" w:beforeAutospacing="0" w:after="170" w:afterAutospacing="0"/>
              <w:rPr>
                <w:del w:id="2757" w:author="Author"/>
                <w:rFonts w:asciiTheme="minorBidi" w:eastAsia="Times New Roman" w:hAnsiTheme="minorBidi" w:cstheme="minorBidi"/>
                <w:noProof/>
                <w:szCs w:val="17"/>
                <w:lang w:val="fr-FR"/>
              </w:rPr>
            </w:pPr>
            <w:del w:id="2758" w:author="Author">
              <w:r w:rsidRPr="00B84155" w:rsidDel="00821D71">
                <w:rPr>
                  <w:rFonts w:ascii="Arial" w:eastAsia="Times New Roman" w:hAnsi="Arial" w:cs="Arial"/>
                  <w:noProof/>
                  <w:szCs w:val="17"/>
                  <w:lang w:val="fr-FR"/>
                </w:rPr>
                <w:delText>Une authentification par identifiant et mot de passe ou par hachage de mot de passe NE DOIT PAS être autorisée</w:delText>
              </w:r>
              <w:r w:rsidDel="00821D71">
                <w:rPr>
                  <w:rFonts w:ascii="Arial" w:eastAsia="Times New Roman" w:hAnsi="Arial" w:cs="Arial"/>
                  <w:noProof/>
                  <w:szCs w:val="17"/>
                  <w:lang w:val="fr-FR"/>
                </w:rPr>
                <w:delText>.</w:delText>
              </w:r>
            </w:del>
          </w:p>
        </w:tc>
        <w:tc>
          <w:tcPr>
            <w:tcW w:w="2515" w:type="dxa"/>
          </w:tcPr>
          <w:p w14:paraId="0BF4A916" w14:textId="3B1030B5" w:rsidR="00660252" w:rsidRPr="00982192" w:rsidDel="00821D71" w:rsidRDefault="00660252" w:rsidP="00CE01DA">
            <w:pPr>
              <w:spacing w:before="170" w:after="170"/>
              <w:rPr>
                <w:del w:id="2759" w:author="Author"/>
                <w:rFonts w:asciiTheme="minorBidi" w:hAnsiTheme="minorBidi" w:cstheme="minorBidi"/>
                <w:noProof/>
                <w:szCs w:val="17"/>
                <w:lang w:val="fr-FR"/>
              </w:rPr>
            </w:pPr>
            <w:del w:id="2760" w:author="Author">
              <w:r w:rsidRPr="00982192" w:rsidDel="00821D71">
                <w:rPr>
                  <w:rFonts w:asciiTheme="minorBidi" w:hAnsiTheme="minorBidi" w:cstheme="minorBidi"/>
                  <w:noProof/>
                  <w:szCs w:val="17"/>
                  <w:lang w:val="fr-FR"/>
                </w:rPr>
                <w:delText>AAJ, AAX, AJ, AX</w:delText>
              </w:r>
            </w:del>
          </w:p>
        </w:tc>
      </w:tr>
      <w:tr w:rsidR="003B6D84" w:rsidRPr="00982192" w:rsidDel="00821D71" w14:paraId="61330114" w14:textId="74C37BC9" w:rsidTr="00B722EB">
        <w:trPr>
          <w:del w:id="2761" w:author="Author"/>
        </w:trPr>
        <w:tc>
          <w:tcPr>
            <w:tcW w:w="1075" w:type="dxa"/>
          </w:tcPr>
          <w:p w14:paraId="69922DAE" w14:textId="40EFE920" w:rsidR="003B6D84" w:rsidRPr="00982192" w:rsidDel="00821D71" w:rsidRDefault="003B6D84" w:rsidP="00CE01DA">
            <w:pPr>
              <w:spacing w:before="170" w:after="170"/>
              <w:rPr>
                <w:del w:id="2762" w:author="Author"/>
                <w:rFonts w:asciiTheme="minorBidi" w:hAnsiTheme="minorBidi" w:cstheme="minorBidi"/>
                <w:noProof/>
                <w:szCs w:val="17"/>
                <w:lang w:val="fr-FR"/>
              </w:rPr>
            </w:pPr>
            <w:del w:id="276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2319DE7B" w14:textId="023A5F77" w:rsidR="003B6D84" w:rsidRPr="00660252" w:rsidDel="00821D71" w:rsidRDefault="00660252" w:rsidP="00CE01DA">
            <w:pPr>
              <w:spacing w:before="170" w:after="170"/>
              <w:rPr>
                <w:del w:id="2764" w:author="Author"/>
                <w:rFonts w:ascii="Arial" w:eastAsia="Times New Roman" w:hAnsi="Arial" w:cs="Arial"/>
                <w:noProof/>
                <w:szCs w:val="17"/>
                <w:lang w:val="fr-FR"/>
              </w:rPr>
            </w:pPr>
            <w:del w:id="2765" w:author="Author">
              <w:r w:rsidRPr="00660252" w:rsidDel="00821D71">
                <w:rPr>
                  <w:rFonts w:ascii="Arial" w:eastAsia="Times New Roman" w:hAnsi="Arial" w:cs="Arial"/>
                  <w:noProof/>
                  <w:szCs w:val="17"/>
                  <w:lang w:val="fr-FR"/>
                </w:rPr>
                <w:delText>Si un service est protégé, Open ID Connect DEVRAIT être utilisé.</w:delText>
              </w:r>
            </w:del>
          </w:p>
        </w:tc>
        <w:tc>
          <w:tcPr>
            <w:tcW w:w="2515" w:type="dxa"/>
          </w:tcPr>
          <w:p w14:paraId="3278D93E" w14:textId="373E86BB" w:rsidR="003B6D84" w:rsidRPr="00982192" w:rsidDel="00821D71" w:rsidRDefault="003B6D84" w:rsidP="00CE01DA">
            <w:pPr>
              <w:spacing w:before="170" w:after="170"/>
              <w:rPr>
                <w:del w:id="2766" w:author="Author"/>
                <w:rFonts w:asciiTheme="minorBidi" w:hAnsiTheme="minorBidi" w:cstheme="minorBidi"/>
                <w:noProof/>
                <w:szCs w:val="17"/>
                <w:lang w:val="fr-FR"/>
              </w:rPr>
            </w:pPr>
            <w:del w:id="2767" w:author="Author">
              <w:r w:rsidRPr="00982192" w:rsidDel="00821D71">
                <w:rPr>
                  <w:rFonts w:asciiTheme="minorBidi" w:hAnsiTheme="minorBidi" w:cstheme="minorBidi"/>
                  <w:noProof/>
                  <w:szCs w:val="17"/>
                  <w:lang w:val="fr-FR"/>
                </w:rPr>
                <w:delText>AAX, AAJ</w:delText>
              </w:r>
            </w:del>
          </w:p>
        </w:tc>
      </w:tr>
      <w:tr w:rsidR="003B6D84" w:rsidRPr="00982192" w:rsidDel="00821D71" w14:paraId="72946C78" w14:textId="3BF12E3B" w:rsidTr="00B722EB">
        <w:trPr>
          <w:del w:id="2768" w:author="Author"/>
        </w:trPr>
        <w:tc>
          <w:tcPr>
            <w:tcW w:w="1075" w:type="dxa"/>
          </w:tcPr>
          <w:p w14:paraId="7CBD4922" w14:textId="0FCB2A33" w:rsidR="003B6D84" w:rsidRPr="00982192" w:rsidDel="00821D71" w:rsidRDefault="003B6D84" w:rsidP="00CE01DA">
            <w:pPr>
              <w:spacing w:before="170" w:after="170"/>
              <w:rPr>
                <w:del w:id="2769" w:author="Author"/>
                <w:rFonts w:asciiTheme="minorBidi" w:hAnsiTheme="minorBidi" w:cstheme="minorBidi"/>
                <w:noProof/>
                <w:szCs w:val="17"/>
                <w:lang w:val="fr-FR"/>
              </w:rPr>
            </w:pPr>
            <w:del w:id="277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5670" w:type="dxa"/>
          </w:tcPr>
          <w:p w14:paraId="473F940E" w14:textId="1479C7ED" w:rsidR="003B6D84" w:rsidRPr="00660252" w:rsidDel="00821D71" w:rsidRDefault="00660252" w:rsidP="00CE01DA">
            <w:pPr>
              <w:pStyle w:val="NormalWeb"/>
              <w:spacing w:before="170" w:beforeAutospacing="0" w:after="170" w:afterAutospacing="0"/>
              <w:rPr>
                <w:del w:id="2771" w:author="Author"/>
                <w:rFonts w:ascii="Arial" w:hAnsi="Arial" w:cs="Arial"/>
                <w:noProof/>
                <w:szCs w:val="17"/>
                <w:lang w:val="fr-FR"/>
              </w:rPr>
            </w:pPr>
            <w:del w:id="2772" w:author="Author">
              <w:r w:rsidRPr="00660252" w:rsidDel="00821D71">
                <w:rPr>
                  <w:rFonts w:ascii="Arial" w:eastAsia="Times New Roman" w:hAnsi="Arial" w:cs="Arial"/>
                  <w:noProof/>
                  <w:szCs w:val="17"/>
                  <w:lang w:val="fr-FR"/>
                </w:rPr>
                <w:delText>Lorsqu</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un jeton Web JSON (JWT) est utilisé, un secret de JWT DEVRAIT posséder un degré élevé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entropie afin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augmenter le facteur de travail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une attaque par force brute;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 xml:space="preserve">les jetons TTL et RTTL DEVRAIENT être aussi courts que possible;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et les informations sensibles NE DEVRAIENT PAS être stockées dans la charge utile</w:delText>
              </w:r>
              <w:r w:rsidR="00992C0C" w:rsidRPr="00660252" w:rsidDel="00821D71">
                <w:rPr>
                  <w:rFonts w:ascii="Arial" w:eastAsia="Times New Roman" w:hAnsi="Arial" w:cs="Arial"/>
                  <w:noProof/>
                  <w:szCs w:val="17"/>
                  <w:lang w:val="fr-FR"/>
                </w:rPr>
                <w:delText xml:space="preserve"> du</w:delText>
              </w:r>
              <w:r w:rsidR="00992C0C" w:rsidDel="00821D71">
                <w:rPr>
                  <w:rFonts w:ascii="Arial" w:eastAsia="Times New Roman" w:hAnsi="Arial" w:cs="Arial"/>
                  <w:noProof/>
                  <w:szCs w:val="17"/>
                  <w:lang w:val="fr-FR"/>
                </w:rPr>
                <w:delText> </w:delText>
              </w:r>
              <w:r w:rsidR="00992C0C" w:rsidRPr="00660252" w:rsidDel="00821D71">
                <w:rPr>
                  <w:rFonts w:ascii="Arial" w:eastAsia="Times New Roman" w:hAnsi="Arial" w:cs="Arial"/>
                  <w:noProof/>
                  <w:szCs w:val="17"/>
                  <w:lang w:val="fr-FR"/>
                </w:rPr>
                <w:delText>JWT</w:delText>
              </w:r>
              <w:r w:rsidRPr="00660252" w:rsidDel="00821D71">
                <w:rPr>
                  <w:rFonts w:ascii="Arial" w:eastAsia="Times New Roman" w:hAnsi="Arial" w:cs="Arial"/>
                  <w:noProof/>
                  <w:szCs w:val="17"/>
                  <w:lang w:val="fr-FR"/>
                </w:rPr>
                <w:delText>.</w:delText>
              </w:r>
            </w:del>
          </w:p>
        </w:tc>
        <w:tc>
          <w:tcPr>
            <w:tcW w:w="2515" w:type="dxa"/>
          </w:tcPr>
          <w:p w14:paraId="6D1FA89C" w14:textId="18A98F75" w:rsidR="003B6D84" w:rsidRPr="00982192" w:rsidDel="00821D71" w:rsidRDefault="003B6D84" w:rsidP="00CE01DA">
            <w:pPr>
              <w:spacing w:before="170" w:after="170"/>
              <w:rPr>
                <w:del w:id="2773" w:author="Author"/>
                <w:rFonts w:asciiTheme="minorBidi" w:hAnsiTheme="minorBidi" w:cstheme="minorBidi"/>
                <w:noProof/>
                <w:szCs w:val="17"/>
                <w:lang w:val="fr-FR"/>
              </w:rPr>
            </w:pPr>
            <w:del w:id="2774" w:author="Author">
              <w:r w:rsidRPr="00982192" w:rsidDel="00821D71">
                <w:rPr>
                  <w:rFonts w:asciiTheme="minorBidi" w:hAnsiTheme="minorBidi" w:cstheme="minorBidi"/>
                  <w:noProof/>
                  <w:szCs w:val="17"/>
                  <w:lang w:val="fr-FR"/>
                </w:rPr>
                <w:delText>AAX, AAJ</w:delText>
              </w:r>
            </w:del>
          </w:p>
        </w:tc>
      </w:tr>
      <w:tr w:rsidR="003B6D84" w:rsidRPr="00982192" w:rsidDel="00821D71" w14:paraId="331F3F77" w14:textId="5E28F8DE" w:rsidTr="00B722EB">
        <w:trPr>
          <w:del w:id="2775" w:author="Author"/>
        </w:trPr>
        <w:tc>
          <w:tcPr>
            <w:tcW w:w="1075" w:type="dxa"/>
          </w:tcPr>
          <w:p w14:paraId="431224EA" w14:textId="1A240D37" w:rsidR="003B6D84" w:rsidRPr="00982192" w:rsidDel="00821D71" w:rsidRDefault="003B6D84" w:rsidP="00CE01DA">
            <w:pPr>
              <w:spacing w:before="170" w:after="170"/>
              <w:rPr>
                <w:del w:id="2776" w:author="Author"/>
                <w:rFonts w:asciiTheme="minorBidi" w:hAnsiTheme="minorBidi" w:cstheme="minorBidi"/>
                <w:noProof/>
                <w:szCs w:val="17"/>
                <w:lang w:val="fr-FR"/>
              </w:rPr>
            </w:pPr>
            <w:del w:id="277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5670" w:type="dxa"/>
          </w:tcPr>
          <w:p w14:paraId="023A9B79" w14:textId="2C313699" w:rsidR="003B6D84" w:rsidRPr="00660252" w:rsidDel="00821D71" w:rsidRDefault="00660252" w:rsidP="00CE01DA">
            <w:pPr>
              <w:spacing w:before="170" w:after="170"/>
              <w:rPr>
                <w:del w:id="2778" w:author="Author"/>
                <w:rFonts w:ascii="Arial" w:hAnsi="Arial" w:cs="Arial"/>
                <w:noProof/>
                <w:szCs w:val="17"/>
                <w:lang w:val="fr-FR"/>
              </w:rPr>
            </w:pPr>
            <w:del w:id="2779" w:author="Author">
              <w:r w:rsidRPr="00660252" w:rsidDel="00821D71">
                <w:rPr>
                  <w:rFonts w:ascii="Arial" w:eastAsia="Times New Roman" w:hAnsi="Arial" w:cs="Arial"/>
                  <w:noProof/>
                  <w:szCs w:val="17"/>
                  <w:lang w:val="fr-FR"/>
                </w:rPr>
                <w:delText>Dans les requêtes POST/PUT, les données sensibles DEVRAIENT être transférées dans le corps de la requête ou par des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têtes de requête.</w:delText>
              </w:r>
            </w:del>
          </w:p>
        </w:tc>
        <w:tc>
          <w:tcPr>
            <w:tcW w:w="2515" w:type="dxa"/>
          </w:tcPr>
          <w:p w14:paraId="1D6B2961" w14:textId="143F5EEA" w:rsidR="003B6D84" w:rsidRPr="00982192" w:rsidDel="00821D71" w:rsidRDefault="003B6D84" w:rsidP="00CE01DA">
            <w:pPr>
              <w:spacing w:before="170" w:after="170"/>
              <w:rPr>
                <w:del w:id="2780" w:author="Author"/>
                <w:rFonts w:asciiTheme="minorBidi" w:hAnsiTheme="minorBidi" w:cstheme="minorBidi"/>
                <w:noProof/>
                <w:szCs w:val="17"/>
                <w:lang w:val="fr-FR"/>
              </w:rPr>
            </w:pPr>
            <w:del w:id="2781" w:author="Author">
              <w:r w:rsidRPr="00982192" w:rsidDel="00821D71">
                <w:rPr>
                  <w:rFonts w:asciiTheme="minorBidi" w:hAnsiTheme="minorBidi" w:cstheme="minorBidi"/>
                  <w:noProof/>
                  <w:szCs w:val="17"/>
                  <w:lang w:val="fr-FR"/>
                </w:rPr>
                <w:delText>AAX, AAJ</w:delText>
              </w:r>
            </w:del>
          </w:p>
        </w:tc>
      </w:tr>
      <w:tr w:rsidR="003B6D84" w:rsidRPr="00982192" w:rsidDel="00821D71" w14:paraId="28CA9790" w14:textId="16ACF30B" w:rsidTr="00B722EB">
        <w:trPr>
          <w:del w:id="2782" w:author="Author"/>
        </w:trPr>
        <w:tc>
          <w:tcPr>
            <w:tcW w:w="1075" w:type="dxa"/>
          </w:tcPr>
          <w:p w14:paraId="50D27ED0" w14:textId="0E52CC04" w:rsidR="003B6D84" w:rsidRPr="00982192" w:rsidDel="00821D71" w:rsidRDefault="003B6D84" w:rsidP="00CE01DA">
            <w:pPr>
              <w:spacing w:before="170" w:after="170"/>
              <w:rPr>
                <w:del w:id="2783" w:author="Author"/>
                <w:rFonts w:asciiTheme="minorBidi" w:hAnsiTheme="minorBidi" w:cstheme="minorBidi"/>
                <w:noProof/>
                <w:szCs w:val="17"/>
                <w:lang w:val="fr-FR"/>
              </w:rPr>
            </w:pPr>
            <w:del w:id="278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1BE391B" w14:textId="1621ED07" w:rsidR="003B6D84" w:rsidRPr="00660252" w:rsidDel="00821D71" w:rsidRDefault="00660252" w:rsidP="00CE01DA">
            <w:pPr>
              <w:spacing w:before="170" w:after="170"/>
              <w:rPr>
                <w:del w:id="2785" w:author="Author"/>
                <w:rFonts w:ascii="Arial" w:hAnsi="Arial" w:cs="Arial"/>
                <w:noProof/>
                <w:szCs w:val="17"/>
                <w:lang w:val="fr-FR"/>
              </w:rPr>
            </w:pPr>
            <w:del w:id="2786" w:author="Author">
              <w:r w:rsidRPr="00660252" w:rsidDel="00821D71">
                <w:rPr>
                  <w:rFonts w:ascii="Arial" w:eastAsia="Times New Roman" w:hAnsi="Arial" w:cs="Arial"/>
                  <w:noProof/>
                  <w:szCs w:val="17"/>
                  <w:lang w:val="fr-FR"/>
                </w:rPr>
                <w:delText>Dans les requêtes GET, les données sensibles DEVRAIENT être transférées dans un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 http.</w:delText>
              </w:r>
            </w:del>
          </w:p>
        </w:tc>
        <w:tc>
          <w:tcPr>
            <w:tcW w:w="2515" w:type="dxa"/>
          </w:tcPr>
          <w:p w14:paraId="59A1A1D7" w14:textId="3B646CC1" w:rsidR="003B6D84" w:rsidRPr="00982192" w:rsidDel="00821D71" w:rsidRDefault="003B6D84" w:rsidP="00CE01DA">
            <w:pPr>
              <w:spacing w:before="170" w:after="170"/>
              <w:rPr>
                <w:del w:id="2787" w:author="Author"/>
                <w:rFonts w:asciiTheme="minorBidi" w:hAnsiTheme="minorBidi" w:cstheme="minorBidi"/>
                <w:noProof/>
                <w:szCs w:val="17"/>
                <w:lang w:val="fr-FR"/>
              </w:rPr>
            </w:pPr>
            <w:del w:id="2788" w:author="Author">
              <w:r w:rsidRPr="00982192" w:rsidDel="00821D71">
                <w:rPr>
                  <w:rFonts w:asciiTheme="minorBidi" w:hAnsiTheme="minorBidi" w:cstheme="minorBidi"/>
                  <w:noProof/>
                  <w:szCs w:val="17"/>
                  <w:lang w:val="fr-FR"/>
                </w:rPr>
                <w:delText>AAX, AAJ</w:delText>
              </w:r>
            </w:del>
          </w:p>
        </w:tc>
      </w:tr>
      <w:tr w:rsidR="003B6D84" w:rsidRPr="00982192" w:rsidDel="00821D71" w14:paraId="0248114A" w14:textId="0C921291" w:rsidTr="00B722EB">
        <w:trPr>
          <w:del w:id="2789" w:author="Author"/>
        </w:trPr>
        <w:tc>
          <w:tcPr>
            <w:tcW w:w="1075" w:type="dxa"/>
          </w:tcPr>
          <w:p w14:paraId="7F253CB6" w14:textId="3AF11A56" w:rsidR="003B6D84" w:rsidRPr="00982192" w:rsidDel="00821D71" w:rsidRDefault="003B6D84" w:rsidP="00CE01DA">
            <w:pPr>
              <w:spacing w:before="170" w:after="170"/>
              <w:rPr>
                <w:del w:id="2790" w:author="Author"/>
                <w:rFonts w:asciiTheme="minorBidi" w:hAnsiTheme="minorBidi" w:cstheme="minorBidi"/>
                <w:noProof/>
                <w:szCs w:val="17"/>
                <w:lang w:val="fr-FR"/>
              </w:rPr>
            </w:pPr>
            <w:del w:id="279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5670" w:type="dxa"/>
          </w:tcPr>
          <w:p w14:paraId="068D1DA6" w14:textId="2404E9BE" w:rsidR="003B6D84" w:rsidRPr="00660252" w:rsidDel="00821D71" w:rsidRDefault="00660252" w:rsidP="00CE01DA">
            <w:pPr>
              <w:spacing w:before="170" w:after="170"/>
              <w:rPr>
                <w:del w:id="2792" w:author="Author"/>
                <w:rFonts w:ascii="Arial" w:hAnsi="Arial" w:cs="Arial"/>
                <w:noProof/>
                <w:szCs w:val="17"/>
                <w:lang w:val="fr-FR"/>
              </w:rPr>
            </w:pPr>
            <w:del w:id="2793" w:author="Author">
              <w:r w:rsidRPr="00660252" w:rsidDel="00821D71">
                <w:rPr>
                  <w:rFonts w:ascii="Arial" w:eastAsia="Times New Roman" w:hAnsi="Arial" w:cs="Arial"/>
                  <w:noProof/>
                  <w:szCs w:val="17"/>
                  <w:lang w:val="fr-FR"/>
                </w:rPr>
                <w:delText>Afin de limiter au minimum le temps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attente et de réduire le couplage entre services protégés, la décision de contrôle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accès DEVRAIT être prise localement par les points de terminaison REST.</w:delText>
              </w:r>
            </w:del>
          </w:p>
        </w:tc>
        <w:tc>
          <w:tcPr>
            <w:tcW w:w="2515" w:type="dxa"/>
          </w:tcPr>
          <w:p w14:paraId="6EB71FB3" w14:textId="55E9FCBF" w:rsidR="003B6D84" w:rsidRPr="00982192" w:rsidDel="00821D71" w:rsidRDefault="003B6D84" w:rsidP="00CE01DA">
            <w:pPr>
              <w:spacing w:before="170" w:after="170"/>
              <w:rPr>
                <w:del w:id="2794" w:author="Author"/>
                <w:rFonts w:asciiTheme="minorBidi" w:hAnsiTheme="minorBidi" w:cstheme="minorBidi"/>
                <w:noProof/>
                <w:szCs w:val="17"/>
                <w:lang w:val="fr-FR"/>
              </w:rPr>
            </w:pPr>
            <w:del w:id="2795" w:author="Author">
              <w:r w:rsidRPr="00982192" w:rsidDel="00821D71">
                <w:rPr>
                  <w:rFonts w:asciiTheme="minorBidi" w:hAnsiTheme="minorBidi" w:cstheme="minorBidi"/>
                  <w:noProof/>
                  <w:szCs w:val="17"/>
                  <w:lang w:val="fr-FR"/>
                </w:rPr>
                <w:delText>AAX, AAJ</w:delText>
              </w:r>
            </w:del>
          </w:p>
        </w:tc>
      </w:tr>
      <w:tr w:rsidR="003B6D84" w:rsidRPr="00982192" w:rsidDel="00821D71" w14:paraId="1C3A719B" w14:textId="0BC2D948" w:rsidTr="00B722EB">
        <w:trPr>
          <w:del w:id="2796" w:author="Author"/>
        </w:trPr>
        <w:tc>
          <w:tcPr>
            <w:tcW w:w="1075" w:type="dxa"/>
          </w:tcPr>
          <w:p w14:paraId="21CBEFB8" w14:textId="0DE7265A" w:rsidR="003B6D84" w:rsidRPr="00982192" w:rsidDel="00821D71" w:rsidRDefault="003B6D84" w:rsidP="00CE01DA">
            <w:pPr>
              <w:spacing w:before="170" w:after="170"/>
              <w:rPr>
                <w:del w:id="2797" w:author="Author"/>
                <w:rFonts w:asciiTheme="minorBidi" w:hAnsiTheme="minorBidi" w:cstheme="minorBidi"/>
                <w:noProof/>
                <w:szCs w:val="17"/>
                <w:lang w:val="fr-FR"/>
              </w:rPr>
            </w:pPr>
            <w:del w:id="279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5670" w:type="dxa"/>
          </w:tcPr>
          <w:p w14:paraId="5E2E9643" w14:textId="3D158F93" w:rsidR="003B6D84" w:rsidRPr="00660252" w:rsidDel="00821D71" w:rsidRDefault="00660252" w:rsidP="00CE01DA">
            <w:pPr>
              <w:pStyle w:val="NormalWeb"/>
              <w:spacing w:before="170" w:beforeAutospacing="0" w:after="170" w:afterAutospacing="0"/>
              <w:rPr>
                <w:del w:id="2799" w:author="Author"/>
                <w:rFonts w:ascii="Arial" w:hAnsi="Arial" w:cs="Arial"/>
                <w:noProof/>
                <w:szCs w:val="17"/>
                <w:lang w:val="fr-FR"/>
              </w:rPr>
            </w:pPr>
            <w:del w:id="2800" w:author="Author">
              <w:r w:rsidRPr="00660252" w:rsidDel="00821D71">
                <w:rPr>
                  <w:rFonts w:ascii="Arial" w:eastAsia="Times New Roman" w:hAnsi="Arial" w:cs="Arial"/>
                  <w:noProof/>
                  <w:szCs w:val="17"/>
                  <w:lang w:val="fr-FR"/>
                </w:rPr>
                <w:delText>Les clés API DEVRAIENT être utilisées pour les services protégés et les services publics afin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empêcher que leur prestataire de services ne soit submergé par des requêtes multiples (attaques par déni de service).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S</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agissant des services protégés, les clés API PEUVENT être utilisées à des fins de monétisation (plans achetés),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application de règlements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utilisation (QoS, qualité de service) et de contrôle.</w:delText>
              </w:r>
            </w:del>
          </w:p>
        </w:tc>
        <w:tc>
          <w:tcPr>
            <w:tcW w:w="2515" w:type="dxa"/>
          </w:tcPr>
          <w:p w14:paraId="3C477403" w14:textId="36B6540A" w:rsidR="003B6D84" w:rsidRPr="00982192" w:rsidDel="00821D71" w:rsidRDefault="003B6D84" w:rsidP="00CE01DA">
            <w:pPr>
              <w:spacing w:before="170" w:after="170"/>
              <w:rPr>
                <w:del w:id="2801" w:author="Author"/>
                <w:rFonts w:asciiTheme="minorBidi" w:hAnsiTheme="minorBidi" w:cstheme="minorBidi"/>
                <w:noProof/>
                <w:szCs w:val="17"/>
                <w:lang w:val="fr-FR"/>
              </w:rPr>
            </w:pPr>
            <w:del w:id="2802" w:author="Author">
              <w:r w:rsidRPr="00982192" w:rsidDel="00821D71">
                <w:rPr>
                  <w:rFonts w:asciiTheme="minorBidi" w:hAnsiTheme="minorBidi" w:cstheme="minorBidi"/>
                  <w:noProof/>
                  <w:szCs w:val="17"/>
                  <w:lang w:val="fr-FR"/>
                </w:rPr>
                <w:delText>AAX, AAJ</w:delText>
              </w:r>
            </w:del>
          </w:p>
        </w:tc>
      </w:tr>
      <w:tr w:rsidR="003B6D84" w:rsidRPr="00982192" w:rsidDel="00821D71" w14:paraId="65505697" w14:textId="709B6311" w:rsidTr="00B722EB">
        <w:trPr>
          <w:del w:id="2803" w:author="Author"/>
        </w:trPr>
        <w:tc>
          <w:tcPr>
            <w:tcW w:w="1075" w:type="dxa"/>
          </w:tcPr>
          <w:p w14:paraId="5D89A14F" w14:textId="351FF090" w:rsidR="003B6D84" w:rsidRPr="00982192" w:rsidDel="00821D71" w:rsidRDefault="003B6D84" w:rsidP="00CE01DA">
            <w:pPr>
              <w:spacing w:before="170" w:after="170"/>
              <w:rPr>
                <w:del w:id="2804" w:author="Author"/>
                <w:rFonts w:asciiTheme="minorBidi" w:eastAsia="Times New Roman" w:hAnsiTheme="minorBidi" w:cstheme="minorBidi"/>
                <w:noProof/>
                <w:szCs w:val="17"/>
                <w:lang w:val="fr-FR"/>
              </w:rPr>
            </w:pPr>
            <w:del w:id="280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03FE3842" w14:textId="2D84E538" w:rsidR="003B6D84" w:rsidRPr="00660252" w:rsidDel="00821D71" w:rsidRDefault="00660252" w:rsidP="00CE01DA">
            <w:pPr>
              <w:pStyle w:val="NormalWeb"/>
              <w:spacing w:before="170" w:beforeAutospacing="0" w:after="170" w:afterAutospacing="0"/>
              <w:rPr>
                <w:del w:id="2806" w:author="Author"/>
                <w:rFonts w:ascii="Arial" w:eastAsia="Times New Roman" w:hAnsi="Arial" w:cs="Arial"/>
                <w:noProof/>
                <w:szCs w:val="17"/>
                <w:lang w:val="fr-FR"/>
              </w:rPr>
            </w:pPr>
            <w:del w:id="2807" w:author="Author">
              <w:r w:rsidRPr="00660252" w:rsidDel="00821D71">
                <w:rPr>
                  <w:rFonts w:ascii="Arial" w:eastAsia="Times New Roman" w:hAnsi="Arial" w:cs="Arial"/>
                  <w:noProof/>
                  <w:szCs w:val="17"/>
                  <w:lang w:val="fr-FR"/>
                </w:rPr>
                <w:delText>Comme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indique</w:delText>
              </w:r>
              <w:r w:rsidR="00992C0C" w:rsidRPr="00660252"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660252" w:rsidDel="00821D71">
                <w:rPr>
                  <w:rFonts w:ascii="Arial" w:eastAsia="Times New Roman" w:hAnsi="Arial" w:cs="Arial"/>
                  <w:noProof/>
                  <w:szCs w:val="17"/>
                  <w:lang w:val="fr-FR"/>
                </w:rPr>
                <w:delText>RFC</w:delText>
              </w:r>
              <w:r w:rsidRPr="0066025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IETF, les clés API PEUVENT être combinées avec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utilisateur ou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agent de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 de requête HTTP pour distinguer entre un utilisateur humain et un agent intelligent.</w:delText>
              </w:r>
            </w:del>
          </w:p>
        </w:tc>
        <w:tc>
          <w:tcPr>
            <w:tcW w:w="2515" w:type="dxa"/>
          </w:tcPr>
          <w:p w14:paraId="4AC0E650" w14:textId="4D73DABD" w:rsidR="003B6D84" w:rsidRPr="00982192" w:rsidDel="00821D71" w:rsidRDefault="003B6D84" w:rsidP="00CE01DA">
            <w:pPr>
              <w:spacing w:before="170" w:after="170"/>
              <w:rPr>
                <w:del w:id="2808" w:author="Author"/>
                <w:rFonts w:asciiTheme="minorBidi" w:hAnsiTheme="minorBidi" w:cstheme="minorBidi"/>
                <w:noProof/>
                <w:szCs w:val="17"/>
                <w:lang w:val="fr-FR"/>
              </w:rPr>
            </w:pPr>
            <w:del w:id="2809" w:author="Author">
              <w:r w:rsidRPr="00982192" w:rsidDel="00821D71">
                <w:rPr>
                  <w:rFonts w:asciiTheme="minorBidi" w:hAnsiTheme="minorBidi" w:cstheme="minorBidi"/>
                  <w:noProof/>
                  <w:szCs w:val="17"/>
                  <w:lang w:val="fr-FR"/>
                </w:rPr>
                <w:delText>AAX, AAJ</w:delText>
              </w:r>
            </w:del>
          </w:p>
        </w:tc>
      </w:tr>
      <w:tr w:rsidR="003B6D84" w:rsidRPr="00982192" w:rsidDel="00821D71" w14:paraId="74B785CD" w14:textId="7CD7D327" w:rsidTr="00B722EB">
        <w:trPr>
          <w:del w:id="2810" w:author="Author"/>
        </w:trPr>
        <w:tc>
          <w:tcPr>
            <w:tcW w:w="1075" w:type="dxa"/>
          </w:tcPr>
          <w:p w14:paraId="09250AF9" w14:textId="5AD9E389" w:rsidR="003B6D84" w:rsidRPr="00982192" w:rsidDel="00821D71" w:rsidRDefault="003B6D84" w:rsidP="00CE01DA">
            <w:pPr>
              <w:spacing w:before="170" w:after="170"/>
              <w:rPr>
                <w:del w:id="2811" w:author="Author"/>
                <w:rFonts w:asciiTheme="minorBidi" w:hAnsiTheme="minorBidi" w:cstheme="minorBidi"/>
                <w:noProof/>
                <w:szCs w:val="17"/>
                <w:lang w:val="fr-FR"/>
              </w:rPr>
            </w:pPr>
            <w:del w:id="281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E4C7B"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D22A6C1" w14:textId="6DC03AD8" w:rsidR="003B6D84" w:rsidRPr="00660252" w:rsidDel="00821D71" w:rsidRDefault="00660252" w:rsidP="00CE01DA">
            <w:pPr>
              <w:spacing w:before="170" w:after="170"/>
              <w:rPr>
                <w:del w:id="2813" w:author="Author"/>
                <w:rFonts w:ascii="Arial" w:eastAsia="Times New Roman" w:hAnsi="Arial" w:cs="Arial"/>
                <w:noProof/>
                <w:szCs w:val="17"/>
                <w:lang w:val="fr-FR"/>
              </w:rPr>
            </w:pPr>
            <w:del w:id="2814" w:author="Author">
              <w:r w:rsidRPr="00660252" w:rsidDel="00821D71">
                <w:rPr>
                  <w:rFonts w:ascii="Arial" w:eastAsia="Times New Roman" w:hAnsi="Arial" w:cs="Arial"/>
                  <w:noProof/>
                  <w:szCs w:val="17"/>
                  <w:lang w:val="fr-FR"/>
                </w:rPr>
                <w:delText>Le prestataire de service DEVRAIT renvoyer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état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utilisation actuelle en même temps que les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têtes de réponse H</w:delText>
              </w:r>
              <w:r w:rsidR="00334310" w:rsidRPr="00660252" w:rsidDel="00821D71">
                <w:rPr>
                  <w:rFonts w:ascii="Arial" w:eastAsia="Times New Roman" w:hAnsi="Arial" w:cs="Arial"/>
                  <w:noProof/>
                  <w:szCs w:val="17"/>
                  <w:lang w:val="fr-FR"/>
                </w:rPr>
                <w:delText>TTP</w:delText>
              </w:r>
              <w:r w:rsidR="00334310" w:rsidDel="00821D71">
                <w:rPr>
                  <w:rFonts w:ascii="Arial" w:eastAsia="Times New Roman" w:hAnsi="Arial" w:cs="Arial"/>
                  <w:noProof/>
                  <w:szCs w:val="17"/>
                  <w:lang w:val="fr-FR"/>
                </w:rPr>
                <w:delText xml:space="preserve">.  </w:delText>
              </w:r>
              <w:r w:rsidR="00334310" w:rsidRPr="00660252" w:rsidDel="00821D71">
                <w:rPr>
                  <w:rFonts w:ascii="Arial" w:eastAsia="Times New Roman" w:hAnsi="Arial" w:cs="Arial"/>
                  <w:noProof/>
                  <w:szCs w:val="17"/>
                  <w:lang w:val="fr-FR"/>
                </w:rPr>
                <w:delText>Le</w:delText>
              </w:r>
              <w:r w:rsidRPr="00660252" w:rsidDel="00821D71">
                <w:rPr>
                  <w:rFonts w:ascii="Arial" w:eastAsia="Times New Roman" w:hAnsi="Arial" w:cs="Arial"/>
                  <w:noProof/>
                  <w:szCs w:val="17"/>
                  <w:lang w:val="fr-FR"/>
                </w:rPr>
                <w:delText>s données de réponse ci</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après PEUVENT être renvoyées</w:delText>
              </w:r>
              <w:r w:rsidR="00BB0A23" w:rsidDel="00821D71">
                <w:rPr>
                  <w:rFonts w:ascii="Arial" w:eastAsia="Times New Roman" w:hAnsi="Arial" w:cs="Arial"/>
                  <w:noProof/>
                  <w:szCs w:val="17"/>
                  <w:lang w:val="fr-FR"/>
                </w:rPr>
                <w:delText> :</w:delText>
              </w:r>
            </w:del>
          </w:p>
          <w:p w14:paraId="49F76A32" w14:textId="19DB5689" w:rsidR="00660252" w:rsidRPr="00660252" w:rsidDel="00821D71" w:rsidRDefault="00660252" w:rsidP="00CE01DA">
            <w:pPr>
              <w:pStyle w:val="NormalWeb"/>
              <w:numPr>
                <w:ilvl w:val="0"/>
                <w:numId w:val="13"/>
              </w:numPr>
              <w:spacing w:before="170" w:beforeAutospacing="0" w:after="170" w:afterAutospacing="0"/>
              <w:ind w:left="1226" w:hanging="567"/>
              <w:rPr>
                <w:del w:id="2815" w:author="Author"/>
                <w:rFonts w:ascii="Arial" w:eastAsia="Times New Roman" w:hAnsi="Arial" w:cs="Arial"/>
                <w:noProof/>
                <w:szCs w:val="17"/>
                <w:lang w:val="fr-FR"/>
              </w:rPr>
            </w:pPr>
            <w:del w:id="2816" w:author="Author">
              <w:r w:rsidRPr="00660252" w:rsidDel="00821D71">
                <w:rPr>
                  <w:rFonts w:ascii="Arial" w:eastAsia="Times New Roman" w:hAnsi="Arial" w:cs="Arial"/>
                  <w:noProof/>
                  <w:szCs w:val="17"/>
                  <w:lang w:val="fr-FR"/>
                </w:rPr>
                <w:delText>limite de débit</w:delText>
              </w:r>
              <w:r w:rsidR="008E6954"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 limite de débit (par minute) fixée dans le système;</w:delText>
              </w:r>
            </w:del>
          </w:p>
          <w:p w14:paraId="33B1DAC1" w14:textId="188BB7F8" w:rsidR="00660252" w:rsidRPr="00660252" w:rsidDel="00821D71" w:rsidRDefault="00660252" w:rsidP="00CE01DA">
            <w:pPr>
              <w:pStyle w:val="NormalWeb"/>
              <w:numPr>
                <w:ilvl w:val="0"/>
                <w:numId w:val="13"/>
              </w:numPr>
              <w:spacing w:before="170" w:beforeAutospacing="0" w:after="170" w:afterAutospacing="0"/>
              <w:ind w:left="1226" w:hanging="567"/>
              <w:rPr>
                <w:del w:id="2817" w:author="Author"/>
                <w:rFonts w:ascii="Arial" w:eastAsia="Times New Roman" w:hAnsi="Arial" w:cs="Arial"/>
                <w:noProof/>
                <w:szCs w:val="17"/>
                <w:lang w:val="fr-FR"/>
              </w:rPr>
            </w:pPr>
            <w:del w:id="2818" w:author="Author">
              <w:r w:rsidRPr="00660252" w:rsidDel="00821D71">
                <w:rPr>
                  <w:rFonts w:ascii="Arial" w:eastAsia="Times New Roman" w:hAnsi="Arial" w:cs="Arial"/>
                  <w:noProof/>
                  <w:szCs w:val="17"/>
                  <w:lang w:val="fr-FR"/>
                </w:rPr>
                <w:delText xml:space="preserve">limite de débit restante </w:delText>
              </w:r>
              <w:r w:rsidR="008E6954"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nombre restant de requêtes autorisé pendant la tranche de temps actuelle (</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1 indique que la limite a été dépassée);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et</w:delText>
              </w:r>
            </w:del>
          </w:p>
          <w:p w14:paraId="7EF09AC4" w14:textId="1B0A7550" w:rsidR="003B6D84" w:rsidRPr="00660252" w:rsidDel="00821D71" w:rsidRDefault="00660252" w:rsidP="00CE01DA">
            <w:pPr>
              <w:pStyle w:val="NormalWeb"/>
              <w:numPr>
                <w:ilvl w:val="0"/>
                <w:numId w:val="13"/>
              </w:numPr>
              <w:spacing w:before="170" w:beforeAutospacing="0" w:after="170" w:afterAutospacing="0"/>
              <w:ind w:left="1226" w:hanging="567"/>
              <w:rPr>
                <w:del w:id="2819" w:author="Author"/>
                <w:rFonts w:ascii="Arial" w:eastAsia="Times New Roman" w:hAnsi="Arial" w:cs="Arial"/>
                <w:noProof/>
                <w:szCs w:val="17"/>
                <w:lang w:val="fr-FR"/>
              </w:rPr>
            </w:pPr>
            <w:del w:id="2820" w:author="Author">
              <w:r w:rsidRPr="00660252" w:rsidDel="00821D71">
                <w:rPr>
                  <w:rFonts w:ascii="Arial" w:eastAsia="Times New Roman" w:hAnsi="Arial" w:cs="Arial"/>
                  <w:noProof/>
                  <w:szCs w:val="17"/>
                  <w:lang w:val="fr-FR"/>
                </w:rPr>
                <w:delText>remise à zéro de la limite de débit – durée (en secondes) restant à courir jusqu</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à la remise à zéro du compteur de requêtes</w:delText>
              </w:r>
              <w:r w:rsidR="003B6D84" w:rsidRPr="00660252" w:rsidDel="00821D71">
                <w:rPr>
                  <w:rFonts w:ascii="Arial" w:eastAsia="Times New Roman" w:hAnsi="Arial" w:cs="Arial"/>
                  <w:noProof/>
                  <w:szCs w:val="17"/>
                  <w:lang w:val="fr-FR"/>
                </w:rPr>
                <w:delText>.</w:delText>
              </w:r>
            </w:del>
          </w:p>
        </w:tc>
        <w:tc>
          <w:tcPr>
            <w:tcW w:w="2515" w:type="dxa"/>
          </w:tcPr>
          <w:p w14:paraId="6F6E4770" w14:textId="5AE77747" w:rsidR="003B6D84" w:rsidRPr="00982192" w:rsidDel="00821D71" w:rsidRDefault="003B6D84" w:rsidP="00CE01DA">
            <w:pPr>
              <w:spacing w:before="170" w:after="170"/>
              <w:rPr>
                <w:del w:id="2821" w:author="Author"/>
                <w:rFonts w:asciiTheme="minorBidi" w:hAnsiTheme="minorBidi" w:cstheme="minorBidi"/>
                <w:noProof/>
                <w:szCs w:val="17"/>
                <w:lang w:val="fr-FR"/>
              </w:rPr>
            </w:pPr>
            <w:del w:id="2822" w:author="Author">
              <w:r w:rsidRPr="00982192" w:rsidDel="00821D71">
                <w:rPr>
                  <w:rFonts w:asciiTheme="minorBidi" w:hAnsiTheme="minorBidi" w:cstheme="minorBidi"/>
                  <w:noProof/>
                  <w:szCs w:val="17"/>
                  <w:lang w:val="fr-FR"/>
                </w:rPr>
                <w:delText>AAX, AAJ</w:delText>
              </w:r>
            </w:del>
          </w:p>
        </w:tc>
      </w:tr>
      <w:tr w:rsidR="003B6D84" w:rsidRPr="00982192" w:rsidDel="00821D71" w14:paraId="03B7543F" w14:textId="5E4C4707" w:rsidTr="00B722EB">
        <w:trPr>
          <w:del w:id="2823" w:author="Author"/>
        </w:trPr>
        <w:tc>
          <w:tcPr>
            <w:tcW w:w="1075" w:type="dxa"/>
          </w:tcPr>
          <w:p w14:paraId="3F94FBE3" w14:textId="5D0FB6F2" w:rsidR="003B6D84" w:rsidRPr="00982192" w:rsidDel="00821D71" w:rsidRDefault="003B6D84" w:rsidP="00CE01DA">
            <w:pPr>
              <w:spacing w:before="170" w:after="170"/>
              <w:rPr>
                <w:del w:id="2824" w:author="Author"/>
                <w:rFonts w:asciiTheme="minorBidi" w:hAnsiTheme="minorBidi" w:cstheme="minorBidi"/>
                <w:noProof/>
                <w:szCs w:val="17"/>
                <w:lang w:val="fr-FR"/>
              </w:rPr>
            </w:pPr>
            <w:del w:id="282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8E4C7B" w:rsidDel="00821D71">
                <w:rPr>
                  <w:rFonts w:asciiTheme="minorBidi" w:eastAsia="Times New Roman" w:hAnsiTheme="minorBidi" w:cstheme="minorBidi"/>
                  <w:noProof/>
                  <w:szCs w:val="17"/>
                  <w:lang w:val="fr-FR"/>
                </w:rPr>
                <w:delText>40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2077A2B2" w14:textId="1963B0D6" w:rsidR="003B6D84" w:rsidRPr="00DC55F6" w:rsidDel="00821D71" w:rsidRDefault="00DC55F6" w:rsidP="00CE01DA">
            <w:pPr>
              <w:spacing w:before="170" w:after="170"/>
              <w:rPr>
                <w:del w:id="2826" w:author="Author"/>
                <w:rFonts w:ascii="Arial" w:eastAsia="Times New Roman" w:hAnsi="Arial" w:cs="Arial"/>
                <w:noProof/>
                <w:szCs w:val="17"/>
                <w:lang w:val="fr-FR"/>
              </w:rPr>
            </w:pPr>
            <w:del w:id="2827" w:author="Author">
              <w:r w:rsidRPr="00DC55F6" w:rsidDel="00821D71">
                <w:rPr>
                  <w:rFonts w:ascii="Arial" w:eastAsia="Times New Roman" w:hAnsi="Arial" w:cs="Arial"/>
                  <w:noProof/>
                  <w:szCs w:val="17"/>
                  <w:lang w:val="fr-FR"/>
                </w:rPr>
                <w:delText>Le prestataire de service DEVRAIT renvoyer le code d</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état “</w:delText>
              </w:r>
              <w:r w:rsidRPr="008E4C7B" w:rsidDel="00821D71">
                <w:rPr>
                  <w:rFonts w:ascii="Courier New" w:eastAsia="Times New Roman" w:hAnsi="Courier New" w:cs="Courier New"/>
                  <w:noProof/>
                  <w:szCs w:val="17"/>
                  <w:lang w:val="fr-FR"/>
                </w:rPr>
                <w:delText>429 Too Many Requests</w:delText>
              </w:r>
              <w:r w:rsidRPr="00DC55F6" w:rsidDel="00821D71">
                <w:rPr>
                  <w:rFonts w:ascii="Arial" w:eastAsia="Times New Roman" w:hAnsi="Arial" w:cs="Arial"/>
                  <w:noProof/>
                  <w:szCs w:val="17"/>
                  <w:lang w:val="fr-FR"/>
                </w:rPr>
                <w:delText>” si les requêtes lui sont envoyées trop rapidement.</w:delText>
              </w:r>
            </w:del>
          </w:p>
        </w:tc>
        <w:tc>
          <w:tcPr>
            <w:tcW w:w="2515" w:type="dxa"/>
          </w:tcPr>
          <w:p w14:paraId="28A95890" w14:textId="7A27A75B" w:rsidR="003B6D84" w:rsidRPr="00982192" w:rsidDel="00821D71" w:rsidRDefault="003B6D84" w:rsidP="00CE01DA">
            <w:pPr>
              <w:spacing w:before="170" w:after="170"/>
              <w:rPr>
                <w:del w:id="2828" w:author="Author"/>
                <w:rFonts w:asciiTheme="minorBidi" w:hAnsiTheme="minorBidi" w:cstheme="minorBidi"/>
                <w:noProof/>
                <w:szCs w:val="17"/>
                <w:lang w:val="fr-FR"/>
              </w:rPr>
            </w:pPr>
            <w:del w:id="2829" w:author="Author">
              <w:r w:rsidRPr="00982192" w:rsidDel="00821D71">
                <w:rPr>
                  <w:rFonts w:asciiTheme="minorBidi" w:hAnsiTheme="minorBidi" w:cstheme="minorBidi"/>
                  <w:noProof/>
                  <w:szCs w:val="17"/>
                  <w:lang w:val="fr-FR"/>
                </w:rPr>
                <w:delText>AAX, AAJ</w:delText>
              </w:r>
            </w:del>
          </w:p>
        </w:tc>
      </w:tr>
      <w:tr w:rsidR="00DC55F6" w:rsidRPr="00982192" w:rsidDel="00821D71" w14:paraId="3B33B479" w14:textId="4A7E9A72" w:rsidTr="00B722EB">
        <w:trPr>
          <w:del w:id="2830" w:author="Author"/>
        </w:trPr>
        <w:tc>
          <w:tcPr>
            <w:tcW w:w="1075" w:type="dxa"/>
          </w:tcPr>
          <w:p w14:paraId="2B27B6C0" w14:textId="74F3123D" w:rsidR="00DC55F6" w:rsidRPr="00982192" w:rsidDel="00821D71" w:rsidRDefault="00DC55F6" w:rsidP="00CE01DA">
            <w:pPr>
              <w:spacing w:before="170" w:after="170"/>
              <w:rPr>
                <w:del w:id="2831" w:author="Author"/>
                <w:rFonts w:asciiTheme="minorBidi" w:hAnsiTheme="minorBidi" w:cstheme="minorBidi"/>
                <w:noProof/>
                <w:szCs w:val="17"/>
                <w:lang w:val="fr-FR"/>
              </w:rPr>
            </w:pPr>
            <w:del w:id="283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2276D1E7" w14:textId="2CED986C" w:rsidR="00DC55F6" w:rsidRPr="00982192" w:rsidDel="00821D71" w:rsidRDefault="00DC55F6" w:rsidP="00CE01DA">
            <w:pPr>
              <w:spacing w:before="170" w:after="170"/>
              <w:rPr>
                <w:del w:id="2833" w:author="Author"/>
                <w:rFonts w:asciiTheme="minorBidi" w:eastAsia="Times New Roman" w:hAnsiTheme="minorBidi" w:cstheme="minorBidi"/>
                <w:noProof/>
                <w:szCs w:val="17"/>
                <w:lang w:val="fr-FR"/>
              </w:rPr>
            </w:pPr>
            <w:del w:id="2834" w:author="Author">
              <w:r w:rsidRPr="00630EFC" w:rsidDel="00821D71">
                <w:rPr>
                  <w:rFonts w:ascii="Arial" w:eastAsia="Times New Roman" w:hAnsi="Arial" w:cs="Arial"/>
                  <w:noProof/>
                  <w:szCs w:val="17"/>
                  <w:lang w:val="fr-FR"/>
                </w:rPr>
                <w:delText>Les clés API DOIVENT être révoquées si le client viole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accord d</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utilisation, comme prescrit par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Office de propriété intellectuelle</w:delText>
              </w:r>
              <w:r w:rsidDel="00821D71">
                <w:rPr>
                  <w:rFonts w:ascii="Arial" w:eastAsia="Times New Roman" w:hAnsi="Arial" w:cs="Arial"/>
                  <w:noProof/>
                  <w:szCs w:val="17"/>
                  <w:lang w:val="fr-FR"/>
                </w:rPr>
                <w:delText>.</w:delText>
              </w:r>
            </w:del>
          </w:p>
        </w:tc>
        <w:tc>
          <w:tcPr>
            <w:tcW w:w="2515" w:type="dxa"/>
          </w:tcPr>
          <w:p w14:paraId="435F5459" w14:textId="56B72120" w:rsidR="00DC55F6" w:rsidRPr="00982192" w:rsidDel="00821D71" w:rsidRDefault="00DC55F6" w:rsidP="00CE01DA">
            <w:pPr>
              <w:spacing w:before="170" w:after="170"/>
              <w:rPr>
                <w:del w:id="2835" w:author="Author"/>
                <w:rFonts w:asciiTheme="minorBidi" w:hAnsiTheme="minorBidi" w:cstheme="minorBidi"/>
                <w:noProof/>
                <w:szCs w:val="17"/>
                <w:lang w:val="fr-FR"/>
              </w:rPr>
            </w:pPr>
            <w:del w:id="2836" w:author="Author">
              <w:r w:rsidRPr="00982192" w:rsidDel="00821D71">
                <w:rPr>
                  <w:rFonts w:asciiTheme="minorBidi" w:hAnsiTheme="minorBidi" w:cstheme="minorBidi"/>
                  <w:noProof/>
                  <w:szCs w:val="17"/>
                  <w:lang w:val="fr-FR"/>
                </w:rPr>
                <w:delText>AAJ, AAX, AJ, AX</w:delText>
              </w:r>
            </w:del>
          </w:p>
        </w:tc>
      </w:tr>
      <w:tr w:rsidR="003B6D84" w:rsidRPr="00982192" w:rsidDel="00821D71" w14:paraId="680B1D5D" w14:textId="273A64F0" w:rsidTr="00B722EB">
        <w:trPr>
          <w:del w:id="2837" w:author="Author"/>
        </w:trPr>
        <w:tc>
          <w:tcPr>
            <w:tcW w:w="1075" w:type="dxa"/>
          </w:tcPr>
          <w:p w14:paraId="499F4D23" w14:textId="26F0E5BF" w:rsidR="003B6D84" w:rsidRPr="00982192" w:rsidDel="00821D71" w:rsidRDefault="003B6D84" w:rsidP="00CE01DA">
            <w:pPr>
              <w:spacing w:before="170" w:after="170"/>
              <w:rPr>
                <w:del w:id="2838" w:author="Author"/>
                <w:rFonts w:asciiTheme="minorBidi" w:hAnsiTheme="minorBidi" w:cstheme="minorBidi"/>
                <w:noProof/>
                <w:szCs w:val="17"/>
                <w:lang w:val="fr-FR"/>
              </w:rPr>
            </w:pPr>
            <w:del w:id="283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2</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00676146" w14:textId="76705FEA" w:rsidR="003B6D84" w:rsidRPr="00DC55F6" w:rsidDel="00821D71" w:rsidRDefault="00DC55F6" w:rsidP="00CE01DA">
            <w:pPr>
              <w:spacing w:before="170" w:after="170"/>
              <w:rPr>
                <w:del w:id="2840" w:author="Author"/>
                <w:rFonts w:ascii="Arial" w:eastAsia="Times New Roman" w:hAnsi="Arial" w:cs="Arial"/>
                <w:noProof/>
                <w:szCs w:val="17"/>
                <w:lang w:val="fr-FR"/>
              </w:rPr>
            </w:pPr>
            <w:del w:id="2841" w:author="Author">
              <w:r w:rsidRPr="00DC55F6" w:rsidDel="00821D71">
                <w:rPr>
                  <w:rFonts w:ascii="Arial" w:eastAsia="Times New Roman" w:hAnsi="Arial" w:cs="Arial"/>
                  <w:noProof/>
                  <w:szCs w:val="17"/>
                  <w:lang w:val="fr-FR"/>
                </w:rPr>
                <w:delText>Les clés API DEVRAIENT être transférées à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aide d</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têtes HTTP personnalis</w:delText>
              </w:r>
              <w:r w:rsidR="00334310" w:rsidRPr="00DC55F6" w:rsidDel="00821D71">
                <w:rPr>
                  <w:rFonts w:ascii="Arial" w:eastAsia="Times New Roman" w:hAnsi="Arial" w:cs="Arial"/>
                  <w:noProof/>
                  <w:szCs w:val="17"/>
                  <w:lang w:val="fr-FR"/>
                </w:rPr>
                <w:delText>és</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El</w:delText>
              </w:r>
              <w:r w:rsidRPr="00DC55F6" w:rsidDel="00821D71">
                <w:rPr>
                  <w:rFonts w:ascii="Arial" w:eastAsia="Times New Roman" w:hAnsi="Arial" w:cs="Arial"/>
                  <w:noProof/>
                  <w:szCs w:val="17"/>
                  <w:lang w:val="fr-FR"/>
                </w:rPr>
                <w:delText>les NE DEVRAIENT PAS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être à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aide de paramètres de requête.</w:delText>
              </w:r>
            </w:del>
          </w:p>
        </w:tc>
        <w:tc>
          <w:tcPr>
            <w:tcW w:w="2515" w:type="dxa"/>
          </w:tcPr>
          <w:p w14:paraId="190B7819" w14:textId="73A54AFB" w:rsidR="003B6D84" w:rsidRPr="00982192" w:rsidDel="00821D71" w:rsidRDefault="003B6D84" w:rsidP="00CE01DA">
            <w:pPr>
              <w:spacing w:before="170" w:after="170"/>
              <w:rPr>
                <w:del w:id="2842" w:author="Author"/>
                <w:rFonts w:asciiTheme="minorBidi" w:hAnsiTheme="minorBidi" w:cstheme="minorBidi"/>
                <w:noProof/>
                <w:szCs w:val="17"/>
                <w:lang w:val="fr-FR"/>
              </w:rPr>
            </w:pPr>
            <w:del w:id="2843" w:author="Author">
              <w:r w:rsidRPr="00982192" w:rsidDel="00821D71">
                <w:rPr>
                  <w:rFonts w:asciiTheme="minorBidi" w:hAnsiTheme="minorBidi" w:cstheme="minorBidi"/>
                  <w:noProof/>
                  <w:szCs w:val="17"/>
                  <w:lang w:val="fr-FR"/>
                </w:rPr>
                <w:delText>AAX, AAJ</w:delText>
              </w:r>
            </w:del>
          </w:p>
        </w:tc>
      </w:tr>
      <w:tr w:rsidR="003B6D84" w:rsidRPr="00982192" w:rsidDel="00821D71" w14:paraId="1B97BDF7" w14:textId="6F2399FC" w:rsidTr="00B722EB">
        <w:trPr>
          <w:del w:id="2844" w:author="Author"/>
        </w:trPr>
        <w:tc>
          <w:tcPr>
            <w:tcW w:w="1075" w:type="dxa"/>
          </w:tcPr>
          <w:p w14:paraId="0D726F88" w14:textId="73A87846" w:rsidR="003B6D84" w:rsidRPr="00982192" w:rsidDel="00821D71" w:rsidRDefault="003B6D84" w:rsidP="00CE01DA">
            <w:pPr>
              <w:spacing w:before="170" w:after="170"/>
              <w:rPr>
                <w:del w:id="2845" w:author="Author"/>
                <w:rFonts w:asciiTheme="minorBidi" w:hAnsiTheme="minorBidi" w:cstheme="minorBidi"/>
                <w:noProof/>
                <w:szCs w:val="17"/>
                <w:lang w:val="fr-FR"/>
              </w:rPr>
            </w:pPr>
            <w:del w:id="284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3</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3B9253CA" w14:textId="28084EF1" w:rsidR="003B6D84" w:rsidRPr="00DC55F6" w:rsidDel="00821D71" w:rsidRDefault="00DC55F6" w:rsidP="00CE01DA">
            <w:pPr>
              <w:pStyle w:val="NormalWeb"/>
              <w:spacing w:before="170" w:beforeAutospacing="0" w:after="170" w:afterAutospacing="0"/>
              <w:rPr>
                <w:del w:id="2847" w:author="Author"/>
                <w:rFonts w:ascii="Arial" w:eastAsia="Times New Roman" w:hAnsi="Arial" w:cs="Arial"/>
                <w:noProof/>
                <w:szCs w:val="17"/>
                <w:lang w:val="fr-FR"/>
              </w:rPr>
            </w:pPr>
            <w:del w:id="2848" w:author="Author">
              <w:r w:rsidRPr="00DC55F6" w:rsidDel="00821D71">
                <w:rPr>
                  <w:rFonts w:ascii="Arial" w:eastAsia="Times New Roman" w:hAnsi="Arial" w:cs="Arial"/>
                  <w:noProof/>
                  <w:szCs w:val="17"/>
                  <w:lang w:val="fr-FR"/>
                </w:rPr>
                <w:delText>Les clés API DEVRAIENT être générées de façon aléatoire.</w:delText>
              </w:r>
            </w:del>
          </w:p>
        </w:tc>
        <w:tc>
          <w:tcPr>
            <w:tcW w:w="2515" w:type="dxa"/>
          </w:tcPr>
          <w:p w14:paraId="77A54D69" w14:textId="7F6C0C5F" w:rsidR="003B6D84" w:rsidRPr="00982192" w:rsidDel="00821D71" w:rsidRDefault="003B6D84" w:rsidP="00CE01DA">
            <w:pPr>
              <w:spacing w:before="170" w:after="170"/>
              <w:rPr>
                <w:del w:id="2849" w:author="Author"/>
                <w:rFonts w:asciiTheme="minorBidi" w:hAnsiTheme="minorBidi" w:cstheme="minorBidi"/>
                <w:noProof/>
                <w:szCs w:val="17"/>
                <w:lang w:val="fr-FR"/>
              </w:rPr>
            </w:pPr>
            <w:del w:id="2850" w:author="Author">
              <w:r w:rsidRPr="00982192" w:rsidDel="00821D71">
                <w:rPr>
                  <w:rFonts w:asciiTheme="minorBidi" w:hAnsiTheme="minorBidi" w:cstheme="minorBidi"/>
                  <w:noProof/>
                  <w:szCs w:val="17"/>
                  <w:lang w:val="fr-FR"/>
                </w:rPr>
                <w:delText>AAX, AAJ</w:delText>
              </w:r>
            </w:del>
          </w:p>
        </w:tc>
      </w:tr>
      <w:tr w:rsidR="00DC55F6" w:rsidRPr="00982192" w:rsidDel="00821D71" w14:paraId="4D1694EB" w14:textId="77A4BEF5" w:rsidTr="00B722EB">
        <w:trPr>
          <w:del w:id="2851" w:author="Author"/>
        </w:trPr>
        <w:tc>
          <w:tcPr>
            <w:tcW w:w="1075" w:type="dxa"/>
          </w:tcPr>
          <w:p w14:paraId="784B425E" w14:textId="50791BFB" w:rsidR="00DC55F6" w:rsidRPr="00982192" w:rsidDel="00821D71" w:rsidRDefault="00DC55F6" w:rsidP="00CE01DA">
            <w:pPr>
              <w:spacing w:before="170" w:after="170"/>
              <w:rPr>
                <w:del w:id="2852" w:author="Author"/>
                <w:rFonts w:asciiTheme="minorBidi" w:eastAsia="Times New Roman" w:hAnsiTheme="minorBidi" w:cstheme="minorBidi"/>
                <w:noProof/>
                <w:szCs w:val="17"/>
                <w:lang w:val="fr-FR"/>
              </w:rPr>
            </w:pPr>
            <w:del w:id="285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4</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7A3E0B41" w14:textId="2A3B4A79" w:rsidR="00DC55F6" w:rsidRPr="00982192" w:rsidDel="00821D71" w:rsidRDefault="00DC55F6" w:rsidP="00CE01DA">
            <w:pPr>
              <w:pStyle w:val="NormalWeb"/>
              <w:spacing w:before="170" w:beforeAutospacing="0" w:after="170" w:afterAutospacing="0"/>
              <w:rPr>
                <w:del w:id="2854" w:author="Author"/>
                <w:rFonts w:asciiTheme="minorBidi" w:eastAsia="Times New Roman" w:hAnsiTheme="minorBidi" w:cstheme="minorBidi"/>
                <w:noProof/>
                <w:szCs w:val="17"/>
                <w:lang w:val="fr-FR"/>
              </w:rPr>
            </w:pPr>
            <w:del w:id="2855" w:author="Author">
              <w:r w:rsidRPr="00630EFC" w:rsidDel="00821D71">
                <w:rPr>
                  <w:rFonts w:ascii="Arial" w:hAnsi="Arial" w:cs="Arial"/>
                  <w:noProof/>
                  <w:lang w:val="fr-FR"/>
                </w:rPr>
                <w:delText>Des certificats sécurisés et fiables DOIVENT être émis par une autorité de certification qui a la confiance des deux</w:delText>
              </w:r>
              <w:r w:rsidR="002D56D3" w:rsidDel="00821D71">
                <w:rPr>
                  <w:rFonts w:ascii="Arial" w:hAnsi="Arial" w:cs="Arial"/>
                  <w:noProof/>
                  <w:lang w:val="fr-FR"/>
                </w:rPr>
                <w:delText> </w:delText>
              </w:r>
              <w:r w:rsidRPr="00630EFC" w:rsidDel="00821D71">
                <w:rPr>
                  <w:rFonts w:ascii="Arial" w:hAnsi="Arial" w:cs="Arial"/>
                  <w:noProof/>
                  <w:lang w:val="fr-FR"/>
                </w:rPr>
                <w:delText>parties dans le cadre d</w:delText>
              </w:r>
              <w:r w:rsidR="00BB0A23" w:rsidDel="00821D71">
                <w:rPr>
                  <w:rFonts w:ascii="Arial" w:hAnsi="Arial" w:cs="Arial"/>
                  <w:noProof/>
                  <w:lang w:val="fr-FR"/>
                </w:rPr>
                <w:delText>’</w:delText>
              </w:r>
              <w:r w:rsidRPr="00630EFC" w:rsidDel="00821D71">
                <w:rPr>
                  <w:rFonts w:ascii="Arial" w:hAnsi="Arial" w:cs="Arial"/>
                  <w:noProof/>
                  <w:lang w:val="fr-FR"/>
                </w:rPr>
                <w:delText>un processus d</w:delText>
              </w:r>
              <w:r w:rsidR="00BB0A23" w:rsidDel="00821D71">
                <w:rPr>
                  <w:rFonts w:ascii="Arial" w:hAnsi="Arial" w:cs="Arial"/>
                  <w:noProof/>
                  <w:lang w:val="fr-FR"/>
                </w:rPr>
                <w:delText>’</w:delText>
              </w:r>
              <w:r w:rsidRPr="00630EFC" w:rsidDel="00821D71">
                <w:rPr>
                  <w:rFonts w:ascii="Arial" w:hAnsi="Arial" w:cs="Arial"/>
                  <w:noProof/>
                  <w:lang w:val="fr-FR"/>
                </w:rPr>
                <w:delText>instauration de la confiance ou d</w:delText>
              </w:r>
              <w:r w:rsidR="00BB0A23" w:rsidDel="00821D71">
                <w:rPr>
                  <w:rFonts w:ascii="Arial" w:hAnsi="Arial" w:cs="Arial"/>
                  <w:noProof/>
                  <w:lang w:val="fr-FR"/>
                </w:rPr>
                <w:delText>’</w:delText>
              </w:r>
              <w:r w:rsidRPr="00630EFC" w:rsidDel="00821D71">
                <w:rPr>
                  <w:rFonts w:ascii="Arial" w:hAnsi="Arial" w:cs="Arial"/>
                  <w:noProof/>
                  <w:lang w:val="fr-FR"/>
                </w:rPr>
                <w:delText>une certification croisée</w:delText>
              </w:r>
              <w:r w:rsidDel="00821D71">
                <w:rPr>
                  <w:rFonts w:ascii="Arial" w:hAnsi="Arial" w:cs="Arial"/>
                  <w:noProof/>
                  <w:lang w:val="fr-FR"/>
                </w:rPr>
                <w:delText>.</w:delText>
              </w:r>
            </w:del>
          </w:p>
        </w:tc>
        <w:tc>
          <w:tcPr>
            <w:tcW w:w="2515" w:type="dxa"/>
          </w:tcPr>
          <w:p w14:paraId="3942A73D" w14:textId="30EC6328" w:rsidR="00DC55F6" w:rsidRPr="00982192" w:rsidDel="00821D71" w:rsidRDefault="00DC55F6" w:rsidP="00CE01DA">
            <w:pPr>
              <w:spacing w:before="170" w:after="170"/>
              <w:rPr>
                <w:del w:id="2856" w:author="Author"/>
                <w:rFonts w:asciiTheme="minorBidi" w:hAnsiTheme="minorBidi" w:cstheme="minorBidi"/>
                <w:noProof/>
                <w:szCs w:val="17"/>
                <w:lang w:val="fr-FR"/>
              </w:rPr>
            </w:pPr>
            <w:del w:id="2857" w:author="Author">
              <w:r w:rsidRPr="00982192" w:rsidDel="00821D71">
                <w:rPr>
                  <w:rFonts w:asciiTheme="minorBidi" w:hAnsiTheme="minorBidi" w:cstheme="minorBidi"/>
                  <w:noProof/>
                  <w:szCs w:val="17"/>
                  <w:lang w:val="fr-FR"/>
                </w:rPr>
                <w:delText>AAJ, AAX, AJ, AX</w:delText>
              </w:r>
            </w:del>
          </w:p>
        </w:tc>
      </w:tr>
      <w:tr w:rsidR="00DC55F6" w:rsidRPr="00982192" w:rsidDel="00821D71" w14:paraId="41E6D73A" w14:textId="3B4F4867" w:rsidTr="00B722EB">
        <w:trPr>
          <w:del w:id="2858" w:author="Author"/>
        </w:trPr>
        <w:tc>
          <w:tcPr>
            <w:tcW w:w="1075" w:type="dxa"/>
          </w:tcPr>
          <w:p w14:paraId="1ABD8F2D" w14:textId="6FA6CDEF" w:rsidR="00DC55F6" w:rsidRPr="00982192" w:rsidDel="00821D71" w:rsidRDefault="00DC55F6" w:rsidP="00CE01DA">
            <w:pPr>
              <w:spacing w:before="170" w:after="170"/>
              <w:rPr>
                <w:del w:id="2859" w:author="Author"/>
                <w:rFonts w:asciiTheme="minorBidi" w:eastAsia="Times New Roman" w:hAnsiTheme="minorBidi" w:cstheme="minorBidi"/>
                <w:noProof/>
                <w:szCs w:val="17"/>
                <w:lang w:val="fr-FR"/>
              </w:rPr>
            </w:pPr>
            <w:del w:id="286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752A6259" w14:textId="2F9AD400" w:rsidR="00DC55F6" w:rsidRPr="00982192" w:rsidDel="00821D71" w:rsidRDefault="00DC55F6" w:rsidP="00CE01DA">
            <w:pPr>
              <w:pStyle w:val="NormalWeb"/>
              <w:spacing w:before="170" w:beforeAutospacing="0" w:after="170" w:afterAutospacing="0"/>
              <w:rPr>
                <w:del w:id="2861" w:author="Author"/>
                <w:rFonts w:asciiTheme="minorBidi" w:eastAsia="Times New Roman" w:hAnsiTheme="minorBidi" w:cstheme="minorBidi"/>
                <w:noProof/>
                <w:szCs w:val="17"/>
                <w:lang w:val="fr-FR"/>
              </w:rPr>
            </w:pPr>
            <w:del w:id="2862" w:author="Author">
              <w:r w:rsidRPr="00617D7B" w:rsidDel="00821D71">
                <w:rPr>
                  <w:rFonts w:ascii="Arial" w:hAnsi="Arial" w:cs="Arial"/>
                  <w:noProof/>
                  <w:lang w:val="fr-FR"/>
                </w:rPr>
                <w:delText>Les certificats partagés entre le client et le serveur, par exemple le X.509, DEVRAIENT être utilisés afin de réduire les risques pour la sécurité des données d</w:delText>
              </w:r>
              <w:r w:rsidR="00BB0A23" w:rsidDel="00821D71">
                <w:rPr>
                  <w:rFonts w:ascii="Arial" w:hAnsi="Arial" w:cs="Arial"/>
                  <w:noProof/>
                  <w:lang w:val="fr-FR"/>
                </w:rPr>
                <w:delText>’</w:delText>
              </w:r>
              <w:r w:rsidRPr="00617D7B" w:rsidDel="00821D71">
                <w:rPr>
                  <w:rFonts w:ascii="Arial" w:hAnsi="Arial" w:cs="Arial"/>
                  <w:noProof/>
                  <w:lang w:val="fr-FR"/>
                </w:rPr>
                <w:delText>identification qui sont particuliers aux systèmes sensibles et aux actions protégées.</w:delText>
              </w:r>
            </w:del>
          </w:p>
        </w:tc>
        <w:tc>
          <w:tcPr>
            <w:tcW w:w="2515" w:type="dxa"/>
          </w:tcPr>
          <w:p w14:paraId="760BE897" w14:textId="2D8AA7AC" w:rsidR="00DC55F6" w:rsidRPr="00982192" w:rsidDel="00821D71" w:rsidRDefault="00DC55F6" w:rsidP="00CE01DA">
            <w:pPr>
              <w:spacing w:before="170" w:after="170"/>
              <w:rPr>
                <w:del w:id="2863" w:author="Author"/>
                <w:rFonts w:asciiTheme="minorBidi" w:hAnsiTheme="minorBidi" w:cstheme="minorBidi"/>
                <w:noProof/>
                <w:szCs w:val="17"/>
                <w:lang w:val="fr-FR"/>
              </w:rPr>
            </w:pPr>
            <w:del w:id="2864" w:author="Author">
              <w:r w:rsidRPr="00982192" w:rsidDel="00821D71">
                <w:rPr>
                  <w:rFonts w:asciiTheme="minorBidi" w:hAnsiTheme="minorBidi" w:cstheme="minorBidi"/>
                  <w:noProof/>
                  <w:szCs w:val="17"/>
                  <w:lang w:val="fr-FR"/>
                </w:rPr>
                <w:delText>AAJ, AAX, AJ, AX</w:delText>
              </w:r>
            </w:del>
          </w:p>
        </w:tc>
      </w:tr>
      <w:tr w:rsidR="003B6D84" w:rsidRPr="00982192" w:rsidDel="00821D71" w14:paraId="40ABF161" w14:textId="21662E6A" w:rsidTr="00B722EB">
        <w:trPr>
          <w:del w:id="2865" w:author="Author"/>
        </w:trPr>
        <w:tc>
          <w:tcPr>
            <w:tcW w:w="1075" w:type="dxa"/>
          </w:tcPr>
          <w:p w14:paraId="275F7A48" w14:textId="5E99979F" w:rsidR="003B6D84" w:rsidRPr="00982192" w:rsidDel="00821D71" w:rsidRDefault="003B6D84" w:rsidP="00CE01DA">
            <w:pPr>
              <w:spacing w:before="170" w:after="170"/>
              <w:rPr>
                <w:del w:id="2866" w:author="Author"/>
                <w:rFonts w:asciiTheme="minorBidi" w:hAnsiTheme="minorBidi" w:cstheme="minorBidi"/>
                <w:noProof/>
                <w:szCs w:val="17"/>
                <w:lang w:val="fr-FR"/>
              </w:rPr>
            </w:pPr>
            <w:del w:id="286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6</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62012970" w14:textId="367400E1" w:rsidR="003B6D84" w:rsidRPr="00DC55F6" w:rsidDel="00821D71" w:rsidRDefault="00DC55F6" w:rsidP="00CE01DA">
            <w:pPr>
              <w:pStyle w:val="NormalWeb"/>
              <w:spacing w:before="170" w:beforeAutospacing="0" w:after="170" w:afterAutospacing="0"/>
              <w:rPr>
                <w:del w:id="2868" w:author="Author"/>
                <w:rFonts w:ascii="Arial" w:hAnsi="Arial" w:cs="Arial"/>
                <w:noProof/>
                <w:szCs w:val="17"/>
                <w:lang w:val="fr-FR"/>
              </w:rPr>
            </w:pPr>
            <w:del w:id="2869" w:author="Author">
              <w:r w:rsidRPr="00DC55F6" w:rsidDel="00821D71">
                <w:rPr>
                  <w:rFonts w:ascii="Arial" w:eastAsia="Times New Roman" w:hAnsi="Arial" w:cs="Arial"/>
                  <w:noProof/>
                  <w:szCs w:val="17"/>
                  <w:lang w:val="fr-FR"/>
                </w:rPr>
                <w:delText>Pour les services hautement protégés, une authentification bidirectionnelle entre le client et le serveur DEVRAIT utiliser des certificats pour fournir une sécurité supplémentaire</w:delText>
              </w:r>
              <w:r w:rsidR="003B6D84" w:rsidRPr="00DC55F6" w:rsidDel="00821D71">
                <w:rPr>
                  <w:rFonts w:ascii="Arial" w:eastAsia="Times New Roman" w:hAnsi="Arial" w:cs="Arial"/>
                  <w:noProof/>
                  <w:szCs w:val="17"/>
                  <w:lang w:val="fr-FR"/>
                </w:rPr>
                <w:delText>.</w:delText>
              </w:r>
            </w:del>
          </w:p>
        </w:tc>
        <w:tc>
          <w:tcPr>
            <w:tcW w:w="2515" w:type="dxa"/>
          </w:tcPr>
          <w:p w14:paraId="619F8B32" w14:textId="4791047E" w:rsidR="003B6D84" w:rsidRPr="00982192" w:rsidDel="00821D71" w:rsidRDefault="003B6D84" w:rsidP="00CE01DA">
            <w:pPr>
              <w:spacing w:before="170" w:after="170"/>
              <w:rPr>
                <w:del w:id="2870" w:author="Author"/>
                <w:rFonts w:asciiTheme="minorBidi" w:hAnsiTheme="minorBidi" w:cstheme="minorBidi"/>
                <w:noProof/>
                <w:szCs w:val="17"/>
                <w:lang w:val="fr-FR"/>
              </w:rPr>
            </w:pPr>
            <w:del w:id="2871" w:author="Author">
              <w:r w:rsidRPr="00982192" w:rsidDel="00821D71">
                <w:rPr>
                  <w:rFonts w:asciiTheme="minorBidi" w:hAnsiTheme="minorBidi" w:cstheme="minorBidi"/>
                  <w:noProof/>
                  <w:szCs w:val="17"/>
                  <w:lang w:val="fr-FR"/>
                </w:rPr>
                <w:delText>AAX, AAJ</w:delText>
              </w:r>
            </w:del>
          </w:p>
        </w:tc>
      </w:tr>
      <w:tr w:rsidR="003B6D84" w:rsidRPr="00982192" w:rsidDel="00821D71" w14:paraId="5EA0BBFF" w14:textId="16B6CE99" w:rsidTr="00B722EB">
        <w:trPr>
          <w:del w:id="2872" w:author="Author"/>
        </w:trPr>
        <w:tc>
          <w:tcPr>
            <w:tcW w:w="1075" w:type="dxa"/>
          </w:tcPr>
          <w:p w14:paraId="1F57E584" w14:textId="1CC23C1C" w:rsidR="003B6D84" w:rsidRPr="00982192" w:rsidDel="00821D71" w:rsidRDefault="003B6D84" w:rsidP="00CE01DA">
            <w:pPr>
              <w:spacing w:before="170" w:after="170"/>
              <w:rPr>
                <w:del w:id="2873" w:author="Author"/>
                <w:rFonts w:asciiTheme="minorBidi" w:hAnsiTheme="minorBidi" w:cstheme="minorBidi"/>
                <w:noProof/>
                <w:szCs w:val="17"/>
                <w:lang w:val="fr-FR"/>
              </w:rPr>
            </w:pPr>
            <w:del w:id="287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7</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5670" w:type="dxa"/>
          </w:tcPr>
          <w:p w14:paraId="24427DFF" w14:textId="0F23C4DD" w:rsidR="003B6D84" w:rsidRPr="00DC55F6" w:rsidDel="00821D71" w:rsidRDefault="00DC55F6" w:rsidP="00CE01DA">
            <w:pPr>
              <w:pStyle w:val="NormalWeb"/>
              <w:spacing w:before="170" w:beforeAutospacing="0" w:after="170" w:afterAutospacing="0"/>
              <w:rPr>
                <w:del w:id="2875" w:author="Author"/>
                <w:rFonts w:ascii="Arial" w:eastAsia="Times New Roman" w:hAnsi="Arial" w:cs="Arial"/>
                <w:noProof/>
                <w:szCs w:val="17"/>
                <w:lang w:val="fr-FR"/>
              </w:rPr>
            </w:pPr>
            <w:del w:id="2876" w:author="Author">
              <w:r w:rsidRPr="00DC55F6" w:rsidDel="00821D71">
                <w:rPr>
                  <w:rFonts w:ascii="Arial" w:eastAsia="Times New Roman" w:hAnsi="Arial" w:cs="Arial"/>
                  <w:noProof/>
                  <w:szCs w:val="17"/>
                  <w:lang w:val="fr-FR"/>
                </w:rPr>
                <w:delText>Une authentification multifacteurs DEVRAIT être implémentée afin de réduire les risques</w:delText>
              </w:r>
              <w:r w:rsidRPr="00DC55F6" w:rsidDel="00821D71">
                <w:rPr>
                  <w:rFonts w:ascii="Arial" w:hAnsi="Arial" w:cs="Arial"/>
                  <w:noProof/>
                  <w:lang w:val="fr-FR"/>
                </w:rPr>
                <w:delText xml:space="preserve"> pour la sécurité des données d</w:delText>
              </w:r>
              <w:r w:rsidR="00BB0A23" w:rsidDel="00821D71">
                <w:rPr>
                  <w:rFonts w:ascii="Arial" w:hAnsi="Arial" w:cs="Arial"/>
                  <w:noProof/>
                  <w:lang w:val="fr-FR"/>
                </w:rPr>
                <w:delText>’</w:delText>
              </w:r>
              <w:r w:rsidRPr="00DC55F6" w:rsidDel="00821D71">
                <w:rPr>
                  <w:rFonts w:ascii="Arial" w:hAnsi="Arial" w:cs="Arial"/>
                  <w:noProof/>
                  <w:lang w:val="fr-FR"/>
                </w:rPr>
                <w:delText>identification qui sont particuliers aux applications présentant un profil de risque élevé</w:delText>
              </w:r>
              <w:r w:rsidRPr="00DC55F6" w:rsidDel="00821D71">
                <w:rPr>
                  <w:rFonts w:ascii="Arial" w:eastAsia="Times New Roman" w:hAnsi="Arial" w:cs="Arial"/>
                  <w:noProof/>
                  <w:szCs w:val="17"/>
                  <w:lang w:val="fr-FR"/>
                </w:rPr>
                <w:delText>, aux systèmes traitant des informations très sensibles ou aux actions protégées.</w:delText>
              </w:r>
            </w:del>
          </w:p>
        </w:tc>
        <w:tc>
          <w:tcPr>
            <w:tcW w:w="2515" w:type="dxa"/>
          </w:tcPr>
          <w:p w14:paraId="25E85F67" w14:textId="5066E6F3" w:rsidR="003B6D84" w:rsidRPr="00982192" w:rsidDel="00821D71" w:rsidRDefault="003B6D84" w:rsidP="00CE01DA">
            <w:pPr>
              <w:spacing w:before="170" w:after="170"/>
              <w:rPr>
                <w:del w:id="2877" w:author="Author"/>
                <w:rFonts w:asciiTheme="minorBidi" w:hAnsiTheme="minorBidi" w:cstheme="minorBidi"/>
                <w:noProof/>
                <w:szCs w:val="17"/>
                <w:lang w:val="fr-FR"/>
              </w:rPr>
            </w:pPr>
            <w:del w:id="2878" w:author="Author">
              <w:r w:rsidRPr="00982192" w:rsidDel="00821D71">
                <w:rPr>
                  <w:rFonts w:asciiTheme="minorBidi" w:hAnsiTheme="minorBidi" w:cstheme="minorBidi"/>
                  <w:noProof/>
                  <w:szCs w:val="17"/>
                  <w:lang w:val="fr-FR"/>
                </w:rPr>
                <w:delText>AAX, AAJ</w:delText>
              </w:r>
            </w:del>
          </w:p>
        </w:tc>
      </w:tr>
      <w:tr w:rsidR="00DC55F6" w:rsidRPr="00982192" w:rsidDel="00821D71" w14:paraId="4666CF8F" w14:textId="5F98C13D" w:rsidTr="00B722EB">
        <w:trPr>
          <w:del w:id="2879" w:author="Author"/>
        </w:trPr>
        <w:tc>
          <w:tcPr>
            <w:tcW w:w="1075" w:type="dxa"/>
          </w:tcPr>
          <w:p w14:paraId="57590DB6" w14:textId="6DC54652" w:rsidR="00DC55F6" w:rsidRPr="00982192" w:rsidDel="00821D71" w:rsidRDefault="00DC55F6" w:rsidP="00CE01DA">
            <w:pPr>
              <w:spacing w:before="170" w:after="170"/>
              <w:rPr>
                <w:del w:id="2880" w:author="Author"/>
                <w:rFonts w:asciiTheme="minorBidi" w:hAnsiTheme="minorBidi" w:cstheme="minorBidi"/>
                <w:noProof/>
                <w:szCs w:val="17"/>
                <w:lang w:val="fr-FR"/>
              </w:rPr>
            </w:pPr>
            <w:del w:id="288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5670" w:type="dxa"/>
          </w:tcPr>
          <w:p w14:paraId="759ACCE3" w14:textId="511654A7" w:rsidR="00DC55F6" w:rsidRPr="00982192" w:rsidDel="00821D71" w:rsidRDefault="00DC55F6" w:rsidP="00CE01DA">
            <w:pPr>
              <w:pStyle w:val="NormalWeb"/>
              <w:spacing w:before="170" w:beforeAutospacing="0" w:after="170" w:afterAutospacing="0"/>
              <w:rPr>
                <w:del w:id="2882" w:author="Author"/>
                <w:rFonts w:asciiTheme="minorBidi" w:eastAsia="Times New Roman" w:hAnsiTheme="minorBidi" w:cstheme="minorBidi"/>
                <w:noProof/>
                <w:szCs w:val="17"/>
                <w:lang w:val="fr-FR"/>
              </w:rPr>
            </w:pPr>
            <w:del w:id="2883" w:author="Author">
              <w:r w:rsidRPr="00617D7B"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API REST est publique,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tête HTTP Access</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Control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Allow</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 xml:space="preserve">Origin DOIT être réglé sur </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del>
          </w:p>
        </w:tc>
        <w:tc>
          <w:tcPr>
            <w:tcW w:w="2515" w:type="dxa"/>
          </w:tcPr>
          <w:p w14:paraId="4EB30F82" w14:textId="6972439D" w:rsidR="00DC55F6" w:rsidRPr="00982192" w:rsidDel="00821D71" w:rsidRDefault="00DC55F6" w:rsidP="00CE01DA">
            <w:pPr>
              <w:spacing w:before="170" w:after="170"/>
              <w:rPr>
                <w:del w:id="2884" w:author="Author"/>
                <w:rFonts w:asciiTheme="minorBidi" w:hAnsiTheme="minorBidi" w:cstheme="minorBidi"/>
                <w:noProof/>
                <w:szCs w:val="17"/>
                <w:lang w:val="fr-FR"/>
              </w:rPr>
            </w:pPr>
            <w:del w:id="2885" w:author="Author">
              <w:r w:rsidRPr="00982192" w:rsidDel="00821D71">
                <w:rPr>
                  <w:rFonts w:asciiTheme="minorBidi" w:hAnsiTheme="minorBidi" w:cstheme="minorBidi"/>
                  <w:noProof/>
                  <w:szCs w:val="17"/>
                  <w:lang w:val="fr-FR"/>
                </w:rPr>
                <w:delText>AAJ, AAX, AJ, AX</w:delText>
              </w:r>
            </w:del>
          </w:p>
        </w:tc>
      </w:tr>
      <w:tr w:rsidR="003B6D84" w:rsidRPr="00982192" w:rsidDel="00821D71" w14:paraId="08363548" w14:textId="2A411175" w:rsidTr="00B722EB">
        <w:trPr>
          <w:del w:id="2886" w:author="Author"/>
        </w:trPr>
        <w:tc>
          <w:tcPr>
            <w:tcW w:w="1075" w:type="dxa"/>
          </w:tcPr>
          <w:p w14:paraId="713578EA" w14:textId="684D5BA5" w:rsidR="003B6D84" w:rsidRPr="00982192" w:rsidDel="00821D71" w:rsidRDefault="003B6D84" w:rsidP="00CE01DA">
            <w:pPr>
              <w:spacing w:before="170" w:after="170"/>
              <w:rPr>
                <w:del w:id="2887" w:author="Author"/>
                <w:rFonts w:asciiTheme="minorBidi" w:hAnsiTheme="minorBidi" w:cstheme="minorBidi"/>
                <w:noProof/>
                <w:szCs w:val="17"/>
                <w:lang w:val="fr-FR"/>
              </w:rPr>
            </w:pPr>
            <w:del w:id="288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E4C7B"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5670" w:type="dxa"/>
          </w:tcPr>
          <w:p w14:paraId="7E4EC048" w14:textId="135E1885" w:rsidR="003B6D84" w:rsidRPr="00DC55F6" w:rsidDel="00821D71" w:rsidRDefault="00DC55F6" w:rsidP="00CE01DA">
            <w:pPr>
              <w:pStyle w:val="NormalWeb"/>
              <w:spacing w:before="170" w:beforeAutospacing="0" w:after="170" w:afterAutospacing="0"/>
              <w:rPr>
                <w:del w:id="2889" w:author="Author"/>
                <w:rFonts w:ascii="Arial" w:eastAsia="Times New Roman" w:hAnsi="Arial" w:cs="Arial"/>
                <w:noProof/>
                <w:szCs w:val="17"/>
                <w:lang w:val="fr-FR"/>
              </w:rPr>
            </w:pPr>
            <w:del w:id="2890" w:author="Author">
              <w:r w:rsidRPr="00DC55F6"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API REST est protégée, CORS DEVRAIT être utilisé, si possib</w:delText>
              </w:r>
              <w:r w:rsidR="00334310" w:rsidRPr="00DC55F6" w:rsidDel="00821D71">
                <w:rPr>
                  <w:rFonts w:ascii="Arial" w:eastAsia="Times New Roman" w:hAnsi="Arial" w:cs="Arial"/>
                  <w:noProof/>
                  <w:szCs w:val="17"/>
                  <w:lang w:val="fr-FR"/>
                </w:rPr>
                <w:delText>le</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 xml:space="preserve">À </w:delText>
              </w:r>
              <w:r w:rsidRPr="00DC55F6" w:rsidDel="00821D71">
                <w:rPr>
                  <w:rFonts w:ascii="Arial" w:eastAsia="Times New Roman" w:hAnsi="Arial" w:cs="Arial"/>
                  <w:noProof/>
                  <w:szCs w:val="17"/>
                  <w:lang w:val="fr-FR"/>
                </w:rPr>
                <w:delText>défaut, JSONP PEUT être utilisé comme solution de repli, mais seulement pour les requêtes GET, par exemple, lorsque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utilisateur utilise un navigateur anci</w:delText>
              </w:r>
              <w:r w:rsidR="00334310" w:rsidRPr="00DC55F6" w:rsidDel="00821D71">
                <w:rPr>
                  <w:rFonts w:ascii="Arial" w:eastAsia="Times New Roman" w:hAnsi="Arial" w:cs="Arial"/>
                  <w:noProof/>
                  <w:szCs w:val="17"/>
                  <w:lang w:val="fr-FR"/>
                </w:rPr>
                <w:delText>en</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If</w:delText>
              </w:r>
              <w:r w:rsidRPr="00DC55F6" w:rsidDel="00821D71">
                <w:rPr>
                  <w:rFonts w:ascii="Arial" w:eastAsia="Times New Roman" w:hAnsi="Arial" w:cs="Arial"/>
                  <w:noProof/>
                  <w:szCs w:val="17"/>
                  <w:lang w:val="fr-FR"/>
                </w:rPr>
                <w:delText>rame NE DEVRAIT PAS être utilisé.</w:delText>
              </w:r>
            </w:del>
          </w:p>
        </w:tc>
        <w:tc>
          <w:tcPr>
            <w:tcW w:w="2515" w:type="dxa"/>
          </w:tcPr>
          <w:p w14:paraId="2E337C59" w14:textId="6472FC2C" w:rsidR="003B6D84" w:rsidRPr="00982192" w:rsidDel="00821D71" w:rsidRDefault="003B6D84" w:rsidP="00CE01DA">
            <w:pPr>
              <w:spacing w:before="170" w:after="170"/>
              <w:rPr>
                <w:del w:id="2891" w:author="Author"/>
                <w:rFonts w:asciiTheme="minorBidi" w:hAnsiTheme="minorBidi" w:cstheme="minorBidi"/>
                <w:noProof/>
                <w:szCs w:val="17"/>
                <w:lang w:val="fr-FR"/>
              </w:rPr>
            </w:pPr>
            <w:del w:id="2892" w:author="Author">
              <w:r w:rsidRPr="00982192" w:rsidDel="00821D71">
                <w:rPr>
                  <w:rFonts w:asciiTheme="minorBidi" w:hAnsiTheme="minorBidi" w:cstheme="minorBidi"/>
                  <w:noProof/>
                  <w:szCs w:val="17"/>
                  <w:lang w:val="fr-FR"/>
                </w:rPr>
                <w:delText>AAX, AAJ</w:delText>
              </w:r>
            </w:del>
          </w:p>
        </w:tc>
      </w:tr>
      <w:tr w:rsidR="003B6D84" w:rsidRPr="00982192" w:rsidDel="00821D71" w14:paraId="0083BCAD" w14:textId="0BD54335" w:rsidTr="00B722EB">
        <w:trPr>
          <w:del w:id="2893" w:author="Author"/>
        </w:trPr>
        <w:tc>
          <w:tcPr>
            <w:tcW w:w="1075" w:type="dxa"/>
          </w:tcPr>
          <w:p w14:paraId="22A6C18E" w14:textId="1442EA52" w:rsidR="003B6D84" w:rsidRPr="00982192" w:rsidDel="00821D71" w:rsidRDefault="003B6D84" w:rsidP="00CE01DA">
            <w:pPr>
              <w:spacing w:before="170" w:after="170"/>
              <w:rPr>
                <w:del w:id="2894" w:author="Author"/>
                <w:rFonts w:asciiTheme="minorBidi" w:hAnsiTheme="minorBidi" w:cstheme="minorBidi"/>
                <w:noProof/>
                <w:szCs w:val="17"/>
                <w:lang w:val="fr-FR"/>
              </w:rPr>
            </w:pPr>
            <w:del w:id="2895" w:author="Author">
              <w:r w:rsidRPr="00982192" w:rsidDel="00821D71">
                <w:rPr>
                  <w:rFonts w:asciiTheme="minorBidi" w:hAnsiTheme="minorBidi" w:cstheme="minorBidi"/>
                  <w:noProof/>
                  <w:szCs w:val="17"/>
                  <w:lang w:val="fr-FR"/>
                </w:rPr>
                <w:delText>[RSJ</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8E4C7B" w:rsidDel="00821D71">
                <w:rPr>
                  <w:rFonts w:asciiTheme="minorBidi" w:hAnsiTheme="minorBidi" w:cstheme="minorBidi"/>
                  <w:noProof/>
                  <w:szCs w:val="17"/>
                  <w:lang w:val="fr-FR"/>
                </w:rPr>
                <w:delText>50</w:delText>
              </w:r>
              <w:r w:rsidRPr="00982192" w:rsidDel="00821D71">
                <w:rPr>
                  <w:rFonts w:asciiTheme="minorBidi" w:hAnsiTheme="minorBidi" w:cstheme="minorBidi"/>
                  <w:noProof/>
                  <w:szCs w:val="17"/>
                  <w:lang w:val="fr-FR"/>
                </w:rPr>
                <w:delText>]</w:delText>
              </w:r>
            </w:del>
          </w:p>
        </w:tc>
        <w:tc>
          <w:tcPr>
            <w:tcW w:w="5670" w:type="dxa"/>
          </w:tcPr>
          <w:p w14:paraId="725C397A" w14:textId="14987EDD" w:rsidR="003B6D84" w:rsidRPr="00DC55F6" w:rsidDel="00821D71" w:rsidRDefault="00DC55F6" w:rsidP="00CE01DA">
            <w:pPr>
              <w:pStyle w:val="NormalWeb"/>
              <w:spacing w:before="170" w:beforeAutospacing="0" w:after="170" w:afterAutospacing="0"/>
              <w:rPr>
                <w:del w:id="2896" w:author="Author"/>
                <w:rFonts w:ascii="Arial" w:eastAsia="Times New Roman" w:hAnsi="Arial" w:cs="Arial"/>
                <w:noProof/>
                <w:szCs w:val="17"/>
                <w:lang w:val="fr-FR"/>
              </w:rPr>
            </w:pPr>
            <w:del w:id="2897" w:author="Author">
              <w:r w:rsidRPr="00DC55F6" w:rsidDel="00821D71">
                <w:rPr>
                  <w:rFonts w:ascii="Arial" w:hAnsi="Arial" w:cs="Arial"/>
                  <w:noProof/>
                  <w:szCs w:val="17"/>
                  <w:lang w:val="fr-FR"/>
                </w:rPr>
                <w:delText>Si on utilise des cas décrits par un schéma, l</w:delText>
              </w:r>
              <w:r w:rsidR="00BB0A23" w:rsidDel="00821D71">
                <w:rPr>
                  <w:rFonts w:ascii="Arial" w:hAnsi="Arial" w:cs="Arial"/>
                  <w:noProof/>
                  <w:szCs w:val="17"/>
                  <w:lang w:val="fr-FR"/>
                </w:rPr>
                <w:delText>’</w:delText>
              </w:r>
              <w:r w:rsidRPr="00DC55F6"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DC55F6" w:rsidDel="00821D71">
                <w:rPr>
                  <w:rFonts w:ascii="Arial" w:hAnsi="Arial" w:cs="Arial"/>
                  <w:noProof/>
                  <w:szCs w:val="17"/>
                  <w:lang w:val="fr-FR"/>
                </w:rPr>
                <w:delText>tête Link DEVRAIT être utilisé pour fournir un lien vers un schéma JSON téléchargeable SELON LE RFC 8288.</w:delText>
              </w:r>
            </w:del>
          </w:p>
        </w:tc>
        <w:tc>
          <w:tcPr>
            <w:tcW w:w="2515" w:type="dxa"/>
          </w:tcPr>
          <w:p w14:paraId="5715F5CE" w14:textId="0CB80CF1" w:rsidR="003B6D84" w:rsidRPr="00982192" w:rsidDel="00821D71" w:rsidRDefault="003B6D84" w:rsidP="00CE01DA">
            <w:pPr>
              <w:spacing w:before="170" w:after="170"/>
              <w:rPr>
                <w:del w:id="2898" w:author="Author"/>
                <w:rFonts w:asciiTheme="minorBidi" w:hAnsiTheme="minorBidi" w:cstheme="minorBidi"/>
                <w:noProof/>
                <w:szCs w:val="17"/>
                <w:lang w:val="fr-FR"/>
              </w:rPr>
            </w:pPr>
            <w:del w:id="2899" w:author="Author">
              <w:r w:rsidRPr="00982192" w:rsidDel="00821D71">
                <w:rPr>
                  <w:rFonts w:asciiTheme="minorBidi" w:hAnsiTheme="minorBidi" w:cstheme="minorBidi"/>
                  <w:noProof/>
                  <w:szCs w:val="17"/>
                  <w:lang w:val="fr-FR"/>
                </w:rPr>
                <w:delText>AAJ</w:delText>
              </w:r>
            </w:del>
          </w:p>
        </w:tc>
      </w:tr>
      <w:tr w:rsidR="003B6D84" w:rsidRPr="00982192" w:rsidDel="00821D71" w14:paraId="6C4FA3B1" w14:textId="32CEB8B3" w:rsidTr="00B722EB">
        <w:trPr>
          <w:del w:id="2900" w:author="Author"/>
        </w:trPr>
        <w:tc>
          <w:tcPr>
            <w:tcW w:w="1075" w:type="dxa"/>
          </w:tcPr>
          <w:p w14:paraId="58E9EE58" w14:textId="50DB4BA6" w:rsidR="003B6D84" w:rsidRPr="00982192" w:rsidDel="00821D71" w:rsidRDefault="003B6D84" w:rsidP="00CE01DA">
            <w:pPr>
              <w:spacing w:before="170" w:after="170"/>
              <w:rPr>
                <w:del w:id="2901" w:author="Author"/>
                <w:rFonts w:asciiTheme="minorBidi" w:hAnsiTheme="minorBidi" w:cstheme="minorBidi"/>
                <w:noProof/>
                <w:szCs w:val="17"/>
                <w:lang w:val="fr-FR"/>
              </w:rPr>
            </w:pPr>
            <w:del w:id="2902"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15</w:delText>
              </w:r>
              <w:r w:rsidR="008E4C7B"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5670" w:type="dxa"/>
          </w:tcPr>
          <w:p w14:paraId="6B52978D" w14:textId="50474C6F" w:rsidR="003B6D84" w:rsidRPr="00637228" w:rsidDel="00821D71" w:rsidRDefault="00637228" w:rsidP="00CE01DA">
            <w:pPr>
              <w:pStyle w:val="NormalWeb"/>
              <w:spacing w:before="170" w:beforeAutospacing="0" w:after="170" w:afterAutospacing="0"/>
              <w:rPr>
                <w:del w:id="2903" w:author="Author"/>
                <w:rFonts w:ascii="Arial" w:eastAsia="Times New Roman" w:hAnsi="Arial" w:cs="Arial"/>
                <w:noProof/>
                <w:szCs w:val="17"/>
                <w:lang w:val="fr-FR"/>
              </w:rPr>
            </w:pPr>
            <w:del w:id="2904" w:author="Author">
              <w:r w:rsidRPr="00637228" w:rsidDel="00821D71">
                <w:rPr>
                  <w:rFonts w:ascii="Arial" w:eastAsia="Times New Roman" w:hAnsi="Arial" w:cs="Arial"/>
                  <w:noProof/>
                  <w:szCs w:val="17"/>
                  <w:lang w:val="fr-FR"/>
                </w:rPr>
                <w:delText>Une API Web DEVRAIT implémenter au moins le niveau 2 (Transport Native Properties)</w:delText>
              </w:r>
              <w:r w:rsidR="00992C0C" w:rsidRPr="00637228" w:rsidDel="00821D71">
                <w:rPr>
                  <w:rFonts w:ascii="Arial" w:eastAsia="Times New Roman" w:hAnsi="Arial" w:cs="Arial"/>
                  <w:noProof/>
                  <w:szCs w:val="17"/>
                  <w:lang w:val="fr-FR"/>
                </w:rPr>
                <w:delText xml:space="preserve"> du</w:delText>
              </w:r>
              <w:r w:rsidR="00992C0C" w:rsidDel="00821D71">
                <w:rPr>
                  <w:rFonts w:ascii="Arial" w:eastAsia="Times New Roman" w:hAnsi="Arial" w:cs="Arial"/>
                  <w:noProof/>
                  <w:szCs w:val="17"/>
                  <w:lang w:val="fr-FR"/>
                </w:rPr>
                <w:delText> </w:delText>
              </w:r>
              <w:r w:rsidR="00992C0C" w:rsidRPr="00637228" w:rsidDel="00821D71">
                <w:rPr>
                  <w:rFonts w:ascii="Arial" w:eastAsia="Times New Roman" w:hAnsi="Arial" w:cs="Arial"/>
                  <w:noProof/>
                  <w:szCs w:val="17"/>
                  <w:lang w:val="fr-FR"/>
                </w:rPr>
                <w:delText>RMM</w:delText>
              </w:r>
              <w:r w:rsidRPr="00637228" w:rsidDel="00821D71">
                <w:rPr>
                  <w:rFonts w:ascii="Arial" w:eastAsia="Times New Roman" w:hAnsi="Arial" w:cs="Arial"/>
                  <w:noProof/>
                  <w:szCs w:val="17"/>
                  <w:lang w:val="fr-FR"/>
                </w:rPr>
                <w:delText>.</w:delText>
              </w:r>
              <w:r w:rsidR="00555419" w:rsidDel="00821D71">
                <w:rPr>
                  <w:rFonts w:ascii="Arial" w:eastAsia="Times New Roman" w:hAnsi="Arial" w:cs="Arial"/>
                  <w:noProof/>
                  <w:szCs w:val="17"/>
                  <w:lang w:val="fr-FR"/>
                </w:rPr>
                <w:delText xml:space="preserve">  </w:delText>
              </w:r>
              <w:r w:rsidRPr="00637228" w:rsidDel="00821D71">
                <w:rPr>
                  <w:rFonts w:ascii="Arial" w:eastAsia="Times New Roman" w:hAnsi="Arial" w:cs="Arial"/>
                  <w:noProof/>
                  <w:szCs w:val="17"/>
                  <w:lang w:val="fr-FR"/>
                </w:rPr>
                <w:delText>Le niveau 3 (Hypermédia) PEUT être implémenté pour rendre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API autodécouvrable.</w:delText>
              </w:r>
            </w:del>
          </w:p>
        </w:tc>
        <w:tc>
          <w:tcPr>
            <w:tcW w:w="2515" w:type="dxa"/>
          </w:tcPr>
          <w:p w14:paraId="5A8CF2E8" w14:textId="356D07BD" w:rsidR="003B6D84" w:rsidRPr="00982192" w:rsidDel="00821D71" w:rsidRDefault="003B6D84" w:rsidP="00CE01DA">
            <w:pPr>
              <w:spacing w:before="170" w:after="170"/>
              <w:rPr>
                <w:del w:id="2905" w:author="Author"/>
                <w:rFonts w:asciiTheme="minorBidi" w:hAnsiTheme="minorBidi" w:cstheme="minorBidi"/>
                <w:noProof/>
                <w:szCs w:val="17"/>
                <w:lang w:val="fr-FR"/>
              </w:rPr>
            </w:pPr>
            <w:del w:id="2906" w:author="Author">
              <w:r w:rsidRPr="00982192" w:rsidDel="00821D71">
                <w:rPr>
                  <w:rFonts w:asciiTheme="minorBidi" w:hAnsiTheme="minorBidi" w:cstheme="minorBidi"/>
                  <w:noProof/>
                  <w:szCs w:val="17"/>
                  <w:lang w:val="fr-FR"/>
                </w:rPr>
                <w:delText>AAJ</w:delText>
              </w:r>
            </w:del>
          </w:p>
        </w:tc>
      </w:tr>
      <w:tr w:rsidR="003B6D84" w:rsidRPr="00982192" w:rsidDel="00821D71" w14:paraId="1ED35D9A" w14:textId="7972591F" w:rsidTr="00B722EB">
        <w:trPr>
          <w:del w:id="2907" w:author="Author"/>
        </w:trPr>
        <w:tc>
          <w:tcPr>
            <w:tcW w:w="1075" w:type="dxa"/>
          </w:tcPr>
          <w:p w14:paraId="4647AF57" w14:textId="1DE6F638" w:rsidR="003B6D84" w:rsidRPr="00982192" w:rsidDel="00821D71" w:rsidRDefault="003B6D84" w:rsidP="00CE01DA">
            <w:pPr>
              <w:spacing w:before="170" w:after="170"/>
              <w:rPr>
                <w:del w:id="2908" w:author="Author"/>
                <w:rFonts w:asciiTheme="minorBidi" w:eastAsia="Times New Roman" w:hAnsiTheme="minorBidi" w:cstheme="minorBidi"/>
                <w:noProof/>
                <w:szCs w:val="17"/>
                <w:lang w:val="fr-FR"/>
              </w:rPr>
            </w:pPr>
            <w:del w:id="2909"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15</w:delText>
              </w:r>
              <w:r w:rsidR="008E4C7B"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5670" w:type="dxa"/>
          </w:tcPr>
          <w:p w14:paraId="059CF358" w14:textId="0F346F9B" w:rsidR="00992C0C" w:rsidDel="00821D71" w:rsidRDefault="00637228" w:rsidP="00CE01DA">
            <w:pPr>
              <w:spacing w:before="170" w:after="170"/>
              <w:rPr>
                <w:del w:id="2910" w:author="Author"/>
                <w:rFonts w:ascii="Arial" w:eastAsia="Times New Roman" w:hAnsi="Arial" w:cs="Arial"/>
                <w:noProof/>
                <w:szCs w:val="17"/>
                <w:lang w:val="fr-FR"/>
              </w:rPr>
            </w:pPr>
            <w:del w:id="2911" w:author="Author">
              <w:r w:rsidRPr="00637228" w:rsidDel="00821D71">
                <w:rPr>
                  <w:rFonts w:ascii="Arial" w:eastAsia="Times New Roman" w:hAnsi="Arial" w:cs="Arial"/>
                  <w:noProof/>
                  <w:szCs w:val="17"/>
                  <w:lang w:val="fr-FR"/>
                </w:rPr>
                <w:delText>Pour mettre au point un format hypermédia personnalisé,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ensemble d</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attributs ci</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après DEVRAIT être utilisé en les imbriquant dans un lien d</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attributs</w:delText>
              </w:r>
              <w:r w:rsidR="00BB0A23" w:rsidDel="00821D71">
                <w:rPr>
                  <w:rFonts w:ascii="Arial" w:eastAsia="Times New Roman" w:hAnsi="Arial" w:cs="Arial"/>
                  <w:noProof/>
                  <w:szCs w:val="17"/>
                  <w:lang w:val="fr-FR"/>
                </w:rPr>
                <w:delText> :</w:delText>
              </w:r>
            </w:del>
          </w:p>
          <w:p w14:paraId="5DD3C05D" w14:textId="2C04C146" w:rsidR="00992C0C" w:rsidDel="00821D71" w:rsidRDefault="00637228" w:rsidP="00CE01DA">
            <w:pPr>
              <w:pStyle w:val="NormalWeb"/>
              <w:numPr>
                <w:ilvl w:val="0"/>
                <w:numId w:val="13"/>
              </w:numPr>
              <w:spacing w:before="170" w:beforeAutospacing="0" w:after="170" w:afterAutospacing="0"/>
              <w:ind w:left="1226" w:hanging="567"/>
              <w:rPr>
                <w:del w:id="2912" w:author="Author"/>
                <w:rFonts w:ascii="Arial" w:eastAsia="Times New Roman" w:hAnsi="Arial" w:cs="Arial"/>
                <w:noProof/>
                <w:szCs w:val="17"/>
                <w:lang w:val="fr-FR"/>
              </w:rPr>
            </w:pPr>
            <w:del w:id="2913" w:author="Author">
              <w:r w:rsidRPr="008E4C7B" w:rsidDel="00821D71">
                <w:rPr>
                  <w:rFonts w:ascii="Courier New" w:eastAsia="Times New Roman" w:hAnsi="Courier New" w:cs="Courier New"/>
                  <w:noProof/>
                  <w:szCs w:val="17"/>
                  <w:lang w:val="fr-FR"/>
                </w:rPr>
                <w:delText>href</w:delText>
              </w:r>
              <w:r w:rsidRPr="00637228" w:rsidDel="00821D71">
                <w:rPr>
                  <w:rFonts w:ascii="Arial" w:eastAsia="Times New Roman" w:hAnsi="Arial" w:cs="Arial"/>
                  <w:noProof/>
                  <w:szCs w:val="17"/>
                  <w:lang w:val="fr-FR"/>
                </w:rPr>
                <w:delText xml:space="preserve"> –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URI cible;</w:delText>
              </w:r>
            </w:del>
          </w:p>
          <w:p w14:paraId="2F9A7B12" w14:textId="3E1ABD7F" w:rsidR="00992C0C" w:rsidDel="00821D71" w:rsidRDefault="00637228" w:rsidP="00CE01DA">
            <w:pPr>
              <w:pStyle w:val="NormalWeb"/>
              <w:numPr>
                <w:ilvl w:val="0"/>
                <w:numId w:val="13"/>
              </w:numPr>
              <w:spacing w:before="170" w:beforeAutospacing="0" w:after="170" w:afterAutospacing="0"/>
              <w:ind w:left="1226" w:hanging="567"/>
              <w:rPr>
                <w:del w:id="2914" w:author="Author"/>
                <w:rFonts w:ascii="Arial" w:eastAsia="Times New Roman" w:hAnsi="Arial" w:cs="Arial"/>
                <w:noProof/>
                <w:szCs w:val="17"/>
                <w:lang w:val="fr-FR"/>
              </w:rPr>
            </w:pPr>
            <w:del w:id="2915" w:author="Author">
              <w:r w:rsidRPr="008E4C7B" w:rsidDel="00821D71">
                <w:rPr>
                  <w:rFonts w:ascii="Courier New" w:eastAsia="Times New Roman" w:hAnsi="Courier New" w:cs="Courier New"/>
                  <w:noProof/>
                  <w:szCs w:val="17"/>
                  <w:lang w:val="fr-FR"/>
                </w:rPr>
                <w:delText>rel</w:delText>
              </w:r>
              <w:r w:rsidRPr="00637228" w:rsidDel="00821D71">
                <w:rPr>
                  <w:rFonts w:ascii="Arial" w:eastAsia="Times New Roman" w:hAnsi="Arial" w:cs="Arial"/>
                  <w:noProof/>
                  <w:szCs w:val="17"/>
                  <w:lang w:val="fr-FR"/>
                </w:rPr>
                <w:delText xml:space="preserve"> – la signification de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URI cible;</w:delText>
              </w:r>
            </w:del>
          </w:p>
          <w:p w14:paraId="704C8DCA" w14:textId="74F5F83D" w:rsidR="00992C0C" w:rsidDel="00821D71" w:rsidRDefault="00637228" w:rsidP="00CE01DA">
            <w:pPr>
              <w:pStyle w:val="NormalWeb"/>
              <w:numPr>
                <w:ilvl w:val="0"/>
                <w:numId w:val="13"/>
              </w:numPr>
              <w:spacing w:before="170" w:beforeAutospacing="0" w:after="170" w:afterAutospacing="0"/>
              <w:ind w:left="1226" w:hanging="567"/>
              <w:rPr>
                <w:del w:id="2916" w:author="Author"/>
                <w:rFonts w:ascii="Arial" w:eastAsia="Times New Roman" w:hAnsi="Arial" w:cs="Arial"/>
                <w:noProof/>
                <w:szCs w:val="17"/>
                <w:lang w:val="fr-FR"/>
              </w:rPr>
            </w:pPr>
            <w:del w:id="2917" w:author="Author">
              <w:r w:rsidRPr="008E4C7B" w:rsidDel="00821D71">
                <w:rPr>
                  <w:rFonts w:ascii="Courier New" w:eastAsia="Times New Roman" w:hAnsi="Courier New" w:cs="Courier New"/>
                  <w:noProof/>
                  <w:szCs w:val="17"/>
                  <w:lang w:val="fr-FR"/>
                </w:rPr>
                <w:delText>self</w:delText>
              </w:r>
              <w:r w:rsidRPr="00637228" w:rsidDel="00821D71">
                <w:rPr>
                  <w:rFonts w:ascii="Arial" w:eastAsia="Times New Roman" w:hAnsi="Arial" w:cs="Arial"/>
                  <w:noProof/>
                  <w:szCs w:val="17"/>
                  <w:lang w:val="fr-FR"/>
                </w:rPr>
                <w:delText xml:space="preserve"> –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URI renvoie à la ressource elle</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même;</w:delText>
              </w:r>
            </w:del>
          </w:p>
          <w:p w14:paraId="44C3C67D" w14:textId="0C5DA483" w:rsidR="00992C0C" w:rsidDel="00821D71" w:rsidRDefault="00637228" w:rsidP="00CE01DA">
            <w:pPr>
              <w:pStyle w:val="NormalWeb"/>
              <w:numPr>
                <w:ilvl w:val="0"/>
                <w:numId w:val="13"/>
              </w:numPr>
              <w:spacing w:before="170" w:beforeAutospacing="0" w:after="170" w:afterAutospacing="0"/>
              <w:ind w:left="1226" w:hanging="567"/>
              <w:rPr>
                <w:del w:id="2918" w:author="Author"/>
                <w:rFonts w:ascii="Arial" w:eastAsia="Times New Roman" w:hAnsi="Arial" w:cs="Arial"/>
                <w:noProof/>
                <w:szCs w:val="17"/>
                <w:lang w:val="fr-FR"/>
              </w:rPr>
            </w:pPr>
            <w:del w:id="2919" w:author="Author">
              <w:r w:rsidRPr="008E4C7B" w:rsidDel="00821D71">
                <w:rPr>
                  <w:rFonts w:ascii="Courier New" w:eastAsia="Times New Roman" w:hAnsi="Courier New" w:cs="Courier New"/>
                  <w:noProof/>
                  <w:szCs w:val="17"/>
                  <w:lang w:val="fr-FR"/>
                </w:rPr>
                <w:delText>next</w:delText>
              </w:r>
              <w:r w:rsidRPr="00637228" w:rsidDel="00821D71">
                <w:rPr>
                  <w:rFonts w:ascii="Arial" w:eastAsia="Times New Roman" w:hAnsi="Arial" w:cs="Arial"/>
                  <w:noProof/>
                  <w:szCs w:val="17"/>
                  <w:lang w:val="fr-FR"/>
                </w:rPr>
                <w:delText xml:space="preserve">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URI renvoie à la page précédente (s</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il est utilisé pendant la pagination);</w:delText>
              </w:r>
            </w:del>
          </w:p>
          <w:p w14:paraId="4DCA7CD5" w14:textId="2511EB77" w:rsidR="00637228" w:rsidRPr="00637228" w:rsidDel="00821D71" w:rsidRDefault="00637228" w:rsidP="00CE01DA">
            <w:pPr>
              <w:pStyle w:val="NormalWeb"/>
              <w:numPr>
                <w:ilvl w:val="0"/>
                <w:numId w:val="13"/>
              </w:numPr>
              <w:spacing w:before="170" w:beforeAutospacing="0" w:after="170" w:afterAutospacing="0"/>
              <w:ind w:left="1226" w:hanging="567"/>
              <w:rPr>
                <w:del w:id="2920" w:author="Author"/>
                <w:rFonts w:ascii="Arial" w:eastAsia="Times New Roman" w:hAnsi="Arial" w:cs="Arial"/>
                <w:noProof/>
                <w:szCs w:val="17"/>
                <w:lang w:val="fr-FR"/>
              </w:rPr>
            </w:pPr>
            <w:del w:id="2921" w:author="Author">
              <w:r w:rsidRPr="00A21BF0" w:rsidDel="00821D71">
                <w:rPr>
                  <w:rFonts w:ascii="Courier New" w:eastAsia="Times New Roman" w:hAnsi="Courier New" w:cs="Courier New"/>
                  <w:noProof/>
                  <w:szCs w:val="17"/>
                  <w:lang w:val="fr-FR"/>
                </w:rPr>
                <w:delText>previous</w:delText>
              </w:r>
              <w:r w:rsidRPr="00637228" w:rsidDel="00821D71">
                <w:rPr>
                  <w:rFonts w:ascii="Arial" w:eastAsia="Times New Roman" w:hAnsi="Arial" w:cs="Arial"/>
                  <w:noProof/>
                  <w:szCs w:val="17"/>
                  <w:lang w:val="fr-FR"/>
                </w:rPr>
                <w:delText xml:space="preserve"> – l</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URI renvoie à la page suivante (s</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il est utilisé pendant la pagination), et</w:delText>
              </w:r>
            </w:del>
          </w:p>
          <w:p w14:paraId="4D5DA42E" w14:textId="58AE6A0A" w:rsidR="003B6D84" w:rsidRPr="00637228" w:rsidDel="00821D71" w:rsidRDefault="00637228" w:rsidP="00CE01DA">
            <w:pPr>
              <w:pStyle w:val="NormalWeb"/>
              <w:numPr>
                <w:ilvl w:val="0"/>
                <w:numId w:val="13"/>
              </w:numPr>
              <w:spacing w:before="170" w:beforeAutospacing="0" w:after="170" w:afterAutospacing="0"/>
              <w:ind w:left="1226" w:hanging="567"/>
              <w:rPr>
                <w:del w:id="2922" w:author="Author"/>
                <w:rFonts w:ascii="Arial" w:eastAsia="Times New Roman" w:hAnsi="Arial" w:cs="Arial"/>
                <w:noProof/>
                <w:szCs w:val="17"/>
                <w:lang w:val="fr-FR"/>
              </w:rPr>
            </w:pPr>
            <w:del w:id="2923" w:author="Author">
              <w:r w:rsidRPr="00637228" w:rsidDel="00821D71">
                <w:rPr>
                  <w:rFonts w:ascii="Arial" w:eastAsia="Times New Roman" w:hAnsi="Arial" w:cs="Arial"/>
                  <w:noProof/>
                  <w:szCs w:val="17"/>
                  <w:lang w:val="fr-FR"/>
                </w:rPr>
                <w:delText xml:space="preserve">le nom arbitraire </w:delText>
              </w:r>
              <w:r w:rsidRPr="00A21BF0" w:rsidDel="00821D71">
                <w:rPr>
                  <w:rFonts w:ascii="Courier New" w:eastAsia="Times New Roman" w:hAnsi="Courier New" w:cs="Courier New"/>
                  <w:noProof/>
                  <w:szCs w:val="17"/>
                  <w:lang w:val="fr-FR"/>
                </w:rPr>
                <w:delText>v</w:delText>
              </w:r>
              <w:r w:rsidRPr="00637228" w:rsidDel="00821D71">
                <w:rPr>
                  <w:rFonts w:ascii="Arial" w:eastAsia="Times New Roman" w:hAnsi="Arial" w:cs="Arial"/>
                  <w:noProof/>
                  <w:szCs w:val="17"/>
                  <w:lang w:val="fr-FR"/>
                </w:rPr>
                <w:delText xml:space="preserve"> indique la signification personnalisée d</w:delText>
              </w:r>
              <w:r w:rsidR="00BB0A23" w:rsidDel="00821D71">
                <w:rPr>
                  <w:rFonts w:ascii="Arial" w:eastAsia="Times New Roman" w:hAnsi="Arial" w:cs="Arial"/>
                  <w:noProof/>
                  <w:szCs w:val="17"/>
                  <w:lang w:val="fr-FR"/>
                </w:rPr>
                <w:delText>’</w:delText>
              </w:r>
              <w:r w:rsidRPr="00637228" w:rsidDel="00821D71">
                <w:rPr>
                  <w:rFonts w:ascii="Arial" w:eastAsia="Times New Roman" w:hAnsi="Arial" w:cs="Arial"/>
                  <w:noProof/>
                  <w:szCs w:val="17"/>
                  <w:lang w:val="fr-FR"/>
                </w:rPr>
                <w:delText>une liaison</w:delText>
              </w:r>
              <w:r w:rsidR="003B6D84" w:rsidRPr="00637228" w:rsidDel="00821D71">
                <w:rPr>
                  <w:rFonts w:ascii="Arial" w:eastAsia="Times New Roman" w:hAnsi="Arial" w:cs="Arial"/>
                  <w:noProof/>
                  <w:szCs w:val="17"/>
                  <w:lang w:val="fr-FR"/>
                </w:rPr>
                <w:delText>.</w:delText>
              </w:r>
            </w:del>
          </w:p>
        </w:tc>
        <w:tc>
          <w:tcPr>
            <w:tcW w:w="2515" w:type="dxa"/>
          </w:tcPr>
          <w:p w14:paraId="1C7064AF" w14:textId="0B3488D7" w:rsidR="003B6D84" w:rsidRPr="00982192" w:rsidDel="00821D71" w:rsidRDefault="003B6D84" w:rsidP="00CE01DA">
            <w:pPr>
              <w:spacing w:before="170" w:after="170"/>
              <w:rPr>
                <w:del w:id="2924" w:author="Author"/>
                <w:rFonts w:asciiTheme="minorBidi" w:hAnsiTheme="minorBidi" w:cstheme="minorBidi"/>
                <w:noProof/>
                <w:szCs w:val="17"/>
                <w:lang w:val="fr-FR"/>
              </w:rPr>
            </w:pPr>
            <w:del w:id="2925" w:author="Author">
              <w:r w:rsidRPr="00982192" w:rsidDel="00821D71">
                <w:rPr>
                  <w:rFonts w:asciiTheme="minorBidi" w:hAnsiTheme="minorBidi" w:cstheme="minorBidi"/>
                  <w:noProof/>
                  <w:szCs w:val="17"/>
                  <w:lang w:val="fr-FR"/>
                </w:rPr>
                <w:delText>AAJ</w:delText>
              </w:r>
            </w:del>
          </w:p>
        </w:tc>
      </w:tr>
    </w:tbl>
    <w:p w14:paraId="2DBA901F" w14:textId="32D2033B" w:rsidR="00466E4F" w:rsidRPr="00982192" w:rsidDel="00821D71" w:rsidRDefault="00466E4F" w:rsidP="00CE01DA">
      <w:pPr>
        <w:spacing w:before="170" w:after="170"/>
        <w:rPr>
          <w:del w:id="2926" w:author="Author"/>
          <w:rFonts w:cs="Arial"/>
          <w:noProof/>
          <w:szCs w:val="17"/>
          <w:lang w:val="fr-FR"/>
        </w:rPr>
      </w:pPr>
    </w:p>
    <w:p w14:paraId="6937D16C" w14:textId="3DD2C9C6" w:rsidR="006A715A" w:rsidRPr="00982192" w:rsidDel="00821D71" w:rsidRDefault="006A715A" w:rsidP="00CE01DA">
      <w:pPr>
        <w:pStyle w:val="Caption"/>
        <w:spacing w:before="170" w:after="170"/>
        <w:rPr>
          <w:del w:id="2927" w:author="Author"/>
          <w:rFonts w:cs="Arial"/>
          <w:noProof/>
          <w:sz w:val="17"/>
          <w:szCs w:val="17"/>
          <w:lang w:val="fr-FR"/>
        </w:rPr>
      </w:pPr>
    </w:p>
    <w:p w14:paraId="1D6A061C" w14:textId="65E9BFA5" w:rsidR="00FA1E75" w:rsidRPr="00982192" w:rsidDel="00821D71" w:rsidRDefault="00FA1E75" w:rsidP="00CE01DA">
      <w:pPr>
        <w:spacing w:before="170" w:after="170"/>
        <w:rPr>
          <w:del w:id="2928" w:author="Author"/>
          <w:rFonts w:cs="Arial"/>
          <w:b/>
          <w:bCs/>
          <w:noProof/>
          <w:szCs w:val="17"/>
          <w:lang w:val="fr-FR"/>
        </w:rPr>
      </w:pPr>
      <w:del w:id="2929" w:author="Author">
        <w:r w:rsidRPr="00982192" w:rsidDel="00821D71">
          <w:rPr>
            <w:rFonts w:cs="Arial"/>
            <w:b/>
            <w:bCs/>
            <w:noProof/>
            <w:szCs w:val="17"/>
            <w:lang w:val="fr-FR"/>
          </w:rPr>
          <w:br w:type="page"/>
        </w:r>
      </w:del>
    </w:p>
    <w:p w14:paraId="28F1ED5D" w14:textId="2B8AE833" w:rsidR="002E1AEB" w:rsidRPr="00982192" w:rsidDel="00821D71" w:rsidRDefault="002E1AEB" w:rsidP="00CE01DA">
      <w:pPr>
        <w:pStyle w:val="Caption"/>
        <w:spacing w:before="170" w:after="170"/>
        <w:rPr>
          <w:del w:id="2930" w:author="Author"/>
          <w:rFonts w:cs="Arial"/>
          <w:noProof/>
          <w:sz w:val="17"/>
          <w:szCs w:val="17"/>
          <w:lang w:val="fr-FR"/>
        </w:rPr>
      </w:pPr>
      <w:bookmarkStart w:id="2931" w:name="_Ref8206667"/>
      <w:del w:id="2932" w:author="Author">
        <w:r w:rsidRPr="00982192" w:rsidDel="00821D71">
          <w:rPr>
            <w:rFonts w:cs="Arial"/>
            <w:noProof/>
            <w:sz w:val="17"/>
            <w:szCs w:val="17"/>
            <w:lang w:val="fr-FR"/>
          </w:rPr>
          <w:delText>Table</w:delText>
        </w:r>
        <w:r w:rsidR="00637228" w:rsidDel="00821D71">
          <w:rPr>
            <w:rFonts w:cs="Arial"/>
            <w:noProof/>
            <w:sz w:val="17"/>
            <w:szCs w:val="17"/>
            <w:lang w:val="fr-FR"/>
          </w:rPr>
          <w:delText>au</w:delText>
        </w:r>
        <w:r w:rsidR="00570E0A" w:rsidDel="00821D71">
          <w:rPr>
            <w:rFonts w:cs="Arial"/>
            <w:noProof/>
            <w:sz w:val="17"/>
            <w:szCs w:val="17"/>
            <w:lang w:val="fr-FR"/>
          </w:rPr>
          <w:delText> </w:delText>
        </w:r>
        <w:r w:rsidR="00FA1E75" w:rsidRPr="00982192" w:rsidDel="00821D71">
          <w:rPr>
            <w:rFonts w:cs="Arial"/>
            <w:noProof/>
            <w:szCs w:val="17"/>
            <w:lang w:val="fr-FR"/>
          </w:rPr>
          <w:fldChar w:fldCharType="begin"/>
        </w:r>
        <w:r w:rsidR="00FA1E75" w:rsidRPr="00982192" w:rsidDel="00821D71">
          <w:rPr>
            <w:rFonts w:cs="Arial"/>
            <w:noProof/>
            <w:sz w:val="17"/>
            <w:szCs w:val="17"/>
            <w:lang w:val="fr-FR"/>
          </w:rPr>
          <w:delInstrText xml:space="preserve"> SEQ Table \* ARABIC </w:delInstrText>
        </w:r>
        <w:r w:rsidR="00FA1E75" w:rsidRPr="00982192" w:rsidDel="00821D71">
          <w:rPr>
            <w:rFonts w:cs="Arial"/>
            <w:noProof/>
            <w:szCs w:val="17"/>
            <w:lang w:val="fr-FR"/>
          </w:rPr>
          <w:fldChar w:fldCharType="separate"/>
        </w:r>
        <w:r w:rsidR="00D936AF" w:rsidDel="00821D71">
          <w:rPr>
            <w:rFonts w:cs="Arial"/>
            <w:noProof/>
            <w:sz w:val="17"/>
            <w:szCs w:val="17"/>
            <w:lang w:val="fr-FR"/>
          </w:rPr>
          <w:delText>4</w:delText>
        </w:r>
        <w:r w:rsidR="00FA1E75" w:rsidRPr="00982192" w:rsidDel="00821D71">
          <w:rPr>
            <w:rFonts w:cs="Arial"/>
            <w:noProof/>
            <w:szCs w:val="17"/>
            <w:lang w:val="fr-FR"/>
          </w:rPr>
          <w:fldChar w:fldCharType="end"/>
        </w:r>
        <w:bookmarkEnd w:id="2931"/>
        <w:r w:rsidR="00BB0A23" w:rsidDel="00821D71">
          <w:rPr>
            <w:rFonts w:cs="Arial"/>
            <w:noProof/>
            <w:sz w:val="17"/>
            <w:szCs w:val="17"/>
            <w:lang w:val="fr-FR"/>
          </w:rPr>
          <w:delText> :</w:delText>
        </w:r>
        <w:r w:rsidRPr="00982192" w:rsidDel="00821D71">
          <w:rPr>
            <w:rFonts w:cs="Arial"/>
            <w:noProof/>
            <w:sz w:val="17"/>
            <w:szCs w:val="17"/>
            <w:lang w:val="fr-FR"/>
          </w:rPr>
          <w:delText xml:space="preserve"> </w:delText>
        </w:r>
        <w:r w:rsidR="00637228" w:rsidDel="00821D71">
          <w:rPr>
            <w:rFonts w:cs="Arial"/>
            <w:noProof/>
            <w:sz w:val="17"/>
            <w:szCs w:val="17"/>
            <w:lang w:val="fr-FR"/>
          </w:rPr>
          <w:delText xml:space="preserve">Niveau de conformité </w:delText>
        </w:r>
        <w:r w:rsidRPr="00982192" w:rsidDel="00821D71">
          <w:rPr>
            <w:rFonts w:cs="Arial"/>
            <w:noProof/>
            <w:sz w:val="17"/>
            <w:szCs w:val="17"/>
            <w:lang w:val="fr-FR"/>
          </w:rPr>
          <w:delText>AAX</w:delText>
        </w:r>
      </w:del>
    </w:p>
    <w:tbl>
      <w:tblPr>
        <w:tblStyle w:val="TableGrid"/>
        <w:tblW w:w="0" w:type="auto"/>
        <w:tblLook w:val="04A0" w:firstRow="1" w:lastRow="0" w:firstColumn="1" w:lastColumn="0" w:noHBand="0" w:noVBand="1"/>
      </w:tblPr>
      <w:tblGrid>
        <w:gridCol w:w="1143"/>
        <w:gridCol w:w="6444"/>
        <w:gridCol w:w="1761"/>
      </w:tblGrid>
      <w:tr w:rsidR="00637228" w:rsidRPr="00982192" w:rsidDel="00821D71" w14:paraId="4A2BC783" w14:textId="65D8C7A2" w:rsidTr="003969D6">
        <w:trPr>
          <w:del w:id="2933" w:author="Author"/>
        </w:trPr>
        <w:tc>
          <w:tcPr>
            <w:tcW w:w="1143" w:type="dxa"/>
            <w:shd w:val="clear" w:color="auto" w:fill="F2F2F2" w:themeFill="background1" w:themeFillShade="F2"/>
          </w:tcPr>
          <w:p w14:paraId="642BE22C" w14:textId="4CF5AB3B" w:rsidR="00637228" w:rsidRPr="00982192" w:rsidDel="00821D71" w:rsidRDefault="00637228" w:rsidP="00CE01DA">
            <w:pPr>
              <w:spacing w:before="170" w:after="170"/>
              <w:rPr>
                <w:del w:id="2934" w:author="Author"/>
                <w:rFonts w:asciiTheme="minorBidi" w:hAnsiTheme="minorBidi" w:cstheme="minorBidi"/>
                <w:b/>
                <w:noProof/>
                <w:szCs w:val="17"/>
                <w:lang w:val="fr-FR"/>
              </w:rPr>
            </w:pPr>
            <w:del w:id="2935" w:author="Author">
              <w:r w:rsidDel="00821D71">
                <w:rPr>
                  <w:rFonts w:asciiTheme="minorBidi" w:hAnsiTheme="minorBidi" w:cstheme="minorBidi"/>
                  <w:b/>
                  <w:noProof/>
                  <w:szCs w:val="17"/>
                  <w:lang w:val="fr-FR"/>
                </w:rPr>
                <w:delText>ID de la règle</w:delText>
              </w:r>
            </w:del>
          </w:p>
        </w:tc>
        <w:tc>
          <w:tcPr>
            <w:tcW w:w="6444" w:type="dxa"/>
            <w:shd w:val="clear" w:color="auto" w:fill="F2F2F2" w:themeFill="background1" w:themeFillShade="F2"/>
          </w:tcPr>
          <w:p w14:paraId="0290A694" w14:textId="0D6927B2" w:rsidR="00637228" w:rsidRPr="00982192" w:rsidDel="00821D71" w:rsidRDefault="00637228" w:rsidP="00CE01DA">
            <w:pPr>
              <w:spacing w:before="170" w:after="170"/>
              <w:rPr>
                <w:del w:id="2936" w:author="Author"/>
                <w:rFonts w:asciiTheme="minorBidi" w:hAnsiTheme="minorBidi" w:cstheme="minorBidi"/>
                <w:b/>
                <w:noProof/>
                <w:szCs w:val="17"/>
                <w:lang w:val="fr-FR"/>
              </w:rPr>
            </w:pPr>
            <w:del w:id="2937" w:author="Author">
              <w:r w:rsidDel="00821D71">
                <w:rPr>
                  <w:rFonts w:asciiTheme="minorBidi" w:hAnsiTheme="minorBidi" w:cstheme="minorBidi"/>
                  <w:b/>
                  <w:noProof/>
                  <w:szCs w:val="17"/>
                  <w:lang w:val="fr-FR"/>
                </w:rPr>
                <w:delText>Description de la règle</w:delText>
              </w:r>
            </w:del>
          </w:p>
        </w:tc>
        <w:tc>
          <w:tcPr>
            <w:tcW w:w="1761" w:type="dxa"/>
            <w:shd w:val="clear" w:color="auto" w:fill="F2F2F2" w:themeFill="background1" w:themeFillShade="F2"/>
          </w:tcPr>
          <w:p w14:paraId="02532129" w14:textId="161CB1AC" w:rsidR="00637228" w:rsidRPr="00982192" w:rsidDel="00821D71" w:rsidRDefault="00637228" w:rsidP="00CE01DA">
            <w:pPr>
              <w:spacing w:before="170" w:after="170"/>
              <w:rPr>
                <w:del w:id="2938" w:author="Author"/>
                <w:rFonts w:asciiTheme="minorBidi" w:hAnsiTheme="minorBidi" w:cstheme="minorBidi"/>
                <w:b/>
                <w:noProof/>
                <w:szCs w:val="17"/>
                <w:lang w:val="fr-FR"/>
              </w:rPr>
            </w:pPr>
            <w:del w:id="2939" w:author="Author">
              <w:r w:rsidDel="00821D71">
                <w:rPr>
                  <w:rFonts w:asciiTheme="minorBidi" w:hAnsiTheme="minorBidi" w:cstheme="minorBidi"/>
                  <w:b/>
                  <w:noProof/>
                  <w:szCs w:val="17"/>
                  <w:lang w:val="fr-FR"/>
                </w:rPr>
                <w:delText>Renvoi et observation</w:delText>
              </w:r>
            </w:del>
          </w:p>
        </w:tc>
      </w:tr>
      <w:tr w:rsidR="009D5C97" w:rsidRPr="00982192" w:rsidDel="00821D71" w14:paraId="41BD4C60" w14:textId="01728C51" w:rsidTr="003969D6">
        <w:trPr>
          <w:del w:id="2940" w:author="Author"/>
        </w:trPr>
        <w:tc>
          <w:tcPr>
            <w:tcW w:w="1143" w:type="dxa"/>
          </w:tcPr>
          <w:p w14:paraId="0C91BE1C" w14:textId="23C349EF" w:rsidR="009D5C97" w:rsidRPr="00982192" w:rsidDel="00821D71" w:rsidRDefault="009D5C97" w:rsidP="00CE01DA">
            <w:pPr>
              <w:spacing w:before="170" w:after="170"/>
              <w:rPr>
                <w:del w:id="2941" w:author="Author"/>
                <w:rFonts w:asciiTheme="minorBidi" w:hAnsiTheme="minorBidi" w:cstheme="minorBidi"/>
                <w:noProof/>
                <w:szCs w:val="17"/>
                <w:lang w:val="fr-FR"/>
              </w:rPr>
            </w:pPr>
            <w:del w:id="2942"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01]</w:delText>
              </w:r>
            </w:del>
          </w:p>
        </w:tc>
        <w:tc>
          <w:tcPr>
            <w:tcW w:w="6444" w:type="dxa"/>
          </w:tcPr>
          <w:p w14:paraId="4E36FBFB" w14:textId="577B4579" w:rsidR="009D5C97" w:rsidRPr="00982192" w:rsidDel="00821D71" w:rsidRDefault="009D5C97" w:rsidP="00CE01DA">
            <w:pPr>
              <w:spacing w:before="170" w:after="170"/>
              <w:rPr>
                <w:del w:id="2943" w:author="Author"/>
                <w:rFonts w:asciiTheme="minorBidi" w:hAnsiTheme="minorBidi" w:cstheme="minorBidi"/>
                <w:noProof/>
                <w:szCs w:val="17"/>
                <w:lang w:val="fr-FR"/>
              </w:rPr>
            </w:pPr>
            <w:del w:id="2944" w:author="Author">
              <w:r w:rsidRPr="00CC0AA7" w:rsidDel="00821D71">
                <w:rPr>
                  <w:rFonts w:ascii="Arial" w:hAnsi="Arial" w:cs="Arial"/>
                  <w:noProof/>
                  <w:lang w:val="fr-FR"/>
                </w:rPr>
                <w:delText xml:space="preserve">Le caractère “/” DOIT être utilisé dans le chemin </w:delText>
              </w:r>
              <w:r w:rsidR="00B42A22" w:rsidDel="00821D71">
                <w:rPr>
                  <w:rFonts w:ascii="Arial" w:hAnsi="Arial" w:cs="Arial"/>
                  <w:noProof/>
                  <w:lang w:val="fr-FR"/>
                </w:rPr>
                <w:delText>d</w:delText>
              </w:r>
              <w:r w:rsidR="00BB0A23" w:rsidDel="00821D71">
                <w:rPr>
                  <w:rFonts w:ascii="Arial" w:hAnsi="Arial" w:cs="Arial"/>
                  <w:noProof/>
                  <w:lang w:val="fr-FR"/>
                </w:rPr>
                <w:delText>’</w:delText>
              </w:r>
              <w:r w:rsidR="00B42A22" w:rsidDel="00821D71">
                <w:rPr>
                  <w:rFonts w:ascii="Arial" w:hAnsi="Arial" w:cs="Arial"/>
                  <w:noProof/>
                  <w:lang w:val="fr-FR"/>
                </w:rPr>
                <w:delText xml:space="preserve">accès </w:delText>
              </w:r>
              <w:r w:rsidRPr="00CC0AA7" w:rsidDel="00821D71">
                <w:rPr>
                  <w:rFonts w:ascii="Arial" w:hAnsi="Arial" w:cs="Arial"/>
                  <w:noProof/>
                  <w:lang w:val="fr-FR"/>
                </w:rPr>
                <w:delText>de l</w:delText>
              </w:r>
              <w:r w:rsidR="00BB0A23" w:rsidDel="00821D71">
                <w:rPr>
                  <w:rFonts w:ascii="Arial" w:hAnsi="Arial" w:cs="Arial"/>
                  <w:noProof/>
                  <w:lang w:val="fr-FR"/>
                </w:rPr>
                <w:delText>’</w:delText>
              </w:r>
              <w:r w:rsidRPr="00CC0AA7" w:rsidDel="00821D71">
                <w:rPr>
                  <w:rFonts w:ascii="Arial" w:hAnsi="Arial" w:cs="Arial"/>
                  <w:noProof/>
                  <w:lang w:val="fr-FR"/>
                </w:rPr>
                <w:delText>URI pour définir un rapport hiérarchique entre les ressources, mais le chemin NE DOIT PAS s</w:delText>
              </w:r>
              <w:r w:rsidR="00BB0A23" w:rsidDel="00821D71">
                <w:rPr>
                  <w:rFonts w:ascii="Arial" w:hAnsi="Arial" w:cs="Arial"/>
                  <w:noProof/>
                  <w:lang w:val="fr-FR"/>
                </w:rPr>
                <w:delText>’</w:delText>
              </w:r>
              <w:r w:rsidRPr="00CC0AA7" w:rsidDel="00821D71">
                <w:rPr>
                  <w:rFonts w:ascii="Arial" w:hAnsi="Arial" w:cs="Arial"/>
                  <w:noProof/>
                  <w:lang w:val="fr-FR"/>
                </w:rPr>
                <w:delText>achever sur un trait oblique</w:delText>
              </w:r>
              <w:r w:rsidRPr="00CC0AA7" w:rsidDel="00821D71">
                <w:rPr>
                  <w:rFonts w:ascii="Arial" w:hAnsi="Arial" w:cs="Arial"/>
                  <w:noProof/>
                  <w:szCs w:val="17"/>
                  <w:lang w:val="fr-FR"/>
                </w:rPr>
                <w:delText xml:space="preserve"> </w:delText>
              </w:r>
              <w:r w:rsidRPr="00CC0AA7" w:rsidDel="00821D71">
                <w:rPr>
                  <w:rFonts w:ascii="Arial" w:hAnsi="Arial" w:cs="Arial"/>
                  <w:noProof/>
                  <w:lang w:val="fr-FR"/>
                </w:rPr>
                <w:delText>car il ne fournit aucune valeur sémantique et peut être déroutant</w:delText>
              </w:r>
              <w:r w:rsidRPr="00982192" w:rsidDel="00821D71">
                <w:rPr>
                  <w:rFonts w:asciiTheme="minorBidi" w:hAnsiTheme="minorBidi" w:cstheme="minorBidi"/>
                  <w:noProof/>
                  <w:szCs w:val="17"/>
                  <w:lang w:val="fr-FR"/>
                </w:rPr>
                <w:delText>.</w:delText>
              </w:r>
            </w:del>
          </w:p>
        </w:tc>
        <w:tc>
          <w:tcPr>
            <w:tcW w:w="1761" w:type="dxa"/>
          </w:tcPr>
          <w:p w14:paraId="2E6DB4C9" w14:textId="3BB09C8C" w:rsidR="009D5C97" w:rsidRPr="00982192" w:rsidDel="00821D71" w:rsidRDefault="009D5C97" w:rsidP="00CE01DA">
            <w:pPr>
              <w:spacing w:before="170" w:after="170"/>
              <w:rPr>
                <w:del w:id="2945" w:author="Author"/>
                <w:rFonts w:asciiTheme="minorBidi" w:hAnsiTheme="minorBidi" w:cstheme="minorBidi"/>
                <w:noProof/>
                <w:szCs w:val="17"/>
                <w:lang w:val="fr-FR"/>
              </w:rPr>
            </w:pPr>
            <w:del w:id="2946" w:author="Author">
              <w:r w:rsidRPr="00982192" w:rsidDel="00821D71">
                <w:rPr>
                  <w:rFonts w:asciiTheme="minorBidi" w:hAnsiTheme="minorBidi" w:cstheme="minorBidi"/>
                  <w:noProof/>
                  <w:szCs w:val="17"/>
                  <w:lang w:val="fr-FR"/>
                </w:rPr>
                <w:delText>AAJ, AAX</w:delText>
              </w:r>
            </w:del>
          </w:p>
        </w:tc>
      </w:tr>
      <w:tr w:rsidR="009D5C97" w:rsidRPr="00982192" w:rsidDel="00821D71" w14:paraId="73908D20" w14:textId="3F937F5B" w:rsidTr="003969D6">
        <w:trPr>
          <w:trHeight w:val="148"/>
          <w:del w:id="2947" w:author="Author"/>
        </w:trPr>
        <w:tc>
          <w:tcPr>
            <w:tcW w:w="1143" w:type="dxa"/>
          </w:tcPr>
          <w:p w14:paraId="1627D20C" w14:textId="1D930838" w:rsidR="009D5C97" w:rsidRPr="00982192" w:rsidDel="00821D71" w:rsidRDefault="009D5C97" w:rsidP="00CE01DA">
            <w:pPr>
              <w:spacing w:before="170" w:after="170"/>
              <w:rPr>
                <w:del w:id="2948" w:author="Author"/>
                <w:rFonts w:asciiTheme="minorBidi" w:hAnsiTheme="minorBidi" w:cstheme="minorBidi"/>
                <w:noProof/>
                <w:szCs w:val="17"/>
                <w:lang w:val="fr-FR"/>
              </w:rPr>
            </w:pPr>
            <w:del w:id="294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02]</w:delText>
              </w:r>
            </w:del>
          </w:p>
        </w:tc>
        <w:tc>
          <w:tcPr>
            <w:tcW w:w="6444" w:type="dxa"/>
          </w:tcPr>
          <w:p w14:paraId="10B1E1AA" w14:textId="0020F76B" w:rsidR="009D5C97" w:rsidRPr="00982192" w:rsidDel="00821D71" w:rsidRDefault="009D5C97" w:rsidP="00CE01DA">
            <w:pPr>
              <w:spacing w:before="170" w:after="170"/>
              <w:rPr>
                <w:del w:id="2950" w:author="Author"/>
                <w:rFonts w:asciiTheme="minorBidi" w:hAnsiTheme="minorBidi" w:cstheme="minorBidi"/>
                <w:noProof/>
                <w:szCs w:val="17"/>
                <w:lang w:val="fr-FR"/>
              </w:rPr>
            </w:pPr>
            <w:del w:id="2951" w:author="Author">
              <w:r w:rsidRPr="00CC0AA7" w:rsidDel="00821D71">
                <w:rPr>
                  <w:rFonts w:ascii="Arial" w:eastAsia="Times New Roman" w:hAnsi="Arial" w:cs="Arial"/>
                  <w:noProof/>
                  <w:szCs w:val="17"/>
                  <w:lang w:val="fr-FR"/>
                </w:rPr>
                <w:delText>Les noms des ressources DOIVENT avoir une structure de nommage uniforme</w:delText>
              </w:r>
              <w:r w:rsidRPr="00982192" w:rsidDel="00821D71">
                <w:rPr>
                  <w:rFonts w:asciiTheme="minorBidi" w:eastAsia="Times New Roman" w:hAnsiTheme="minorBidi" w:cstheme="minorBidi"/>
                  <w:noProof/>
                  <w:szCs w:val="17"/>
                  <w:lang w:val="fr-FR"/>
                </w:rPr>
                <w:delText>.</w:delText>
              </w:r>
            </w:del>
          </w:p>
        </w:tc>
        <w:tc>
          <w:tcPr>
            <w:tcW w:w="1761" w:type="dxa"/>
          </w:tcPr>
          <w:p w14:paraId="132AFF4B" w14:textId="6F9B9AEE" w:rsidR="009D5C97" w:rsidRPr="00982192" w:rsidDel="00821D71" w:rsidRDefault="009D5C97" w:rsidP="00CE01DA">
            <w:pPr>
              <w:spacing w:before="170" w:after="170"/>
              <w:rPr>
                <w:del w:id="2952" w:author="Author"/>
                <w:rFonts w:asciiTheme="minorBidi" w:hAnsiTheme="minorBidi" w:cstheme="minorBidi"/>
                <w:noProof/>
                <w:szCs w:val="17"/>
                <w:lang w:val="fr-FR"/>
              </w:rPr>
            </w:pPr>
            <w:del w:id="2953" w:author="Author">
              <w:r w:rsidRPr="00982192" w:rsidDel="00821D71">
                <w:rPr>
                  <w:rFonts w:asciiTheme="minorBidi" w:hAnsiTheme="minorBidi" w:cstheme="minorBidi"/>
                  <w:noProof/>
                  <w:szCs w:val="17"/>
                  <w:lang w:val="fr-FR"/>
                </w:rPr>
                <w:delText>AAJ, AAX, AJ, AX</w:delText>
              </w:r>
            </w:del>
          </w:p>
        </w:tc>
      </w:tr>
      <w:tr w:rsidR="007C1781" w:rsidRPr="00982192" w:rsidDel="00821D71" w14:paraId="65AF230A" w14:textId="5439C5A1" w:rsidTr="003969D6">
        <w:trPr>
          <w:del w:id="2954" w:author="Author"/>
        </w:trPr>
        <w:tc>
          <w:tcPr>
            <w:tcW w:w="1143" w:type="dxa"/>
          </w:tcPr>
          <w:p w14:paraId="0B82FD43" w14:textId="5AFE91B1" w:rsidR="007C1781" w:rsidRPr="00982192" w:rsidDel="00821D71" w:rsidRDefault="007C1781" w:rsidP="00CE01DA">
            <w:pPr>
              <w:spacing w:before="170" w:after="170"/>
              <w:rPr>
                <w:del w:id="2955" w:author="Author"/>
                <w:rFonts w:asciiTheme="minorBidi" w:hAnsiTheme="minorBidi" w:cstheme="minorBidi"/>
                <w:noProof/>
                <w:szCs w:val="17"/>
                <w:lang w:val="fr-FR"/>
              </w:rPr>
            </w:pPr>
            <w:del w:id="295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03]</w:delText>
              </w:r>
            </w:del>
          </w:p>
        </w:tc>
        <w:tc>
          <w:tcPr>
            <w:tcW w:w="6444" w:type="dxa"/>
          </w:tcPr>
          <w:p w14:paraId="3B3AB7E6" w14:textId="5AD853E7" w:rsidR="007C1781" w:rsidRPr="00982192" w:rsidDel="00821D71" w:rsidRDefault="007C1781" w:rsidP="00CE01DA">
            <w:pPr>
              <w:spacing w:before="170" w:after="170"/>
              <w:rPr>
                <w:del w:id="2957" w:author="Author"/>
                <w:rFonts w:asciiTheme="minorBidi" w:hAnsiTheme="minorBidi" w:cstheme="minorBidi"/>
                <w:noProof/>
                <w:szCs w:val="17"/>
                <w:lang w:val="fr-FR"/>
              </w:rPr>
            </w:pPr>
            <w:del w:id="2958" w:author="Author">
              <w:r w:rsidRPr="007C1781" w:rsidDel="00821D71">
                <w:rPr>
                  <w:rFonts w:ascii="Arial" w:eastAsia="Times New Roman" w:hAnsi="Arial" w:cs="Arial"/>
                  <w:noProof/>
                  <w:szCs w:val="17"/>
                  <w:lang w:val="fr-FR"/>
                </w:rPr>
                <w:delText xml:space="preserve">Les noms des ressources dans la requête DEVRAIENT utiliser les </w:delText>
              </w:r>
              <w:r w:rsidRPr="007C1781" w:rsidDel="00821D71">
                <w:rPr>
                  <w:rFonts w:ascii="Arial" w:hAnsi="Arial" w:cs="Arial"/>
                  <w:noProof/>
                  <w:lang w:val="fr-FR"/>
                </w:rPr>
                <w:delText xml:space="preserve">conventions de nommage des </w:delText>
              </w:r>
              <w:r w:rsidRPr="007C1781" w:rsidDel="00821D71">
                <w:rPr>
                  <w:rFonts w:ascii="Arial" w:eastAsia="Times New Roman" w:hAnsi="Arial" w:cs="Arial"/>
                  <w:noProof/>
                  <w:szCs w:val="17"/>
                  <w:lang w:val="fr-FR"/>
                </w:rPr>
                <w:delText>polices de caractères kebab et PEUVENT être abrégés.</w:delText>
              </w:r>
            </w:del>
          </w:p>
        </w:tc>
        <w:tc>
          <w:tcPr>
            <w:tcW w:w="1761" w:type="dxa"/>
          </w:tcPr>
          <w:p w14:paraId="56ADD41C" w14:textId="7D26CAAA" w:rsidR="007C1781" w:rsidRPr="00982192" w:rsidDel="00821D71" w:rsidRDefault="007C1781" w:rsidP="00CE01DA">
            <w:pPr>
              <w:spacing w:before="170" w:after="170"/>
              <w:rPr>
                <w:del w:id="2959" w:author="Author"/>
                <w:rFonts w:asciiTheme="minorBidi" w:hAnsiTheme="minorBidi" w:cstheme="minorBidi"/>
                <w:noProof/>
                <w:szCs w:val="17"/>
                <w:lang w:val="fr-FR"/>
              </w:rPr>
            </w:pPr>
            <w:del w:id="2960" w:author="Author">
              <w:r w:rsidRPr="00982192" w:rsidDel="00821D71">
                <w:rPr>
                  <w:rFonts w:asciiTheme="minorBidi" w:hAnsiTheme="minorBidi" w:cstheme="minorBidi"/>
                  <w:noProof/>
                  <w:szCs w:val="17"/>
                  <w:lang w:val="fr-FR"/>
                </w:rPr>
                <w:delText>AAJ, AAX</w:delText>
              </w:r>
            </w:del>
          </w:p>
        </w:tc>
      </w:tr>
      <w:tr w:rsidR="009D5C97" w:rsidRPr="00982192" w:rsidDel="00821D71" w14:paraId="712745DF" w14:textId="3EC5C371" w:rsidTr="003969D6">
        <w:trPr>
          <w:del w:id="2961" w:author="Author"/>
        </w:trPr>
        <w:tc>
          <w:tcPr>
            <w:tcW w:w="1143" w:type="dxa"/>
          </w:tcPr>
          <w:p w14:paraId="0AE033EB" w14:textId="00E278C8" w:rsidR="009D5C97" w:rsidRPr="00982192" w:rsidDel="00821D71" w:rsidRDefault="009D5C97" w:rsidP="00CE01DA">
            <w:pPr>
              <w:spacing w:before="170" w:after="170"/>
              <w:rPr>
                <w:del w:id="2962" w:author="Author"/>
                <w:rFonts w:asciiTheme="minorBidi" w:hAnsiTheme="minorBidi" w:cstheme="minorBidi"/>
                <w:noProof/>
                <w:szCs w:val="17"/>
                <w:lang w:val="fr-FR"/>
              </w:rPr>
            </w:pPr>
            <w:del w:id="296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05]</w:delText>
              </w:r>
            </w:del>
          </w:p>
        </w:tc>
        <w:tc>
          <w:tcPr>
            <w:tcW w:w="6444" w:type="dxa"/>
          </w:tcPr>
          <w:p w14:paraId="56346675" w14:textId="54C59A12" w:rsidR="009D5C97" w:rsidRPr="00982192" w:rsidDel="00821D71" w:rsidRDefault="009D5C97" w:rsidP="00CE01DA">
            <w:pPr>
              <w:spacing w:before="170" w:after="170"/>
              <w:rPr>
                <w:del w:id="2964" w:author="Author"/>
                <w:rFonts w:asciiTheme="minorBidi" w:hAnsiTheme="minorBidi" w:cstheme="minorBidi"/>
                <w:noProof/>
                <w:szCs w:val="17"/>
                <w:lang w:val="fr-FR"/>
              </w:rPr>
            </w:pPr>
            <w:del w:id="2965" w:author="Author">
              <w:r w:rsidRPr="007C1781" w:rsidDel="00821D71">
                <w:rPr>
                  <w:rFonts w:ascii="Arial" w:eastAsia="Times New Roman" w:hAnsi="Arial" w:cs="Arial"/>
                  <w:noProof/>
                  <w:szCs w:val="17"/>
                  <w:lang w:val="fr-FR"/>
                </w:rPr>
                <w:delText xml:space="preserve">Les paramètres de requête DEVRAIENT utiliser la convention des caractères bas de casse de type </w:delText>
              </w:r>
              <w:r w:rsidR="00992C0C" w:rsidDel="00821D71">
                <w:rPr>
                  <w:rFonts w:ascii="Arial" w:eastAsia="Times New Roman" w:hAnsi="Arial" w:cs="Arial"/>
                  <w:noProof/>
                  <w:szCs w:val="17"/>
                  <w:lang w:val="fr-FR"/>
                </w:rPr>
                <w:delText>“</w:delText>
              </w:r>
              <w:r w:rsidR="00992C0C" w:rsidRPr="007C1781" w:rsidDel="00821D71">
                <w:rPr>
                  <w:rFonts w:ascii="Arial" w:eastAsia="Times New Roman" w:hAnsi="Arial" w:cs="Arial"/>
                  <w:noProof/>
                  <w:szCs w:val="17"/>
                  <w:lang w:val="fr-FR"/>
                </w:rPr>
                <w:delText>c</w:delText>
              </w:r>
              <w:r w:rsidRPr="007C1781" w:rsidDel="00821D71">
                <w:rPr>
                  <w:rFonts w:ascii="Arial" w:eastAsia="Times New Roman" w:hAnsi="Arial" w:cs="Arial"/>
                  <w:noProof/>
                  <w:szCs w:val="17"/>
                  <w:lang w:val="fr-FR"/>
                </w:rPr>
                <w:delText>amel” et PEUVENT être abrégés.</w:delText>
              </w:r>
            </w:del>
          </w:p>
        </w:tc>
        <w:tc>
          <w:tcPr>
            <w:tcW w:w="1761" w:type="dxa"/>
          </w:tcPr>
          <w:p w14:paraId="334B772A" w14:textId="16D9DB7B" w:rsidR="009D5C97" w:rsidRPr="00982192" w:rsidDel="00821D71" w:rsidRDefault="009D5C97" w:rsidP="00CE01DA">
            <w:pPr>
              <w:spacing w:before="170" w:after="170"/>
              <w:rPr>
                <w:del w:id="2966" w:author="Author"/>
                <w:rFonts w:asciiTheme="minorBidi" w:hAnsiTheme="minorBidi" w:cstheme="minorBidi"/>
                <w:noProof/>
                <w:szCs w:val="17"/>
                <w:lang w:val="fr-FR"/>
              </w:rPr>
            </w:pPr>
            <w:del w:id="2967" w:author="Author">
              <w:r w:rsidRPr="00982192" w:rsidDel="00821D71">
                <w:rPr>
                  <w:rFonts w:asciiTheme="minorBidi" w:hAnsiTheme="minorBidi" w:cstheme="minorBidi"/>
                  <w:noProof/>
                  <w:szCs w:val="17"/>
                  <w:lang w:val="fr-FR"/>
                </w:rPr>
                <w:delText>AAJ, AAX</w:delText>
              </w:r>
            </w:del>
          </w:p>
        </w:tc>
      </w:tr>
      <w:tr w:rsidR="009D5C97" w:rsidRPr="00982192" w:rsidDel="00821D71" w14:paraId="30DD5EF6" w14:textId="65F578D3" w:rsidTr="003969D6">
        <w:trPr>
          <w:trHeight w:val="220"/>
          <w:del w:id="2968" w:author="Author"/>
        </w:trPr>
        <w:tc>
          <w:tcPr>
            <w:tcW w:w="1143" w:type="dxa"/>
          </w:tcPr>
          <w:p w14:paraId="0AB05E06" w14:textId="4CEEB634" w:rsidR="009D5C97" w:rsidRPr="00982192" w:rsidDel="00821D71" w:rsidRDefault="009D5C97" w:rsidP="00CE01DA">
            <w:pPr>
              <w:spacing w:before="170" w:after="170"/>
              <w:rPr>
                <w:del w:id="2969" w:author="Author"/>
                <w:rFonts w:asciiTheme="minorBidi" w:hAnsiTheme="minorBidi" w:cstheme="minorBidi"/>
                <w:noProof/>
                <w:szCs w:val="17"/>
                <w:lang w:val="fr-FR"/>
              </w:rPr>
            </w:pPr>
            <w:del w:id="297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06]</w:delText>
              </w:r>
            </w:del>
          </w:p>
        </w:tc>
        <w:tc>
          <w:tcPr>
            <w:tcW w:w="6444" w:type="dxa"/>
          </w:tcPr>
          <w:p w14:paraId="2B13AFC6" w14:textId="0FE7D6AF" w:rsidR="009D5C97" w:rsidRPr="00982192" w:rsidDel="00821D71" w:rsidRDefault="009D5C97" w:rsidP="00CE01DA">
            <w:pPr>
              <w:spacing w:before="170" w:after="170"/>
              <w:rPr>
                <w:del w:id="2971" w:author="Author"/>
                <w:rFonts w:asciiTheme="minorBidi" w:hAnsiTheme="minorBidi" w:cstheme="minorBidi"/>
                <w:noProof/>
                <w:szCs w:val="17"/>
                <w:lang w:val="fr-FR"/>
              </w:rPr>
            </w:pPr>
            <w:del w:id="2972" w:author="Author">
              <w:r w:rsidRPr="00CC0AA7" w:rsidDel="00821D71">
                <w:rPr>
                  <w:rFonts w:ascii="Arial" w:eastAsia="Times New Roman" w:hAnsi="Arial" w:cs="Arial"/>
                  <w:noProof/>
                  <w:szCs w:val="17"/>
                  <w:lang w:val="fr-FR"/>
                </w:rPr>
                <w:delText>La structure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URL d</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une API Web DOIT contenir le mot “api” dans l</w:delText>
              </w:r>
              <w:r w:rsidR="00BB0A23" w:rsidDel="00821D71">
                <w:rPr>
                  <w:rFonts w:ascii="Arial" w:eastAsia="Times New Roman" w:hAnsi="Arial" w:cs="Arial"/>
                  <w:noProof/>
                  <w:szCs w:val="17"/>
                  <w:lang w:val="fr-FR"/>
                </w:rPr>
                <w:delText>’</w:delText>
              </w:r>
              <w:r w:rsidRPr="00CC0AA7" w:rsidDel="00821D71">
                <w:rPr>
                  <w:rFonts w:ascii="Arial" w:eastAsia="Times New Roman" w:hAnsi="Arial" w:cs="Arial"/>
                  <w:noProof/>
                  <w:szCs w:val="17"/>
                  <w:lang w:val="fr-FR"/>
                </w:rPr>
                <w:delText>URI</w:delText>
              </w:r>
              <w:r w:rsidRPr="00982192" w:rsidDel="00821D71">
                <w:rPr>
                  <w:rFonts w:asciiTheme="minorBidi" w:eastAsia="Times New Roman" w:hAnsiTheme="minorBidi" w:cstheme="minorBidi"/>
                  <w:noProof/>
                  <w:szCs w:val="17"/>
                  <w:lang w:val="fr-FR"/>
                </w:rPr>
                <w:delText>.</w:delText>
              </w:r>
            </w:del>
          </w:p>
        </w:tc>
        <w:tc>
          <w:tcPr>
            <w:tcW w:w="1761" w:type="dxa"/>
          </w:tcPr>
          <w:p w14:paraId="2D4AFD1F" w14:textId="12B5DD3F" w:rsidR="009D5C97" w:rsidRPr="00982192" w:rsidDel="00821D71" w:rsidRDefault="009D5C97" w:rsidP="00CE01DA">
            <w:pPr>
              <w:spacing w:before="170" w:after="170"/>
              <w:rPr>
                <w:del w:id="2973" w:author="Author"/>
                <w:rFonts w:asciiTheme="minorBidi" w:hAnsiTheme="minorBidi" w:cstheme="minorBidi"/>
                <w:noProof/>
                <w:szCs w:val="17"/>
                <w:lang w:val="fr-FR"/>
              </w:rPr>
            </w:pPr>
            <w:del w:id="2974" w:author="Author">
              <w:r w:rsidRPr="00982192" w:rsidDel="00821D71">
                <w:rPr>
                  <w:rFonts w:asciiTheme="minorBidi" w:hAnsiTheme="minorBidi" w:cstheme="minorBidi"/>
                  <w:noProof/>
                  <w:szCs w:val="17"/>
                  <w:lang w:val="fr-FR"/>
                </w:rPr>
                <w:delText>AAJ, AAX, AX, AJ</w:delText>
              </w:r>
            </w:del>
          </w:p>
        </w:tc>
      </w:tr>
      <w:tr w:rsidR="009D5C97" w:rsidRPr="00982192" w:rsidDel="00821D71" w14:paraId="71921EE7" w14:textId="7D049EFE" w:rsidTr="003969D6">
        <w:trPr>
          <w:trHeight w:val="220"/>
          <w:del w:id="2975" w:author="Author"/>
        </w:trPr>
        <w:tc>
          <w:tcPr>
            <w:tcW w:w="1143" w:type="dxa"/>
          </w:tcPr>
          <w:p w14:paraId="3790CEE5" w14:textId="24F3BA15" w:rsidR="009D5C97" w:rsidRPr="00982192" w:rsidDel="00821D71" w:rsidRDefault="009D5C97" w:rsidP="00CE01DA">
            <w:pPr>
              <w:spacing w:before="170" w:after="170"/>
              <w:rPr>
                <w:del w:id="2976" w:author="Author"/>
                <w:rFonts w:asciiTheme="minorBidi" w:hAnsiTheme="minorBidi" w:cstheme="minorBidi"/>
                <w:noProof/>
                <w:szCs w:val="17"/>
                <w:lang w:val="fr-FR"/>
              </w:rPr>
            </w:pPr>
            <w:del w:id="297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07]</w:delText>
              </w:r>
            </w:del>
          </w:p>
        </w:tc>
        <w:tc>
          <w:tcPr>
            <w:tcW w:w="6444" w:type="dxa"/>
          </w:tcPr>
          <w:p w14:paraId="495E04A0" w14:textId="63B03245" w:rsidR="009D5C97" w:rsidRPr="00982192" w:rsidDel="00821D71" w:rsidRDefault="009D5C97" w:rsidP="00CE01DA">
            <w:pPr>
              <w:spacing w:before="170" w:after="170"/>
              <w:rPr>
                <w:del w:id="2978" w:author="Author"/>
                <w:rFonts w:asciiTheme="minorBidi" w:hAnsiTheme="minorBidi" w:cstheme="minorBidi"/>
                <w:noProof/>
                <w:szCs w:val="17"/>
                <w:lang w:val="fr-FR"/>
              </w:rPr>
            </w:pPr>
            <w:del w:id="2979" w:author="Author">
              <w:r w:rsidRPr="00934B48" w:rsidDel="00821D71">
                <w:rPr>
                  <w:rFonts w:ascii="Arial" w:eastAsia="Times New Roman" w:hAnsi="Arial" w:cs="Arial"/>
                  <w:noProof/>
                  <w:szCs w:val="17"/>
                  <w:lang w:val="fr-FR"/>
                </w:rPr>
                <w:delText>Les paramètres de matrice NE DOIVENT PAS être utilisés</w:delText>
              </w:r>
              <w:r w:rsidDel="00821D71">
                <w:rPr>
                  <w:rFonts w:ascii="Arial" w:eastAsia="Times New Roman" w:hAnsi="Arial" w:cs="Arial"/>
                  <w:noProof/>
                  <w:szCs w:val="17"/>
                  <w:lang w:val="fr-FR"/>
                </w:rPr>
                <w:delText>.</w:delText>
              </w:r>
            </w:del>
          </w:p>
        </w:tc>
        <w:tc>
          <w:tcPr>
            <w:tcW w:w="1761" w:type="dxa"/>
          </w:tcPr>
          <w:p w14:paraId="36E45B5F" w14:textId="0C0027D4" w:rsidR="009D5C97" w:rsidRPr="00982192" w:rsidDel="00821D71" w:rsidRDefault="009D5C97" w:rsidP="00CE01DA">
            <w:pPr>
              <w:spacing w:before="170" w:after="170"/>
              <w:rPr>
                <w:del w:id="2980" w:author="Author"/>
                <w:rFonts w:asciiTheme="minorBidi" w:hAnsiTheme="minorBidi" w:cstheme="minorBidi"/>
                <w:noProof/>
                <w:szCs w:val="17"/>
                <w:lang w:val="fr-FR"/>
              </w:rPr>
            </w:pPr>
            <w:del w:id="2981" w:author="Author">
              <w:r w:rsidRPr="00982192" w:rsidDel="00821D71">
                <w:rPr>
                  <w:rFonts w:asciiTheme="minorBidi" w:hAnsiTheme="minorBidi" w:cstheme="minorBidi"/>
                  <w:noProof/>
                  <w:szCs w:val="17"/>
                  <w:lang w:val="fr-FR"/>
                </w:rPr>
                <w:delText>AAJ, AAX, AX, AJ</w:delText>
              </w:r>
            </w:del>
          </w:p>
        </w:tc>
      </w:tr>
      <w:tr w:rsidR="009D5C97" w:rsidRPr="00982192" w:rsidDel="00821D71" w14:paraId="33E3A997" w14:textId="5DE56D70" w:rsidTr="003969D6">
        <w:trPr>
          <w:del w:id="2982" w:author="Author"/>
        </w:trPr>
        <w:tc>
          <w:tcPr>
            <w:tcW w:w="1143" w:type="dxa"/>
          </w:tcPr>
          <w:p w14:paraId="0DB88A7E" w14:textId="5C7FD435" w:rsidR="009D5C97" w:rsidRPr="00982192" w:rsidDel="00821D71" w:rsidRDefault="009D5C97" w:rsidP="00CE01DA">
            <w:pPr>
              <w:spacing w:before="170" w:after="170"/>
              <w:rPr>
                <w:del w:id="2983" w:author="Author"/>
                <w:rFonts w:asciiTheme="minorBidi" w:hAnsiTheme="minorBidi" w:cstheme="minorBidi"/>
                <w:noProof/>
                <w:szCs w:val="17"/>
                <w:lang w:val="fr-FR"/>
              </w:rPr>
            </w:pPr>
            <w:del w:id="298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08]</w:delText>
              </w:r>
            </w:del>
          </w:p>
        </w:tc>
        <w:tc>
          <w:tcPr>
            <w:tcW w:w="6444" w:type="dxa"/>
          </w:tcPr>
          <w:p w14:paraId="7BA5BFF0" w14:textId="29D7264E" w:rsidR="009D5C97" w:rsidRPr="00982192" w:rsidDel="00821D71" w:rsidRDefault="009D5C97" w:rsidP="00CE01DA">
            <w:pPr>
              <w:spacing w:before="170" w:after="170"/>
              <w:rPr>
                <w:del w:id="2985" w:author="Author"/>
                <w:rFonts w:asciiTheme="minorBidi" w:hAnsiTheme="minorBidi" w:cstheme="minorBidi"/>
                <w:noProof/>
                <w:szCs w:val="17"/>
                <w:lang w:val="fr-FR"/>
              </w:rPr>
            </w:pPr>
            <w:del w:id="2986" w:author="Author">
              <w:r w:rsidRPr="00934B48" w:rsidDel="00821D71">
                <w:rPr>
                  <w:rFonts w:ascii="Arial" w:eastAsia="Times New Roman" w:hAnsi="Arial" w:cs="Arial"/>
                  <w:noProof/>
                  <w:szCs w:val="17"/>
                  <w:lang w:val="fr-FR"/>
                </w:rPr>
                <w:delText>Une API Web DOIT appliquer systématiquement les codes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tels que définis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r w:rsidRPr="00982192" w:rsidDel="00821D71">
                <w:rPr>
                  <w:rFonts w:eastAsia="Times New Roman" w:cs="Arial"/>
                  <w:noProof/>
                  <w:szCs w:val="17"/>
                  <w:lang w:val="fr-FR"/>
                </w:rPr>
                <w:delText>.</w:delText>
              </w:r>
              <w:r w:rsidDel="00821D71">
                <w:rPr>
                  <w:rFonts w:eastAsia="Times New Roman" w:cs="Arial"/>
                  <w:noProof/>
                  <w:szCs w:val="17"/>
                  <w:lang w:val="fr-FR"/>
                </w:rPr>
                <w:delText xml:space="preserve"> </w:delText>
              </w:r>
              <w:r w:rsidR="002D56D3" w:rsidDel="00821D71">
                <w:rPr>
                  <w:rFonts w:eastAsia="Times New Roman" w:cs="Arial"/>
                  <w:noProof/>
                  <w:szCs w:val="17"/>
                  <w:lang w:val="fr-FR"/>
                </w:rPr>
                <w:delText xml:space="preserve"> </w:delText>
              </w:r>
            </w:del>
          </w:p>
        </w:tc>
        <w:tc>
          <w:tcPr>
            <w:tcW w:w="1761" w:type="dxa"/>
          </w:tcPr>
          <w:p w14:paraId="20C154EC" w14:textId="21D0AF65" w:rsidR="009D5C97" w:rsidRPr="00982192" w:rsidDel="00821D71" w:rsidRDefault="009D5C97" w:rsidP="00CE01DA">
            <w:pPr>
              <w:spacing w:before="170" w:after="170"/>
              <w:rPr>
                <w:del w:id="2987" w:author="Author"/>
                <w:rFonts w:asciiTheme="minorBidi" w:hAnsiTheme="minorBidi" w:cstheme="minorBidi"/>
                <w:noProof/>
                <w:szCs w:val="17"/>
                <w:lang w:val="fr-FR"/>
              </w:rPr>
            </w:pPr>
            <w:del w:id="2988" w:author="Author">
              <w:r w:rsidRPr="00982192" w:rsidDel="00821D71">
                <w:rPr>
                  <w:rFonts w:asciiTheme="minorBidi" w:hAnsiTheme="minorBidi" w:cstheme="minorBidi"/>
                  <w:noProof/>
                  <w:szCs w:val="17"/>
                  <w:lang w:val="fr-FR"/>
                </w:rPr>
                <w:delText>AAJ, AAX, AX, AJ</w:delText>
              </w:r>
            </w:del>
          </w:p>
        </w:tc>
      </w:tr>
      <w:tr w:rsidR="009D5C97" w:rsidRPr="00982192" w:rsidDel="00821D71" w14:paraId="6ACEAE26" w14:textId="09CCA9B2" w:rsidTr="003969D6">
        <w:trPr>
          <w:del w:id="2989" w:author="Author"/>
        </w:trPr>
        <w:tc>
          <w:tcPr>
            <w:tcW w:w="1143" w:type="dxa"/>
          </w:tcPr>
          <w:p w14:paraId="3FEDE71D" w14:textId="529F6BD6" w:rsidR="009D5C97" w:rsidRPr="00982192" w:rsidDel="00821D71" w:rsidRDefault="009D5C97" w:rsidP="00CE01DA">
            <w:pPr>
              <w:spacing w:before="170" w:after="170"/>
              <w:rPr>
                <w:del w:id="2990" w:author="Author"/>
                <w:rFonts w:asciiTheme="minorBidi" w:eastAsia="Times New Roman" w:hAnsiTheme="minorBidi" w:cstheme="minorBidi"/>
                <w:noProof/>
                <w:szCs w:val="17"/>
                <w:lang w:val="fr-FR"/>
              </w:rPr>
            </w:pPr>
            <w:del w:id="299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09]</w:delText>
              </w:r>
            </w:del>
          </w:p>
        </w:tc>
        <w:tc>
          <w:tcPr>
            <w:tcW w:w="6444" w:type="dxa"/>
          </w:tcPr>
          <w:p w14:paraId="24C81489" w14:textId="5A97A9B4" w:rsidR="009D5C97" w:rsidRPr="00982192" w:rsidDel="00821D71" w:rsidRDefault="009D5C97" w:rsidP="00CE01DA">
            <w:pPr>
              <w:spacing w:before="170" w:after="170"/>
              <w:rPr>
                <w:del w:id="2992" w:author="Author"/>
                <w:rFonts w:asciiTheme="minorBidi" w:hAnsiTheme="minorBidi" w:cstheme="minorBidi"/>
                <w:noProof/>
                <w:szCs w:val="17"/>
                <w:lang w:val="fr-FR"/>
              </w:rPr>
            </w:pPr>
            <w:del w:id="2993" w:author="Author">
              <w:r w:rsidRPr="007C1781" w:rsidDel="00821D71">
                <w:rPr>
                  <w:rFonts w:ascii="Arial" w:hAnsi="Arial" w:cs="Arial"/>
                  <w:noProof/>
                  <w:lang w:val="fr-FR"/>
                </w:rPr>
                <w:delText>Les codes recommandés à l</w:delText>
              </w:r>
              <w:r w:rsidR="00BB0A23" w:rsidDel="00821D71">
                <w:rPr>
                  <w:rFonts w:ascii="Arial" w:hAnsi="Arial" w:cs="Arial"/>
                  <w:noProof/>
                  <w:lang w:val="fr-FR"/>
                </w:rPr>
                <w:delText>’</w:delText>
              </w:r>
              <w:r w:rsidR="00992C0C" w:rsidRPr="007C1781" w:rsidDel="00821D71">
                <w:rPr>
                  <w:rFonts w:ascii="Arial" w:hAnsi="Arial" w:cs="Arial"/>
                  <w:noProof/>
                  <w:lang w:val="fr-FR"/>
                </w:rPr>
                <w:delText>annexe</w:delText>
              </w:r>
              <w:r w:rsidR="00992C0C" w:rsidDel="00821D71">
                <w:rPr>
                  <w:rFonts w:ascii="Arial" w:hAnsi="Arial" w:cs="Arial"/>
                  <w:noProof/>
                  <w:lang w:val="fr-FR"/>
                </w:rPr>
                <w:delText> </w:delText>
              </w:r>
              <w:r w:rsidR="00992C0C" w:rsidRPr="007C1781" w:rsidDel="00821D71">
                <w:rPr>
                  <w:rFonts w:ascii="Arial" w:hAnsi="Arial" w:cs="Arial"/>
                  <w:noProof/>
                  <w:lang w:val="fr-FR"/>
                </w:rPr>
                <w:delText>V</w:delText>
              </w:r>
              <w:r w:rsidRPr="007C1781" w:rsidDel="00821D71">
                <w:rPr>
                  <w:rFonts w:ascii="Arial" w:hAnsi="Arial" w:cs="Arial"/>
                  <w:noProof/>
                  <w:lang w:val="fr-FR"/>
                </w:rPr>
                <w:delText xml:space="preserve"> DEVRAIENT être utilisés par une API Web pour classer les erreurs</w:delText>
              </w:r>
              <w:r w:rsidRPr="007C1781"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del>
          </w:p>
        </w:tc>
        <w:tc>
          <w:tcPr>
            <w:tcW w:w="1761" w:type="dxa"/>
          </w:tcPr>
          <w:p w14:paraId="2AC88CCF" w14:textId="14D9FD07" w:rsidR="009D5C97" w:rsidRPr="00982192" w:rsidDel="00821D71" w:rsidRDefault="009D5C97" w:rsidP="00CE01DA">
            <w:pPr>
              <w:spacing w:before="170" w:after="170"/>
              <w:rPr>
                <w:del w:id="2994" w:author="Author"/>
                <w:rFonts w:asciiTheme="minorBidi" w:hAnsiTheme="minorBidi" w:cstheme="minorBidi"/>
                <w:noProof/>
                <w:szCs w:val="17"/>
                <w:lang w:val="fr-FR"/>
              </w:rPr>
            </w:pPr>
            <w:del w:id="2995" w:author="Author">
              <w:r w:rsidRPr="00982192" w:rsidDel="00821D71">
                <w:rPr>
                  <w:rFonts w:asciiTheme="minorBidi" w:hAnsiTheme="minorBidi" w:cstheme="minorBidi"/>
                  <w:noProof/>
                  <w:szCs w:val="17"/>
                  <w:lang w:val="fr-FR"/>
                </w:rPr>
                <w:delText>AAX, AAJ</w:delText>
              </w:r>
            </w:del>
          </w:p>
        </w:tc>
      </w:tr>
      <w:tr w:rsidR="009D5C97" w:rsidRPr="00982192" w:rsidDel="00821D71" w14:paraId="3F182854" w14:textId="4F2673A3" w:rsidTr="003969D6">
        <w:trPr>
          <w:del w:id="2996" w:author="Author"/>
        </w:trPr>
        <w:tc>
          <w:tcPr>
            <w:tcW w:w="1143" w:type="dxa"/>
          </w:tcPr>
          <w:p w14:paraId="15FBD68D" w14:textId="4F32E11A" w:rsidR="009D5C97" w:rsidRPr="00982192" w:rsidDel="00821D71" w:rsidRDefault="009D5C97" w:rsidP="00CE01DA">
            <w:pPr>
              <w:spacing w:before="170" w:after="170"/>
              <w:rPr>
                <w:del w:id="2997" w:author="Author"/>
                <w:rFonts w:asciiTheme="minorBidi" w:hAnsiTheme="minorBidi" w:cstheme="minorBidi"/>
                <w:noProof/>
                <w:szCs w:val="17"/>
                <w:lang w:val="fr-FR"/>
              </w:rPr>
            </w:pPr>
            <w:del w:id="299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del>
          </w:p>
        </w:tc>
        <w:tc>
          <w:tcPr>
            <w:tcW w:w="6444" w:type="dxa"/>
          </w:tcPr>
          <w:p w14:paraId="7962A4AE" w14:textId="624B7E71" w:rsidR="009D5C97" w:rsidRPr="00982192" w:rsidDel="00821D71" w:rsidRDefault="009D5C97" w:rsidP="00CE01DA">
            <w:pPr>
              <w:spacing w:before="170" w:after="170"/>
              <w:rPr>
                <w:del w:id="2999" w:author="Author"/>
                <w:rFonts w:asciiTheme="minorBidi" w:hAnsiTheme="minorBidi" w:cstheme="minorBidi"/>
                <w:noProof/>
                <w:szCs w:val="17"/>
                <w:lang w:val="fr-FR"/>
              </w:rPr>
            </w:pPr>
            <w:del w:id="3000"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entrée invalides,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8E4C7B" w:rsidDel="00821D71">
                <w:rPr>
                  <w:rFonts w:ascii="Courier New" w:eastAsia="Times New Roman" w:hAnsi="Courier New" w:cs="Courier New"/>
                  <w:noProof/>
                  <w:szCs w:val="17"/>
                  <w:lang w:val="fr-FR"/>
                </w:rPr>
                <w:delText>400 Bad Request</w:delText>
              </w:r>
              <w:r w:rsidRPr="00934B48"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erronée</w:delText>
              </w:r>
              <w:r w:rsidRPr="00982192" w:rsidDel="00821D71">
                <w:rPr>
                  <w:rFonts w:asciiTheme="minorBidi" w:eastAsia="Times New Roman" w:hAnsiTheme="minorBidi" w:cstheme="minorBidi"/>
                  <w:noProof/>
                  <w:szCs w:val="17"/>
                  <w:lang w:val="fr-FR"/>
                </w:rPr>
                <w:delText>.</w:delText>
              </w:r>
            </w:del>
          </w:p>
        </w:tc>
        <w:tc>
          <w:tcPr>
            <w:tcW w:w="1761" w:type="dxa"/>
          </w:tcPr>
          <w:p w14:paraId="58548FA9" w14:textId="4BCE9492" w:rsidR="009D5C97" w:rsidRPr="00982192" w:rsidDel="00821D71" w:rsidRDefault="009D5C97" w:rsidP="00CE01DA">
            <w:pPr>
              <w:spacing w:before="170" w:after="170"/>
              <w:rPr>
                <w:del w:id="3001" w:author="Author"/>
                <w:rFonts w:asciiTheme="minorBidi" w:hAnsiTheme="minorBidi" w:cstheme="minorBidi"/>
                <w:noProof/>
                <w:szCs w:val="17"/>
                <w:lang w:val="fr-FR"/>
              </w:rPr>
            </w:pPr>
            <w:del w:id="3002" w:author="Author">
              <w:r w:rsidRPr="00982192" w:rsidDel="00821D71">
                <w:rPr>
                  <w:rFonts w:asciiTheme="minorBidi" w:hAnsiTheme="minorBidi" w:cstheme="minorBidi"/>
                  <w:noProof/>
                  <w:szCs w:val="17"/>
                  <w:lang w:val="fr-FR"/>
                </w:rPr>
                <w:delText>AAJ, AAX, AX, AJ</w:delText>
              </w:r>
            </w:del>
          </w:p>
        </w:tc>
      </w:tr>
      <w:tr w:rsidR="009D5C97" w:rsidRPr="00982192" w:rsidDel="00821D71" w14:paraId="69599F88" w14:textId="4BB6B44B" w:rsidTr="003969D6">
        <w:trPr>
          <w:del w:id="3003" w:author="Author"/>
        </w:trPr>
        <w:tc>
          <w:tcPr>
            <w:tcW w:w="1143" w:type="dxa"/>
          </w:tcPr>
          <w:p w14:paraId="1CCFE181" w14:textId="3E303A0A" w:rsidR="009D5C97" w:rsidRPr="00982192" w:rsidDel="00821D71" w:rsidRDefault="009D5C97" w:rsidP="00CE01DA">
            <w:pPr>
              <w:spacing w:before="170" w:after="170"/>
              <w:rPr>
                <w:del w:id="3004" w:author="Author"/>
                <w:rFonts w:asciiTheme="minorBidi" w:hAnsiTheme="minorBidi" w:cstheme="minorBidi"/>
                <w:noProof/>
                <w:szCs w:val="17"/>
                <w:lang w:val="fr-FR"/>
              </w:rPr>
            </w:pPr>
            <w:del w:id="300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del>
          </w:p>
        </w:tc>
        <w:tc>
          <w:tcPr>
            <w:tcW w:w="6444" w:type="dxa"/>
          </w:tcPr>
          <w:p w14:paraId="6E0AD42C" w14:textId="125EC134" w:rsidR="009D5C97" w:rsidRPr="00982192" w:rsidDel="00821D71" w:rsidRDefault="009D5C97" w:rsidP="00CE01DA">
            <w:pPr>
              <w:spacing w:before="170" w:after="170"/>
              <w:rPr>
                <w:del w:id="3006" w:author="Author"/>
                <w:rFonts w:asciiTheme="minorBidi" w:hAnsiTheme="minorBidi" w:cstheme="minorBidi"/>
                <w:noProof/>
                <w:szCs w:val="17"/>
                <w:lang w:val="fr-FR"/>
              </w:rPr>
            </w:pPr>
            <w:del w:id="3007" w:author="Author">
              <w:r w:rsidRPr="00721713"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721713" w:rsidDel="00821D71">
                <w:rPr>
                  <w:rFonts w:ascii="Arial" w:eastAsia="Times New Roman" w:hAnsi="Arial" w:cs="Arial"/>
                  <w:noProof/>
                  <w:szCs w:val="17"/>
                  <w:lang w:val="fr-FR"/>
                </w:rPr>
                <w:delText>API détecte des noms d</w:delText>
              </w:r>
              <w:r w:rsidR="00BB0A23" w:rsidDel="00821D71">
                <w:rPr>
                  <w:rFonts w:ascii="Arial" w:eastAsia="Times New Roman" w:hAnsi="Arial" w:cs="Arial"/>
                  <w:noProof/>
                  <w:szCs w:val="17"/>
                  <w:lang w:val="fr-FR"/>
                </w:rPr>
                <w:delText>’</w:delText>
              </w:r>
              <w:r w:rsidRPr="00721713" w:rsidDel="00821D71">
                <w:rPr>
                  <w:rFonts w:ascii="Arial" w:eastAsia="Times New Roman" w:hAnsi="Arial" w:cs="Arial"/>
                  <w:noProof/>
                  <w:szCs w:val="17"/>
                  <w:lang w:val="fr-FR"/>
                </w:rPr>
                <w:delText>arguments syntaxiquement corrects (dans les paramètres de requête) qui ne sont pas prévus, elle DEVRAIT ne pas en tenir compte.</w:delText>
              </w:r>
            </w:del>
          </w:p>
        </w:tc>
        <w:tc>
          <w:tcPr>
            <w:tcW w:w="1761" w:type="dxa"/>
          </w:tcPr>
          <w:p w14:paraId="307A92AC" w14:textId="5DEC4242" w:rsidR="009D5C97" w:rsidRPr="00982192" w:rsidDel="00821D71" w:rsidRDefault="009D5C97" w:rsidP="00CE01DA">
            <w:pPr>
              <w:spacing w:before="170" w:after="170"/>
              <w:rPr>
                <w:del w:id="3008" w:author="Author"/>
                <w:rFonts w:asciiTheme="minorBidi" w:hAnsiTheme="minorBidi" w:cstheme="minorBidi"/>
                <w:noProof/>
                <w:szCs w:val="17"/>
                <w:lang w:val="fr-FR"/>
              </w:rPr>
            </w:pPr>
            <w:del w:id="3009" w:author="Author">
              <w:r w:rsidRPr="00982192" w:rsidDel="00821D71">
                <w:rPr>
                  <w:rFonts w:asciiTheme="minorBidi" w:hAnsiTheme="minorBidi" w:cstheme="minorBidi"/>
                  <w:noProof/>
                  <w:szCs w:val="17"/>
                  <w:lang w:val="fr-FR"/>
                </w:rPr>
                <w:delText>AAJ, AAX</w:delText>
              </w:r>
            </w:del>
          </w:p>
        </w:tc>
      </w:tr>
      <w:tr w:rsidR="009D5C97" w:rsidRPr="00982192" w:rsidDel="00821D71" w14:paraId="37769C53" w14:textId="723B3785" w:rsidTr="003969D6">
        <w:trPr>
          <w:del w:id="3010" w:author="Author"/>
        </w:trPr>
        <w:tc>
          <w:tcPr>
            <w:tcW w:w="1143" w:type="dxa"/>
          </w:tcPr>
          <w:p w14:paraId="2E4A1673" w14:textId="378DECFC" w:rsidR="009D5C97" w:rsidRPr="00982192" w:rsidDel="00821D71" w:rsidRDefault="009D5C97" w:rsidP="00CE01DA">
            <w:pPr>
              <w:spacing w:before="170" w:after="170"/>
              <w:rPr>
                <w:del w:id="3011" w:author="Author"/>
                <w:rFonts w:asciiTheme="minorBidi" w:hAnsiTheme="minorBidi" w:cstheme="minorBidi"/>
                <w:noProof/>
                <w:szCs w:val="17"/>
                <w:lang w:val="fr-FR"/>
              </w:rPr>
            </w:pPr>
            <w:del w:id="301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del>
          </w:p>
        </w:tc>
        <w:tc>
          <w:tcPr>
            <w:tcW w:w="6444" w:type="dxa"/>
          </w:tcPr>
          <w:p w14:paraId="6B4BFEC9" w14:textId="73C70674" w:rsidR="009D5C97" w:rsidRPr="00982192" w:rsidDel="00821D71" w:rsidRDefault="009D5C97" w:rsidP="00CE01DA">
            <w:pPr>
              <w:spacing w:before="170" w:after="170"/>
              <w:rPr>
                <w:del w:id="3013" w:author="Author"/>
                <w:rFonts w:asciiTheme="minorBidi" w:hAnsiTheme="minorBidi" w:cstheme="minorBidi"/>
                <w:noProof/>
                <w:szCs w:val="17"/>
                <w:lang w:val="fr-FR"/>
              </w:rPr>
            </w:pPr>
            <w:del w:id="3014" w:author="Author">
              <w:r w:rsidRPr="00934B48"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API détecte des valeurs valides qui exigent que des fonctionnalités ne soient pas exécutées, elle DOIT renvoyer le code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état HTTP “</w:delText>
              </w:r>
              <w:r w:rsidRPr="008E4C7B" w:rsidDel="00821D71">
                <w:rPr>
                  <w:rFonts w:ascii="Courier New" w:eastAsia="Times New Roman" w:hAnsi="Courier New" w:cs="Courier New"/>
                  <w:noProof/>
                  <w:szCs w:val="17"/>
                  <w:lang w:val="fr-FR"/>
                </w:rPr>
                <w:delText>501 Not Implemented</w:delText>
              </w:r>
              <w:r w:rsidRPr="00934B48" w:rsidDel="00821D71">
                <w:rPr>
                  <w:rFonts w:ascii="Arial" w:eastAsia="Times New Roman" w:hAnsi="Arial" w:cs="Arial"/>
                  <w:noProof/>
                  <w:szCs w:val="17"/>
                  <w:lang w:val="fr-FR"/>
                </w:rPr>
                <w:delText>”.</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La charge utile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erreur DOIT indiquer la valeur non traitée</w:delText>
              </w:r>
              <w:r w:rsidRPr="00982192" w:rsidDel="00821D71">
                <w:rPr>
                  <w:rFonts w:eastAsia="Times New Roman" w:cs="Arial"/>
                  <w:noProof/>
                  <w:szCs w:val="17"/>
                  <w:lang w:val="fr-FR"/>
                </w:rPr>
                <w:delText>.</w:delText>
              </w:r>
            </w:del>
          </w:p>
        </w:tc>
        <w:tc>
          <w:tcPr>
            <w:tcW w:w="1761" w:type="dxa"/>
          </w:tcPr>
          <w:p w14:paraId="5D7A4A05" w14:textId="47CBD871" w:rsidR="009D5C97" w:rsidRPr="00982192" w:rsidDel="00821D71" w:rsidRDefault="009D5C97" w:rsidP="00CE01DA">
            <w:pPr>
              <w:spacing w:before="170" w:after="170"/>
              <w:rPr>
                <w:del w:id="3015" w:author="Author"/>
                <w:rFonts w:asciiTheme="minorBidi" w:hAnsiTheme="minorBidi" w:cstheme="minorBidi"/>
                <w:noProof/>
                <w:szCs w:val="17"/>
                <w:lang w:val="fr-FR"/>
              </w:rPr>
            </w:pPr>
            <w:del w:id="3016" w:author="Author">
              <w:r w:rsidRPr="00982192" w:rsidDel="00821D71">
                <w:rPr>
                  <w:rFonts w:asciiTheme="minorBidi" w:hAnsiTheme="minorBidi" w:cstheme="minorBidi"/>
                  <w:noProof/>
                  <w:szCs w:val="17"/>
                  <w:lang w:val="fr-FR"/>
                </w:rPr>
                <w:delText>AAJ, AAX, AX, AJ</w:delText>
              </w:r>
            </w:del>
          </w:p>
        </w:tc>
      </w:tr>
      <w:tr w:rsidR="009D5C97" w:rsidRPr="00982192" w:rsidDel="00821D71" w14:paraId="66BEA7BC" w14:textId="67331C5F" w:rsidTr="003969D6">
        <w:trPr>
          <w:del w:id="3017" w:author="Author"/>
        </w:trPr>
        <w:tc>
          <w:tcPr>
            <w:tcW w:w="1143" w:type="dxa"/>
          </w:tcPr>
          <w:p w14:paraId="5C57F551" w14:textId="5A0D459A" w:rsidR="009D5C97" w:rsidRPr="00982192" w:rsidDel="00821D71" w:rsidRDefault="009D5C97" w:rsidP="00CE01DA">
            <w:pPr>
              <w:spacing w:before="170" w:after="170"/>
              <w:rPr>
                <w:del w:id="3018" w:author="Author"/>
                <w:rFonts w:asciiTheme="minorBidi" w:hAnsiTheme="minorBidi" w:cstheme="minorBidi"/>
                <w:noProof/>
                <w:szCs w:val="17"/>
                <w:lang w:val="fr-FR"/>
              </w:rPr>
            </w:pPr>
            <w:del w:id="301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del>
          </w:p>
        </w:tc>
        <w:tc>
          <w:tcPr>
            <w:tcW w:w="6444" w:type="dxa"/>
          </w:tcPr>
          <w:p w14:paraId="356B041C" w14:textId="27FFC37F" w:rsidR="009D5C97" w:rsidRPr="00982192" w:rsidDel="00821D71" w:rsidRDefault="009D5C97" w:rsidP="00CE01DA">
            <w:pPr>
              <w:spacing w:before="170" w:after="170"/>
              <w:rPr>
                <w:del w:id="3020" w:author="Author"/>
                <w:rFonts w:asciiTheme="minorBidi" w:hAnsiTheme="minorBidi" w:cstheme="minorBidi"/>
                <w:noProof/>
                <w:szCs w:val="17"/>
                <w:lang w:val="fr-FR"/>
              </w:rPr>
            </w:pPr>
            <w:del w:id="3021" w:author="Author">
              <w:r w:rsidRPr="008202A8" w:rsidDel="00821D71">
                <w:rPr>
                  <w:rFonts w:ascii="Arial" w:eastAsia="Times New Roman" w:hAnsi="Arial" w:cs="Arial"/>
                  <w:noProof/>
                  <w:szCs w:val="17"/>
                  <w:lang w:val="fr-FR"/>
                </w:rPr>
                <w:delText>Une API Web DEVRAIT n</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utiliser que des ressources de premier nive</w:delText>
              </w:r>
              <w:r w:rsidR="00334310" w:rsidRPr="008202A8" w:rsidDel="00821D71">
                <w:rPr>
                  <w:rFonts w:ascii="Arial" w:eastAsia="Times New Roman" w:hAnsi="Arial" w:cs="Arial"/>
                  <w:noProof/>
                  <w:szCs w:val="17"/>
                  <w:lang w:val="fr-FR"/>
                </w:rPr>
                <w:delText>au</w:delText>
              </w:r>
              <w:r w:rsidR="00334310" w:rsidDel="00821D71">
                <w:rPr>
                  <w:rFonts w:ascii="Arial" w:eastAsia="Times New Roman" w:hAnsi="Arial" w:cs="Arial"/>
                  <w:noProof/>
                  <w:szCs w:val="17"/>
                  <w:lang w:val="fr-FR"/>
                </w:rPr>
                <w:delText xml:space="preserve">.  </w:delText>
              </w:r>
              <w:r w:rsidR="00334310" w:rsidRPr="008202A8" w:rsidDel="00821D71">
                <w:rPr>
                  <w:rFonts w:ascii="Arial" w:eastAsia="Times New Roman" w:hAnsi="Arial" w:cs="Arial"/>
                  <w:noProof/>
                  <w:szCs w:val="17"/>
                  <w:lang w:val="fr-FR"/>
                </w:rPr>
                <w:delText>S</w:delText>
              </w:r>
              <w:r w:rsidR="00334310" w:rsidDel="00821D71">
                <w:rPr>
                  <w:rFonts w:ascii="Arial" w:eastAsia="Times New Roman" w:hAnsi="Arial" w:cs="Arial"/>
                  <w:noProof/>
                  <w:szCs w:val="17"/>
                  <w:lang w:val="fr-FR"/>
                </w:rPr>
                <w:delText>’</w:delText>
              </w:r>
              <w:r w:rsidR="00334310" w:rsidRPr="008202A8" w:rsidDel="00821D71">
                <w:rPr>
                  <w:rFonts w:ascii="Arial" w:eastAsia="Times New Roman" w:hAnsi="Arial" w:cs="Arial"/>
                  <w:noProof/>
                  <w:szCs w:val="17"/>
                  <w:lang w:val="fr-FR"/>
                </w:rPr>
                <w:delText>i</w:delText>
              </w:r>
              <w:r w:rsidRPr="008202A8" w:rsidDel="00821D71">
                <w:rPr>
                  <w:rFonts w:ascii="Arial" w:eastAsia="Times New Roman" w:hAnsi="Arial" w:cs="Arial"/>
                  <w:noProof/>
                  <w:szCs w:val="17"/>
                  <w:lang w:val="fr-FR"/>
                </w:rPr>
                <w:delText>l y a des sous</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ressources, elles devraient être des collections et impliquer une associati</w:delText>
              </w:r>
              <w:r w:rsidR="00334310" w:rsidRPr="008202A8"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8202A8" w:rsidDel="00821D71">
                <w:rPr>
                  <w:rFonts w:ascii="Arial" w:eastAsia="Times New Roman" w:hAnsi="Arial" w:cs="Arial"/>
                  <w:noProof/>
                  <w:szCs w:val="17"/>
                  <w:lang w:val="fr-FR"/>
                </w:rPr>
                <w:delText>Un</w:delText>
              </w:r>
              <w:r w:rsidRPr="008202A8" w:rsidDel="00821D71">
                <w:rPr>
                  <w:rFonts w:ascii="Arial" w:eastAsia="Times New Roman" w:hAnsi="Arial" w:cs="Arial"/>
                  <w:noProof/>
                  <w:szCs w:val="17"/>
                  <w:lang w:val="fr-FR"/>
                </w:rPr>
                <w:delText>e entité devrait être accessible soit comme ressource de premier niveau, soit comme sous</w:delText>
              </w:r>
              <w:r w:rsidR="00BB0A23" w:rsidDel="00821D71">
                <w:rPr>
                  <w:rFonts w:ascii="Arial" w:eastAsia="Times New Roman" w:hAnsi="Arial" w:cs="Arial"/>
                  <w:noProof/>
                  <w:szCs w:val="17"/>
                  <w:lang w:val="fr-FR"/>
                </w:rPr>
                <w:delText>-</w:delText>
              </w:r>
              <w:r w:rsidRPr="008202A8" w:rsidDel="00821D71">
                <w:rPr>
                  <w:rFonts w:ascii="Arial" w:eastAsia="Times New Roman" w:hAnsi="Arial" w:cs="Arial"/>
                  <w:noProof/>
                  <w:szCs w:val="17"/>
                  <w:lang w:val="fr-FR"/>
                </w:rPr>
                <w:delText>ressource, mais pas les deux.</w:delText>
              </w:r>
            </w:del>
          </w:p>
        </w:tc>
        <w:tc>
          <w:tcPr>
            <w:tcW w:w="1761" w:type="dxa"/>
          </w:tcPr>
          <w:p w14:paraId="65897E49" w14:textId="66C67994" w:rsidR="009D5C97" w:rsidRPr="00982192" w:rsidDel="00821D71" w:rsidRDefault="009D5C97" w:rsidP="00CE01DA">
            <w:pPr>
              <w:spacing w:before="170" w:after="170"/>
              <w:rPr>
                <w:del w:id="3022" w:author="Author"/>
                <w:rFonts w:asciiTheme="minorBidi" w:hAnsiTheme="minorBidi" w:cstheme="minorBidi"/>
                <w:noProof/>
                <w:szCs w:val="17"/>
                <w:lang w:val="fr-FR"/>
              </w:rPr>
            </w:pPr>
            <w:del w:id="3023" w:author="Author">
              <w:r w:rsidRPr="00982192" w:rsidDel="00821D71">
                <w:rPr>
                  <w:rFonts w:asciiTheme="minorBidi" w:hAnsiTheme="minorBidi" w:cstheme="minorBidi"/>
                  <w:noProof/>
                  <w:szCs w:val="17"/>
                  <w:lang w:val="fr-FR"/>
                </w:rPr>
                <w:delText>AAJ, AAX</w:delText>
              </w:r>
            </w:del>
          </w:p>
        </w:tc>
      </w:tr>
      <w:tr w:rsidR="00CC5E10" w:rsidRPr="00982192" w:rsidDel="00821D71" w14:paraId="1B83A8F0" w14:textId="76809D5F" w:rsidTr="003969D6">
        <w:trPr>
          <w:del w:id="3024" w:author="Author"/>
        </w:trPr>
        <w:tc>
          <w:tcPr>
            <w:tcW w:w="1143" w:type="dxa"/>
          </w:tcPr>
          <w:p w14:paraId="3B35C2BF" w14:textId="47DB9AB2" w:rsidR="00CC5E10" w:rsidRPr="00982192" w:rsidDel="00821D71" w:rsidRDefault="00CC5E10" w:rsidP="00CE01DA">
            <w:pPr>
              <w:spacing w:before="170" w:after="170"/>
              <w:rPr>
                <w:del w:id="3025" w:author="Author"/>
                <w:rFonts w:asciiTheme="minorBidi" w:hAnsiTheme="minorBidi" w:cstheme="minorBidi"/>
                <w:noProof/>
                <w:szCs w:val="17"/>
                <w:lang w:val="fr-FR"/>
              </w:rPr>
            </w:pPr>
            <w:del w:id="302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del>
          </w:p>
        </w:tc>
        <w:tc>
          <w:tcPr>
            <w:tcW w:w="6444" w:type="dxa"/>
          </w:tcPr>
          <w:p w14:paraId="187CDEFF" w14:textId="31BF40D4" w:rsidR="00CC5E10" w:rsidRPr="00982192" w:rsidDel="00821D71" w:rsidRDefault="00CC5E10" w:rsidP="00CE01DA">
            <w:pPr>
              <w:spacing w:before="170" w:after="170"/>
              <w:rPr>
                <w:del w:id="3027" w:author="Author"/>
                <w:rFonts w:asciiTheme="minorBidi" w:hAnsiTheme="minorBidi" w:cstheme="minorBidi"/>
                <w:noProof/>
                <w:szCs w:val="17"/>
                <w:lang w:val="fr-FR"/>
              </w:rPr>
            </w:pPr>
            <w:del w:id="3028" w:author="Author">
              <w:r w:rsidRPr="00934B48" w:rsidDel="00821D71">
                <w:rPr>
                  <w:rFonts w:ascii="Arial" w:eastAsia="Times New Roman" w:hAnsi="Arial" w:cs="Arial"/>
                  <w:noProof/>
                  <w:szCs w:val="17"/>
                  <w:lang w:val="fr-FR"/>
                </w:rPr>
                <w:delText xml:space="preserve">Si une ressource peut être autonome, elle DOIT être une ressource de premier niveau; </w:delText>
              </w:r>
              <w:r w:rsidR="002D56D3" w:rsidDel="00821D71">
                <w:rPr>
                  <w:rFonts w:ascii="Arial" w:eastAsia="Times New Roman" w:hAnsi="Arial" w:cs="Arial"/>
                  <w:noProof/>
                  <w:szCs w:val="17"/>
                  <w:lang w:val="fr-FR"/>
                </w:rPr>
                <w:delText xml:space="preserve"> </w:delText>
              </w:r>
              <w:r w:rsidRPr="00934B48" w:rsidDel="00821D71">
                <w:rPr>
                  <w:rFonts w:ascii="Arial" w:eastAsia="Times New Roman" w:hAnsi="Arial" w:cs="Arial"/>
                  <w:noProof/>
                  <w:szCs w:val="17"/>
                  <w:lang w:val="fr-FR"/>
                </w:rPr>
                <w:delText>dans le cas contraire, elle doit être une sous</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res</w:delText>
              </w:r>
              <w:r w:rsidR="00361AD9" w:rsidDel="00821D71">
                <w:rPr>
                  <w:rFonts w:ascii="Arial" w:eastAsia="Times New Roman" w:hAnsi="Arial" w:cs="Arial"/>
                  <w:noProof/>
                  <w:szCs w:val="17"/>
                  <w:lang w:val="fr-FR"/>
                </w:rPr>
                <w:delText>s</w:delText>
              </w:r>
              <w:r w:rsidRPr="00934B48" w:rsidDel="00821D71">
                <w:rPr>
                  <w:rFonts w:ascii="Arial" w:eastAsia="Times New Roman" w:hAnsi="Arial" w:cs="Arial"/>
                  <w:noProof/>
                  <w:szCs w:val="17"/>
                  <w:lang w:val="fr-FR"/>
                </w:rPr>
                <w:delText>ource</w:delText>
              </w:r>
              <w:r w:rsidRPr="00982192" w:rsidDel="00821D71">
                <w:rPr>
                  <w:rFonts w:asciiTheme="minorBidi" w:eastAsia="Times New Roman" w:hAnsiTheme="minorBidi" w:cstheme="minorBidi"/>
                  <w:noProof/>
                  <w:szCs w:val="17"/>
                  <w:lang w:val="fr-FR"/>
                </w:rPr>
                <w:delText xml:space="preserve">.  </w:delText>
              </w:r>
            </w:del>
          </w:p>
        </w:tc>
        <w:tc>
          <w:tcPr>
            <w:tcW w:w="1761" w:type="dxa"/>
          </w:tcPr>
          <w:p w14:paraId="0983ACAA" w14:textId="1BE9E19A" w:rsidR="00CC5E10" w:rsidRPr="00982192" w:rsidDel="00821D71" w:rsidRDefault="00CC5E10" w:rsidP="00CE01DA">
            <w:pPr>
              <w:spacing w:before="170" w:after="170"/>
              <w:rPr>
                <w:del w:id="3029" w:author="Author"/>
                <w:rFonts w:asciiTheme="minorBidi" w:hAnsiTheme="minorBidi" w:cstheme="minorBidi"/>
                <w:noProof/>
                <w:szCs w:val="17"/>
                <w:lang w:val="fr-FR"/>
              </w:rPr>
            </w:pPr>
            <w:del w:id="3030" w:author="Author">
              <w:r w:rsidRPr="00982192" w:rsidDel="00821D71">
                <w:rPr>
                  <w:rFonts w:asciiTheme="minorBidi" w:hAnsiTheme="minorBidi" w:cstheme="minorBidi"/>
                  <w:noProof/>
                  <w:szCs w:val="17"/>
                  <w:lang w:val="fr-FR"/>
                </w:rPr>
                <w:delText>AAJ, AAX, AX, AJ</w:delText>
              </w:r>
            </w:del>
          </w:p>
        </w:tc>
      </w:tr>
      <w:tr w:rsidR="00CC5E10" w:rsidRPr="00982192" w:rsidDel="00821D71" w14:paraId="5AE53F34" w14:textId="1EBA3AC9" w:rsidTr="003969D6">
        <w:trPr>
          <w:del w:id="3031" w:author="Author"/>
        </w:trPr>
        <w:tc>
          <w:tcPr>
            <w:tcW w:w="1143" w:type="dxa"/>
          </w:tcPr>
          <w:p w14:paraId="24F4B4FD" w14:textId="05866EA4" w:rsidR="00CC5E10" w:rsidRPr="00982192" w:rsidDel="00821D71" w:rsidRDefault="00CC5E10" w:rsidP="00CE01DA">
            <w:pPr>
              <w:spacing w:before="170" w:after="170"/>
              <w:rPr>
                <w:del w:id="3032" w:author="Author"/>
                <w:rFonts w:asciiTheme="minorBidi" w:hAnsiTheme="minorBidi" w:cstheme="minorBidi"/>
                <w:noProof/>
                <w:szCs w:val="17"/>
                <w:lang w:val="fr-FR"/>
              </w:rPr>
            </w:pPr>
            <w:del w:id="303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15]</w:delText>
              </w:r>
            </w:del>
          </w:p>
        </w:tc>
        <w:tc>
          <w:tcPr>
            <w:tcW w:w="6444" w:type="dxa"/>
          </w:tcPr>
          <w:p w14:paraId="5AD0116B" w14:textId="571BC4A5" w:rsidR="00CC5E10" w:rsidRPr="00982192" w:rsidDel="00821D71" w:rsidRDefault="00CC5E10" w:rsidP="00CE01DA">
            <w:pPr>
              <w:spacing w:before="170" w:after="170"/>
              <w:rPr>
                <w:del w:id="3034" w:author="Author"/>
                <w:rFonts w:asciiTheme="minorBidi" w:hAnsiTheme="minorBidi" w:cstheme="minorBidi"/>
                <w:noProof/>
                <w:szCs w:val="17"/>
                <w:lang w:val="fr-FR"/>
              </w:rPr>
            </w:pPr>
            <w:del w:id="3035" w:author="Author">
              <w:r w:rsidRPr="00934B48" w:rsidDel="00821D71">
                <w:rPr>
                  <w:rFonts w:ascii="Arial" w:eastAsia="Times New Roman" w:hAnsi="Arial" w:cs="Arial"/>
                  <w:noProof/>
                  <w:szCs w:val="17"/>
                  <w:lang w:val="fr-FR"/>
                </w:rPr>
                <w:delText>Pour extraire des données imbriquées, les paramètres de requête DOIVENT être utilisés au lieu des chemins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URL</w:delText>
              </w:r>
              <w:r w:rsidRPr="00982192" w:rsidDel="00821D71">
                <w:rPr>
                  <w:rFonts w:asciiTheme="minorBidi" w:eastAsia="Times New Roman" w:hAnsiTheme="minorBidi" w:cstheme="minorBidi"/>
                  <w:noProof/>
                  <w:szCs w:val="17"/>
                  <w:lang w:val="fr-FR"/>
                </w:rPr>
                <w:delText xml:space="preserve">.  </w:delText>
              </w:r>
            </w:del>
          </w:p>
        </w:tc>
        <w:tc>
          <w:tcPr>
            <w:tcW w:w="1761" w:type="dxa"/>
          </w:tcPr>
          <w:p w14:paraId="7B3928F5" w14:textId="2CC50E16" w:rsidR="00CC5E10" w:rsidRPr="00982192" w:rsidDel="00821D71" w:rsidRDefault="00CC5E10" w:rsidP="00CE01DA">
            <w:pPr>
              <w:spacing w:before="170" w:after="170"/>
              <w:rPr>
                <w:del w:id="3036" w:author="Author"/>
                <w:rFonts w:asciiTheme="minorBidi" w:hAnsiTheme="minorBidi" w:cstheme="minorBidi"/>
                <w:noProof/>
                <w:szCs w:val="17"/>
                <w:lang w:val="fr-FR"/>
              </w:rPr>
            </w:pPr>
            <w:del w:id="3037" w:author="Author">
              <w:r w:rsidRPr="00982192" w:rsidDel="00821D71">
                <w:rPr>
                  <w:rFonts w:asciiTheme="minorBidi" w:hAnsiTheme="minorBidi" w:cstheme="minorBidi"/>
                  <w:noProof/>
                  <w:szCs w:val="17"/>
                  <w:lang w:val="fr-FR"/>
                </w:rPr>
                <w:delText>AAJ, AAX, AX, AJ</w:delText>
              </w:r>
            </w:del>
          </w:p>
        </w:tc>
      </w:tr>
      <w:tr w:rsidR="00CC5E10" w:rsidRPr="00982192" w:rsidDel="00821D71" w14:paraId="3508E9AE" w14:textId="2EE05E9E" w:rsidTr="003969D6">
        <w:trPr>
          <w:del w:id="3038" w:author="Author"/>
        </w:trPr>
        <w:tc>
          <w:tcPr>
            <w:tcW w:w="1143" w:type="dxa"/>
          </w:tcPr>
          <w:p w14:paraId="4FA93C70" w14:textId="24C6136E" w:rsidR="00CC5E10" w:rsidRPr="00982192" w:rsidDel="00821D71" w:rsidRDefault="00CC5E10" w:rsidP="00CE01DA">
            <w:pPr>
              <w:spacing w:before="170" w:after="170"/>
              <w:rPr>
                <w:del w:id="3039" w:author="Author"/>
                <w:rFonts w:asciiTheme="minorBidi" w:hAnsiTheme="minorBidi" w:cstheme="minorBidi"/>
                <w:noProof/>
                <w:szCs w:val="17"/>
                <w:lang w:val="fr-FR"/>
              </w:rPr>
            </w:pPr>
            <w:del w:id="304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16]</w:delText>
              </w:r>
            </w:del>
          </w:p>
        </w:tc>
        <w:tc>
          <w:tcPr>
            <w:tcW w:w="6444" w:type="dxa"/>
          </w:tcPr>
          <w:p w14:paraId="2A808754" w14:textId="072B92E1" w:rsidR="00CC5E10" w:rsidRPr="00982192" w:rsidDel="00821D71" w:rsidRDefault="00CC5E10" w:rsidP="00CE01DA">
            <w:pPr>
              <w:spacing w:before="170" w:after="170"/>
              <w:rPr>
                <w:del w:id="3041" w:author="Author"/>
                <w:rFonts w:asciiTheme="minorBidi" w:eastAsia="Times New Roman" w:hAnsiTheme="minorBidi" w:cstheme="minorBidi"/>
                <w:noProof/>
                <w:szCs w:val="17"/>
                <w:lang w:val="fr-FR"/>
              </w:rPr>
            </w:pPr>
            <w:del w:id="3042" w:author="Author">
              <w:r w:rsidRPr="0094739D" w:rsidDel="00821D71">
                <w:rPr>
                  <w:rFonts w:ascii="Arial" w:eastAsia="Times New Roman" w:hAnsi="Arial" w:cs="Arial"/>
                  <w:noProof/>
                  <w:szCs w:val="17"/>
                  <w:lang w:val="fr-FR"/>
                </w:rPr>
                <w:delText>Les noms de ressources DEVRAIENT être des noms pour</w:delText>
              </w:r>
              <w:r w:rsidR="00992C0C" w:rsidRPr="0094739D"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4739D" w:rsidDel="00821D71">
                <w:rPr>
                  <w:rFonts w:ascii="Arial" w:eastAsia="Times New Roman" w:hAnsi="Arial" w:cs="Arial"/>
                  <w:noProof/>
                  <w:szCs w:val="17"/>
                  <w:lang w:val="fr-FR"/>
                </w:rPr>
                <w:delText>API</w:delText>
              </w:r>
              <w:r w:rsidRPr="0094739D" w:rsidDel="00821D71">
                <w:rPr>
                  <w:rFonts w:ascii="Arial" w:eastAsia="Times New Roman" w:hAnsi="Arial" w:cs="Arial"/>
                  <w:noProof/>
                  <w:szCs w:val="17"/>
                  <w:lang w:val="fr-FR"/>
                </w:rPr>
                <w:delText xml:space="preserve"> Web CRUD et des verbes pour</w:delText>
              </w:r>
              <w:r w:rsidR="00992C0C" w:rsidRPr="0094739D"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4739D" w:rsidDel="00821D71">
                <w:rPr>
                  <w:rFonts w:ascii="Arial" w:eastAsia="Times New Roman" w:hAnsi="Arial" w:cs="Arial"/>
                  <w:noProof/>
                  <w:szCs w:val="17"/>
                  <w:lang w:val="fr-FR"/>
                </w:rPr>
                <w:delText>API</w:delText>
              </w:r>
              <w:r w:rsidRPr="0094739D" w:rsidDel="00821D71">
                <w:rPr>
                  <w:rFonts w:ascii="Arial" w:eastAsia="Times New Roman" w:hAnsi="Arial" w:cs="Arial"/>
                  <w:noProof/>
                  <w:szCs w:val="17"/>
                  <w:lang w:val="fr-FR"/>
                </w:rPr>
                <w:delText xml:space="preserve"> Web Intent.</w:delText>
              </w:r>
            </w:del>
          </w:p>
        </w:tc>
        <w:tc>
          <w:tcPr>
            <w:tcW w:w="1761" w:type="dxa"/>
          </w:tcPr>
          <w:p w14:paraId="1FD477E9" w14:textId="1827186A" w:rsidR="00CC5E10" w:rsidRPr="00982192" w:rsidDel="00821D71" w:rsidRDefault="00CC5E10" w:rsidP="00CE01DA">
            <w:pPr>
              <w:spacing w:before="170" w:after="170"/>
              <w:rPr>
                <w:del w:id="3043" w:author="Author"/>
                <w:rFonts w:asciiTheme="minorBidi" w:hAnsiTheme="minorBidi" w:cstheme="minorBidi"/>
                <w:noProof/>
                <w:szCs w:val="17"/>
                <w:lang w:val="fr-FR"/>
              </w:rPr>
            </w:pPr>
            <w:del w:id="3044" w:author="Author">
              <w:r w:rsidRPr="00982192" w:rsidDel="00821D71">
                <w:rPr>
                  <w:rFonts w:asciiTheme="minorBidi" w:hAnsiTheme="minorBidi" w:cstheme="minorBidi"/>
                  <w:noProof/>
                  <w:szCs w:val="17"/>
                  <w:lang w:val="fr-FR"/>
                </w:rPr>
                <w:delText>AAJ, AAX</w:delText>
              </w:r>
            </w:del>
          </w:p>
        </w:tc>
      </w:tr>
      <w:tr w:rsidR="00CC5E10" w:rsidRPr="00982192" w:rsidDel="00821D71" w14:paraId="5022F68E" w14:textId="53D98428" w:rsidTr="003969D6">
        <w:trPr>
          <w:del w:id="3045" w:author="Author"/>
        </w:trPr>
        <w:tc>
          <w:tcPr>
            <w:tcW w:w="1143" w:type="dxa"/>
          </w:tcPr>
          <w:p w14:paraId="31F98F5B" w14:textId="41D2014C" w:rsidR="00CC5E10" w:rsidRPr="00982192" w:rsidDel="00821D71" w:rsidRDefault="00CC5E10" w:rsidP="00CE01DA">
            <w:pPr>
              <w:spacing w:before="170" w:after="170"/>
              <w:rPr>
                <w:del w:id="3046" w:author="Author"/>
                <w:rFonts w:asciiTheme="minorBidi" w:hAnsiTheme="minorBidi" w:cstheme="minorBidi"/>
                <w:noProof/>
                <w:szCs w:val="17"/>
                <w:lang w:val="fr-FR"/>
              </w:rPr>
            </w:pPr>
            <w:del w:id="304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17]</w:delText>
              </w:r>
            </w:del>
          </w:p>
        </w:tc>
        <w:tc>
          <w:tcPr>
            <w:tcW w:w="6444" w:type="dxa"/>
          </w:tcPr>
          <w:p w14:paraId="4DFD530D" w14:textId="3C6E961D" w:rsidR="00CC5E10" w:rsidRPr="00982192" w:rsidDel="00821D71" w:rsidRDefault="00CC5E10" w:rsidP="00CE01DA">
            <w:pPr>
              <w:spacing w:before="170" w:after="170"/>
              <w:rPr>
                <w:del w:id="3048" w:author="Author"/>
                <w:rFonts w:asciiTheme="minorBidi" w:hAnsiTheme="minorBidi" w:cstheme="minorBidi"/>
                <w:noProof/>
                <w:szCs w:val="17"/>
                <w:lang w:val="fr-FR"/>
              </w:rPr>
            </w:pPr>
            <w:del w:id="3049" w:author="Author">
              <w:r w:rsidRPr="0094739D" w:rsidDel="00821D71">
                <w:rPr>
                  <w:rFonts w:ascii="Arial" w:eastAsia="Times New Roman" w:hAnsi="Arial" w:cs="Arial"/>
                  <w:noProof/>
                  <w:szCs w:val="17"/>
                  <w:lang w:val="fr-FR"/>
                </w:rPr>
                <w:delText>Si un nom de ressource est un nom, il DEVRAIT toujours être au pluri</w:delText>
              </w:r>
              <w:r w:rsidR="00334310" w:rsidRPr="0094739D" w:rsidDel="00821D71">
                <w:rPr>
                  <w:rFonts w:ascii="Arial" w:eastAsia="Times New Roman" w:hAnsi="Arial" w:cs="Arial"/>
                  <w:noProof/>
                  <w:szCs w:val="17"/>
                  <w:lang w:val="fr-FR"/>
                </w:rPr>
                <w:delText>el</w:delText>
              </w:r>
              <w:r w:rsidR="00334310" w:rsidDel="00821D71">
                <w:rPr>
                  <w:rFonts w:ascii="Arial" w:eastAsia="Times New Roman" w:hAnsi="Arial" w:cs="Arial"/>
                  <w:noProof/>
                  <w:szCs w:val="17"/>
                  <w:lang w:val="fr-FR"/>
                </w:rPr>
                <w:delText xml:space="preserve">.  </w:delText>
              </w:r>
              <w:r w:rsidR="00334310" w:rsidRPr="0094739D" w:rsidDel="00821D71">
                <w:rPr>
                  <w:rFonts w:ascii="Arial" w:eastAsia="Times New Roman" w:hAnsi="Arial" w:cs="Arial"/>
                  <w:noProof/>
                  <w:szCs w:val="17"/>
                  <w:lang w:val="fr-FR"/>
                </w:rPr>
                <w:delText>Le</w:delText>
              </w:r>
              <w:r w:rsidRPr="0094739D" w:rsidDel="00821D71">
                <w:rPr>
                  <w:rFonts w:ascii="Arial" w:eastAsia="Times New Roman" w:hAnsi="Arial" w:cs="Arial"/>
                  <w:noProof/>
                  <w:szCs w:val="17"/>
                  <w:lang w:val="fr-FR"/>
                </w:rPr>
                <w:delText>s formes de nom irrégulières NE DEVRAIENT PAS être utilisé</w:delText>
              </w:r>
              <w:r w:rsidR="00334310" w:rsidRPr="0094739D"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94739D" w:rsidDel="00821D71">
                <w:rPr>
                  <w:rFonts w:ascii="Arial" w:eastAsia="Times New Roman" w:hAnsi="Arial" w:cs="Arial"/>
                  <w:noProof/>
                  <w:szCs w:val="17"/>
                  <w:lang w:val="fr-FR"/>
                </w:rPr>
                <w:delText>Pa</w:delText>
              </w:r>
              <w:r w:rsidRPr="0094739D" w:rsidDel="00821D71">
                <w:rPr>
                  <w:rFonts w:ascii="Arial" w:eastAsia="Times New Roman" w:hAnsi="Arial" w:cs="Arial"/>
                  <w:noProof/>
                  <w:szCs w:val="17"/>
                  <w:lang w:val="fr-FR"/>
                </w:rPr>
                <w:delText xml:space="preserve">r exemple, </w:delText>
              </w:r>
              <w:r w:rsidRPr="008E4C7B" w:rsidDel="00821D71">
                <w:rPr>
                  <w:rFonts w:ascii="Courier New" w:eastAsia="Times New Roman" w:hAnsi="Courier New" w:cs="Courier New"/>
                  <w:noProof/>
                  <w:szCs w:val="17"/>
                  <w:lang w:val="fr-FR"/>
                </w:rPr>
                <w:delText>/persons</w:delText>
              </w:r>
              <w:r w:rsidRPr="0094739D" w:rsidDel="00821D71">
                <w:rPr>
                  <w:rFonts w:ascii="Arial" w:eastAsia="Times New Roman" w:hAnsi="Arial" w:cs="Arial"/>
                  <w:noProof/>
                  <w:szCs w:val="17"/>
                  <w:lang w:val="fr-FR"/>
                </w:rPr>
                <w:delText xml:space="preserve"> devrait être utilisé au lieu de </w:delText>
              </w:r>
              <w:r w:rsidRPr="008E4C7B" w:rsidDel="00821D71">
                <w:rPr>
                  <w:rFonts w:ascii="Courier New" w:eastAsia="Times New Roman" w:hAnsi="Courier New" w:cs="Courier New"/>
                  <w:noProof/>
                  <w:szCs w:val="17"/>
                  <w:lang w:val="fr-FR"/>
                </w:rPr>
                <w:delText>/people</w:delText>
              </w:r>
              <w:r w:rsidDel="00821D71">
                <w:rPr>
                  <w:rFonts w:ascii="Arial" w:eastAsia="Times New Roman" w:hAnsi="Arial" w:cs="Arial"/>
                  <w:noProof/>
                  <w:szCs w:val="17"/>
                  <w:lang w:val="fr-FR"/>
                </w:rPr>
                <w:delText>.</w:delText>
              </w:r>
            </w:del>
          </w:p>
        </w:tc>
        <w:tc>
          <w:tcPr>
            <w:tcW w:w="1761" w:type="dxa"/>
          </w:tcPr>
          <w:p w14:paraId="0A67EE05" w14:textId="002CDAFB" w:rsidR="00CC5E10" w:rsidRPr="00982192" w:rsidDel="00821D71" w:rsidRDefault="00CC5E10" w:rsidP="00CE01DA">
            <w:pPr>
              <w:spacing w:before="170" w:after="170"/>
              <w:rPr>
                <w:del w:id="3050" w:author="Author"/>
                <w:rFonts w:asciiTheme="minorBidi" w:hAnsiTheme="minorBidi" w:cstheme="minorBidi"/>
                <w:noProof/>
                <w:szCs w:val="17"/>
                <w:lang w:val="fr-FR"/>
              </w:rPr>
            </w:pPr>
            <w:del w:id="3051" w:author="Author">
              <w:r w:rsidRPr="00982192" w:rsidDel="00821D71">
                <w:rPr>
                  <w:rFonts w:asciiTheme="minorBidi" w:hAnsiTheme="minorBidi" w:cstheme="minorBidi"/>
                  <w:noProof/>
                  <w:szCs w:val="17"/>
                  <w:lang w:val="fr-FR"/>
                </w:rPr>
                <w:delText>AAJ, AAX</w:delText>
              </w:r>
            </w:del>
          </w:p>
        </w:tc>
      </w:tr>
      <w:tr w:rsidR="00CC5E10" w:rsidRPr="00982192" w:rsidDel="00821D71" w14:paraId="04C6DA3F" w14:textId="4CE62AEF" w:rsidTr="003969D6">
        <w:trPr>
          <w:del w:id="3052" w:author="Author"/>
        </w:trPr>
        <w:tc>
          <w:tcPr>
            <w:tcW w:w="1143" w:type="dxa"/>
          </w:tcPr>
          <w:p w14:paraId="68597D06" w14:textId="537A380F" w:rsidR="00CC5E10" w:rsidRPr="00982192" w:rsidDel="00821D71" w:rsidRDefault="00CC5E10" w:rsidP="00CE01DA">
            <w:pPr>
              <w:spacing w:before="170" w:after="170"/>
              <w:rPr>
                <w:del w:id="3053" w:author="Author"/>
                <w:rFonts w:asciiTheme="minorBidi" w:hAnsiTheme="minorBidi" w:cstheme="minorBidi"/>
                <w:noProof/>
                <w:szCs w:val="17"/>
                <w:lang w:val="fr-FR"/>
              </w:rPr>
            </w:pPr>
            <w:del w:id="305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18]</w:delText>
              </w:r>
            </w:del>
          </w:p>
        </w:tc>
        <w:tc>
          <w:tcPr>
            <w:tcW w:w="6444" w:type="dxa"/>
          </w:tcPr>
          <w:p w14:paraId="4C1E4E68" w14:textId="3BC7C6A9" w:rsidR="00CC5E10" w:rsidRPr="00982192" w:rsidDel="00821D71" w:rsidRDefault="00CC5E10" w:rsidP="00CE01DA">
            <w:pPr>
              <w:spacing w:before="170" w:after="170"/>
              <w:rPr>
                <w:del w:id="3055" w:author="Author"/>
                <w:rFonts w:asciiTheme="minorBidi" w:hAnsiTheme="minorBidi" w:cstheme="minorBidi"/>
                <w:noProof/>
                <w:szCs w:val="17"/>
                <w:lang w:val="fr-FR"/>
              </w:rPr>
            </w:pPr>
            <w:del w:id="3056" w:author="Author">
              <w:r w:rsidRPr="00934B48" w:rsidDel="00821D71">
                <w:rPr>
                  <w:rFonts w:ascii="Arial" w:eastAsia="Times New Roman" w:hAnsi="Arial" w:cs="Arial"/>
                  <w:noProof/>
                  <w:szCs w:val="17"/>
                  <w:lang w:val="fr-FR"/>
                </w:rPr>
                <w:delText>Les paramètres des noms de ressources, des segments et des requêtes DOIVENT être composés de mots anglais, écrits selon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orthographe anglaise figurant dans le dictionnaire Oxford English Dictiona</w:delText>
              </w:r>
              <w:r w:rsidR="00334310" w:rsidRPr="00934B48" w:rsidDel="00821D71">
                <w:rPr>
                  <w:rFonts w:ascii="Arial" w:eastAsia="Times New Roman" w:hAnsi="Arial" w:cs="Arial"/>
                  <w:noProof/>
                  <w:szCs w:val="17"/>
                  <w:lang w:val="fr-FR"/>
                </w:rPr>
                <w:delText>ry</w:delText>
              </w:r>
              <w:r w:rsidR="00334310" w:rsidDel="00821D71">
                <w:rPr>
                  <w:rFonts w:ascii="Arial" w:eastAsia="Times New Roman" w:hAnsi="Arial" w:cs="Arial"/>
                  <w:noProof/>
                  <w:szCs w:val="17"/>
                  <w:lang w:val="fr-FR"/>
                </w:rPr>
                <w:delText xml:space="preserve">.  </w:delText>
              </w:r>
              <w:r w:rsidR="00334310" w:rsidRPr="00934B48" w:rsidDel="00821D71">
                <w:rPr>
                  <w:rFonts w:ascii="Arial" w:eastAsia="Times New Roman" w:hAnsi="Arial" w:cs="Arial"/>
                  <w:noProof/>
                  <w:szCs w:val="17"/>
                  <w:lang w:val="fr-FR"/>
                </w:rPr>
                <w:delText>Le</w:delText>
              </w:r>
              <w:r w:rsidRPr="00934B48" w:rsidDel="00821D71">
                <w:rPr>
                  <w:rFonts w:ascii="Arial" w:eastAsia="Times New Roman" w:hAnsi="Arial" w:cs="Arial"/>
                  <w:noProof/>
                  <w:szCs w:val="17"/>
                  <w:lang w:val="fr-FR"/>
                </w:rPr>
                <w:delText>s noms de ressources localisés du fait de besoins opérationnels PEUVENT être exprimés dans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autres langues</w:delText>
              </w:r>
              <w:r w:rsidRPr="00982192" w:rsidDel="00821D71">
                <w:rPr>
                  <w:rFonts w:asciiTheme="minorBidi" w:eastAsia="Times New Roman" w:hAnsiTheme="minorBidi" w:cstheme="minorBidi"/>
                  <w:noProof/>
                  <w:szCs w:val="17"/>
                  <w:lang w:val="fr-FR"/>
                </w:rPr>
                <w:delText>.</w:delText>
              </w:r>
            </w:del>
          </w:p>
        </w:tc>
        <w:tc>
          <w:tcPr>
            <w:tcW w:w="1761" w:type="dxa"/>
          </w:tcPr>
          <w:p w14:paraId="41B2D5F4" w14:textId="4BA32599" w:rsidR="00CC5E10" w:rsidRPr="00982192" w:rsidDel="00821D71" w:rsidRDefault="00CC5E10" w:rsidP="00CE01DA">
            <w:pPr>
              <w:spacing w:before="170" w:after="170"/>
              <w:rPr>
                <w:del w:id="3057" w:author="Author"/>
                <w:rFonts w:asciiTheme="minorBidi" w:hAnsiTheme="minorBidi" w:cstheme="minorBidi"/>
                <w:noProof/>
                <w:szCs w:val="17"/>
                <w:lang w:val="fr-FR"/>
              </w:rPr>
            </w:pPr>
            <w:del w:id="3058" w:author="Author">
              <w:r w:rsidRPr="00982192" w:rsidDel="00821D71">
                <w:rPr>
                  <w:rFonts w:asciiTheme="minorBidi" w:hAnsiTheme="minorBidi" w:cstheme="minorBidi"/>
                  <w:noProof/>
                  <w:szCs w:val="17"/>
                  <w:lang w:val="fr-FR"/>
                </w:rPr>
                <w:delText>AAJ, AAX, AX, AJ</w:delText>
              </w:r>
            </w:del>
          </w:p>
        </w:tc>
      </w:tr>
      <w:tr w:rsidR="00CC5E10" w:rsidRPr="00982192" w:rsidDel="00821D71" w14:paraId="5124A6E2" w14:textId="358EC2C6" w:rsidTr="003969D6">
        <w:trPr>
          <w:del w:id="3059" w:author="Author"/>
        </w:trPr>
        <w:tc>
          <w:tcPr>
            <w:tcW w:w="1143" w:type="dxa"/>
          </w:tcPr>
          <w:p w14:paraId="5BAF45E0" w14:textId="43646473" w:rsidR="00CC5E10" w:rsidRPr="00982192" w:rsidDel="00821D71" w:rsidRDefault="00CC5E10" w:rsidP="00CE01DA">
            <w:pPr>
              <w:spacing w:before="170" w:after="170"/>
              <w:rPr>
                <w:del w:id="3060" w:author="Author"/>
                <w:rFonts w:asciiTheme="minorBidi" w:hAnsiTheme="minorBidi" w:cstheme="minorBidi"/>
                <w:noProof/>
                <w:szCs w:val="17"/>
                <w:lang w:val="fr-FR"/>
              </w:rPr>
            </w:pPr>
            <w:del w:id="3061"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19]</w:delText>
              </w:r>
            </w:del>
          </w:p>
        </w:tc>
        <w:tc>
          <w:tcPr>
            <w:tcW w:w="6444" w:type="dxa"/>
          </w:tcPr>
          <w:p w14:paraId="6E189BE8" w14:textId="356B7382" w:rsidR="00CC5E10" w:rsidRPr="00982192" w:rsidDel="00821D71" w:rsidRDefault="00CC5E10" w:rsidP="00CE01DA">
            <w:pPr>
              <w:spacing w:before="170" w:after="170"/>
              <w:rPr>
                <w:del w:id="3062" w:author="Author"/>
                <w:rFonts w:asciiTheme="minorBidi" w:hAnsiTheme="minorBidi" w:cstheme="minorBidi"/>
                <w:noProof/>
                <w:szCs w:val="17"/>
                <w:lang w:val="fr-FR"/>
              </w:rPr>
            </w:pPr>
            <w:del w:id="3063" w:author="Author">
              <w:r w:rsidRPr="0094739D" w:rsidDel="00821D71">
                <w:rPr>
                  <w:rFonts w:ascii="Arial" w:hAnsi="Arial" w:cs="Arial"/>
                  <w:noProof/>
                  <w:lang w:val="fr-FR"/>
                </w:rPr>
                <w:delText>Une API Web DEVRAIT utiliser, pour la négociation du type de contenu, l</w:delText>
              </w:r>
              <w:r w:rsidR="00BB0A23" w:rsidDel="00821D71">
                <w:rPr>
                  <w:rFonts w:ascii="Arial" w:hAnsi="Arial" w:cs="Arial"/>
                  <w:noProof/>
                  <w:lang w:val="fr-FR"/>
                </w:rPr>
                <w:delText>’</w:delText>
              </w:r>
              <w:r w:rsidRPr="0094739D" w:rsidDel="00821D71">
                <w:rPr>
                  <w:rFonts w:ascii="Arial" w:hAnsi="Arial" w:cs="Arial"/>
                  <w:noProof/>
                  <w:lang w:val="fr-FR"/>
                </w:rPr>
                <w:delText>en</w:delText>
              </w:r>
              <w:r w:rsidR="00BB0A23" w:rsidDel="00821D71">
                <w:rPr>
                  <w:rFonts w:ascii="Arial" w:hAnsi="Arial" w:cs="Arial"/>
                  <w:noProof/>
                  <w:lang w:val="fr-FR"/>
                </w:rPr>
                <w:delText>-</w:delText>
              </w:r>
              <w:r w:rsidRPr="0094739D" w:rsidDel="00821D71">
                <w:rPr>
                  <w:rFonts w:ascii="Arial" w:hAnsi="Arial" w:cs="Arial"/>
                  <w:noProof/>
                  <w:lang w:val="fr-FR"/>
                </w:rPr>
                <w:delText xml:space="preserve">tête requête </w:delText>
              </w:r>
              <w:r w:rsidRPr="0094739D" w:rsidDel="00821D71">
                <w:rPr>
                  <w:rFonts w:ascii="Arial" w:eastAsia="Times New Roman" w:hAnsi="Arial" w:cs="Arial"/>
                  <w:noProof/>
                  <w:szCs w:val="17"/>
                  <w:lang w:val="fr-FR"/>
                </w:rPr>
                <w:delText xml:space="preserve">HTTP </w:delText>
              </w:r>
              <w:r w:rsidRPr="008E4C7B" w:rsidDel="00821D71">
                <w:rPr>
                  <w:rFonts w:ascii="Courier New" w:eastAsia="Times New Roman" w:hAnsi="Courier New" w:cs="Courier New"/>
                  <w:noProof/>
                  <w:szCs w:val="17"/>
                  <w:lang w:val="fr-FR"/>
                </w:rPr>
                <w:delText>Accept</w:delText>
              </w:r>
              <w:r w:rsidRPr="0094739D" w:rsidDel="00821D71">
                <w:rPr>
                  <w:rFonts w:ascii="Arial" w:eastAsia="Times New Roman" w:hAnsi="Arial" w:cs="Arial"/>
                  <w:noProof/>
                  <w:szCs w:val="17"/>
                  <w:lang w:val="fr-FR"/>
                </w:rPr>
                <w:delText xml:space="preserve"> et </w:delText>
              </w:r>
              <w:r w:rsidRPr="0094739D" w:rsidDel="00821D71">
                <w:rPr>
                  <w:rFonts w:ascii="Arial" w:hAnsi="Arial" w:cs="Arial"/>
                  <w:noProof/>
                  <w:lang w:val="fr-FR"/>
                </w:rPr>
                <w:delText>l</w:delText>
              </w:r>
              <w:r w:rsidR="00BB0A23" w:rsidDel="00821D71">
                <w:rPr>
                  <w:rFonts w:ascii="Arial" w:hAnsi="Arial" w:cs="Arial"/>
                  <w:noProof/>
                  <w:lang w:val="fr-FR"/>
                </w:rPr>
                <w:delText>’</w:delText>
              </w:r>
              <w:r w:rsidRPr="0094739D" w:rsidDel="00821D71">
                <w:rPr>
                  <w:rFonts w:ascii="Arial" w:hAnsi="Arial" w:cs="Arial"/>
                  <w:noProof/>
                  <w:lang w:val="fr-FR"/>
                </w:rPr>
                <w:delText>en</w:delText>
              </w:r>
              <w:r w:rsidR="00BB0A23" w:rsidDel="00821D71">
                <w:rPr>
                  <w:rFonts w:ascii="Arial" w:hAnsi="Arial" w:cs="Arial"/>
                  <w:noProof/>
                  <w:lang w:val="fr-FR"/>
                </w:rPr>
                <w:delText>-</w:delText>
              </w:r>
              <w:r w:rsidRPr="0094739D" w:rsidDel="00821D71">
                <w:rPr>
                  <w:rFonts w:ascii="Arial" w:hAnsi="Arial" w:cs="Arial"/>
                  <w:noProof/>
                  <w:lang w:val="fr-FR"/>
                </w:rPr>
                <w:delText xml:space="preserve">tête réponse </w:delText>
              </w:r>
              <w:r w:rsidRPr="0094739D" w:rsidDel="00821D71">
                <w:rPr>
                  <w:rFonts w:ascii="Arial" w:eastAsia="Times New Roman" w:hAnsi="Arial" w:cs="Arial"/>
                  <w:noProof/>
                  <w:szCs w:val="17"/>
                  <w:lang w:val="fr-FR"/>
                </w:rPr>
                <w:delText xml:space="preserve">HTTP </w:delText>
              </w:r>
              <w:r w:rsidRPr="008E4C7B" w:rsidDel="00821D71">
                <w:rPr>
                  <w:rFonts w:ascii="Courier New" w:eastAsia="Times New Roman" w:hAnsi="Courier New" w:cs="Courier New"/>
                  <w:noProof/>
                  <w:szCs w:val="17"/>
                  <w:lang w:val="fr-FR"/>
                </w:rPr>
                <w:delText>Content</w:delText>
              </w:r>
              <w:r w:rsidR="00BB0A23" w:rsidDel="00821D71">
                <w:rPr>
                  <w:rFonts w:ascii="Courier New" w:eastAsia="Times New Roman" w:hAnsi="Courier New" w:cs="Courier New"/>
                  <w:noProof/>
                  <w:szCs w:val="17"/>
                  <w:lang w:val="fr-FR"/>
                </w:rPr>
                <w:delText>-</w:delText>
              </w:r>
              <w:r w:rsidRPr="008E4C7B" w:rsidDel="00821D71">
                <w:rPr>
                  <w:rFonts w:ascii="Courier New" w:eastAsia="Times New Roman" w:hAnsi="Courier New" w:cs="Courier New"/>
                  <w:noProof/>
                  <w:szCs w:val="17"/>
                  <w:lang w:val="fr-FR"/>
                </w:rPr>
                <w:delText>Type</w:delText>
              </w:r>
              <w:r w:rsidRPr="0094739D" w:rsidDel="00821D71">
                <w:rPr>
                  <w:rFonts w:ascii="Arial" w:eastAsia="Times New Roman" w:hAnsi="Arial" w:cs="Arial"/>
                  <w:noProof/>
                  <w:szCs w:val="17"/>
                  <w:lang w:val="fr-FR"/>
                </w:rPr>
                <w:delText>.</w:delText>
              </w:r>
            </w:del>
          </w:p>
        </w:tc>
        <w:tc>
          <w:tcPr>
            <w:tcW w:w="1761" w:type="dxa"/>
          </w:tcPr>
          <w:p w14:paraId="412204F3" w14:textId="5212C7FB" w:rsidR="00CC5E10" w:rsidRPr="00982192" w:rsidDel="00821D71" w:rsidRDefault="00CC5E10" w:rsidP="00CE01DA">
            <w:pPr>
              <w:spacing w:before="170" w:after="170"/>
              <w:rPr>
                <w:del w:id="3064" w:author="Author"/>
                <w:rFonts w:asciiTheme="minorBidi" w:hAnsiTheme="minorBidi" w:cstheme="minorBidi"/>
                <w:noProof/>
                <w:szCs w:val="17"/>
                <w:lang w:val="fr-FR"/>
              </w:rPr>
            </w:pPr>
            <w:del w:id="3065" w:author="Author">
              <w:r w:rsidRPr="00982192" w:rsidDel="00821D71">
                <w:rPr>
                  <w:rFonts w:asciiTheme="minorBidi" w:hAnsiTheme="minorBidi" w:cstheme="minorBidi"/>
                  <w:noProof/>
                  <w:szCs w:val="17"/>
                  <w:lang w:val="fr-FR"/>
                </w:rPr>
                <w:delText>AAJ, AAX</w:delText>
              </w:r>
            </w:del>
          </w:p>
        </w:tc>
      </w:tr>
      <w:tr w:rsidR="00CC5E10" w:rsidRPr="00982192" w:rsidDel="00821D71" w14:paraId="13A13253" w14:textId="69FCB73D" w:rsidTr="003969D6">
        <w:trPr>
          <w:del w:id="3066" w:author="Author"/>
        </w:trPr>
        <w:tc>
          <w:tcPr>
            <w:tcW w:w="1143" w:type="dxa"/>
          </w:tcPr>
          <w:p w14:paraId="06230652" w14:textId="5FF9896F" w:rsidR="00CC5E10" w:rsidRPr="00982192" w:rsidDel="00821D71" w:rsidRDefault="00CC5E10" w:rsidP="00CE01DA">
            <w:pPr>
              <w:spacing w:before="170" w:after="170"/>
              <w:rPr>
                <w:del w:id="3067" w:author="Author"/>
                <w:rFonts w:asciiTheme="minorBidi" w:hAnsiTheme="minorBidi" w:cstheme="minorBidi"/>
                <w:noProof/>
                <w:szCs w:val="17"/>
                <w:lang w:val="fr-FR"/>
              </w:rPr>
            </w:pPr>
            <w:del w:id="30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20]</w:delText>
              </w:r>
            </w:del>
          </w:p>
        </w:tc>
        <w:tc>
          <w:tcPr>
            <w:tcW w:w="6444" w:type="dxa"/>
          </w:tcPr>
          <w:p w14:paraId="08B61F94" w14:textId="3EC88F71" w:rsidR="00CC5E10" w:rsidRPr="00982192" w:rsidDel="00821D71" w:rsidRDefault="00CC5E10" w:rsidP="00CE01DA">
            <w:pPr>
              <w:spacing w:before="170" w:after="170"/>
              <w:rPr>
                <w:del w:id="3069" w:author="Author"/>
                <w:rFonts w:asciiTheme="minorBidi" w:hAnsiTheme="minorBidi" w:cstheme="minorBidi"/>
                <w:noProof/>
                <w:szCs w:val="17"/>
                <w:lang w:val="fr-FR"/>
              </w:rPr>
            </w:pPr>
            <w:del w:id="3070" w:author="Author">
              <w:r w:rsidRPr="00934B48" w:rsidDel="00821D71">
                <w:rPr>
                  <w:rFonts w:ascii="Arial" w:eastAsia="Times New Roman" w:hAnsi="Arial" w:cs="Arial"/>
                  <w:noProof/>
                  <w:szCs w:val="17"/>
                  <w:lang w:val="fr-FR"/>
                </w:rPr>
                <w:delText>Une API Web DOIT prendre en charge la négociation du type de contenu d</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une façon conforme</w:delText>
              </w:r>
              <w:r w:rsidR="00992C0C" w:rsidRPr="00934B48"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934B48" w:rsidDel="00821D71">
                <w:rPr>
                  <w:rFonts w:ascii="Arial" w:hAnsi="Arial" w:cs="Arial"/>
                  <w:noProof/>
                  <w:lang w:val="fr-FR"/>
                </w:rPr>
                <w:delText>RFC</w:delText>
              </w:r>
              <w:r w:rsidRPr="00934B48" w:rsidDel="00821D71">
                <w:rPr>
                  <w:rFonts w:ascii="Arial" w:hAnsi="Arial" w:cs="Arial"/>
                  <w:noProof/>
                  <w:lang w:val="fr-FR"/>
                </w:rPr>
                <w:delText xml:space="preserve"> 7231 de l</w:delText>
              </w:r>
              <w:r w:rsidR="00BB0A23" w:rsidDel="00821D71">
                <w:rPr>
                  <w:rFonts w:ascii="Arial" w:hAnsi="Arial" w:cs="Arial"/>
                  <w:noProof/>
                  <w:lang w:val="fr-FR"/>
                </w:rPr>
                <w:delText>’</w:delText>
              </w:r>
              <w:r w:rsidRPr="00934B48" w:rsidDel="00821D71">
                <w:rPr>
                  <w:rFonts w:ascii="Arial" w:hAnsi="Arial" w:cs="Arial"/>
                  <w:noProof/>
                  <w:lang w:val="fr-FR"/>
                </w:rPr>
                <w:delText>IETF</w:delText>
              </w:r>
              <w:r w:rsidRPr="00982192" w:rsidDel="00821D71">
                <w:rPr>
                  <w:rFonts w:asciiTheme="minorBidi" w:eastAsia="Times New Roman" w:hAnsiTheme="minorBidi" w:cstheme="minorBidi"/>
                  <w:noProof/>
                  <w:szCs w:val="17"/>
                  <w:lang w:val="fr-FR"/>
                </w:rPr>
                <w:delText>.</w:delText>
              </w:r>
            </w:del>
          </w:p>
        </w:tc>
        <w:tc>
          <w:tcPr>
            <w:tcW w:w="1761" w:type="dxa"/>
          </w:tcPr>
          <w:p w14:paraId="4DE6358D" w14:textId="6C072AAA" w:rsidR="00CC5E10" w:rsidRPr="00982192" w:rsidDel="00821D71" w:rsidRDefault="00CC5E10" w:rsidP="00CE01DA">
            <w:pPr>
              <w:spacing w:before="170" w:after="170"/>
              <w:rPr>
                <w:del w:id="3071" w:author="Author"/>
                <w:rFonts w:asciiTheme="minorBidi" w:hAnsiTheme="minorBidi" w:cstheme="minorBidi"/>
                <w:noProof/>
                <w:szCs w:val="17"/>
                <w:lang w:val="fr-FR"/>
              </w:rPr>
            </w:pPr>
            <w:del w:id="3072" w:author="Author">
              <w:r w:rsidRPr="00982192" w:rsidDel="00821D71">
                <w:rPr>
                  <w:rFonts w:asciiTheme="minorBidi" w:hAnsiTheme="minorBidi" w:cstheme="minorBidi"/>
                  <w:noProof/>
                  <w:szCs w:val="17"/>
                  <w:lang w:val="fr-FR"/>
                </w:rPr>
                <w:delText>AAJ, AAX, AX, AJ</w:delText>
              </w:r>
            </w:del>
          </w:p>
        </w:tc>
      </w:tr>
      <w:tr w:rsidR="00CC5E10" w:rsidRPr="00982192" w:rsidDel="00821D71" w14:paraId="327369CB" w14:textId="42DB5703" w:rsidTr="003969D6">
        <w:trPr>
          <w:del w:id="3073" w:author="Author"/>
        </w:trPr>
        <w:tc>
          <w:tcPr>
            <w:tcW w:w="1143" w:type="dxa"/>
          </w:tcPr>
          <w:p w14:paraId="2A14544C" w14:textId="3F74BC4A" w:rsidR="00CC5E10" w:rsidRPr="00982192" w:rsidDel="00821D71" w:rsidRDefault="00CC5E10" w:rsidP="00CE01DA">
            <w:pPr>
              <w:spacing w:before="170" w:after="170"/>
              <w:rPr>
                <w:del w:id="3074" w:author="Author"/>
                <w:rFonts w:asciiTheme="minorBidi" w:hAnsiTheme="minorBidi" w:cstheme="minorBidi"/>
                <w:noProof/>
                <w:szCs w:val="17"/>
                <w:lang w:val="fr-FR"/>
              </w:rPr>
            </w:pPr>
            <w:del w:id="307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21]</w:delText>
              </w:r>
            </w:del>
          </w:p>
        </w:tc>
        <w:tc>
          <w:tcPr>
            <w:tcW w:w="6444" w:type="dxa"/>
          </w:tcPr>
          <w:p w14:paraId="68F2BFA6" w14:textId="279CFA35" w:rsidR="00CC5E10" w:rsidRPr="00982192" w:rsidDel="00821D71" w:rsidRDefault="00CC5E10" w:rsidP="00CE01DA">
            <w:pPr>
              <w:spacing w:before="170" w:after="170"/>
              <w:rPr>
                <w:del w:id="3076" w:author="Author"/>
                <w:rFonts w:asciiTheme="minorBidi" w:hAnsiTheme="minorBidi" w:cstheme="minorBidi"/>
                <w:noProof/>
                <w:szCs w:val="17"/>
                <w:lang w:val="fr-FR"/>
              </w:rPr>
            </w:pPr>
            <w:del w:id="3077" w:author="Author">
              <w:r w:rsidRPr="00934B48" w:rsidDel="00821D71">
                <w:rPr>
                  <w:rFonts w:ascii="Arial" w:eastAsia="Times New Roman" w:hAnsi="Arial" w:cs="Arial"/>
                  <w:noProof/>
                  <w:szCs w:val="17"/>
                  <w:lang w:val="fr-FR"/>
                </w:rPr>
                <w:delText xml:space="preserve">Le format JSON DOIT être </w:delText>
              </w:r>
              <w:r w:rsidDel="00821D71">
                <w:rPr>
                  <w:rFonts w:ascii="Arial" w:eastAsia="Times New Roman" w:hAnsi="Arial" w:cs="Arial"/>
                  <w:noProof/>
                  <w:szCs w:val="17"/>
                  <w:lang w:val="fr-FR"/>
                </w:rPr>
                <w:delText>présumé</w:delText>
              </w:r>
              <w:r w:rsidRPr="00934B48" w:rsidDel="00821D71">
                <w:rPr>
                  <w:rFonts w:ascii="Arial" w:eastAsia="Times New Roman" w:hAnsi="Arial" w:cs="Arial"/>
                  <w:noProof/>
                  <w:szCs w:val="17"/>
                  <w:lang w:val="fr-FR"/>
                </w:rPr>
                <w:delText xml:space="preserve"> lorsqu</w:delText>
              </w:r>
              <w:r w:rsidR="003E3D51" w:rsidDel="00821D71">
                <w:rPr>
                  <w:rFonts w:ascii="Arial" w:eastAsia="Times New Roman" w:hAnsi="Arial" w:cs="Arial"/>
                  <w:noProof/>
                  <w:szCs w:val="17"/>
                  <w:lang w:val="fr-FR"/>
                </w:rPr>
                <w:delText xml:space="preserve">e </w:delText>
              </w:r>
              <w:r w:rsidRPr="00934B48" w:rsidDel="00821D71">
                <w:rPr>
                  <w:rFonts w:ascii="Arial" w:eastAsia="Times New Roman" w:hAnsi="Arial" w:cs="Arial"/>
                  <w:noProof/>
                  <w:szCs w:val="17"/>
                  <w:lang w:val="fr-FR"/>
                </w:rPr>
                <w:delText>aucun type de contenu spécifique n</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est demandé</w:delText>
              </w:r>
              <w:r w:rsidRPr="00982192" w:rsidDel="00821D71">
                <w:rPr>
                  <w:rFonts w:asciiTheme="minorBidi" w:eastAsia="Times New Roman" w:hAnsiTheme="minorBidi" w:cstheme="minorBidi"/>
                  <w:noProof/>
                  <w:szCs w:val="17"/>
                  <w:lang w:val="fr-FR"/>
                </w:rPr>
                <w:delText>.</w:delText>
              </w:r>
            </w:del>
          </w:p>
        </w:tc>
        <w:tc>
          <w:tcPr>
            <w:tcW w:w="1761" w:type="dxa"/>
          </w:tcPr>
          <w:p w14:paraId="43AF2D8E" w14:textId="07682EE2" w:rsidR="00CC5E10" w:rsidRPr="00982192" w:rsidDel="00821D71" w:rsidRDefault="00CC5E10" w:rsidP="00CE01DA">
            <w:pPr>
              <w:spacing w:before="170" w:after="170"/>
              <w:rPr>
                <w:del w:id="3078" w:author="Author"/>
                <w:rFonts w:asciiTheme="minorBidi" w:hAnsiTheme="minorBidi" w:cstheme="minorBidi"/>
                <w:noProof/>
                <w:szCs w:val="17"/>
                <w:lang w:val="fr-FR"/>
              </w:rPr>
            </w:pPr>
            <w:del w:id="3079" w:author="Author">
              <w:r w:rsidRPr="00982192" w:rsidDel="00821D71">
                <w:rPr>
                  <w:rFonts w:asciiTheme="minorBidi" w:hAnsiTheme="minorBidi" w:cstheme="minorBidi"/>
                  <w:noProof/>
                  <w:szCs w:val="17"/>
                  <w:lang w:val="fr-FR"/>
                </w:rPr>
                <w:delText>AAJ, AAX, AX, AJ</w:delText>
              </w:r>
            </w:del>
          </w:p>
        </w:tc>
      </w:tr>
      <w:tr w:rsidR="00CC5E10" w:rsidRPr="00982192" w:rsidDel="00821D71" w14:paraId="438258C5" w14:textId="1F89BCA7" w:rsidTr="003969D6">
        <w:trPr>
          <w:del w:id="3080" w:author="Author"/>
        </w:trPr>
        <w:tc>
          <w:tcPr>
            <w:tcW w:w="1143" w:type="dxa"/>
          </w:tcPr>
          <w:p w14:paraId="10AE55FC" w14:textId="61167868" w:rsidR="00CC5E10" w:rsidRPr="00982192" w:rsidDel="00821D71" w:rsidRDefault="00CC5E10" w:rsidP="00CE01DA">
            <w:pPr>
              <w:spacing w:before="170" w:after="170"/>
              <w:rPr>
                <w:del w:id="3081" w:author="Author"/>
                <w:rFonts w:asciiTheme="minorBidi" w:hAnsiTheme="minorBidi" w:cstheme="minorBidi"/>
                <w:noProof/>
                <w:szCs w:val="17"/>
                <w:lang w:val="fr-FR"/>
              </w:rPr>
            </w:pPr>
            <w:del w:id="308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22]</w:delText>
              </w:r>
            </w:del>
          </w:p>
        </w:tc>
        <w:tc>
          <w:tcPr>
            <w:tcW w:w="6444" w:type="dxa"/>
          </w:tcPr>
          <w:p w14:paraId="0B2551BB" w14:textId="00FE29F3" w:rsidR="00CC5E10" w:rsidRPr="00982192" w:rsidDel="00821D71" w:rsidRDefault="00CC5E10" w:rsidP="00CE01DA">
            <w:pPr>
              <w:spacing w:before="170" w:after="170"/>
              <w:rPr>
                <w:del w:id="3083" w:author="Author"/>
                <w:rFonts w:asciiTheme="minorBidi" w:hAnsiTheme="minorBidi" w:cstheme="minorBidi"/>
                <w:noProof/>
                <w:szCs w:val="17"/>
                <w:lang w:val="fr-FR"/>
              </w:rPr>
            </w:pPr>
            <w:del w:id="3084" w:author="Author">
              <w:r w:rsidRPr="00FC5757" w:rsidDel="00821D71">
                <w:rPr>
                  <w:rFonts w:ascii="Arial" w:eastAsia="Times New Roman" w:hAnsi="Arial" w:cs="Arial"/>
                  <w:noProof/>
                  <w:szCs w:val="17"/>
                  <w:lang w:val="fr-FR"/>
                </w:rPr>
                <w:delText>Une API Web DEVRAIT renvoyer le code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état “</w:delText>
              </w:r>
              <w:r w:rsidRPr="008E4C7B" w:rsidDel="00821D71">
                <w:rPr>
                  <w:rFonts w:ascii="Courier New" w:eastAsia="Times New Roman" w:hAnsi="Courier New" w:cs="Courier New"/>
                  <w:noProof/>
                  <w:szCs w:val="17"/>
                  <w:lang w:val="fr-FR"/>
                </w:rPr>
                <w:delText>406 Not Acceptable</w:delText>
              </w:r>
              <w:r w:rsidRPr="00FC5757" w:rsidDel="00821D71">
                <w:rPr>
                  <w:rFonts w:ascii="Arial" w:eastAsia="Times New Roman" w:hAnsi="Arial" w:cs="Arial"/>
                  <w:noProof/>
                  <w:szCs w:val="17"/>
                  <w:lang w:val="fr-FR"/>
                </w:rPr>
                <w:delText>” si un format demandé n</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est pas pris en charge.</w:delText>
              </w:r>
            </w:del>
          </w:p>
        </w:tc>
        <w:tc>
          <w:tcPr>
            <w:tcW w:w="1761" w:type="dxa"/>
          </w:tcPr>
          <w:p w14:paraId="31BD3AB7" w14:textId="46149AF6" w:rsidR="00CC5E10" w:rsidRPr="00982192" w:rsidDel="00821D71" w:rsidRDefault="00CC5E10" w:rsidP="00CE01DA">
            <w:pPr>
              <w:spacing w:before="170" w:after="170"/>
              <w:rPr>
                <w:del w:id="3085" w:author="Author"/>
                <w:rFonts w:asciiTheme="minorBidi" w:hAnsiTheme="minorBidi" w:cstheme="minorBidi"/>
                <w:noProof/>
                <w:szCs w:val="17"/>
                <w:lang w:val="fr-FR"/>
              </w:rPr>
            </w:pPr>
            <w:del w:id="3086" w:author="Author">
              <w:r w:rsidRPr="00982192" w:rsidDel="00821D71">
                <w:rPr>
                  <w:rFonts w:asciiTheme="minorBidi" w:hAnsiTheme="minorBidi" w:cstheme="minorBidi"/>
                  <w:noProof/>
                  <w:szCs w:val="17"/>
                  <w:lang w:val="fr-FR"/>
                </w:rPr>
                <w:delText>AAJ, AAX</w:delText>
              </w:r>
            </w:del>
          </w:p>
        </w:tc>
      </w:tr>
      <w:tr w:rsidR="00CC5E10" w:rsidRPr="00982192" w:rsidDel="00821D71" w14:paraId="3A4F53BA" w14:textId="0CC6AB3A" w:rsidTr="003969D6">
        <w:trPr>
          <w:del w:id="3087" w:author="Author"/>
        </w:trPr>
        <w:tc>
          <w:tcPr>
            <w:tcW w:w="1143" w:type="dxa"/>
          </w:tcPr>
          <w:p w14:paraId="7A9452AF" w14:textId="759C5553" w:rsidR="00CC5E10" w:rsidRPr="00982192" w:rsidDel="00821D71" w:rsidRDefault="00CC5E10" w:rsidP="00CE01DA">
            <w:pPr>
              <w:spacing w:before="170" w:after="170"/>
              <w:rPr>
                <w:del w:id="3088" w:author="Author"/>
                <w:rFonts w:asciiTheme="minorBidi" w:hAnsiTheme="minorBidi" w:cstheme="minorBidi"/>
                <w:noProof/>
                <w:szCs w:val="17"/>
                <w:lang w:val="fr-FR"/>
              </w:rPr>
            </w:pPr>
            <w:del w:id="308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23]</w:delText>
              </w:r>
            </w:del>
          </w:p>
        </w:tc>
        <w:tc>
          <w:tcPr>
            <w:tcW w:w="6444" w:type="dxa"/>
          </w:tcPr>
          <w:p w14:paraId="2734EA9A" w14:textId="093328B0" w:rsidR="00CC5E10" w:rsidRPr="00982192" w:rsidDel="00821D71" w:rsidRDefault="00CC5E10" w:rsidP="00CE01DA">
            <w:pPr>
              <w:spacing w:before="170" w:after="170"/>
              <w:rPr>
                <w:del w:id="3090" w:author="Author"/>
                <w:rFonts w:asciiTheme="minorBidi" w:eastAsia="Times New Roman" w:hAnsiTheme="minorBidi" w:cstheme="minorBidi"/>
                <w:noProof/>
                <w:szCs w:val="17"/>
                <w:lang w:val="fr-FR"/>
              </w:rPr>
            </w:pPr>
            <w:del w:id="3091" w:author="Author">
              <w:r w:rsidRPr="00FC5757" w:rsidDel="00821D71">
                <w:rPr>
                  <w:rFonts w:ascii="Arial" w:eastAsia="Times New Roman" w:hAnsi="Arial" w:cs="Arial"/>
                  <w:noProof/>
                  <w:szCs w:val="17"/>
                  <w:lang w:val="fr-FR"/>
                </w:rPr>
                <w:delText>Une API Web DEVRAIT rejeter les requêtes contenant des en</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têtes de type de contenu imprévus ou manquants en indiquant le code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état HTTP “</w:delText>
              </w:r>
              <w:r w:rsidRPr="008E4C7B" w:rsidDel="00821D71">
                <w:rPr>
                  <w:rFonts w:ascii="Courier New" w:eastAsia="Times New Roman" w:hAnsi="Courier New" w:cs="Courier New"/>
                  <w:noProof/>
                  <w:szCs w:val="17"/>
                  <w:lang w:val="fr-FR"/>
                </w:rPr>
                <w:delText>406 Not Acceptable</w:delText>
              </w:r>
              <w:r w:rsidRPr="00FC5757" w:rsidDel="00821D71">
                <w:rPr>
                  <w:rFonts w:ascii="Arial" w:eastAsia="Times New Roman" w:hAnsi="Arial" w:cs="Arial"/>
                  <w:noProof/>
                  <w:szCs w:val="17"/>
                  <w:lang w:val="fr-FR"/>
                </w:rPr>
                <w:delText>” ou “</w:delText>
              </w:r>
              <w:r w:rsidRPr="008E4C7B" w:rsidDel="00821D71">
                <w:rPr>
                  <w:rFonts w:ascii="Courier New" w:eastAsia="Times New Roman" w:hAnsi="Courier New" w:cs="Courier New"/>
                  <w:noProof/>
                  <w:szCs w:val="17"/>
                  <w:lang w:val="fr-FR"/>
                </w:rPr>
                <w:delText>415 Unsupported Media Type</w:delText>
              </w:r>
              <w:r w:rsidRPr="00FC5757" w:rsidDel="00821D71">
                <w:rPr>
                  <w:rFonts w:ascii="Arial" w:eastAsia="Times New Roman" w:hAnsi="Arial" w:cs="Arial"/>
                  <w:noProof/>
                  <w:szCs w:val="17"/>
                  <w:lang w:val="fr-FR"/>
                </w:rPr>
                <w:delText>”.</w:delText>
              </w:r>
            </w:del>
          </w:p>
        </w:tc>
        <w:tc>
          <w:tcPr>
            <w:tcW w:w="1761" w:type="dxa"/>
          </w:tcPr>
          <w:p w14:paraId="3418E67F" w14:textId="1A320A6D" w:rsidR="00CC5E10" w:rsidRPr="00982192" w:rsidDel="00821D71" w:rsidRDefault="00CC5E10" w:rsidP="00CE01DA">
            <w:pPr>
              <w:spacing w:before="170" w:after="170"/>
              <w:rPr>
                <w:del w:id="3092" w:author="Author"/>
                <w:rFonts w:asciiTheme="minorBidi" w:hAnsiTheme="minorBidi" w:cstheme="minorBidi"/>
                <w:noProof/>
                <w:szCs w:val="17"/>
                <w:lang w:val="fr-FR"/>
              </w:rPr>
            </w:pPr>
            <w:del w:id="3093" w:author="Author">
              <w:r w:rsidRPr="00982192" w:rsidDel="00821D71">
                <w:rPr>
                  <w:rFonts w:asciiTheme="minorBidi" w:hAnsiTheme="minorBidi" w:cstheme="minorBidi"/>
                  <w:noProof/>
                  <w:szCs w:val="17"/>
                  <w:lang w:val="fr-FR"/>
                </w:rPr>
                <w:delText>AAJ, AAX</w:delText>
              </w:r>
            </w:del>
          </w:p>
        </w:tc>
      </w:tr>
      <w:tr w:rsidR="0066428F" w:rsidRPr="00982192" w:rsidDel="00821D71" w14:paraId="5A9F25B0" w14:textId="68349832" w:rsidTr="003969D6">
        <w:trPr>
          <w:del w:id="3094" w:author="Author"/>
        </w:trPr>
        <w:tc>
          <w:tcPr>
            <w:tcW w:w="1143" w:type="dxa"/>
          </w:tcPr>
          <w:p w14:paraId="104BEC40" w14:textId="0EA92EF9" w:rsidR="0066428F" w:rsidRPr="00982192" w:rsidDel="00821D71" w:rsidRDefault="0066428F" w:rsidP="00CE01DA">
            <w:pPr>
              <w:spacing w:before="170" w:after="170"/>
              <w:rPr>
                <w:del w:id="3095" w:author="Author"/>
                <w:rFonts w:asciiTheme="minorBidi" w:hAnsiTheme="minorBidi" w:cstheme="minorBidi"/>
                <w:noProof/>
                <w:szCs w:val="17"/>
                <w:lang w:val="fr-FR"/>
              </w:rPr>
            </w:pPr>
            <w:del w:id="3096" w:author="Author">
              <w:r w:rsidRPr="00982192" w:rsidDel="00821D71">
                <w:rPr>
                  <w:rFonts w:asciiTheme="minorBidi" w:eastAsia="Times New Roman" w:hAnsiTheme="minorBidi" w:cstheme="minorBidi"/>
                  <w:noProof/>
                  <w:szCs w:val="17"/>
                  <w:lang w:val="fr-FR"/>
                </w:rPr>
                <w:delText>[</w:delText>
              </w:r>
              <w:r w:rsidR="008301F3" w:rsidRPr="00982192" w:rsidDel="00821D71">
                <w:rPr>
                  <w:rFonts w:asciiTheme="minorBidi" w:eastAsia="Times New Roman" w:hAnsiTheme="minorBidi" w:cstheme="minorBidi"/>
                  <w:noProof/>
                  <w:szCs w:val="17"/>
                  <w:lang w:val="fr-FR"/>
                </w:rPr>
                <w:delText>RS</w:delText>
              </w:r>
              <w:r w:rsidR="008301F3" w:rsidDel="00821D71">
                <w:rPr>
                  <w:rFonts w:asciiTheme="minorBidi" w:eastAsia="Times New Roman" w:hAnsiTheme="minorBidi" w:cstheme="minorBidi"/>
                  <w:noProof/>
                  <w:szCs w:val="17"/>
                  <w:lang w:val="fr-FR"/>
                </w:rPr>
                <w:delText>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w:delText>
              </w:r>
              <w:r w:rsidR="00372D52" w:rsidRPr="00982192"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4BB31962" w14:textId="5B7E9858" w:rsidR="0066428F" w:rsidRPr="00CC5E10" w:rsidDel="00821D71" w:rsidRDefault="00CC5E10" w:rsidP="00CE01DA">
            <w:pPr>
              <w:spacing w:before="170" w:after="170"/>
              <w:rPr>
                <w:del w:id="3097" w:author="Author"/>
                <w:rFonts w:ascii="Arial" w:hAnsi="Arial" w:cs="Arial"/>
                <w:noProof/>
                <w:szCs w:val="17"/>
                <w:lang w:val="fr-FR"/>
              </w:rPr>
            </w:pPr>
            <w:del w:id="3098" w:author="Author">
              <w:r w:rsidRPr="00CC5E10" w:rsidDel="00821D71">
                <w:rPr>
                  <w:rFonts w:ascii="Arial" w:eastAsia="Times New Roman" w:hAnsi="Arial" w:cs="Arial"/>
                  <w:noProof/>
                  <w:szCs w:val="17"/>
                  <w:lang w:val="fr-FR"/>
                </w:rPr>
                <w:delText>Les requêtes et les réponses (convention de nommage, format du message, structure des données et dictionnaire de données) DEVRAIENT se référer à la norme</w:delText>
              </w:r>
              <w:r w:rsidR="002D56D3" w:rsidDel="00821D71">
                <w:rPr>
                  <w:rFonts w:ascii="Arial" w:eastAsia="Times New Roman" w:hAnsi="Arial" w:cs="Arial"/>
                  <w:noProof/>
                  <w:szCs w:val="17"/>
                  <w:lang w:val="fr-FR"/>
                </w:rPr>
                <w:delText> </w:delText>
              </w:r>
              <w:r w:rsidRPr="00CC5E10" w:rsidDel="00821D71">
                <w:rPr>
                  <w:rFonts w:ascii="Arial" w:eastAsia="Times New Roman" w:hAnsi="Arial" w:cs="Arial"/>
                  <w:noProof/>
                  <w:szCs w:val="17"/>
                  <w:lang w:val="fr-FR"/>
                </w:rPr>
                <w:delText>ST.96 de l</w:delText>
              </w:r>
              <w:r w:rsidR="00BB0A23" w:rsidDel="00821D71">
                <w:rPr>
                  <w:rFonts w:ascii="Arial" w:eastAsia="Times New Roman" w:hAnsi="Arial" w:cs="Arial"/>
                  <w:noProof/>
                  <w:szCs w:val="17"/>
                  <w:lang w:val="fr-FR"/>
                </w:rPr>
                <w:delText>’</w:delText>
              </w:r>
              <w:r w:rsidRPr="00CC5E10" w:rsidDel="00821D71">
                <w:rPr>
                  <w:rFonts w:ascii="Arial" w:eastAsia="Times New Roman" w:hAnsi="Arial" w:cs="Arial"/>
                  <w:noProof/>
                  <w:szCs w:val="17"/>
                  <w:lang w:val="fr-FR"/>
                </w:rPr>
                <w:delText>OMPI</w:delText>
              </w:r>
              <w:r w:rsidR="008301F3" w:rsidRPr="008301F3" w:rsidDel="00821D71">
                <w:rPr>
                  <w:rFonts w:ascii="Arial" w:eastAsia="Times New Roman" w:hAnsi="Arial" w:cs="Arial"/>
                  <w:noProof/>
                  <w:szCs w:val="17"/>
                  <w:lang w:val="fr-FR" w:eastAsia="en-US"/>
                </w:rPr>
                <w:delText xml:space="preserve"> </w:delText>
              </w:r>
              <w:r w:rsidR="008301F3" w:rsidRPr="008301F3" w:rsidDel="00821D71">
                <w:rPr>
                  <w:rFonts w:ascii="Arial" w:eastAsia="Times New Roman" w:hAnsi="Arial" w:cs="Arial"/>
                  <w:noProof/>
                  <w:szCs w:val="17"/>
                  <w:lang w:val="fr-FR"/>
                </w:rPr>
                <w:delText>pour le format XML et à la norme</w:delText>
              </w:r>
              <w:r w:rsidR="00552257" w:rsidDel="00821D71">
                <w:rPr>
                  <w:rFonts w:ascii="Arial" w:eastAsia="Times New Roman" w:hAnsi="Arial" w:cs="Arial"/>
                  <w:noProof/>
                  <w:szCs w:val="17"/>
                  <w:lang w:val="fr-FR"/>
                </w:rPr>
                <w:delText> ST.</w:delText>
              </w:r>
              <w:r w:rsidR="008301F3" w:rsidRPr="008301F3" w:rsidDel="00821D71">
                <w:rPr>
                  <w:rFonts w:ascii="Arial" w:eastAsia="Times New Roman" w:hAnsi="Arial" w:cs="Arial"/>
                  <w:noProof/>
                  <w:szCs w:val="17"/>
                  <w:lang w:val="fr-FR"/>
                </w:rPr>
                <w:delText>97 de l’OMPI pour le format JSON</w:delText>
              </w:r>
              <w:r w:rsidRPr="00CC5E10" w:rsidDel="00821D71">
                <w:rPr>
                  <w:rFonts w:ascii="Arial" w:eastAsia="Times New Roman" w:hAnsi="Arial" w:cs="Arial"/>
                  <w:noProof/>
                  <w:szCs w:val="17"/>
                  <w:lang w:val="fr-FR"/>
                </w:rPr>
                <w:delText>.</w:delText>
              </w:r>
            </w:del>
          </w:p>
        </w:tc>
        <w:tc>
          <w:tcPr>
            <w:tcW w:w="1761" w:type="dxa"/>
          </w:tcPr>
          <w:p w14:paraId="30E19F0B" w14:textId="05B41274" w:rsidR="0066428F" w:rsidRPr="00982192" w:rsidDel="00821D71" w:rsidRDefault="000521E9" w:rsidP="00CE01DA">
            <w:pPr>
              <w:spacing w:before="170" w:after="170"/>
              <w:rPr>
                <w:del w:id="3099" w:author="Author"/>
                <w:rFonts w:asciiTheme="minorBidi" w:hAnsiTheme="minorBidi" w:cstheme="minorBidi"/>
                <w:noProof/>
                <w:szCs w:val="17"/>
                <w:lang w:val="fr-FR"/>
              </w:rPr>
            </w:pPr>
            <w:del w:id="3100" w:author="Author">
              <w:r w:rsidRPr="00982192" w:rsidDel="00821D71">
                <w:rPr>
                  <w:rFonts w:asciiTheme="minorBidi" w:hAnsiTheme="minorBidi" w:cstheme="minorBidi"/>
                  <w:noProof/>
                  <w:szCs w:val="17"/>
                  <w:lang w:val="fr-FR"/>
                </w:rPr>
                <w:delText>AAX</w:delText>
              </w:r>
            </w:del>
          </w:p>
        </w:tc>
      </w:tr>
      <w:tr w:rsidR="000521E9" w:rsidRPr="00982192" w:rsidDel="00821D71" w14:paraId="7396B6DE" w14:textId="75647E57" w:rsidTr="003969D6">
        <w:trPr>
          <w:del w:id="3101" w:author="Author"/>
        </w:trPr>
        <w:tc>
          <w:tcPr>
            <w:tcW w:w="1143" w:type="dxa"/>
          </w:tcPr>
          <w:p w14:paraId="2675AFB9" w14:textId="56B6AF62" w:rsidR="000521E9" w:rsidRPr="00982192" w:rsidDel="00821D71" w:rsidRDefault="000521E9" w:rsidP="00CE01DA">
            <w:pPr>
              <w:spacing w:before="170" w:after="170"/>
              <w:rPr>
                <w:del w:id="3102" w:author="Author"/>
                <w:rFonts w:asciiTheme="minorBidi" w:eastAsia="Times New Roman" w:hAnsiTheme="minorBidi" w:cstheme="minorBidi"/>
                <w:noProof/>
                <w:szCs w:val="17"/>
                <w:lang w:val="fr-FR"/>
              </w:rPr>
            </w:pPr>
            <w:del w:id="3103" w:author="Author">
              <w:r w:rsidRPr="00982192" w:rsidDel="00821D71">
                <w:rPr>
                  <w:rFonts w:asciiTheme="minorBidi" w:eastAsia="Times New Roman" w:hAnsiTheme="minorBidi" w:cstheme="minorBidi"/>
                  <w:noProof/>
                  <w:szCs w:val="17"/>
                  <w:lang w:val="fr-FR"/>
                </w:rPr>
                <w:delText>[RSX</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w:delText>
              </w:r>
              <w:r w:rsidR="00372D52" w:rsidRPr="00982192"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0BE31D6F" w14:textId="5D0A5110" w:rsidR="000521E9" w:rsidRPr="005D6F8E" w:rsidDel="00821D71" w:rsidRDefault="005D6F8E" w:rsidP="00CE01DA">
            <w:pPr>
              <w:spacing w:before="170" w:after="170"/>
              <w:rPr>
                <w:del w:id="3104" w:author="Author"/>
                <w:rFonts w:ascii="Arial" w:eastAsia="Times New Roman" w:hAnsi="Arial" w:cs="Arial"/>
                <w:noProof/>
                <w:szCs w:val="17"/>
                <w:lang w:val="fr-FR"/>
              </w:rPr>
            </w:pPr>
            <w:del w:id="3105" w:author="Author">
              <w:r w:rsidRPr="005D6F8E" w:rsidDel="00821D71">
                <w:rPr>
                  <w:rFonts w:ascii="Arial" w:eastAsia="Times New Roman" w:hAnsi="Arial" w:cs="Arial"/>
                  <w:noProof/>
                  <w:szCs w:val="17"/>
                  <w:lang w:val="fr-FR"/>
                </w:rPr>
                <w:delText xml:space="preserve">Les noms de composantes XML DEVRAIENT être fournis en caractères haut de casse de type </w:delText>
              </w:r>
              <w:r w:rsidR="00992C0C" w:rsidDel="00821D71">
                <w:rPr>
                  <w:rFonts w:ascii="Arial" w:eastAsia="Times New Roman" w:hAnsi="Arial" w:cs="Arial"/>
                  <w:noProof/>
                  <w:szCs w:val="17"/>
                  <w:lang w:val="fr-FR"/>
                </w:rPr>
                <w:delText>“</w:delText>
              </w:r>
              <w:r w:rsidR="00992C0C" w:rsidRPr="005D6F8E" w:rsidDel="00821D71">
                <w:rPr>
                  <w:rFonts w:ascii="Arial" w:eastAsia="Times New Roman" w:hAnsi="Arial" w:cs="Arial"/>
                  <w:noProof/>
                  <w:szCs w:val="17"/>
                  <w:lang w:val="fr-FR"/>
                </w:rPr>
                <w:delText>c</w:delText>
              </w:r>
              <w:r w:rsidRPr="005D6F8E" w:rsidDel="00821D71">
                <w:rPr>
                  <w:rFonts w:ascii="Arial" w:eastAsia="Times New Roman" w:hAnsi="Arial" w:cs="Arial"/>
                  <w:noProof/>
                  <w:szCs w:val="17"/>
                  <w:lang w:val="fr-FR"/>
                </w:rPr>
                <w:delText>amel” conformément à la norme</w:delText>
              </w:r>
              <w:r w:rsidR="002D56D3" w:rsidDel="00821D71">
                <w:rPr>
                  <w:rFonts w:ascii="Arial" w:eastAsia="Times New Roman" w:hAnsi="Arial" w:cs="Arial"/>
                  <w:noProof/>
                  <w:szCs w:val="17"/>
                  <w:lang w:val="fr-FR"/>
                </w:rPr>
                <w:delText> </w:delText>
              </w:r>
              <w:r w:rsidRPr="005D6F8E" w:rsidDel="00821D71">
                <w:rPr>
                  <w:rFonts w:ascii="Arial" w:eastAsia="Times New Roman" w:hAnsi="Arial" w:cs="Arial"/>
                  <w:noProof/>
                  <w:szCs w:val="17"/>
                  <w:lang w:val="fr-FR"/>
                </w:rPr>
                <w:delText>ST.96 de l</w:delText>
              </w:r>
              <w:r w:rsidR="00BB0A23" w:rsidDel="00821D71">
                <w:rPr>
                  <w:rFonts w:ascii="Arial" w:eastAsia="Times New Roman" w:hAnsi="Arial" w:cs="Arial"/>
                  <w:noProof/>
                  <w:szCs w:val="17"/>
                  <w:lang w:val="fr-FR"/>
                </w:rPr>
                <w:delText>’</w:delText>
              </w:r>
              <w:r w:rsidRPr="005D6F8E" w:rsidDel="00821D71">
                <w:rPr>
                  <w:rFonts w:ascii="Arial" w:eastAsia="Times New Roman" w:hAnsi="Arial" w:cs="Arial"/>
                  <w:noProof/>
                  <w:szCs w:val="17"/>
                  <w:lang w:val="fr-FR"/>
                </w:rPr>
                <w:delText xml:space="preserve">OMPI. </w:delText>
              </w:r>
              <w:r w:rsidR="002D56D3" w:rsidDel="00821D71">
                <w:rPr>
                  <w:rFonts w:ascii="Arial" w:eastAsia="Times New Roman" w:hAnsi="Arial" w:cs="Arial"/>
                  <w:noProof/>
                  <w:szCs w:val="17"/>
                  <w:lang w:val="fr-FR"/>
                </w:rPr>
                <w:delText xml:space="preserve"> </w:delText>
              </w:r>
            </w:del>
          </w:p>
        </w:tc>
        <w:tc>
          <w:tcPr>
            <w:tcW w:w="1761" w:type="dxa"/>
          </w:tcPr>
          <w:p w14:paraId="22ECDAE8" w14:textId="504EAD8B" w:rsidR="000521E9" w:rsidRPr="00982192" w:rsidDel="00821D71" w:rsidRDefault="000521E9" w:rsidP="00CE01DA">
            <w:pPr>
              <w:spacing w:before="170" w:after="170"/>
              <w:rPr>
                <w:del w:id="3106" w:author="Author"/>
                <w:rFonts w:asciiTheme="minorBidi" w:hAnsiTheme="minorBidi" w:cstheme="minorBidi"/>
                <w:noProof/>
                <w:szCs w:val="17"/>
                <w:lang w:val="fr-FR"/>
              </w:rPr>
            </w:pPr>
            <w:del w:id="3107" w:author="Author">
              <w:r w:rsidRPr="00982192" w:rsidDel="00821D71">
                <w:rPr>
                  <w:rFonts w:asciiTheme="minorBidi" w:hAnsiTheme="minorBidi" w:cstheme="minorBidi"/>
                  <w:noProof/>
                  <w:szCs w:val="17"/>
                  <w:lang w:val="fr-FR"/>
                </w:rPr>
                <w:delText>AAX</w:delText>
              </w:r>
            </w:del>
          </w:p>
        </w:tc>
      </w:tr>
      <w:tr w:rsidR="005D6F8E" w:rsidRPr="00982192" w:rsidDel="00821D71" w14:paraId="5C1E776A" w14:textId="0DDC4010" w:rsidTr="003969D6">
        <w:trPr>
          <w:del w:id="3108" w:author="Author"/>
        </w:trPr>
        <w:tc>
          <w:tcPr>
            <w:tcW w:w="1143" w:type="dxa"/>
          </w:tcPr>
          <w:p w14:paraId="77F25283" w14:textId="50C24569" w:rsidR="005D6F8E" w:rsidRPr="00982192" w:rsidDel="00821D71" w:rsidRDefault="005D6F8E" w:rsidP="00CE01DA">
            <w:pPr>
              <w:spacing w:before="170" w:after="170"/>
              <w:rPr>
                <w:del w:id="3109" w:author="Author"/>
                <w:rFonts w:asciiTheme="minorBidi" w:eastAsia="Times New Roman" w:hAnsiTheme="minorBidi" w:cstheme="minorBidi"/>
                <w:noProof/>
                <w:szCs w:val="17"/>
                <w:lang w:val="fr-FR"/>
              </w:rPr>
            </w:pPr>
            <w:del w:id="311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27]</w:delText>
              </w:r>
            </w:del>
          </w:p>
        </w:tc>
        <w:tc>
          <w:tcPr>
            <w:tcW w:w="6444" w:type="dxa"/>
          </w:tcPr>
          <w:p w14:paraId="26547323" w14:textId="26BC87D7" w:rsidR="005D6F8E" w:rsidRPr="00982192" w:rsidDel="00821D71" w:rsidRDefault="005D6F8E" w:rsidP="00CE01DA">
            <w:pPr>
              <w:spacing w:before="170" w:after="170"/>
              <w:rPr>
                <w:del w:id="3111" w:author="Author"/>
                <w:rFonts w:asciiTheme="minorBidi" w:eastAsia="Times New Roman" w:hAnsiTheme="minorBidi" w:cstheme="minorBidi"/>
                <w:noProof/>
                <w:szCs w:val="17"/>
                <w:lang w:val="fr-FR"/>
              </w:rPr>
            </w:pPr>
            <w:del w:id="3112" w:author="Author">
              <w:r w:rsidRPr="00934B48" w:rsidDel="00821D71">
                <w:rPr>
                  <w:rFonts w:ascii="Arial" w:eastAsia="Times New Roman" w:hAnsi="Arial" w:cs="Arial"/>
                  <w:noProof/>
                  <w:szCs w:val="17"/>
                  <w:lang w:val="fr-FR"/>
                </w:rPr>
                <w:delText xml:space="preserve">Une API </w:delText>
              </w:r>
              <w:r w:rsidRPr="00934B48" w:rsidDel="00821D71">
                <w:rPr>
                  <w:rFonts w:ascii="Arial" w:hAnsi="Arial" w:cs="Arial"/>
                  <w:noProof/>
                  <w:lang w:val="fr-FR"/>
                </w:rPr>
                <w:delText>Web DOIT prendre en charge au moins</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XML</w:delText>
              </w:r>
              <w:r w:rsidRPr="00934B48" w:rsidDel="00821D71">
                <w:rPr>
                  <w:rFonts w:ascii="Arial" w:hAnsi="Arial" w:cs="Arial"/>
                  <w:noProof/>
                  <w:lang w:val="fr-FR"/>
                </w:rPr>
                <w:delText xml:space="preserve"> ou</w:delText>
              </w:r>
              <w:r w:rsidR="00992C0C" w:rsidRPr="00934B48" w:rsidDel="00821D71">
                <w:rPr>
                  <w:rFonts w:ascii="Arial" w:hAnsi="Arial" w:cs="Arial"/>
                  <w:noProof/>
                  <w:lang w:val="fr-FR"/>
                </w:rPr>
                <w:delText xml:space="preserve"> le</w:delText>
              </w:r>
              <w:r w:rsidR="00992C0C" w:rsidDel="00821D71">
                <w:rPr>
                  <w:rFonts w:ascii="Arial" w:hAnsi="Arial" w:cs="Arial"/>
                  <w:noProof/>
                  <w:lang w:val="fr-FR"/>
                </w:rPr>
                <w:delText> </w:delText>
              </w:r>
              <w:r w:rsidR="00992C0C" w:rsidRPr="00934B48" w:rsidDel="00821D71">
                <w:rPr>
                  <w:rFonts w:ascii="Arial" w:hAnsi="Arial" w:cs="Arial"/>
                  <w:noProof/>
                  <w:lang w:val="fr-FR"/>
                </w:rPr>
                <w:delText>JSO</w:delText>
              </w:r>
              <w:r w:rsidRPr="00934B48" w:rsidDel="00821D71">
                <w:rPr>
                  <w:rFonts w:ascii="Arial" w:hAnsi="Arial" w:cs="Arial"/>
                  <w:noProof/>
                  <w:lang w:val="fr-FR"/>
                </w:rPr>
                <w:delText>N</w:delText>
              </w:r>
              <w:r w:rsidRPr="00934B48" w:rsidDel="00821D71">
                <w:rPr>
                  <w:rFonts w:ascii="Arial" w:hAnsi="Arial" w:cs="Arial"/>
                  <w:noProof/>
                  <w:szCs w:val="17"/>
                  <w:lang w:val="fr-FR"/>
                </w:rPr>
                <w:delText>.</w:delText>
              </w:r>
            </w:del>
          </w:p>
        </w:tc>
        <w:tc>
          <w:tcPr>
            <w:tcW w:w="1761" w:type="dxa"/>
          </w:tcPr>
          <w:p w14:paraId="10D1CFD2" w14:textId="7B65DD00" w:rsidR="005D6F8E" w:rsidRPr="00982192" w:rsidDel="00821D71" w:rsidRDefault="005D6F8E" w:rsidP="00CE01DA">
            <w:pPr>
              <w:spacing w:before="170" w:after="170"/>
              <w:rPr>
                <w:del w:id="3113" w:author="Author"/>
                <w:rFonts w:asciiTheme="minorBidi" w:eastAsia="Times New Roman" w:hAnsiTheme="minorBidi" w:cstheme="minorBidi"/>
                <w:noProof/>
                <w:szCs w:val="17"/>
                <w:lang w:val="fr-FR"/>
              </w:rPr>
            </w:pPr>
            <w:del w:id="3114" w:author="Author">
              <w:r w:rsidRPr="00982192" w:rsidDel="00821D71">
                <w:rPr>
                  <w:rFonts w:asciiTheme="minorBidi" w:eastAsia="Times New Roman" w:hAnsiTheme="minorBidi" w:cstheme="minorBidi"/>
                  <w:noProof/>
                  <w:szCs w:val="17"/>
                  <w:lang w:val="fr-FR"/>
                </w:rPr>
                <w:delText>AAJ, AAX, AX, AJ</w:delText>
              </w:r>
            </w:del>
          </w:p>
        </w:tc>
      </w:tr>
      <w:tr w:rsidR="005D6F8E" w:rsidRPr="00982192" w:rsidDel="00821D71" w14:paraId="2C75511D" w14:textId="38735008" w:rsidTr="003969D6">
        <w:trPr>
          <w:del w:id="3115" w:author="Author"/>
        </w:trPr>
        <w:tc>
          <w:tcPr>
            <w:tcW w:w="1143" w:type="dxa"/>
          </w:tcPr>
          <w:p w14:paraId="17D80C54" w14:textId="0DC5AB6A" w:rsidR="005D6F8E" w:rsidRPr="00982192" w:rsidDel="00821D71" w:rsidRDefault="005D6F8E" w:rsidP="00CE01DA">
            <w:pPr>
              <w:spacing w:before="170" w:after="170"/>
              <w:rPr>
                <w:del w:id="3116" w:author="Author"/>
                <w:rFonts w:asciiTheme="minorBidi" w:eastAsia="Times New Roman" w:hAnsiTheme="minorBidi" w:cstheme="minorBidi"/>
                <w:noProof/>
                <w:szCs w:val="17"/>
                <w:lang w:val="fr-FR"/>
              </w:rPr>
            </w:pPr>
            <w:del w:id="311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28]</w:delText>
              </w:r>
            </w:del>
          </w:p>
        </w:tc>
        <w:tc>
          <w:tcPr>
            <w:tcW w:w="6444" w:type="dxa"/>
          </w:tcPr>
          <w:p w14:paraId="565DBECB" w14:textId="6356AAE0" w:rsidR="005D6F8E" w:rsidRPr="00982192" w:rsidDel="00821D71" w:rsidRDefault="005D6F8E" w:rsidP="00CE01DA">
            <w:pPr>
              <w:spacing w:before="170" w:after="170"/>
              <w:rPr>
                <w:del w:id="3118" w:author="Author"/>
                <w:rFonts w:asciiTheme="minorBidi" w:eastAsia="Times New Roman" w:hAnsiTheme="minorBidi" w:cstheme="minorBidi"/>
                <w:noProof/>
                <w:szCs w:val="17"/>
                <w:lang w:val="fr-FR"/>
              </w:rPr>
            </w:pPr>
            <w:del w:id="3119" w:author="Author">
              <w:r w:rsidRPr="00934B48" w:rsidDel="00821D71">
                <w:rPr>
                  <w:rFonts w:ascii="Arial" w:eastAsia="Times New Roman" w:hAnsi="Arial" w:cs="Arial"/>
                  <w:noProof/>
                  <w:szCs w:val="17"/>
                  <w:lang w:val="fr-FR"/>
                </w:rPr>
                <w:delText xml:space="preserve">Les méthodes HTTP DOIVENT se limiter aux méthodes HTTP </w:delText>
              </w:r>
              <w:r w:rsidR="00EA0142" w:rsidDel="00821D71">
                <w:rPr>
                  <w:rFonts w:ascii="Arial" w:eastAsia="Times New Roman" w:hAnsi="Arial" w:cs="Arial"/>
                  <w:noProof/>
                  <w:szCs w:val="17"/>
                  <w:lang w:val="fr-FR"/>
                </w:rPr>
                <w:delText>normalisées</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POST</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GET</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PUT</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DELETE</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OPTIONS</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PATCH</w:delText>
              </w:r>
              <w:r w:rsidRPr="00934B48" w:rsidDel="00821D71">
                <w:rPr>
                  <w:rFonts w:ascii="Arial" w:eastAsia="Times New Roman" w:hAnsi="Arial" w:cs="Arial"/>
                  <w:noProof/>
                  <w:szCs w:val="17"/>
                  <w:lang w:val="fr-FR"/>
                </w:rPr>
                <w:delText xml:space="preserve">, </w:delText>
              </w:r>
              <w:r w:rsidRPr="008E4C7B" w:rsidDel="00821D71">
                <w:rPr>
                  <w:rFonts w:ascii="Courier New" w:eastAsia="Times New Roman" w:hAnsi="Courier New" w:cs="Courier New"/>
                  <w:noProof/>
                  <w:szCs w:val="17"/>
                  <w:lang w:val="fr-FR"/>
                </w:rPr>
                <w:delText>TRACE</w:delText>
              </w:r>
              <w:r w:rsidRPr="00934B48" w:rsidDel="00821D71">
                <w:rPr>
                  <w:rFonts w:ascii="Arial" w:eastAsia="Times New Roman" w:hAnsi="Arial" w:cs="Arial"/>
                  <w:noProof/>
                  <w:szCs w:val="17"/>
                  <w:lang w:val="fr-FR"/>
                </w:rPr>
                <w:delText xml:space="preserve"> et </w:delText>
              </w:r>
              <w:r w:rsidRPr="008E4C7B" w:rsidDel="00821D71">
                <w:rPr>
                  <w:rFonts w:ascii="Courier New" w:eastAsia="Times New Roman" w:hAnsi="Courier New" w:cs="Courier New"/>
                  <w:noProof/>
                  <w:szCs w:val="17"/>
                  <w:lang w:val="fr-FR"/>
                </w:rPr>
                <w:delText>HEAD</w:delText>
              </w:r>
              <w:r w:rsidRPr="00934B48" w:rsidDel="00821D71">
                <w:rPr>
                  <w:rFonts w:ascii="Arial" w:eastAsia="Times New Roman" w:hAnsi="Arial" w:cs="Arial"/>
                  <w:noProof/>
                  <w:szCs w:val="17"/>
                  <w:lang w:val="fr-FR"/>
                </w:rPr>
                <w:delText>, spécifiées dans</w:delText>
              </w:r>
              <w:r w:rsidR="00992C0C" w:rsidRPr="00934B4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934B48" w:rsidDel="00821D71">
                <w:rPr>
                  <w:rFonts w:ascii="Arial" w:eastAsia="Times New Roman" w:hAnsi="Arial" w:cs="Arial"/>
                  <w:noProof/>
                  <w:szCs w:val="17"/>
                  <w:lang w:val="fr-FR"/>
                </w:rPr>
                <w:delText>RFC</w:delText>
              </w:r>
              <w:r w:rsidRPr="00934B48" w:rsidDel="00821D71">
                <w:rPr>
                  <w:rFonts w:ascii="Arial" w:eastAsia="Times New Roman" w:hAnsi="Arial" w:cs="Arial"/>
                  <w:noProof/>
                  <w:szCs w:val="17"/>
                  <w:lang w:val="fr-FR"/>
                </w:rPr>
                <w:delText xml:space="preserve"> 7231 et 5789 de l</w:delText>
              </w:r>
              <w:r w:rsidR="00BB0A23" w:rsidDel="00821D71">
                <w:rPr>
                  <w:rFonts w:ascii="Arial" w:eastAsia="Times New Roman" w:hAnsi="Arial" w:cs="Arial"/>
                  <w:noProof/>
                  <w:szCs w:val="17"/>
                  <w:lang w:val="fr-FR"/>
                </w:rPr>
                <w:delText>’</w:delText>
              </w:r>
              <w:r w:rsidRPr="00934B48" w:rsidDel="00821D71">
                <w:rPr>
                  <w:rFonts w:ascii="Arial" w:eastAsia="Times New Roman" w:hAnsi="Arial" w:cs="Arial"/>
                  <w:noProof/>
                  <w:szCs w:val="17"/>
                  <w:lang w:val="fr-FR"/>
                </w:rPr>
                <w:delText>IETF.</w:delText>
              </w:r>
            </w:del>
          </w:p>
        </w:tc>
        <w:tc>
          <w:tcPr>
            <w:tcW w:w="1761" w:type="dxa"/>
          </w:tcPr>
          <w:p w14:paraId="656D4823" w14:textId="30DA0EB7" w:rsidR="005D6F8E" w:rsidRPr="00982192" w:rsidDel="00821D71" w:rsidRDefault="005D6F8E" w:rsidP="00CE01DA">
            <w:pPr>
              <w:spacing w:before="170" w:after="170"/>
              <w:rPr>
                <w:del w:id="3120" w:author="Author"/>
                <w:rFonts w:asciiTheme="minorBidi" w:eastAsia="Times New Roman" w:hAnsiTheme="minorBidi" w:cstheme="minorBidi"/>
                <w:noProof/>
                <w:szCs w:val="17"/>
                <w:lang w:val="fr-FR"/>
              </w:rPr>
            </w:pPr>
            <w:del w:id="3121" w:author="Author">
              <w:r w:rsidRPr="00982192" w:rsidDel="00821D71">
                <w:rPr>
                  <w:rFonts w:asciiTheme="minorBidi" w:eastAsia="Times New Roman" w:hAnsiTheme="minorBidi" w:cstheme="minorBidi"/>
                  <w:noProof/>
                  <w:szCs w:val="17"/>
                  <w:lang w:val="fr-FR"/>
                </w:rPr>
                <w:delText>AAJ, AAX, AX, AJ</w:delText>
              </w:r>
            </w:del>
          </w:p>
        </w:tc>
      </w:tr>
      <w:tr w:rsidR="005D6F8E" w:rsidRPr="00982192" w:rsidDel="00821D71" w14:paraId="259CB052" w14:textId="4948AA42" w:rsidTr="003969D6">
        <w:trPr>
          <w:del w:id="3122" w:author="Author"/>
        </w:trPr>
        <w:tc>
          <w:tcPr>
            <w:tcW w:w="1143" w:type="dxa"/>
          </w:tcPr>
          <w:p w14:paraId="60E26861" w14:textId="44DDB321" w:rsidR="005D6F8E" w:rsidRPr="00982192" w:rsidDel="00821D71" w:rsidRDefault="005D6F8E" w:rsidP="00CE01DA">
            <w:pPr>
              <w:spacing w:before="170" w:after="170"/>
              <w:rPr>
                <w:del w:id="3123" w:author="Author"/>
                <w:rFonts w:asciiTheme="minorBidi" w:eastAsia="Times New Roman" w:hAnsiTheme="minorBidi" w:cstheme="minorBidi"/>
                <w:noProof/>
                <w:szCs w:val="17"/>
                <w:lang w:val="fr-FR"/>
              </w:rPr>
            </w:pPr>
            <w:del w:id="312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29]</w:delText>
              </w:r>
            </w:del>
          </w:p>
        </w:tc>
        <w:tc>
          <w:tcPr>
            <w:tcW w:w="6444" w:type="dxa"/>
          </w:tcPr>
          <w:p w14:paraId="68CB3C62" w14:textId="5660F976" w:rsidR="005D6F8E" w:rsidRPr="00982192" w:rsidDel="00821D71" w:rsidRDefault="005D6F8E" w:rsidP="00CE01DA">
            <w:pPr>
              <w:pStyle w:val="NormalWeb"/>
              <w:spacing w:before="170" w:beforeAutospacing="0" w:after="170" w:afterAutospacing="0"/>
              <w:rPr>
                <w:del w:id="3125" w:author="Author"/>
                <w:rFonts w:asciiTheme="minorBidi" w:eastAsia="Times New Roman" w:hAnsiTheme="minorBidi" w:cstheme="minorBidi"/>
                <w:noProof/>
                <w:szCs w:val="17"/>
                <w:lang w:val="fr-FR"/>
              </w:rPr>
            </w:pPr>
            <w:del w:id="3126" w:author="Author">
              <w:r w:rsidRPr="00FC5757" w:rsidDel="00821D71">
                <w:rPr>
                  <w:rFonts w:ascii="Arial" w:eastAsia="Times New Roman" w:hAnsi="Arial" w:cs="Arial"/>
                  <w:noProof/>
                  <w:szCs w:val="17"/>
                  <w:lang w:val="fr-FR"/>
                </w:rPr>
                <w:delText>Les méthodes HTTP PEUVENT se confo</w:delText>
              </w:r>
              <w:r w:rsidR="00821443" w:rsidDel="00821D71">
                <w:rPr>
                  <w:rFonts w:ascii="Arial" w:eastAsia="Times New Roman" w:hAnsi="Arial" w:cs="Arial"/>
                  <w:noProof/>
                  <w:szCs w:val="17"/>
                  <w:lang w:val="fr-FR"/>
                </w:rPr>
                <w:delText>r</w:delText>
              </w:r>
              <w:r w:rsidRPr="00FC5757" w:rsidDel="00821D71">
                <w:rPr>
                  <w:rFonts w:ascii="Arial" w:eastAsia="Times New Roman" w:hAnsi="Arial" w:cs="Arial"/>
                  <w:noProof/>
                  <w:szCs w:val="17"/>
                  <w:lang w:val="fr-FR"/>
                </w:rPr>
                <w:delText>mer au principe de sélection, selon lequel seule la fonctionnalité exigée par le scénario d</w:delText>
              </w:r>
              <w:r w:rsidR="00BB0A23" w:rsidDel="00821D71">
                <w:rPr>
                  <w:rFonts w:ascii="Arial" w:eastAsia="Times New Roman" w:hAnsi="Arial" w:cs="Arial"/>
                  <w:noProof/>
                  <w:szCs w:val="17"/>
                  <w:lang w:val="fr-FR"/>
                </w:rPr>
                <w:delText>’</w:delText>
              </w:r>
              <w:r w:rsidRPr="00FC5757" w:rsidDel="00821D71">
                <w:rPr>
                  <w:rFonts w:ascii="Arial" w:eastAsia="Times New Roman" w:hAnsi="Arial" w:cs="Arial"/>
                  <w:noProof/>
                  <w:szCs w:val="17"/>
                  <w:lang w:val="fr-FR"/>
                </w:rPr>
                <w:delText>usage cible doit être implémentée.</w:delText>
              </w:r>
            </w:del>
          </w:p>
        </w:tc>
        <w:tc>
          <w:tcPr>
            <w:tcW w:w="1761" w:type="dxa"/>
          </w:tcPr>
          <w:p w14:paraId="57D87210" w14:textId="301FA6A4" w:rsidR="005D6F8E" w:rsidRPr="00982192" w:rsidDel="00821D71" w:rsidRDefault="005D6F8E" w:rsidP="00CE01DA">
            <w:pPr>
              <w:spacing w:before="170" w:after="170"/>
              <w:rPr>
                <w:del w:id="3127" w:author="Author"/>
                <w:rFonts w:asciiTheme="minorBidi" w:eastAsia="Times New Roman" w:hAnsiTheme="minorBidi" w:cstheme="minorBidi"/>
                <w:noProof/>
                <w:szCs w:val="17"/>
                <w:lang w:val="fr-FR"/>
              </w:rPr>
            </w:pPr>
            <w:del w:id="3128" w:author="Author">
              <w:r w:rsidRPr="00982192" w:rsidDel="00821D71">
                <w:rPr>
                  <w:rFonts w:asciiTheme="minorBidi" w:eastAsia="Times New Roman" w:hAnsiTheme="minorBidi" w:cstheme="minorBidi"/>
                  <w:noProof/>
                  <w:szCs w:val="17"/>
                  <w:lang w:val="fr-FR"/>
                </w:rPr>
                <w:delText>AAJ, AAX</w:delText>
              </w:r>
            </w:del>
          </w:p>
        </w:tc>
      </w:tr>
      <w:tr w:rsidR="005D6F8E" w:rsidRPr="00982192" w:rsidDel="00821D71" w14:paraId="3C8B88CF" w14:textId="3EDA91DA" w:rsidTr="003969D6">
        <w:trPr>
          <w:del w:id="3129" w:author="Author"/>
        </w:trPr>
        <w:tc>
          <w:tcPr>
            <w:tcW w:w="1143" w:type="dxa"/>
          </w:tcPr>
          <w:p w14:paraId="3BA8BED5" w14:textId="751CB68D" w:rsidR="005D6F8E" w:rsidRPr="00982192" w:rsidDel="00821D71" w:rsidRDefault="005D6F8E" w:rsidP="00CE01DA">
            <w:pPr>
              <w:spacing w:before="170" w:after="170"/>
              <w:rPr>
                <w:del w:id="3130" w:author="Author"/>
                <w:rFonts w:asciiTheme="minorBidi" w:eastAsia="Times New Roman" w:hAnsiTheme="minorBidi" w:cstheme="minorBidi"/>
                <w:noProof/>
                <w:szCs w:val="17"/>
                <w:lang w:val="fr-FR"/>
              </w:rPr>
            </w:pPr>
            <w:del w:id="313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30]</w:delText>
              </w:r>
            </w:del>
          </w:p>
        </w:tc>
        <w:tc>
          <w:tcPr>
            <w:tcW w:w="6444" w:type="dxa"/>
          </w:tcPr>
          <w:p w14:paraId="53ADC513" w14:textId="166AA073" w:rsidR="005D6F8E" w:rsidRPr="00982192" w:rsidDel="00821D71" w:rsidRDefault="005D6F8E" w:rsidP="00CE01DA">
            <w:pPr>
              <w:pStyle w:val="NormalWeb"/>
              <w:spacing w:before="170" w:beforeAutospacing="0" w:after="170" w:afterAutospacing="0"/>
              <w:rPr>
                <w:del w:id="3132" w:author="Author"/>
                <w:rFonts w:asciiTheme="minorBidi" w:eastAsia="Times New Roman" w:hAnsiTheme="minorBidi" w:cstheme="minorBidi"/>
                <w:noProof/>
                <w:szCs w:val="17"/>
                <w:lang w:val="fr-FR"/>
              </w:rPr>
            </w:pPr>
            <w:del w:id="3133" w:author="Author">
              <w:r w:rsidRPr="00A166A1" w:rsidDel="00821D71">
                <w:rPr>
                  <w:rFonts w:ascii="Arial" w:eastAsia="Times New Roman" w:hAnsi="Arial" w:cs="Arial"/>
                  <w:noProof/>
                  <w:szCs w:val="17"/>
                  <w:lang w:val="fr-FR"/>
                </w:rPr>
                <w:delText xml:space="preserve">Certains mandataires ne prennent en charge que les méthodes </w:delText>
              </w:r>
              <w:r w:rsidRPr="008E4C7B" w:rsidDel="00821D71">
                <w:rPr>
                  <w:rFonts w:ascii="Courier New" w:eastAsia="Times New Roman" w:hAnsi="Courier New" w:cs="Courier New"/>
                  <w:noProof/>
                  <w:szCs w:val="17"/>
                  <w:lang w:val="fr-FR"/>
                </w:rPr>
                <w:delText>POST</w:delText>
              </w:r>
              <w:r w:rsidRPr="00A166A1" w:rsidDel="00821D71">
                <w:rPr>
                  <w:rFonts w:ascii="Arial" w:eastAsia="Times New Roman" w:hAnsi="Arial" w:cs="Arial"/>
                  <w:noProof/>
                  <w:szCs w:val="17"/>
                  <w:lang w:val="fr-FR"/>
                </w:rPr>
                <w:delText xml:space="preserve"> et </w:delText>
              </w:r>
              <w:r w:rsidR="00334310" w:rsidRPr="008E4C7B"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A166A1" w:rsidDel="00821D71">
                <w:rPr>
                  <w:rFonts w:ascii="Arial" w:eastAsia="Times New Roman" w:hAnsi="Arial" w:cs="Arial"/>
                  <w:noProof/>
                  <w:szCs w:val="17"/>
                  <w:lang w:val="fr-FR"/>
                </w:rPr>
                <w:delText>Po</w:delText>
              </w:r>
              <w:r w:rsidRPr="00A166A1" w:rsidDel="00821D71">
                <w:rPr>
                  <w:rFonts w:ascii="Arial" w:eastAsia="Times New Roman" w:hAnsi="Arial" w:cs="Arial"/>
                  <w:noProof/>
                  <w:szCs w:val="17"/>
                  <w:lang w:val="fr-FR"/>
                </w:rPr>
                <w:delText xml:space="preserve">ur surmonter ces limitations, une API Web PEUT utiliser une méthode </w:delText>
              </w:r>
              <w:r w:rsidRPr="008E4C7B" w:rsidDel="00821D71">
                <w:rPr>
                  <w:rFonts w:ascii="Courier New" w:eastAsia="Times New Roman" w:hAnsi="Courier New" w:cs="Courier New"/>
                  <w:noProof/>
                  <w:szCs w:val="17"/>
                  <w:lang w:val="fr-FR"/>
                </w:rPr>
                <w:delText>POST</w:delText>
              </w:r>
              <w:r w:rsidRPr="00A166A1" w:rsidDel="00821D71">
                <w:rPr>
                  <w:rFonts w:ascii="Arial" w:eastAsia="Times New Roman" w:hAnsi="Arial" w:cs="Arial"/>
                  <w:noProof/>
                  <w:szCs w:val="17"/>
                  <w:lang w:val="fr-FR"/>
                </w:rPr>
                <w:delText xml:space="preserve"> en ajoutant un en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tête HTTP personnalisé qui “tunnellise” la véritable méthode HTTP.</w:delText>
              </w:r>
              <w:r w:rsidR="002D56D3" w:rsidDel="00821D71">
                <w:rPr>
                  <w:rFonts w:ascii="Arial" w:eastAsia="Times New Roman" w:hAnsi="Arial" w:cs="Arial"/>
                  <w:noProof/>
                  <w:szCs w:val="17"/>
                  <w:lang w:val="fr-FR"/>
                </w:rPr>
                <w:delText xml:space="preserve">  </w:delText>
              </w:r>
              <w:r w:rsidRPr="00A166A1"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 xml:space="preserve">tête HTTP personnalisé </w:delText>
              </w:r>
              <w:r w:rsidRPr="008E4C7B" w:rsidDel="00821D71">
                <w:rPr>
                  <w:rFonts w:ascii="Courier New" w:eastAsia="Times New Roman" w:hAnsi="Courier New" w:cs="Courier New"/>
                  <w:noProof/>
                  <w:szCs w:val="17"/>
                  <w:lang w:val="fr-FR"/>
                </w:rPr>
                <w:delText>X</w:delText>
              </w:r>
              <w:r w:rsidR="00BB0A23" w:rsidDel="00821D71">
                <w:rPr>
                  <w:rFonts w:ascii="Courier New" w:eastAsia="Times New Roman" w:hAnsi="Courier New" w:cs="Courier New"/>
                  <w:noProof/>
                  <w:szCs w:val="17"/>
                  <w:lang w:val="fr-FR"/>
                </w:rPr>
                <w:delText>-</w:delText>
              </w:r>
              <w:r w:rsidRPr="008E4C7B" w:rsidDel="00821D71">
                <w:rPr>
                  <w:rFonts w:ascii="Courier New" w:eastAsia="Times New Roman" w:hAnsi="Courier New" w:cs="Courier New"/>
                  <w:noProof/>
                  <w:szCs w:val="17"/>
                  <w:lang w:val="fr-FR"/>
                </w:rPr>
                <w:delText>HTTP</w:delText>
              </w:r>
              <w:r w:rsidR="00BB0A23" w:rsidDel="00821D71">
                <w:rPr>
                  <w:rFonts w:ascii="Courier New" w:eastAsia="Times New Roman" w:hAnsi="Courier New" w:cs="Courier New"/>
                  <w:noProof/>
                  <w:szCs w:val="17"/>
                  <w:lang w:val="fr-FR"/>
                </w:rPr>
                <w:delText>-</w:delText>
              </w:r>
              <w:r w:rsidRPr="008E4C7B" w:rsidDel="00821D71">
                <w:rPr>
                  <w:rFonts w:ascii="Courier New" w:eastAsia="Times New Roman" w:hAnsi="Courier New" w:cs="Courier New"/>
                  <w:noProof/>
                  <w:szCs w:val="17"/>
                  <w:lang w:val="fr-FR"/>
                </w:rPr>
                <w:delText xml:space="preserve">Method </w:delText>
              </w:r>
              <w:r w:rsidRPr="00A166A1" w:rsidDel="00821D71">
                <w:rPr>
                  <w:rFonts w:ascii="Arial" w:eastAsia="Times New Roman" w:hAnsi="Arial" w:cs="Arial"/>
                  <w:noProof/>
                  <w:szCs w:val="17"/>
                  <w:lang w:val="fr-FR"/>
                </w:rPr>
                <w:delText>DEVRAIT être utilisé.</w:delText>
              </w:r>
            </w:del>
          </w:p>
        </w:tc>
        <w:tc>
          <w:tcPr>
            <w:tcW w:w="1761" w:type="dxa"/>
          </w:tcPr>
          <w:p w14:paraId="4C6E3F9F" w14:textId="19507664" w:rsidR="005D6F8E" w:rsidRPr="00982192" w:rsidDel="00821D71" w:rsidRDefault="005D6F8E" w:rsidP="00CE01DA">
            <w:pPr>
              <w:spacing w:before="170" w:after="170"/>
              <w:rPr>
                <w:del w:id="3134" w:author="Author"/>
                <w:rFonts w:asciiTheme="minorBidi" w:hAnsiTheme="minorBidi" w:cstheme="minorBidi"/>
                <w:noProof/>
                <w:szCs w:val="17"/>
                <w:lang w:val="fr-FR"/>
              </w:rPr>
            </w:pPr>
            <w:del w:id="3135" w:author="Author">
              <w:r w:rsidRPr="00982192" w:rsidDel="00821D71">
                <w:rPr>
                  <w:rFonts w:asciiTheme="minorBidi" w:hAnsiTheme="minorBidi" w:cstheme="minorBidi"/>
                  <w:noProof/>
                  <w:szCs w:val="17"/>
                  <w:lang w:val="fr-FR"/>
                </w:rPr>
                <w:delText>AAJ, AAX</w:delText>
              </w:r>
            </w:del>
          </w:p>
        </w:tc>
      </w:tr>
      <w:tr w:rsidR="005D6F8E" w:rsidRPr="00982192" w:rsidDel="00821D71" w14:paraId="0471666C" w14:textId="5F5C8BA5" w:rsidTr="003969D6">
        <w:trPr>
          <w:del w:id="3136" w:author="Author"/>
        </w:trPr>
        <w:tc>
          <w:tcPr>
            <w:tcW w:w="1143" w:type="dxa"/>
          </w:tcPr>
          <w:p w14:paraId="101FA2AA" w14:textId="367D63CE" w:rsidR="005D6F8E" w:rsidRPr="00982192" w:rsidDel="00821D71" w:rsidRDefault="005D6F8E" w:rsidP="00CE01DA">
            <w:pPr>
              <w:spacing w:before="170" w:after="170"/>
              <w:rPr>
                <w:del w:id="3137" w:author="Author"/>
                <w:rFonts w:asciiTheme="minorBidi" w:hAnsiTheme="minorBidi" w:cstheme="minorBidi"/>
                <w:noProof/>
                <w:szCs w:val="17"/>
                <w:lang w:val="fr-FR"/>
              </w:rPr>
            </w:pPr>
            <w:del w:id="313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31]</w:delText>
              </w:r>
            </w:del>
          </w:p>
        </w:tc>
        <w:tc>
          <w:tcPr>
            <w:tcW w:w="6444" w:type="dxa"/>
          </w:tcPr>
          <w:p w14:paraId="28B00224" w14:textId="44F3A8FA" w:rsidR="005D6F8E" w:rsidRPr="00982192" w:rsidDel="00821D71" w:rsidRDefault="005D6F8E" w:rsidP="00CE01DA">
            <w:pPr>
              <w:pStyle w:val="NormalWeb"/>
              <w:spacing w:before="170" w:beforeAutospacing="0" w:after="170" w:afterAutospacing="0"/>
              <w:rPr>
                <w:del w:id="3139" w:author="Author"/>
                <w:rFonts w:asciiTheme="minorBidi" w:eastAsia="Times New Roman" w:hAnsiTheme="minorBidi" w:cstheme="minorBidi"/>
                <w:noProof/>
                <w:szCs w:val="17"/>
                <w:lang w:val="fr-FR"/>
              </w:rPr>
            </w:pPr>
            <w:del w:id="3140" w:author="Author">
              <w:r w:rsidRPr="00A166A1" w:rsidDel="00821D71">
                <w:rPr>
                  <w:rFonts w:ascii="Arial" w:eastAsia="Times New Roman" w:hAnsi="Arial" w:cs="Arial"/>
                  <w:noProof/>
                  <w:szCs w:val="17"/>
                  <w:lang w:val="fr-FR"/>
                </w:rPr>
                <w:delText>Si une méthode HTTP n</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est pas prise en charge, le code d</w:delText>
              </w:r>
              <w:r w:rsidR="00BB0A23" w:rsidDel="00821D71">
                <w:rPr>
                  <w:rFonts w:ascii="Arial" w:eastAsia="Times New Roman" w:hAnsi="Arial" w:cs="Arial"/>
                  <w:noProof/>
                  <w:szCs w:val="17"/>
                  <w:lang w:val="fr-FR"/>
                </w:rPr>
                <w:delText>’</w:delText>
              </w:r>
              <w:r w:rsidRPr="00A166A1" w:rsidDel="00821D71">
                <w:rPr>
                  <w:rFonts w:ascii="Arial" w:eastAsia="Times New Roman" w:hAnsi="Arial" w:cs="Arial"/>
                  <w:noProof/>
                  <w:szCs w:val="17"/>
                  <w:lang w:val="fr-FR"/>
                </w:rPr>
                <w:delText>état HTTP “</w:delText>
              </w:r>
              <w:r w:rsidRPr="008E4C7B" w:rsidDel="00821D71">
                <w:rPr>
                  <w:rFonts w:ascii="Courier New" w:eastAsia="Times New Roman" w:hAnsi="Courier New" w:cs="Courier New"/>
                  <w:noProof/>
                  <w:szCs w:val="17"/>
                  <w:lang w:val="fr-FR"/>
                </w:rPr>
                <w:delText>405 Method Not Allowed</w:delText>
              </w:r>
              <w:r w:rsidRPr="00A166A1" w:rsidDel="00821D71">
                <w:rPr>
                  <w:rFonts w:ascii="Arial" w:eastAsia="Times New Roman" w:hAnsi="Arial" w:cs="Arial"/>
                  <w:noProof/>
                  <w:szCs w:val="17"/>
                  <w:lang w:val="fr-FR"/>
                </w:rPr>
                <w:delText>” DEVRAIT être renvoyé.</w:delText>
              </w:r>
            </w:del>
          </w:p>
        </w:tc>
        <w:tc>
          <w:tcPr>
            <w:tcW w:w="1761" w:type="dxa"/>
          </w:tcPr>
          <w:p w14:paraId="034EE344" w14:textId="5325773F" w:rsidR="005D6F8E" w:rsidRPr="00982192" w:rsidDel="00821D71" w:rsidRDefault="005D6F8E" w:rsidP="00CE01DA">
            <w:pPr>
              <w:spacing w:before="170" w:after="170"/>
              <w:rPr>
                <w:del w:id="3141" w:author="Author"/>
                <w:rFonts w:asciiTheme="minorBidi" w:hAnsiTheme="minorBidi" w:cstheme="minorBidi"/>
                <w:noProof/>
                <w:szCs w:val="17"/>
                <w:lang w:val="fr-FR"/>
              </w:rPr>
            </w:pPr>
            <w:del w:id="3142" w:author="Author">
              <w:r w:rsidRPr="00982192" w:rsidDel="00821D71">
                <w:rPr>
                  <w:rFonts w:asciiTheme="minorBidi" w:hAnsiTheme="minorBidi" w:cstheme="minorBidi"/>
                  <w:noProof/>
                  <w:szCs w:val="17"/>
                  <w:lang w:val="fr-FR"/>
                </w:rPr>
                <w:delText>AAJ, AAX</w:delText>
              </w:r>
            </w:del>
          </w:p>
        </w:tc>
      </w:tr>
      <w:tr w:rsidR="005D6F8E" w:rsidRPr="00982192" w:rsidDel="00821D71" w14:paraId="3C35FDC9" w14:textId="394BEEC0" w:rsidTr="003969D6">
        <w:trPr>
          <w:del w:id="3143" w:author="Author"/>
        </w:trPr>
        <w:tc>
          <w:tcPr>
            <w:tcW w:w="1143" w:type="dxa"/>
          </w:tcPr>
          <w:p w14:paraId="0D72F1FD" w14:textId="448DC7C6" w:rsidR="005D6F8E" w:rsidRPr="00982192" w:rsidDel="00821D71" w:rsidRDefault="005D6F8E" w:rsidP="00CE01DA">
            <w:pPr>
              <w:spacing w:before="170" w:after="170"/>
              <w:rPr>
                <w:del w:id="3144" w:author="Author"/>
                <w:rFonts w:asciiTheme="minorBidi" w:hAnsiTheme="minorBidi" w:cstheme="minorBidi"/>
                <w:noProof/>
                <w:szCs w:val="17"/>
                <w:lang w:val="fr-FR"/>
              </w:rPr>
            </w:pPr>
            <w:del w:id="314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32]</w:delText>
              </w:r>
            </w:del>
          </w:p>
        </w:tc>
        <w:tc>
          <w:tcPr>
            <w:tcW w:w="6444" w:type="dxa"/>
          </w:tcPr>
          <w:p w14:paraId="0DBA3C96" w14:textId="3D11EB24" w:rsidR="005D6F8E" w:rsidRPr="00982192" w:rsidDel="00821D71" w:rsidRDefault="005D6F8E" w:rsidP="00CE01DA">
            <w:pPr>
              <w:pStyle w:val="NormalWeb"/>
              <w:spacing w:before="170" w:beforeAutospacing="0" w:after="170" w:afterAutospacing="0"/>
              <w:rPr>
                <w:del w:id="3146" w:author="Author"/>
                <w:rFonts w:asciiTheme="minorBidi" w:eastAsia="Times New Roman" w:hAnsiTheme="minorBidi" w:cstheme="minorBidi"/>
                <w:noProof/>
                <w:szCs w:val="17"/>
                <w:lang w:val="fr-FR"/>
              </w:rPr>
            </w:pPr>
            <w:del w:id="3147" w:author="Author">
              <w:r w:rsidRPr="00F65C61" w:rsidDel="00821D71">
                <w:rPr>
                  <w:rFonts w:ascii="Arial" w:eastAsia="Times New Roman" w:hAnsi="Arial" w:cs="Arial"/>
                  <w:noProof/>
                  <w:szCs w:val="17"/>
                  <w:lang w:val="fr-FR"/>
                </w:rPr>
                <w:delText>Une API Web DEVRAIT prendre en charge des opérations par lots (ou opérations en vrac) au lieu de requêtes individuelles multiples afin de réduire le temps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atten</w:delText>
              </w:r>
              <w:r w:rsidR="00334310" w:rsidRPr="00F65C6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La</w:delText>
              </w:r>
              <w:r w:rsidRPr="00F65C61" w:rsidDel="00821D71">
                <w:rPr>
                  <w:rFonts w:ascii="Arial" w:eastAsia="Times New Roman" w:hAnsi="Arial" w:cs="Arial"/>
                  <w:noProof/>
                  <w:szCs w:val="17"/>
                  <w:lang w:val="fr-FR"/>
                </w:rPr>
                <w:delText xml:space="preserve"> même sémantique devrait être utilisée pour les méthodes HTTP et les codes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état H</w:delText>
              </w:r>
              <w:r w:rsidR="00334310" w:rsidRPr="00F65C61" w:rsidDel="00821D71">
                <w:rPr>
                  <w:rFonts w:ascii="Arial" w:eastAsia="Times New Roman" w:hAnsi="Arial" w:cs="Arial"/>
                  <w:noProof/>
                  <w:szCs w:val="17"/>
                  <w:lang w:val="fr-FR"/>
                </w:rPr>
                <w:delText>TTP</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La</w:delText>
              </w:r>
              <w:r w:rsidRPr="00F65C61" w:rsidDel="00821D71">
                <w:rPr>
                  <w:rFonts w:ascii="Arial" w:eastAsia="Times New Roman" w:hAnsi="Arial" w:cs="Arial"/>
                  <w:noProof/>
                  <w:szCs w:val="17"/>
                  <w:lang w:val="fr-FR"/>
                </w:rPr>
                <w:delText xml:space="preserve"> charge utile des réponses DEVRAIT contenir des informations sur toutes les opérations par lo</w:delText>
              </w:r>
              <w:r w:rsidR="00334310" w:rsidRPr="00F65C61"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Si</w:delText>
              </w:r>
              <w:r w:rsidRPr="00F65C61" w:rsidDel="00821D71">
                <w:rPr>
                  <w:rFonts w:ascii="Arial" w:eastAsia="Times New Roman" w:hAnsi="Arial" w:cs="Arial"/>
                  <w:noProof/>
                  <w:szCs w:val="17"/>
                  <w:lang w:val="fr-FR"/>
                </w:rPr>
                <w:delText xml:space="preserve"> de multiples erreurs se produisent, la charge utile des erreurs DEVRAIT contenir des informations sur toutes les erreurs survenues (dans l</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attribut de l</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élément détai</w:delText>
              </w:r>
              <w:r w:rsidR="00334310" w:rsidRPr="00F65C61" w:rsidDel="00821D71">
                <w:rPr>
                  <w:rFonts w:ascii="Arial" w:eastAsia="Times New Roman" w:hAnsi="Arial" w:cs="Arial"/>
                  <w:noProof/>
                  <w:szCs w:val="17"/>
                  <w:lang w:val="fr-FR"/>
                </w:rPr>
                <w:delText>ls)</w:delText>
              </w:r>
              <w:r w:rsidR="00334310" w:rsidDel="00821D71">
                <w:rPr>
                  <w:rFonts w:ascii="Arial" w:eastAsia="Times New Roman" w:hAnsi="Arial" w:cs="Arial"/>
                  <w:noProof/>
                  <w:szCs w:val="17"/>
                  <w:lang w:val="fr-FR"/>
                </w:rPr>
                <w:delText xml:space="preserve">.  </w:delText>
              </w:r>
              <w:r w:rsidR="00334310" w:rsidRPr="00F65C61" w:rsidDel="00821D71">
                <w:rPr>
                  <w:rFonts w:ascii="Arial" w:eastAsia="Times New Roman" w:hAnsi="Arial" w:cs="Arial"/>
                  <w:noProof/>
                  <w:szCs w:val="17"/>
                  <w:lang w:val="fr-FR"/>
                </w:rPr>
                <w:delText>To</w:delText>
              </w:r>
              <w:r w:rsidRPr="00F65C61" w:rsidDel="00821D71">
                <w:rPr>
                  <w:rFonts w:ascii="Arial" w:eastAsia="Times New Roman" w:hAnsi="Arial" w:cs="Arial"/>
                  <w:noProof/>
                  <w:szCs w:val="17"/>
                  <w:lang w:val="fr-FR"/>
                </w:rPr>
                <w:delText>utes les opérations en vrac DEVRAIENT être exécutées dans une opération atomique.</w:delText>
              </w:r>
            </w:del>
          </w:p>
        </w:tc>
        <w:tc>
          <w:tcPr>
            <w:tcW w:w="1761" w:type="dxa"/>
          </w:tcPr>
          <w:p w14:paraId="3CB30E3D" w14:textId="2630CD97" w:rsidR="005D6F8E" w:rsidRPr="00982192" w:rsidDel="00821D71" w:rsidRDefault="005D6F8E" w:rsidP="00CE01DA">
            <w:pPr>
              <w:spacing w:before="170" w:after="170"/>
              <w:rPr>
                <w:del w:id="3148" w:author="Author"/>
                <w:rFonts w:asciiTheme="minorBidi" w:hAnsiTheme="minorBidi" w:cstheme="minorBidi"/>
                <w:noProof/>
                <w:szCs w:val="17"/>
                <w:lang w:val="fr-FR"/>
              </w:rPr>
            </w:pPr>
            <w:del w:id="3149" w:author="Author">
              <w:r w:rsidRPr="00982192" w:rsidDel="00821D71">
                <w:rPr>
                  <w:rFonts w:asciiTheme="minorBidi" w:hAnsiTheme="minorBidi" w:cstheme="minorBidi"/>
                  <w:noProof/>
                  <w:szCs w:val="17"/>
                  <w:lang w:val="fr-FR"/>
                </w:rPr>
                <w:delText>AAJ, AAX</w:delText>
              </w:r>
            </w:del>
          </w:p>
        </w:tc>
      </w:tr>
      <w:tr w:rsidR="00A9381A" w:rsidRPr="00982192" w:rsidDel="00821D71" w14:paraId="1EE639C4" w14:textId="009B31F7" w:rsidTr="003969D6">
        <w:trPr>
          <w:del w:id="3150" w:author="Author"/>
        </w:trPr>
        <w:tc>
          <w:tcPr>
            <w:tcW w:w="1143" w:type="dxa"/>
          </w:tcPr>
          <w:p w14:paraId="7E55CC0D" w14:textId="402B5AAA" w:rsidR="00A9381A" w:rsidRPr="00982192" w:rsidDel="00821D71" w:rsidRDefault="00A9381A" w:rsidP="00CE01DA">
            <w:pPr>
              <w:spacing w:before="170" w:after="170"/>
              <w:rPr>
                <w:del w:id="3151" w:author="Author"/>
                <w:rFonts w:asciiTheme="minorBidi" w:hAnsiTheme="minorBidi" w:cstheme="minorBidi"/>
                <w:noProof/>
                <w:szCs w:val="17"/>
                <w:lang w:val="fr-FR"/>
              </w:rPr>
            </w:pPr>
            <w:del w:id="315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33]</w:delText>
              </w:r>
            </w:del>
          </w:p>
        </w:tc>
        <w:tc>
          <w:tcPr>
            <w:tcW w:w="6444" w:type="dxa"/>
          </w:tcPr>
          <w:p w14:paraId="3C820C3A" w14:textId="1DFB3706" w:rsidR="00A9381A" w:rsidRPr="00982192" w:rsidDel="00821D71" w:rsidRDefault="00A9381A" w:rsidP="00CE01DA">
            <w:pPr>
              <w:pStyle w:val="NormalWeb"/>
              <w:spacing w:before="170" w:beforeAutospacing="0" w:after="170" w:afterAutospacing="0"/>
              <w:rPr>
                <w:del w:id="3153" w:author="Author"/>
                <w:rFonts w:asciiTheme="minorBidi" w:eastAsia="Times New Roman" w:hAnsiTheme="minorBidi" w:cstheme="minorBidi"/>
                <w:noProof/>
                <w:szCs w:val="17"/>
                <w:lang w:val="fr-FR"/>
              </w:rPr>
            </w:pPr>
            <w:del w:id="3154" w:author="Author">
              <w:r w:rsidRPr="00BA00A6" w:rsidDel="00821D71">
                <w:rPr>
                  <w:rFonts w:ascii="Arial" w:eastAsia="Times New Roman" w:hAnsi="Arial" w:cs="Arial"/>
                  <w:noProof/>
                  <w:szCs w:val="17"/>
                  <w:lang w:val="fr-FR"/>
                </w:rPr>
                <w:delText>Pour un point de terminaison qui apporte une ressource unique, si aucune ressource n</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 xml:space="preserve">est trouvée, la méthode </w:delText>
              </w:r>
              <w:r w:rsidRPr="008E4C7B" w:rsidDel="00821D71">
                <w:rPr>
                  <w:rFonts w:ascii="Courier New" w:eastAsia="Times New Roman" w:hAnsi="Courier New" w:cs="Courier New"/>
                  <w:noProof/>
                  <w:szCs w:val="17"/>
                  <w:lang w:val="fr-FR"/>
                </w:rPr>
                <w:delText>GET</w:delText>
              </w:r>
              <w:r w:rsidRPr="00BA00A6"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BA00A6" w:rsidDel="00821D71">
                <w:rPr>
                  <w:rFonts w:ascii="Arial" w:eastAsia="Times New Roman" w:hAnsi="Arial" w:cs="Arial"/>
                  <w:noProof/>
                  <w:szCs w:val="17"/>
                  <w:lang w:val="fr-FR"/>
                </w:rPr>
                <w:delText>état “</w:delText>
              </w:r>
              <w:r w:rsidRPr="008E4C7B" w:rsidDel="00821D71">
                <w:rPr>
                  <w:rFonts w:ascii="Courier New" w:eastAsia="Times New Roman" w:hAnsi="Courier New" w:cs="Courier New"/>
                  <w:noProof/>
                  <w:szCs w:val="17"/>
                  <w:lang w:val="fr-FR"/>
                </w:rPr>
                <w:delText>404 Not Found</w:delText>
              </w:r>
              <w:r w:rsidRPr="00BA00A6" w:rsidDel="00821D71">
                <w:rPr>
                  <w:rFonts w:ascii="Arial" w:eastAsia="Times New Roman" w:hAnsi="Arial" w:cs="Arial"/>
                  <w:noProof/>
                  <w:szCs w:val="17"/>
                  <w:lang w:val="fr-FR"/>
                </w:rPr>
                <w:delText>”.  Les points de terminaison qui renvoient des listes de ressources indiqueront simplement une liste vide</w:delText>
              </w:r>
              <w:r w:rsidRPr="00982192" w:rsidDel="00821D71">
                <w:rPr>
                  <w:rFonts w:eastAsia="Times New Roman" w:cs="Arial"/>
                  <w:noProof/>
                  <w:szCs w:val="17"/>
                  <w:lang w:val="fr-FR"/>
                </w:rPr>
                <w:delText>.</w:delText>
              </w:r>
            </w:del>
          </w:p>
        </w:tc>
        <w:tc>
          <w:tcPr>
            <w:tcW w:w="1761" w:type="dxa"/>
          </w:tcPr>
          <w:p w14:paraId="641BF080" w14:textId="0132455A" w:rsidR="00A9381A" w:rsidRPr="00982192" w:rsidDel="00821D71" w:rsidRDefault="00A9381A" w:rsidP="00CE01DA">
            <w:pPr>
              <w:spacing w:before="170" w:after="170"/>
              <w:rPr>
                <w:del w:id="3155" w:author="Author"/>
                <w:rFonts w:asciiTheme="minorBidi" w:hAnsiTheme="minorBidi" w:cstheme="minorBidi"/>
                <w:noProof/>
                <w:szCs w:val="17"/>
                <w:lang w:val="fr-FR"/>
              </w:rPr>
            </w:pPr>
            <w:del w:id="3156" w:author="Author">
              <w:r w:rsidRPr="00982192" w:rsidDel="00821D71">
                <w:rPr>
                  <w:rFonts w:asciiTheme="minorBidi" w:hAnsiTheme="minorBidi" w:cstheme="minorBidi"/>
                  <w:noProof/>
                  <w:szCs w:val="17"/>
                  <w:lang w:val="fr-FR"/>
                </w:rPr>
                <w:delText>AAJ, AAX, AX, AJ</w:delText>
              </w:r>
            </w:del>
          </w:p>
        </w:tc>
      </w:tr>
      <w:tr w:rsidR="00A9381A" w:rsidRPr="00982192" w:rsidDel="00821D71" w14:paraId="57435659" w14:textId="6DF088C0" w:rsidTr="003969D6">
        <w:trPr>
          <w:del w:id="3157" w:author="Author"/>
        </w:trPr>
        <w:tc>
          <w:tcPr>
            <w:tcW w:w="1143" w:type="dxa"/>
          </w:tcPr>
          <w:p w14:paraId="0142D0D3" w14:textId="4C09E5B8" w:rsidR="00A9381A" w:rsidRPr="00982192" w:rsidDel="00821D71" w:rsidRDefault="00A9381A" w:rsidP="00CE01DA">
            <w:pPr>
              <w:pStyle w:val="NormalWeb"/>
              <w:spacing w:before="170" w:beforeAutospacing="0" w:after="170" w:afterAutospacing="0"/>
              <w:rPr>
                <w:del w:id="3158" w:author="Author"/>
                <w:rFonts w:asciiTheme="minorBidi" w:eastAsia="Times New Roman" w:hAnsiTheme="minorBidi" w:cstheme="minorBidi"/>
                <w:noProof/>
                <w:szCs w:val="17"/>
                <w:lang w:val="fr-FR"/>
              </w:rPr>
            </w:pPr>
            <w:del w:id="315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34]</w:delText>
              </w:r>
            </w:del>
          </w:p>
        </w:tc>
        <w:tc>
          <w:tcPr>
            <w:tcW w:w="6444" w:type="dxa"/>
          </w:tcPr>
          <w:p w14:paraId="7B51E01A" w14:textId="22124346" w:rsidR="00A9381A" w:rsidRPr="00982192" w:rsidDel="00821D71" w:rsidRDefault="00A9381A" w:rsidP="00CE01DA">
            <w:pPr>
              <w:pStyle w:val="NormalWeb"/>
              <w:spacing w:before="170" w:beforeAutospacing="0" w:after="170" w:afterAutospacing="0"/>
              <w:rPr>
                <w:del w:id="3160" w:author="Author"/>
                <w:rFonts w:asciiTheme="minorBidi" w:eastAsia="Times New Roman" w:hAnsiTheme="minorBidi" w:cstheme="minorBidi"/>
                <w:noProof/>
                <w:szCs w:val="17"/>
                <w:lang w:val="fr-FR"/>
              </w:rPr>
            </w:pPr>
            <w:del w:id="3161" w:author="Author">
              <w:r w:rsidRPr="00C33BEE"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extraction d</w:delText>
              </w:r>
              <w:r w:rsidR="00BB0A23" w:rsidDel="00821D71">
                <w:rPr>
                  <w:rFonts w:ascii="Arial" w:eastAsia="Times New Roman" w:hAnsi="Arial" w:cs="Arial"/>
                  <w:noProof/>
                  <w:szCs w:val="17"/>
                  <w:lang w:val="fr-FR"/>
                </w:rPr>
                <w:delText>’</w:delText>
              </w:r>
              <w:r w:rsidRPr="00C33BEE" w:rsidDel="00821D71">
                <w:rPr>
                  <w:rFonts w:ascii="Arial" w:eastAsia="Times New Roman" w:hAnsi="Arial" w:cs="Arial"/>
                  <w:noProof/>
                  <w:szCs w:val="17"/>
                  <w:lang w:val="fr-FR"/>
                </w:rPr>
                <w:delText xml:space="preserve">une ressource aboutit, la méthode </w:delText>
              </w:r>
              <w:r w:rsidRPr="008E4C7B" w:rsidDel="00821D71">
                <w:rPr>
                  <w:rFonts w:ascii="Courier New" w:eastAsia="Times New Roman" w:hAnsi="Courier New" w:cs="Courier New"/>
                  <w:noProof/>
                  <w:szCs w:val="17"/>
                  <w:lang w:val="fr-FR"/>
                </w:rPr>
                <w:delText>GET</w:delText>
              </w:r>
              <w:r w:rsidRPr="00C33BEE" w:rsidDel="00821D71">
                <w:rPr>
                  <w:rFonts w:ascii="Arial" w:eastAsia="Times New Roman" w:hAnsi="Arial" w:cs="Arial"/>
                  <w:noProof/>
                  <w:szCs w:val="17"/>
                  <w:lang w:val="fr-FR"/>
                </w:rPr>
                <w:delText xml:space="preserve"> DOIT renvoyer </w:delText>
              </w:r>
              <w:r w:rsidRPr="008E4C7B" w:rsidDel="00821D71">
                <w:rPr>
                  <w:rFonts w:ascii="Courier New" w:eastAsia="Times New Roman" w:hAnsi="Courier New" w:cs="Courier New"/>
                  <w:noProof/>
                  <w:szCs w:val="17"/>
                  <w:lang w:val="fr-FR"/>
                </w:rPr>
                <w:delText>200</w:delText>
              </w:r>
              <w:r w:rsidR="00555419" w:rsidRPr="008E4C7B" w:rsidDel="00821D71">
                <w:rPr>
                  <w:rFonts w:ascii="Courier New" w:eastAsia="Times New Roman" w:hAnsi="Courier New" w:cs="Courier New"/>
                  <w:noProof/>
                  <w:szCs w:val="17"/>
                  <w:lang w:val="fr-FR"/>
                </w:rPr>
                <w:delText> </w:delText>
              </w:r>
              <w:r w:rsidRPr="008E4C7B" w:rsidDel="00821D71">
                <w:rPr>
                  <w:rFonts w:ascii="Courier New" w:eastAsia="Times New Roman" w:hAnsi="Courier New" w:cs="Courier New"/>
                  <w:noProof/>
                  <w:szCs w:val="17"/>
                  <w:lang w:val="fr-FR"/>
                </w:rPr>
                <w:delText>OK</w:delText>
              </w:r>
              <w:r w:rsidRPr="00C33BEE" w:rsidDel="00821D71">
                <w:rPr>
                  <w:rFonts w:ascii="Arial" w:eastAsia="Times New Roman" w:hAnsi="Arial" w:cs="Arial"/>
                  <w:noProof/>
                  <w:szCs w:val="17"/>
                  <w:lang w:val="fr-FR"/>
                </w:rPr>
                <w:delText>.</w:delText>
              </w:r>
            </w:del>
          </w:p>
        </w:tc>
        <w:tc>
          <w:tcPr>
            <w:tcW w:w="1761" w:type="dxa"/>
          </w:tcPr>
          <w:p w14:paraId="0F0F4128" w14:textId="21CDC44D" w:rsidR="00A9381A" w:rsidRPr="00982192" w:rsidDel="00821D71" w:rsidRDefault="00A9381A" w:rsidP="00CE01DA">
            <w:pPr>
              <w:pStyle w:val="NormalWeb"/>
              <w:spacing w:before="170" w:beforeAutospacing="0" w:after="170" w:afterAutospacing="0"/>
              <w:rPr>
                <w:del w:id="3162" w:author="Author"/>
                <w:rFonts w:asciiTheme="minorBidi" w:eastAsia="Times New Roman" w:hAnsiTheme="minorBidi" w:cstheme="minorBidi"/>
                <w:noProof/>
                <w:szCs w:val="17"/>
                <w:lang w:val="fr-FR"/>
              </w:rPr>
            </w:pPr>
            <w:del w:id="3163" w:author="Author">
              <w:r w:rsidRPr="00982192" w:rsidDel="00821D71">
                <w:rPr>
                  <w:rFonts w:asciiTheme="minorBidi" w:eastAsia="Times New Roman" w:hAnsiTheme="minorBidi" w:cstheme="minorBidi"/>
                  <w:noProof/>
                  <w:szCs w:val="17"/>
                  <w:lang w:val="fr-FR"/>
                </w:rPr>
                <w:delText>AAJ, AAX, AX, AJ</w:delText>
              </w:r>
            </w:del>
          </w:p>
        </w:tc>
      </w:tr>
      <w:tr w:rsidR="00A9381A" w:rsidRPr="00982192" w:rsidDel="00821D71" w14:paraId="4B9042FA" w14:textId="642DBFA2" w:rsidTr="003969D6">
        <w:trPr>
          <w:del w:id="3164" w:author="Author"/>
        </w:trPr>
        <w:tc>
          <w:tcPr>
            <w:tcW w:w="1143" w:type="dxa"/>
          </w:tcPr>
          <w:p w14:paraId="20890DE3" w14:textId="4AD2403C" w:rsidR="00A9381A" w:rsidRPr="00982192" w:rsidDel="00821D71" w:rsidRDefault="00A9381A" w:rsidP="00CE01DA">
            <w:pPr>
              <w:pStyle w:val="NormalWeb"/>
              <w:spacing w:before="170" w:beforeAutospacing="0" w:after="170" w:afterAutospacing="0"/>
              <w:rPr>
                <w:del w:id="3165" w:author="Author"/>
                <w:rFonts w:asciiTheme="minorBidi" w:eastAsia="Times New Roman" w:hAnsiTheme="minorBidi" w:cstheme="minorBidi"/>
                <w:noProof/>
                <w:szCs w:val="17"/>
                <w:lang w:val="fr-FR"/>
              </w:rPr>
            </w:pPr>
            <w:del w:id="316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35]</w:delText>
              </w:r>
            </w:del>
          </w:p>
        </w:tc>
        <w:tc>
          <w:tcPr>
            <w:tcW w:w="6444" w:type="dxa"/>
          </w:tcPr>
          <w:p w14:paraId="44E67EBA" w14:textId="63E8F0E6" w:rsidR="00A9381A" w:rsidRPr="00982192" w:rsidDel="00821D71" w:rsidRDefault="00A9381A" w:rsidP="00CE01DA">
            <w:pPr>
              <w:pStyle w:val="NormalWeb"/>
              <w:spacing w:before="170" w:beforeAutospacing="0" w:after="170" w:afterAutospacing="0"/>
              <w:rPr>
                <w:del w:id="3167" w:author="Author"/>
                <w:rFonts w:asciiTheme="minorBidi" w:eastAsia="Times New Roman" w:hAnsiTheme="minorBidi" w:cstheme="minorBidi"/>
                <w:noProof/>
                <w:szCs w:val="17"/>
                <w:lang w:val="fr-FR"/>
              </w:rPr>
            </w:pPr>
            <w:del w:id="3168" w:author="Author">
              <w:r w:rsidRPr="0057659F" w:rsidDel="00821D71">
                <w:rPr>
                  <w:rFonts w:ascii="Arial" w:eastAsia="Times New Roman" w:hAnsi="Arial" w:cs="Arial"/>
                  <w:noProof/>
                  <w:szCs w:val="17"/>
                  <w:lang w:val="fr-FR"/>
                </w:rPr>
                <w:delText xml:space="preserve">Une requête </w:delText>
              </w:r>
              <w:r w:rsidRPr="004C60FE" w:rsidDel="00821D71">
                <w:rPr>
                  <w:rFonts w:ascii="Courier New" w:eastAsia="Times New Roman" w:hAnsi="Courier New" w:cs="Courier New"/>
                  <w:noProof/>
                  <w:szCs w:val="17"/>
                  <w:lang w:val="fr-FR"/>
                </w:rPr>
                <w:delText>GET</w:delText>
              </w:r>
              <w:r w:rsidRPr="0057659F" w:rsidDel="00821D71">
                <w:rPr>
                  <w:rFonts w:ascii="Arial" w:eastAsia="Times New Roman" w:hAnsi="Arial" w:cs="Arial"/>
                  <w:noProof/>
                  <w:szCs w:val="17"/>
                  <w:lang w:val="fr-FR"/>
                </w:rPr>
                <w:delText xml:space="preserve"> DOIT être idempotente.</w:delText>
              </w:r>
            </w:del>
          </w:p>
        </w:tc>
        <w:tc>
          <w:tcPr>
            <w:tcW w:w="1761" w:type="dxa"/>
          </w:tcPr>
          <w:p w14:paraId="5998876D" w14:textId="7C4452E9" w:rsidR="00A9381A" w:rsidRPr="00982192" w:rsidDel="00821D71" w:rsidRDefault="00A9381A" w:rsidP="00CE01DA">
            <w:pPr>
              <w:pStyle w:val="NormalWeb"/>
              <w:spacing w:before="170" w:beforeAutospacing="0" w:after="170" w:afterAutospacing="0"/>
              <w:rPr>
                <w:del w:id="3169" w:author="Author"/>
                <w:rFonts w:asciiTheme="minorBidi" w:eastAsia="Times New Roman" w:hAnsiTheme="minorBidi" w:cstheme="minorBidi"/>
                <w:noProof/>
                <w:szCs w:val="17"/>
                <w:lang w:val="fr-FR"/>
              </w:rPr>
            </w:pPr>
            <w:del w:id="3170" w:author="Author">
              <w:r w:rsidRPr="00982192" w:rsidDel="00821D71">
                <w:rPr>
                  <w:rFonts w:asciiTheme="minorBidi" w:eastAsia="Times New Roman" w:hAnsiTheme="minorBidi" w:cstheme="minorBidi"/>
                  <w:noProof/>
                  <w:szCs w:val="17"/>
                  <w:lang w:val="fr-FR"/>
                </w:rPr>
                <w:delText>AAJ, AAX, AX, AJ</w:delText>
              </w:r>
            </w:del>
          </w:p>
        </w:tc>
      </w:tr>
      <w:tr w:rsidR="00A9381A" w:rsidRPr="00982192" w:rsidDel="00821D71" w14:paraId="0DE40F7F" w14:textId="7883F71A" w:rsidTr="003969D6">
        <w:trPr>
          <w:del w:id="3171" w:author="Author"/>
        </w:trPr>
        <w:tc>
          <w:tcPr>
            <w:tcW w:w="1143" w:type="dxa"/>
          </w:tcPr>
          <w:p w14:paraId="4D5484B9" w14:textId="6ACDB845" w:rsidR="00A9381A" w:rsidRPr="00982192" w:rsidDel="00821D71" w:rsidRDefault="00A9381A" w:rsidP="00CE01DA">
            <w:pPr>
              <w:pStyle w:val="NormalWeb"/>
              <w:spacing w:before="170" w:beforeAutospacing="0" w:after="170" w:afterAutospacing="0"/>
              <w:rPr>
                <w:del w:id="3172" w:author="Author"/>
                <w:rFonts w:asciiTheme="minorBidi" w:eastAsia="Times New Roman" w:hAnsiTheme="minorBidi" w:cstheme="minorBidi"/>
                <w:noProof/>
                <w:szCs w:val="17"/>
                <w:lang w:val="fr-FR"/>
              </w:rPr>
            </w:pPr>
            <w:del w:id="317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36]</w:delText>
              </w:r>
            </w:del>
          </w:p>
        </w:tc>
        <w:tc>
          <w:tcPr>
            <w:tcW w:w="6444" w:type="dxa"/>
          </w:tcPr>
          <w:p w14:paraId="3E7498BB" w14:textId="4D38D5DE" w:rsidR="00A9381A" w:rsidRPr="00982192" w:rsidDel="00821D71" w:rsidRDefault="00A9381A" w:rsidP="00CE01DA">
            <w:pPr>
              <w:pStyle w:val="NormalWeb"/>
              <w:spacing w:before="170" w:beforeAutospacing="0" w:after="170" w:afterAutospacing="0"/>
              <w:rPr>
                <w:del w:id="3174" w:author="Author"/>
                <w:rFonts w:asciiTheme="minorBidi" w:eastAsia="Times New Roman" w:hAnsiTheme="minorBidi" w:cstheme="minorBidi"/>
                <w:noProof/>
                <w:szCs w:val="17"/>
                <w:lang w:val="fr-FR"/>
              </w:rPr>
            </w:pPr>
            <w:del w:id="3175" w:author="Author">
              <w:r w:rsidRPr="00F65C61" w:rsidDel="00821D71">
                <w:rPr>
                  <w:rFonts w:ascii="Arial" w:eastAsia="Times New Roman" w:hAnsi="Arial" w:cs="Arial"/>
                  <w:noProof/>
                  <w:szCs w:val="17"/>
                  <w:lang w:val="fr-FR"/>
                </w:rPr>
                <w:delText>Lorsque la longue</w:delText>
              </w:r>
              <w:r w:rsidR="00E46C39" w:rsidDel="00821D71">
                <w:rPr>
                  <w:rFonts w:ascii="Arial" w:eastAsia="Times New Roman" w:hAnsi="Arial" w:cs="Arial"/>
                  <w:noProof/>
                  <w:szCs w:val="17"/>
                  <w:lang w:val="fr-FR"/>
                </w:rPr>
                <w:delText>ur</w:delText>
              </w:r>
              <w:r w:rsidRPr="00F65C61" w:rsidDel="00821D71">
                <w:rPr>
                  <w:rFonts w:ascii="Arial" w:eastAsia="Times New Roman" w:hAnsi="Arial" w:cs="Arial"/>
                  <w:noProof/>
                  <w:szCs w:val="17"/>
                  <w:lang w:val="fr-FR"/>
                </w:rPr>
                <w:delText xml:space="preserve"> d</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un URI dépasse 255</w:delText>
              </w:r>
              <w:r w:rsidR="00555419" w:rsidDel="00821D71">
                <w:rPr>
                  <w:rFonts w:ascii="Arial" w:eastAsia="Times New Roman" w:hAnsi="Arial" w:cs="Arial"/>
                  <w:noProof/>
                  <w:szCs w:val="17"/>
                  <w:lang w:val="fr-FR"/>
                </w:rPr>
                <w:delText> </w:delText>
              </w:r>
              <w:r w:rsidRPr="00F65C61" w:rsidDel="00821D71">
                <w:rPr>
                  <w:rFonts w:ascii="Arial" w:eastAsia="Times New Roman" w:hAnsi="Arial" w:cs="Arial"/>
                  <w:noProof/>
                  <w:szCs w:val="17"/>
                  <w:lang w:val="fr-FR"/>
                </w:rPr>
                <w:delText xml:space="preserve">octets, la méthode </w:delText>
              </w:r>
              <w:r w:rsidRPr="004C60FE" w:rsidDel="00821D71">
                <w:rPr>
                  <w:rFonts w:ascii="Courier New" w:eastAsia="Times New Roman" w:hAnsi="Courier New" w:cs="Courier New"/>
                  <w:noProof/>
                  <w:szCs w:val="17"/>
                  <w:lang w:val="fr-FR"/>
                </w:rPr>
                <w:delText>POST</w:delText>
              </w:r>
              <w:r w:rsidRPr="00F65C61" w:rsidDel="00821D71">
                <w:rPr>
                  <w:rFonts w:ascii="Arial" w:eastAsia="Times New Roman" w:hAnsi="Arial" w:cs="Arial"/>
                  <w:noProof/>
                  <w:szCs w:val="17"/>
                  <w:lang w:val="fr-FR"/>
                </w:rPr>
                <w:delText xml:space="preserve"> DEVRAIT être utilisée à la place de </w:delText>
              </w:r>
              <w:r w:rsidRPr="004C60FE" w:rsidDel="00821D71">
                <w:rPr>
                  <w:rFonts w:ascii="Courier New" w:eastAsia="Times New Roman" w:hAnsi="Courier New" w:cs="Courier New"/>
                  <w:noProof/>
                  <w:szCs w:val="17"/>
                  <w:lang w:val="fr-FR"/>
                </w:rPr>
                <w:delText>GET</w:delText>
              </w:r>
              <w:r w:rsidRPr="00F65C61" w:rsidDel="00821D71">
                <w:rPr>
                  <w:rFonts w:ascii="Arial" w:eastAsia="Times New Roman" w:hAnsi="Arial" w:cs="Arial"/>
                  <w:noProof/>
                  <w:szCs w:val="17"/>
                  <w:lang w:val="fr-FR"/>
                </w:rPr>
                <w:delText xml:space="preserve"> en raison des limitations de </w:delText>
              </w:r>
              <w:r w:rsidR="00334310" w:rsidRPr="004C60FE"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F65C61" w:rsidDel="00821D71">
                <w:rPr>
                  <w:rFonts w:ascii="Arial" w:eastAsia="Times New Roman" w:hAnsi="Arial" w:cs="Arial"/>
                  <w:noProof/>
                  <w:szCs w:val="17"/>
                  <w:lang w:val="fr-FR"/>
                </w:rPr>
                <w:delText>On</w:delText>
              </w:r>
              <w:r w:rsidRPr="00F65C61" w:rsidDel="00821D71">
                <w:rPr>
                  <w:rFonts w:ascii="Arial" w:eastAsia="Times New Roman" w:hAnsi="Arial" w:cs="Arial"/>
                  <w:noProof/>
                  <w:szCs w:val="17"/>
                  <w:lang w:val="fr-FR"/>
                </w:rPr>
                <w:delText xml:space="preserve"> peut aussi songer à créer des requêtes nommées, si cela est possible.</w:delText>
              </w:r>
            </w:del>
          </w:p>
        </w:tc>
        <w:tc>
          <w:tcPr>
            <w:tcW w:w="1761" w:type="dxa"/>
          </w:tcPr>
          <w:p w14:paraId="1A140A83" w14:textId="57DDF16E" w:rsidR="00A9381A" w:rsidRPr="00982192" w:rsidDel="00821D71" w:rsidRDefault="00A9381A" w:rsidP="00CE01DA">
            <w:pPr>
              <w:pStyle w:val="NormalWeb"/>
              <w:spacing w:before="170" w:beforeAutospacing="0" w:after="170" w:afterAutospacing="0"/>
              <w:rPr>
                <w:del w:id="3176" w:author="Author"/>
                <w:rFonts w:asciiTheme="minorBidi" w:eastAsia="Times New Roman" w:hAnsiTheme="minorBidi" w:cstheme="minorBidi"/>
                <w:noProof/>
                <w:szCs w:val="17"/>
                <w:lang w:val="fr-FR"/>
              </w:rPr>
            </w:pPr>
            <w:del w:id="3177" w:author="Author">
              <w:r w:rsidRPr="00982192" w:rsidDel="00821D71">
                <w:rPr>
                  <w:rFonts w:asciiTheme="minorBidi" w:eastAsia="Times New Roman" w:hAnsiTheme="minorBidi" w:cstheme="minorBidi"/>
                  <w:noProof/>
                  <w:szCs w:val="17"/>
                  <w:lang w:val="fr-FR"/>
                </w:rPr>
                <w:delText>AAJ, AAX</w:delText>
              </w:r>
            </w:del>
          </w:p>
        </w:tc>
      </w:tr>
      <w:tr w:rsidR="00A9381A" w:rsidRPr="00982192" w:rsidDel="00821D71" w14:paraId="234B285F" w14:textId="66389B15" w:rsidTr="003969D6">
        <w:trPr>
          <w:del w:id="3178" w:author="Author"/>
        </w:trPr>
        <w:tc>
          <w:tcPr>
            <w:tcW w:w="1143" w:type="dxa"/>
          </w:tcPr>
          <w:p w14:paraId="01332EB1" w14:textId="7EEE39D1" w:rsidR="00A9381A" w:rsidRPr="00982192" w:rsidDel="00821D71" w:rsidRDefault="00A9381A" w:rsidP="00CE01DA">
            <w:pPr>
              <w:pStyle w:val="NormalWeb"/>
              <w:spacing w:before="170" w:beforeAutospacing="0" w:after="170" w:afterAutospacing="0"/>
              <w:rPr>
                <w:del w:id="3179" w:author="Author"/>
                <w:rFonts w:asciiTheme="minorBidi" w:eastAsia="Times New Roman" w:hAnsiTheme="minorBidi" w:cstheme="minorBidi"/>
                <w:noProof/>
                <w:szCs w:val="17"/>
                <w:lang w:val="fr-FR"/>
              </w:rPr>
            </w:pPr>
            <w:del w:id="318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37]</w:delText>
              </w:r>
            </w:del>
          </w:p>
        </w:tc>
        <w:tc>
          <w:tcPr>
            <w:tcW w:w="6444" w:type="dxa"/>
          </w:tcPr>
          <w:p w14:paraId="2392EE94" w14:textId="11DAFCF8" w:rsidR="00A9381A" w:rsidRPr="00982192" w:rsidDel="00821D71" w:rsidRDefault="00A9381A" w:rsidP="00CE01DA">
            <w:pPr>
              <w:pStyle w:val="NormalWeb"/>
              <w:spacing w:before="170" w:beforeAutospacing="0" w:after="170" w:afterAutospacing="0"/>
              <w:rPr>
                <w:del w:id="3181" w:author="Author"/>
                <w:rFonts w:asciiTheme="minorBidi" w:eastAsia="Times New Roman" w:hAnsiTheme="minorBidi" w:cstheme="minorBidi"/>
                <w:noProof/>
                <w:szCs w:val="17"/>
                <w:lang w:val="fr-FR"/>
              </w:rPr>
            </w:pPr>
            <w:del w:id="3182" w:author="Author">
              <w:r w:rsidRPr="0057659F" w:rsidDel="00821D71">
                <w:rPr>
                  <w:rFonts w:ascii="Arial" w:eastAsia="Times New Roman" w:hAnsi="Arial" w:cs="Arial"/>
                  <w:noProof/>
                  <w:szCs w:val="17"/>
                  <w:lang w:val="fr-FR"/>
                </w:rPr>
                <w:delText xml:space="preserve">Une requête </w:delText>
              </w:r>
              <w:r w:rsidRPr="004C60FE" w:rsidDel="00821D71">
                <w:rPr>
                  <w:rFonts w:ascii="Courier New" w:eastAsia="Times New Roman" w:hAnsi="Courier New" w:cs="Courier New"/>
                  <w:noProof/>
                  <w:szCs w:val="17"/>
                  <w:lang w:val="fr-FR"/>
                </w:rPr>
                <w:delText>HEAD</w:delText>
              </w:r>
              <w:r w:rsidRPr="0057659F" w:rsidDel="00821D71">
                <w:rPr>
                  <w:rFonts w:ascii="Arial" w:eastAsia="Times New Roman" w:hAnsi="Arial" w:cs="Arial"/>
                  <w:noProof/>
                  <w:szCs w:val="17"/>
                  <w:lang w:val="fr-FR"/>
                </w:rPr>
                <w:delText xml:space="preserve"> DOIT être idempotente</w:delText>
              </w:r>
              <w:r w:rsidDel="00821D71">
                <w:rPr>
                  <w:rFonts w:ascii="Arial" w:eastAsia="Times New Roman" w:hAnsi="Arial" w:cs="Arial"/>
                  <w:noProof/>
                  <w:szCs w:val="17"/>
                  <w:lang w:val="fr-FR"/>
                </w:rPr>
                <w:delText>.</w:delText>
              </w:r>
            </w:del>
          </w:p>
        </w:tc>
        <w:tc>
          <w:tcPr>
            <w:tcW w:w="1761" w:type="dxa"/>
          </w:tcPr>
          <w:p w14:paraId="56D77909" w14:textId="182F3608" w:rsidR="00A9381A" w:rsidRPr="00982192" w:rsidDel="00821D71" w:rsidRDefault="00A9381A" w:rsidP="00CE01DA">
            <w:pPr>
              <w:pStyle w:val="NormalWeb"/>
              <w:spacing w:before="170" w:beforeAutospacing="0" w:after="170" w:afterAutospacing="0"/>
              <w:rPr>
                <w:del w:id="3183" w:author="Author"/>
                <w:rFonts w:asciiTheme="minorBidi" w:eastAsia="Times New Roman" w:hAnsiTheme="minorBidi" w:cstheme="minorBidi"/>
                <w:noProof/>
                <w:szCs w:val="17"/>
                <w:lang w:val="fr-FR"/>
              </w:rPr>
            </w:pPr>
            <w:del w:id="3184" w:author="Author">
              <w:r w:rsidRPr="00982192" w:rsidDel="00821D71">
                <w:rPr>
                  <w:rFonts w:asciiTheme="minorBidi" w:eastAsia="Times New Roman" w:hAnsiTheme="minorBidi" w:cstheme="minorBidi"/>
                  <w:noProof/>
                  <w:szCs w:val="17"/>
                  <w:lang w:val="fr-FR"/>
                </w:rPr>
                <w:delText>AAJ, AAX, AX, AJ</w:delText>
              </w:r>
            </w:del>
          </w:p>
        </w:tc>
      </w:tr>
      <w:tr w:rsidR="00A9381A" w:rsidRPr="00982192" w:rsidDel="00821D71" w14:paraId="382C6B74" w14:textId="0A33CA46" w:rsidTr="003969D6">
        <w:trPr>
          <w:del w:id="3185" w:author="Author"/>
        </w:trPr>
        <w:tc>
          <w:tcPr>
            <w:tcW w:w="1143" w:type="dxa"/>
          </w:tcPr>
          <w:p w14:paraId="15589B6E" w14:textId="175AB984" w:rsidR="00A9381A" w:rsidRPr="00982192" w:rsidDel="00821D71" w:rsidRDefault="00A9381A" w:rsidP="00CE01DA">
            <w:pPr>
              <w:pStyle w:val="NormalWeb"/>
              <w:spacing w:before="170" w:beforeAutospacing="0" w:after="170" w:afterAutospacing="0"/>
              <w:rPr>
                <w:del w:id="3186" w:author="Author"/>
                <w:rFonts w:asciiTheme="minorBidi" w:eastAsia="Times New Roman" w:hAnsiTheme="minorBidi" w:cstheme="minorBidi"/>
                <w:noProof/>
                <w:szCs w:val="17"/>
                <w:lang w:val="fr-FR"/>
              </w:rPr>
            </w:pPr>
            <w:del w:id="318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38]</w:delText>
              </w:r>
            </w:del>
          </w:p>
        </w:tc>
        <w:tc>
          <w:tcPr>
            <w:tcW w:w="6444" w:type="dxa"/>
          </w:tcPr>
          <w:p w14:paraId="034F996A" w14:textId="306EDD82" w:rsidR="00A9381A" w:rsidRPr="00982192" w:rsidDel="00821D71" w:rsidRDefault="00A9381A" w:rsidP="00CE01DA">
            <w:pPr>
              <w:pStyle w:val="NormalWeb"/>
              <w:spacing w:before="170" w:beforeAutospacing="0" w:after="170" w:afterAutospacing="0"/>
              <w:rPr>
                <w:del w:id="3188" w:author="Author"/>
                <w:rFonts w:asciiTheme="minorBidi" w:eastAsia="Times New Roman" w:hAnsiTheme="minorBidi" w:cstheme="minorBidi"/>
                <w:noProof/>
                <w:szCs w:val="17"/>
                <w:lang w:val="fr-FR"/>
              </w:rPr>
            </w:pPr>
            <w:del w:id="3189" w:author="Author">
              <w:r w:rsidRPr="00F65C61" w:rsidDel="00821D71">
                <w:rPr>
                  <w:rFonts w:ascii="Arial" w:eastAsia="Times New Roman" w:hAnsi="Arial" w:cs="Arial"/>
                  <w:noProof/>
                  <w:szCs w:val="17"/>
                  <w:lang w:val="fr-FR"/>
                </w:rPr>
                <w:delText xml:space="preserve">Certains mandataires ne prennent en charge que les méthodes </w:delText>
              </w:r>
              <w:r w:rsidRPr="004C60FE" w:rsidDel="00821D71">
                <w:rPr>
                  <w:rFonts w:ascii="Courier New" w:eastAsia="Times New Roman" w:hAnsi="Courier New" w:cs="Courier New"/>
                  <w:noProof/>
                  <w:szCs w:val="17"/>
                  <w:lang w:val="fr-FR"/>
                </w:rPr>
                <w:delText>POST</w:delText>
              </w:r>
              <w:r w:rsidRPr="00F65C61" w:rsidDel="00821D71">
                <w:rPr>
                  <w:rFonts w:ascii="Arial" w:eastAsia="Times New Roman" w:hAnsi="Arial" w:cs="Arial"/>
                  <w:noProof/>
                  <w:szCs w:val="17"/>
                  <w:lang w:val="fr-FR"/>
                </w:rPr>
                <w:delText xml:space="preserve"> et </w:delText>
              </w:r>
              <w:r w:rsidR="00334310" w:rsidRPr="004C60FE" w:rsidDel="00821D71">
                <w:rPr>
                  <w:rFonts w:ascii="Courier New" w:eastAsia="Times New Roman" w:hAnsi="Courier New" w:cs="Courier New"/>
                  <w:noProof/>
                  <w:szCs w:val="17"/>
                  <w:lang w:val="fr-FR"/>
                </w:rPr>
                <w:delText>GET</w:delText>
              </w:r>
              <w:r w:rsidR="00334310" w:rsidDel="00821D71">
                <w:rPr>
                  <w:rFonts w:ascii="Courier New" w:eastAsia="Times New Roman" w:hAnsi="Courier New" w:cs="Courier New"/>
                  <w:noProof/>
                  <w:szCs w:val="17"/>
                  <w:lang w:val="fr-FR"/>
                </w:rPr>
                <w:delText xml:space="preserve">.  </w:delText>
              </w:r>
              <w:r w:rsidR="00334310" w:rsidRPr="00F65C61" w:rsidDel="00821D71">
                <w:rPr>
                  <w:rFonts w:ascii="Arial" w:eastAsia="Times New Roman" w:hAnsi="Arial" w:cs="Arial"/>
                  <w:noProof/>
                  <w:szCs w:val="17"/>
                  <w:lang w:val="fr-FR"/>
                </w:rPr>
                <w:delText>Af</w:delText>
              </w:r>
              <w:r w:rsidRPr="00F65C61" w:rsidDel="00821D71">
                <w:rPr>
                  <w:rFonts w:ascii="Arial" w:eastAsia="Times New Roman" w:hAnsi="Arial" w:cs="Arial"/>
                  <w:noProof/>
                  <w:szCs w:val="17"/>
                  <w:lang w:val="fr-FR"/>
                </w:rPr>
                <w:delText>in de surmonter ces limitations, une API Web DEVRAIT prendre en charge un en</w:delText>
              </w:r>
              <w:r w:rsidR="00BB0A23" w:rsidDel="00821D71">
                <w:rPr>
                  <w:rFonts w:ascii="Arial" w:eastAsia="Times New Roman" w:hAnsi="Arial" w:cs="Arial"/>
                  <w:noProof/>
                  <w:szCs w:val="17"/>
                  <w:lang w:val="fr-FR"/>
                </w:rPr>
                <w:delText>-</w:delText>
              </w:r>
              <w:r w:rsidRPr="00F65C61" w:rsidDel="00821D71">
                <w:rPr>
                  <w:rFonts w:ascii="Arial" w:eastAsia="Times New Roman" w:hAnsi="Arial" w:cs="Arial"/>
                  <w:noProof/>
                  <w:szCs w:val="17"/>
                  <w:lang w:val="fr-FR"/>
                </w:rPr>
                <w:delText xml:space="preserve">tête de requête HTTP personnalisé pour surclasser la méthode </w:delText>
              </w:r>
              <w:r w:rsidDel="00821D71">
                <w:rPr>
                  <w:rFonts w:ascii="Arial" w:eastAsia="Times New Roman" w:hAnsi="Arial" w:cs="Arial"/>
                  <w:noProof/>
                  <w:szCs w:val="17"/>
                  <w:lang w:val="fr-FR"/>
                </w:rPr>
                <w:delText>HTTP</w:delText>
              </w:r>
              <w:r w:rsidRPr="00F65C61" w:rsidDel="00821D71">
                <w:rPr>
                  <w:rFonts w:ascii="Arial" w:eastAsia="Times New Roman" w:hAnsi="Arial" w:cs="Arial"/>
                  <w:noProof/>
                  <w:szCs w:val="17"/>
                  <w:lang w:val="fr-FR"/>
                </w:rPr>
                <w:delText>.</w:delText>
              </w:r>
            </w:del>
          </w:p>
        </w:tc>
        <w:tc>
          <w:tcPr>
            <w:tcW w:w="1761" w:type="dxa"/>
          </w:tcPr>
          <w:p w14:paraId="1FBD31CE" w14:textId="01007922" w:rsidR="00A9381A" w:rsidRPr="00982192" w:rsidDel="00821D71" w:rsidRDefault="00A9381A" w:rsidP="00CE01DA">
            <w:pPr>
              <w:pStyle w:val="NormalWeb"/>
              <w:spacing w:before="170" w:beforeAutospacing="0" w:after="170" w:afterAutospacing="0"/>
              <w:rPr>
                <w:del w:id="3190" w:author="Author"/>
                <w:rFonts w:asciiTheme="minorBidi" w:eastAsia="Times New Roman" w:hAnsiTheme="minorBidi" w:cstheme="minorBidi"/>
                <w:noProof/>
                <w:szCs w:val="17"/>
                <w:lang w:val="fr-FR"/>
              </w:rPr>
            </w:pPr>
            <w:del w:id="3191" w:author="Author">
              <w:r w:rsidRPr="00982192" w:rsidDel="00821D71">
                <w:rPr>
                  <w:rFonts w:asciiTheme="minorBidi" w:eastAsia="Times New Roman" w:hAnsiTheme="minorBidi" w:cstheme="minorBidi"/>
                  <w:noProof/>
                  <w:szCs w:val="17"/>
                  <w:lang w:val="fr-FR"/>
                </w:rPr>
                <w:delText>AAJ, AAX</w:delText>
              </w:r>
            </w:del>
          </w:p>
        </w:tc>
      </w:tr>
      <w:tr w:rsidR="00FD6842" w:rsidRPr="00982192" w:rsidDel="00821D71" w14:paraId="0F33C70A" w14:textId="1BBD54FB" w:rsidTr="003969D6">
        <w:trPr>
          <w:del w:id="3192" w:author="Author"/>
        </w:trPr>
        <w:tc>
          <w:tcPr>
            <w:tcW w:w="1143" w:type="dxa"/>
          </w:tcPr>
          <w:p w14:paraId="1B2313CA" w14:textId="0E10D64C" w:rsidR="00FD6842" w:rsidRPr="00982192" w:rsidDel="00821D71" w:rsidRDefault="00FD6842" w:rsidP="00CE01DA">
            <w:pPr>
              <w:pStyle w:val="NormalWeb"/>
              <w:spacing w:before="170" w:beforeAutospacing="0" w:after="170" w:afterAutospacing="0"/>
              <w:rPr>
                <w:del w:id="3193" w:author="Author"/>
                <w:rFonts w:asciiTheme="minorBidi" w:eastAsia="Times New Roman" w:hAnsiTheme="minorBidi" w:cstheme="minorBidi"/>
                <w:noProof/>
                <w:szCs w:val="17"/>
                <w:lang w:val="fr-FR"/>
              </w:rPr>
            </w:pPr>
            <w:del w:id="319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39]</w:delText>
              </w:r>
            </w:del>
          </w:p>
        </w:tc>
        <w:tc>
          <w:tcPr>
            <w:tcW w:w="6444" w:type="dxa"/>
          </w:tcPr>
          <w:p w14:paraId="2BBAED46" w14:textId="45C71127" w:rsidR="00FD6842" w:rsidRPr="00982192" w:rsidDel="00821D71" w:rsidRDefault="00FD6842" w:rsidP="00CE01DA">
            <w:pPr>
              <w:pStyle w:val="NormalWeb"/>
              <w:spacing w:before="170" w:beforeAutospacing="0" w:after="170" w:afterAutospacing="0"/>
              <w:rPr>
                <w:del w:id="3195" w:author="Author"/>
                <w:rFonts w:asciiTheme="minorBidi" w:eastAsia="Times New Roman" w:hAnsiTheme="minorBidi" w:cstheme="minorBidi"/>
                <w:noProof/>
                <w:szCs w:val="17"/>
                <w:lang w:val="fr-FR"/>
              </w:rPr>
            </w:pPr>
            <w:del w:id="3196" w:author="Author">
              <w:r w:rsidRPr="00FD6558" w:rsidDel="00821D71">
                <w:rPr>
                  <w:rFonts w:ascii="Arial" w:eastAsia="Times New Roman" w:hAnsi="Arial" w:cs="Arial"/>
                  <w:noProof/>
                  <w:szCs w:val="17"/>
                  <w:lang w:val="fr-FR"/>
                </w:rPr>
                <w:delText>Selon</w:delText>
              </w:r>
              <w:r w:rsidR="00992C0C" w:rsidRPr="00FD6558"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FD6558" w:rsidDel="00821D71">
                <w:rPr>
                  <w:rFonts w:ascii="Arial" w:eastAsia="Times New Roman" w:hAnsi="Arial" w:cs="Arial"/>
                  <w:noProof/>
                  <w:szCs w:val="17"/>
                  <w:lang w:val="fr-FR"/>
                </w:rPr>
                <w:delText>RFC</w:delText>
              </w:r>
              <w:r w:rsidRPr="00FD6558" w:rsidDel="00821D71">
                <w:rPr>
                  <w:rFonts w:ascii="Arial" w:eastAsia="Times New Roman" w:hAnsi="Arial" w:cs="Arial"/>
                  <w:noProof/>
                  <w:szCs w:val="17"/>
                  <w:lang w:val="fr-FR"/>
                </w:rPr>
                <w:delText> 2616 de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IETF, une requête </w:delText>
              </w:r>
              <w:r w:rsidRPr="004C60FE" w:rsidDel="00821D71">
                <w:rPr>
                  <w:rFonts w:ascii="Courier New" w:eastAsia="Times New Roman" w:hAnsi="Courier New" w:cs="Courier New"/>
                  <w:noProof/>
                  <w:szCs w:val="17"/>
                  <w:lang w:val="fr-FR"/>
                </w:rPr>
                <w:delText>POST</w:delText>
              </w:r>
              <w:r w:rsidRPr="00FD6558" w:rsidDel="00821D71">
                <w:rPr>
                  <w:rFonts w:ascii="Arial" w:eastAsia="Times New Roman" w:hAnsi="Arial" w:cs="Arial"/>
                  <w:noProof/>
                  <w:szCs w:val="17"/>
                  <w:lang w:val="fr-FR"/>
                </w:rPr>
                <w:delText xml:space="preserve"> NE DOIT PAS être idempotente</w:delText>
              </w:r>
              <w:r w:rsidDel="00821D71">
                <w:rPr>
                  <w:rFonts w:ascii="Arial" w:eastAsia="Times New Roman" w:hAnsi="Arial" w:cs="Arial"/>
                  <w:noProof/>
                  <w:szCs w:val="17"/>
                  <w:lang w:val="fr-FR"/>
                </w:rPr>
                <w:delText>.</w:delText>
              </w:r>
            </w:del>
          </w:p>
        </w:tc>
        <w:tc>
          <w:tcPr>
            <w:tcW w:w="1761" w:type="dxa"/>
          </w:tcPr>
          <w:p w14:paraId="3D2D5572" w14:textId="26F4E336" w:rsidR="00FD6842" w:rsidRPr="00982192" w:rsidDel="00821D71" w:rsidRDefault="00FD6842" w:rsidP="00CE01DA">
            <w:pPr>
              <w:pStyle w:val="NormalWeb"/>
              <w:spacing w:before="170" w:beforeAutospacing="0" w:after="170" w:afterAutospacing="0"/>
              <w:rPr>
                <w:del w:id="3197" w:author="Author"/>
                <w:rFonts w:asciiTheme="minorBidi" w:eastAsia="Times New Roman" w:hAnsiTheme="minorBidi" w:cstheme="minorBidi"/>
                <w:noProof/>
                <w:szCs w:val="17"/>
                <w:lang w:val="fr-FR"/>
              </w:rPr>
            </w:pPr>
            <w:del w:id="3198"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73C40060" w14:textId="79B769EB" w:rsidTr="003969D6">
        <w:trPr>
          <w:del w:id="3199" w:author="Author"/>
        </w:trPr>
        <w:tc>
          <w:tcPr>
            <w:tcW w:w="1143" w:type="dxa"/>
          </w:tcPr>
          <w:p w14:paraId="50678F31" w14:textId="3B067457" w:rsidR="00FD6842" w:rsidRPr="00982192" w:rsidDel="00821D71" w:rsidRDefault="00FD6842" w:rsidP="00CE01DA">
            <w:pPr>
              <w:pStyle w:val="NormalWeb"/>
              <w:spacing w:before="170" w:beforeAutospacing="0" w:after="170" w:afterAutospacing="0"/>
              <w:rPr>
                <w:del w:id="3200" w:author="Author"/>
                <w:rFonts w:asciiTheme="minorBidi" w:eastAsia="Times New Roman" w:hAnsiTheme="minorBidi" w:cstheme="minorBidi"/>
                <w:noProof/>
                <w:szCs w:val="17"/>
                <w:lang w:val="fr-FR"/>
              </w:rPr>
            </w:pPr>
            <w:del w:id="320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40]</w:delText>
              </w:r>
            </w:del>
          </w:p>
        </w:tc>
        <w:tc>
          <w:tcPr>
            <w:tcW w:w="6444" w:type="dxa"/>
          </w:tcPr>
          <w:p w14:paraId="2FED2C5C" w14:textId="5BFA70D3" w:rsidR="00FD6842" w:rsidRPr="00982192" w:rsidDel="00821D71" w:rsidRDefault="00FD6842" w:rsidP="00CE01DA">
            <w:pPr>
              <w:pStyle w:val="NormalWeb"/>
              <w:spacing w:before="170" w:beforeAutospacing="0" w:after="170" w:afterAutospacing="0"/>
              <w:rPr>
                <w:del w:id="3202" w:author="Author"/>
                <w:rFonts w:asciiTheme="minorBidi" w:eastAsia="Times New Roman" w:hAnsiTheme="minorBidi" w:cstheme="minorBidi"/>
                <w:noProof/>
                <w:szCs w:val="17"/>
                <w:lang w:val="fr-FR"/>
              </w:rPr>
            </w:pPr>
            <w:del w:id="3203" w:author="Author">
              <w:r w:rsidRPr="005456F0" w:rsidDel="00821D71">
                <w:rPr>
                  <w:rFonts w:ascii="Arial" w:eastAsia="Times New Roman" w:hAnsi="Arial" w:cs="Arial"/>
                  <w:noProof/>
                  <w:szCs w:val="17"/>
                  <w:lang w:val="fr-FR"/>
                </w:rPr>
                <w:delText>Si la création de la ressource a réussi,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tête HTTP Location DEVRAIT contenir un URI (absolu ou relatif) indiquant une ressource créée.</w:delText>
              </w:r>
            </w:del>
          </w:p>
        </w:tc>
        <w:tc>
          <w:tcPr>
            <w:tcW w:w="1761" w:type="dxa"/>
          </w:tcPr>
          <w:p w14:paraId="38CB8BEE" w14:textId="44BBF51E" w:rsidR="00FD6842" w:rsidRPr="00982192" w:rsidDel="00821D71" w:rsidRDefault="00FD6842" w:rsidP="00CE01DA">
            <w:pPr>
              <w:pStyle w:val="NormalWeb"/>
              <w:spacing w:before="170" w:beforeAutospacing="0" w:after="170" w:afterAutospacing="0"/>
              <w:rPr>
                <w:del w:id="3204" w:author="Author"/>
                <w:rFonts w:asciiTheme="minorBidi" w:eastAsia="Times New Roman" w:hAnsiTheme="minorBidi" w:cstheme="minorBidi"/>
                <w:noProof/>
                <w:szCs w:val="17"/>
                <w:lang w:val="fr-FR"/>
              </w:rPr>
            </w:pPr>
            <w:del w:id="3205" w:author="Author">
              <w:r w:rsidRPr="00982192" w:rsidDel="00821D71">
                <w:rPr>
                  <w:rFonts w:asciiTheme="minorBidi" w:eastAsia="Times New Roman" w:hAnsiTheme="minorBidi" w:cstheme="minorBidi"/>
                  <w:noProof/>
                  <w:szCs w:val="17"/>
                  <w:lang w:val="fr-FR"/>
                </w:rPr>
                <w:delText>AAJ, AAX</w:delText>
              </w:r>
            </w:del>
          </w:p>
        </w:tc>
      </w:tr>
      <w:tr w:rsidR="00FD6842" w:rsidRPr="00982192" w:rsidDel="00821D71" w14:paraId="34949610" w14:textId="1D8A9C60" w:rsidTr="003969D6">
        <w:trPr>
          <w:del w:id="3206" w:author="Author"/>
        </w:trPr>
        <w:tc>
          <w:tcPr>
            <w:tcW w:w="1143" w:type="dxa"/>
          </w:tcPr>
          <w:p w14:paraId="414F57B0" w14:textId="068228A3" w:rsidR="00FD6842" w:rsidRPr="00982192" w:rsidDel="00821D71" w:rsidRDefault="00FD6842" w:rsidP="00CE01DA">
            <w:pPr>
              <w:pStyle w:val="NormalWeb"/>
              <w:spacing w:before="170" w:beforeAutospacing="0" w:after="170" w:afterAutospacing="0"/>
              <w:rPr>
                <w:del w:id="3207" w:author="Author"/>
                <w:rFonts w:asciiTheme="minorBidi" w:eastAsia="Times New Roman" w:hAnsiTheme="minorBidi" w:cstheme="minorBidi"/>
                <w:noProof/>
                <w:szCs w:val="17"/>
                <w:lang w:val="fr-FR"/>
              </w:rPr>
            </w:pPr>
            <w:del w:id="320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41]</w:delText>
              </w:r>
            </w:del>
          </w:p>
        </w:tc>
        <w:tc>
          <w:tcPr>
            <w:tcW w:w="6444" w:type="dxa"/>
          </w:tcPr>
          <w:p w14:paraId="1BE3DBAC" w14:textId="7076C575" w:rsidR="00FD6842" w:rsidRPr="00982192" w:rsidDel="00821D71" w:rsidRDefault="00FD6842" w:rsidP="00CE01DA">
            <w:pPr>
              <w:pStyle w:val="NormalWeb"/>
              <w:spacing w:before="170" w:beforeAutospacing="0" w:after="170" w:afterAutospacing="0"/>
              <w:rPr>
                <w:del w:id="3209" w:author="Author"/>
                <w:rFonts w:asciiTheme="minorBidi" w:eastAsia="Times New Roman" w:hAnsiTheme="minorBidi" w:cstheme="minorBidi"/>
                <w:noProof/>
                <w:szCs w:val="17"/>
                <w:lang w:val="fr-FR"/>
              </w:rPr>
            </w:pPr>
            <w:del w:id="3210" w:author="Author">
              <w:r w:rsidRPr="005456F0" w:rsidDel="00821D71">
                <w:rPr>
                  <w:rFonts w:ascii="Arial" w:eastAsia="Times New Roman" w:hAnsi="Arial" w:cs="Arial"/>
                  <w:noProof/>
                  <w:szCs w:val="17"/>
                  <w:lang w:val="fr-FR"/>
                </w:rPr>
                <w:delText>Si la création de la ressource a réussi, la réponse DEVRAIT contenir le code d</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201 Created</w:delText>
              </w:r>
              <w:r w:rsidRPr="005456F0" w:rsidDel="00821D71">
                <w:rPr>
                  <w:rFonts w:ascii="Arial" w:eastAsia="Times New Roman" w:hAnsi="Arial" w:cs="Arial"/>
                  <w:noProof/>
                  <w:szCs w:val="17"/>
                  <w:lang w:val="fr-FR"/>
                </w:rPr>
                <w:delText>”.</w:delText>
              </w:r>
            </w:del>
          </w:p>
        </w:tc>
        <w:tc>
          <w:tcPr>
            <w:tcW w:w="1761" w:type="dxa"/>
          </w:tcPr>
          <w:p w14:paraId="0F6F1C12" w14:textId="70A8F9F8" w:rsidR="00FD6842" w:rsidRPr="00982192" w:rsidDel="00821D71" w:rsidRDefault="00FD6842" w:rsidP="00CE01DA">
            <w:pPr>
              <w:pStyle w:val="NormalWeb"/>
              <w:spacing w:before="170" w:beforeAutospacing="0" w:after="170" w:afterAutospacing="0"/>
              <w:rPr>
                <w:del w:id="3211" w:author="Author"/>
                <w:rFonts w:asciiTheme="minorBidi" w:eastAsia="Times New Roman" w:hAnsiTheme="minorBidi" w:cstheme="minorBidi"/>
                <w:noProof/>
                <w:szCs w:val="17"/>
                <w:lang w:val="fr-FR"/>
              </w:rPr>
            </w:pPr>
            <w:del w:id="3212" w:author="Author">
              <w:r w:rsidRPr="00982192" w:rsidDel="00821D71">
                <w:rPr>
                  <w:rFonts w:asciiTheme="minorBidi" w:eastAsia="Times New Roman" w:hAnsiTheme="minorBidi" w:cstheme="minorBidi"/>
                  <w:noProof/>
                  <w:szCs w:val="17"/>
                  <w:lang w:val="fr-FR"/>
                </w:rPr>
                <w:delText>AAJ, AAX</w:delText>
              </w:r>
            </w:del>
          </w:p>
        </w:tc>
      </w:tr>
      <w:tr w:rsidR="00FD6842" w:rsidRPr="00982192" w:rsidDel="00821D71" w14:paraId="2E6C2FA8" w14:textId="3DE7C1CC" w:rsidTr="003969D6">
        <w:trPr>
          <w:del w:id="3213" w:author="Author"/>
        </w:trPr>
        <w:tc>
          <w:tcPr>
            <w:tcW w:w="1143" w:type="dxa"/>
          </w:tcPr>
          <w:p w14:paraId="434DAE24" w14:textId="3197205B" w:rsidR="00FD6842" w:rsidRPr="00982192" w:rsidDel="00821D71" w:rsidRDefault="00FD6842" w:rsidP="00CE01DA">
            <w:pPr>
              <w:pStyle w:val="NormalWeb"/>
              <w:spacing w:before="170" w:beforeAutospacing="0" w:after="170" w:afterAutospacing="0"/>
              <w:rPr>
                <w:del w:id="3214" w:author="Author"/>
                <w:rFonts w:asciiTheme="minorBidi" w:eastAsia="Times New Roman" w:hAnsiTheme="minorBidi" w:cstheme="minorBidi"/>
                <w:noProof/>
                <w:szCs w:val="17"/>
                <w:lang w:val="fr-FR"/>
              </w:rPr>
            </w:pPr>
            <w:del w:id="321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42]</w:delText>
              </w:r>
            </w:del>
          </w:p>
        </w:tc>
        <w:tc>
          <w:tcPr>
            <w:tcW w:w="6444" w:type="dxa"/>
          </w:tcPr>
          <w:p w14:paraId="2A8C20A1" w14:textId="000135C6" w:rsidR="00FD6842" w:rsidRPr="00982192" w:rsidDel="00821D71" w:rsidRDefault="00FD6842" w:rsidP="00CE01DA">
            <w:pPr>
              <w:pStyle w:val="NormalWeb"/>
              <w:spacing w:before="170" w:beforeAutospacing="0" w:after="170" w:afterAutospacing="0"/>
              <w:rPr>
                <w:del w:id="3216" w:author="Author"/>
                <w:rFonts w:asciiTheme="minorBidi" w:eastAsia="Times New Roman" w:hAnsiTheme="minorBidi" w:cstheme="minorBidi"/>
                <w:noProof/>
                <w:szCs w:val="17"/>
                <w:lang w:val="fr-FR"/>
              </w:rPr>
            </w:pPr>
            <w:del w:id="3217" w:author="Author">
              <w:r w:rsidRPr="005456F0" w:rsidDel="00821D71">
                <w:rPr>
                  <w:rFonts w:ascii="Arial" w:eastAsia="Times New Roman" w:hAnsi="Arial" w:cs="Arial"/>
                  <w:noProof/>
                  <w:szCs w:val="17"/>
                  <w:lang w:val="fr-FR"/>
                </w:rPr>
                <w:delText>Si la création de la ressource a réussi, la charge utile de la réponse DEVRAIT par défaut contenir le corps de la ressource créée, pour permettre au client de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 xml:space="preserve">utiliser sans avoir à faire un nouvel appel </w:delText>
              </w:r>
              <w:r w:rsidDel="00821D71">
                <w:rPr>
                  <w:rFonts w:ascii="Arial" w:eastAsia="Times New Roman" w:hAnsi="Arial" w:cs="Arial"/>
                  <w:noProof/>
                  <w:szCs w:val="17"/>
                  <w:lang w:val="fr-FR"/>
                </w:rPr>
                <w:delText>HTTP</w:delText>
              </w:r>
              <w:r w:rsidRPr="005456F0" w:rsidDel="00821D71">
                <w:rPr>
                  <w:rFonts w:ascii="Arial" w:eastAsia="Times New Roman" w:hAnsi="Arial" w:cs="Arial"/>
                  <w:noProof/>
                  <w:szCs w:val="17"/>
                  <w:lang w:val="fr-FR"/>
                </w:rPr>
                <w:delText>.</w:delText>
              </w:r>
            </w:del>
          </w:p>
        </w:tc>
        <w:tc>
          <w:tcPr>
            <w:tcW w:w="1761" w:type="dxa"/>
          </w:tcPr>
          <w:p w14:paraId="5CCC8DE3" w14:textId="32B75294" w:rsidR="00FD6842" w:rsidRPr="00982192" w:rsidDel="00821D71" w:rsidRDefault="00FD6842" w:rsidP="00CE01DA">
            <w:pPr>
              <w:pStyle w:val="NormalWeb"/>
              <w:spacing w:before="170" w:beforeAutospacing="0" w:after="170" w:afterAutospacing="0"/>
              <w:rPr>
                <w:del w:id="3218" w:author="Author"/>
                <w:rFonts w:asciiTheme="minorBidi" w:eastAsia="Times New Roman" w:hAnsiTheme="minorBidi" w:cstheme="minorBidi"/>
                <w:noProof/>
                <w:szCs w:val="17"/>
                <w:lang w:val="fr-FR"/>
              </w:rPr>
            </w:pPr>
            <w:del w:id="3219" w:author="Author">
              <w:r w:rsidRPr="00982192" w:rsidDel="00821D71">
                <w:rPr>
                  <w:rFonts w:asciiTheme="minorBidi" w:eastAsia="Times New Roman" w:hAnsiTheme="minorBidi" w:cstheme="minorBidi"/>
                  <w:noProof/>
                  <w:szCs w:val="17"/>
                  <w:lang w:val="fr-FR"/>
                </w:rPr>
                <w:delText>AAJ, AAX</w:delText>
              </w:r>
            </w:del>
          </w:p>
        </w:tc>
      </w:tr>
      <w:tr w:rsidR="00FD6842" w:rsidRPr="00982192" w:rsidDel="00821D71" w14:paraId="4EE52260" w14:textId="47683DE3" w:rsidTr="003969D6">
        <w:trPr>
          <w:del w:id="3220" w:author="Author"/>
        </w:trPr>
        <w:tc>
          <w:tcPr>
            <w:tcW w:w="1143" w:type="dxa"/>
          </w:tcPr>
          <w:p w14:paraId="076D12FB" w14:textId="02400821" w:rsidR="00FD6842" w:rsidRPr="00982192" w:rsidDel="00821D71" w:rsidRDefault="00FD6842" w:rsidP="00CE01DA">
            <w:pPr>
              <w:pStyle w:val="NormalWeb"/>
              <w:spacing w:before="170" w:beforeAutospacing="0" w:after="170" w:afterAutospacing="0"/>
              <w:rPr>
                <w:del w:id="3221" w:author="Author"/>
                <w:rFonts w:asciiTheme="minorBidi" w:eastAsia="Times New Roman" w:hAnsiTheme="minorBidi" w:cstheme="minorBidi"/>
                <w:noProof/>
                <w:szCs w:val="17"/>
                <w:lang w:val="fr-FR"/>
              </w:rPr>
            </w:pPr>
            <w:del w:id="322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43]</w:delText>
              </w:r>
            </w:del>
          </w:p>
        </w:tc>
        <w:tc>
          <w:tcPr>
            <w:tcW w:w="6444" w:type="dxa"/>
          </w:tcPr>
          <w:p w14:paraId="7E7DDD94" w14:textId="67A5C26B" w:rsidR="00FD6842" w:rsidRPr="00982192" w:rsidDel="00821D71" w:rsidRDefault="00FD6842" w:rsidP="00CE01DA">
            <w:pPr>
              <w:pStyle w:val="NormalWeb"/>
              <w:spacing w:before="170" w:beforeAutospacing="0" w:after="170" w:afterAutospacing="0"/>
              <w:rPr>
                <w:del w:id="3223" w:author="Author"/>
                <w:rFonts w:asciiTheme="minorBidi" w:eastAsia="Times New Roman" w:hAnsiTheme="minorBidi" w:cstheme="minorBidi"/>
                <w:noProof/>
                <w:szCs w:val="17"/>
                <w:lang w:val="fr-FR"/>
              </w:rPr>
            </w:pPr>
            <w:del w:id="3224" w:author="Author">
              <w:r w:rsidRPr="00FD6558" w:rsidDel="00821D71">
                <w:rPr>
                  <w:rFonts w:ascii="Arial" w:hAnsi="Arial" w:cs="Arial"/>
                  <w:noProof/>
                  <w:szCs w:val="17"/>
                  <w:lang w:val="fr-FR"/>
                </w:rPr>
                <w:delText xml:space="preserve">Une requête </w:delText>
              </w:r>
              <w:r w:rsidRPr="004C60FE" w:rsidDel="00821D71">
                <w:rPr>
                  <w:rFonts w:ascii="Courier New" w:hAnsi="Courier New" w:cs="Courier New"/>
                  <w:noProof/>
                  <w:szCs w:val="17"/>
                  <w:lang w:val="fr-FR"/>
                </w:rPr>
                <w:delText>PUT</w:delText>
              </w:r>
              <w:r w:rsidRPr="00FD6558" w:rsidDel="00821D71">
                <w:rPr>
                  <w:rFonts w:ascii="Arial" w:hAnsi="Arial" w:cs="Arial"/>
                  <w:noProof/>
                  <w:szCs w:val="17"/>
                  <w:lang w:val="fr-FR"/>
                </w:rPr>
                <w:delText xml:space="preserve"> DOIT être idempotente</w:delText>
              </w:r>
              <w:r w:rsidDel="00821D71">
                <w:rPr>
                  <w:rFonts w:ascii="Arial" w:hAnsi="Arial" w:cs="Arial"/>
                  <w:noProof/>
                  <w:szCs w:val="17"/>
                  <w:lang w:val="fr-FR"/>
                </w:rPr>
                <w:delText>.</w:delText>
              </w:r>
            </w:del>
          </w:p>
        </w:tc>
        <w:tc>
          <w:tcPr>
            <w:tcW w:w="1761" w:type="dxa"/>
          </w:tcPr>
          <w:p w14:paraId="3DAA7206" w14:textId="3EFE935D" w:rsidR="00FD6842" w:rsidRPr="00982192" w:rsidDel="00821D71" w:rsidRDefault="00FD6842" w:rsidP="00CE01DA">
            <w:pPr>
              <w:pStyle w:val="NormalWeb"/>
              <w:spacing w:before="170" w:beforeAutospacing="0" w:after="170" w:afterAutospacing="0"/>
              <w:rPr>
                <w:del w:id="3225" w:author="Author"/>
                <w:rFonts w:asciiTheme="minorBidi" w:eastAsia="Times New Roman" w:hAnsiTheme="minorBidi" w:cstheme="minorBidi"/>
                <w:noProof/>
                <w:szCs w:val="17"/>
                <w:lang w:val="fr-FR"/>
              </w:rPr>
            </w:pPr>
            <w:del w:id="3226"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545DD04B" w14:textId="7A6D5EB6" w:rsidTr="003969D6">
        <w:trPr>
          <w:del w:id="3227" w:author="Author"/>
        </w:trPr>
        <w:tc>
          <w:tcPr>
            <w:tcW w:w="1143" w:type="dxa"/>
          </w:tcPr>
          <w:p w14:paraId="4764A0AE" w14:textId="512949B6" w:rsidR="00FD6842" w:rsidRPr="00982192" w:rsidDel="00821D71" w:rsidRDefault="00FD6842" w:rsidP="00CE01DA">
            <w:pPr>
              <w:pStyle w:val="NormalWeb"/>
              <w:spacing w:before="170" w:beforeAutospacing="0" w:after="170" w:afterAutospacing="0"/>
              <w:rPr>
                <w:del w:id="3228" w:author="Author"/>
                <w:rFonts w:asciiTheme="minorBidi" w:eastAsia="Times New Roman" w:hAnsiTheme="minorBidi" w:cstheme="minorBidi"/>
                <w:noProof/>
                <w:szCs w:val="17"/>
                <w:lang w:val="fr-FR"/>
              </w:rPr>
            </w:pPr>
            <w:del w:id="322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44]</w:delText>
              </w:r>
            </w:del>
          </w:p>
        </w:tc>
        <w:tc>
          <w:tcPr>
            <w:tcW w:w="6444" w:type="dxa"/>
          </w:tcPr>
          <w:p w14:paraId="7A750AF3" w14:textId="5401B47A" w:rsidR="00FD6842" w:rsidRPr="00982192" w:rsidDel="00821D71" w:rsidRDefault="00FD6842" w:rsidP="00CE01DA">
            <w:pPr>
              <w:pStyle w:val="NormalWeb"/>
              <w:spacing w:before="170" w:beforeAutospacing="0" w:after="170" w:afterAutospacing="0"/>
              <w:rPr>
                <w:del w:id="3230" w:author="Author"/>
                <w:rFonts w:asciiTheme="minorBidi" w:eastAsia="Times New Roman" w:hAnsiTheme="minorBidi" w:cstheme="minorBidi"/>
                <w:noProof/>
                <w:szCs w:val="17"/>
                <w:lang w:val="fr-FR"/>
              </w:rPr>
            </w:pPr>
            <w:del w:id="3231" w:author="Author">
              <w:r w:rsidRPr="00FD6558"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est pas trouvée, </w:delText>
              </w:r>
              <w:r w:rsidRPr="004C60FE" w:rsidDel="00821D71">
                <w:rPr>
                  <w:rFonts w:ascii="Courier New" w:eastAsia="Times New Roman" w:hAnsi="Courier New" w:cs="Courier New"/>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404 Not Found</w:delText>
              </w:r>
              <w:r w:rsidRPr="00FD6558" w:rsidDel="00821D71">
                <w:rPr>
                  <w:rFonts w:ascii="Arial" w:eastAsia="Times New Roman" w:hAnsi="Arial" w:cs="Arial"/>
                  <w:noProof/>
                  <w:szCs w:val="17"/>
                  <w:lang w:val="fr-FR"/>
                </w:rPr>
                <w:delText>”.</w:delText>
              </w:r>
            </w:del>
          </w:p>
        </w:tc>
        <w:tc>
          <w:tcPr>
            <w:tcW w:w="1761" w:type="dxa"/>
          </w:tcPr>
          <w:p w14:paraId="77320103" w14:textId="19A56DAE" w:rsidR="00FD6842" w:rsidRPr="00982192" w:rsidDel="00821D71" w:rsidRDefault="00FD6842" w:rsidP="00CE01DA">
            <w:pPr>
              <w:pStyle w:val="NormalWeb"/>
              <w:spacing w:before="170" w:beforeAutospacing="0" w:after="170" w:afterAutospacing="0"/>
              <w:rPr>
                <w:del w:id="3232" w:author="Author"/>
                <w:rFonts w:asciiTheme="minorBidi" w:eastAsia="Times New Roman" w:hAnsiTheme="minorBidi" w:cstheme="minorBidi"/>
                <w:noProof/>
                <w:szCs w:val="17"/>
                <w:lang w:val="fr-FR"/>
              </w:rPr>
            </w:pPr>
            <w:del w:id="3233"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79E5D921" w14:textId="3C3B67E0" w:rsidTr="003969D6">
        <w:trPr>
          <w:del w:id="3234" w:author="Author"/>
        </w:trPr>
        <w:tc>
          <w:tcPr>
            <w:tcW w:w="1143" w:type="dxa"/>
          </w:tcPr>
          <w:p w14:paraId="2E0C9EFF" w14:textId="7B3AB77A" w:rsidR="00FD6842" w:rsidRPr="00982192" w:rsidDel="00821D71" w:rsidRDefault="00FD6842" w:rsidP="00CE01DA">
            <w:pPr>
              <w:pStyle w:val="NormalWeb"/>
              <w:spacing w:before="170" w:beforeAutospacing="0" w:after="170" w:afterAutospacing="0"/>
              <w:rPr>
                <w:del w:id="3235" w:author="Author"/>
                <w:rFonts w:asciiTheme="minorBidi" w:eastAsia="Times New Roman" w:hAnsiTheme="minorBidi" w:cstheme="minorBidi"/>
                <w:noProof/>
                <w:szCs w:val="17"/>
                <w:lang w:val="fr-FR"/>
              </w:rPr>
            </w:pPr>
            <w:del w:id="323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45]</w:delText>
              </w:r>
            </w:del>
          </w:p>
        </w:tc>
        <w:tc>
          <w:tcPr>
            <w:tcW w:w="6444" w:type="dxa"/>
          </w:tcPr>
          <w:p w14:paraId="353C56A2" w14:textId="11877847" w:rsidR="00FD6842" w:rsidRPr="00982192" w:rsidDel="00821D71" w:rsidRDefault="00FD6842" w:rsidP="00CE01DA">
            <w:pPr>
              <w:pStyle w:val="NormalWeb"/>
              <w:spacing w:before="170" w:beforeAutospacing="0" w:after="170" w:afterAutospacing="0"/>
              <w:rPr>
                <w:del w:id="3237" w:author="Author"/>
                <w:rFonts w:asciiTheme="minorBidi" w:eastAsia="Times New Roman" w:hAnsiTheme="minorBidi" w:cstheme="minorBidi"/>
                <w:noProof/>
                <w:szCs w:val="17"/>
                <w:lang w:val="fr-FR"/>
              </w:rPr>
            </w:pPr>
            <w:del w:id="3238" w:author="Author">
              <w:r w:rsidRPr="00FD6558" w:rsidDel="00821D71">
                <w:rPr>
                  <w:rFonts w:ascii="Arial" w:eastAsia="Times New Roman" w:hAnsi="Arial" w:cs="Arial"/>
                  <w:noProof/>
                  <w:szCs w:val="17"/>
                  <w:lang w:val="fr-FR"/>
                </w:rPr>
                <w:delText>Si la mise à jour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 xml:space="preserve">une ressource a réussi, </w:delText>
              </w:r>
              <w:r w:rsidRPr="004C60FE" w:rsidDel="00821D71">
                <w:rPr>
                  <w:rFonts w:ascii="Courier New" w:eastAsia="Times New Roman" w:hAnsi="Courier New" w:cs="Courier New"/>
                  <w:noProof/>
                  <w:szCs w:val="17"/>
                  <w:lang w:val="fr-FR"/>
                </w:rPr>
                <w:delText>PUT</w:delText>
              </w:r>
              <w:r w:rsidRPr="00FD6558"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200 OK</w:delText>
              </w:r>
              <w:r w:rsidRPr="00FD6558" w:rsidDel="00821D71">
                <w:rPr>
                  <w:rFonts w:ascii="Arial" w:eastAsia="Times New Roman" w:hAnsi="Arial" w:cs="Arial"/>
                  <w:noProof/>
                  <w:szCs w:val="17"/>
                  <w:lang w:val="fr-FR"/>
                </w:rPr>
                <w:delText>” si la ressource mise à jour est retournée ou un “</w:delText>
              </w:r>
              <w:r w:rsidRPr="004C60FE" w:rsidDel="00821D71">
                <w:rPr>
                  <w:rFonts w:ascii="Courier New" w:eastAsia="Times New Roman" w:hAnsi="Courier New" w:cs="Courier New"/>
                  <w:noProof/>
                  <w:szCs w:val="17"/>
                  <w:lang w:val="fr-FR"/>
                </w:rPr>
                <w:delText>204 No Content</w:delText>
              </w:r>
              <w:r w:rsidRPr="00FD6558" w:rsidDel="00821D71">
                <w:rPr>
                  <w:rFonts w:ascii="Arial" w:eastAsia="Times New Roman" w:hAnsi="Arial" w:cs="Arial"/>
                  <w:noProof/>
                  <w:szCs w:val="17"/>
                  <w:lang w:val="fr-FR"/>
                </w:rPr>
                <w:delText>” si elle ne l</w:delText>
              </w:r>
              <w:r w:rsidR="00BB0A23" w:rsidDel="00821D71">
                <w:rPr>
                  <w:rFonts w:ascii="Arial" w:eastAsia="Times New Roman" w:hAnsi="Arial" w:cs="Arial"/>
                  <w:noProof/>
                  <w:szCs w:val="17"/>
                  <w:lang w:val="fr-FR"/>
                </w:rPr>
                <w:delText>’</w:delText>
              </w:r>
              <w:r w:rsidRPr="00FD6558" w:rsidDel="00821D71">
                <w:rPr>
                  <w:rFonts w:ascii="Arial" w:eastAsia="Times New Roman" w:hAnsi="Arial" w:cs="Arial"/>
                  <w:noProof/>
                  <w:szCs w:val="17"/>
                  <w:lang w:val="fr-FR"/>
                </w:rPr>
                <w:delText>est pas.</w:delText>
              </w:r>
            </w:del>
          </w:p>
        </w:tc>
        <w:tc>
          <w:tcPr>
            <w:tcW w:w="1761" w:type="dxa"/>
          </w:tcPr>
          <w:p w14:paraId="66D44EF4" w14:textId="3754688B" w:rsidR="00FD6842" w:rsidRPr="00982192" w:rsidDel="00821D71" w:rsidRDefault="00FD6842" w:rsidP="00CE01DA">
            <w:pPr>
              <w:pStyle w:val="NormalWeb"/>
              <w:spacing w:before="170" w:beforeAutospacing="0" w:after="170" w:afterAutospacing="0"/>
              <w:rPr>
                <w:del w:id="3239" w:author="Author"/>
                <w:rFonts w:asciiTheme="minorBidi" w:eastAsia="Times New Roman" w:hAnsiTheme="minorBidi" w:cstheme="minorBidi"/>
                <w:noProof/>
                <w:szCs w:val="17"/>
                <w:lang w:val="fr-FR"/>
              </w:rPr>
            </w:pPr>
            <w:del w:id="3240"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5D333968" w14:textId="413EB8EC" w:rsidTr="003969D6">
        <w:trPr>
          <w:del w:id="3241" w:author="Author"/>
        </w:trPr>
        <w:tc>
          <w:tcPr>
            <w:tcW w:w="1143" w:type="dxa"/>
          </w:tcPr>
          <w:p w14:paraId="01C7B5D0" w14:textId="3FFA26B1" w:rsidR="00FD6842" w:rsidRPr="00982192" w:rsidDel="00821D71" w:rsidRDefault="00FD6842" w:rsidP="00CE01DA">
            <w:pPr>
              <w:pStyle w:val="NormalWeb"/>
              <w:spacing w:before="170" w:beforeAutospacing="0" w:after="170" w:afterAutospacing="0"/>
              <w:rPr>
                <w:del w:id="3242" w:author="Author"/>
                <w:rFonts w:asciiTheme="minorBidi" w:eastAsia="Times New Roman" w:hAnsiTheme="minorBidi" w:cstheme="minorBidi"/>
                <w:noProof/>
                <w:szCs w:val="17"/>
                <w:lang w:val="fr-FR"/>
              </w:rPr>
            </w:pPr>
            <w:del w:id="324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46]</w:delText>
              </w:r>
            </w:del>
          </w:p>
        </w:tc>
        <w:tc>
          <w:tcPr>
            <w:tcW w:w="6444" w:type="dxa"/>
          </w:tcPr>
          <w:p w14:paraId="6596928D" w14:textId="58E70510" w:rsidR="00FD6842" w:rsidRPr="00982192" w:rsidDel="00821D71" w:rsidRDefault="00FD6842" w:rsidP="00CE01DA">
            <w:pPr>
              <w:pStyle w:val="NormalWeb"/>
              <w:spacing w:before="170" w:beforeAutospacing="0" w:after="170" w:afterAutospacing="0"/>
              <w:rPr>
                <w:del w:id="3244" w:author="Author"/>
                <w:rFonts w:asciiTheme="minorBidi" w:eastAsia="Times New Roman" w:hAnsiTheme="minorBidi" w:cstheme="minorBidi"/>
                <w:noProof/>
                <w:szCs w:val="17"/>
                <w:lang w:val="fr-FR"/>
              </w:rPr>
            </w:pPr>
            <w:del w:id="3245" w:author="Author">
              <w:r w:rsidRPr="002336F5" w:rsidDel="00821D71">
                <w:rPr>
                  <w:rFonts w:ascii="Arial" w:eastAsia="Times New Roman" w:hAnsi="Arial" w:cs="Arial"/>
                  <w:noProof/>
                  <w:szCs w:val="17"/>
                  <w:lang w:val="fr-FR"/>
                </w:rPr>
                <w:delText xml:space="preserve">Une requête </w:delText>
              </w:r>
              <w:r w:rsidRPr="004C60FE"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NE DOIT PAS être idempotente</w:delText>
              </w:r>
              <w:r w:rsidDel="00821D71">
                <w:rPr>
                  <w:rFonts w:ascii="Arial" w:eastAsia="Times New Roman" w:hAnsi="Arial" w:cs="Arial"/>
                  <w:noProof/>
                  <w:szCs w:val="17"/>
                  <w:lang w:val="fr-FR"/>
                </w:rPr>
                <w:delText>.</w:delText>
              </w:r>
            </w:del>
          </w:p>
        </w:tc>
        <w:tc>
          <w:tcPr>
            <w:tcW w:w="1761" w:type="dxa"/>
          </w:tcPr>
          <w:p w14:paraId="5C810896" w14:textId="4BC43554" w:rsidR="00FD6842" w:rsidRPr="00982192" w:rsidDel="00821D71" w:rsidRDefault="00FD6842" w:rsidP="00CE01DA">
            <w:pPr>
              <w:pStyle w:val="NormalWeb"/>
              <w:spacing w:before="170" w:beforeAutospacing="0" w:after="170" w:afterAutospacing="0"/>
              <w:rPr>
                <w:del w:id="3246" w:author="Author"/>
                <w:rFonts w:asciiTheme="minorBidi" w:eastAsia="Times New Roman" w:hAnsiTheme="minorBidi" w:cstheme="minorBidi"/>
                <w:noProof/>
                <w:szCs w:val="17"/>
                <w:lang w:val="fr-FR"/>
              </w:rPr>
            </w:pPr>
            <w:del w:id="3247"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7F0DF3B3" w14:textId="2785AAA3" w:rsidTr="003969D6">
        <w:trPr>
          <w:del w:id="3248" w:author="Author"/>
        </w:trPr>
        <w:tc>
          <w:tcPr>
            <w:tcW w:w="1143" w:type="dxa"/>
          </w:tcPr>
          <w:p w14:paraId="112E3F99" w14:textId="1C33AF56" w:rsidR="00FD6842" w:rsidRPr="00982192" w:rsidDel="00821D71" w:rsidRDefault="00FD6842" w:rsidP="00CE01DA">
            <w:pPr>
              <w:pStyle w:val="NormalWeb"/>
              <w:spacing w:before="170" w:beforeAutospacing="0" w:after="170" w:afterAutospacing="0"/>
              <w:rPr>
                <w:del w:id="3249" w:author="Author"/>
                <w:rFonts w:asciiTheme="minorBidi" w:eastAsia="Times New Roman" w:hAnsiTheme="minorBidi" w:cstheme="minorBidi"/>
                <w:noProof/>
                <w:szCs w:val="17"/>
                <w:lang w:val="fr-FR"/>
              </w:rPr>
            </w:pPr>
            <w:del w:id="325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47]</w:delText>
              </w:r>
            </w:del>
          </w:p>
        </w:tc>
        <w:tc>
          <w:tcPr>
            <w:tcW w:w="6444" w:type="dxa"/>
          </w:tcPr>
          <w:p w14:paraId="364A8AE1" w14:textId="7515A78F" w:rsidR="00FD6842" w:rsidRPr="00982192" w:rsidDel="00821D71" w:rsidRDefault="00FD6842" w:rsidP="00CE01DA">
            <w:pPr>
              <w:pStyle w:val="NormalWeb"/>
              <w:spacing w:before="170" w:beforeAutospacing="0" w:after="170" w:afterAutospacing="0"/>
              <w:rPr>
                <w:del w:id="3251" w:author="Author"/>
                <w:rFonts w:asciiTheme="minorBidi" w:eastAsia="Times New Roman" w:hAnsiTheme="minorBidi" w:cstheme="minorBidi"/>
                <w:noProof/>
                <w:szCs w:val="17"/>
                <w:lang w:val="fr-FR"/>
              </w:rPr>
            </w:pPr>
            <w:del w:id="3252" w:author="Author">
              <w:r w:rsidRPr="005456F0" w:rsidDel="00821D71">
                <w:rPr>
                  <w:rFonts w:ascii="Arial" w:eastAsia="Times New Roman" w:hAnsi="Arial" w:cs="Arial"/>
                  <w:noProof/>
                  <w:szCs w:val="17"/>
                  <w:lang w:val="fr-FR"/>
                </w:rPr>
                <w:delText xml:space="preserve">Si une API Web exécute des mises à jour partielles, les caractéristiques idempotentes de </w:delText>
              </w:r>
              <w:r w:rsidRPr="004C60FE" w:rsidDel="00821D71">
                <w:rPr>
                  <w:rFonts w:ascii="Courier New" w:eastAsia="Times New Roman" w:hAnsi="Courier New" w:cs="Courier New"/>
                  <w:noProof/>
                  <w:szCs w:val="17"/>
                  <w:lang w:val="fr-FR"/>
                </w:rPr>
                <w:delText>PATCH</w:delText>
              </w:r>
              <w:r w:rsidRPr="005456F0" w:rsidDel="00821D71">
                <w:rPr>
                  <w:rFonts w:ascii="Arial" w:eastAsia="Times New Roman" w:hAnsi="Arial" w:cs="Arial"/>
                  <w:noProof/>
                  <w:szCs w:val="17"/>
                  <w:lang w:val="fr-FR"/>
                </w:rPr>
                <w:delText xml:space="preserve"> DEVRAIENT être prises en considérati</w:delText>
              </w:r>
              <w:r w:rsidR="00334310" w:rsidRPr="005456F0"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5456F0" w:rsidDel="00821D71">
                <w:rPr>
                  <w:rFonts w:ascii="Arial" w:eastAsia="Times New Roman" w:hAnsi="Arial" w:cs="Arial"/>
                  <w:noProof/>
                  <w:szCs w:val="17"/>
                  <w:lang w:val="fr-FR"/>
                </w:rPr>
                <w:delText>Af</w:delText>
              </w:r>
              <w:r w:rsidRPr="005456F0" w:rsidDel="00821D71">
                <w:rPr>
                  <w:rFonts w:ascii="Arial" w:eastAsia="Times New Roman" w:hAnsi="Arial" w:cs="Arial"/>
                  <w:noProof/>
                  <w:szCs w:val="17"/>
                  <w:lang w:val="fr-FR"/>
                </w:rPr>
                <w:delText>in de le rendre idempotent,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API PEUT suivre la suggestion</w:delText>
              </w:r>
              <w:r w:rsidR="00992C0C" w:rsidRPr="005456F0" w:rsidDel="00821D71">
                <w:rPr>
                  <w:rFonts w:ascii="Arial" w:eastAsia="Times New Roman" w:hAnsi="Arial" w:cs="Arial"/>
                  <w:noProof/>
                  <w:szCs w:val="17"/>
                  <w:lang w:val="fr-FR"/>
                </w:rPr>
                <w:delText xml:space="preserve"> du</w:delText>
              </w:r>
              <w:r w:rsidR="00992C0C" w:rsidDel="00821D71">
                <w:rPr>
                  <w:rFonts w:ascii="Arial" w:eastAsia="Times New Roman" w:hAnsi="Arial" w:cs="Arial"/>
                  <w:noProof/>
                  <w:szCs w:val="17"/>
                  <w:lang w:val="fr-FR"/>
                </w:rPr>
                <w:delText> </w:delText>
              </w:r>
              <w:r w:rsidR="00992C0C" w:rsidRPr="005456F0" w:rsidDel="00821D71">
                <w:rPr>
                  <w:rFonts w:ascii="Arial" w:eastAsia="Times New Roman" w:hAnsi="Arial" w:cs="Arial"/>
                  <w:noProof/>
                  <w:szCs w:val="17"/>
                  <w:lang w:val="fr-FR"/>
                </w:rPr>
                <w:delText>RFC</w:delText>
              </w:r>
              <w:r w:rsidRPr="005456F0" w:rsidDel="00821D71">
                <w:rPr>
                  <w:rFonts w:ascii="Arial" w:eastAsia="Times New Roman" w:hAnsi="Arial" w:cs="Arial"/>
                  <w:noProof/>
                  <w:szCs w:val="17"/>
                  <w:lang w:val="fr-FR"/>
                </w:rPr>
                <w:delText xml:space="preserve"> 5789 de l</w:delText>
              </w:r>
              <w:r w:rsidR="00BB0A23" w:rsidDel="00821D71">
                <w:rPr>
                  <w:rFonts w:ascii="Arial" w:eastAsia="Times New Roman" w:hAnsi="Arial" w:cs="Arial"/>
                  <w:noProof/>
                  <w:szCs w:val="17"/>
                  <w:lang w:val="fr-FR"/>
                </w:rPr>
                <w:delText>’</w:delText>
              </w:r>
              <w:r w:rsidRPr="005456F0" w:rsidDel="00821D71">
                <w:rPr>
                  <w:rFonts w:ascii="Arial" w:eastAsia="Times New Roman" w:hAnsi="Arial" w:cs="Arial"/>
                  <w:noProof/>
                  <w:szCs w:val="17"/>
                  <w:lang w:val="fr-FR"/>
                </w:rPr>
                <w:delText>IETF consistant à utiliser un verrouillage optimiste.</w:delText>
              </w:r>
            </w:del>
          </w:p>
        </w:tc>
        <w:tc>
          <w:tcPr>
            <w:tcW w:w="1761" w:type="dxa"/>
          </w:tcPr>
          <w:p w14:paraId="64BE995A" w14:textId="12FDA3E8" w:rsidR="00FD6842" w:rsidRPr="00982192" w:rsidDel="00821D71" w:rsidRDefault="00FD6842" w:rsidP="00CE01DA">
            <w:pPr>
              <w:pStyle w:val="NormalWeb"/>
              <w:spacing w:before="170" w:beforeAutospacing="0" w:after="170" w:afterAutospacing="0"/>
              <w:rPr>
                <w:del w:id="3253" w:author="Author"/>
                <w:rFonts w:asciiTheme="minorBidi" w:eastAsia="Times New Roman" w:hAnsiTheme="minorBidi" w:cstheme="minorBidi"/>
                <w:noProof/>
                <w:szCs w:val="17"/>
                <w:lang w:val="fr-FR"/>
              </w:rPr>
            </w:pPr>
            <w:del w:id="3254" w:author="Author">
              <w:r w:rsidRPr="00982192" w:rsidDel="00821D71">
                <w:rPr>
                  <w:rFonts w:asciiTheme="minorBidi" w:eastAsia="Times New Roman" w:hAnsiTheme="minorBidi" w:cstheme="minorBidi"/>
                  <w:noProof/>
                  <w:szCs w:val="17"/>
                  <w:lang w:val="fr-FR"/>
                </w:rPr>
                <w:delText>AAJ, AAX</w:delText>
              </w:r>
            </w:del>
          </w:p>
        </w:tc>
      </w:tr>
      <w:tr w:rsidR="00FD6842" w:rsidRPr="00982192" w:rsidDel="00821D71" w14:paraId="42D7D5A8" w14:textId="7041A24B" w:rsidTr="003969D6">
        <w:trPr>
          <w:del w:id="3255" w:author="Author"/>
        </w:trPr>
        <w:tc>
          <w:tcPr>
            <w:tcW w:w="1143" w:type="dxa"/>
          </w:tcPr>
          <w:p w14:paraId="554B0A58" w14:textId="2A79C3CA" w:rsidR="00FD6842" w:rsidRPr="00982192" w:rsidDel="00821D71" w:rsidRDefault="00FD6842" w:rsidP="00CE01DA">
            <w:pPr>
              <w:pStyle w:val="NormalWeb"/>
              <w:spacing w:before="170" w:beforeAutospacing="0" w:after="170" w:afterAutospacing="0"/>
              <w:rPr>
                <w:del w:id="3256" w:author="Author"/>
                <w:rFonts w:asciiTheme="minorBidi" w:eastAsia="Times New Roman" w:hAnsiTheme="minorBidi" w:cstheme="minorBidi"/>
                <w:noProof/>
                <w:szCs w:val="17"/>
                <w:lang w:val="fr-FR"/>
              </w:rPr>
            </w:pPr>
            <w:del w:id="325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48]</w:delText>
              </w:r>
            </w:del>
          </w:p>
        </w:tc>
        <w:tc>
          <w:tcPr>
            <w:tcW w:w="6444" w:type="dxa"/>
          </w:tcPr>
          <w:p w14:paraId="3AD8B699" w14:textId="6836F921" w:rsidR="00FD6842" w:rsidRPr="00982192" w:rsidDel="00821D71" w:rsidRDefault="00FD6842" w:rsidP="00CE01DA">
            <w:pPr>
              <w:pStyle w:val="NormalWeb"/>
              <w:spacing w:before="170" w:beforeAutospacing="0" w:after="170" w:afterAutospacing="0"/>
              <w:rPr>
                <w:del w:id="3258" w:author="Author"/>
                <w:rFonts w:asciiTheme="minorBidi" w:eastAsia="Times New Roman" w:hAnsiTheme="minorBidi" w:cstheme="minorBidi"/>
                <w:noProof/>
                <w:szCs w:val="17"/>
                <w:lang w:val="fr-FR"/>
              </w:rPr>
            </w:pPr>
            <w:del w:id="3259" w:author="Author">
              <w:r w:rsidRPr="002336F5"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 xml:space="preserve">est pas trouvée, </w:delText>
              </w:r>
              <w:r w:rsidRPr="004C60FE" w:rsidDel="00821D71">
                <w:rPr>
                  <w:rFonts w:ascii="Courier New" w:eastAsia="Times New Roman" w:hAnsi="Courier New" w:cs="Courier New"/>
                  <w:noProof/>
                  <w:szCs w:val="17"/>
                  <w:lang w:val="fr-FR"/>
                </w:rPr>
                <w:delText>PATCH</w:delText>
              </w:r>
              <w:r w:rsidRPr="002336F5"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2336F5"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404 Not Found</w:delText>
              </w:r>
              <w:r w:rsidRPr="002336F5" w:rsidDel="00821D71">
                <w:rPr>
                  <w:rFonts w:ascii="Arial" w:eastAsia="Times New Roman" w:hAnsi="Arial" w:cs="Arial"/>
                  <w:noProof/>
                  <w:szCs w:val="17"/>
                  <w:lang w:val="fr-FR"/>
                </w:rPr>
                <w:delText>”.</w:delText>
              </w:r>
            </w:del>
          </w:p>
        </w:tc>
        <w:tc>
          <w:tcPr>
            <w:tcW w:w="1761" w:type="dxa"/>
          </w:tcPr>
          <w:p w14:paraId="26E1E340" w14:textId="48C60885" w:rsidR="00FD6842" w:rsidRPr="00982192" w:rsidDel="00821D71" w:rsidRDefault="00FD6842" w:rsidP="00CE01DA">
            <w:pPr>
              <w:pStyle w:val="NormalWeb"/>
              <w:spacing w:before="170" w:beforeAutospacing="0" w:after="170" w:afterAutospacing="0"/>
              <w:rPr>
                <w:del w:id="3260" w:author="Author"/>
                <w:rFonts w:asciiTheme="minorBidi" w:eastAsia="Times New Roman" w:hAnsiTheme="minorBidi" w:cstheme="minorBidi"/>
                <w:noProof/>
                <w:szCs w:val="17"/>
                <w:lang w:val="fr-FR"/>
              </w:rPr>
            </w:pPr>
            <w:del w:id="3261" w:author="Author">
              <w:r w:rsidRPr="00982192" w:rsidDel="00821D71">
                <w:rPr>
                  <w:rFonts w:asciiTheme="minorBidi" w:eastAsia="Times New Roman" w:hAnsiTheme="minorBidi" w:cstheme="minorBidi"/>
                  <w:noProof/>
                  <w:szCs w:val="17"/>
                  <w:lang w:val="fr-FR"/>
                </w:rPr>
                <w:delText>AAJ, AAX, AX, AJ</w:delText>
              </w:r>
            </w:del>
          </w:p>
        </w:tc>
      </w:tr>
      <w:tr w:rsidR="00FD6842" w:rsidRPr="00982192" w:rsidDel="00821D71" w14:paraId="68CDF592" w14:textId="5D95823B" w:rsidTr="003969D6">
        <w:trPr>
          <w:del w:id="3262" w:author="Author"/>
        </w:trPr>
        <w:tc>
          <w:tcPr>
            <w:tcW w:w="1143" w:type="dxa"/>
          </w:tcPr>
          <w:p w14:paraId="6D2C6BD7" w14:textId="30DFFDFB" w:rsidR="00FD6842" w:rsidRPr="00982192" w:rsidDel="00821D71" w:rsidRDefault="00FD6842" w:rsidP="00CE01DA">
            <w:pPr>
              <w:pStyle w:val="NormalWeb"/>
              <w:spacing w:before="170" w:beforeAutospacing="0" w:after="170" w:afterAutospacing="0"/>
              <w:rPr>
                <w:del w:id="3263" w:author="Author"/>
                <w:rFonts w:asciiTheme="minorBidi" w:eastAsia="Times New Roman" w:hAnsiTheme="minorBidi" w:cstheme="minorBidi"/>
                <w:noProof/>
                <w:szCs w:val="17"/>
                <w:lang w:val="fr-FR"/>
              </w:rPr>
            </w:pPr>
            <w:del w:id="326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50]</w:delText>
              </w:r>
            </w:del>
          </w:p>
        </w:tc>
        <w:tc>
          <w:tcPr>
            <w:tcW w:w="6444" w:type="dxa"/>
          </w:tcPr>
          <w:p w14:paraId="5C3200D4" w14:textId="77BA012D" w:rsidR="00FD6842" w:rsidRPr="00982192" w:rsidDel="00821D71" w:rsidRDefault="00FD6842" w:rsidP="00CE01DA">
            <w:pPr>
              <w:pStyle w:val="NormalWeb"/>
              <w:spacing w:before="170" w:beforeAutospacing="0" w:after="170" w:afterAutospacing="0"/>
              <w:rPr>
                <w:del w:id="3265" w:author="Author"/>
                <w:rFonts w:asciiTheme="minorBidi" w:eastAsia="Times New Roman" w:hAnsiTheme="minorBidi" w:cstheme="minorBidi"/>
                <w:noProof/>
                <w:szCs w:val="17"/>
                <w:lang w:val="fr-FR"/>
              </w:rPr>
            </w:pPr>
            <w:del w:id="3266" w:author="Author">
              <w:r w:rsidRPr="00F87C51" w:rsidDel="00821D71">
                <w:rPr>
                  <w:rFonts w:ascii="Arial" w:eastAsia="Times New Roman" w:hAnsi="Arial" w:cs="Arial"/>
                  <w:noProof/>
                  <w:szCs w:val="17"/>
                  <w:lang w:val="fr-FR"/>
                </w:rPr>
                <w:delText xml:space="preserve">Une requête </w:delText>
              </w:r>
              <w:r w:rsidRPr="004C60FE"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NE DOIT PAS être idempotente</w:delText>
              </w:r>
              <w:r w:rsidDel="00821D71">
                <w:rPr>
                  <w:rFonts w:ascii="Arial" w:eastAsia="Times New Roman" w:hAnsi="Arial" w:cs="Arial"/>
                  <w:noProof/>
                  <w:szCs w:val="17"/>
                  <w:lang w:val="fr-FR"/>
                </w:rPr>
                <w:delText>.</w:delText>
              </w:r>
            </w:del>
          </w:p>
        </w:tc>
        <w:tc>
          <w:tcPr>
            <w:tcW w:w="1761" w:type="dxa"/>
          </w:tcPr>
          <w:p w14:paraId="0556AA3F" w14:textId="719789FC" w:rsidR="00FD6842" w:rsidRPr="00982192" w:rsidDel="00821D71" w:rsidRDefault="00FD6842" w:rsidP="00CE01DA">
            <w:pPr>
              <w:pStyle w:val="NormalWeb"/>
              <w:spacing w:before="170" w:beforeAutospacing="0" w:after="170" w:afterAutospacing="0"/>
              <w:rPr>
                <w:del w:id="3267" w:author="Author"/>
                <w:rFonts w:asciiTheme="minorBidi" w:eastAsia="Times New Roman" w:hAnsiTheme="minorBidi" w:cstheme="minorBidi"/>
                <w:noProof/>
                <w:szCs w:val="17"/>
                <w:lang w:val="fr-FR"/>
              </w:rPr>
            </w:pPr>
            <w:del w:id="3268"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7BC79387" w14:textId="528255F6" w:rsidTr="003969D6">
        <w:trPr>
          <w:del w:id="3269" w:author="Author"/>
        </w:trPr>
        <w:tc>
          <w:tcPr>
            <w:tcW w:w="1143" w:type="dxa"/>
          </w:tcPr>
          <w:p w14:paraId="4052D534" w14:textId="68C50258" w:rsidR="00B266D4" w:rsidRPr="00982192" w:rsidDel="00821D71" w:rsidRDefault="00B266D4" w:rsidP="00CE01DA">
            <w:pPr>
              <w:pStyle w:val="NormalWeb"/>
              <w:spacing w:before="170" w:beforeAutospacing="0" w:after="170" w:afterAutospacing="0"/>
              <w:rPr>
                <w:del w:id="3270" w:author="Author"/>
                <w:rFonts w:asciiTheme="minorBidi" w:eastAsia="Times New Roman" w:hAnsiTheme="minorBidi" w:cstheme="minorBidi"/>
                <w:noProof/>
                <w:szCs w:val="17"/>
                <w:lang w:val="fr-FR"/>
              </w:rPr>
            </w:pPr>
            <w:del w:id="327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51]</w:delText>
              </w:r>
            </w:del>
          </w:p>
        </w:tc>
        <w:tc>
          <w:tcPr>
            <w:tcW w:w="6444" w:type="dxa"/>
          </w:tcPr>
          <w:p w14:paraId="44CA0CB3" w14:textId="438BD97F" w:rsidR="00B266D4" w:rsidRPr="00982192" w:rsidDel="00821D71" w:rsidRDefault="00B266D4" w:rsidP="00CE01DA">
            <w:pPr>
              <w:pStyle w:val="NormalWeb"/>
              <w:spacing w:before="170" w:beforeAutospacing="0" w:after="170" w:afterAutospacing="0"/>
              <w:rPr>
                <w:del w:id="3272" w:author="Author"/>
                <w:rFonts w:asciiTheme="minorBidi" w:eastAsia="Times New Roman" w:hAnsiTheme="minorBidi" w:cstheme="minorBidi"/>
                <w:noProof/>
                <w:szCs w:val="17"/>
                <w:lang w:val="fr-FR"/>
              </w:rPr>
            </w:pPr>
            <w:del w:id="3273" w:author="Author">
              <w:r w:rsidRPr="00F87C51" w:rsidDel="00821D71">
                <w:rPr>
                  <w:rFonts w:ascii="Arial" w:eastAsia="Times New Roman" w:hAnsi="Arial" w:cs="Arial"/>
                  <w:noProof/>
                  <w:szCs w:val="17"/>
                  <w:lang w:val="fr-FR"/>
                </w:rPr>
                <w:delText>Si une ressource n</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 xml:space="preserve">est pas trouvée, </w:delText>
              </w:r>
              <w:r w:rsidRPr="004C60FE"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404 Not Found</w:delText>
              </w:r>
              <w:r w:rsidRPr="00F87C51" w:rsidDel="00821D71">
                <w:rPr>
                  <w:rFonts w:ascii="Arial" w:eastAsia="Times New Roman" w:hAnsi="Arial" w:cs="Arial"/>
                  <w:noProof/>
                  <w:szCs w:val="17"/>
                  <w:lang w:val="fr-FR"/>
                </w:rPr>
                <w:delText>”.</w:delText>
              </w:r>
            </w:del>
          </w:p>
        </w:tc>
        <w:tc>
          <w:tcPr>
            <w:tcW w:w="1761" w:type="dxa"/>
          </w:tcPr>
          <w:p w14:paraId="1655FC95" w14:textId="604F0511" w:rsidR="00B266D4" w:rsidRPr="00982192" w:rsidDel="00821D71" w:rsidRDefault="00B266D4" w:rsidP="00CE01DA">
            <w:pPr>
              <w:pStyle w:val="NormalWeb"/>
              <w:spacing w:before="170" w:beforeAutospacing="0" w:after="170" w:afterAutospacing="0"/>
              <w:rPr>
                <w:del w:id="3274" w:author="Author"/>
                <w:rFonts w:asciiTheme="minorBidi" w:eastAsia="Times New Roman" w:hAnsiTheme="minorBidi" w:cstheme="minorBidi"/>
                <w:noProof/>
                <w:szCs w:val="17"/>
                <w:lang w:val="fr-FR"/>
              </w:rPr>
            </w:pPr>
            <w:del w:id="3275"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2B2CBFC4" w14:textId="7598E31E" w:rsidTr="003969D6">
        <w:trPr>
          <w:del w:id="3276" w:author="Author"/>
        </w:trPr>
        <w:tc>
          <w:tcPr>
            <w:tcW w:w="1143" w:type="dxa"/>
          </w:tcPr>
          <w:p w14:paraId="3273931C" w14:textId="54C70819" w:rsidR="00B266D4" w:rsidRPr="00982192" w:rsidDel="00821D71" w:rsidRDefault="00B266D4" w:rsidP="00CE01DA">
            <w:pPr>
              <w:pStyle w:val="NormalWeb"/>
              <w:spacing w:before="170" w:beforeAutospacing="0" w:after="170" w:afterAutospacing="0"/>
              <w:rPr>
                <w:del w:id="3277" w:author="Author"/>
                <w:rFonts w:asciiTheme="minorBidi" w:eastAsia="Times New Roman" w:hAnsiTheme="minorBidi" w:cstheme="minorBidi"/>
                <w:noProof/>
                <w:szCs w:val="17"/>
                <w:lang w:val="fr-FR"/>
              </w:rPr>
            </w:pPr>
            <w:del w:id="327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52]</w:delText>
              </w:r>
            </w:del>
          </w:p>
        </w:tc>
        <w:tc>
          <w:tcPr>
            <w:tcW w:w="6444" w:type="dxa"/>
          </w:tcPr>
          <w:p w14:paraId="16DF76C3" w14:textId="6685EC8B" w:rsidR="00B266D4" w:rsidRPr="00982192" w:rsidDel="00821D71" w:rsidRDefault="00B266D4" w:rsidP="00CE01DA">
            <w:pPr>
              <w:pStyle w:val="NormalWeb"/>
              <w:spacing w:before="170" w:beforeAutospacing="0" w:after="170" w:afterAutospacing="0"/>
              <w:rPr>
                <w:del w:id="3279" w:author="Author"/>
                <w:rFonts w:asciiTheme="minorBidi" w:eastAsia="Times New Roman" w:hAnsiTheme="minorBidi" w:cstheme="minorBidi"/>
                <w:noProof/>
                <w:szCs w:val="17"/>
                <w:lang w:val="fr-FR"/>
              </w:rPr>
            </w:pPr>
            <w:del w:id="3280" w:author="Author">
              <w:r w:rsidRPr="00F87C51" w:rsidDel="00821D71">
                <w:rPr>
                  <w:rFonts w:ascii="Arial" w:eastAsia="Times New Roman" w:hAnsi="Arial" w:cs="Arial"/>
                  <w:noProof/>
                  <w:szCs w:val="17"/>
                  <w:lang w:val="fr-FR"/>
                </w:rPr>
                <w:delText xml:space="preserve">Si une ressource est supprimée avec succès, </w:delText>
              </w:r>
              <w:r w:rsidRPr="004C60FE" w:rsidDel="00821D71">
                <w:rPr>
                  <w:rFonts w:ascii="Courier New" w:eastAsia="Times New Roman" w:hAnsi="Courier New" w:cs="Courier New"/>
                  <w:noProof/>
                  <w:szCs w:val="17"/>
                  <w:lang w:val="fr-FR"/>
                </w:rPr>
                <w:delText>DELETE</w:delText>
              </w:r>
              <w:r w:rsidRPr="00F87C51" w:rsidDel="00821D71">
                <w:rPr>
                  <w:rFonts w:ascii="Arial" w:eastAsia="Times New Roman" w:hAnsi="Arial" w:cs="Arial"/>
                  <w:noProof/>
                  <w:szCs w:val="17"/>
                  <w:lang w:val="fr-FR"/>
                </w:rPr>
                <w:delText xml:space="preserve"> DOIT renvoyer le code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état “</w:delText>
              </w:r>
              <w:r w:rsidRPr="004C60FE" w:rsidDel="00821D71">
                <w:rPr>
                  <w:rFonts w:ascii="Courier New" w:eastAsia="Times New Roman" w:hAnsi="Courier New" w:cs="Courier New"/>
                  <w:noProof/>
                  <w:szCs w:val="17"/>
                  <w:lang w:val="fr-FR"/>
                </w:rPr>
                <w:delText>200 OK</w:delText>
              </w:r>
              <w:r w:rsidRPr="00F87C51" w:rsidDel="00821D71">
                <w:rPr>
                  <w:rFonts w:ascii="Arial" w:eastAsia="Times New Roman" w:hAnsi="Arial" w:cs="Arial"/>
                  <w:noProof/>
                  <w:szCs w:val="17"/>
                  <w:lang w:val="fr-FR"/>
                </w:rPr>
                <w:delText>” si la ressource supprimée est retournée ou “</w:delText>
              </w:r>
              <w:r w:rsidRPr="004C60FE" w:rsidDel="00821D71">
                <w:rPr>
                  <w:rFonts w:ascii="Courier New" w:eastAsia="Times New Roman" w:hAnsi="Courier New" w:cs="Courier New"/>
                  <w:noProof/>
                  <w:szCs w:val="17"/>
                  <w:lang w:val="fr-FR"/>
                </w:rPr>
                <w:delText>204 No Content</w:delText>
              </w:r>
              <w:r w:rsidRPr="00F87C51" w:rsidDel="00821D71">
                <w:rPr>
                  <w:rFonts w:ascii="Arial" w:eastAsia="Times New Roman" w:hAnsi="Arial" w:cs="Arial"/>
                  <w:noProof/>
                  <w:szCs w:val="17"/>
                  <w:lang w:val="fr-FR"/>
                </w:rPr>
                <w:delText>” si elle ne l</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est pas.</w:delText>
              </w:r>
            </w:del>
          </w:p>
        </w:tc>
        <w:tc>
          <w:tcPr>
            <w:tcW w:w="1761" w:type="dxa"/>
          </w:tcPr>
          <w:p w14:paraId="15DBC54C" w14:textId="6A52627A" w:rsidR="00B266D4" w:rsidRPr="00982192" w:rsidDel="00821D71" w:rsidRDefault="00B266D4" w:rsidP="00CE01DA">
            <w:pPr>
              <w:pStyle w:val="NormalWeb"/>
              <w:spacing w:before="170" w:beforeAutospacing="0" w:after="170" w:afterAutospacing="0"/>
              <w:rPr>
                <w:del w:id="3281" w:author="Author"/>
                <w:rFonts w:asciiTheme="minorBidi" w:eastAsia="Times New Roman" w:hAnsiTheme="minorBidi" w:cstheme="minorBidi"/>
                <w:noProof/>
                <w:szCs w:val="17"/>
                <w:lang w:val="fr-FR"/>
              </w:rPr>
            </w:pPr>
            <w:del w:id="3282"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23B71B22" w14:textId="5E2E615E" w:rsidTr="003969D6">
        <w:trPr>
          <w:del w:id="3283" w:author="Author"/>
        </w:trPr>
        <w:tc>
          <w:tcPr>
            <w:tcW w:w="1143" w:type="dxa"/>
          </w:tcPr>
          <w:p w14:paraId="6EC57CCB" w14:textId="5A9CB6D4" w:rsidR="00B266D4" w:rsidRPr="00982192" w:rsidDel="00821D71" w:rsidRDefault="00B266D4" w:rsidP="00CE01DA">
            <w:pPr>
              <w:pStyle w:val="NormalWeb"/>
              <w:spacing w:before="170" w:beforeAutospacing="0" w:after="170" w:afterAutospacing="0"/>
              <w:rPr>
                <w:del w:id="3284" w:author="Author"/>
                <w:rFonts w:asciiTheme="minorBidi" w:eastAsia="Times New Roman" w:hAnsiTheme="minorBidi" w:cstheme="minorBidi"/>
                <w:noProof/>
                <w:szCs w:val="17"/>
                <w:lang w:val="fr-FR"/>
              </w:rPr>
            </w:pPr>
            <w:del w:id="328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53]</w:delText>
              </w:r>
            </w:del>
          </w:p>
        </w:tc>
        <w:tc>
          <w:tcPr>
            <w:tcW w:w="6444" w:type="dxa"/>
          </w:tcPr>
          <w:p w14:paraId="29517999" w14:textId="2A752A78" w:rsidR="00B266D4" w:rsidRPr="00982192" w:rsidDel="00821D71" w:rsidRDefault="00B266D4" w:rsidP="00CE01DA">
            <w:pPr>
              <w:pStyle w:val="NormalWeb"/>
              <w:spacing w:before="170" w:beforeAutospacing="0" w:after="170" w:afterAutospacing="0"/>
              <w:rPr>
                <w:del w:id="3286" w:author="Author"/>
                <w:rFonts w:asciiTheme="minorBidi" w:eastAsia="Times New Roman" w:hAnsiTheme="minorBidi" w:cstheme="minorBidi"/>
                <w:noProof/>
                <w:szCs w:val="17"/>
                <w:lang w:val="fr-FR"/>
              </w:rPr>
            </w:pPr>
            <w:del w:id="3287" w:author="Author">
              <w:r w:rsidRPr="00F87C51" w:rsidDel="00821D71">
                <w:rPr>
                  <w:rFonts w:ascii="Arial" w:eastAsia="Times New Roman" w:hAnsi="Arial" w:cs="Arial"/>
                  <w:noProof/>
                  <w:szCs w:val="17"/>
                  <w:lang w:val="fr-FR"/>
                </w:rPr>
                <w:delText>Le destinataire final est soit le serveur d</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origine, soit le premier mandataire ou la première passerelle à recevoir une valeur de Max</w:delText>
              </w:r>
              <w:r w:rsidR="00BB0A23" w:rsidDel="00821D71">
                <w:rPr>
                  <w:rFonts w:ascii="Arial" w:eastAsia="Times New Roman" w:hAnsi="Arial" w:cs="Arial"/>
                  <w:noProof/>
                  <w:szCs w:val="17"/>
                  <w:lang w:val="fr-FR"/>
                </w:rPr>
                <w:delText>-</w:delText>
              </w:r>
              <w:r w:rsidRPr="00F87C51" w:rsidDel="00821D71">
                <w:rPr>
                  <w:rFonts w:ascii="Arial" w:eastAsia="Times New Roman" w:hAnsi="Arial" w:cs="Arial"/>
                  <w:noProof/>
                  <w:szCs w:val="17"/>
                  <w:lang w:val="fr-FR"/>
                </w:rPr>
                <w:delText>Forwards de zéro dans la requê</w:delText>
              </w:r>
              <w:r w:rsidR="00334310" w:rsidRPr="00F87C51" w:rsidDel="00821D71">
                <w:rPr>
                  <w:rFonts w:ascii="Arial" w:eastAsia="Times New Roman" w:hAnsi="Arial" w:cs="Arial"/>
                  <w:noProof/>
                  <w:szCs w:val="17"/>
                  <w:lang w:val="fr-FR"/>
                </w:rPr>
                <w:delText>te</w:delText>
              </w:r>
              <w:r w:rsidR="00334310" w:rsidDel="00821D71">
                <w:rPr>
                  <w:rFonts w:ascii="Arial" w:eastAsia="Times New Roman" w:hAnsi="Arial" w:cs="Arial"/>
                  <w:noProof/>
                  <w:szCs w:val="17"/>
                  <w:lang w:val="fr-FR"/>
                </w:rPr>
                <w:delText xml:space="preserve">.  </w:delText>
              </w:r>
              <w:r w:rsidR="00334310" w:rsidRPr="00F87C51" w:rsidDel="00821D71">
                <w:rPr>
                  <w:rFonts w:ascii="Arial" w:eastAsia="Times New Roman" w:hAnsi="Arial" w:cs="Arial"/>
                  <w:noProof/>
                  <w:szCs w:val="17"/>
                  <w:lang w:val="fr-FR"/>
                </w:rPr>
                <w:delText>Un</w:delText>
              </w:r>
              <w:r w:rsidRPr="00F87C51" w:rsidDel="00821D71">
                <w:rPr>
                  <w:rFonts w:ascii="Arial" w:eastAsia="Times New Roman" w:hAnsi="Arial" w:cs="Arial"/>
                  <w:noProof/>
                  <w:szCs w:val="17"/>
                  <w:lang w:val="fr-FR"/>
                </w:rPr>
                <w:delText xml:space="preserve">e requête </w:delText>
              </w:r>
              <w:r w:rsidRPr="004C60FE" w:rsidDel="00821D71">
                <w:rPr>
                  <w:rFonts w:ascii="Courier New" w:eastAsia="Times New Roman" w:hAnsi="Courier New" w:cs="Courier New"/>
                  <w:noProof/>
                  <w:szCs w:val="17"/>
                  <w:lang w:val="fr-FR"/>
                </w:rPr>
                <w:delText>TRACE</w:delText>
              </w:r>
              <w:r w:rsidRPr="00F87C51" w:rsidDel="00821D71">
                <w:rPr>
                  <w:rFonts w:ascii="Arial" w:eastAsia="Times New Roman" w:hAnsi="Arial" w:cs="Arial"/>
                  <w:noProof/>
                  <w:szCs w:val="17"/>
                  <w:lang w:val="fr-FR"/>
                </w:rPr>
                <w:delText xml:space="preserve"> NE DOIT PAS inclure un corps. </w:delText>
              </w:r>
              <w:r w:rsidR="002D56D3" w:rsidDel="00821D71">
                <w:rPr>
                  <w:rFonts w:ascii="Arial" w:eastAsia="Times New Roman" w:hAnsi="Arial" w:cs="Arial"/>
                  <w:noProof/>
                  <w:szCs w:val="17"/>
                  <w:lang w:val="fr-FR"/>
                </w:rPr>
                <w:delText xml:space="preserve"> </w:delText>
              </w:r>
            </w:del>
          </w:p>
        </w:tc>
        <w:tc>
          <w:tcPr>
            <w:tcW w:w="1761" w:type="dxa"/>
          </w:tcPr>
          <w:p w14:paraId="35B2B42E" w14:textId="35000E39" w:rsidR="00B266D4" w:rsidRPr="00982192" w:rsidDel="00821D71" w:rsidRDefault="00B266D4" w:rsidP="00CE01DA">
            <w:pPr>
              <w:pStyle w:val="NormalWeb"/>
              <w:spacing w:before="170" w:beforeAutospacing="0" w:after="170" w:afterAutospacing="0"/>
              <w:rPr>
                <w:del w:id="3288" w:author="Author"/>
                <w:rFonts w:asciiTheme="minorBidi" w:eastAsia="Times New Roman" w:hAnsiTheme="minorBidi" w:cstheme="minorBidi"/>
                <w:noProof/>
                <w:szCs w:val="17"/>
                <w:lang w:val="fr-FR"/>
              </w:rPr>
            </w:pPr>
            <w:del w:id="3289"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37AAF55B" w14:textId="3ACA41E1" w:rsidTr="003969D6">
        <w:trPr>
          <w:del w:id="3290" w:author="Author"/>
        </w:trPr>
        <w:tc>
          <w:tcPr>
            <w:tcW w:w="1143" w:type="dxa"/>
          </w:tcPr>
          <w:p w14:paraId="4298B9B3" w14:textId="3BFA0303" w:rsidR="00B266D4" w:rsidRPr="00982192" w:rsidDel="00821D71" w:rsidRDefault="00B266D4" w:rsidP="00CE01DA">
            <w:pPr>
              <w:pStyle w:val="NormalWeb"/>
              <w:spacing w:before="170" w:beforeAutospacing="0" w:after="170" w:afterAutospacing="0"/>
              <w:rPr>
                <w:del w:id="3291" w:author="Author"/>
                <w:rFonts w:asciiTheme="minorBidi" w:eastAsia="Times New Roman" w:hAnsiTheme="minorBidi" w:cstheme="minorBidi"/>
                <w:noProof/>
                <w:szCs w:val="17"/>
                <w:lang w:val="fr-FR"/>
              </w:rPr>
            </w:pPr>
            <w:del w:id="329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54]</w:delText>
              </w:r>
            </w:del>
          </w:p>
        </w:tc>
        <w:tc>
          <w:tcPr>
            <w:tcW w:w="6444" w:type="dxa"/>
          </w:tcPr>
          <w:p w14:paraId="7818D367" w14:textId="756A65DD" w:rsidR="00B266D4" w:rsidRPr="00982192" w:rsidDel="00821D71" w:rsidRDefault="00B266D4" w:rsidP="00CE01DA">
            <w:pPr>
              <w:pStyle w:val="NormalWeb"/>
              <w:spacing w:before="170" w:beforeAutospacing="0" w:after="170" w:afterAutospacing="0"/>
              <w:rPr>
                <w:del w:id="3293" w:author="Author"/>
                <w:rFonts w:asciiTheme="minorBidi" w:eastAsia="Times New Roman" w:hAnsiTheme="minorBidi" w:cstheme="minorBidi"/>
                <w:noProof/>
                <w:szCs w:val="17"/>
                <w:lang w:val="fr-FR"/>
              </w:rPr>
            </w:pPr>
            <w:del w:id="3294" w:author="Author">
              <w:r w:rsidRPr="00AA08B5" w:rsidDel="00821D71">
                <w:rPr>
                  <w:rFonts w:ascii="Arial" w:hAnsi="Arial" w:cs="Arial"/>
                  <w:noProof/>
                  <w:szCs w:val="17"/>
                  <w:lang w:val="fr-FR"/>
                </w:rPr>
                <w:delText xml:space="preserve">Une requête </w:delText>
              </w:r>
              <w:r w:rsidRPr="004C60FE"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DOIT PAS être idempotente</w:delText>
              </w:r>
            </w:del>
          </w:p>
        </w:tc>
        <w:tc>
          <w:tcPr>
            <w:tcW w:w="1761" w:type="dxa"/>
          </w:tcPr>
          <w:p w14:paraId="6B730C47" w14:textId="67D6E98A" w:rsidR="00B266D4" w:rsidRPr="00982192" w:rsidDel="00821D71" w:rsidRDefault="00B266D4" w:rsidP="00CE01DA">
            <w:pPr>
              <w:pStyle w:val="NormalWeb"/>
              <w:spacing w:before="170" w:beforeAutospacing="0" w:after="170" w:afterAutospacing="0"/>
              <w:rPr>
                <w:del w:id="3295" w:author="Author"/>
                <w:rFonts w:asciiTheme="minorBidi" w:eastAsia="Times New Roman" w:hAnsiTheme="minorBidi" w:cstheme="minorBidi"/>
                <w:noProof/>
                <w:szCs w:val="17"/>
                <w:lang w:val="fr-FR"/>
              </w:rPr>
            </w:pPr>
            <w:del w:id="3296"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1D63C0B0" w14:textId="66D83718" w:rsidTr="003969D6">
        <w:trPr>
          <w:del w:id="3297" w:author="Author"/>
        </w:trPr>
        <w:tc>
          <w:tcPr>
            <w:tcW w:w="1143" w:type="dxa"/>
          </w:tcPr>
          <w:p w14:paraId="34937DC0" w14:textId="2465ECEF" w:rsidR="00B266D4" w:rsidRPr="00982192" w:rsidDel="00821D71" w:rsidRDefault="00B266D4" w:rsidP="00CE01DA">
            <w:pPr>
              <w:pStyle w:val="NormalWeb"/>
              <w:spacing w:before="170" w:beforeAutospacing="0" w:after="170" w:afterAutospacing="0"/>
              <w:rPr>
                <w:del w:id="3298" w:author="Author"/>
                <w:rFonts w:asciiTheme="minorBidi" w:eastAsia="Times New Roman" w:hAnsiTheme="minorBidi" w:cstheme="minorBidi"/>
                <w:noProof/>
                <w:szCs w:val="17"/>
                <w:lang w:val="fr-FR"/>
              </w:rPr>
            </w:pPr>
            <w:del w:id="329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55]</w:delText>
              </w:r>
            </w:del>
          </w:p>
        </w:tc>
        <w:tc>
          <w:tcPr>
            <w:tcW w:w="6444" w:type="dxa"/>
          </w:tcPr>
          <w:p w14:paraId="194BF27D" w14:textId="78B90793" w:rsidR="00B266D4" w:rsidRPr="00982192" w:rsidDel="00821D71" w:rsidRDefault="00B266D4" w:rsidP="00CE01DA">
            <w:pPr>
              <w:pStyle w:val="NormalWeb"/>
              <w:spacing w:before="170" w:beforeAutospacing="0" w:after="170" w:afterAutospacing="0"/>
              <w:rPr>
                <w:del w:id="3300" w:author="Author"/>
                <w:rFonts w:asciiTheme="minorBidi" w:eastAsia="Times New Roman" w:hAnsiTheme="minorBidi" w:cstheme="minorBidi"/>
                <w:noProof/>
                <w:szCs w:val="17"/>
                <w:lang w:val="fr-FR"/>
              </w:rPr>
            </w:pPr>
            <w:del w:id="3301" w:author="Author">
              <w:r w:rsidRPr="00AA08B5" w:rsidDel="00821D71">
                <w:rPr>
                  <w:rFonts w:ascii="Arial" w:hAnsi="Arial" w:cs="Arial"/>
                  <w:noProof/>
                  <w:szCs w:val="17"/>
                  <w:lang w:val="fr-FR"/>
                </w:rPr>
                <w:delText>La valeur du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 xml:space="preserve">tête HTTP </w:delText>
              </w:r>
              <w:r w:rsidRPr="004C60FE" w:rsidDel="00821D71">
                <w:rPr>
                  <w:rFonts w:ascii="Courier New" w:hAnsi="Courier New" w:cs="Courier New"/>
                  <w:noProof/>
                  <w:szCs w:val="17"/>
                  <w:lang w:val="fr-FR"/>
                </w:rPr>
                <w:delText>Via</w:delText>
              </w:r>
              <w:r w:rsidRPr="00AA08B5" w:rsidDel="00821D71">
                <w:rPr>
                  <w:rFonts w:ascii="Arial" w:hAnsi="Arial" w:cs="Arial"/>
                  <w:noProof/>
                  <w:szCs w:val="17"/>
                  <w:lang w:val="fr-FR"/>
                </w:rPr>
                <w:delText xml:space="preserve"> DOIT suivre la chaîne de requête</w:delText>
              </w:r>
              <w:r w:rsidDel="00821D71">
                <w:rPr>
                  <w:rFonts w:ascii="Arial" w:hAnsi="Arial" w:cs="Arial"/>
                  <w:noProof/>
                  <w:szCs w:val="17"/>
                  <w:lang w:val="fr-FR"/>
                </w:rPr>
                <w:delText>.</w:delText>
              </w:r>
            </w:del>
          </w:p>
        </w:tc>
        <w:tc>
          <w:tcPr>
            <w:tcW w:w="1761" w:type="dxa"/>
          </w:tcPr>
          <w:p w14:paraId="11A260AE" w14:textId="44F785E3" w:rsidR="00B266D4" w:rsidRPr="00982192" w:rsidDel="00821D71" w:rsidRDefault="00B266D4" w:rsidP="00CE01DA">
            <w:pPr>
              <w:pStyle w:val="NormalWeb"/>
              <w:spacing w:before="170" w:beforeAutospacing="0" w:after="170" w:afterAutospacing="0"/>
              <w:rPr>
                <w:del w:id="3302" w:author="Author"/>
                <w:rFonts w:asciiTheme="minorBidi" w:eastAsia="Times New Roman" w:hAnsiTheme="minorBidi" w:cstheme="minorBidi"/>
                <w:noProof/>
                <w:szCs w:val="17"/>
                <w:lang w:val="fr-FR"/>
              </w:rPr>
            </w:pPr>
            <w:del w:id="3303"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60C4216D" w14:textId="257269AD" w:rsidTr="003969D6">
        <w:trPr>
          <w:del w:id="3304" w:author="Author"/>
        </w:trPr>
        <w:tc>
          <w:tcPr>
            <w:tcW w:w="1143" w:type="dxa"/>
          </w:tcPr>
          <w:p w14:paraId="16E3F2BC" w14:textId="23F2CDC1" w:rsidR="00B266D4" w:rsidRPr="00982192" w:rsidDel="00821D71" w:rsidRDefault="00B266D4" w:rsidP="00CE01DA">
            <w:pPr>
              <w:pStyle w:val="NormalWeb"/>
              <w:spacing w:before="170" w:beforeAutospacing="0" w:after="170" w:afterAutospacing="0"/>
              <w:rPr>
                <w:del w:id="3305" w:author="Author"/>
                <w:rFonts w:asciiTheme="minorBidi" w:eastAsia="Times New Roman" w:hAnsiTheme="minorBidi" w:cstheme="minorBidi"/>
                <w:noProof/>
                <w:szCs w:val="17"/>
                <w:lang w:val="fr-FR"/>
              </w:rPr>
            </w:pPr>
            <w:del w:id="330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56]</w:delText>
              </w:r>
            </w:del>
          </w:p>
        </w:tc>
        <w:tc>
          <w:tcPr>
            <w:tcW w:w="6444" w:type="dxa"/>
          </w:tcPr>
          <w:p w14:paraId="41E3E51F" w14:textId="26B0B019" w:rsidR="00B266D4" w:rsidRPr="00982192" w:rsidDel="00821D71" w:rsidRDefault="00B266D4" w:rsidP="00CE01DA">
            <w:pPr>
              <w:pStyle w:val="NormalWeb"/>
              <w:spacing w:before="170" w:beforeAutospacing="0" w:after="170" w:afterAutospacing="0"/>
              <w:rPr>
                <w:del w:id="3307" w:author="Author"/>
                <w:rFonts w:asciiTheme="minorBidi" w:eastAsia="Times New Roman" w:hAnsiTheme="minorBidi" w:cstheme="minorBidi"/>
                <w:noProof/>
                <w:szCs w:val="17"/>
                <w:lang w:val="fr-FR"/>
              </w:rPr>
            </w:pPr>
            <w:del w:id="3308" w:author="Author">
              <w:r w:rsidRPr="00AA08B5" w:rsidDel="00821D71">
                <w:rPr>
                  <w:rFonts w:ascii="Arial" w:hAnsi="Arial" w:cs="Arial"/>
                  <w:noProof/>
                  <w:szCs w:val="17"/>
                  <w:lang w:val="fr-FR"/>
                </w:rPr>
                <w:delText>Le champ d</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AA08B5" w:rsidDel="00821D71">
                <w:rPr>
                  <w:rFonts w:ascii="Arial" w:hAnsi="Arial" w:cs="Arial"/>
                  <w:noProof/>
                  <w:szCs w:val="17"/>
                  <w:lang w:val="fr-FR"/>
                </w:rPr>
                <w:delText xml:space="preserve">tête HTTP </w:delText>
              </w:r>
              <w:r w:rsidRPr="004C60FE" w:rsidDel="00821D71">
                <w:rPr>
                  <w:rFonts w:ascii="Courier New" w:hAnsi="Courier New" w:cs="Courier New"/>
                  <w:noProof/>
                  <w:szCs w:val="17"/>
                  <w:lang w:val="fr-FR"/>
                </w:rPr>
                <w:delText>Max</w:delText>
              </w:r>
              <w:r w:rsidR="00BB0A23" w:rsidDel="00821D71">
                <w:rPr>
                  <w:rFonts w:ascii="Courier New" w:hAnsi="Courier New" w:cs="Courier New"/>
                  <w:noProof/>
                  <w:szCs w:val="17"/>
                  <w:lang w:val="fr-FR"/>
                </w:rPr>
                <w:delText>-</w:delText>
              </w:r>
              <w:r w:rsidRPr="004C60FE" w:rsidDel="00821D71">
                <w:rPr>
                  <w:rFonts w:ascii="Courier New" w:hAnsi="Courier New" w:cs="Courier New"/>
                  <w:noProof/>
                  <w:szCs w:val="17"/>
                  <w:lang w:val="fr-FR"/>
                </w:rPr>
                <w:delText>Forwards</w:delText>
              </w:r>
              <w:r w:rsidRPr="00AA08B5" w:rsidDel="00821D71">
                <w:rPr>
                  <w:rFonts w:ascii="Arial" w:hAnsi="Arial" w:cs="Arial"/>
                  <w:noProof/>
                  <w:szCs w:val="17"/>
                  <w:lang w:val="fr-FR"/>
                </w:rPr>
                <w:delText xml:space="preserve"> DOIT être utilisé pour permettre au client de réduire la longueur de la chaîne de requête.</w:delText>
              </w:r>
            </w:del>
          </w:p>
        </w:tc>
        <w:tc>
          <w:tcPr>
            <w:tcW w:w="1761" w:type="dxa"/>
          </w:tcPr>
          <w:p w14:paraId="5ED9B365" w14:textId="0597A3C5" w:rsidR="00B266D4" w:rsidRPr="00982192" w:rsidDel="00821D71" w:rsidRDefault="00B266D4" w:rsidP="00CE01DA">
            <w:pPr>
              <w:pStyle w:val="NormalWeb"/>
              <w:spacing w:before="170" w:beforeAutospacing="0" w:after="170" w:afterAutospacing="0"/>
              <w:rPr>
                <w:del w:id="3309" w:author="Author"/>
                <w:rFonts w:asciiTheme="minorBidi" w:eastAsia="Times New Roman" w:hAnsiTheme="minorBidi" w:cstheme="minorBidi"/>
                <w:noProof/>
                <w:szCs w:val="17"/>
                <w:lang w:val="fr-FR"/>
              </w:rPr>
            </w:pPr>
            <w:del w:id="3310"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477694F5" w14:textId="5F08CD83" w:rsidTr="003969D6">
        <w:trPr>
          <w:del w:id="3311" w:author="Author"/>
        </w:trPr>
        <w:tc>
          <w:tcPr>
            <w:tcW w:w="1143" w:type="dxa"/>
          </w:tcPr>
          <w:p w14:paraId="5F43367A" w14:textId="194EB264" w:rsidR="00B266D4" w:rsidRPr="00982192" w:rsidDel="00821D71" w:rsidRDefault="00B266D4" w:rsidP="00CE01DA">
            <w:pPr>
              <w:pStyle w:val="NormalWeb"/>
              <w:spacing w:before="170" w:beforeAutospacing="0" w:after="170" w:afterAutospacing="0"/>
              <w:rPr>
                <w:del w:id="3312" w:author="Author"/>
                <w:rFonts w:asciiTheme="minorBidi" w:eastAsia="Times New Roman" w:hAnsiTheme="minorBidi" w:cstheme="minorBidi"/>
                <w:noProof/>
                <w:szCs w:val="17"/>
                <w:lang w:val="fr-FR"/>
              </w:rPr>
            </w:pPr>
            <w:del w:id="331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57]</w:delText>
              </w:r>
            </w:del>
          </w:p>
        </w:tc>
        <w:tc>
          <w:tcPr>
            <w:tcW w:w="6444" w:type="dxa"/>
          </w:tcPr>
          <w:p w14:paraId="308DC508" w14:textId="30DF2EB3" w:rsidR="00B266D4" w:rsidRPr="00982192" w:rsidDel="00821D71" w:rsidRDefault="00B266D4" w:rsidP="00CE01DA">
            <w:pPr>
              <w:pStyle w:val="NormalWeb"/>
              <w:spacing w:before="170" w:beforeAutospacing="0" w:after="170" w:afterAutospacing="0"/>
              <w:rPr>
                <w:del w:id="3314" w:author="Author"/>
                <w:rFonts w:asciiTheme="minorBidi" w:eastAsia="Times New Roman" w:hAnsiTheme="minorBidi" w:cstheme="minorBidi"/>
                <w:noProof/>
                <w:szCs w:val="17"/>
                <w:lang w:val="fr-FR"/>
              </w:rPr>
            </w:pPr>
            <w:del w:id="3315" w:author="Author">
              <w:r w:rsidRPr="00D04A9E" w:rsidDel="00821D71">
                <w:rPr>
                  <w:rFonts w:ascii="Arial" w:hAnsi="Arial" w:cs="Arial"/>
                  <w:noProof/>
                  <w:szCs w:val="17"/>
                  <w:lang w:val="fr-FR"/>
                </w:rPr>
                <w:delText>Si la requête est valide, la réponse DEVRAIT contenir l</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intégralité du message de requête dans le corps de la réponse, avec Content</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 xml:space="preserve">Type de </w:delText>
              </w:r>
              <w:r w:rsidR="00992C0C" w:rsidDel="00821D71">
                <w:rPr>
                  <w:rFonts w:ascii="Arial" w:hAnsi="Arial" w:cs="Arial"/>
                  <w:noProof/>
                  <w:szCs w:val="17"/>
                  <w:lang w:val="fr-FR"/>
                </w:rPr>
                <w:delText>“</w:delText>
              </w:r>
              <w:r w:rsidR="00992C0C" w:rsidRPr="004C60FE" w:rsidDel="00821D71">
                <w:rPr>
                  <w:rFonts w:ascii="Courier New" w:hAnsi="Courier New" w:cs="Courier New"/>
                  <w:noProof/>
                  <w:szCs w:val="17"/>
                  <w:lang w:val="fr-FR"/>
                </w:rPr>
                <w:delText>m</w:delText>
              </w:r>
              <w:r w:rsidRPr="004C60FE" w:rsidDel="00821D71">
                <w:rPr>
                  <w:rFonts w:ascii="Courier New" w:hAnsi="Courier New" w:cs="Courier New"/>
                  <w:noProof/>
                  <w:szCs w:val="17"/>
                  <w:lang w:val="fr-FR"/>
                </w:rPr>
                <w:delText>essage/htt</w:delText>
              </w:r>
              <w:r w:rsidR="00992C0C" w:rsidRPr="004C60FE" w:rsidDel="00821D71">
                <w:rPr>
                  <w:rFonts w:ascii="Courier New" w:hAnsi="Courier New" w:cs="Courier New"/>
                  <w:noProof/>
                  <w:szCs w:val="17"/>
                  <w:lang w:val="fr-FR"/>
                </w:rPr>
                <w:delText>p</w:delText>
              </w:r>
              <w:r w:rsidR="00992C0C" w:rsidDel="00821D71">
                <w:rPr>
                  <w:rFonts w:ascii="Arial" w:hAnsi="Arial" w:cs="Arial"/>
                  <w:noProof/>
                  <w:szCs w:val="17"/>
                  <w:lang w:val="fr-FR"/>
                </w:rPr>
                <w:delText>”</w:delText>
              </w:r>
              <w:r w:rsidRPr="00D04A9E" w:rsidDel="00821D71">
                <w:rPr>
                  <w:rFonts w:ascii="Arial" w:hAnsi="Arial" w:cs="Arial"/>
                  <w:noProof/>
                  <w:szCs w:val="17"/>
                  <w:lang w:val="fr-FR"/>
                </w:rPr>
                <w:delText xml:space="preserve">. </w:delText>
              </w:r>
              <w:r w:rsidR="002D56D3" w:rsidDel="00821D71">
                <w:rPr>
                  <w:rFonts w:ascii="Arial" w:hAnsi="Arial" w:cs="Arial"/>
                  <w:noProof/>
                  <w:szCs w:val="17"/>
                  <w:lang w:val="fr-FR"/>
                </w:rPr>
                <w:delText xml:space="preserve"> </w:delText>
              </w:r>
            </w:del>
          </w:p>
        </w:tc>
        <w:tc>
          <w:tcPr>
            <w:tcW w:w="1761" w:type="dxa"/>
          </w:tcPr>
          <w:p w14:paraId="49CC8E29" w14:textId="521732E8" w:rsidR="00B266D4" w:rsidRPr="00982192" w:rsidDel="00821D71" w:rsidRDefault="00B266D4" w:rsidP="00CE01DA">
            <w:pPr>
              <w:pStyle w:val="NormalWeb"/>
              <w:spacing w:before="170" w:beforeAutospacing="0" w:after="170" w:afterAutospacing="0"/>
              <w:rPr>
                <w:del w:id="3316" w:author="Author"/>
                <w:rFonts w:asciiTheme="minorBidi" w:eastAsia="Times New Roman" w:hAnsiTheme="minorBidi" w:cstheme="minorBidi"/>
                <w:noProof/>
                <w:szCs w:val="17"/>
                <w:lang w:val="fr-FR"/>
              </w:rPr>
            </w:pPr>
            <w:del w:id="3317" w:author="Author">
              <w:r w:rsidRPr="00982192" w:rsidDel="00821D71">
                <w:rPr>
                  <w:rFonts w:asciiTheme="minorBidi" w:eastAsia="Times New Roman" w:hAnsiTheme="minorBidi" w:cstheme="minorBidi"/>
                  <w:noProof/>
                  <w:szCs w:val="17"/>
                  <w:lang w:val="fr-FR"/>
                </w:rPr>
                <w:delText>AAJ, AAX</w:delText>
              </w:r>
            </w:del>
          </w:p>
        </w:tc>
      </w:tr>
      <w:tr w:rsidR="00B266D4" w:rsidRPr="00982192" w:rsidDel="00821D71" w14:paraId="575DE65D" w14:textId="19CA3B17" w:rsidTr="003969D6">
        <w:trPr>
          <w:del w:id="3318" w:author="Author"/>
        </w:trPr>
        <w:tc>
          <w:tcPr>
            <w:tcW w:w="1143" w:type="dxa"/>
          </w:tcPr>
          <w:p w14:paraId="2B3D6195" w14:textId="17A39B73" w:rsidR="00B266D4" w:rsidRPr="00982192" w:rsidDel="00821D71" w:rsidRDefault="00B266D4" w:rsidP="00CE01DA">
            <w:pPr>
              <w:pStyle w:val="NormalWeb"/>
              <w:spacing w:before="170" w:beforeAutospacing="0" w:after="170" w:afterAutospacing="0"/>
              <w:rPr>
                <w:del w:id="3319" w:author="Author"/>
                <w:rFonts w:asciiTheme="minorBidi" w:eastAsia="Times New Roman" w:hAnsiTheme="minorBidi" w:cstheme="minorBidi"/>
                <w:noProof/>
                <w:szCs w:val="17"/>
                <w:lang w:val="fr-FR"/>
              </w:rPr>
            </w:pPr>
            <w:del w:id="332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58]</w:delText>
              </w:r>
            </w:del>
          </w:p>
        </w:tc>
        <w:tc>
          <w:tcPr>
            <w:tcW w:w="6444" w:type="dxa"/>
          </w:tcPr>
          <w:p w14:paraId="6CD55E27" w14:textId="514289FA" w:rsidR="00B266D4" w:rsidRPr="00982192" w:rsidDel="00821D71" w:rsidRDefault="00B266D4" w:rsidP="00CE01DA">
            <w:pPr>
              <w:pStyle w:val="NormalWeb"/>
              <w:spacing w:before="170" w:beforeAutospacing="0" w:after="170" w:afterAutospacing="0"/>
              <w:rPr>
                <w:del w:id="3321" w:author="Author"/>
                <w:rFonts w:asciiTheme="minorBidi" w:eastAsia="Times New Roman" w:hAnsiTheme="minorBidi" w:cstheme="minorBidi"/>
                <w:noProof/>
                <w:szCs w:val="17"/>
                <w:lang w:val="fr-FR"/>
              </w:rPr>
            </w:pPr>
            <w:del w:id="3322" w:author="Author">
              <w:r w:rsidRPr="00AA08B5" w:rsidDel="00821D71">
                <w:rPr>
                  <w:rFonts w:ascii="Arial" w:hAnsi="Arial" w:cs="Arial"/>
                  <w:noProof/>
                  <w:szCs w:val="17"/>
                  <w:lang w:val="fr-FR"/>
                </w:rPr>
                <w:delText xml:space="preserve">Les réponses à </w:delText>
              </w:r>
              <w:r w:rsidRPr="004C60FE" w:rsidDel="00821D71">
                <w:rPr>
                  <w:rFonts w:ascii="Courier New" w:hAnsi="Courier New" w:cs="Courier New"/>
                  <w:noProof/>
                  <w:szCs w:val="17"/>
                  <w:lang w:val="fr-FR"/>
                </w:rPr>
                <w:delText>TRACE</w:delText>
              </w:r>
              <w:r w:rsidRPr="00AA08B5" w:rsidDel="00821D71">
                <w:rPr>
                  <w:rFonts w:ascii="Arial" w:hAnsi="Arial" w:cs="Arial"/>
                  <w:noProof/>
                  <w:szCs w:val="17"/>
                  <w:lang w:val="fr-FR"/>
                </w:rPr>
                <w:delText xml:space="preserve"> NE DOIVENT PAS être mises en antémémoire</w:delText>
              </w:r>
              <w:r w:rsidDel="00821D71">
                <w:rPr>
                  <w:rFonts w:ascii="Arial" w:hAnsi="Arial" w:cs="Arial"/>
                  <w:noProof/>
                  <w:szCs w:val="17"/>
                  <w:lang w:val="fr-FR"/>
                </w:rPr>
                <w:delText>.</w:delText>
              </w:r>
            </w:del>
          </w:p>
        </w:tc>
        <w:tc>
          <w:tcPr>
            <w:tcW w:w="1761" w:type="dxa"/>
          </w:tcPr>
          <w:p w14:paraId="5089F3E1" w14:textId="19959037" w:rsidR="00B266D4" w:rsidRPr="00982192" w:rsidDel="00821D71" w:rsidRDefault="00B266D4" w:rsidP="00CE01DA">
            <w:pPr>
              <w:pStyle w:val="NormalWeb"/>
              <w:spacing w:before="170" w:beforeAutospacing="0" w:after="170" w:afterAutospacing="0"/>
              <w:rPr>
                <w:del w:id="3323" w:author="Author"/>
                <w:rFonts w:asciiTheme="minorBidi" w:eastAsia="Times New Roman" w:hAnsiTheme="minorBidi" w:cstheme="minorBidi"/>
                <w:noProof/>
                <w:szCs w:val="17"/>
                <w:lang w:val="fr-FR"/>
              </w:rPr>
            </w:pPr>
            <w:del w:id="3324"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3630776C" w14:textId="3A109CA4" w:rsidTr="003969D6">
        <w:trPr>
          <w:del w:id="3325" w:author="Author"/>
        </w:trPr>
        <w:tc>
          <w:tcPr>
            <w:tcW w:w="1143" w:type="dxa"/>
          </w:tcPr>
          <w:p w14:paraId="485B5FA4" w14:textId="76C5D6FC" w:rsidR="00B266D4" w:rsidRPr="00982192" w:rsidDel="00821D71" w:rsidRDefault="00B266D4" w:rsidP="00CE01DA">
            <w:pPr>
              <w:pStyle w:val="NormalWeb"/>
              <w:spacing w:before="170" w:beforeAutospacing="0" w:after="170" w:afterAutospacing="0"/>
              <w:rPr>
                <w:del w:id="3326" w:author="Author"/>
                <w:rFonts w:asciiTheme="minorBidi" w:eastAsia="Times New Roman" w:hAnsiTheme="minorBidi" w:cstheme="minorBidi"/>
                <w:noProof/>
                <w:szCs w:val="17"/>
                <w:lang w:val="fr-FR"/>
              </w:rPr>
            </w:pPr>
            <w:del w:id="332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59]</w:delText>
              </w:r>
            </w:del>
          </w:p>
        </w:tc>
        <w:tc>
          <w:tcPr>
            <w:tcW w:w="6444" w:type="dxa"/>
          </w:tcPr>
          <w:p w14:paraId="7470F8F5" w14:textId="6F6BFC95" w:rsidR="00B266D4" w:rsidRPr="00982192" w:rsidDel="00821D71" w:rsidRDefault="00B266D4" w:rsidP="00CE01DA">
            <w:pPr>
              <w:pStyle w:val="NormalWeb"/>
              <w:spacing w:before="170" w:beforeAutospacing="0" w:after="170" w:afterAutospacing="0"/>
              <w:rPr>
                <w:del w:id="3328" w:author="Author"/>
                <w:rFonts w:asciiTheme="minorBidi" w:eastAsia="Times New Roman" w:hAnsiTheme="minorBidi" w:cstheme="minorBidi"/>
                <w:noProof/>
                <w:szCs w:val="17"/>
                <w:lang w:val="fr-FR"/>
              </w:rPr>
            </w:pPr>
            <w:del w:id="3329" w:author="Author">
              <w:r w:rsidRPr="00D04A9E" w:rsidDel="00821D71">
                <w:rPr>
                  <w:rFonts w:ascii="Arial" w:hAnsi="Arial" w:cs="Arial"/>
                  <w:noProof/>
                  <w:szCs w:val="17"/>
                  <w:lang w:val="fr-FR"/>
                </w:rPr>
                <w:delText>Le code d</w:delText>
              </w:r>
              <w:r w:rsidR="00BB0A23" w:rsidDel="00821D71">
                <w:rPr>
                  <w:rFonts w:ascii="Arial" w:hAnsi="Arial" w:cs="Arial"/>
                  <w:noProof/>
                  <w:szCs w:val="17"/>
                  <w:lang w:val="fr-FR"/>
                </w:rPr>
                <w:delText>’</w:delText>
              </w:r>
              <w:r w:rsidRPr="00D04A9E" w:rsidDel="00821D71">
                <w:rPr>
                  <w:rFonts w:ascii="Arial" w:hAnsi="Arial" w:cs="Arial"/>
                  <w:noProof/>
                  <w:szCs w:val="17"/>
                  <w:lang w:val="fr-FR"/>
                </w:rPr>
                <w:delText>état “</w:delText>
              </w:r>
              <w:r w:rsidRPr="004C60FE" w:rsidDel="00821D71">
                <w:rPr>
                  <w:rFonts w:ascii="Courier New" w:hAnsi="Courier New" w:cs="Courier New"/>
                  <w:noProof/>
                  <w:szCs w:val="17"/>
                  <w:lang w:val="fr-FR"/>
                </w:rPr>
                <w:delText>200 OK</w:delText>
              </w:r>
              <w:r w:rsidRPr="00D04A9E" w:rsidDel="00821D71">
                <w:rPr>
                  <w:rFonts w:ascii="Arial" w:hAnsi="Arial" w:cs="Arial"/>
                  <w:noProof/>
                  <w:szCs w:val="17"/>
                  <w:lang w:val="fr-FR"/>
                </w:rPr>
                <w:delText xml:space="preserve">” DEVRAIT être renvoyé à </w:delText>
              </w:r>
              <w:r w:rsidRPr="004C60FE" w:rsidDel="00821D71">
                <w:rPr>
                  <w:rFonts w:ascii="Courier New" w:hAnsi="Courier New" w:cs="Courier New"/>
                  <w:noProof/>
                  <w:szCs w:val="17"/>
                  <w:lang w:val="fr-FR"/>
                </w:rPr>
                <w:delText>TRACE</w:delText>
              </w:r>
              <w:r w:rsidRPr="00D04A9E" w:rsidDel="00821D71">
                <w:rPr>
                  <w:rFonts w:ascii="Arial" w:hAnsi="Arial" w:cs="Arial"/>
                  <w:noProof/>
                  <w:szCs w:val="17"/>
                  <w:lang w:val="fr-FR"/>
                </w:rPr>
                <w:delText>.</w:delText>
              </w:r>
            </w:del>
          </w:p>
        </w:tc>
        <w:tc>
          <w:tcPr>
            <w:tcW w:w="1761" w:type="dxa"/>
          </w:tcPr>
          <w:p w14:paraId="2D0BBBCD" w14:textId="6B1FB286" w:rsidR="00B266D4" w:rsidRPr="00982192" w:rsidDel="00821D71" w:rsidRDefault="00B266D4" w:rsidP="00CE01DA">
            <w:pPr>
              <w:pStyle w:val="NormalWeb"/>
              <w:spacing w:before="170" w:beforeAutospacing="0" w:after="170" w:afterAutospacing="0"/>
              <w:rPr>
                <w:del w:id="3330" w:author="Author"/>
                <w:rFonts w:asciiTheme="minorBidi" w:eastAsia="Times New Roman" w:hAnsiTheme="minorBidi" w:cstheme="minorBidi"/>
                <w:noProof/>
                <w:szCs w:val="17"/>
                <w:lang w:val="fr-FR"/>
              </w:rPr>
            </w:pPr>
            <w:del w:id="3331" w:author="Author">
              <w:r w:rsidRPr="00982192" w:rsidDel="00821D71">
                <w:rPr>
                  <w:rFonts w:asciiTheme="minorBidi" w:eastAsia="Times New Roman" w:hAnsiTheme="minorBidi" w:cstheme="minorBidi"/>
                  <w:noProof/>
                  <w:szCs w:val="17"/>
                  <w:lang w:val="fr-FR"/>
                </w:rPr>
                <w:delText>AAJ, AAX</w:delText>
              </w:r>
            </w:del>
          </w:p>
        </w:tc>
      </w:tr>
      <w:tr w:rsidR="00B266D4" w:rsidRPr="00982192" w:rsidDel="00821D71" w14:paraId="4908E42C" w14:textId="48C3ED70" w:rsidTr="003969D6">
        <w:trPr>
          <w:del w:id="3332" w:author="Author"/>
        </w:trPr>
        <w:tc>
          <w:tcPr>
            <w:tcW w:w="1143" w:type="dxa"/>
          </w:tcPr>
          <w:p w14:paraId="7C623CCD" w14:textId="73853BFA" w:rsidR="00B266D4" w:rsidRPr="00982192" w:rsidDel="00821D71" w:rsidRDefault="00B266D4" w:rsidP="00CE01DA">
            <w:pPr>
              <w:pStyle w:val="NormalWeb"/>
              <w:spacing w:before="170" w:beforeAutospacing="0" w:after="170" w:afterAutospacing="0"/>
              <w:rPr>
                <w:del w:id="3333" w:author="Author"/>
                <w:rFonts w:asciiTheme="minorBidi" w:eastAsia="Times New Roman" w:hAnsiTheme="minorBidi" w:cstheme="minorBidi"/>
                <w:noProof/>
                <w:szCs w:val="17"/>
                <w:lang w:val="fr-FR"/>
              </w:rPr>
            </w:pPr>
            <w:del w:id="333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60]</w:delText>
              </w:r>
            </w:del>
          </w:p>
        </w:tc>
        <w:tc>
          <w:tcPr>
            <w:tcW w:w="6444" w:type="dxa"/>
          </w:tcPr>
          <w:p w14:paraId="5FC38B1E" w14:textId="597DCF90" w:rsidR="00B266D4" w:rsidRPr="00982192" w:rsidDel="00821D71" w:rsidRDefault="00B266D4" w:rsidP="00CE01DA">
            <w:pPr>
              <w:pStyle w:val="NormalWeb"/>
              <w:spacing w:before="170" w:beforeAutospacing="0" w:after="170" w:afterAutospacing="0"/>
              <w:rPr>
                <w:del w:id="3335" w:author="Author"/>
                <w:rFonts w:asciiTheme="minorBidi" w:eastAsia="Times New Roman" w:hAnsiTheme="minorBidi" w:cstheme="minorBidi"/>
                <w:noProof/>
                <w:szCs w:val="17"/>
                <w:lang w:val="fr-FR"/>
              </w:rPr>
            </w:pPr>
            <w:del w:id="3336" w:author="Author">
              <w:r w:rsidRPr="00204DFD" w:rsidDel="00821D71">
                <w:rPr>
                  <w:rFonts w:ascii="Arial" w:eastAsia="Times New Roman" w:hAnsi="Arial" w:cs="Arial"/>
                  <w:noProof/>
                  <w:szCs w:val="17"/>
                  <w:lang w:val="fr-FR"/>
                </w:rPr>
                <w:delText xml:space="preserve">Une requête </w:delText>
              </w:r>
              <w:r w:rsidRPr="004C60FE" w:rsidDel="00821D71">
                <w:rPr>
                  <w:rFonts w:ascii="Courier New" w:eastAsia="Times New Roman" w:hAnsi="Courier New" w:cs="Courier New"/>
                  <w:noProof/>
                  <w:szCs w:val="17"/>
                  <w:lang w:val="fr-FR"/>
                </w:rPr>
                <w:delText>OPTIONS</w:delText>
              </w:r>
              <w:r w:rsidRPr="00204DFD" w:rsidDel="00821D71">
                <w:rPr>
                  <w:rFonts w:ascii="Arial" w:eastAsia="Times New Roman" w:hAnsi="Arial" w:cs="Arial"/>
                  <w:noProof/>
                  <w:szCs w:val="17"/>
                  <w:lang w:val="fr-FR"/>
                </w:rPr>
                <w:delText xml:space="preserve"> DOIT être idempotente</w:delText>
              </w:r>
              <w:r w:rsidDel="00821D71">
                <w:rPr>
                  <w:rFonts w:ascii="Arial" w:eastAsia="Times New Roman" w:hAnsi="Arial" w:cs="Arial"/>
                  <w:noProof/>
                  <w:szCs w:val="17"/>
                  <w:lang w:val="fr-FR"/>
                </w:rPr>
                <w:delText>.</w:delText>
              </w:r>
            </w:del>
          </w:p>
        </w:tc>
        <w:tc>
          <w:tcPr>
            <w:tcW w:w="1761" w:type="dxa"/>
          </w:tcPr>
          <w:p w14:paraId="6BBCE778" w14:textId="2A8B9AF2" w:rsidR="00B266D4" w:rsidRPr="00982192" w:rsidDel="00821D71" w:rsidRDefault="00B266D4" w:rsidP="00CE01DA">
            <w:pPr>
              <w:pStyle w:val="NormalWeb"/>
              <w:spacing w:before="170" w:beforeAutospacing="0" w:after="170" w:afterAutospacing="0"/>
              <w:rPr>
                <w:del w:id="3337" w:author="Author"/>
                <w:rFonts w:asciiTheme="minorBidi" w:eastAsia="Times New Roman" w:hAnsiTheme="minorBidi" w:cstheme="minorBidi"/>
                <w:noProof/>
                <w:szCs w:val="17"/>
                <w:lang w:val="fr-FR"/>
              </w:rPr>
            </w:pPr>
            <w:del w:id="3338" w:author="Author">
              <w:r w:rsidRPr="00982192" w:rsidDel="00821D71">
                <w:rPr>
                  <w:rFonts w:asciiTheme="minorBidi" w:eastAsia="Times New Roman" w:hAnsiTheme="minorBidi" w:cstheme="minorBidi"/>
                  <w:noProof/>
                  <w:szCs w:val="17"/>
                  <w:lang w:val="fr-FR"/>
                </w:rPr>
                <w:delText>AAJ, AAX, AX, AJ</w:delText>
              </w:r>
            </w:del>
          </w:p>
        </w:tc>
      </w:tr>
      <w:tr w:rsidR="00B266D4" w:rsidRPr="00982192" w:rsidDel="00821D71" w14:paraId="4CFD1D12" w14:textId="12E0393C" w:rsidTr="003969D6">
        <w:trPr>
          <w:del w:id="3339" w:author="Author"/>
        </w:trPr>
        <w:tc>
          <w:tcPr>
            <w:tcW w:w="1143" w:type="dxa"/>
          </w:tcPr>
          <w:p w14:paraId="7526564E" w14:textId="7F9A8369" w:rsidR="00B266D4" w:rsidRPr="00982192" w:rsidDel="00821D71" w:rsidRDefault="00B266D4" w:rsidP="00CE01DA">
            <w:pPr>
              <w:pStyle w:val="NormalWeb"/>
              <w:spacing w:before="170" w:beforeAutospacing="0" w:after="170" w:afterAutospacing="0"/>
              <w:rPr>
                <w:del w:id="3340" w:author="Author"/>
                <w:rFonts w:asciiTheme="minorBidi" w:eastAsia="Times New Roman" w:hAnsiTheme="minorBidi" w:cstheme="minorBidi"/>
                <w:noProof/>
                <w:szCs w:val="17"/>
                <w:lang w:val="fr-FR"/>
              </w:rPr>
            </w:pPr>
            <w:del w:id="334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61]</w:delText>
              </w:r>
            </w:del>
          </w:p>
        </w:tc>
        <w:tc>
          <w:tcPr>
            <w:tcW w:w="6444" w:type="dxa"/>
          </w:tcPr>
          <w:p w14:paraId="5AC9E4DF" w14:textId="66F5D272" w:rsidR="00B266D4" w:rsidRPr="00982192" w:rsidDel="00821D71" w:rsidRDefault="00B266D4" w:rsidP="00CE01DA">
            <w:pPr>
              <w:pStyle w:val="NormalWeb"/>
              <w:spacing w:before="170" w:beforeAutospacing="0" w:after="170" w:afterAutospacing="0"/>
              <w:rPr>
                <w:del w:id="3342" w:author="Author"/>
                <w:rFonts w:asciiTheme="minorBidi" w:eastAsia="Times New Roman" w:hAnsiTheme="minorBidi" w:cstheme="minorBidi"/>
                <w:noProof/>
                <w:szCs w:val="17"/>
                <w:lang w:val="fr-FR"/>
              </w:rPr>
            </w:pPr>
            <w:del w:id="3343" w:author="Author">
              <w:r w:rsidRPr="00D04A9E" w:rsidDel="00821D71">
                <w:rPr>
                  <w:rFonts w:ascii="Arial" w:hAnsi="Arial" w:cs="Arial"/>
                  <w:noProof/>
                  <w:szCs w:val="17"/>
                  <w:lang w:val="fr-FR"/>
                </w:rPr>
                <w:delText xml:space="preserve">Les </w:delText>
              </w:r>
              <w:r w:rsidRPr="00D04A9E"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commençant par le préfixe </w:delText>
              </w:r>
              <w:r w:rsidRPr="00D04A9E" w:rsidDel="00821D71">
                <w:rPr>
                  <w:rFonts w:ascii="Arial" w:hAnsi="Arial" w:cs="Arial"/>
                  <w:noProof/>
                  <w:szCs w:val="17"/>
                  <w:lang w:val="fr-FR"/>
                </w:rPr>
                <w:delText>“</w:delText>
              </w:r>
              <w:r w:rsidRPr="00D04A9E" w:rsidDel="00821D71">
                <w:rPr>
                  <w:rFonts w:ascii="Arial" w:eastAsia="Times New Roman" w:hAnsi="Arial" w:cs="Arial"/>
                  <w:noProof/>
                  <w:szCs w:val="17"/>
                  <w:lang w:val="fr-FR"/>
                </w:rPr>
                <w:delText>X</w:delText>
              </w:r>
              <w:r w:rsidR="00BB0A23" w:rsidDel="00821D71">
                <w:rPr>
                  <w:rFonts w:ascii="Arial" w:eastAsia="Times New Roman" w:hAnsi="Arial" w:cs="Arial"/>
                  <w:noProof/>
                  <w:szCs w:val="17"/>
                  <w:lang w:val="fr-FR"/>
                </w:rPr>
                <w:delText>-</w:delText>
              </w:r>
              <w:r w:rsidRPr="00D04A9E" w:rsidDel="00821D71">
                <w:rPr>
                  <w:rFonts w:ascii="Arial" w:hAnsi="Arial" w:cs="Arial"/>
                  <w:noProof/>
                  <w:szCs w:val="17"/>
                  <w:lang w:val="fr-FR"/>
                </w:rPr>
                <w:delText>” NE DEVRAIENT PAS être utilisés.</w:delText>
              </w:r>
            </w:del>
          </w:p>
        </w:tc>
        <w:tc>
          <w:tcPr>
            <w:tcW w:w="1761" w:type="dxa"/>
          </w:tcPr>
          <w:p w14:paraId="0E5E26A4" w14:textId="6BE031B7" w:rsidR="00B266D4" w:rsidRPr="00982192" w:rsidDel="00821D71" w:rsidRDefault="00B266D4" w:rsidP="00CE01DA">
            <w:pPr>
              <w:pStyle w:val="NormalWeb"/>
              <w:spacing w:before="170" w:beforeAutospacing="0" w:after="170" w:afterAutospacing="0"/>
              <w:rPr>
                <w:del w:id="3344" w:author="Author"/>
                <w:rFonts w:asciiTheme="minorBidi" w:eastAsia="Times New Roman" w:hAnsiTheme="minorBidi" w:cstheme="minorBidi"/>
                <w:noProof/>
                <w:szCs w:val="17"/>
                <w:lang w:val="fr-FR"/>
              </w:rPr>
            </w:pPr>
            <w:del w:id="3345" w:author="Author">
              <w:r w:rsidRPr="00982192" w:rsidDel="00821D71">
                <w:rPr>
                  <w:rFonts w:asciiTheme="minorBidi" w:eastAsia="Times New Roman" w:hAnsiTheme="minorBidi" w:cstheme="minorBidi"/>
                  <w:noProof/>
                  <w:szCs w:val="17"/>
                  <w:lang w:val="fr-FR"/>
                </w:rPr>
                <w:delText>AAJ, AAX</w:delText>
              </w:r>
            </w:del>
          </w:p>
        </w:tc>
      </w:tr>
      <w:tr w:rsidR="00B266D4" w:rsidRPr="00982192" w:rsidDel="00821D71" w14:paraId="0C65259D" w14:textId="797EB902" w:rsidTr="003969D6">
        <w:trPr>
          <w:del w:id="3346" w:author="Author"/>
        </w:trPr>
        <w:tc>
          <w:tcPr>
            <w:tcW w:w="1143" w:type="dxa"/>
          </w:tcPr>
          <w:p w14:paraId="25511DEC" w14:textId="11801390" w:rsidR="00B266D4" w:rsidRPr="00982192" w:rsidDel="00821D71" w:rsidRDefault="00B266D4" w:rsidP="00CE01DA">
            <w:pPr>
              <w:pStyle w:val="NormalWeb"/>
              <w:spacing w:before="170" w:beforeAutospacing="0" w:after="170" w:afterAutospacing="0"/>
              <w:rPr>
                <w:del w:id="3347" w:author="Author"/>
                <w:rFonts w:asciiTheme="minorBidi" w:eastAsia="Times New Roman" w:hAnsiTheme="minorBidi" w:cstheme="minorBidi"/>
                <w:noProof/>
                <w:szCs w:val="17"/>
                <w:lang w:val="fr-FR"/>
              </w:rPr>
            </w:pPr>
            <w:del w:id="334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62]</w:delText>
              </w:r>
            </w:del>
          </w:p>
        </w:tc>
        <w:tc>
          <w:tcPr>
            <w:tcW w:w="6444" w:type="dxa"/>
          </w:tcPr>
          <w:p w14:paraId="33F5AD2B" w14:textId="01684497" w:rsidR="00B266D4" w:rsidRPr="00982192" w:rsidDel="00821D71" w:rsidRDefault="00B266D4" w:rsidP="00CE01DA">
            <w:pPr>
              <w:pStyle w:val="NormalWeb"/>
              <w:spacing w:before="170" w:beforeAutospacing="0" w:after="170" w:afterAutospacing="0"/>
              <w:rPr>
                <w:del w:id="3349" w:author="Author"/>
                <w:rFonts w:asciiTheme="minorBidi" w:eastAsia="Times New Roman" w:hAnsiTheme="minorBidi" w:cstheme="minorBidi"/>
                <w:noProof/>
                <w:szCs w:val="17"/>
                <w:lang w:val="fr-FR"/>
              </w:rPr>
            </w:pPr>
            <w:del w:id="3350" w:author="Author">
              <w:r w:rsidRPr="00D04A9E" w:rsidDel="00821D71">
                <w:rPr>
                  <w:rFonts w:ascii="Arial" w:hAnsi="Arial" w:cs="Arial"/>
                  <w:noProof/>
                  <w:szCs w:val="17"/>
                  <w:lang w:val="fr-FR"/>
                </w:rPr>
                <w:delText xml:space="preserve">Les </w:delText>
              </w:r>
              <w:r w:rsidRPr="00D04A9E"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w:delText>
              </w:r>
              <w:r w:rsidRPr="00D04A9E" w:rsidDel="00821D71">
                <w:rPr>
                  <w:rFonts w:ascii="Arial" w:hAnsi="Arial" w:cs="Arial"/>
                  <w:noProof/>
                  <w:szCs w:val="17"/>
                  <w:lang w:val="fr-FR"/>
                </w:rPr>
                <w:delText>NE DEVRAIENT PAS être utilisés</w:delText>
              </w:r>
              <w:r w:rsidRPr="00D04A9E" w:rsidDel="00821D71">
                <w:rPr>
                  <w:rFonts w:ascii="Arial" w:eastAsia="Times New Roman" w:hAnsi="Arial" w:cs="Arial"/>
                  <w:noProof/>
                  <w:szCs w:val="17"/>
                  <w:lang w:val="fr-FR"/>
                </w:rPr>
                <w:delText xml:space="preserve"> pour modifier le comportement des méthodes HTTP, à moins qu</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il ne s</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agisse de venir à bout d</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éventuelles limites techniques (par exemple, voir [RSG</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39]).</w:delText>
              </w:r>
            </w:del>
          </w:p>
        </w:tc>
        <w:tc>
          <w:tcPr>
            <w:tcW w:w="1761" w:type="dxa"/>
          </w:tcPr>
          <w:p w14:paraId="73011A91" w14:textId="08A33D99" w:rsidR="00B266D4" w:rsidRPr="00982192" w:rsidDel="00821D71" w:rsidRDefault="00B266D4" w:rsidP="00CE01DA">
            <w:pPr>
              <w:pStyle w:val="NormalWeb"/>
              <w:spacing w:before="170" w:beforeAutospacing="0" w:after="170" w:afterAutospacing="0"/>
              <w:rPr>
                <w:del w:id="3351" w:author="Author"/>
                <w:rFonts w:asciiTheme="minorBidi" w:eastAsia="Times New Roman" w:hAnsiTheme="minorBidi" w:cstheme="minorBidi"/>
                <w:noProof/>
                <w:szCs w:val="17"/>
                <w:lang w:val="fr-FR"/>
              </w:rPr>
            </w:pPr>
            <w:del w:id="3352" w:author="Author">
              <w:r w:rsidRPr="00982192" w:rsidDel="00821D71">
                <w:rPr>
                  <w:rFonts w:asciiTheme="minorBidi" w:eastAsia="Times New Roman" w:hAnsiTheme="minorBidi" w:cstheme="minorBidi"/>
                  <w:noProof/>
                  <w:szCs w:val="17"/>
                  <w:lang w:val="fr-FR"/>
                </w:rPr>
                <w:delText>AAJ, AAX</w:delText>
              </w:r>
            </w:del>
          </w:p>
        </w:tc>
      </w:tr>
      <w:tr w:rsidR="00EF723D" w:rsidRPr="00982192" w:rsidDel="00821D71" w14:paraId="1C437F01" w14:textId="3DA4DC44" w:rsidTr="003969D6">
        <w:trPr>
          <w:del w:id="3353" w:author="Author"/>
        </w:trPr>
        <w:tc>
          <w:tcPr>
            <w:tcW w:w="1143" w:type="dxa"/>
          </w:tcPr>
          <w:p w14:paraId="1F60B21B" w14:textId="46FD8855" w:rsidR="00EF723D" w:rsidRPr="00982192" w:rsidDel="00821D71" w:rsidRDefault="00EF723D" w:rsidP="00CE01DA">
            <w:pPr>
              <w:pStyle w:val="NormalWeb"/>
              <w:spacing w:before="170" w:beforeAutospacing="0" w:after="170" w:afterAutospacing="0"/>
              <w:rPr>
                <w:del w:id="3354" w:author="Author"/>
                <w:rFonts w:asciiTheme="minorBidi" w:eastAsia="Times New Roman" w:hAnsiTheme="minorBidi" w:cstheme="minorBidi"/>
                <w:noProof/>
                <w:szCs w:val="17"/>
                <w:lang w:val="fr-FR"/>
              </w:rPr>
            </w:pPr>
            <w:del w:id="335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63]</w:delText>
              </w:r>
            </w:del>
          </w:p>
        </w:tc>
        <w:tc>
          <w:tcPr>
            <w:tcW w:w="6444" w:type="dxa"/>
          </w:tcPr>
          <w:p w14:paraId="5B9D86E1" w14:textId="26728816" w:rsidR="00EF723D" w:rsidRPr="00982192" w:rsidDel="00821D71" w:rsidRDefault="00EF723D" w:rsidP="00CE01DA">
            <w:pPr>
              <w:pStyle w:val="NormalWeb"/>
              <w:spacing w:before="170" w:beforeAutospacing="0" w:after="170" w:afterAutospacing="0"/>
              <w:rPr>
                <w:del w:id="3356" w:author="Author"/>
                <w:rFonts w:asciiTheme="minorBidi" w:eastAsia="Times New Roman" w:hAnsiTheme="minorBidi" w:cstheme="minorBidi"/>
                <w:noProof/>
                <w:szCs w:val="17"/>
                <w:lang w:val="fr-FR"/>
              </w:rPr>
            </w:pPr>
            <w:del w:id="3357" w:author="Author">
              <w:r w:rsidRPr="00D04A9E" w:rsidDel="00821D71">
                <w:rPr>
                  <w:rFonts w:ascii="Arial" w:eastAsia="Times New Roman" w:hAnsi="Arial" w:cs="Arial"/>
                  <w:noProof/>
                  <w:szCs w:val="17"/>
                  <w:lang w:val="fr-FR"/>
                </w:rPr>
                <w:delText>La convention de nommage pour les en</w:delText>
              </w:r>
              <w:r w:rsidR="00BB0A23" w:rsidDel="00821D71">
                <w:rPr>
                  <w:rFonts w:ascii="Arial" w:eastAsia="Times New Roman" w:hAnsi="Arial" w:cs="Arial"/>
                  <w:noProof/>
                  <w:szCs w:val="17"/>
                  <w:lang w:val="fr-FR"/>
                </w:rPr>
                <w:delText>-</w:delText>
              </w:r>
              <w:r w:rsidRPr="00D04A9E" w:rsidDel="00821D71">
                <w:rPr>
                  <w:rFonts w:ascii="Arial" w:eastAsia="Times New Roman" w:hAnsi="Arial" w:cs="Arial"/>
                  <w:noProof/>
                  <w:szCs w:val="17"/>
                  <w:lang w:val="fr-FR"/>
                </w:rPr>
                <w:delText xml:space="preserve">têtes HTTP personnalisés est </w:delText>
              </w:r>
              <w:r w:rsidRPr="004C60FE" w:rsidDel="00821D71">
                <w:rPr>
                  <w:rFonts w:ascii="Courier New" w:eastAsia="Times New Roman" w:hAnsi="Courier New" w:cs="Courier New"/>
                  <w:noProof/>
                  <w:szCs w:val="17"/>
                  <w:lang w:val="fr-FR"/>
                </w:rPr>
                <w:delText>&lt;organization&gt;</w:delText>
              </w:r>
              <w:r w:rsidR="00BB0A23" w:rsidDel="00821D71">
                <w:rPr>
                  <w:rFonts w:ascii="Courier New" w:eastAsia="Times New Roman" w:hAnsi="Courier New" w:cs="Courier New"/>
                  <w:noProof/>
                  <w:szCs w:val="17"/>
                  <w:lang w:val="fr-FR"/>
                </w:rPr>
                <w:delText>-</w:delText>
              </w:r>
              <w:r w:rsidRPr="004C60FE" w:rsidDel="00821D71">
                <w:rPr>
                  <w:rFonts w:ascii="Courier New" w:eastAsia="Times New Roman" w:hAnsi="Courier New" w:cs="Courier New"/>
                  <w:noProof/>
                  <w:szCs w:val="17"/>
                  <w:lang w:val="fr-FR"/>
                </w:rPr>
                <w:delText>&lt;header name&gt;</w:delText>
              </w:r>
              <w:r w:rsidRPr="00D04A9E" w:rsidDel="00821D71">
                <w:rPr>
                  <w:rFonts w:ascii="Arial" w:eastAsia="Times New Roman" w:hAnsi="Arial" w:cs="Arial"/>
                  <w:noProof/>
                  <w:szCs w:val="17"/>
                  <w:lang w:val="fr-FR"/>
                </w:rPr>
                <w:delText xml:space="preserve">, où </w:delText>
              </w:r>
              <w:r w:rsidRPr="004C60FE" w:rsidDel="00821D71">
                <w:rPr>
                  <w:rFonts w:ascii="Courier New" w:eastAsia="Times New Roman" w:hAnsi="Courier New" w:cs="Courier New"/>
                  <w:noProof/>
                  <w:szCs w:val="17"/>
                  <w:lang w:val="fr-FR"/>
                </w:rPr>
                <w:delText>&lt;organization&gt;</w:delText>
              </w:r>
              <w:r w:rsidRPr="00D04A9E" w:rsidDel="00821D71">
                <w:rPr>
                  <w:rFonts w:ascii="Arial" w:eastAsia="Times New Roman" w:hAnsi="Arial" w:cs="Arial"/>
                  <w:noProof/>
                  <w:szCs w:val="17"/>
                  <w:lang w:val="fr-FR"/>
                </w:rPr>
                <w:delText xml:space="preserve"> et </w:delText>
              </w:r>
              <w:r w:rsidRPr="004C60FE" w:rsidDel="00821D71">
                <w:rPr>
                  <w:rFonts w:ascii="Courier New" w:eastAsia="Times New Roman" w:hAnsi="Courier New" w:cs="Courier New"/>
                  <w:noProof/>
                  <w:szCs w:val="17"/>
                  <w:lang w:val="fr-FR"/>
                </w:rPr>
                <w:delText>&lt;header&gt;</w:delText>
              </w:r>
              <w:r w:rsidRPr="00D04A9E" w:rsidDel="00821D71">
                <w:rPr>
                  <w:rFonts w:ascii="Arial" w:eastAsia="Times New Roman" w:hAnsi="Arial" w:cs="Arial"/>
                  <w:noProof/>
                  <w:szCs w:val="17"/>
                  <w:lang w:val="fr-FR"/>
                </w:rPr>
                <w:delText xml:space="preserve"> DEVRAIENT respecter la convention de la police de caractères kebab.</w:delText>
              </w:r>
            </w:del>
          </w:p>
        </w:tc>
        <w:tc>
          <w:tcPr>
            <w:tcW w:w="1761" w:type="dxa"/>
          </w:tcPr>
          <w:p w14:paraId="454C541C" w14:textId="0681D3BE" w:rsidR="00EF723D" w:rsidRPr="00982192" w:rsidDel="00821D71" w:rsidRDefault="00EF723D" w:rsidP="00CE01DA">
            <w:pPr>
              <w:pStyle w:val="NormalWeb"/>
              <w:spacing w:before="170" w:beforeAutospacing="0" w:after="170" w:afterAutospacing="0"/>
              <w:rPr>
                <w:del w:id="3358" w:author="Author"/>
                <w:rFonts w:asciiTheme="minorBidi" w:eastAsia="Times New Roman" w:hAnsiTheme="minorBidi" w:cstheme="minorBidi"/>
                <w:noProof/>
                <w:szCs w:val="17"/>
                <w:lang w:val="fr-FR"/>
              </w:rPr>
            </w:pPr>
            <w:del w:id="3359" w:author="Author">
              <w:r w:rsidRPr="00982192" w:rsidDel="00821D71">
                <w:rPr>
                  <w:rFonts w:asciiTheme="minorBidi" w:eastAsia="Times New Roman" w:hAnsiTheme="minorBidi" w:cstheme="minorBidi"/>
                  <w:noProof/>
                  <w:szCs w:val="17"/>
                  <w:lang w:val="fr-FR"/>
                </w:rPr>
                <w:delText>AAJ, AAX</w:delText>
              </w:r>
            </w:del>
          </w:p>
        </w:tc>
      </w:tr>
      <w:tr w:rsidR="00EF723D" w:rsidRPr="00756EA5" w:rsidDel="00821D71" w14:paraId="4BAF1D62" w14:textId="7B0DA258" w:rsidTr="003969D6">
        <w:trPr>
          <w:del w:id="3360" w:author="Author"/>
        </w:trPr>
        <w:tc>
          <w:tcPr>
            <w:tcW w:w="1143" w:type="dxa"/>
          </w:tcPr>
          <w:p w14:paraId="646C121E" w14:textId="7C85A81C" w:rsidR="00EF723D" w:rsidRPr="00982192" w:rsidDel="00821D71" w:rsidRDefault="00EF723D" w:rsidP="00CE01DA">
            <w:pPr>
              <w:spacing w:before="170" w:after="170"/>
              <w:rPr>
                <w:del w:id="3361" w:author="Author"/>
                <w:rFonts w:asciiTheme="minorBidi" w:hAnsiTheme="minorBidi" w:cstheme="minorBidi"/>
                <w:noProof/>
                <w:szCs w:val="17"/>
                <w:lang w:val="fr-FR"/>
              </w:rPr>
            </w:pPr>
            <w:del w:id="336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64]</w:delText>
              </w:r>
            </w:del>
          </w:p>
        </w:tc>
        <w:tc>
          <w:tcPr>
            <w:tcW w:w="6444" w:type="dxa"/>
          </w:tcPr>
          <w:p w14:paraId="20FFF10D" w14:textId="2BC3D774" w:rsidR="00EF723D" w:rsidRPr="00982192" w:rsidDel="00821D71" w:rsidRDefault="001B65AE" w:rsidP="00CE01DA">
            <w:pPr>
              <w:pStyle w:val="NormalWeb"/>
              <w:spacing w:before="170" w:beforeAutospacing="0" w:after="170" w:afterAutospacing="0"/>
              <w:rPr>
                <w:del w:id="3363" w:author="Author"/>
                <w:rFonts w:asciiTheme="minorBidi" w:eastAsia="Times New Roman" w:hAnsiTheme="minorBidi" w:cstheme="minorBidi"/>
                <w:noProof/>
                <w:szCs w:val="17"/>
                <w:lang w:val="fr-FR"/>
              </w:rPr>
            </w:pPr>
            <w:del w:id="3364" w:author="Author">
              <w:r w:rsidRPr="001B65AE" w:rsidDel="00821D71">
                <w:rPr>
                  <w:rFonts w:ascii="Arial" w:eastAsia="Times New Roman" w:hAnsi="Arial" w:cs="Arial"/>
                  <w:noProof/>
                  <w:szCs w:val="17"/>
                  <w:lang w:val="fr-FR"/>
                </w:rPr>
                <w:delText>Une API Web DEVRAIT prendre en charge une méthode unique de versionnage de services en utilisant le versionnage d</w:delText>
              </w:r>
              <w:r w:rsidR="00BB0A23"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URI (p</w:delText>
              </w:r>
              <w:r w:rsidR="00D229A5"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Pr="001B65AE" w:rsidDel="00821D71">
                <w:rPr>
                  <w:rFonts w:ascii="Arial" w:eastAsia="Times New Roman" w:hAnsi="Arial" w:cs="Arial"/>
                  <w:noProof/>
                  <w:szCs w:val="17"/>
                  <w:lang w:val="fr-FR"/>
                </w:rPr>
                <w:delText>ex</w:delText>
              </w:r>
              <w:r w:rsidR="00D229A5"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/api/v1/inventors</w:delText>
              </w:r>
              <w:r w:rsidRPr="001B65AE" w:rsidDel="00821D71">
                <w:rPr>
                  <w:rFonts w:ascii="Arial" w:eastAsia="Times New Roman" w:hAnsi="Arial" w:cs="Arial"/>
                  <w:noProof/>
                  <w:szCs w:val="17"/>
                  <w:lang w:val="fr-FR"/>
                </w:rPr>
                <w:delText>), le versionnage d</w:delText>
              </w:r>
              <w:r w:rsidR="00BB0A23"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tête (p</w:delText>
              </w:r>
              <w:r w:rsidR="00D229A5"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Pr="001B65AE" w:rsidDel="00821D71">
                <w:rPr>
                  <w:rFonts w:ascii="Arial" w:eastAsia="Times New Roman" w:hAnsi="Arial" w:cs="Arial"/>
                  <w:noProof/>
                  <w:szCs w:val="17"/>
                  <w:lang w:val="fr-FR"/>
                </w:rPr>
                <w:delText>ex</w:delText>
              </w:r>
              <w:r w:rsidR="00D229A5"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9D0E53" w:rsidDel="00821D71">
                <w:rPr>
                  <w:rFonts w:ascii="Courier New" w:eastAsia="Times New Roman" w:hAnsi="Courier New" w:cs="Courier New"/>
                  <w:noProof/>
                  <w:szCs w:val="17"/>
                  <w:lang w:val="fr-FR"/>
                </w:rPr>
                <w:delText>version: v1</w:delText>
              </w:r>
              <w:r w:rsidRPr="001B65AE" w:rsidDel="00821D71">
                <w:rPr>
                  <w:rFonts w:ascii="Arial" w:eastAsia="Times New Roman" w:hAnsi="Arial" w:cs="Arial"/>
                  <w:noProof/>
                  <w:szCs w:val="17"/>
                  <w:lang w:val="fr-FR"/>
                </w:rPr>
                <w:delText>) ou le versionnage par type de média (p</w:delText>
              </w:r>
              <w:r w:rsidR="00D229A5" w:rsidDel="00821D71">
                <w:rPr>
                  <w:rFonts w:ascii="Arial" w:eastAsia="Times New Roman" w:hAnsi="Arial" w:cs="Arial"/>
                  <w:noProof/>
                  <w:szCs w:val="17"/>
                  <w:lang w:val="fr-FR"/>
                </w:rPr>
                <w:delText>.</w:delText>
              </w:r>
              <w:r w:rsidR="00756EA5" w:rsidDel="00821D71">
                <w:rPr>
                  <w:rFonts w:ascii="Arial" w:eastAsia="Times New Roman" w:hAnsi="Arial" w:cs="Arial"/>
                  <w:noProof/>
                  <w:szCs w:val="17"/>
                  <w:lang w:val="fr-FR"/>
                </w:rPr>
                <w:delText> </w:delText>
              </w:r>
              <w:r w:rsidRPr="001B65AE" w:rsidDel="00821D71">
                <w:rPr>
                  <w:rFonts w:ascii="Arial" w:eastAsia="Times New Roman" w:hAnsi="Arial" w:cs="Arial"/>
                  <w:noProof/>
                  <w:szCs w:val="17"/>
                  <w:lang w:val="fr-FR"/>
                </w:rPr>
                <w:delText>ex</w:delText>
              </w:r>
              <w:r w:rsidR="00D229A5"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 xml:space="preserve"> </w:delText>
              </w:r>
              <w:r w:rsidRPr="009D0E53" w:rsidDel="00821D71">
                <w:rPr>
                  <w:rFonts w:ascii="Courier New" w:eastAsia="Times New Roman" w:hAnsi="Courier New" w:cs="Courier New"/>
                  <w:noProof/>
                  <w:szCs w:val="17"/>
                  <w:lang w:val="fr-FR"/>
                </w:rPr>
                <w:delText>Accept: application/vnd.v1+js</w:delText>
              </w:r>
              <w:r w:rsidR="00334310" w:rsidRPr="009D0E53" w:rsidDel="00821D71">
                <w:rPr>
                  <w:rFonts w:ascii="Courier New" w:eastAsia="Times New Roman" w:hAnsi="Courier New" w:cs="Courier New"/>
                  <w:noProof/>
                  <w:szCs w:val="17"/>
                  <w:lang w:val="fr-FR"/>
                </w:rPr>
                <w:delText>on</w:delText>
              </w:r>
              <w:r w:rsidR="00334310" w:rsidRPr="001B65AE" w:rsidDel="00821D71">
                <w:rPr>
                  <w:rFonts w:ascii="Arial" w:eastAsia="Times New Roman" w:hAnsi="Arial" w:cs="Arial"/>
                  <w:noProof/>
                  <w:szCs w:val="17"/>
                  <w:lang w:val="fr-FR"/>
                </w:rPr>
                <w:delText>)</w:delText>
              </w:r>
              <w:r w:rsidR="00334310" w:rsidRPr="00E841F9" w:rsidDel="00821D71">
                <w:rPr>
                  <w:rFonts w:ascii="Arial" w:eastAsia="Times New Roman" w:hAnsi="Arial" w:cs="Arial"/>
                  <w:noProof/>
                  <w:szCs w:val="17"/>
                  <w:lang w:val="fr-FR"/>
                </w:rPr>
                <w:delText xml:space="preserve">.  </w:delText>
              </w:r>
              <w:r w:rsidR="00334310" w:rsidRPr="001B65AE" w:rsidDel="00821D71">
                <w:rPr>
                  <w:rFonts w:ascii="Arial" w:eastAsia="Times New Roman" w:hAnsi="Arial" w:cs="Arial"/>
                  <w:noProof/>
                  <w:szCs w:val="17"/>
                  <w:lang w:val="fr-FR"/>
                </w:rPr>
                <w:delText>Le</w:delText>
              </w:r>
              <w:r w:rsidRPr="001B65AE" w:rsidDel="00821D71">
                <w:rPr>
                  <w:rFonts w:ascii="Arial" w:eastAsia="Times New Roman" w:hAnsi="Arial" w:cs="Arial"/>
                  <w:noProof/>
                  <w:szCs w:val="17"/>
                  <w:lang w:val="fr-FR"/>
                </w:rPr>
                <w:delText xml:space="preserve"> versionnage de la chaîne d</w:delText>
              </w:r>
              <w:r w:rsidR="00BB0A23" w:rsidDel="00821D71">
                <w:rPr>
                  <w:rFonts w:ascii="Arial" w:eastAsia="Times New Roman" w:hAnsi="Arial" w:cs="Arial"/>
                  <w:noProof/>
                  <w:szCs w:val="17"/>
                  <w:lang w:val="fr-FR"/>
                </w:rPr>
                <w:delText>’</w:delText>
              </w:r>
              <w:r w:rsidRPr="001B65AE" w:rsidDel="00821D71">
                <w:rPr>
                  <w:rFonts w:ascii="Arial" w:eastAsia="Times New Roman" w:hAnsi="Arial" w:cs="Arial"/>
                  <w:noProof/>
                  <w:szCs w:val="17"/>
                  <w:lang w:val="fr-FR"/>
                </w:rPr>
                <w:delText>interrogation NE DEVRAIT PAS être utilisé.</w:delText>
              </w:r>
            </w:del>
          </w:p>
        </w:tc>
        <w:tc>
          <w:tcPr>
            <w:tcW w:w="1761" w:type="dxa"/>
          </w:tcPr>
          <w:p w14:paraId="15CF45A2" w14:textId="4B078888" w:rsidR="00EF723D" w:rsidRPr="00982192" w:rsidDel="00821D71" w:rsidRDefault="00EF723D" w:rsidP="00CE01DA">
            <w:pPr>
              <w:spacing w:before="170" w:after="170"/>
              <w:rPr>
                <w:del w:id="3365" w:author="Author"/>
                <w:rFonts w:asciiTheme="minorBidi" w:hAnsiTheme="minorBidi" w:cstheme="minorBidi"/>
                <w:noProof/>
                <w:szCs w:val="17"/>
                <w:lang w:val="fr-FR"/>
              </w:rPr>
            </w:pPr>
            <w:del w:id="3366" w:author="Author">
              <w:r w:rsidRPr="00982192" w:rsidDel="00821D71">
                <w:rPr>
                  <w:rFonts w:asciiTheme="minorBidi" w:hAnsiTheme="minorBidi" w:cstheme="minorBidi"/>
                  <w:noProof/>
                  <w:szCs w:val="17"/>
                  <w:lang w:val="fr-FR"/>
                </w:rPr>
                <w:delText>AAJ, AAX</w:delText>
              </w:r>
            </w:del>
          </w:p>
        </w:tc>
      </w:tr>
      <w:tr w:rsidR="00EF723D" w:rsidRPr="00982192" w:rsidDel="00821D71" w14:paraId="09B61A35" w14:textId="7A7FF199" w:rsidTr="003969D6">
        <w:trPr>
          <w:del w:id="3367" w:author="Author"/>
        </w:trPr>
        <w:tc>
          <w:tcPr>
            <w:tcW w:w="1143" w:type="dxa"/>
          </w:tcPr>
          <w:p w14:paraId="18072806" w14:textId="0F87A97D" w:rsidR="00EF723D" w:rsidRPr="00982192" w:rsidDel="00821D71" w:rsidRDefault="00EF723D" w:rsidP="00CE01DA">
            <w:pPr>
              <w:spacing w:before="170" w:after="170"/>
              <w:rPr>
                <w:del w:id="3368" w:author="Author"/>
                <w:rFonts w:asciiTheme="minorBidi" w:hAnsiTheme="minorBidi" w:cstheme="minorBidi"/>
                <w:noProof/>
                <w:szCs w:val="17"/>
                <w:lang w:val="fr-FR"/>
              </w:rPr>
            </w:pPr>
            <w:del w:id="336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65]</w:delText>
              </w:r>
            </w:del>
          </w:p>
        </w:tc>
        <w:tc>
          <w:tcPr>
            <w:tcW w:w="6444" w:type="dxa"/>
          </w:tcPr>
          <w:p w14:paraId="6597257A" w14:textId="071151C9" w:rsidR="00EF723D" w:rsidRPr="00982192" w:rsidDel="00821D71" w:rsidRDefault="00EF723D" w:rsidP="00CE01DA">
            <w:pPr>
              <w:spacing w:before="170" w:after="170"/>
              <w:rPr>
                <w:del w:id="3370" w:author="Author"/>
                <w:rFonts w:asciiTheme="minorBidi" w:eastAsia="Times New Roman" w:hAnsiTheme="minorBidi" w:cstheme="minorBidi"/>
                <w:noProof/>
                <w:szCs w:val="17"/>
                <w:lang w:val="fr-FR"/>
              </w:rPr>
            </w:pPr>
            <w:del w:id="3371" w:author="Author">
              <w:r w:rsidRPr="00614241" w:rsidDel="00821D71">
                <w:rPr>
                  <w:rFonts w:ascii="Arial" w:eastAsia="Times New Roman" w:hAnsi="Arial" w:cs="Arial"/>
                  <w:noProof/>
                  <w:szCs w:val="17"/>
                  <w:lang w:val="fr-FR"/>
                </w:rPr>
                <w:delText>Un système de versionnage et numérotation DEVRAIT être appliqué en ne prenant en considération que le numéro de la version majeure (par exemple </w:delText>
              </w:r>
              <w:r w:rsidRPr="004C60FE" w:rsidDel="00821D71">
                <w:rPr>
                  <w:rFonts w:ascii="Courier New" w:eastAsia="Times New Roman" w:hAnsi="Courier New" w:cs="Courier New"/>
                  <w:noProof/>
                  <w:szCs w:val="17"/>
                  <w:lang w:val="fr-FR"/>
                </w:rPr>
                <w:delText>/v1</w:delText>
              </w:r>
              <w:r w:rsidRPr="00614241" w:rsidDel="00821D71">
                <w:rPr>
                  <w:rFonts w:ascii="Arial" w:eastAsia="Times New Roman" w:hAnsi="Arial" w:cs="Arial"/>
                  <w:noProof/>
                  <w:szCs w:val="17"/>
                  <w:lang w:val="fr-FR"/>
                </w:rPr>
                <w:delText>).</w:delText>
              </w:r>
            </w:del>
          </w:p>
        </w:tc>
        <w:tc>
          <w:tcPr>
            <w:tcW w:w="1761" w:type="dxa"/>
          </w:tcPr>
          <w:p w14:paraId="7285951B" w14:textId="17E9AC33" w:rsidR="00EF723D" w:rsidRPr="00982192" w:rsidDel="00821D71" w:rsidRDefault="00EF723D" w:rsidP="00CE01DA">
            <w:pPr>
              <w:spacing w:before="170" w:after="170"/>
              <w:rPr>
                <w:del w:id="3372" w:author="Author"/>
                <w:rFonts w:asciiTheme="minorBidi" w:hAnsiTheme="minorBidi" w:cstheme="minorBidi"/>
                <w:noProof/>
                <w:szCs w:val="17"/>
                <w:lang w:val="fr-FR"/>
              </w:rPr>
            </w:pPr>
            <w:del w:id="3373" w:author="Author">
              <w:r w:rsidRPr="00982192" w:rsidDel="00821D71">
                <w:rPr>
                  <w:rFonts w:asciiTheme="minorBidi" w:hAnsiTheme="minorBidi" w:cstheme="minorBidi"/>
                  <w:noProof/>
                  <w:szCs w:val="17"/>
                  <w:lang w:val="fr-FR"/>
                </w:rPr>
                <w:delText>AAJ, AAX</w:delText>
              </w:r>
            </w:del>
          </w:p>
        </w:tc>
      </w:tr>
      <w:tr w:rsidR="00EF723D" w:rsidRPr="00982192" w:rsidDel="00821D71" w14:paraId="27F11278" w14:textId="214EFD58" w:rsidTr="003969D6">
        <w:trPr>
          <w:del w:id="3374" w:author="Author"/>
        </w:trPr>
        <w:tc>
          <w:tcPr>
            <w:tcW w:w="1143" w:type="dxa"/>
          </w:tcPr>
          <w:p w14:paraId="16A58720" w14:textId="520F8328" w:rsidR="00EF723D" w:rsidRPr="00982192" w:rsidDel="00821D71" w:rsidRDefault="00EF723D" w:rsidP="00CE01DA">
            <w:pPr>
              <w:spacing w:before="170" w:after="170"/>
              <w:rPr>
                <w:del w:id="3375" w:author="Author"/>
                <w:rFonts w:asciiTheme="minorBidi" w:eastAsia="Times New Roman" w:hAnsiTheme="minorBidi" w:cstheme="minorBidi"/>
                <w:noProof/>
                <w:szCs w:val="17"/>
                <w:lang w:val="fr-FR"/>
              </w:rPr>
            </w:pPr>
            <w:del w:id="337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66]</w:delText>
              </w:r>
            </w:del>
          </w:p>
        </w:tc>
        <w:tc>
          <w:tcPr>
            <w:tcW w:w="6444" w:type="dxa"/>
          </w:tcPr>
          <w:p w14:paraId="2005B4E0" w14:textId="6D6CB49B" w:rsidR="00EF723D" w:rsidRPr="00614241" w:rsidDel="00821D71" w:rsidRDefault="00EF723D" w:rsidP="00CE01DA">
            <w:pPr>
              <w:pStyle w:val="NormalWeb"/>
              <w:spacing w:before="170" w:beforeAutospacing="0" w:after="170" w:afterAutospacing="0"/>
              <w:rPr>
                <w:del w:id="3377" w:author="Author"/>
                <w:rFonts w:ascii="Arial" w:hAnsi="Arial" w:cs="Arial"/>
                <w:noProof/>
                <w:szCs w:val="17"/>
                <w:lang w:val="fr-FR"/>
              </w:rPr>
            </w:pPr>
            <w:del w:id="3378" w:author="Author">
              <w:r w:rsidRPr="00614241" w:rsidDel="00821D71">
                <w:rPr>
                  <w:rFonts w:ascii="Arial" w:hAnsi="Arial" w:cs="Arial"/>
                  <w:noProof/>
                  <w:szCs w:val="17"/>
                  <w:lang w:val="fr-FR"/>
                </w:rPr>
                <w:delText xml:space="preserve">Les contrats de service API PEUVENT comprendre une fonctionnalité de </w:delText>
              </w:r>
              <w:r w:rsidR="00884E09" w:rsidDel="00821D71">
                <w:rPr>
                  <w:rFonts w:ascii="Arial" w:hAnsi="Arial" w:cs="Arial"/>
                  <w:noProof/>
                  <w:szCs w:val="17"/>
                  <w:lang w:val="fr-FR"/>
                </w:rPr>
                <w:delText>redirection</w:delText>
              </w:r>
              <w:r w:rsidRPr="00614241" w:rsidDel="00821D71">
                <w:rPr>
                  <w:rFonts w:ascii="Arial" w:hAnsi="Arial" w:cs="Arial"/>
                  <w:noProof/>
                  <w:szCs w:val="17"/>
                  <w:lang w:val="fr-FR"/>
                </w:rPr>
                <w:delText xml:space="preserve"> des points de terminais</w:delText>
              </w:r>
              <w:r w:rsidR="00334310" w:rsidRPr="00614241" w:rsidDel="00821D71">
                <w:rPr>
                  <w:rFonts w:ascii="Arial" w:hAnsi="Arial" w:cs="Arial"/>
                  <w:noProof/>
                  <w:szCs w:val="17"/>
                  <w:lang w:val="fr-FR"/>
                </w:rPr>
                <w:delText>on</w:delText>
              </w:r>
              <w:r w:rsidR="00334310" w:rsidDel="00821D71">
                <w:rPr>
                  <w:rFonts w:ascii="Arial" w:hAnsi="Arial" w:cs="Arial"/>
                  <w:noProof/>
                  <w:szCs w:val="17"/>
                  <w:lang w:val="fr-FR"/>
                </w:rPr>
                <w:delText xml:space="preserve">.  </w:delText>
              </w:r>
              <w:r w:rsidR="00334310" w:rsidRPr="00614241" w:rsidDel="00821D71">
                <w:rPr>
                  <w:rFonts w:ascii="Arial" w:hAnsi="Arial" w:cs="Arial"/>
                  <w:noProof/>
                  <w:szCs w:val="17"/>
                  <w:lang w:val="fr-FR"/>
                </w:rPr>
                <w:delText>Lo</w:delText>
              </w:r>
              <w:r w:rsidRPr="00614241" w:rsidDel="00821D71">
                <w:rPr>
                  <w:rFonts w:ascii="Arial" w:hAnsi="Arial" w:cs="Arial"/>
                  <w:noProof/>
                  <w:szCs w:val="17"/>
                  <w:lang w:val="fr-FR"/>
                </w:rPr>
                <w:delText>rsqu</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un consommateur de services essaie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invoquer un service, une réponse de r</w:delText>
              </w:r>
              <w:r w:rsidR="00884E09" w:rsidDel="00821D71">
                <w:rPr>
                  <w:rFonts w:ascii="Arial" w:hAnsi="Arial" w:cs="Arial"/>
                  <w:noProof/>
                  <w:szCs w:val="17"/>
                  <w:lang w:val="fr-FR"/>
                </w:rPr>
                <w:delText xml:space="preserve">edirection </w:delText>
              </w:r>
              <w:r w:rsidRPr="00614241" w:rsidDel="00821D71">
                <w:rPr>
                  <w:rFonts w:ascii="Arial" w:hAnsi="Arial" w:cs="Arial"/>
                  <w:noProof/>
                  <w:szCs w:val="17"/>
                  <w:lang w:val="fr-FR"/>
                </w:rPr>
                <w:delText>peut lui être adressée pour lui dire de renvoyer la requête à un nouveau point de terminais</w:delText>
              </w:r>
              <w:r w:rsidR="00334310" w:rsidRPr="00614241" w:rsidDel="00821D71">
                <w:rPr>
                  <w:rFonts w:ascii="Arial" w:hAnsi="Arial" w:cs="Arial"/>
                  <w:noProof/>
                  <w:szCs w:val="17"/>
                  <w:lang w:val="fr-FR"/>
                </w:rPr>
                <w:delText>on</w:delText>
              </w:r>
              <w:r w:rsidR="00334310" w:rsidDel="00821D71">
                <w:rPr>
                  <w:rFonts w:ascii="Arial" w:hAnsi="Arial" w:cs="Arial"/>
                  <w:noProof/>
                  <w:szCs w:val="17"/>
                  <w:lang w:val="fr-FR"/>
                </w:rPr>
                <w:delText xml:space="preserve">.  </w:delText>
              </w:r>
              <w:r w:rsidR="00334310" w:rsidRPr="00614241" w:rsidDel="00821D71">
                <w:rPr>
                  <w:rFonts w:ascii="Arial" w:hAnsi="Arial" w:cs="Arial"/>
                  <w:noProof/>
                  <w:szCs w:val="17"/>
                  <w:lang w:val="fr-FR"/>
                </w:rPr>
                <w:delText>Le</w:delText>
              </w:r>
              <w:r w:rsidRPr="00614241" w:rsidDel="00821D71">
                <w:rPr>
                  <w:rFonts w:ascii="Arial" w:hAnsi="Arial" w:cs="Arial"/>
                  <w:noProof/>
                  <w:szCs w:val="17"/>
                  <w:lang w:val="fr-FR"/>
                </w:rPr>
                <w:delText>s r</w:delText>
              </w:r>
              <w:r w:rsidR="00884E09" w:rsidDel="00821D71">
                <w:rPr>
                  <w:rFonts w:ascii="Arial" w:hAnsi="Arial" w:cs="Arial"/>
                  <w:noProof/>
                  <w:szCs w:val="17"/>
                  <w:lang w:val="fr-FR"/>
                </w:rPr>
                <w:delText>edirection</w:delText>
              </w:r>
              <w:r w:rsidRPr="00614241" w:rsidDel="00821D71">
                <w:rPr>
                  <w:rFonts w:ascii="Arial" w:hAnsi="Arial" w:cs="Arial"/>
                  <w:noProof/>
                  <w:szCs w:val="17"/>
                  <w:lang w:val="fr-FR"/>
                </w:rPr>
                <w:delText>s PEUVENT être temporaires ou permanent</w:delText>
              </w:r>
              <w:r w:rsidR="00884E09" w:rsidDel="00821D71">
                <w:rPr>
                  <w:rFonts w:ascii="Arial" w:hAnsi="Arial" w:cs="Arial"/>
                  <w:noProof/>
                  <w:szCs w:val="17"/>
                  <w:lang w:val="fr-FR"/>
                </w:rPr>
                <w:delText>e</w:delText>
              </w:r>
              <w:r w:rsidRPr="00614241" w:rsidDel="00821D71">
                <w:rPr>
                  <w:rFonts w:ascii="Arial" w:hAnsi="Arial" w:cs="Arial"/>
                  <w:noProof/>
                  <w:szCs w:val="17"/>
                  <w:lang w:val="fr-FR"/>
                </w:rPr>
                <w:delText>s</w:delText>
              </w:r>
              <w:r w:rsidR="00BB0A23" w:rsidDel="00821D71">
                <w:rPr>
                  <w:rFonts w:ascii="Arial" w:hAnsi="Arial" w:cs="Arial"/>
                  <w:noProof/>
                  <w:szCs w:val="17"/>
                  <w:lang w:val="fr-FR"/>
                </w:rPr>
                <w:delText> :</w:delText>
              </w:r>
            </w:del>
          </w:p>
          <w:p w14:paraId="15F8A735" w14:textId="034C6B03" w:rsidR="00EF723D" w:rsidRPr="00614241" w:rsidDel="00821D71" w:rsidRDefault="00EF723D" w:rsidP="00CE01DA">
            <w:pPr>
              <w:numPr>
                <w:ilvl w:val="1"/>
                <w:numId w:val="4"/>
              </w:numPr>
              <w:tabs>
                <w:tab w:val="clear" w:pos="709"/>
                <w:tab w:val="num" w:pos="1151"/>
              </w:tabs>
              <w:spacing w:before="170" w:after="170"/>
              <w:ind w:left="1151" w:hanging="567"/>
              <w:rPr>
                <w:del w:id="3379" w:author="Author"/>
                <w:rFonts w:ascii="Arial" w:hAnsi="Arial" w:cs="Arial"/>
                <w:noProof/>
                <w:szCs w:val="17"/>
                <w:lang w:val="fr-FR"/>
              </w:rPr>
            </w:pPr>
            <w:del w:id="3380" w:author="Author">
              <w:r w:rsidRPr="00614241" w:rsidDel="00821D71">
                <w:rPr>
                  <w:rFonts w:ascii="Arial" w:hAnsi="Arial" w:cs="Arial"/>
                  <w:noProof/>
                  <w:szCs w:val="17"/>
                  <w:lang w:val="fr-FR"/>
                </w:rPr>
                <w:delText>R</w:delText>
              </w:r>
              <w:r w:rsidR="00884E09" w:rsidDel="00821D71">
                <w:rPr>
                  <w:rFonts w:ascii="Arial" w:hAnsi="Arial" w:cs="Arial"/>
                  <w:noProof/>
                  <w:szCs w:val="17"/>
                  <w:lang w:val="fr-FR"/>
                </w:rPr>
                <w:delText xml:space="preserve">edirection </w:delText>
              </w:r>
              <w:r w:rsidRPr="00614241" w:rsidDel="00821D71">
                <w:rPr>
                  <w:rFonts w:ascii="Arial" w:hAnsi="Arial" w:cs="Arial"/>
                  <w:noProof/>
                  <w:szCs w:val="17"/>
                  <w:lang w:val="fr-FR"/>
                </w:rPr>
                <w:delText>temporaire – utilisant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tête de réponse HTTP Location et le code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état HTTP “302 Found” selon</w:delText>
              </w:r>
              <w:r w:rsidR="00992C0C" w:rsidRPr="00614241" w:rsidDel="00821D71">
                <w:rPr>
                  <w:rFonts w:ascii="Arial" w:hAnsi="Arial" w:cs="Arial"/>
                  <w:noProof/>
                  <w:szCs w:val="17"/>
                  <w:lang w:val="fr-FR"/>
                </w:rPr>
                <w:delText xml:space="preserve"> le</w:delText>
              </w:r>
              <w:r w:rsidR="00992C0C" w:rsidDel="00821D71">
                <w:rPr>
                  <w:rFonts w:ascii="Arial" w:hAnsi="Arial" w:cs="Arial"/>
                  <w:noProof/>
                  <w:szCs w:val="17"/>
                  <w:lang w:val="fr-FR"/>
                </w:rPr>
                <w:delText> </w:delText>
              </w:r>
              <w:r w:rsidR="00992C0C" w:rsidRPr="00614241" w:rsidDel="00821D71">
                <w:rPr>
                  <w:rFonts w:ascii="Arial" w:hAnsi="Arial" w:cs="Arial"/>
                  <w:noProof/>
                  <w:szCs w:val="17"/>
                  <w:lang w:val="fr-FR"/>
                </w:rPr>
                <w:delText>RFC</w:delText>
              </w:r>
              <w:r w:rsidRPr="00614241" w:rsidDel="00821D71">
                <w:rPr>
                  <w:rFonts w:ascii="Arial" w:hAnsi="Arial" w:cs="Arial"/>
                  <w:noProof/>
                  <w:szCs w:val="17"/>
                  <w:lang w:val="fr-FR"/>
                </w:rPr>
                <w:delText xml:space="preserve"> 7231 de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 xml:space="preserve">IETF; </w:delText>
              </w:r>
              <w:r w:rsidR="00C6385A" w:rsidDel="00821D71">
                <w:rPr>
                  <w:rFonts w:ascii="Arial" w:hAnsi="Arial" w:cs="Arial"/>
                  <w:noProof/>
                  <w:szCs w:val="17"/>
                  <w:lang w:val="fr-FR"/>
                </w:rPr>
                <w:delText xml:space="preserve"> </w:delText>
              </w:r>
              <w:r w:rsidRPr="00614241" w:rsidDel="00821D71">
                <w:rPr>
                  <w:rFonts w:ascii="Arial" w:hAnsi="Arial" w:cs="Arial"/>
                  <w:noProof/>
                  <w:szCs w:val="17"/>
                  <w:lang w:val="fr-FR"/>
                </w:rPr>
                <w:delText>ou</w:delText>
              </w:r>
            </w:del>
          </w:p>
          <w:p w14:paraId="673D9B1B" w14:textId="14046144" w:rsidR="00EF723D" w:rsidRPr="00982192" w:rsidDel="00821D71" w:rsidRDefault="00EF723D" w:rsidP="00CE01DA">
            <w:pPr>
              <w:numPr>
                <w:ilvl w:val="1"/>
                <w:numId w:val="4"/>
              </w:numPr>
              <w:tabs>
                <w:tab w:val="clear" w:pos="709"/>
                <w:tab w:val="num" w:pos="1151"/>
              </w:tabs>
              <w:spacing w:before="170" w:after="170"/>
              <w:ind w:left="1151" w:hanging="567"/>
              <w:rPr>
                <w:del w:id="3381" w:author="Author"/>
                <w:rFonts w:asciiTheme="minorBidi" w:hAnsiTheme="minorBidi" w:cstheme="minorBidi"/>
                <w:noProof/>
                <w:szCs w:val="17"/>
                <w:lang w:val="fr-FR"/>
              </w:rPr>
            </w:pPr>
            <w:del w:id="3382" w:author="Author">
              <w:r w:rsidRPr="00614241" w:rsidDel="00821D71">
                <w:rPr>
                  <w:rFonts w:ascii="Arial" w:hAnsi="Arial" w:cs="Arial"/>
                  <w:noProof/>
                  <w:szCs w:val="17"/>
                  <w:lang w:val="fr-FR"/>
                </w:rPr>
                <w:delText>R</w:delText>
              </w:r>
              <w:r w:rsidR="00884E09" w:rsidDel="00821D71">
                <w:rPr>
                  <w:rFonts w:ascii="Arial" w:hAnsi="Arial" w:cs="Arial"/>
                  <w:noProof/>
                  <w:szCs w:val="17"/>
                  <w:lang w:val="fr-FR"/>
                </w:rPr>
                <w:delText xml:space="preserve">edirection </w:delText>
              </w:r>
              <w:r w:rsidRPr="00614241" w:rsidDel="00821D71">
                <w:rPr>
                  <w:rFonts w:ascii="Arial" w:hAnsi="Arial" w:cs="Arial"/>
                  <w:noProof/>
                  <w:szCs w:val="17"/>
                  <w:lang w:val="fr-FR"/>
                </w:rPr>
                <w:delText>permanent</w:delText>
              </w:r>
              <w:r w:rsidR="00884E09" w:rsidDel="00821D71">
                <w:rPr>
                  <w:rFonts w:ascii="Arial" w:hAnsi="Arial" w:cs="Arial"/>
                  <w:noProof/>
                  <w:szCs w:val="17"/>
                  <w:lang w:val="fr-FR"/>
                </w:rPr>
                <w:delText>e</w:delText>
              </w:r>
              <w:r w:rsidRPr="00614241" w:rsidDel="00821D71">
                <w:rPr>
                  <w:rFonts w:ascii="Arial" w:hAnsi="Arial" w:cs="Arial"/>
                  <w:noProof/>
                  <w:szCs w:val="17"/>
                  <w:lang w:val="fr-FR"/>
                </w:rPr>
                <w:delText xml:space="preserve"> – utilisant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en</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tête de réponse HTTP Location et le code d</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état HTTP “301 Moved Permanently”</w:delText>
              </w:r>
              <w:r w:rsidR="00992C0C" w:rsidDel="00821D71">
                <w:rPr>
                  <w:rFonts w:ascii="Arial" w:hAnsi="Arial" w:cs="Arial"/>
                  <w:noProof/>
                  <w:szCs w:val="17"/>
                  <w:lang w:val="fr-FR"/>
                </w:rPr>
                <w:delText>”</w:delText>
              </w:r>
              <w:r w:rsidRPr="00614241" w:rsidDel="00821D71">
                <w:rPr>
                  <w:rFonts w:ascii="Arial" w:hAnsi="Arial" w:cs="Arial"/>
                  <w:noProof/>
                  <w:szCs w:val="17"/>
                  <w:lang w:val="fr-FR"/>
                </w:rPr>
                <w:delText> selon</w:delText>
              </w:r>
              <w:r w:rsidR="00992C0C" w:rsidRPr="00614241" w:rsidDel="00821D71">
                <w:rPr>
                  <w:rFonts w:ascii="Arial" w:hAnsi="Arial" w:cs="Arial"/>
                  <w:noProof/>
                  <w:szCs w:val="17"/>
                  <w:lang w:val="fr-FR"/>
                </w:rPr>
                <w:delText xml:space="preserve"> le</w:delText>
              </w:r>
              <w:r w:rsidR="00992C0C" w:rsidDel="00821D71">
                <w:rPr>
                  <w:rFonts w:ascii="Arial" w:hAnsi="Arial" w:cs="Arial"/>
                  <w:noProof/>
                  <w:szCs w:val="17"/>
                  <w:lang w:val="fr-FR"/>
                </w:rPr>
                <w:delText> </w:delText>
              </w:r>
              <w:r w:rsidR="00992C0C" w:rsidRPr="00614241" w:rsidDel="00821D71">
                <w:rPr>
                  <w:rFonts w:ascii="Arial" w:hAnsi="Arial" w:cs="Arial"/>
                  <w:noProof/>
                  <w:szCs w:val="17"/>
                  <w:lang w:val="fr-FR"/>
                </w:rPr>
                <w:delText>RFC</w:delText>
              </w:r>
              <w:r w:rsidRPr="00614241" w:rsidDel="00821D71">
                <w:rPr>
                  <w:rFonts w:ascii="Arial" w:hAnsi="Arial" w:cs="Arial"/>
                  <w:noProof/>
                  <w:szCs w:val="17"/>
                  <w:lang w:val="fr-FR"/>
                </w:rPr>
                <w:delText xml:space="preserve"> 7238 de l</w:delText>
              </w:r>
              <w:r w:rsidR="00BB0A23" w:rsidDel="00821D71">
                <w:rPr>
                  <w:rFonts w:ascii="Arial" w:hAnsi="Arial" w:cs="Arial"/>
                  <w:noProof/>
                  <w:szCs w:val="17"/>
                  <w:lang w:val="fr-FR"/>
                </w:rPr>
                <w:delText>’</w:delText>
              </w:r>
              <w:r w:rsidRPr="00614241" w:rsidDel="00821D71">
                <w:rPr>
                  <w:rFonts w:ascii="Arial" w:hAnsi="Arial" w:cs="Arial"/>
                  <w:noProof/>
                  <w:szCs w:val="17"/>
                  <w:lang w:val="fr-FR"/>
                </w:rPr>
                <w:delText>IETF.</w:delText>
              </w:r>
            </w:del>
          </w:p>
        </w:tc>
        <w:tc>
          <w:tcPr>
            <w:tcW w:w="1761" w:type="dxa"/>
          </w:tcPr>
          <w:p w14:paraId="41745BC3" w14:textId="2BCAE20E" w:rsidR="00EF723D" w:rsidRPr="00982192" w:rsidDel="00821D71" w:rsidRDefault="00EF723D" w:rsidP="00CE01DA">
            <w:pPr>
              <w:spacing w:before="170" w:after="170"/>
              <w:rPr>
                <w:del w:id="3383" w:author="Author"/>
                <w:rFonts w:asciiTheme="minorBidi" w:hAnsiTheme="minorBidi" w:cstheme="minorBidi"/>
                <w:noProof/>
                <w:szCs w:val="17"/>
                <w:lang w:val="fr-FR"/>
              </w:rPr>
            </w:pPr>
            <w:del w:id="3384" w:author="Author">
              <w:r w:rsidRPr="00982192" w:rsidDel="00821D71">
                <w:rPr>
                  <w:rFonts w:asciiTheme="minorBidi" w:hAnsiTheme="minorBidi" w:cstheme="minorBidi"/>
                  <w:noProof/>
                  <w:szCs w:val="17"/>
                  <w:lang w:val="fr-FR"/>
                </w:rPr>
                <w:delText>AAJ, AAX</w:delText>
              </w:r>
            </w:del>
          </w:p>
        </w:tc>
      </w:tr>
      <w:tr w:rsidR="004C60FE" w:rsidRPr="00982192" w:rsidDel="00821D71" w14:paraId="6AC02018" w14:textId="17CBF115" w:rsidTr="003969D6">
        <w:trPr>
          <w:del w:id="3385" w:author="Author"/>
        </w:trPr>
        <w:tc>
          <w:tcPr>
            <w:tcW w:w="1143" w:type="dxa"/>
          </w:tcPr>
          <w:p w14:paraId="2EB88F39" w14:textId="09851A4F" w:rsidR="004C60FE" w:rsidRPr="00982192" w:rsidDel="00821D71" w:rsidRDefault="004C60FE" w:rsidP="00CE01DA">
            <w:pPr>
              <w:spacing w:before="170" w:after="170"/>
              <w:rPr>
                <w:del w:id="3386" w:author="Author"/>
                <w:rFonts w:asciiTheme="minorBidi" w:eastAsia="Times New Roman" w:hAnsiTheme="minorBidi" w:cstheme="minorBidi"/>
                <w:noProof/>
                <w:szCs w:val="17"/>
                <w:lang w:val="fr-FR"/>
              </w:rPr>
            </w:pPr>
            <w:del w:id="3387" w:author="Author">
              <w:r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Del="00821D71">
                <w:rPr>
                  <w:rFonts w:asciiTheme="minorBidi" w:eastAsia="Times New Roman" w:hAnsiTheme="minorBidi" w:cstheme="minorBidi"/>
                  <w:noProof/>
                  <w:szCs w:val="17"/>
                  <w:lang w:val="fr-FR"/>
                </w:rPr>
                <w:delText>67]</w:delText>
              </w:r>
            </w:del>
          </w:p>
        </w:tc>
        <w:tc>
          <w:tcPr>
            <w:tcW w:w="6444" w:type="dxa"/>
          </w:tcPr>
          <w:p w14:paraId="795B49AE" w14:textId="4D933641" w:rsidR="004C60FE" w:rsidRPr="00E11534" w:rsidDel="00821D71" w:rsidRDefault="004C60FE" w:rsidP="00CE01DA">
            <w:pPr>
              <w:spacing w:before="170" w:after="170"/>
              <w:rPr>
                <w:del w:id="3388" w:author="Author"/>
                <w:rFonts w:eastAsia="Times New Roman" w:cs="Arial"/>
                <w:noProof/>
                <w:szCs w:val="17"/>
                <w:lang w:val="fr-FR"/>
              </w:rPr>
            </w:pPr>
            <w:del w:id="3389" w:author="Author">
              <w:r w:rsidRPr="0056624B" w:rsidDel="00821D71">
                <w:rPr>
                  <w:rFonts w:ascii="Arial" w:hAnsi="Arial" w:cs="Arial"/>
                  <w:noProof/>
                  <w:szCs w:val="17"/>
                  <w:lang w:val="fr-FR"/>
                </w:rPr>
                <w:delText>Des stratégies applicables au cycle de vie</w:delText>
              </w:r>
              <w:r w:rsidR="00BB0A23" w:rsidRPr="0056624B" w:rsidDel="00821D71">
                <w:rPr>
                  <w:rFonts w:ascii="Arial" w:hAnsi="Arial" w:cs="Arial"/>
                  <w:noProof/>
                  <w:szCs w:val="17"/>
                  <w:lang w:val="fr-FR"/>
                </w:rPr>
                <w:delText xml:space="preserve"> des</w:delText>
              </w:r>
              <w:r w:rsidR="00BB0A23" w:rsidDel="00821D71">
                <w:rPr>
                  <w:rFonts w:ascii="Arial" w:hAnsi="Arial" w:cs="Arial"/>
                  <w:noProof/>
                  <w:szCs w:val="17"/>
                  <w:lang w:val="fr-FR"/>
                </w:rPr>
                <w:delText> </w:delText>
              </w:r>
              <w:r w:rsidR="00BB0A23" w:rsidRPr="0056624B" w:rsidDel="00821D71">
                <w:rPr>
                  <w:rFonts w:ascii="Arial" w:hAnsi="Arial" w:cs="Arial"/>
                  <w:noProof/>
                  <w:szCs w:val="17"/>
                  <w:lang w:val="fr-FR"/>
                </w:rPr>
                <w:delText>API</w:delText>
              </w:r>
              <w:r w:rsidRPr="0056624B" w:rsidDel="00821D71">
                <w:rPr>
                  <w:rFonts w:ascii="Arial" w:hAnsi="Arial" w:cs="Arial"/>
                  <w:noProof/>
                  <w:szCs w:val="17"/>
                  <w:lang w:val="fr-FR"/>
                </w:rPr>
                <w:delText xml:space="preserve"> DEVRAIENT être publiées par les développeurs afin d</w:delText>
              </w:r>
              <w:r w:rsidR="00BB0A23" w:rsidDel="00821D71">
                <w:rPr>
                  <w:rFonts w:ascii="Arial" w:hAnsi="Arial" w:cs="Arial"/>
                  <w:noProof/>
                  <w:szCs w:val="17"/>
                  <w:lang w:val="fr-FR"/>
                </w:rPr>
                <w:delText>’</w:delText>
              </w:r>
              <w:r w:rsidRPr="0056624B" w:rsidDel="00821D71">
                <w:rPr>
                  <w:rFonts w:ascii="Arial" w:hAnsi="Arial" w:cs="Arial"/>
                  <w:noProof/>
                  <w:szCs w:val="17"/>
                  <w:lang w:val="fr-FR"/>
                </w:rPr>
                <w:delText>aider les utilisateurs à comprendre combien de temps une version doit être maintenue.</w:delText>
              </w:r>
            </w:del>
          </w:p>
        </w:tc>
        <w:tc>
          <w:tcPr>
            <w:tcW w:w="1761" w:type="dxa"/>
          </w:tcPr>
          <w:p w14:paraId="3E269F75" w14:textId="2EFF6B81" w:rsidR="004C60FE" w:rsidRPr="00982192" w:rsidDel="00821D71" w:rsidRDefault="004C60FE" w:rsidP="00CE01DA">
            <w:pPr>
              <w:spacing w:before="170" w:after="170"/>
              <w:rPr>
                <w:del w:id="3390" w:author="Author"/>
                <w:rFonts w:asciiTheme="minorBidi" w:hAnsiTheme="minorBidi" w:cstheme="minorBidi"/>
                <w:noProof/>
                <w:szCs w:val="17"/>
                <w:lang w:val="fr-FR"/>
              </w:rPr>
            </w:pPr>
            <w:del w:id="3391" w:author="Author">
              <w:r w:rsidDel="00821D71">
                <w:rPr>
                  <w:rFonts w:asciiTheme="minorBidi" w:hAnsiTheme="minorBidi" w:cstheme="minorBidi"/>
                  <w:noProof/>
                  <w:szCs w:val="17"/>
                  <w:lang w:val="fr-FR"/>
                </w:rPr>
                <w:delText>AAJ, AAX</w:delText>
              </w:r>
            </w:del>
          </w:p>
        </w:tc>
      </w:tr>
      <w:tr w:rsidR="00AB09FB" w:rsidRPr="00982192" w:rsidDel="00821D71" w14:paraId="4458199B" w14:textId="6EF17D0F" w:rsidTr="003969D6">
        <w:trPr>
          <w:del w:id="3392" w:author="Author"/>
        </w:trPr>
        <w:tc>
          <w:tcPr>
            <w:tcW w:w="1143" w:type="dxa"/>
          </w:tcPr>
          <w:p w14:paraId="2A181E39" w14:textId="2F6FE3D3" w:rsidR="00AB09FB" w:rsidRPr="00982192" w:rsidDel="00821D71" w:rsidRDefault="00AB09FB" w:rsidP="00CE01DA">
            <w:pPr>
              <w:spacing w:before="170" w:after="170"/>
              <w:rPr>
                <w:del w:id="3393" w:author="Author"/>
                <w:rFonts w:asciiTheme="minorBidi" w:hAnsiTheme="minorBidi" w:cstheme="minorBidi"/>
                <w:noProof/>
                <w:szCs w:val="17"/>
                <w:lang w:val="fr-FR"/>
              </w:rPr>
            </w:pPr>
            <w:del w:id="339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w:delText>
              </w:r>
              <w:r w:rsidR="004C60FE"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7A4C48AB" w14:textId="45E45BDB" w:rsidR="00AB09FB" w:rsidRPr="00982192" w:rsidDel="00821D71" w:rsidRDefault="00AB09FB" w:rsidP="00CE01DA">
            <w:pPr>
              <w:spacing w:before="170" w:after="170"/>
              <w:rPr>
                <w:del w:id="3395" w:author="Author"/>
                <w:rFonts w:asciiTheme="minorBidi" w:eastAsia="Times New Roman" w:hAnsiTheme="minorBidi" w:cstheme="minorBidi"/>
                <w:noProof/>
                <w:szCs w:val="17"/>
                <w:lang w:val="fr-FR"/>
              </w:rPr>
            </w:pPr>
            <w:del w:id="3396" w:author="Author">
              <w:r w:rsidRPr="00E11534" w:rsidDel="00821D71">
                <w:rPr>
                  <w:rFonts w:ascii="Arial" w:eastAsia="Times New Roman" w:hAnsi="Arial" w:cs="Arial"/>
                  <w:noProof/>
                  <w:szCs w:val="17"/>
                  <w:lang w:val="fr-FR"/>
                </w:rPr>
                <w:delText>Une API Web DEVRAIT prendre en charge la pagination.</w:delText>
              </w:r>
            </w:del>
          </w:p>
        </w:tc>
        <w:tc>
          <w:tcPr>
            <w:tcW w:w="1761" w:type="dxa"/>
          </w:tcPr>
          <w:p w14:paraId="5B8CD1C3" w14:textId="209AD531" w:rsidR="00AB09FB" w:rsidRPr="00982192" w:rsidDel="00821D71" w:rsidRDefault="00AB09FB" w:rsidP="00CE01DA">
            <w:pPr>
              <w:spacing w:before="170" w:after="170"/>
              <w:rPr>
                <w:del w:id="3397" w:author="Author"/>
                <w:rFonts w:asciiTheme="minorBidi" w:hAnsiTheme="minorBidi" w:cstheme="minorBidi"/>
                <w:noProof/>
                <w:szCs w:val="17"/>
                <w:lang w:val="fr-FR"/>
              </w:rPr>
            </w:pPr>
            <w:del w:id="3398" w:author="Author">
              <w:r w:rsidRPr="00982192" w:rsidDel="00821D71">
                <w:rPr>
                  <w:rFonts w:asciiTheme="minorBidi" w:hAnsiTheme="minorBidi" w:cstheme="minorBidi"/>
                  <w:noProof/>
                  <w:szCs w:val="17"/>
                  <w:lang w:val="fr-FR"/>
                </w:rPr>
                <w:delText>AAJ, AAX</w:delText>
              </w:r>
            </w:del>
          </w:p>
        </w:tc>
      </w:tr>
      <w:tr w:rsidR="00AB09FB" w:rsidRPr="00982192" w:rsidDel="00821D71" w14:paraId="5463DD56" w14:textId="79990EA1" w:rsidTr="003969D6">
        <w:trPr>
          <w:del w:id="3399" w:author="Author"/>
        </w:trPr>
        <w:tc>
          <w:tcPr>
            <w:tcW w:w="1143" w:type="dxa"/>
          </w:tcPr>
          <w:p w14:paraId="62CB9969" w14:textId="3DAD1C84" w:rsidR="00AB09FB" w:rsidRPr="00982192" w:rsidDel="00821D71" w:rsidRDefault="00AB09FB" w:rsidP="00CE01DA">
            <w:pPr>
              <w:spacing w:before="170" w:after="170"/>
              <w:rPr>
                <w:del w:id="3400" w:author="Author"/>
                <w:rFonts w:asciiTheme="minorBidi" w:eastAsia="Times New Roman" w:hAnsiTheme="minorBidi" w:cstheme="minorBidi"/>
                <w:noProof/>
                <w:szCs w:val="17"/>
                <w:lang w:val="fr-FR"/>
              </w:rPr>
            </w:pPr>
            <w:del w:id="340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6</w:delText>
              </w:r>
              <w:r w:rsidR="004C60FE"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6444" w:type="dxa"/>
          </w:tcPr>
          <w:p w14:paraId="37C93B05" w14:textId="6C5D5819" w:rsidR="00AB09FB" w:rsidRPr="00982192" w:rsidDel="00821D71" w:rsidRDefault="00AB09FB" w:rsidP="00CE01DA">
            <w:pPr>
              <w:spacing w:before="170" w:after="170"/>
              <w:rPr>
                <w:del w:id="3402" w:author="Author"/>
                <w:rFonts w:asciiTheme="minorBidi" w:eastAsia="Times New Roman" w:hAnsiTheme="minorBidi" w:cstheme="minorBidi"/>
                <w:noProof/>
                <w:szCs w:val="17"/>
                <w:lang w:val="fr-FR"/>
              </w:rPr>
            </w:pPr>
            <w:del w:id="3403" w:author="Author">
              <w:r w:rsidRPr="00E11534" w:rsidDel="00821D71">
                <w:rPr>
                  <w:rFonts w:ascii="Arial" w:eastAsia="Times New Roman" w:hAnsi="Arial" w:cs="Arial"/>
                  <w:noProof/>
                  <w:szCs w:val="17"/>
                  <w:lang w:val="fr-FR"/>
                </w:rPr>
                <w:delText>Les requêtes paginées NE PEUVENT PAS être idempotentes.</w:delText>
              </w:r>
            </w:del>
          </w:p>
        </w:tc>
        <w:tc>
          <w:tcPr>
            <w:tcW w:w="1761" w:type="dxa"/>
          </w:tcPr>
          <w:p w14:paraId="3DE9FB8B" w14:textId="103FC5EF" w:rsidR="00AB09FB" w:rsidRPr="00982192" w:rsidDel="00821D71" w:rsidRDefault="00AB09FB" w:rsidP="00CE01DA">
            <w:pPr>
              <w:spacing w:before="170" w:after="170"/>
              <w:rPr>
                <w:del w:id="3404" w:author="Author"/>
                <w:rFonts w:asciiTheme="minorBidi" w:eastAsia="Times New Roman" w:hAnsiTheme="minorBidi" w:cstheme="minorBidi"/>
                <w:noProof/>
                <w:szCs w:val="17"/>
                <w:lang w:val="fr-FR"/>
              </w:rPr>
            </w:pPr>
            <w:del w:id="3405"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662E3A6D" w14:textId="7EEFBF97" w:rsidTr="003969D6">
        <w:trPr>
          <w:del w:id="3406" w:author="Author"/>
        </w:trPr>
        <w:tc>
          <w:tcPr>
            <w:tcW w:w="1143" w:type="dxa"/>
          </w:tcPr>
          <w:p w14:paraId="02DB1B24" w14:textId="2914B0B6" w:rsidR="00AB09FB" w:rsidRPr="00982192" w:rsidDel="00821D71" w:rsidRDefault="00AB09FB" w:rsidP="00CE01DA">
            <w:pPr>
              <w:spacing w:before="170" w:after="170"/>
              <w:rPr>
                <w:del w:id="3407" w:author="Author"/>
                <w:rFonts w:asciiTheme="minorBidi" w:eastAsia="Times New Roman" w:hAnsiTheme="minorBidi" w:cstheme="minorBidi"/>
                <w:noProof/>
                <w:szCs w:val="17"/>
                <w:lang w:val="fr-FR"/>
              </w:rPr>
            </w:pPr>
            <w:del w:id="340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4C60FE" w:rsidDel="00821D71">
                <w:rPr>
                  <w:rFonts w:asciiTheme="minorBidi" w:eastAsia="Times New Roman" w:hAnsiTheme="minorBidi" w:cstheme="minorBidi"/>
                  <w:noProof/>
                  <w:szCs w:val="17"/>
                  <w:lang w:val="fr-FR"/>
                </w:rPr>
                <w:delText>70</w:delText>
              </w:r>
              <w:r w:rsidRPr="00982192" w:rsidDel="00821D71">
                <w:rPr>
                  <w:rFonts w:asciiTheme="minorBidi" w:eastAsia="Times New Roman" w:hAnsiTheme="minorBidi" w:cstheme="minorBidi"/>
                  <w:noProof/>
                  <w:szCs w:val="17"/>
                  <w:lang w:val="fr-FR"/>
                </w:rPr>
                <w:delText>]</w:delText>
              </w:r>
            </w:del>
          </w:p>
        </w:tc>
        <w:tc>
          <w:tcPr>
            <w:tcW w:w="6444" w:type="dxa"/>
          </w:tcPr>
          <w:p w14:paraId="2AACE0A9" w14:textId="4325ABD7" w:rsidR="00AB09FB" w:rsidRPr="00982192" w:rsidDel="00821D71" w:rsidRDefault="00AB09FB" w:rsidP="00CE01DA">
            <w:pPr>
              <w:spacing w:before="170" w:after="170"/>
              <w:rPr>
                <w:del w:id="3409" w:author="Author"/>
                <w:rFonts w:asciiTheme="minorBidi" w:eastAsia="Times New Roman" w:hAnsiTheme="minorBidi" w:cstheme="minorBidi"/>
                <w:noProof/>
                <w:szCs w:val="17"/>
                <w:lang w:val="fr-FR"/>
              </w:rPr>
            </w:pPr>
            <w:del w:id="3410" w:author="Author">
              <w:r w:rsidRPr="00E11534" w:rsidDel="00821D71">
                <w:rPr>
                  <w:rFonts w:ascii="Arial" w:eastAsia="Times New Roman" w:hAnsi="Arial" w:cs="Arial"/>
                  <w:noProof/>
                  <w:szCs w:val="17"/>
                  <w:lang w:val="fr-FR"/>
                </w:rPr>
                <w:delText>Une API Web DOIT utiliser des paramètres de requête pour exécuter la pagination.</w:delText>
              </w:r>
            </w:del>
          </w:p>
        </w:tc>
        <w:tc>
          <w:tcPr>
            <w:tcW w:w="1761" w:type="dxa"/>
          </w:tcPr>
          <w:p w14:paraId="45339028" w14:textId="4A4CCA0A" w:rsidR="00AB09FB" w:rsidRPr="00982192" w:rsidDel="00821D71" w:rsidRDefault="00AB09FB" w:rsidP="00CE01DA">
            <w:pPr>
              <w:spacing w:before="170" w:after="170"/>
              <w:rPr>
                <w:del w:id="3411" w:author="Author"/>
                <w:rFonts w:asciiTheme="minorBidi" w:eastAsia="Times New Roman" w:hAnsiTheme="minorBidi" w:cstheme="minorBidi"/>
                <w:noProof/>
                <w:szCs w:val="17"/>
                <w:lang w:val="fr-FR"/>
              </w:rPr>
            </w:pPr>
            <w:del w:id="3412"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7F0C3D41" w14:textId="1150AD77" w:rsidTr="003969D6">
        <w:trPr>
          <w:del w:id="3413" w:author="Author"/>
        </w:trPr>
        <w:tc>
          <w:tcPr>
            <w:tcW w:w="1143" w:type="dxa"/>
          </w:tcPr>
          <w:p w14:paraId="16845705" w14:textId="2381D26E" w:rsidR="00AB09FB" w:rsidRPr="00982192" w:rsidDel="00821D71" w:rsidRDefault="00AB09FB" w:rsidP="00CE01DA">
            <w:pPr>
              <w:spacing w:before="170" w:after="170"/>
              <w:rPr>
                <w:del w:id="3414" w:author="Author"/>
                <w:rFonts w:asciiTheme="minorBidi" w:eastAsia="Times New Roman" w:hAnsiTheme="minorBidi" w:cstheme="minorBidi"/>
                <w:noProof/>
                <w:szCs w:val="17"/>
                <w:lang w:val="fr-FR"/>
              </w:rPr>
            </w:pPr>
            <w:del w:id="341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6E0B121C" w14:textId="1ED7D479" w:rsidR="00AB09FB" w:rsidRPr="00982192" w:rsidDel="00821D71" w:rsidRDefault="00AB09FB" w:rsidP="00CE01DA">
            <w:pPr>
              <w:spacing w:before="170" w:after="170"/>
              <w:rPr>
                <w:del w:id="3416" w:author="Author"/>
                <w:rFonts w:asciiTheme="minorBidi" w:eastAsia="Times New Roman" w:hAnsiTheme="minorBidi" w:cstheme="minorBidi"/>
                <w:noProof/>
                <w:szCs w:val="17"/>
                <w:lang w:val="fr-FR"/>
              </w:rPr>
            </w:pPr>
            <w:del w:id="3417" w:author="Author">
              <w:r w:rsidRPr="00204DFD" w:rsidDel="00821D71">
                <w:rPr>
                  <w:rFonts w:ascii="Arial" w:eastAsia="Times New Roman" w:hAnsi="Arial" w:cs="Arial"/>
                  <w:noProof/>
                  <w:szCs w:val="17"/>
                  <w:lang w:val="fr-FR"/>
                </w:rPr>
                <w:delText>Une API Web NE DOIT PAS utiliser d</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têtes HTTP pour exécuter la pagination</w:delText>
              </w:r>
              <w:r w:rsidDel="00821D71">
                <w:rPr>
                  <w:rFonts w:ascii="Arial" w:eastAsia="Times New Roman" w:hAnsi="Arial" w:cs="Arial"/>
                  <w:noProof/>
                  <w:szCs w:val="17"/>
                  <w:lang w:val="fr-FR"/>
                </w:rPr>
                <w:delText>.</w:delText>
              </w:r>
            </w:del>
          </w:p>
        </w:tc>
        <w:tc>
          <w:tcPr>
            <w:tcW w:w="1761" w:type="dxa"/>
          </w:tcPr>
          <w:p w14:paraId="39C2BE53" w14:textId="4812B904" w:rsidR="00AB09FB" w:rsidRPr="00982192" w:rsidDel="00821D71" w:rsidRDefault="00AB09FB" w:rsidP="00CE01DA">
            <w:pPr>
              <w:spacing w:before="170" w:after="170"/>
              <w:rPr>
                <w:del w:id="3418" w:author="Author"/>
                <w:rFonts w:asciiTheme="minorBidi" w:eastAsia="Times New Roman" w:hAnsiTheme="minorBidi" w:cstheme="minorBidi"/>
                <w:noProof/>
                <w:szCs w:val="17"/>
                <w:lang w:val="fr-FR"/>
              </w:rPr>
            </w:pPr>
            <w:del w:id="3419"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2F47348B" w14:textId="0CD68FD3" w:rsidTr="003969D6">
        <w:trPr>
          <w:del w:id="3420" w:author="Author"/>
        </w:trPr>
        <w:tc>
          <w:tcPr>
            <w:tcW w:w="1143" w:type="dxa"/>
          </w:tcPr>
          <w:p w14:paraId="1396F548" w14:textId="44FF323A" w:rsidR="00AB09FB" w:rsidRPr="00982192" w:rsidDel="00821D71" w:rsidRDefault="00AB09FB" w:rsidP="00CE01DA">
            <w:pPr>
              <w:spacing w:before="170" w:after="170"/>
              <w:rPr>
                <w:del w:id="3421" w:author="Author"/>
                <w:rFonts w:asciiTheme="minorBidi" w:eastAsia="Times New Roman" w:hAnsiTheme="minorBidi" w:cstheme="minorBidi"/>
                <w:noProof/>
                <w:szCs w:val="17"/>
                <w:lang w:val="fr-FR"/>
              </w:rPr>
            </w:pPr>
            <w:del w:id="342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6444" w:type="dxa"/>
          </w:tcPr>
          <w:p w14:paraId="559A5890" w14:textId="46D1B98C" w:rsidR="00AB09FB" w:rsidRPr="00E11534" w:rsidDel="00821D71" w:rsidRDefault="00AB09FB" w:rsidP="00CE01DA">
            <w:pPr>
              <w:spacing w:before="170" w:after="170"/>
              <w:rPr>
                <w:del w:id="3423" w:author="Author"/>
                <w:rFonts w:ascii="Arial" w:eastAsia="Times New Roman" w:hAnsi="Arial" w:cs="Arial"/>
                <w:noProof/>
                <w:szCs w:val="17"/>
                <w:lang w:val="fr-FR"/>
              </w:rPr>
            </w:pPr>
            <w:del w:id="3424" w:author="Author">
              <w:r w:rsidRPr="00E11534" w:rsidDel="00821D71">
                <w:rPr>
                  <w:rFonts w:ascii="Arial" w:eastAsia="Times New Roman" w:hAnsi="Arial" w:cs="Arial"/>
                  <w:noProof/>
                  <w:szCs w:val="17"/>
                  <w:lang w:val="fr-FR"/>
                </w:rPr>
                <w:delText xml:space="preserve">Les paramètres de requête </w:delText>
              </w:r>
              <w:r w:rsidRPr="004C60FE" w:rsidDel="00821D71">
                <w:rPr>
                  <w:rFonts w:ascii="Courier New" w:eastAsia="Times New Roman" w:hAnsi="Courier New" w:cs="Courier New"/>
                  <w:noProof/>
                  <w:szCs w:val="17"/>
                  <w:lang w:val="fr-FR"/>
                </w:rPr>
                <w:delText>limit=&lt;number of items to deliver&gt;</w:delText>
              </w:r>
              <w:r w:rsidRPr="00E11534" w:rsidDel="00821D71">
                <w:rPr>
                  <w:rFonts w:ascii="Arial" w:eastAsia="Times New Roman" w:hAnsi="Arial" w:cs="Arial"/>
                  <w:noProof/>
                  <w:szCs w:val="17"/>
                  <w:lang w:val="fr-FR"/>
                </w:rPr>
                <w:delText xml:space="preserve"> et </w:delText>
              </w:r>
              <w:r w:rsidRPr="004C60FE" w:rsidDel="00821D71">
                <w:rPr>
                  <w:rFonts w:ascii="Courier New" w:eastAsia="Times New Roman" w:hAnsi="Courier New" w:cs="Courier New"/>
                  <w:noProof/>
                  <w:szCs w:val="17"/>
                  <w:lang w:val="fr-FR"/>
                </w:rPr>
                <w:delText>offset=&lt;number of items to skip&gt;</w:delText>
              </w:r>
              <w:r w:rsidRPr="00E11534" w:rsidDel="00821D71">
                <w:rPr>
                  <w:rFonts w:ascii="Arial" w:eastAsia="Times New Roman" w:hAnsi="Arial" w:cs="Arial"/>
                  <w:noProof/>
                  <w:szCs w:val="17"/>
                  <w:lang w:val="fr-FR"/>
                </w:rPr>
                <w:delText xml:space="preserve"> DEVRAIENT être utilisés, où limit est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à renvoyer (taille de la page) et skip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à sauter (déducti</w:delText>
              </w:r>
              <w:r w:rsidR="00334310" w:rsidRPr="00E11534" w:rsidDel="00821D71">
                <w:rPr>
                  <w:rFonts w:ascii="Arial" w:eastAsia="Times New Roman" w:hAnsi="Arial" w:cs="Arial"/>
                  <w:noProof/>
                  <w:szCs w:val="17"/>
                  <w:lang w:val="fr-FR"/>
                </w:rPr>
                <w:delText>on)</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Si</w:delText>
              </w:r>
              <w:r w:rsidRPr="00E11534" w:rsidDel="00821D71">
                <w:rPr>
                  <w:rFonts w:ascii="Arial" w:eastAsia="Times New Roman" w:hAnsi="Arial" w:cs="Arial"/>
                  <w:noProof/>
                  <w:szCs w:val="17"/>
                  <w:lang w:val="fr-FR"/>
                </w:rPr>
                <w:delText xml:space="preserve"> aucune taille de page n</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 xml:space="preserve">est précisée, une taille par défaut DEVRAIT être définie – globale ou par collection; </w:delText>
              </w:r>
              <w:r w:rsidR="002D56D3" w:rsidDel="00821D71">
                <w:rPr>
                  <w:rFonts w:ascii="Arial" w:eastAsia="Times New Roman" w:hAnsi="Arial" w:cs="Arial"/>
                  <w:noProof/>
                  <w:szCs w:val="17"/>
                  <w:lang w:val="fr-FR"/>
                </w:rPr>
                <w:delText xml:space="preserve"> </w:delText>
              </w:r>
              <w:r w:rsidRPr="00E11534" w:rsidDel="00821D71">
                <w:rPr>
                  <w:rFonts w:ascii="Arial" w:eastAsia="Times New Roman" w:hAnsi="Arial" w:cs="Arial"/>
                  <w:noProof/>
                  <w:szCs w:val="17"/>
                  <w:lang w:val="fr-FR"/>
                </w:rPr>
                <w:delText>la déduction par défaut DOIT être zéro “0”.</w:delText>
              </w:r>
              <w:r w:rsidR="002D56D3" w:rsidDel="00821D71">
                <w:rPr>
                  <w:rFonts w:ascii="Arial" w:eastAsia="Times New Roman" w:hAnsi="Arial" w:cs="Arial"/>
                  <w:noProof/>
                  <w:szCs w:val="17"/>
                  <w:lang w:val="fr-FR"/>
                </w:rPr>
                <w:delText xml:space="preserve"> </w:delText>
              </w:r>
              <w:r w:rsidRPr="00E11534" w:rsidDel="00821D71">
                <w:rPr>
                  <w:rFonts w:ascii="Arial" w:eastAsia="Times New Roman" w:hAnsi="Arial" w:cs="Arial"/>
                  <w:noProof/>
                  <w:szCs w:val="17"/>
                  <w:lang w:val="fr-FR"/>
                </w:rPr>
                <w:delText xml:space="preserve"> Par exemple, voici une adresse URL valide</w:delText>
              </w:r>
              <w:r w:rsidR="00BB0A23" w:rsidDel="00821D71">
                <w:rPr>
                  <w:rFonts w:ascii="Arial" w:eastAsia="Times New Roman" w:hAnsi="Arial" w:cs="Arial"/>
                  <w:noProof/>
                  <w:szCs w:val="17"/>
                  <w:lang w:val="fr-FR"/>
                </w:rPr>
                <w:delText> :</w:delText>
              </w:r>
            </w:del>
          </w:p>
          <w:p w14:paraId="0DBCE8DF" w14:textId="26AD695B" w:rsidR="00AB09FB" w:rsidRPr="00E841F9" w:rsidDel="00821D71" w:rsidRDefault="00AB09FB" w:rsidP="00CE01DA">
            <w:pPr>
              <w:spacing w:before="170" w:after="170"/>
              <w:rPr>
                <w:del w:id="3425" w:author="Author"/>
                <w:rFonts w:ascii="Arial" w:eastAsia="Times New Roman" w:hAnsi="Arial" w:cs="Arial"/>
                <w:noProof/>
                <w:szCs w:val="17"/>
                <w:lang w:val="fr-FR"/>
              </w:rPr>
            </w:pPr>
            <w:del w:id="3426" w:author="Author">
              <w:r w:rsidDel="00821D71">
                <w:fldChar w:fldCharType="begin"/>
              </w:r>
              <w:r w:rsidRPr="00EC50D2" w:rsidDel="00821D71">
                <w:rPr>
                  <w:lang w:val="fr-CH"/>
                </w:rPr>
                <w:delInstrText>HYPERLINK "https://wipo.int/api/v1/patents?limit=10&amp;offset=20"</w:delInstrText>
              </w:r>
              <w:r w:rsidDel="00821D71">
                <w:fldChar w:fldCharType="separate"/>
              </w:r>
              <w:r w:rsidRPr="00E841F9" w:rsidDel="00821D71">
                <w:rPr>
                  <w:rStyle w:val="Hyperlink"/>
                  <w:rFonts w:ascii="Arial" w:hAnsi="Arial" w:cs="Arial"/>
                  <w:noProof/>
                  <w:szCs w:val="17"/>
                  <w:lang w:val="fr-FR"/>
                </w:rPr>
                <w:delText>https://wipo.int/api/v1</w:delText>
              </w:r>
              <w:r w:rsidRPr="00E841F9" w:rsidDel="00821D71">
                <w:rPr>
                  <w:rStyle w:val="Hyperlink"/>
                  <w:rFonts w:ascii="Arial" w:eastAsia="Times New Roman" w:hAnsi="Arial" w:cs="Arial"/>
                  <w:noProof/>
                  <w:szCs w:val="17"/>
                  <w:lang w:val="fr-FR"/>
                </w:rPr>
                <w:delText>/patents?limit=10&amp;offset=20</w:delText>
              </w:r>
              <w:r w:rsidDel="00821D71">
                <w:fldChar w:fldCharType="end"/>
              </w:r>
              <w:r w:rsidRPr="00E841F9" w:rsidDel="00821D71">
                <w:rPr>
                  <w:rFonts w:ascii="Arial" w:eastAsia="Times New Roman" w:hAnsi="Arial" w:cs="Arial"/>
                  <w:noProof/>
                  <w:szCs w:val="17"/>
                  <w:lang w:val="fr-FR"/>
                </w:rPr>
                <w:delText xml:space="preserve"> </w:delText>
              </w:r>
            </w:del>
          </w:p>
        </w:tc>
        <w:tc>
          <w:tcPr>
            <w:tcW w:w="1761" w:type="dxa"/>
          </w:tcPr>
          <w:p w14:paraId="233E7CD1" w14:textId="19D7F4C9" w:rsidR="00AB09FB" w:rsidRPr="00982192" w:rsidDel="00821D71" w:rsidRDefault="00AB09FB" w:rsidP="00CE01DA">
            <w:pPr>
              <w:spacing w:before="170" w:after="170"/>
              <w:rPr>
                <w:del w:id="3427" w:author="Author"/>
                <w:rFonts w:asciiTheme="minorBidi" w:eastAsia="Times New Roman" w:hAnsiTheme="minorBidi" w:cstheme="minorBidi"/>
                <w:noProof/>
                <w:szCs w:val="17"/>
                <w:lang w:val="fr-FR"/>
              </w:rPr>
            </w:pPr>
            <w:del w:id="3428"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7E6484EB" w14:textId="7F4DEE58" w:rsidTr="003969D6">
        <w:trPr>
          <w:del w:id="3429" w:author="Author"/>
        </w:trPr>
        <w:tc>
          <w:tcPr>
            <w:tcW w:w="1143" w:type="dxa"/>
          </w:tcPr>
          <w:p w14:paraId="59B7916F" w14:textId="726C7EDA" w:rsidR="00AB09FB" w:rsidRPr="00982192" w:rsidDel="00821D71" w:rsidRDefault="00AB09FB" w:rsidP="00CE01DA">
            <w:pPr>
              <w:spacing w:before="170" w:after="170"/>
              <w:rPr>
                <w:del w:id="3430" w:author="Author"/>
                <w:rFonts w:asciiTheme="minorBidi" w:eastAsia="Times New Roman" w:hAnsiTheme="minorBidi" w:cstheme="minorBidi"/>
                <w:noProof/>
                <w:szCs w:val="17"/>
                <w:lang w:val="fr-FR"/>
              </w:rPr>
            </w:pPr>
            <w:del w:id="343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72534077" w14:textId="32B4DA1D" w:rsidR="00AB09FB" w:rsidRPr="00982192" w:rsidDel="00821D71" w:rsidRDefault="00AB09FB" w:rsidP="00CE01DA">
            <w:pPr>
              <w:spacing w:before="170" w:after="170"/>
              <w:rPr>
                <w:del w:id="3432" w:author="Author"/>
                <w:rFonts w:asciiTheme="minorBidi" w:eastAsia="Times New Roman" w:hAnsiTheme="minorBidi" w:cstheme="minorBidi"/>
                <w:noProof/>
                <w:szCs w:val="17"/>
                <w:lang w:val="fr-FR"/>
              </w:rPr>
            </w:pPr>
            <w:del w:id="3433" w:author="Author">
              <w:r w:rsidRPr="00E11534" w:rsidDel="00821D71">
                <w:rPr>
                  <w:rFonts w:ascii="Arial" w:eastAsia="Times New Roman" w:hAnsi="Arial" w:cs="Arial"/>
                  <w:noProof/>
                  <w:szCs w:val="17"/>
                  <w:lang w:val="fr-FR"/>
                </w:rPr>
                <w:delText>Les valeurs des paramètres limit et offset DEVRAIENT figurer dans la réponse.</w:delText>
              </w:r>
            </w:del>
          </w:p>
        </w:tc>
        <w:tc>
          <w:tcPr>
            <w:tcW w:w="1761" w:type="dxa"/>
          </w:tcPr>
          <w:p w14:paraId="7EDCF9B5" w14:textId="75D4C9C8" w:rsidR="00AB09FB" w:rsidRPr="00982192" w:rsidDel="00821D71" w:rsidRDefault="00AB09FB" w:rsidP="00CE01DA">
            <w:pPr>
              <w:spacing w:before="170" w:after="170"/>
              <w:rPr>
                <w:del w:id="3434" w:author="Author"/>
                <w:rFonts w:asciiTheme="minorBidi" w:eastAsia="Times New Roman" w:hAnsiTheme="minorBidi" w:cstheme="minorBidi"/>
                <w:noProof/>
                <w:szCs w:val="17"/>
                <w:lang w:val="fr-FR"/>
              </w:rPr>
            </w:pPr>
            <w:del w:id="3435"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40A20EB7" w14:textId="1FC249C0" w:rsidTr="003969D6">
        <w:trPr>
          <w:del w:id="3436" w:author="Author"/>
        </w:trPr>
        <w:tc>
          <w:tcPr>
            <w:tcW w:w="1143" w:type="dxa"/>
          </w:tcPr>
          <w:p w14:paraId="714C286C" w14:textId="30255A55" w:rsidR="00AB09FB" w:rsidRPr="00982192" w:rsidDel="00821D71" w:rsidRDefault="00AB09FB" w:rsidP="00CE01DA">
            <w:pPr>
              <w:spacing w:before="170" w:after="170"/>
              <w:rPr>
                <w:del w:id="3437" w:author="Author"/>
                <w:rFonts w:asciiTheme="minorBidi" w:eastAsia="Times New Roman" w:hAnsiTheme="minorBidi" w:cstheme="minorBidi"/>
                <w:noProof/>
                <w:szCs w:val="17"/>
                <w:lang w:val="fr-FR"/>
              </w:rPr>
            </w:pPr>
            <w:del w:id="343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11B7BD95" w14:textId="42223EB2" w:rsidR="00AB09FB" w:rsidRPr="00982192" w:rsidDel="00821D71" w:rsidRDefault="00AB09FB" w:rsidP="00CE01DA">
            <w:pPr>
              <w:spacing w:before="170" w:after="170"/>
              <w:rPr>
                <w:del w:id="3439" w:author="Author"/>
                <w:rFonts w:asciiTheme="minorBidi" w:eastAsia="Times New Roman" w:hAnsiTheme="minorBidi" w:cstheme="minorBidi"/>
                <w:noProof/>
                <w:szCs w:val="17"/>
                <w:lang w:val="fr-FR"/>
              </w:rPr>
            </w:pPr>
            <w:del w:id="3440" w:author="Author">
              <w:r w:rsidRPr="00E11534" w:rsidDel="00821D71">
                <w:rPr>
                  <w:rFonts w:ascii="Arial" w:eastAsia="Times New Roman" w:hAnsi="Arial" w:cs="Arial"/>
                  <w:noProof/>
                  <w:szCs w:val="17"/>
                  <w:lang w:val="fr-FR"/>
                </w:rPr>
                <w:delText>Une API Web DEVRAIT prendre en charge le tri.</w:delText>
              </w:r>
            </w:del>
          </w:p>
        </w:tc>
        <w:tc>
          <w:tcPr>
            <w:tcW w:w="1761" w:type="dxa"/>
          </w:tcPr>
          <w:p w14:paraId="50F0CAD4" w14:textId="4B1FD885" w:rsidR="00AB09FB" w:rsidRPr="00982192" w:rsidDel="00821D71" w:rsidRDefault="00AB09FB" w:rsidP="00CE01DA">
            <w:pPr>
              <w:spacing w:before="170" w:after="170"/>
              <w:rPr>
                <w:del w:id="3441" w:author="Author"/>
                <w:rFonts w:asciiTheme="minorBidi" w:eastAsia="Times New Roman" w:hAnsiTheme="minorBidi" w:cstheme="minorBidi"/>
                <w:noProof/>
                <w:szCs w:val="17"/>
                <w:lang w:val="fr-FR"/>
              </w:rPr>
            </w:pPr>
            <w:del w:id="3442"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6E0AC1C1" w14:textId="359E2DCA" w:rsidTr="003969D6">
        <w:trPr>
          <w:del w:id="3443" w:author="Author"/>
        </w:trPr>
        <w:tc>
          <w:tcPr>
            <w:tcW w:w="1143" w:type="dxa"/>
          </w:tcPr>
          <w:p w14:paraId="241B6B4F" w14:textId="4AA69A04" w:rsidR="00AB09FB" w:rsidRPr="00982192" w:rsidDel="00821D71" w:rsidRDefault="00AB09FB" w:rsidP="00CE01DA">
            <w:pPr>
              <w:spacing w:before="170" w:after="170"/>
              <w:rPr>
                <w:del w:id="3444" w:author="Author"/>
                <w:rFonts w:asciiTheme="minorBidi" w:eastAsia="Times New Roman" w:hAnsiTheme="minorBidi" w:cstheme="minorBidi"/>
                <w:noProof/>
                <w:szCs w:val="17"/>
                <w:lang w:val="fr-FR"/>
              </w:rPr>
            </w:pPr>
            <w:del w:id="344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6444" w:type="dxa"/>
          </w:tcPr>
          <w:p w14:paraId="4AF06D98" w14:textId="6538B505" w:rsidR="00AB09FB" w:rsidRPr="00982192" w:rsidDel="00821D71" w:rsidRDefault="00AB09FB" w:rsidP="00CE01DA">
            <w:pPr>
              <w:spacing w:before="170" w:after="170"/>
              <w:rPr>
                <w:del w:id="3446" w:author="Author"/>
                <w:rFonts w:asciiTheme="minorBidi" w:eastAsia="Times New Roman" w:hAnsiTheme="minorBidi" w:cstheme="minorBidi"/>
                <w:noProof/>
                <w:szCs w:val="17"/>
                <w:lang w:val="fr-FR"/>
              </w:rPr>
            </w:pPr>
            <w:del w:id="3447" w:author="Author">
              <w:r w:rsidRPr="00204DFD" w:rsidDel="00821D71">
                <w:rPr>
                  <w:rFonts w:ascii="Arial" w:eastAsia="Times New Roman" w:hAnsi="Arial" w:cs="Arial"/>
                  <w:noProof/>
                  <w:szCs w:val="17"/>
                  <w:lang w:val="fr-FR"/>
                </w:rPr>
                <w:delText xml:space="preserve">Afin de spécifier un critère de tri </w:delText>
              </w:r>
              <w:r w:rsidRPr="00204DFD" w:rsidDel="00821D71">
                <w:rPr>
                  <w:rFonts w:ascii="Arial" w:hAnsi="Arial" w:cs="Arial"/>
                  <w:noProof/>
                  <w:szCs w:val="17"/>
                  <w:lang w:val="fr-FR"/>
                </w:rPr>
                <w:delText>multi</w:delText>
              </w:r>
              <w:r w:rsidR="00031838" w:rsidDel="00821D71">
                <w:rPr>
                  <w:rFonts w:ascii="Arial" w:hAnsi="Arial" w:cs="Arial"/>
                  <w:noProof/>
                  <w:szCs w:val="17"/>
                  <w:lang w:val="fr-FR"/>
                </w:rPr>
                <w:delText>attribut</w:delText>
              </w:r>
              <w:r w:rsidRPr="00204DFD" w:rsidDel="00821D71">
                <w:rPr>
                  <w:rFonts w:ascii="Arial" w:hAnsi="Arial" w:cs="Arial"/>
                  <w:noProof/>
                  <w:szCs w:val="17"/>
                  <w:lang w:val="fr-FR"/>
                </w:rPr>
                <w:delText>, un paramètre de requête DOIT être utili</w:delText>
              </w:r>
              <w:r w:rsidR="00334310" w:rsidRPr="00204DFD" w:rsidDel="00821D71">
                <w:rPr>
                  <w:rFonts w:ascii="Arial" w:hAnsi="Arial" w:cs="Arial"/>
                  <w:noProof/>
                  <w:szCs w:val="17"/>
                  <w:lang w:val="fr-FR"/>
                </w:rPr>
                <w:delText>sé</w:delText>
              </w:r>
              <w:r w:rsidR="00334310" w:rsidDel="00821D71">
                <w:rPr>
                  <w:rFonts w:ascii="Arial" w:hAnsi="Arial" w:cs="Arial"/>
                  <w:noProof/>
                  <w:szCs w:val="17"/>
                  <w:lang w:val="fr-FR"/>
                </w:rPr>
                <w:delText xml:space="preserve">.  </w:delText>
              </w:r>
              <w:r w:rsidR="00334310" w:rsidRPr="00204DFD" w:rsidDel="00821D71">
                <w:rPr>
                  <w:rFonts w:ascii="Arial" w:hAnsi="Arial" w:cs="Arial"/>
                  <w:noProof/>
                  <w:szCs w:val="17"/>
                  <w:lang w:val="fr-FR"/>
                </w:rPr>
                <w:delText>La</w:delText>
              </w:r>
              <w:r w:rsidRPr="00204DFD" w:rsidDel="00821D71">
                <w:rPr>
                  <w:rFonts w:ascii="Arial" w:hAnsi="Arial" w:cs="Arial"/>
                  <w:noProof/>
                  <w:szCs w:val="17"/>
                  <w:lang w:val="fr-FR"/>
                </w:rPr>
                <w:delText xml:space="preserve"> valeur de ce </w:delText>
              </w:r>
              <w:r w:rsidRPr="00204DFD" w:rsidDel="00821D71">
                <w:rPr>
                  <w:rFonts w:ascii="Arial" w:eastAsia="Times New Roman" w:hAnsi="Arial" w:cs="Arial"/>
                  <w:noProof/>
                  <w:szCs w:val="17"/>
                  <w:lang w:val="fr-FR"/>
                </w:rPr>
                <w:delText xml:space="preserve">paramètre est une liste de clés de tri séparées par une virgule et de sens de tri avec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asc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croissant ou </w:delText>
              </w:r>
              <w:r w:rsidR="00555419" w:rsidDel="00821D71">
                <w:rPr>
                  <w:rFonts w:ascii="Arial" w:eastAsia="Times New Roman" w:hAnsi="Arial" w:cs="Arial"/>
                  <w:noProof/>
                  <w:szCs w:val="17"/>
                  <w:lang w:val="fr-FR"/>
                </w:rPr>
                <w:delText>“</w:delText>
              </w:r>
              <w:r w:rsidRPr="00A21BF0" w:rsidDel="00821D71">
                <w:rPr>
                  <w:rFonts w:ascii="Courier New" w:eastAsia="Times New Roman" w:hAnsi="Courier New" w:cs="Courier New"/>
                  <w:noProof/>
                  <w:szCs w:val="17"/>
                  <w:lang w:val="fr-FR"/>
                </w:rPr>
                <w:delText>desc</w:delText>
              </w:r>
              <w:r w:rsidR="00555419" w:rsidDel="00821D71">
                <w:rPr>
                  <w:rFonts w:ascii="Arial" w:eastAsia="Times New Roman" w:hAnsi="Arial" w:cs="Arial"/>
                  <w:noProof/>
                  <w:szCs w:val="17"/>
                  <w:lang w:val="fr-FR"/>
                </w:rPr>
                <w:delText>”</w:delText>
              </w:r>
              <w:r w:rsidRPr="00204DFD" w:rsidDel="00821D71">
                <w:rPr>
                  <w:rFonts w:ascii="Arial" w:eastAsia="Times New Roman" w:hAnsi="Arial" w:cs="Arial"/>
                  <w:noProof/>
                  <w:szCs w:val="17"/>
                  <w:lang w:val="fr-FR"/>
                </w:rPr>
                <w:delText xml:space="preserve"> pour décroissa</w:delText>
              </w:r>
              <w:r w:rsidR="00334310" w:rsidRPr="00204DFD" w:rsidDel="00821D71">
                <w:rPr>
                  <w:rFonts w:ascii="Arial" w:eastAsia="Times New Roman" w:hAnsi="Arial" w:cs="Arial"/>
                  <w:noProof/>
                  <w:szCs w:val="17"/>
                  <w:lang w:val="fr-FR"/>
                </w:rPr>
                <w:delText>nt</w:delText>
              </w:r>
              <w:r w:rsidR="00334310" w:rsidDel="00821D71">
                <w:rPr>
                  <w:rFonts w:ascii="Arial" w:eastAsia="Times New Roman" w:hAnsi="Arial" w:cs="Arial"/>
                  <w:noProof/>
                  <w:szCs w:val="17"/>
                  <w:lang w:val="fr-FR"/>
                </w:rPr>
                <w:delText xml:space="preserve">.  </w:delText>
              </w:r>
              <w:r w:rsidR="00334310" w:rsidRPr="00204DFD" w:rsidDel="00821D71">
                <w:rPr>
                  <w:rFonts w:ascii="Arial" w:eastAsia="Times New Roman" w:hAnsi="Arial" w:cs="Arial"/>
                  <w:noProof/>
                  <w:szCs w:val="17"/>
                  <w:lang w:val="fr-FR"/>
                </w:rPr>
                <w:delText>Ce</w:delText>
              </w:r>
              <w:r w:rsidRPr="00204DFD" w:rsidDel="00821D71">
                <w:rPr>
                  <w:rFonts w:ascii="Arial" w:eastAsia="Times New Roman" w:hAnsi="Arial" w:cs="Arial"/>
                  <w:noProof/>
                  <w:szCs w:val="17"/>
                  <w:lang w:val="fr-FR"/>
                </w:rPr>
                <w:delText>s dernier</w:delText>
              </w:r>
              <w:r w:rsidR="002F560A" w:rsidDel="00821D71">
                <w:rPr>
                  <w:rFonts w:ascii="Arial" w:eastAsia="Times New Roman" w:hAnsi="Arial" w:cs="Arial"/>
                  <w:noProof/>
                  <w:szCs w:val="17"/>
                  <w:lang w:val="fr-FR"/>
                </w:rPr>
                <w:delText>s</w:delText>
              </w:r>
              <w:r w:rsidRPr="00204DFD" w:rsidDel="00821D71">
                <w:rPr>
                  <w:rFonts w:ascii="Arial" w:eastAsia="Times New Roman" w:hAnsi="Arial" w:cs="Arial"/>
                  <w:noProof/>
                  <w:szCs w:val="17"/>
                  <w:lang w:val="fr-FR"/>
                </w:rPr>
                <w:delText xml:space="preserve"> PEUVENT être ajoutés à chaque clé de tri, séparés par les deux</w:delText>
              </w:r>
              <w:r w:rsidR="002D56D3" w:rsidDel="00821D71">
                <w:rPr>
                  <w:rFonts w:ascii="Arial" w:eastAsia="Times New Roman" w:hAnsi="Arial" w:cs="Arial"/>
                  <w:noProof/>
                  <w:szCs w:val="17"/>
                  <w:lang w:val="fr-FR"/>
                </w:rPr>
                <w:delText> </w:delText>
              </w:r>
              <w:r w:rsidRPr="00204DFD" w:rsidDel="00821D71">
                <w:rPr>
                  <w:rFonts w:ascii="Arial" w:eastAsia="Times New Roman" w:hAnsi="Arial" w:cs="Arial"/>
                  <w:noProof/>
                  <w:szCs w:val="17"/>
                  <w:lang w:val="fr-FR"/>
                </w:rPr>
                <w:delText>poin</w:delText>
              </w:r>
              <w:r w:rsidR="00334310" w:rsidRPr="00204DFD" w:rsidDel="00821D71">
                <w:rPr>
                  <w:rFonts w:ascii="Arial" w:eastAsia="Times New Roman" w:hAnsi="Arial" w:cs="Arial"/>
                  <w:noProof/>
                  <w:szCs w:val="17"/>
                  <w:lang w:val="fr-FR"/>
                </w:rPr>
                <w:delText>ts</w:delText>
              </w:r>
              <w:r w:rsidR="00334310" w:rsidDel="00821D71">
                <w:rPr>
                  <w:rFonts w:ascii="Arial" w:eastAsia="Times New Roman" w:hAnsi="Arial" w:cs="Arial"/>
                  <w:noProof/>
                  <w:szCs w:val="17"/>
                  <w:lang w:val="fr-FR"/>
                </w:rPr>
                <w:delText xml:space="preserve">.  </w:delText>
              </w:r>
              <w:r w:rsidR="00334310" w:rsidRPr="00204DFD" w:rsidDel="00821D71">
                <w:rPr>
                  <w:rFonts w:ascii="Arial" w:hAnsi="Arial" w:cs="Arial"/>
                  <w:noProof/>
                  <w:szCs w:val="17"/>
                  <w:lang w:val="fr-FR"/>
                </w:rPr>
                <w:delText>Le</w:delText>
              </w:r>
              <w:r w:rsidRPr="00204DFD" w:rsidDel="00821D71">
                <w:rPr>
                  <w:rFonts w:ascii="Arial" w:hAnsi="Arial" w:cs="Arial"/>
                  <w:noProof/>
                  <w:szCs w:val="17"/>
                  <w:lang w:val="fr-FR"/>
                </w:rPr>
                <w:delText xml:space="preserve"> serveur DOIT définir le sens par défaut si celui</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ci n</w:delText>
              </w:r>
              <w:r w:rsidR="00BB0A23" w:rsidDel="00821D71">
                <w:rPr>
                  <w:rFonts w:ascii="Arial" w:hAnsi="Arial" w:cs="Arial"/>
                  <w:noProof/>
                  <w:szCs w:val="17"/>
                  <w:lang w:val="fr-FR"/>
                </w:rPr>
                <w:delText>’</w:delText>
              </w:r>
              <w:r w:rsidRPr="00204DFD" w:rsidDel="00821D71">
                <w:rPr>
                  <w:rFonts w:ascii="Arial" w:hAnsi="Arial" w:cs="Arial"/>
                  <w:noProof/>
                  <w:szCs w:val="17"/>
                  <w:lang w:val="fr-FR"/>
                </w:rPr>
                <w:delText>est pas spécifié pour une clé.</w:delText>
              </w:r>
            </w:del>
          </w:p>
        </w:tc>
        <w:tc>
          <w:tcPr>
            <w:tcW w:w="1761" w:type="dxa"/>
          </w:tcPr>
          <w:p w14:paraId="04A94D65" w14:textId="581B97DF" w:rsidR="00AB09FB" w:rsidRPr="00982192" w:rsidDel="00821D71" w:rsidRDefault="00AB09FB" w:rsidP="00CE01DA">
            <w:pPr>
              <w:spacing w:before="170" w:after="170"/>
              <w:rPr>
                <w:del w:id="3448" w:author="Author"/>
                <w:rFonts w:asciiTheme="minorBidi" w:eastAsia="Times New Roman" w:hAnsiTheme="minorBidi" w:cstheme="minorBidi"/>
                <w:noProof/>
                <w:szCs w:val="17"/>
                <w:lang w:val="fr-FR"/>
              </w:rPr>
            </w:pPr>
            <w:del w:id="3449"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1F3190A5" w14:textId="28C2DE50" w:rsidTr="003969D6">
        <w:trPr>
          <w:del w:id="3450" w:author="Author"/>
        </w:trPr>
        <w:tc>
          <w:tcPr>
            <w:tcW w:w="1143" w:type="dxa"/>
          </w:tcPr>
          <w:p w14:paraId="2DB7ED72" w14:textId="137AE144" w:rsidR="00AB09FB" w:rsidRPr="00982192" w:rsidDel="00821D71" w:rsidRDefault="00AB09FB" w:rsidP="00CE01DA">
            <w:pPr>
              <w:spacing w:before="170" w:after="170"/>
              <w:rPr>
                <w:del w:id="3451" w:author="Author"/>
                <w:rFonts w:asciiTheme="minorBidi" w:eastAsia="Times New Roman" w:hAnsiTheme="minorBidi" w:cstheme="minorBidi"/>
                <w:noProof/>
                <w:szCs w:val="17"/>
                <w:lang w:val="fr-FR"/>
              </w:rPr>
            </w:pPr>
            <w:del w:id="345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041CEA49" w14:textId="18CDE2A0" w:rsidR="00AB09FB" w:rsidRPr="00982192" w:rsidDel="00821D71" w:rsidRDefault="00AB09FB" w:rsidP="00CE01DA">
            <w:pPr>
              <w:spacing w:before="170" w:after="170"/>
              <w:rPr>
                <w:del w:id="3453" w:author="Author"/>
                <w:rFonts w:asciiTheme="minorBidi" w:eastAsia="Times New Roman" w:hAnsiTheme="minorBidi" w:cstheme="minorBidi"/>
                <w:noProof/>
                <w:szCs w:val="17"/>
                <w:lang w:val="fr-FR"/>
              </w:rPr>
            </w:pPr>
            <w:del w:id="3454" w:author="Author">
              <w:r w:rsidRPr="00034489" w:rsidDel="00821D71">
                <w:rPr>
                  <w:rFonts w:ascii="Arial" w:hAnsi="Arial" w:cs="Arial"/>
                  <w:noProof/>
                  <w:szCs w:val="17"/>
                  <w:lang w:val="fr-FR"/>
                </w:rPr>
                <w:delText>Une API Web DEVRAIT renvoyer les critères de tri dans la réponse</w:delText>
              </w:r>
              <w:r w:rsidDel="00821D71">
                <w:rPr>
                  <w:rFonts w:ascii="Arial" w:hAnsi="Arial" w:cs="Arial"/>
                  <w:noProof/>
                  <w:szCs w:val="17"/>
                  <w:lang w:val="fr-FR"/>
                </w:rPr>
                <w:delText>.</w:delText>
              </w:r>
            </w:del>
          </w:p>
        </w:tc>
        <w:tc>
          <w:tcPr>
            <w:tcW w:w="1761" w:type="dxa"/>
          </w:tcPr>
          <w:p w14:paraId="6454AB03" w14:textId="028AFAC4" w:rsidR="00AB09FB" w:rsidRPr="00982192" w:rsidDel="00821D71" w:rsidRDefault="00AB09FB" w:rsidP="00CE01DA">
            <w:pPr>
              <w:spacing w:before="170" w:after="170"/>
              <w:rPr>
                <w:del w:id="3455" w:author="Author"/>
                <w:rFonts w:asciiTheme="minorBidi" w:eastAsia="Times New Roman" w:hAnsiTheme="minorBidi" w:cstheme="minorBidi"/>
                <w:noProof/>
                <w:szCs w:val="17"/>
                <w:lang w:val="fr-FR"/>
              </w:rPr>
            </w:pPr>
            <w:del w:id="3456"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6EB668CF" w14:textId="6EA5F6AB" w:rsidTr="003969D6">
        <w:trPr>
          <w:del w:id="3457" w:author="Author"/>
        </w:trPr>
        <w:tc>
          <w:tcPr>
            <w:tcW w:w="1143" w:type="dxa"/>
          </w:tcPr>
          <w:p w14:paraId="4B86DBC3" w14:textId="0C101644" w:rsidR="00AB09FB" w:rsidRPr="00982192" w:rsidDel="00821D71" w:rsidRDefault="00AB09FB" w:rsidP="00CE01DA">
            <w:pPr>
              <w:spacing w:before="170" w:after="170"/>
              <w:rPr>
                <w:del w:id="3458" w:author="Author"/>
                <w:rFonts w:asciiTheme="minorBidi" w:eastAsia="Times New Roman" w:hAnsiTheme="minorBidi" w:cstheme="minorBidi"/>
                <w:noProof/>
                <w:szCs w:val="17"/>
                <w:lang w:val="fr-FR"/>
              </w:rPr>
            </w:pPr>
            <w:del w:id="345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6444" w:type="dxa"/>
          </w:tcPr>
          <w:p w14:paraId="0FA9AF2B" w14:textId="60197982" w:rsidR="00AB09FB" w:rsidRPr="00982192" w:rsidDel="00821D71" w:rsidRDefault="00AB09FB" w:rsidP="00CE01DA">
            <w:pPr>
              <w:spacing w:before="170" w:after="170"/>
              <w:rPr>
                <w:del w:id="3460" w:author="Author"/>
                <w:rFonts w:asciiTheme="minorBidi" w:eastAsia="Times New Roman" w:hAnsiTheme="minorBidi" w:cstheme="minorBidi"/>
                <w:noProof/>
                <w:szCs w:val="17"/>
                <w:lang w:val="fr-FR"/>
              </w:rPr>
            </w:pPr>
            <w:del w:id="3461" w:author="Author">
              <w:r w:rsidRPr="00E11534" w:rsidDel="00821D71">
                <w:rPr>
                  <w:rFonts w:ascii="Arial" w:eastAsia="Times New Roman" w:hAnsi="Arial" w:cs="Arial"/>
                  <w:noProof/>
                  <w:szCs w:val="17"/>
                  <w:lang w:val="fr-FR"/>
                </w:rPr>
                <w:delText>Une API Web PEUT prendre en charge l</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extension du corps du contenu renvo</w:delText>
              </w:r>
              <w:r w:rsidR="00334310" w:rsidRPr="00E11534" w:rsidDel="00821D71">
                <w:rPr>
                  <w:rFonts w:ascii="Arial" w:eastAsia="Times New Roman" w:hAnsi="Arial" w:cs="Arial"/>
                  <w:noProof/>
                  <w:szCs w:val="17"/>
                  <w:lang w:val="fr-FR"/>
                </w:rPr>
                <w:delText>yé</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Le</w:delText>
              </w:r>
              <w:r w:rsidRPr="00E11534" w:rsidDel="00821D71">
                <w:rPr>
                  <w:rFonts w:ascii="Arial" w:eastAsia="Times New Roman" w:hAnsi="Arial" w:cs="Arial"/>
                  <w:noProof/>
                  <w:szCs w:val="17"/>
                  <w:lang w:val="fr-FR"/>
                </w:rPr>
                <w:delText xml:space="preserve"> paramètre de requête </w:delText>
              </w:r>
              <w:r w:rsidRPr="004C60FE" w:rsidDel="00821D71">
                <w:rPr>
                  <w:rFonts w:ascii="Courier New" w:eastAsia="Times New Roman" w:hAnsi="Courier New" w:cs="Courier New"/>
                  <w:noProof/>
                  <w:szCs w:val="17"/>
                  <w:lang w:val="fr-FR"/>
                </w:rPr>
                <w:delText>expand=&lt;comma</w:delText>
              </w:r>
              <w:r w:rsidR="00BB0A23" w:rsidDel="00821D71">
                <w:rPr>
                  <w:rFonts w:ascii="Courier New" w:eastAsia="Times New Roman" w:hAnsi="Courier New" w:cs="Courier New"/>
                  <w:noProof/>
                  <w:szCs w:val="17"/>
                  <w:lang w:val="fr-FR"/>
                </w:rPr>
                <w:delText>-</w:delText>
              </w:r>
              <w:r w:rsidRPr="004C60FE" w:rsidDel="00821D71">
                <w:rPr>
                  <w:rFonts w:ascii="Courier New" w:eastAsia="Times New Roman" w:hAnsi="Courier New" w:cs="Courier New"/>
                  <w:noProof/>
                  <w:szCs w:val="17"/>
                  <w:lang w:val="fr-FR"/>
                </w:rPr>
                <w:delText>separated list of attributes names&gt;</w:delText>
              </w:r>
              <w:r w:rsidRPr="00E11534" w:rsidDel="00821D71">
                <w:rPr>
                  <w:rFonts w:ascii="Arial" w:eastAsia="Times New Roman" w:hAnsi="Arial" w:cs="Arial"/>
                  <w:noProof/>
                  <w:szCs w:val="17"/>
                  <w:lang w:val="fr-FR"/>
                </w:rPr>
                <w:delText xml:space="preserve"> DEVRAIT être utilisé.</w:delText>
              </w:r>
            </w:del>
          </w:p>
        </w:tc>
        <w:tc>
          <w:tcPr>
            <w:tcW w:w="1761" w:type="dxa"/>
          </w:tcPr>
          <w:p w14:paraId="7BB1CA9A" w14:textId="4F4D96FB" w:rsidR="00AB09FB" w:rsidRPr="00982192" w:rsidDel="00821D71" w:rsidRDefault="00AB09FB" w:rsidP="00CE01DA">
            <w:pPr>
              <w:spacing w:before="170" w:after="170"/>
              <w:rPr>
                <w:del w:id="3462" w:author="Author"/>
                <w:rFonts w:asciiTheme="minorBidi" w:eastAsia="Times New Roman" w:hAnsiTheme="minorBidi" w:cstheme="minorBidi"/>
                <w:noProof/>
                <w:szCs w:val="17"/>
                <w:lang w:val="fr-FR"/>
              </w:rPr>
            </w:pPr>
            <w:del w:id="3463"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775EDB27" w14:textId="69871D11" w:rsidTr="003969D6">
        <w:trPr>
          <w:del w:id="3464" w:author="Author"/>
        </w:trPr>
        <w:tc>
          <w:tcPr>
            <w:tcW w:w="1143" w:type="dxa"/>
          </w:tcPr>
          <w:p w14:paraId="1AE58217" w14:textId="7C4FA96E" w:rsidR="00AB09FB" w:rsidRPr="00982192" w:rsidDel="00821D71" w:rsidRDefault="00AB09FB" w:rsidP="00CE01DA">
            <w:pPr>
              <w:spacing w:before="170" w:after="170"/>
              <w:rPr>
                <w:del w:id="3465" w:author="Author"/>
                <w:rFonts w:asciiTheme="minorBidi" w:eastAsia="Times New Roman" w:hAnsiTheme="minorBidi" w:cstheme="minorBidi"/>
                <w:noProof/>
                <w:szCs w:val="17"/>
                <w:lang w:val="fr-FR"/>
              </w:rPr>
            </w:pPr>
            <w:del w:id="346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71BC7927" w14:textId="1D8658AA" w:rsidR="00AB09FB" w:rsidRPr="00982192" w:rsidDel="00821D71" w:rsidRDefault="00AB09FB" w:rsidP="00CE01DA">
            <w:pPr>
              <w:spacing w:before="170" w:after="170"/>
              <w:rPr>
                <w:del w:id="3467" w:author="Author"/>
                <w:rFonts w:asciiTheme="minorBidi" w:eastAsia="Times New Roman" w:hAnsiTheme="minorBidi" w:cstheme="minorBidi"/>
                <w:noProof/>
                <w:szCs w:val="17"/>
                <w:lang w:val="fr-FR"/>
              </w:rPr>
            </w:pPr>
            <w:del w:id="3468" w:author="Author">
              <w:r w:rsidRPr="00E11534" w:rsidDel="00821D71">
                <w:rPr>
                  <w:rFonts w:ascii="Arial" w:eastAsia="Times New Roman" w:hAnsi="Arial" w:cs="Arial"/>
                  <w:noProof/>
                  <w:szCs w:val="17"/>
                  <w:lang w:val="fr-FR"/>
                </w:rPr>
                <w:delText xml:space="preserve">Un paramètre de requête DEVRAIT être utilisé au lieu </w:delText>
              </w:r>
              <w:r w:rsidR="005B4D03" w:rsidDel="00821D71">
                <w:rPr>
                  <w:rFonts w:ascii="Arial" w:eastAsia="Times New Roman" w:hAnsi="Arial" w:cs="Arial"/>
                  <w:noProof/>
                  <w:szCs w:val="17"/>
                  <w:lang w:val="fr-FR"/>
                </w:rPr>
                <w:delText xml:space="preserve">des </w:delText>
              </w:r>
              <w:r w:rsidRPr="00E11534" w:rsidDel="00821D71">
                <w:rPr>
                  <w:rFonts w:ascii="Arial" w:eastAsia="Times New Roman" w:hAnsi="Arial" w:cs="Arial"/>
                  <w:noProof/>
                  <w:szCs w:val="17"/>
                  <w:lang w:val="fr-FR"/>
                </w:rPr>
                <w:delText>chemins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URL si une API Web prend en charge la projection selon le format</w:delText>
              </w:r>
              <w:r w:rsidR="00BB0A23" w:rsidDel="00821D71">
                <w:rPr>
                  <w:rFonts w:ascii="Arial" w:eastAsia="Times New Roman" w:hAnsi="Arial" w:cs="Arial"/>
                  <w:noProof/>
                  <w:szCs w:val="17"/>
                  <w:lang w:val="fr-FR"/>
                </w:rPr>
                <w:delText> :</w:delText>
              </w:r>
              <w:r w:rsidRPr="00E11534" w:rsidDel="00821D71">
                <w:rPr>
                  <w:rFonts w:ascii="Arial" w:eastAsia="Times New Roman" w:hAnsi="Arial" w:cs="Arial"/>
                  <w:noProof/>
                  <w:szCs w:val="17"/>
                  <w:lang w:val="fr-FR"/>
                </w:rPr>
                <w:delText xml:space="preserve"> </w:delText>
              </w:r>
              <w:r w:rsidRPr="001A7310" w:rsidDel="00821D71">
                <w:rPr>
                  <w:rFonts w:ascii="Courier New" w:eastAsia="Times New Roman" w:hAnsi="Courier New" w:cs="Courier New"/>
                  <w:noProof/>
                  <w:szCs w:val="17"/>
                  <w:lang w:val="fr-FR"/>
                </w:rPr>
                <w:delText>“fields=”&lt;comma</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separated list of attribute names&gt;</w:delText>
              </w:r>
              <w:r w:rsidRPr="00E11534" w:rsidDel="00821D71">
                <w:rPr>
                  <w:rFonts w:ascii="Arial" w:eastAsia="Times New Roman" w:hAnsi="Arial" w:cs="Arial"/>
                  <w:noProof/>
                  <w:szCs w:val="17"/>
                  <w:lang w:val="fr-FR"/>
                </w:rPr>
                <w:delText>.</w:delText>
              </w:r>
            </w:del>
          </w:p>
        </w:tc>
        <w:tc>
          <w:tcPr>
            <w:tcW w:w="1761" w:type="dxa"/>
          </w:tcPr>
          <w:p w14:paraId="6680D456" w14:textId="2ABE81D2" w:rsidR="00AB09FB" w:rsidRPr="00982192" w:rsidDel="00821D71" w:rsidRDefault="00AB09FB" w:rsidP="00CE01DA">
            <w:pPr>
              <w:spacing w:before="170" w:after="170"/>
              <w:rPr>
                <w:del w:id="3469" w:author="Author"/>
                <w:rFonts w:asciiTheme="minorBidi" w:eastAsia="Times New Roman" w:hAnsiTheme="minorBidi" w:cstheme="minorBidi"/>
                <w:noProof/>
                <w:szCs w:val="17"/>
                <w:lang w:val="fr-FR"/>
              </w:rPr>
            </w:pPr>
            <w:del w:id="3470"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2A510823" w14:textId="08E5E502" w:rsidTr="003969D6">
        <w:trPr>
          <w:del w:id="3471" w:author="Author"/>
        </w:trPr>
        <w:tc>
          <w:tcPr>
            <w:tcW w:w="1143" w:type="dxa"/>
          </w:tcPr>
          <w:p w14:paraId="66DFB892" w14:textId="2833F749" w:rsidR="00AB09FB" w:rsidRPr="00982192" w:rsidDel="00821D71" w:rsidRDefault="00AB09FB" w:rsidP="00CE01DA">
            <w:pPr>
              <w:spacing w:before="170" w:after="170"/>
              <w:rPr>
                <w:del w:id="3472" w:author="Author"/>
                <w:rFonts w:asciiTheme="minorBidi" w:eastAsia="Times New Roman" w:hAnsiTheme="minorBidi" w:cstheme="minorBidi"/>
                <w:noProof/>
                <w:szCs w:val="17"/>
                <w:lang w:val="fr-FR"/>
              </w:rPr>
            </w:pPr>
            <w:del w:id="347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7</w:delText>
              </w:r>
              <w:r w:rsidR="004C60FE"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6444" w:type="dxa"/>
          </w:tcPr>
          <w:p w14:paraId="2FB89E1E" w14:textId="06D32B96" w:rsidR="00AB09FB" w:rsidRPr="00982192" w:rsidDel="00821D71" w:rsidRDefault="00AB09FB" w:rsidP="00CE01DA">
            <w:pPr>
              <w:spacing w:before="170" w:after="170"/>
              <w:rPr>
                <w:del w:id="3474" w:author="Author"/>
                <w:rFonts w:asciiTheme="minorBidi" w:eastAsia="Times New Roman" w:hAnsiTheme="minorBidi" w:cstheme="minorBidi"/>
                <w:noProof/>
                <w:szCs w:val="17"/>
                <w:lang w:val="fr-FR"/>
              </w:rPr>
            </w:pPr>
            <w:del w:id="3475" w:author="Author">
              <w:r w:rsidRPr="00034489" w:rsidDel="00821D71">
                <w:rPr>
                  <w:rFonts w:ascii="Arial" w:eastAsia="Times New Roman" w:hAnsi="Arial" w:cs="Arial"/>
                  <w:noProof/>
                  <w:szCs w:val="17"/>
                  <w:lang w:val="fr-FR"/>
                </w:rPr>
                <w:delText>Une API Web DOIT prendre en charge le renvoi du nombre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034489" w:rsidDel="00821D71">
                <w:rPr>
                  <w:rFonts w:ascii="Arial" w:eastAsia="Times New Roman" w:hAnsi="Arial" w:cs="Arial"/>
                  <w:noProof/>
                  <w:szCs w:val="17"/>
                  <w:lang w:val="fr-FR"/>
                </w:rPr>
                <w:delText>une collection.</w:delText>
              </w:r>
            </w:del>
          </w:p>
        </w:tc>
        <w:tc>
          <w:tcPr>
            <w:tcW w:w="1761" w:type="dxa"/>
          </w:tcPr>
          <w:p w14:paraId="5896C003" w14:textId="091BC1C9" w:rsidR="00AB09FB" w:rsidRPr="00982192" w:rsidDel="00821D71" w:rsidRDefault="00AB09FB" w:rsidP="00CE01DA">
            <w:pPr>
              <w:spacing w:before="170" w:after="170"/>
              <w:rPr>
                <w:del w:id="3476" w:author="Author"/>
                <w:rFonts w:asciiTheme="minorBidi" w:eastAsia="Times New Roman" w:hAnsiTheme="minorBidi" w:cstheme="minorBidi"/>
                <w:noProof/>
                <w:szCs w:val="17"/>
                <w:lang w:val="fr-FR"/>
              </w:rPr>
            </w:pPr>
            <w:del w:id="3477"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053DDE65" w14:textId="4C83DD73" w:rsidTr="003969D6">
        <w:trPr>
          <w:del w:id="3478" w:author="Author"/>
        </w:trPr>
        <w:tc>
          <w:tcPr>
            <w:tcW w:w="1143" w:type="dxa"/>
          </w:tcPr>
          <w:p w14:paraId="01B1E06A" w14:textId="53CAA470" w:rsidR="00AB09FB" w:rsidRPr="00982192" w:rsidDel="00821D71" w:rsidRDefault="00AB09FB" w:rsidP="00CE01DA">
            <w:pPr>
              <w:spacing w:before="170" w:after="170"/>
              <w:rPr>
                <w:del w:id="3479" w:author="Author"/>
                <w:rFonts w:asciiTheme="minorBidi" w:eastAsia="Times New Roman" w:hAnsiTheme="minorBidi" w:cstheme="minorBidi"/>
                <w:noProof/>
                <w:szCs w:val="17"/>
                <w:lang w:val="fr-FR"/>
              </w:rPr>
            </w:pPr>
            <w:del w:id="348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4C60FE" w:rsidDel="00821D71">
                <w:rPr>
                  <w:rFonts w:asciiTheme="minorBidi" w:eastAsia="Times New Roman" w:hAnsiTheme="minorBidi" w:cstheme="minorBidi"/>
                  <w:noProof/>
                  <w:szCs w:val="17"/>
                  <w:lang w:val="fr-FR"/>
                </w:rPr>
                <w:delText>80</w:delText>
              </w:r>
              <w:r w:rsidRPr="00982192" w:rsidDel="00821D71">
                <w:rPr>
                  <w:rFonts w:asciiTheme="minorBidi" w:eastAsia="Times New Roman" w:hAnsiTheme="minorBidi" w:cstheme="minorBidi"/>
                  <w:noProof/>
                  <w:szCs w:val="17"/>
                  <w:lang w:val="fr-FR"/>
                </w:rPr>
                <w:delText>]</w:delText>
              </w:r>
            </w:del>
          </w:p>
        </w:tc>
        <w:tc>
          <w:tcPr>
            <w:tcW w:w="6444" w:type="dxa"/>
          </w:tcPr>
          <w:p w14:paraId="1FFAF0BE" w14:textId="35140803" w:rsidR="00AB09FB" w:rsidRPr="00982192" w:rsidDel="00821D71" w:rsidRDefault="00AB09FB" w:rsidP="00CE01DA">
            <w:pPr>
              <w:spacing w:before="170" w:after="170"/>
              <w:rPr>
                <w:del w:id="3481" w:author="Author"/>
                <w:rFonts w:asciiTheme="minorBidi" w:eastAsia="Times New Roman" w:hAnsiTheme="minorBidi" w:cstheme="minorBidi"/>
                <w:noProof/>
                <w:szCs w:val="17"/>
                <w:lang w:val="fr-FR"/>
              </w:rPr>
            </w:pPr>
            <w:del w:id="3482" w:author="Author">
              <w:r w:rsidRPr="005E0770" w:rsidDel="00821D71">
                <w:rPr>
                  <w:rFonts w:ascii="Arial" w:eastAsia="Times New Roman" w:hAnsi="Arial" w:cs="Arial"/>
                  <w:noProof/>
                  <w:szCs w:val="17"/>
                  <w:lang w:val="fr-FR"/>
                </w:rPr>
                <w:delText>Un paramètre de requête DOIT être utilisé pour prendre en charge le renvoi du nombre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5E0770" w:rsidDel="00821D71">
                <w:rPr>
                  <w:rFonts w:ascii="Arial" w:eastAsia="Times New Roman" w:hAnsi="Arial" w:cs="Arial"/>
                  <w:noProof/>
                  <w:szCs w:val="17"/>
                  <w:lang w:val="fr-FR"/>
                </w:rPr>
                <w:delText>une collection.</w:delText>
              </w:r>
            </w:del>
          </w:p>
        </w:tc>
        <w:tc>
          <w:tcPr>
            <w:tcW w:w="1761" w:type="dxa"/>
          </w:tcPr>
          <w:p w14:paraId="78F25F45" w14:textId="53ADC5A3" w:rsidR="00AB09FB" w:rsidRPr="00982192" w:rsidDel="00821D71" w:rsidRDefault="00AB09FB" w:rsidP="00CE01DA">
            <w:pPr>
              <w:spacing w:before="170" w:after="170"/>
              <w:rPr>
                <w:del w:id="3483" w:author="Author"/>
                <w:rFonts w:asciiTheme="minorBidi" w:eastAsia="Times New Roman" w:hAnsiTheme="minorBidi" w:cstheme="minorBidi"/>
                <w:noProof/>
                <w:szCs w:val="17"/>
                <w:lang w:val="fr-FR"/>
              </w:rPr>
            </w:pPr>
            <w:del w:id="3484"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20EC29BC" w14:textId="4C59E48F" w:rsidTr="003969D6">
        <w:trPr>
          <w:del w:id="3485" w:author="Author"/>
        </w:trPr>
        <w:tc>
          <w:tcPr>
            <w:tcW w:w="1143" w:type="dxa"/>
          </w:tcPr>
          <w:p w14:paraId="318973C7" w14:textId="4CA6DCF0" w:rsidR="00AB09FB" w:rsidRPr="00982192" w:rsidDel="00821D71" w:rsidRDefault="00AB09FB" w:rsidP="00CE01DA">
            <w:pPr>
              <w:spacing w:before="170" w:after="170"/>
              <w:rPr>
                <w:del w:id="3486" w:author="Author"/>
                <w:rFonts w:asciiTheme="minorBidi" w:hAnsiTheme="minorBidi" w:cstheme="minorBidi"/>
                <w:noProof/>
                <w:szCs w:val="17"/>
                <w:lang w:val="fr-FR"/>
              </w:rPr>
            </w:pPr>
            <w:del w:id="348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012B5DC8" w14:textId="6F22FBC5" w:rsidR="00AB09FB" w:rsidRPr="00982192" w:rsidDel="00821D71" w:rsidRDefault="00AB09FB" w:rsidP="00CE01DA">
            <w:pPr>
              <w:spacing w:before="170" w:after="170"/>
              <w:rPr>
                <w:del w:id="3488" w:author="Author"/>
                <w:rFonts w:asciiTheme="minorBidi" w:eastAsia="Times New Roman" w:hAnsiTheme="minorBidi" w:cstheme="minorBidi"/>
                <w:noProof/>
                <w:szCs w:val="17"/>
                <w:lang w:val="fr-FR"/>
              </w:rPr>
            </w:pPr>
            <w:del w:id="3489" w:author="Author">
              <w:r w:rsidRPr="00E11534" w:rsidDel="00821D71">
                <w:rPr>
                  <w:rFonts w:ascii="Arial" w:eastAsia="Times New Roman" w:hAnsi="Arial" w:cs="Arial"/>
                  <w:noProof/>
                  <w:szCs w:val="17"/>
                  <w:lang w:val="fr-FR"/>
                </w:rPr>
                <w:delText>Le paramètre de requête count DEVRAIT être utilisé pour renvoyer le nombre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une collection.</w:delText>
              </w:r>
            </w:del>
          </w:p>
        </w:tc>
        <w:tc>
          <w:tcPr>
            <w:tcW w:w="1761" w:type="dxa"/>
          </w:tcPr>
          <w:p w14:paraId="77B975E1" w14:textId="218A292A" w:rsidR="00AB09FB" w:rsidRPr="00982192" w:rsidDel="00821D71" w:rsidRDefault="00AB09FB" w:rsidP="00CE01DA">
            <w:pPr>
              <w:spacing w:before="170" w:after="170"/>
              <w:rPr>
                <w:del w:id="3490" w:author="Author"/>
                <w:rFonts w:asciiTheme="minorBidi" w:hAnsiTheme="minorBidi" w:cstheme="minorBidi"/>
                <w:noProof/>
                <w:szCs w:val="17"/>
                <w:lang w:val="fr-FR"/>
              </w:rPr>
            </w:pPr>
            <w:del w:id="3491" w:author="Author">
              <w:r w:rsidRPr="00982192" w:rsidDel="00821D71">
                <w:rPr>
                  <w:rFonts w:asciiTheme="minorBidi" w:hAnsiTheme="minorBidi" w:cstheme="minorBidi"/>
                  <w:noProof/>
                  <w:szCs w:val="17"/>
                  <w:lang w:val="fr-FR"/>
                </w:rPr>
                <w:delText>AAJ, AAX</w:delText>
              </w:r>
            </w:del>
          </w:p>
        </w:tc>
      </w:tr>
      <w:tr w:rsidR="00AB09FB" w:rsidRPr="00982192" w:rsidDel="00821D71" w14:paraId="751539C5" w14:textId="00E4BB18" w:rsidTr="003969D6">
        <w:trPr>
          <w:del w:id="3492" w:author="Author"/>
        </w:trPr>
        <w:tc>
          <w:tcPr>
            <w:tcW w:w="1143" w:type="dxa"/>
          </w:tcPr>
          <w:p w14:paraId="1F09CD04" w14:textId="0279B133" w:rsidR="00AB09FB" w:rsidRPr="00982192" w:rsidDel="00821D71" w:rsidRDefault="00AB09FB" w:rsidP="00CE01DA">
            <w:pPr>
              <w:spacing w:before="170" w:after="170"/>
              <w:rPr>
                <w:del w:id="3493" w:author="Author"/>
                <w:rFonts w:asciiTheme="minorBidi" w:hAnsiTheme="minorBidi" w:cstheme="minorBidi"/>
                <w:noProof/>
                <w:szCs w:val="17"/>
                <w:lang w:val="fr-FR"/>
              </w:rPr>
            </w:pPr>
            <w:del w:id="349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6444" w:type="dxa"/>
          </w:tcPr>
          <w:p w14:paraId="560AE360" w14:textId="65351026" w:rsidR="00AB09FB" w:rsidRPr="00982192" w:rsidDel="00821D71" w:rsidRDefault="00AB09FB" w:rsidP="00CE01DA">
            <w:pPr>
              <w:spacing w:before="170" w:after="170"/>
              <w:rPr>
                <w:del w:id="3495" w:author="Author"/>
                <w:rFonts w:asciiTheme="minorBidi" w:eastAsia="Times New Roman" w:hAnsiTheme="minorBidi" w:cstheme="minorBidi"/>
                <w:noProof/>
                <w:szCs w:val="17"/>
                <w:lang w:val="fr-FR"/>
              </w:rPr>
            </w:pPr>
            <w:del w:id="3496" w:author="Author">
              <w:r w:rsidRPr="006F558E" w:rsidDel="00821D71">
                <w:rPr>
                  <w:rFonts w:ascii="Arial" w:eastAsia="Times New Roman" w:hAnsi="Arial" w:cs="Arial"/>
                  <w:noProof/>
                  <w:szCs w:val="17"/>
                  <w:lang w:val="fr-FR"/>
                </w:rPr>
                <w:delText>Une API Web PEUT prendre en charge le renvoi du nombre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objets d</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une collection en l</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insérant dans la partie de la réponse qui contient la collection elle</w:delText>
              </w:r>
              <w:r w:rsidR="00BB0A23" w:rsidDel="00821D71">
                <w:rPr>
                  <w:rFonts w:ascii="Arial" w:eastAsia="Times New Roman" w:hAnsi="Arial" w:cs="Arial"/>
                  <w:noProof/>
                  <w:szCs w:val="17"/>
                  <w:lang w:val="fr-FR"/>
                </w:rPr>
                <w:delText>-</w:delText>
              </w:r>
              <w:r w:rsidRPr="006F558E" w:rsidDel="00821D71">
                <w:rPr>
                  <w:rFonts w:ascii="Arial" w:eastAsia="Times New Roman" w:hAnsi="Arial" w:cs="Arial"/>
                  <w:noProof/>
                  <w:szCs w:val="17"/>
                  <w:lang w:val="fr-FR"/>
                </w:rPr>
                <w:delText>mê</w:delText>
              </w:r>
              <w:r w:rsidR="00334310" w:rsidRPr="006F558E" w:rsidDel="00821D71">
                <w:rPr>
                  <w:rFonts w:ascii="Arial" w:eastAsia="Times New Roman" w:hAnsi="Arial" w:cs="Arial"/>
                  <w:noProof/>
                  <w:szCs w:val="17"/>
                  <w:lang w:val="fr-FR"/>
                </w:rPr>
                <w:delText>me</w:delText>
              </w:r>
              <w:r w:rsidR="00334310" w:rsidDel="00821D71">
                <w:rPr>
                  <w:rFonts w:ascii="Arial" w:eastAsia="Times New Roman" w:hAnsi="Arial" w:cs="Arial"/>
                  <w:noProof/>
                  <w:szCs w:val="17"/>
                  <w:lang w:val="fr-FR"/>
                </w:rPr>
                <w:delText xml:space="preserve">.  </w:delText>
              </w:r>
              <w:r w:rsidR="00334310" w:rsidRPr="006F558E" w:rsidDel="00821D71">
                <w:rPr>
                  <w:rFonts w:ascii="Arial" w:eastAsia="Times New Roman" w:hAnsi="Arial" w:cs="Arial"/>
                  <w:noProof/>
                  <w:szCs w:val="17"/>
                  <w:lang w:val="fr-FR"/>
                </w:rPr>
                <w:delText>Un</w:delText>
              </w:r>
              <w:r w:rsidRPr="006F558E" w:rsidDel="00821D71">
                <w:rPr>
                  <w:rFonts w:ascii="Arial" w:eastAsia="Times New Roman" w:hAnsi="Arial" w:cs="Arial"/>
                  <w:noProof/>
                  <w:szCs w:val="17"/>
                  <w:lang w:val="fr-FR"/>
                </w:rPr>
                <w:delText xml:space="preserve"> paramètre de requête DOIT être utilisé. </w:delText>
              </w:r>
              <w:r w:rsidR="002D56D3" w:rsidDel="00821D71">
                <w:rPr>
                  <w:rFonts w:ascii="Arial" w:eastAsia="Times New Roman" w:hAnsi="Arial" w:cs="Arial"/>
                  <w:noProof/>
                  <w:szCs w:val="17"/>
                  <w:lang w:val="fr-FR"/>
                </w:rPr>
                <w:delText xml:space="preserve"> </w:delText>
              </w:r>
            </w:del>
          </w:p>
        </w:tc>
        <w:tc>
          <w:tcPr>
            <w:tcW w:w="1761" w:type="dxa"/>
          </w:tcPr>
          <w:p w14:paraId="7AC1BA4E" w14:textId="47CC3A48" w:rsidR="00AB09FB" w:rsidRPr="00982192" w:rsidDel="00821D71" w:rsidRDefault="00AB09FB" w:rsidP="00CE01DA">
            <w:pPr>
              <w:spacing w:before="170" w:after="170"/>
              <w:rPr>
                <w:del w:id="3497" w:author="Author"/>
                <w:rFonts w:asciiTheme="minorBidi" w:hAnsiTheme="minorBidi" w:cstheme="minorBidi"/>
                <w:noProof/>
                <w:szCs w:val="17"/>
                <w:lang w:val="fr-FR"/>
              </w:rPr>
            </w:pPr>
            <w:del w:id="3498" w:author="Author">
              <w:r w:rsidRPr="00982192" w:rsidDel="00821D71">
                <w:rPr>
                  <w:rFonts w:asciiTheme="minorBidi" w:hAnsiTheme="minorBidi" w:cstheme="minorBidi"/>
                  <w:noProof/>
                  <w:szCs w:val="17"/>
                  <w:lang w:val="fr-FR"/>
                </w:rPr>
                <w:delText>AAJ, AAX, AX, AJ</w:delText>
              </w:r>
            </w:del>
          </w:p>
        </w:tc>
      </w:tr>
      <w:tr w:rsidR="00AB09FB" w:rsidRPr="00982192" w:rsidDel="00821D71" w14:paraId="3811C37D" w14:textId="6596817F" w:rsidTr="003969D6">
        <w:trPr>
          <w:del w:id="3499" w:author="Author"/>
        </w:trPr>
        <w:tc>
          <w:tcPr>
            <w:tcW w:w="1143" w:type="dxa"/>
          </w:tcPr>
          <w:p w14:paraId="4A562916" w14:textId="6FE86190" w:rsidR="00AB09FB" w:rsidRPr="00982192" w:rsidDel="00821D71" w:rsidRDefault="00AB09FB" w:rsidP="00CE01DA">
            <w:pPr>
              <w:spacing w:before="170" w:after="170"/>
              <w:rPr>
                <w:del w:id="3500" w:author="Author"/>
                <w:rFonts w:asciiTheme="minorBidi" w:hAnsiTheme="minorBidi" w:cstheme="minorBidi"/>
                <w:noProof/>
                <w:szCs w:val="17"/>
                <w:lang w:val="fr-FR"/>
              </w:rPr>
            </w:pPr>
            <w:del w:id="350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667307D5" w14:textId="3E69B6F0" w:rsidR="00AB09FB" w:rsidRPr="00982192" w:rsidDel="00821D71" w:rsidRDefault="00AB09FB" w:rsidP="00CE01DA">
            <w:pPr>
              <w:spacing w:before="170" w:after="170"/>
              <w:rPr>
                <w:del w:id="3502" w:author="Author"/>
                <w:rFonts w:asciiTheme="minorBidi" w:eastAsia="Times New Roman" w:hAnsiTheme="minorBidi" w:cstheme="minorBidi"/>
                <w:noProof/>
                <w:szCs w:val="17"/>
                <w:lang w:val="fr-FR"/>
              </w:rPr>
            </w:pPr>
            <w:del w:id="3503" w:author="Author">
              <w:r w:rsidRPr="00E11534" w:rsidDel="00821D71">
                <w:rPr>
                  <w:rFonts w:ascii="Arial" w:eastAsia="Times New Roman" w:hAnsi="Arial" w:cs="Arial"/>
                  <w:noProof/>
                  <w:szCs w:val="17"/>
                  <w:lang w:val="fr-FR"/>
                </w:rPr>
                <w:delText xml:space="preserve">Le paramètre de requête </w:delText>
              </w:r>
              <w:r w:rsidRPr="001A7310" w:rsidDel="00821D71">
                <w:rPr>
                  <w:rFonts w:ascii="Courier New" w:eastAsia="Times New Roman" w:hAnsi="Courier New" w:cs="Courier New"/>
                  <w:noProof/>
                  <w:szCs w:val="17"/>
                  <w:lang w:val="fr-FR"/>
                </w:rPr>
                <w:delText>count=true</w:delText>
              </w:r>
              <w:r w:rsidRPr="00E11534" w:rsidDel="00821D71">
                <w:rPr>
                  <w:rFonts w:ascii="Arial" w:eastAsia="Times New Roman" w:hAnsi="Arial" w:cs="Arial"/>
                  <w:noProof/>
                  <w:szCs w:val="17"/>
                  <w:lang w:val="fr-FR"/>
                </w:rPr>
                <w:delText xml:space="preserve"> DEVRAIT être utili</w:delText>
              </w:r>
              <w:r w:rsidR="00334310" w:rsidRPr="00E11534"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E11534" w:rsidDel="00821D71">
                <w:rPr>
                  <w:rFonts w:ascii="Arial" w:eastAsia="Times New Roman" w:hAnsi="Arial" w:cs="Arial"/>
                  <w:noProof/>
                  <w:szCs w:val="17"/>
                  <w:lang w:val="fr-FR"/>
                </w:rPr>
                <w:delText>S</w:delText>
              </w:r>
              <w:r w:rsidR="00334310" w:rsidDel="00821D71">
                <w:rPr>
                  <w:rFonts w:ascii="Arial" w:eastAsia="Times New Roman" w:hAnsi="Arial" w:cs="Arial"/>
                  <w:noProof/>
                  <w:szCs w:val="17"/>
                  <w:lang w:val="fr-FR"/>
                </w:rPr>
                <w:delText>’</w:delText>
              </w:r>
              <w:r w:rsidR="00334310" w:rsidRPr="00E11534" w:rsidDel="00821D71">
                <w:rPr>
                  <w:rFonts w:ascii="Arial" w:eastAsia="Times New Roman" w:hAnsi="Arial" w:cs="Arial"/>
                  <w:noProof/>
                  <w:szCs w:val="17"/>
                  <w:lang w:val="fr-FR"/>
                </w:rPr>
                <w:delText>i</w:delText>
              </w:r>
              <w:r w:rsidRPr="00E11534" w:rsidDel="00821D71">
                <w:rPr>
                  <w:rFonts w:ascii="Arial" w:eastAsia="Times New Roman" w:hAnsi="Arial" w:cs="Arial"/>
                  <w:noProof/>
                  <w:szCs w:val="17"/>
                  <w:lang w:val="fr-FR"/>
                </w:rPr>
                <w:delText>l n</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est pas spécifié, count devrait être défini par défaut comme false.</w:delText>
              </w:r>
            </w:del>
          </w:p>
        </w:tc>
        <w:tc>
          <w:tcPr>
            <w:tcW w:w="1761" w:type="dxa"/>
          </w:tcPr>
          <w:p w14:paraId="66006439" w14:textId="12EB3D2C" w:rsidR="00AB09FB" w:rsidRPr="00982192" w:rsidDel="00821D71" w:rsidRDefault="00AB09FB" w:rsidP="00CE01DA">
            <w:pPr>
              <w:spacing w:before="170" w:after="170"/>
              <w:rPr>
                <w:del w:id="3504" w:author="Author"/>
                <w:rFonts w:asciiTheme="minorBidi" w:hAnsiTheme="minorBidi" w:cstheme="minorBidi"/>
                <w:noProof/>
                <w:szCs w:val="17"/>
                <w:lang w:val="fr-FR"/>
              </w:rPr>
            </w:pPr>
            <w:del w:id="3505" w:author="Author">
              <w:r w:rsidRPr="00982192" w:rsidDel="00821D71">
                <w:rPr>
                  <w:rFonts w:asciiTheme="minorBidi" w:hAnsiTheme="minorBidi" w:cstheme="minorBidi"/>
                  <w:noProof/>
                  <w:szCs w:val="17"/>
                  <w:lang w:val="fr-FR"/>
                </w:rPr>
                <w:delText>AAJ, AAX</w:delText>
              </w:r>
            </w:del>
          </w:p>
        </w:tc>
      </w:tr>
      <w:tr w:rsidR="00AB09FB" w:rsidRPr="00982192" w:rsidDel="00821D71" w14:paraId="474720DE" w14:textId="69701160" w:rsidTr="003969D6">
        <w:trPr>
          <w:del w:id="3506" w:author="Author"/>
        </w:trPr>
        <w:tc>
          <w:tcPr>
            <w:tcW w:w="1143" w:type="dxa"/>
          </w:tcPr>
          <w:p w14:paraId="1C8551A7" w14:textId="078CE2A6" w:rsidR="00AB09FB" w:rsidRPr="00982192" w:rsidDel="00821D71" w:rsidRDefault="00AB09FB" w:rsidP="00CE01DA">
            <w:pPr>
              <w:spacing w:before="170" w:after="170"/>
              <w:rPr>
                <w:del w:id="3507" w:author="Author"/>
                <w:rFonts w:asciiTheme="minorBidi" w:hAnsiTheme="minorBidi" w:cstheme="minorBidi"/>
                <w:noProof/>
                <w:szCs w:val="17"/>
                <w:lang w:val="fr-FR"/>
              </w:rPr>
            </w:pPr>
            <w:del w:id="3508"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8</w:delText>
              </w:r>
              <w:r w:rsidR="004C60FE" w:rsidDel="00821D71">
                <w:rPr>
                  <w:rFonts w:asciiTheme="minorBidi" w:hAnsiTheme="minorBidi" w:cstheme="minorBidi"/>
                  <w:noProof/>
                  <w:szCs w:val="17"/>
                  <w:lang w:val="fr-FR"/>
                </w:rPr>
                <w:delText>4</w:delText>
              </w:r>
              <w:r w:rsidRPr="00982192" w:rsidDel="00821D71">
                <w:rPr>
                  <w:rFonts w:asciiTheme="minorBidi" w:hAnsiTheme="minorBidi" w:cstheme="minorBidi"/>
                  <w:noProof/>
                  <w:szCs w:val="17"/>
                  <w:lang w:val="fr-FR"/>
                </w:rPr>
                <w:delText>]</w:delText>
              </w:r>
            </w:del>
          </w:p>
        </w:tc>
        <w:tc>
          <w:tcPr>
            <w:tcW w:w="6444" w:type="dxa"/>
          </w:tcPr>
          <w:p w14:paraId="419A32D5" w14:textId="6734383F" w:rsidR="00AB09FB" w:rsidRPr="00982192" w:rsidDel="00821D71" w:rsidRDefault="00AB09FB" w:rsidP="00CE01DA">
            <w:pPr>
              <w:spacing w:before="170" w:after="170"/>
              <w:rPr>
                <w:del w:id="3509" w:author="Author"/>
                <w:rFonts w:asciiTheme="minorBidi" w:eastAsia="Times New Roman" w:hAnsiTheme="minorBidi" w:cstheme="minorBidi"/>
                <w:noProof/>
                <w:szCs w:val="17"/>
                <w:lang w:val="fr-FR"/>
              </w:rPr>
            </w:pPr>
            <w:del w:id="3510" w:author="Author">
              <w:r w:rsidRPr="00E11534" w:rsidDel="00821D71">
                <w:rPr>
                  <w:rFonts w:ascii="Arial" w:hAnsi="Arial" w:cs="Arial"/>
                  <w:noProof/>
                  <w:szCs w:val="17"/>
                  <w:lang w:val="fr-FR"/>
                </w:rPr>
                <w:delText xml:space="preserve">Si une API </w:delText>
              </w:r>
              <w:r w:rsidRPr="00E11534" w:rsidDel="00821D71">
                <w:rPr>
                  <w:rFonts w:ascii="Arial" w:eastAsia="Times New Roman" w:hAnsi="Arial" w:cs="Arial"/>
                  <w:noProof/>
                  <w:szCs w:val="17"/>
                  <w:lang w:val="fr-FR"/>
                </w:rPr>
                <w:delText>Web</w:delText>
              </w:r>
              <w:r w:rsidRPr="00E11534" w:rsidDel="00821D71">
                <w:rPr>
                  <w:rFonts w:ascii="Arial" w:hAnsi="Arial" w:cs="Arial"/>
                  <w:noProof/>
                  <w:szCs w:val="17"/>
                  <w:lang w:val="fr-FR"/>
                </w:rPr>
                <w:delText xml:space="preserve"> prend en charge la pagination, elle DEVRAIT prendre en charge le renvoi du nombre de la collection (c</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est</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à</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dire le nombre total d</w:delText>
              </w:r>
              <w:r w:rsidR="00BB0A23" w:rsidDel="00821D71">
                <w:rPr>
                  <w:rFonts w:ascii="Arial" w:hAnsi="Arial" w:cs="Arial"/>
                  <w:noProof/>
                  <w:szCs w:val="17"/>
                  <w:lang w:val="fr-FR"/>
                </w:rPr>
                <w:delText>’</w:delText>
              </w:r>
              <w:r w:rsidRPr="00E11534" w:rsidDel="00821D71">
                <w:rPr>
                  <w:rFonts w:ascii="Arial" w:hAnsi="Arial" w:cs="Arial"/>
                  <w:noProof/>
                  <w:szCs w:val="17"/>
                  <w:lang w:val="fr-FR"/>
                </w:rPr>
                <w:delText>objets de la collection) dans le texte de la réponse.</w:delText>
              </w:r>
            </w:del>
          </w:p>
        </w:tc>
        <w:tc>
          <w:tcPr>
            <w:tcW w:w="1761" w:type="dxa"/>
          </w:tcPr>
          <w:p w14:paraId="539CF3F0" w14:textId="223BC137" w:rsidR="00AB09FB" w:rsidRPr="00982192" w:rsidDel="00821D71" w:rsidRDefault="00AB09FB" w:rsidP="00CE01DA">
            <w:pPr>
              <w:spacing w:before="170" w:after="170"/>
              <w:rPr>
                <w:del w:id="3511" w:author="Author"/>
                <w:rFonts w:asciiTheme="minorBidi" w:hAnsiTheme="minorBidi" w:cstheme="minorBidi"/>
                <w:noProof/>
                <w:szCs w:val="17"/>
                <w:lang w:val="fr-FR"/>
              </w:rPr>
            </w:pPr>
            <w:del w:id="3512" w:author="Author">
              <w:r w:rsidRPr="00982192" w:rsidDel="00821D71">
                <w:rPr>
                  <w:rFonts w:asciiTheme="minorBidi" w:hAnsiTheme="minorBidi" w:cstheme="minorBidi"/>
                  <w:noProof/>
                  <w:szCs w:val="17"/>
                  <w:lang w:val="fr-FR"/>
                </w:rPr>
                <w:delText>AAJ, AAX</w:delText>
              </w:r>
            </w:del>
          </w:p>
        </w:tc>
      </w:tr>
      <w:tr w:rsidR="00AB09FB" w:rsidRPr="00982192" w:rsidDel="00821D71" w14:paraId="268D02F5" w14:textId="3D844614" w:rsidTr="003969D6">
        <w:trPr>
          <w:del w:id="3513" w:author="Author"/>
        </w:trPr>
        <w:tc>
          <w:tcPr>
            <w:tcW w:w="1143" w:type="dxa"/>
          </w:tcPr>
          <w:p w14:paraId="0EC4C6F5" w14:textId="0275C7B3" w:rsidR="00AB09FB" w:rsidRPr="00982192" w:rsidDel="00821D71" w:rsidRDefault="00AB09FB" w:rsidP="00CE01DA">
            <w:pPr>
              <w:spacing w:before="170" w:after="170"/>
              <w:rPr>
                <w:del w:id="3514" w:author="Author"/>
                <w:rFonts w:asciiTheme="minorBidi" w:hAnsiTheme="minorBidi" w:cstheme="minorBidi"/>
                <w:noProof/>
                <w:szCs w:val="17"/>
                <w:lang w:val="fr-FR"/>
              </w:rPr>
            </w:pPr>
            <w:del w:id="351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6444" w:type="dxa"/>
          </w:tcPr>
          <w:p w14:paraId="2E116478" w14:textId="599B9A2B" w:rsidR="00AB09FB" w:rsidRPr="00982192" w:rsidDel="00821D71" w:rsidRDefault="00AB09FB" w:rsidP="00CE01DA">
            <w:pPr>
              <w:spacing w:before="170" w:after="170"/>
              <w:rPr>
                <w:del w:id="3516" w:author="Author"/>
                <w:rFonts w:asciiTheme="minorBidi" w:eastAsia="Times New Roman" w:hAnsiTheme="minorBidi" w:cstheme="minorBidi"/>
                <w:noProof/>
                <w:szCs w:val="17"/>
                <w:lang w:val="fr-FR"/>
              </w:rPr>
            </w:pPr>
            <w:del w:id="3517" w:author="Author">
              <w:r w:rsidRPr="00E11534" w:rsidDel="00821D71">
                <w:rPr>
                  <w:rFonts w:ascii="Arial" w:eastAsia="Times New Roman" w:hAnsi="Arial" w:cs="Arial"/>
                  <w:noProof/>
                  <w:szCs w:val="17"/>
                  <w:lang w:val="fr-FR"/>
                </w:rPr>
                <w:delText>Lorsqu</w:delText>
              </w:r>
              <w:r w:rsidR="00BB0A23" w:rsidDel="00821D71">
                <w:rPr>
                  <w:rFonts w:ascii="Arial" w:eastAsia="Times New Roman" w:hAnsi="Arial" w:cs="Arial"/>
                  <w:noProof/>
                  <w:szCs w:val="17"/>
                  <w:lang w:val="fr-FR"/>
                </w:rPr>
                <w:delText>’</w:delText>
              </w:r>
              <w:r w:rsidRPr="00E11534" w:rsidDel="00821D71">
                <w:rPr>
                  <w:rFonts w:ascii="Arial" w:eastAsia="Times New Roman" w:hAnsi="Arial" w:cs="Arial"/>
                  <w:noProof/>
                  <w:szCs w:val="17"/>
                  <w:lang w:val="fr-FR"/>
                </w:rPr>
                <w:delText>une API Web prend en charge des expressions de recherche avancée, un langage de requête, tel que</w:delText>
              </w:r>
              <w:r w:rsidR="00992C0C" w:rsidRPr="00E11534"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E11534" w:rsidDel="00821D71">
                <w:rPr>
                  <w:rFonts w:ascii="Arial" w:eastAsia="Times New Roman" w:hAnsi="Arial" w:cs="Arial"/>
                  <w:noProof/>
                  <w:szCs w:val="17"/>
                  <w:lang w:val="fr-FR"/>
                </w:rPr>
                <w:delText>CQL</w:delText>
              </w:r>
              <w:r w:rsidRPr="00E11534" w:rsidDel="00821D71">
                <w:rPr>
                  <w:rFonts w:ascii="Arial" w:eastAsia="Times New Roman" w:hAnsi="Arial" w:cs="Arial"/>
                  <w:noProof/>
                  <w:szCs w:val="17"/>
                  <w:lang w:val="fr-FR"/>
                </w:rPr>
                <w:delText>, DEVRAIT être spécifié.</w:delText>
              </w:r>
              <w:r w:rsidR="002D56D3" w:rsidDel="00821D71">
                <w:rPr>
                  <w:rFonts w:ascii="Arial" w:eastAsia="Times New Roman" w:hAnsi="Arial" w:cs="Arial"/>
                  <w:noProof/>
                  <w:szCs w:val="17"/>
                  <w:lang w:val="fr-FR"/>
                </w:rPr>
                <w:delText xml:space="preserve">  </w:delText>
              </w:r>
            </w:del>
          </w:p>
        </w:tc>
        <w:tc>
          <w:tcPr>
            <w:tcW w:w="1761" w:type="dxa"/>
          </w:tcPr>
          <w:p w14:paraId="6C4823A9" w14:textId="723A315A" w:rsidR="00AB09FB" w:rsidRPr="00982192" w:rsidDel="00821D71" w:rsidRDefault="00AB09FB" w:rsidP="00CE01DA">
            <w:pPr>
              <w:spacing w:before="170" w:after="170"/>
              <w:rPr>
                <w:del w:id="3518" w:author="Author"/>
                <w:rFonts w:asciiTheme="minorBidi" w:hAnsiTheme="minorBidi" w:cstheme="minorBidi"/>
                <w:noProof/>
                <w:szCs w:val="17"/>
                <w:lang w:val="fr-FR"/>
              </w:rPr>
            </w:pPr>
            <w:del w:id="3519" w:author="Author">
              <w:r w:rsidRPr="00982192" w:rsidDel="00821D71">
                <w:rPr>
                  <w:rFonts w:asciiTheme="minorBidi" w:hAnsiTheme="minorBidi" w:cstheme="minorBidi"/>
                  <w:noProof/>
                  <w:szCs w:val="17"/>
                  <w:lang w:val="fr-FR"/>
                </w:rPr>
                <w:delText>AAJ, AAX</w:delText>
              </w:r>
            </w:del>
          </w:p>
        </w:tc>
      </w:tr>
      <w:tr w:rsidR="00AB09FB" w:rsidRPr="00982192" w:rsidDel="00821D71" w14:paraId="2F94052D" w14:textId="3D80BE53" w:rsidTr="003969D6">
        <w:trPr>
          <w:del w:id="3520" w:author="Author"/>
        </w:trPr>
        <w:tc>
          <w:tcPr>
            <w:tcW w:w="1143" w:type="dxa"/>
          </w:tcPr>
          <w:p w14:paraId="0AB72E86" w14:textId="3F6E2198" w:rsidR="00AB09FB" w:rsidRPr="00982192" w:rsidDel="00821D71" w:rsidRDefault="00AB09FB" w:rsidP="00CE01DA">
            <w:pPr>
              <w:spacing w:before="170" w:after="170"/>
              <w:rPr>
                <w:del w:id="3521" w:author="Author"/>
                <w:rFonts w:asciiTheme="minorBidi" w:hAnsiTheme="minorBidi" w:cstheme="minorBidi"/>
                <w:noProof/>
                <w:szCs w:val="17"/>
                <w:lang w:val="fr-FR"/>
              </w:rPr>
            </w:pPr>
            <w:del w:id="352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30808307" w14:textId="5A463FCE" w:rsidR="00AB09FB" w:rsidRPr="00982192" w:rsidDel="00821D71" w:rsidRDefault="00AB09FB" w:rsidP="00CE01DA">
            <w:pPr>
              <w:spacing w:before="170" w:after="170"/>
              <w:rPr>
                <w:del w:id="3523" w:author="Author"/>
                <w:rFonts w:asciiTheme="minorBidi" w:eastAsia="Times New Roman" w:hAnsiTheme="minorBidi" w:cstheme="minorBidi"/>
                <w:noProof/>
                <w:szCs w:val="17"/>
                <w:lang w:val="fr-FR"/>
              </w:rPr>
            </w:pPr>
            <w:del w:id="3524" w:author="Author">
              <w:r w:rsidRPr="00B26422" w:rsidDel="00821D71">
                <w:rPr>
                  <w:rFonts w:ascii="Arial" w:eastAsia="Times New Roman" w:hAnsi="Arial" w:cs="Arial"/>
                  <w:noProof/>
                  <w:szCs w:val="17"/>
                  <w:lang w:val="fr-FR"/>
                </w:rPr>
                <w:delText>Un contrat de service DOIT spécifier la grammaire prise en charge (comme les champs, les fonctions, les mots</w:delText>
              </w:r>
              <w:r w:rsidR="00BB0A23" w:rsidDel="00821D71">
                <w:rPr>
                  <w:rFonts w:ascii="Arial" w:eastAsia="Times New Roman" w:hAnsi="Arial" w:cs="Arial"/>
                  <w:noProof/>
                  <w:szCs w:val="17"/>
                  <w:lang w:val="fr-FR"/>
                </w:rPr>
                <w:delText>-</w:delText>
              </w:r>
              <w:r w:rsidRPr="00B26422" w:rsidDel="00821D71">
                <w:rPr>
                  <w:rFonts w:ascii="Arial" w:eastAsia="Times New Roman" w:hAnsi="Arial" w:cs="Arial"/>
                  <w:noProof/>
                  <w:szCs w:val="17"/>
                  <w:lang w:val="fr-FR"/>
                </w:rPr>
                <w:delText xml:space="preserve">clés et les opérateurs).  </w:delText>
              </w:r>
            </w:del>
          </w:p>
        </w:tc>
        <w:tc>
          <w:tcPr>
            <w:tcW w:w="1761" w:type="dxa"/>
          </w:tcPr>
          <w:p w14:paraId="4D2F6DCC" w14:textId="388410AE" w:rsidR="00AB09FB" w:rsidRPr="00982192" w:rsidDel="00821D71" w:rsidRDefault="00AB09FB" w:rsidP="00CE01DA">
            <w:pPr>
              <w:spacing w:before="170" w:after="170"/>
              <w:rPr>
                <w:del w:id="3525" w:author="Author"/>
                <w:rFonts w:asciiTheme="minorBidi" w:hAnsiTheme="minorBidi" w:cstheme="minorBidi"/>
                <w:noProof/>
                <w:szCs w:val="17"/>
                <w:lang w:val="fr-FR"/>
              </w:rPr>
            </w:pPr>
            <w:del w:id="3526" w:author="Author">
              <w:r w:rsidRPr="00982192" w:rsidDel="00821D71">
                <w:rPr>
                  <w:rFonts w:asciiTheme="minorBidi" w:hAnsiTheme="minorBidi" w:cstheme="minorBidi"/>
                  <w:noProof/>
                  <w:szCs w:val="17"/>
                  <w:lang w:val="fr-FR"/>
                </w:rPr>
                <w:delText>AAJ, AAX, AX, AJ</w:delText>
              </w:r>
            </w:del>
          </w:p>
        </w:tc>
      </w:tr>
      <w:tr w:rsidR="00AB09FB" w:rsidRPr="00982192" w:rsidDel="00821D71" w14:paraId="79ECA430" w14:textId="177F9AA1" w:rsidTr="003969D6">
        <w:trPr>
          <w:del w:id="3527" w:author="Author"/>
        </w:trPr>
        <w:tc>
          <w:tcPr>
            <w:tcW w:w="1143" w:type="dxa"/>
          </w:tcPr>
          <w:p w14:paraId="5C974F8F" w14:textId="0721D138" w:rsidR="00AB09FB" w:rsidRPr="00982192" w:rsidDel="00821D71" w:rsidRDefault="00AB09FB" w:rsidP="00CE01DA">
            <w:pPr>
              <w:spacing w:before="170" w:after="170"/>
              <w:rPr>
                <w:del w:id="3528" w:author="Author"/>
                <w:rFonts w:asciiTheme="minorBidi" w:eastAsia="Times New Roman" w:hAnsiTheme="minorBidi" w:cstheme="minorBidi"/>
                <w:noProof/>
                <w:szCs w:val="17"/>
                <w:lang w:val="fr-FR"/>
              </w:rPr>
            </w:pPr>
            <w:del w:id="352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6444" w:type="dxa"/>
          </w:tcPr>
          <w:p w14:paraId="33D41457" w14:textId="00150DE7" w:rsidR="00AB09FB" w:rsidRPr="00982192" w:rsidDel="00821D71" w:rsidRDefault="00AB09FB" w:rsidP="00CE01DA">
            <w:pPr>
              <w:spacing w:before="170" w:after="170"/>
              <w:rPr>
                <w:del w:id="3530" w:author="Author"/>
                <w:rFonts w:asciiTheme="minorBidi" w:eastAsia="Times New Roman" w:hAnsiTheme="minorBidi" w:cstheme="minorBidi"/>
                <w:noProof/>
                <w:szCs w:val="17"/>
                <w:lang w:val="fr-FR"/>
              </w:rPr>
            </w:pPr>
            <w:del w:id="3531" w:author="Author">
              <w:r w:rsidRPr="00B26422" w:rsidDel="00821D71">
                <w:rPr>
                  <w:rFonts w:ascii="Arial" w:eastAsia="Times New Roman" w:hAnsi="Arial" w:cs="Arial"/>
                  <w:noProof/>
                  <w:szCs w:val="17"/>
                  <w:lang w:val="fr-FR"/>
                </w:rPr>
                <w:delText>Le paramètre de requête “</w:delText>
              </w:r>
              <w:r w:rsidRPr="00A21BF0" w:rsidDel="00821D71">
                <w:rPr>
                  <w:rFonts w:ascii="Courier New" w:eastAsia="Times New Roman" w:hAnsi="Courier New" w:cs="Courier New"/>
                  <w:noProof/>
                  <w:szCs w:val="17"/>
                  <w:lang w:val="fr-FR"/>
                </w:rPr>
                <w:delText>q</w:delText>
              </w:r>
              <w:r w:rsidRPr="00B26422" w:rsidDel="00821D71">
                <w:rPr>
                  <w:rFonts w:ascii="Arial" w:eastAsia="Times New Roman" w:hAnsi="Arial" w:cs="Arial"/>
                  <w:noProof/>
                  <w:szCs w:val="17"/>
                  <w:lang w:val="fr-FR"/>
                </w:rPr>
                <w:delText>” DOIT être utilisé</w:delText>
              </w:r>
              <w:r w:rsidDel="00821D71">
                <w:rPr>
                  <w:rFonts w:ascii="Arial" w:eastAsia="Times New Roman" w:hAnsi="Arial" w:cs="Arial"/>
                  <w:noProof/>
                  <w:szCs w:val="17"/>
                  <w:lang w:val="fr-FR"/>
                </w:rPr>
                <w:delText>.</w:delText>
              </w:r>
            </w:del>
          </w:p>
        </w:tc>
        <w:tc>
          <w:tcPr>
            <w:tcW w:w="1761" w:type="dxa"/>
          </w:tcPr>
          <w:p w14:paraId="6A1D1CF4" w14:textId="4FAC13C7" w:rsidR="00AB09FB" w:rsidRPr="00982192" w:rsidDel="00821D71" w:rsidRDefault="00AB09FB" w:rsidP="00CE01DA">
            <w:pPr>
              <w:spacing w:before="170" w:after="170"/>
              <w:rPr>
                <w:del w:id="3532" w:author="Author"/>
                <w:rFonts w:asciiTheme="minorBidi" w:eastAsia="Times New Roman" w:hAnsiTheme="minorBidi" w:cstheme="minorBidi"/>
                <w:noProof/>
                <w:szCs w:val="17"/>
                <w:lang w:val="fr-FR"/>
              </w:rPr>
            </w:pPr>
            <w:del w:id="3533"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1B270489" w14:textId="3B6FBAC7" w:rsidTr="003969D6">
        <w:trPr>
          <w:del w:id="3534" w:author="Author"/>
        </w:trPr>
        <w:tc>
          <w:tcPr>
            <w:tcW w:w="1143" w:type="dxa"/>
          </w:tcPr>
          <w:p w14:paraId="0663C6B1" w14:textId="3B991603" w:rsidR="00AB09FB" w:rsidRPr="00982192" w:rsidDel="00821D71" w:rsidRDefault="00AB09FB" w:rsidP="00CE01DA">
            <w:pPr>
              <w:spacing w:before="170" w:after="170"/>
              <w:rPr>
                <w:del w:id="3535" w:author="Author"/>
                <w:rFonts w:asciiTheme="minorBidi" w:hAnsiTheme="minorBidi" w:cstheme="minorBidi"/>
                <w:noProof/>
                <w:szCs w:val="17"/>
                <w:lang w:val="fr-FR"/>
              </w:rPr>
            </w:pPr>
            <w:del w:id="353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3CCA3484" w14:textId="43B64DEC" w:rsidR="00AB09FB" w:rsidRPr="00982192" w:rsidDel="00821D71" w:rsidRDefault="00AB09FB" w:rsidP="00CE01DA">
            <w:pPr>
              <w:spacing w:before="170" w:after="170"/>
              <w:rPr>
                <w:del w:id="3537" w:author="Author"/>
                <w:rFonts w:asciiTheme="minorBidi" w:eastAsia="Times New Roman" w:hAnsiTheme="minorBidi" w:cstheme="minorBidi"/>
                <w:noProof/>
                <w:szCs w:val="17"/>
                <w:lang w:val="fr-FR"/>
              </w:rPr>
            </w:pPr>
            <w:del w:id="3538" w:author="Author">
              <w:r w:rsidRPr="006538B7" w:rsidDel="00821D71">
                <w:rPr>
                  <w:rFonts w:ascii="Arial" w:eastAsia="Times New Roman" w:hAnsi="Arial" w:cs="Arial"/>
                  <w:noProof/>
                  <w:szCs w:val="17"/>
                  <w:lang w:val="fr-FR"/>
                </w:rPr>
                <w:delText>Au niveau du protocole, une API Web DOIT renvoyer un code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 approprié choisi dans la liste type des codes d</w:delText>
              </w:r>
              <w:r w:rsidR="00BB0A23" w:rsidDel="00821D71">
                <w:rPr>
                  <w:rFonts w:ascii="Arial" w:eastAsia="Times New Roman" w:hAnsi="Arial" w:cs="Arial"/>
                  <w:noProof/>
                  <w:szCs w:val="17"/>
                  <w:lang w:val="fr-FR"/>
                </w:rPr>
                <w:delText>’</w:delText>
              </w:r>
              <w:r w:rsidRPr="006538B7" w:rsidDel="00821D71">
                <w:rPr>
                  <w:rFonts w:ascii="Arial" w:eastAsia="Times New Roman" w:hAnsi="Arial" w:cs="Arial"/>
                  <w:noProof/>
                  <w:szCs w:val="17"/>
                  <w:lang w:val="fr-FR"/>
                </w:rPr>
                <w:delText>état HTTP.</w:delText>
              </w:r>
              <w:r w:rsidR="002D56D3" w:rsidDel="00821D71">
                <w:rPr>
                  <w:rFonts w:ascii="Arial" w:eastAsia="Times New Roman" w:hAnsi="Arial" w:cs="Arial"/>
                  <w:noProof/>
                  <w:szCs w:val="17"/>
                  <w:lang w:val="fr-FR"/>
                </w:rPr>
                <w:delText xml:space="preserve">  </w:delText>
              </w:r>
            </w:del>
          </w:p>
        </w:tc>
        <w:tc>
          <w:tcPr>
            <w:tcW w:w="1761" w:type="dxa"/>
          </w:tcPr>
          <w:p w14:paraId="344D78FB" w14:textId="580E6619" w:rsidR="00AB09FB" w:rsidRPr="00982192" w:rsidDel="00821D71" w:rsidRDefault="00AB09FB" w:rsidP="00CE01DA">
            <w:pPr>
              <w:spacing w:before="170" w:after="170"/>
              <w:rPr>
                <w:del w:id="3539" w:author="Author"/>
                <w:rFonts w:asciiTheme="minorBidi" w:hAnsiTheme="minorBidi" w:cstheme="minorBidi"/>
                <w:noProof/>
                <w:szCs w:val="17"/>
                <w:lang w:val="fr-FR"/>
              </w:rPr>
            </w:pPr>
            <w:del w:id="3540" w:author="Author">
              <w:r w:rsidRPr="00982192" w:rsidDel="00821D71">
                <w:rPr>
                  <w:rFonts w:asciiTheme="minorBidi" w:hAnsiTheme="minorBidi" w:cstheme="minorBidi"/>
                  <w:noProof/>
                  <w:szCs w:val="17"/>
                  <w:lang w:val="fr-FR"/>
                </w:rPr>
                <w:delText>AAJ, AAX, AX, AJ</w:delText>
              </w:r>
            </w:del>
          </w:p>
        </w:tc>
      </w:tr>
      <w:tr w:rsidR="00AB09FB" w:rsidRPr="00982192" w:rsidDel="00821D71" w14:paraId="560D34F0" w14:textId="5FA8D74A" w:rsidTr="003969D6">
        <w:trPr>
          <w:del w:id="3541" w:author="Author"/>
        </w:trPr>
        <w:tc>
          <w:tcPr>
            <w:tcW w:w="1143" w:type="dxa"/>
          </w:tcPr>
          <w:p w14:paraId="42E5BCF5" w14:textId="6270FE39" w:rsidR="00AB09FB" w:rsidRPr="00982192" w:rsidDel="00821D71" w:rsidRDefault="00AB09FB" w:rsidP="00CE01DA">
            <w:pPr>
              <w:spacing w:before="170" w:after="170"/>
              <w:rPr>
                <w:del w:id="3542" w:author="Author"/>
                <w:rFonts w:asciiTheme="minorBidi" w:hAnsiTheme="minorBidi" w:cstheme="minorBidi"/>
                <w:noProof/>
                <w:szCs w:val="17"/>
                <w:lang w:val="fr-FR"/>
              </w:rPr>
            </w:pPr>
            <w:del w:id="3543" w:author="Author">
              <w:r w:rsidRPr="00982192" w:rsidDel="00821D71">
                <w:rPr>
                  <w:rFonts w:asciiTheme="minorBidi" w:eastAsia="Times New Roman" w:hAnsiTheme="minorBidi" w:cstheme="minorBidi"/>
                  <w:noProof/>
                  <w:szCs w:val="17"/>
                  <w:lang w:val="fr-FR"/>
                </w:rPr>
                <w:delText>[RSJ</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8</w:delText>
              </w:r>
              <w:r w:rsidR="004C60FE"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028EDDE5" w14:textId="71EBA799" w:rsidR="00AB09FB" w:rsidRPr="00982192" w:rsidDel="00821D71" w:rsidRDefault="00AB09FB" w:rsidP="00CE01DA">
            <w:pPr>
              <w:spacing w:before="170" w:after="170"/>
              <w:rPr>
                <w:del w:id="3544" w:author="Author"/>
                <w:rFonts w:asciiTheme="minorBidi" w:eastAsia="Times New Roman" w:hAnsiTheme="minorBidi" w:cstheme="minorBidi"/>
                <w:noProof/>
                <w:szCs w:val="17"/>
                <w:lang w:val="fr-FR"/>
              </w:rPr>
            </w:pPr>
            <w:del w:id="3545" w:author="Author">
              <w:r w:rsidRPr="00EB6CDB" w:rsidDel="00821D71">
                <w:rPr>
                  <w:rFonts w:ascii="Arial" w:eastAsia="Times New Roman" w:hAnsi="Arial" w:cs="Arial"/>
                  <w:noProof/>
                  <w:szCs w:val="17"/>
                  <w:lang w:val="fr-FR"/>
                </w:rPr>
                <w:delText>Au niveau de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application, une API Web DOIT renvoyer une charge utile signalant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erreur de façon suffisamment détaill</w:delText>
              </w:r>
              <w:r w:rsidR="00334310" w:rsidRPr="00EB6CDB" w:rsidDel="00821D71">
                <w:rPr>
                  <w:rFonts w:ascii="Arial" w:eastAsia="Times New Roman" w:hAnsi="Arial" w:cs="Arial"/>
                  <w:noProof/>
                  <w:szCs w:val="17"/>
                  <w:lang w:val="fr-FR"/>
                </w:rPr>
                <w:delText>ée</w:delText>
              </w:r>
              <w:r w:rsidR="00334310" w:rsidDel="00821D71">
                <w:rPr>
                  <w:rFonts w:ascii="Arial" w:eastAsia="Times New Roman" w:hAnsi="Arial" w:cs="Arial"/>
                  <w:noProof/>
                  <w:szCs w:val="17"/>
                  <w:lang w:val="fr-FR"/>
                </w:rPr>
                <w:delText xml:space="preserve">.  </w:delText>
              </w:r>
              <w:r w:rsidR="00334310" w:rsidRPr="00EB6CDB" w:rsidDel="00821D71">
                <w:rPr>
                  <w:rFonts w:ascii="Arial" w:eastAsia="Times New Roman" w:hAnsi="Arial" w:cs="Arial"/>
                  <w:noProof/>
                  <w:szCs w:val="17"/>
                  <w:lang w:val="fr-FR"/>
                </w:rPr>
                <w:delText>Le</w:delText>
              </w:r>
              <w:r w:rsidRPr="00EB6CDB" w:rsidDel="00821D71">
                <w:rPr>
                  <w:rFonts w:ascii="Arial" w:eastAsia="Times New Roman" w:hAnsi="Arial" w:cs="Arial"/>
                  <w:noProof/>
                  <w:szCs w:val="17"/>
                  <w:lang w:val="fr-FR"/>
                </w:rPr>
                <w:delText xml:space="preserve">s attributs </w:delText>
              </w:r>
              <w:r w:rsidRPr="001A7310" w:rsidDel="00821D71">
                <w:rPr>
                  <w:rFonts w:ascii="Courier New" w:eastAsia="Times New Roman" w:hAnsi="Courier New" w:cs="Courier New"/>
                  <w:noProof/>
                  <w:szCs w:val="17"/>
                  <w:lang w:val="fr-FR"/>
                </w:rPr>
                <w:delText>code</w:delText>
              </w:r>
              <w:r w:rsidRPr="00EB6CDB" w:rsidDel="00821D71">
                <w:rPr>
                  <w:rFonts w:ascii="Arial" w:eastAsia="Times New Roman" w:hAnsi="Arial" w:cs="Arial"/>
                  <w:noProof/>
                  <w:szCs w:val="17"/>
                  <w:lang w:val="fr-FR"/>
                </w:rPr>
                <w:delText xml:space="preserve"> et </w:delText>
              </w:r>
              <w:r w:rsidRPr="001A7310" w:rsidDel="00821D71">
                <w:rPr>
                  <w:rFonts w:ascii="Courier New" w:eastAsia="Times New Roman" w:hAnsi="Courier New" w:cs="Courier New"/>
                  <w:noProof/>
                  <w:szCs w:val="17"/>
                  <w:lang w:val="fr-FR"/>
                </w:rPr>
                <w:delText>message</w:delText>
              </w:r>
              <w:r w:rsidRPr="00EB6CDB" w:rsidDel="00821D71">
                <w:rPr>
                  <w:rFonts w:ascii="Arial" w:eastAsia="Times New Roman" w:hAnsi="Arial" w:cs="Arial"/>
                  <w:noProof/>
                  <w:szCs w:val="17"/>
                  <w:lang w:val="fr-FR"/>
                </w:rPr>
                <w:delText xml:space="preserve"> sont obligatoires, l</w:delText>
              </w:r>
              <w:r w:rsidR="00BB0A23" w:rsidDel="00821D71">
                <w:rPr>
                  <w:rFonts w:ascii="Arial" w:eastAsia="Times New Roman" w:hAnsi="Arial" w:cs="Arial"/>
                  <w:noProof/>
                  <w:szCs w:val="17"/>
                  <w:lang w:val="fr-FR"/>
                </w:rPr>
                <w:delText>’</w:delText>
              </w:r>
              <w:r w:rsidRPr="00EB6CDB" w:rsidDel="00821D71">
                <w:rPr>
                  <w:rFonts w:ascii="Arial" w:eastAsia="Times New Roman" w:hAnsi="Arial" w:cs="Arial"/>
                  <w:noProof/>
                  <w:szCs w:val="17"/>
                  <w:lang w:val="fr-FR"/>
                </w:rPr>
                <w:delText xml:space="preserve">attribut </w:delText>
              </w:r>
              <w:r w:rsidRPr="001A7310" w:rsidDel="00821D71">
                <w:rPr>
                  <w:rFonts w:ascii="Courier New" w:eastAsia="Times New Roman" w:hAnsi="Courier New" w:cs="Courier New"/>
                  <w:noProof/>
                  <w:szCs w:val="17"/>
                  <w:lang w:val="fr-FR"/>
                </w:rPr>
                <w:delText>details</w:delText>
              </w:r>
              <w:r w:rsidRPr="00EB6CDB" w:rsidDel="00821D71">
                <w:rPr>
                  <w:rFonts w:ascii="Arial" w:eastAsia="Times New Roman" w:hAnsi="Arial" w:cs="Arial"/>
                  <w:noProof/>
                  <w:szCs w:val="17"/>
                  <w:lang w:val="fr-FR"/>
                </w:rPr>
                <w:delText xml:space="preserve"> est conditionnellement obligatoire et les attributs </w:delText>
              </w:r>
              <w:r w:rsidRPr="001A7310" w:rsidDel="00821D71">
                <w:rPr>
                  <w:rFonts w:ascii="Courier New" w:eastAsia="Times New Roman" w:hAnsi="Courier New" w:cs="Courier New"/>
                  <w:noProof/>
                  <w:szCs w:val="17"/>
                  <w:lang w:val="fr-FR"/>
                </w:rPr>
                <w:delText>target</w:delText>
              </w:r>
              <w:r w:rsidRPr="00EB6CDB" w:rsidDel="00821D71">
                <w:rPr>
                  <w:rFonts w:ascii="Arial" w:eastAsia="Times New Roman" w:hAnsi="Arial" w:cs="Arial"/>
                  <w:noProof/>
                  <w:szCs w:val="17"/>
                  <w:lang w:val="fr-FR"/>
                </w:rPr>
                <w:delText xml:space="preserve">, </w:delText>
              </w:r>
              <w:r w:rsidRPr="001A7310" w:rsidDel="00821D71">
                <w:rPr>
                  <w:rFonts w:ascii="Courier New" w:eastAsia="Times New Roman" w:hAnsi="Courier New" w:cs="Courier New"/>
                  <w:noProof/>
                  <w:szCs w:val="17"/>
                  <w:lang w:val="fr-FR"/>
                </w:rPr>
                <w:delText>status</w:delText>
              </w:r>
              <w:r w:rsidRPr="00EB6CDB" w:rsidDel="00821D71">
                <w:rPr>
                  <w:rFonts w:ascii="Arial" w:eastAsia="Times New Roman" w:hAnsi="Arial" w:cs="Arial"/>
                  <w:noProof/>
                  <w:szCs w:val="17"/>
                  <w:lang w:val="fr-FR"/>
                </w:rPr>
                <w:delText xml:space="preserve">, </w:delText>
              </w:r>
              <w:r w:rsidRPr="001A7310" w:rsidDel="00821D71">
                <w:rPr>
                  <w:rFonts w:ascii="Courier New" w:eastAsia="Times New Roman" w:hAnsi="Courier New" w:cs="Courier New"/>
                  <w:noProof/>
                  <w:szCs w:val="17"/>
                  <w:lang w:val="fr-FR"/>
                </w:rPr>
                <w:delText>moreInfo</w:delText>
              </w:r>
              <w:r w:rsidRPr="00EB6CDB" w:rsidDel="00821D71">
                <w:rPr>
                  <w:rFonts w:ascii="Arial" w:eastAsia="Times New Roman" w:hAnsi="Arial" w:cs="Arial"/>
                  <w:noProof/>
                  <w:szCs w:val="17"/>
                  <w:lang w:val="fr-FR"/>
                </w:rPr>
                <w:delText xml:space="preserve"> et </w:delText>
              </w:r>
              <w:r w:rsidRPr="001A7310" w:rsidDel="00821D71">
                <w:rPr>
                  <w:rFonts w:ascii="Courier New" w:eastAsia="Times New Roman" w:hAnsi="Courier New" w:cs="Courier New"/>
                  <w:noProof/>
                  <w:szCs w:val="17"/>
                  <w:lang w:val="fr-FR"/>
                </w:rPr>
                <w:delText>internalMessage</w:delText>
              </w:r>
              <w:r w:rsidRPr="00EB6CDB" w:rsidDel="00821D71">
                <w:rPr>
                  <w:rFonts w:ascii="Arial" w:eastAsia="Times New Roman" w:hAnsi="Arial" w:cs="Arial"/>
                  <w:noProof/>
                  <w:szCs w:val="17"/>
                  <w:lang w:val="fr-FR"/>
                </w:rPr>
                <w:delText xml:space="preserve"> sont facultatifs. </w:delText>
              </w:r>
              <w:r w:rsidR="002D56D3" w:rsidDel="00821D71">
                <w:rPr>
                  <w:rFonts w:ascii="Arial" w:eastAsia="Times New Roman" w:hAnsi="Arial" w:cs="Arial"/>
                  <w:noProof/>
                  <w:szCs w:val="17"/>
                  <w:lang w:val="fr-FR"/>
                </w:rPr>
                <w:delText xml:space="preserve"> </w:delText>
              </w:r>
            </w:del>
          </w:p>
        </w:tc>
        <w:tc>
          <w:tcPr>
            <w:tcW w:w="1761" w:type="dxa"/>
          </w:tcPr>
          <w:p w14:paraId="3DE35A55" w14:textId="4E3EF0CD" w:rsidR="00AB09FB" w:rsidRPr="00982192" w:rsidDel="00821D71" w:rsidRDefault="00AB09FB" w:rsidP="00CE01DA">
            <w:pPr>
              <w:spacing w:before="170" w:after="170"/>
              <w:rPr>
                <w:del w:id="3546" w:author="Author"/>
                <w:rFonts w:asciiTheme="minorBidi" w:hAnsiTheme="minorBidi" w:cstheme="minorBidi"/>
                <w:noProof/>
                <w:szCs w:val="17"/>
                <w:lang w:val="fr-FR"/>
              </w:rPr>
            </w:pPr>
            <w:del w:id="3547" w:author="Author">
              <w:r w:rsidRPr="00982192" w:rsidDel="00821D71">
                <w:rPr>
                  <w:rFonts w:asciiTheme="minorBidi" w:hAnsiTheme="minorBidi" w:cstheme="minorBidi"/>
                  <w:noProof/>
                  <w:szCs w:val="17"/>
                  <w:lang w:val="fr-FR"/>
                </w:rPr>
                <w:delText>AAJ, AAX, AX, AJ</w:delText>
              </w:r>
            </w:del>
          </w:p>
        </w:tc>
      </w:tr>
      <w:tr w:rsidR="00AB09FB" w:rsidRPr="00982192" w:rsidDel="00821D71" w14:paraId="0B14C9C1" w14:textId="4895479C" w:rsidTr="003969D6">
        <w:trPr>
          <w:del w:id="3548" w:author="Author"/>
        </w:trPr>
        <w:tc>
          <w:tcPr>
            <w:tcW w:w="1143" w:type="dxa"/>
          </w:tcPr>
          <w:p w14:paraId="53B4C5A9" w14:textId="5BCA30C3" w:rsidR="00AB09FB" w:rsidRPr="00982192" w:rsidDel="00821D71" w:rsidRDefault="00AB09FB" w:rsidP="00CE01DA">
            <w:pPr>
              <w:spacing w:before="170" w:after="170"/>
              <w:rPr>
                <w:del w:id="3549" w:author="Author"/>
                <w:rFonts w:asciiTheme="minorBidi" w:hAnsiTheme="minorBidi" w:cstheme="minorBidi"/>
                <w:noProof/>
                <w:szCs w:val="17"/>
                <w:lang w:val="fr-FR"/>
              </w:rPr>
            </w:pPr>
            <w:del w:id="355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A7310" w:rsidDel="00821D71">
                <w:rPr>
                  <w:rFonts w:asciiTheme="minorBidi" w:eastAsia="Times New Roman" w:hAnsiTheme="minorBidi" w:cstheme="minorBidi"/>
                  <w:noProof/>
                  <w:szCs w:val="17"/>
                  <w:lang w:val="fr-FR"/>
                </w:rPr>
                <w:delText>90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590FC281" w14:textId="76C5FFBF" w:rsidR="00AB09FB" w:rsidRPr="00982192" w:rsidDel="00821D71" w:rsidRDefault="00AB09FB" w:rsidP="00CE01DA">
            <w:pPr>
              <w:spacing w:before="170" w:after="170"/>
              <w:rPr>
                <w:del w:id="3551" w:author="Author"/>
                <w:rFonts w:asciiTheme="minorBidi" w:eastAsia="Times New Roman" w:hAnsiTheme="minorBidi" w:cstheme="minorBidi"/>
                <w:noProof/>
                <w:szCs w:val="17"/>
                <w:lang w:val="fr-FR"/>
              </w:rPr>
            </w:pPr>
            <w:del w:id="3552" w:author="Author">
              <w:r w:rsidRPr="00774557" w:rsidDel="00821D71">
                <w:rPr>
                  <w:rFonts w:ascii="Arial" w:eastAsia="Times New Roman" w:hAnsi="Arial" w:cs="Arial"/>
                  <w:noProof/>
                  <w:szCs w:val="17"/>
                  <w:lang w:val="fr-FR"/>
                </w:rPr>
                <w:delText>Les erreurs NE DOIVENT PAS exposer les données dont la sécurité est primordiale ou les données techniques internes, comme les piles d</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appels, dans les réponses</w:delText>
              </w:r>
              <w:r w:rsidR="00BB0A23" w:rsidDel="00821D71">
                <w:rPr>
                  <w:rFonts w:ascii="Arial" w:eastAsia="Times New Roman" w:hAnsi="Arial" w:cs="Arial"/>
                  <w:noProof/>
                  <w:szCs w:val="17"/>
                  <w:lang w:val="fr-FR"/>
                </w:rPr>
                <w:delText>-</w:delText>
              </w:r>
              <w:r w:rsidRPr="00774557" w:rsidDel="00821D71">
                <w:rPr>
                  <w:rFonts w:ascii="Arial" w:eastAsia="Times New Roman" w:hAnsi="Arial" w:cs="Arial"/>
                  <w:noProof/>
                  <w:szCs w:val="17"/>
                  <w:lang w:val="fr-FR"/>
                </w:rPr>
                <w:delText>erreurs.</w:delText>
              </w:r>
            </w:del>
          </w:p>
        </w:tc>
        <w:tc>
          <w:tcPr>
            <w:tcW w:w="1761" w:type="dxa"/>
          </w:tcPr>
          <w:p w14:paraId="4CA5AE19" w14:textId="5501FEB5" w:rsidR="00AB09FB" w:rsidRPr="00982192" w:rsidDel="00821D71" w:rsidRDefault="00AB09FB" w:rsidP="00CE01DA">
            <w:pPr>
              <w:spacing w:before="170" w:after="170"/>
              <w:rPr>
                <w:del w:id="3553" w:author="Author"/>
                <w:rFonts w:asciiTheme="minorBidi" w:hAnsiTheme="minorBidi" w:cstheme="minorBidi"/>
                <w:noProof/>
                <w:szCs w:val="17"/>
                <w:lang w:val="fr-FR"/>
              </w:rPr>
            </w:pPr>
            <w:del w:id="3554" w:author="Author">
              <w:r w:rsidRPr="00982192" w:rsidDel="00821D71">
                <w:rPr>
                  <w:rFonts w:asciiTheme="minorBidi" w:hAnsiTheme="minorBidi" w:cstheme="minorBidi"/>
                  <w:noProof/>
                  <w:szCs w:val="17"/>
                  <w:lang w:val="fr-FR"/>
                </w:rPr>
                <w:delText>AAJ, AAX, AX, AJ</w:delText>
              </w:r>
            </w:del>
          </w:p>
        </w:tc>
      </w:tr>
      <w:tr w:rsidR="00AB09FB" w:rsidRPr="00982192" w:rsidDel="00821D71" w14:paraId="35B824E9" w14:textId="203A397A" w:rsidTr="003969D6">
        <w:trPr>
          <w:del w:id="3555" w:author="Author"/>
        </w:trPr>
        <w:tc>
          <w:tcPr>
            <w:tcW w:w="1143" w:type="dxa"/>
          </w:tcPr>
          <w:p w14:paraId="378CAE55" w14:textId="21B60E9E" w:rsidR="00AB09FB" w:rsidRPr="00982192" w:rsidDel="00821D71" w:rsidRDefault="00AB09FB" w:rsidP="00CE01DA">
            <w:pPr>
              <w:spacing w:before="170" w:after="170"/>
              <w:rPr>
                <w:del w:id="3556" w:author="Author"/>
                <w:rFonts w:asciiTheme="minorBidi" w:hAnsiTheme="minorBidi" w:cstheme="minorBidi"/>
                <w:noProof/>
                <w:szCs w:val="17"/>
                <w:lang w:val="fr-FR"/>
              </w:rPr>
            </w:pPr>
            <w:del w:id="355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2B08B5B7" w14:textId="4CA53BAA" w:rsidR="00AB09FB" w:rsidRPr="00982192" w:rsidDel="00821D71" w:rsidRDefault="00AB09FB" w:rsidP="00CE01DA">
            <w:pPr>
              <w:spacing w:before="170" w:after="170"/>
              <w:rPr>
                <w:del w:id="3558" w:author="Author"/>
                <w:rFonts w:asciiTheme="minorBidi" w:eastAsia="Times New Roman" w:hAnsiTheme="minorBidi" w:cstheme="minorBidi"/>
                <w:noProof/>
                <w:szCs w:val="17"/>
                <w:lang w:val="fr-FR"/>
              </w:rPr>
            </w:pPr>
            <w:del w:id="3559" w:author="Author">
              <w:r w:rsidRPr="00465BC3"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 xml:space="preserve">tête HTTP </w:delText>
              </w:r>
              <w:r w:rsidRPr="001A7310" w:rsidDel="00821D71">
                <w:rPr>
                  <w:rFonts w:ascii="Courier New" w:eastAsia="Times New Roman" w:hAnsi="Courier New" w:cs="Courier New"/>
                  <w:noProof/>
                  <w:szCs w:val="17"/>
                  <w:lang w:val="fr-FR"/>
                </w:rPr>
                <w:delText>Header: Reason</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Phrase</w:delText>
              </w:r>
              <w:r w:rsidRPr="00465BC3" w:rsidDel="00821D71">
                <w:rPr>
                  <w:rFonts w:ascii="Arial" w:eastAsia="Times New Roman" w:hAnsi="Arial" w:cs="Arial"/>
                  <w:noProof/>
                  <w:szCs w:val="17"/>
                  <w:lang w:val="fr-FR"/>
                </w:rPr>
                <w:delText xml:space="preserve"> (décrit dans</w:delText>
              </w:r>
              <w:r w:rsidR="00992C0C" w:rsidRPr="00465BC3"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65BC3" w:rsidDel="00821D71">
                <w:rPr>
                  <w:rFonts w:ascii="Arial" w:eastAsia="Times New Roman" w:hAnsi="Arial" w:cs="Arial"/>
                  <w:noProof/>
                  <w:szCs w:val="17"/>
                  <w:lang w:val="fr-FR"/>
                </w:rPr>
                <w:delText>RFC</w:delText>
              </w:r>
              <w:r w:rsidRPr="00465BC3" w:rsidDel="00821D71">
                <w:rPr>
                  <w:rFonts w:ascii="Arial" w:eastAsia="Times New Roman" w:hAnsi="Arial" w:cs="Arial"/>
                  <w:noProof/>
                  <w:szCs w:val="17"/>
                  <w:lang w:val="fr-FR"/>
                </w:rPr>
                <w:delText xml:space="preserve"> 2616) NE DOIT PAS être utilisé pour transmettre des réponses</w:delText>
              </w:r>
              <w:r w:rsidR="00BB0A23" w:rsidDel="00821D71">
                <w:rPr>
                  <w:rFonts w:ascii="Arial" w:eastAsia="Times New Roman" w:hAnsi="Arial" w:cs="Arial"/>
                  <w:noProof/>
                  <w:szCs w:val="17"/>
                  <w:lang w:val="fr-FR"/>
                </w:rPr>
                <w:delText>-</w:delText>
              </w:r>
              <w:r w:rsidRPr="00465BC3" w:rsidDel="00821D71">
                <w:rPr>
                  <w:rFonts w:ascii="Arial" w:eastAsia="Times New Roman" w:hAnsi="Arial" w:cs="Arial"/>
                  <w:noProof/>
                  <w:szCs w:val="17"/>
                  <w:lang w:val="fr-FR"/>
                </w:rPr>
                <w:delText>erreurs.</w:delText>
              </w:r>
            </w:del>
          </w:p>
        </w:tc>
        <w:tc>
          <w:tcPr>
            <w:tcW w:w="1761" w:type="dxa"/>
          </w:tcPr>
          <w:p w14:paraId="08300839" w14:textId="5A6999B2" w:rsidR="00AB09FB" w:rsidRPr="00982192" w:rsidDel="00821D71" w:rsidRDefault="00AB09FB" w:rsidP="00CE01DA">
            <w:pPr>
              <w:spacing w:before="170" w:after="170"/>
              <w:rPr>
                <w:del w:id="3560" w:author="Author"/>
                <w:rFonts w:asciiTheme="minorBidi" w:hAnsiTheme="minorBidi" w:cstheme="minorBidi"/>
                <w:noProof/>
                <w:szCs w:val="17"/>
                <w:lang w:val="fr-FR"/>
              </w:rPr>
            </w:pPr>
            <w:del w:id="3561" w:author="Author">
              <w:r w:rsidRPr="00982192" w:rsidDel="00821D71">
                <w:rPr>
                  <w:rFonts w:asciiTheme="minorBidi" w:hAnsiTheme="minorBidi" w:cstheme="minorBidi"/>
                  <w:noProof/>
                  <w:szCs w:val="17"/>
                  <w:lang w:val="fr-FR"/>
                </w:rPr>
                <w:delText>AAJ, AAX, AX, AJ</w:delText>
              </w:r>
            </w:del>
          </w:p>
        </w:tc>
      </w:tr>
      <w:tr w:rsidR="00AB09FB" w:rsidRPr="00982192" w:rsidDel="00821D71" w14:paraId="7D5EE8FB" w14:textId="6A6991A2" w:rsidTr="003969D6">
        <w:trPr>
          <w:del w:id="3562" w:author="Author"/>
        </w:trPr>
        <w:tc>
          <w:tcPr>
            <w:tcW w:w="1143" w:type="dxa"/>
          </w:tcPr>
          <w:p w14:paraId="5A6DB7E9" w14:textId="719615E7" w:rsidR="00AB09FB" w:rsidRPr="00982192" w:rsidDel="00821D71" w:rsidRDefault="00AB09FB" w:rsidP="00CE01DA">
            <w:pPr>
              <w:spacing w:before="170" w:after="170"/>
              <w:rPr>
                <w:del w:id="3563" w:author="Author"/>
                <w:rFonts w:asciiTheme="minorBidi" w:eastAsia="Times New Roman" w:hAnsiTheme="minorBidi" w:cstheme="minorBidi"/>
                <w:noProof/>
                <w:szCs w:val="17"/>
                <w:lang w:val="fr-FR"/>
              </w:rPr>
            </w:pPr>
            <w:del w:id="356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2</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3E355F2E" w14:textId="2D8F80C3" w:rsidR="00AB09FB" w:rsidRPr="00982192" w:rsidDel="00821D71" w:rsidRDefault="00AB09FB" w:rsidP="00CE01DA">
            <w:pPr>
              <w:spacing w:before="170" w:after="170"/>
              <w:rPr>
                <w:del w:id="3565" w:author="Author"/>
                <w:rFonts w:asciiTheme="minorBidi" w:eastAsia="Times New Roman" w:hAnsiTheme="minorBidi" w:cstheme="minorBidi"/>
                <w:noProof/>
                <w:szCs w:val="17"/>
                <w:lang w:val="fr-FR"/>
              </w:rPr>
            </w:pPr>
            <w:del w:id="3566" w:author="Author">
              <w:r w:rsidRPr="00C52FEA" w:rsidDel="00821D71">
                <w:rPr>
                  <w:rFonts w:ascii="Arial" w:hAnsi="Arial" w:cs="Arial"/>
                  <w:noProof/>
                  <w:color w:val="172B4D"/>
                  <w:szCs w:val="17"/>
                  <w:shd w:val="clear" w:color="auto" w:fill="FFFFFF"/>
                  <w:lang w:val="fr-FR"/>
                </w:rPr>
                <w:delText>Chaque erreur enregistrée DEVRAIT avoir son propre identifiant de corrélati</w:delText>
              </w:r>
              <w:r w:rsidR="00334310" w:rsidRPr="00C52FEA" w:rsidDel="00821D71">
                <w:rPr>
                  <w:rFonts w:ascii="Arial" w:hAnsi="Arial" w:cs="Arial"/>
                  <w:noProof/>
                  <w:color w:val="172B4D"/>
                  <w:szCs w:val="17"/>
                  <w:shd w:val="clear" w:color="auto" w:fill="FFFFFF"/>
                  <w:lang w:val="fr-FR"/>
                </w:rPr>
                <w:delText>on</w:delText>
              </w:r>
              <w:r w:rsidR="00334310" w:rsidDel="00821D71">
                <w:rPr>
                  <w:rFonts w:ascii="Arial" w:hAnsi="Arial" w:cs="Arial"/>
                  <w:noProof/>
                  <w:color w:val="172B4D"/>
                  <w:szCs w:val="17"/>
                  <w:shd w:val="clear" w:color="auto" w:fill="FFFFFF"/>
                  <w:lang w:val="fr-FR"/>
                </w:rPr>
                <w:delText xml:space="preserve">.  </w:delText>
              </w:r>
              <w:r w:rsidR="00334310" w:rsidRPr="00C52FEA" w:rsidDel="00821D71">
                <w:rPr>
                  <w:rFonts w:ascii="Arial" w:eastAsia="Times New Roman" w:hAnsi="Arial" w:cs="Arial"/>
                  <w:noProof/>
                  <w:szCs w:val="17"/>
                  <w:lang w:val="fr-FR"/>
                </w:rPr>
                <w:delText>Un</w:delText>
              </w:r>
              <w:r w:rsidRPr="00C52FEA" w:rsidDel="00821D71">
                <w:rPr>
                  <w:rFonts w:ascii="Arial" w:eastAsia="Times New Roman" w:hAnsi="Arial" w:cs="Arial"/>
                  <w:noProof/>
                  <w:szCs w:val="17"/>
                  <w:lang w:val="fr-FR"/>
                </w:rPr>
                <w:delText xml:space="preserve"> en</w:delText>
              </w:r>
              <w:r w:rsidR="00BB0A23" w:rsidDel="00821D71">
                <w:rPr>
                  <w:rFonts w:ascii="Arial" w:eastAsia="Times New Roman" w:hAnsi="Arial" w:cs="Arial"/>
                  <w:noProof/>
                  <w:szCs w:val="17"/>
                  <w:lang w:val="fr-FR"/>
                </w:rPr>
                <w:delText>-</w:delText>
              </w:r>
              <w:r w:rsidRPr="00C52FEA" w:rsidDel="00821D71">
                <w:rPr>
                  <w:rFonts w:ascii="Arial" w:eastAsia="Times New Roman" w:hAnsi="Arial" w:cs="Arial"/>
                  <w:noProof/>
                  <w:szCs w:val="17"/>
                  <w:lang w:val="fr-FR"/>
                </w:rPr>
                <w:delText>tête HTTP personnalisé DEVRAIT être utilisé et DEVRAIT être nommé identifiant de corrélation.</w:delText>
              </w:r>
            </w:del>
          </w:p>
        </w:tc>
        <w:tc>
          <w:tcPr>
            <w:tcW w:w="1761" w:type="dxa"/>
          </w:tcPr>
          <w:p w14:paraId="20913304" w14:textId="6BF9D4E7" w:rsidR="00AB09FB" w:rsidRPr="00982192" w:rsidDel="00821D71" w:rsidRDefault="00AB09FB" w:rsidP="00CE01DA">
            <w:pPr>
              <w:spacing w:before="170" w:after="170"/>
              <w:rPr>
                <w:del w:id="3567" w:author="Author"/>
                <w:rFonts w:asciiTheme="minorBidi" w:hAnsiTheme="minorBidi" w:cstheme="minorBidi"/>
                <w:noProof/>
                <w:szCs w:val="17"/>
                <w:lang w:val="fr-FR"/>
              </w:rPr>
            </w:pPr>
            <w:del w:id="3568" w:author="Author">
              <w:r w:rsidRPr="00982192" w:rsidDel="00821D71">
                <w:rPr>
                  <w:rFonts w:asciiTheme="minorBidi" w:hAnsiTheme="minorBidi" w:cstheme="minorBidi"/>
                  <w:noProof/>
                  <w:szCs w:val="17"/>
                  <w:lang w:val="fr-FR"/>
                </w:rPr>
                <w:delText>AAJ, AAX</w:delText>
              </w:r>
            </w:del>
          </w:p>
        </w:tc>
      </w:tr>
      <w:tr w:rsidR="00AB09FB" w:rsidRPr="00982192" w:rsidDel="00821D71" w14:paraId="7401A10E" w14:textId="600C5281" w:rsidTr="003969D6">
        <w:trPr>
          <w:del w:id="3569" w:author="Author"/>
        </w:trPr>
        <w:tc>
          <w:tcPr>
            <w:tcW w:w="1143" w:type="dxa"/>
          </w:tcPr>
          <w:p w14:paraId="746CCCF1" w14:textId="5B21CE9A" w:rsidR="00AB09FB" w:rsidRPr="00982192" w:rsidDel="00821D71" w:rsidRDefault="00AB09FB" w:rsidP="00CE01DA">
            <w:pPr>
              <w:spacing w:before="170" w:after="170"/>
              <w:rPr>
                <w:del w:id="3570" w:author="Author"/>
                <w:rFonts w:asciiTheme="minorBidi" w:hAnsiTheme="minorBidi" w:cstheme="minorBidi"/>
                <w:noProof/>
                <w:szCs w:val="17"/>
                <w:lang w:val="fr-FR"/>
              </w:rPr>
            </w:pPr>
            <w:del w:id="357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19167425" w14:textId="3AB7E1A2" w:rsidR="00AB09FB" w:rsidRPr="006852A6" w:rsidDel="00821D71" w:rsidRDefault="00AB09FB" w:rsidP="00CE01DA">
            <w:pPr>
              <w:spacing w:before="170" w:after="170"/>
              <w:rPr>
                <w:del w:id="3572" w:author="Author"/>
                <w:rFonts w:ascii="Arial" w:eastAsia="Times New Roman" w:hAnsi="Arial" w:cs="Arial"/>
                <w:noProof/>
                <w:szCs w:val="17"/>
                <w:lang w:val="fr-FR"/>
              </w:rPr>
            </w:pPr>
            <w:del w:id="3573" w:author="Author">
              <w:r w:rsidRPr="006852A6" w:rsidDel="00821D71">
                <w:rPr>
                  <w:rFonts w:ascii="Arial" w:eastAsia="Times New Roman" w:hAnsi="Arial" w:cs="Arial"/>
                  <w:noProof/>
                  <w:szCs w:val="17"/>
                  <w:lang w:val="fr-FR"/>
                </w:rPr>
                <w:delText>Un format de contrat de service DOIT comprendre les éléments ci</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après</w:delText>
              </w:r>
              <w:r w:rsidR="00BB0A23" w:rsidDel="00821D71">
                <w:rPr>
                  <w:rFonts w:ascii="Arial" w:eastAsia="Times New Roman" w:hAnsi="Arial" w:cs="Arial"/>
                  <w:noProof/>
                  <w:szCs w:val="17"/>
                  <w:lang w:val="fr-FR"/>
                </w:rPr>
                <w:delText> :</w:delText>
              </w:r>
            </w:del>
          </w:p>
          <w:p w14:paraId="0D726C23" w14:textId="009AA50F" w:rsidR="00AB09FB" w:rsidRPr="006852A6" w:rsidDel="00821D71" w:rsidRDefault="00AB09FB" w:rsidP="00CE01DA">
            <w:pPr>
              <w:numPr>
                <w:ilvl w:val="2"/>
                <w:numId w:val="4"/>
              </w:numPr>
              <w:tabs>
                <w:tab w:val="num" w:pos="1151"/>
              </w:tabs>
              <w:spacing w:before="170" w:after="170"/>
              <w:ind w:left="1151" w:hanging="567"/>
              <w:rPr>
                <w:del w:id="3574" w:author="Author"/>
                <w:rFonts w:ascii="Arial" w:eastAsia="Times New Roman" w:hAnsi="Arial" w:cs="Arial"/>
                <w:noProof/>
                <w:szCs w:val="17"/>
                <w:lang w:val="fr-FR"/>
              </w:rPr>
            </w:pPr>
            <w:del w:id="3575" w:author="Author">
              <w:r w:rsidRPr="006852A6" w:rsidDel="00821D71">
                <w:rPr>
                  <w:rFonts w:ascii="Arial" w:eastAsia="Times New Roman" w:hAnsi="Arial" w:cs="Arial"/>
                  <w:noProof/>
                  <w:szCs w:val="17"/>
                  <w:lang w:val="fr-FR"/>
                </w:rPr>
                <w:delText>Version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79AB3322" w14:textId="0864D330" w:rsidR="00AB09FB" w:rsidRPr="006852A6" w:rsidDel="00821D71" w:rsidRDefault="00AB09FB" w:rsidP="00CE01DA">
            <w:pPr>
              <w:numPr>
                <w:ilvl w:val="2"/>
                <w:numId w:val="4"/>
              </w:numPr>
              <w:tabs>
                <w:tab w:val="num" w:pos="1151"/>
              </w:tabs>
              <w:spacing w:before="170" w:after="170"/>
              <w:ind w:left="1151" w:hanging="567"/>
              <w:rPr>
                <w:del w:id="3576" w:author="Author"/>
                <w:rFonts w:ascii="Arial" w:eastAsia="Times New Roman" w:hAnsi="Arial" w:cs="Arial"/>
                <w:noProof/>
                <w:szCs w:val="17"/>
                <w:lang w:val="fr-FR"/>
              </w:rPr>
            </w:pPr>
            <w:del w:id="3577" w:author="Author">
              <w:r w:rsidRPr="006852A6" w:rsidDel="00821D71">
                <w:rPr>
                  <w:rFonts w:ascii="Arial" w:eastAsia="Times New Roman" w:hAnsi="Arial" w:cs="Arial"/>
                  <w:noProof/>
                  <w:szCs w:val="17"/>
                  <w:lang w:val="fr-FR"/>
                </w:rPr>
                <w:delText>Informat</w:delText>
              </w:r>
              <w:r w:rsidR="00C5315F" w:rsidDel="00821D71">
                <w:rPr>
                  <w:rFonts w:ascii="Arial" w:eastAsia="Times New Roman" w:hAnsi="Arial" w:cs="Arial"/>
                  <w:noProof/>
                  <w:szCs w:val="17"/>
                  <w:lang w:val="fr-FR"/>
                </w:rPr>
                <w:delText>ions sur la sémantique des élém</w:delText>
              </w:r>
              <w:r w:rsidRPr="006852A6" w:rsidDel="00821D71">
                <w:rPr>
                  <w:rFonts w:ascii="Arial" w:eastAsia="Times New Roman" w:hAnsi="Arial" w:cs="Arial"/>
                  <w:noProof/>
                  <w:szCs w:val="17"/>
                  <w:lang w:val="fr-FR"/>
                </w:rPr>
                <w:delText>ents de l</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API;</w:delText>
              </w:r>
            </w:del>
          </w:p>
          <w:p w14:paraId="37D596F0" w14:textId="590183E1" w:rsidR="00AB09FB" w:rsidRPr="006852A6" w:rsidDel="00821D71" w:rsidRDefault="00AB09FB" w:rsidP="00CE01DA">
            <w:pPr>
              <w:numPr>
                <w:ilvl w:val="2"/>
                <w:numId w:val="4"/>
              </w:numPr>
              <w:tabs>
                <w:tab w:val="num" w:pos="1151"/>
              </w:tabs>
              <w:spacing w:before="170" w:after="170"/>
              <w:ind w:left="1151" w:hanging="567"/>
              <w:rPr>
                <w:del w:id="3578" w:author="Author"/>
                <w:rFonts w:ascii="Arial" w:eastAsia="Times New Roman" w:hAnsi="Arial" w:cs="Arial"/>
                <w:noProof/>
                <w:szCs w:val="17"/>
                <w:lang w:val="fr-FR"/>
              </w:rPr>
            </w:pPr>
            <w:del w:id="3579" w:author="Author">
              <w:r w:rsidRPr="006852A6" w:rsidDel="00821D71">
                <w:rPr>
                  <w:rFonts w:ascii="Arial" w:eastAsia="Times New Roman" w:hAnsi="Arial" w:cs="Arial"/>
                  <w:noProof/>
                  <w:szCs w:val="17"/>
                  <w:lang w:val="fr-FR"/>
                </w:rPr>
                <w:delText>Ressources;</w:delText>
              </w:r>
            </w:del>
          </w:p>
          <w:p w14:paraId="180C4B22" w14:textId="206973BA" w:rsidR="00AB09FB" w:rsidRPr="006852A6" w:rsidDel="00821D71" w:rsidRDefault="00AB09FB" w:rsidP="00CE01DA">
            <w:pPr>
              <w:numPr>
                <w:ilvl w:val="2"/>
                <w:numId w:val="4"/>
              </w:numPr>
              <w:tabs>
                <w:tab w:val="num" w:pos="1151"/>
              </w:tabs>
              <w:spacing w:before="170" w:after="170"/>
              <w:ind w:left="1151" w:hanging="567"/>
              <w:rPr>
                <w:del w:id="3580" w:author="Author"/>
                <w:rFonts w:ascii="Arial" w:eastAsia="Times New Roman" w:hAnsi="Arial" w:cs="Arial"/>
                <w:noProof/>
                <w:szCs w:val="17"/>
                <w:lang w:val="fr-FR"/>
              </w:rPr>
            </w:pPr>
            <w:del w:id="3581" w:author="Author">
              <w:r w:rsidRPr="006852A6" w:rsidDel="00821D71">
                <w:rPr>
                  <w:rFonts w:ascii="Arial" w:eastAsia="Times New Roman" w:hAnsi="Arial" w:cs="Arial"/>
                  <w:noProof/>
                  <w:szCs w:val="17"/>
                  <w:lang w:val="fr-FR"/>
                </w:rPr>
                <w:delText>Attributs des ressources;</w:delText>
              </w:r>
            </w:del>
          </w:p>
          <w:p w14:paraId="2AAB17F1" w14:textId="196CE33B" w:rsidR="00AB09FB" w:rsidRPr="006852A6" w:rsidDel="00821D71" w:rsidRDefault="00AB09FB" w:rsidP="00CE01DA">
            <w:pPr>
              <w:numPr>
                <w:ilvl w:val="2"/>
                <w:numId w:val="4"/>
              </w:numPr>
              <w:tabs>
                <w:tab w:val="num" w:pos="1151"/>
              </w:tabs>
              <w:spacing w:before="170" w:after="170"/>
              <w:ind w:left="1151" w:hanging="567"/>
              <w:rPr>
                <w:del w:id="3582" w:author="Author"/>
                <w:rFonts w:ascii="Arial" w:eastAsia="Times New Roman" w:hAnsi="Arial" w:cs="Arial"/>
                <w:noProof/>
                <w:szCs w:val="17"/>
                <w:lang w:val="fr-FR"/>
              </w:rPr>
            </w:pPr>
            <w:del w:id="3583" w:author="Author">
              <w:r w:rsidRPr="006852A6" w:rsidDel="00821D71">
                <w:rPr>
                  <w:rFonts w:ascii="Arial" w:eastAsia="Times New Roman" w:hAnsi="Arial" w:cs="Arial"/>
                  <w:noProof/>
                  <w:szCs w:val="17"/>
                  <w:lang w:val="fr-FR"/>
                </w:rPr>
                <w:delText>Paramètres de requête;</w:delText>
              </w:r>
            </w:del>
          </w:p>
          <w:p w14:paraId="00C2420F" w14:textId="5D9C61E8" w:rsidR="00AB09FB" w:rsidRPr="006852A6" w:rsidDel="00821D71" w:rsidRDefault="00AB09FB" w:rsidP="00CE01DA">
            <w:pPr>
              <w:numPr>
                <w:ilvl w:val="2"/>
                <w:numId w:val="4"/>
              </w:numPr>
              <w:tabs>
                <w:tab w:val="num" w:pos="1151"/>
              </w:tabs>
              <w:spacing w:before="170" w:after="170"/>
              <w:ind w:left="1151" w:hanging="567"/>
              <w:rPr>
                <w:del w:id="3584" w:author="Author"/>
                <w:rFonts w:ascii="Arial" w:eastAsia="Times New Roman" w:hAnsi="Arial" w:cs="Arial"/>
                <w:noProof/>
                <w:szCs w:val="17"/>
                <w:lang w:val="fr-FR"/>
              </w:rPr>
            </w:pPr>
            <w:del w:id="3585" w:author="Author">
              <w:r w:rsidRPr="006852A6" w:rsidDel="00821D71">
                <w:rPr>
                  <w:rFonts w:ascii="Arial" w:eastAsia="Times New Roman" w:hAnsi="Arial" w:cs="Arial"/>
                  <w:noProof/>
                  <w:szCs w:val="17"/>
                  <w:lang w:val="fr-FR"/>
                </w:rPr>
                <w:delText>Méthodes;</w:delText>
              </w:r>
            </w:del>
          </w:p>
          <w:p w14:paraId="376CF432" w14:textId="62590D50" w:rsidR="00AB09FB" w:rsidRPr="006852A6" w:rsidDel="00821D71" w:rsidRDefault="00AB09FB" w:rsidP="00CE01DA">
            <w:pPr>
              <w:numPr>
                <w:ilvl w:val="2"/>
                <w:numId w:val="4"/>
              </w:numPr>
              <w:tabs>
                <w:tab w:val="num" w:pos="1151"/>
              </w:tabs>
              <w:spacing w:before="170" w:after="170"/>
              <w:ind w:left="1151" w:hanging="567"/>
              <w:rPr>
                <w:del w:id="3586" w:author="Author"/>
                <w:rFonts w:ascii="Arial" w:eastAsia="Times New Roman" w:hAnsi="Arial" w:cs="Arial"/>
                <w:noProof/>
                <w:szCs w:val="17"/>
                <w:lang w:val="fr-FR"/>
              </w:rPr>
            </w:pPr>
            <w:del w:id="3587" w:author="Author">
              <w:r w:rsidRPr="006852A6" w:rsidDel="00821D71">
                <w:rPr>
                  <w:rFonts w:ascii="Arial" w:eastAsia="Times New Roman" w:hAnsi="Arial" w:cs="Arial"/>
                  <w:noProof/>
                  <w:szCs w:val="17"/>
                  <w:lang w:val="fr-FR"/>
                </w:rPr>
                <w:delText>Types de médias;</w:delText>
              </w:r>
            </w:del>
          </w:p>
          <w:p w14:paraId="69E0E539" w14:textId="51236D0C" w:rsidR="00AB09FB" w:rsidRPr="006852A6" w:rsidDel="00821D71" w:rsidRDefault="00AB09FB" w:rsidP="00CE01DA">
            <w:pPr>
              <w:numPr>
                <w:ilvl w:val="2"/>
                <w:numId w:val="4"/>
              </w:numPr>
              <w:tabs>
                <w:tab w:val="num" w:pos="1151"/>
              </w:tabs>
              <w:spacing w:before="170" w:after="170"/>
              <w:ind w:left="1151" w:hanging="567"/>
              <w:rPr>
                <w:del w:id="3588" w:author="Author"/>
                <w:rFonts w:ascii="Arial" w:eastAsia="Times New Roman" w:hAnsi="Arial" w:cs="Arial"/>
                <w:noProof/>
                <w:szCs w:val="17"/>
                <w:lang w:val="fr-FR"/>
              </w:rPr>
            </w:pPr>
            <w:del w:id="3589" w:author="Author">
              <w:r w:rsidRPr="006852A6" w:rsidDel="00821D71">
                <w:rPr>
                  <w:rFonts w:ascii="Arial" w:eastAsia="Times New Roman" w:hAnsi="Arial" w:cs="Arial"/>
                  <w:noProof/>
                  <w:szCs w:val="17"/>
                  <w:lang w:val="fr-FR"/>
                </w:rPr>
                <w:delText>Grammaire de recherche (si une telle grammaire est prise en charge);</w:delText>
              </w:r>
            </w:del>
          </w:p>
          <w:p w14:paraId="73C6B6D0" w14:textId="34D10521" w:rsidR="00AB09FB" w:rsidRPr="006852A6" w:rsidDel="00821D71" w:rsidRDefault="00AB09FB" w:rsidP="00CE01DA">
            <w:pPr>
              <w:numPr>
                <w:ilvl w:val="2"/>
                <w:numId w:val="4"/>
              </w:numPr>
              <w:tabs>
                <w:tab w:val="num" w:pos="1151"/>
              </w:tabs>
              <w:spacing w:before="170" w:after="170"/>
              <w:ind w:left="1151" w:hanging="567"/>
              <w:rPr>
                <w:del w:id="3590" w:author="Author"/>
                <w:rFonts w:ascii="Arial" w:eastAsia="Times New Roman" w:hAnsi="Arial" w:cs="Arial"/>
                <w:noProof/>
                <w:szCs w:val="17"/>
                <w:lang w:val="fr-FR"/>
              </w:rPr>
            </w:pPr>
            <w:del w:id="3591" w:author="Author">
              <w:r w:rsidRPr="006852A6" w:rsidDel="00821D71">
                <w:rPr>
                  <w:rFonts w:ascii="Arial" w:eastAsia="Times New Roman" w:hAnsi="Arial" w:cs="Arial"/>
                  <w:noProof/>
                  <w:szCs w:val="17"/>
                  <w:lang w:val="fr-FR"/>
                </w:rPr>
                <w:delText>Codes d</w:delText>
              </w:r>
              <w:r w:rsidR="00BB0A23" w:rsidDel="00821D71">
                <w:rPr>
                  <w:rFonts w:ascii="Arial" w:eastAsia="Times New Roman" w:hAnsi="Arial" w:cs="Arial"/>
                  <w:noProof/>
                  <w:szCs w:val="17"/>
                  <w:lang w:val="fr-FR"/>
                </w:rPr>
                <w:delText>’</w:delText>
              </w:r>
              <w:r w:rsidRPr="006852A6" w:rsidDel="00821D71">
                <w:rPr>
                  <w:rFonts w:ascii="Arial" w:eastAsia="Times New Roman" w:hAnsi="Arial" w:cs="Arial"/>
                  <w:noProof/>
                  <w:szCs w:val="17"/>
                  <w:lang w:val="fr-FR"/>
                </w:rPr>
                <w:delText>état HTTP;</w:delText>
              </w:r>
            </w:del>
          </w:p>
          <w:p w14:paraId="2960341D" w14:textId="151DEA86" w:rsidR="00AB09FB" w:rsidRPr="006852A6" w:rsidDel="00821D71" w:rsidRDefault="00AB09FB" w:rsidP="00CE01DA">
            <w:pPr>
              <w:numPr>
                <w:ilvl w:val="2"/>
                <w:numId w:val="4"/>
              </w:numPr>
              <w:tabs>
                <w:tab w:val="num" w:pos="1151"/>
              </w:tabs>
              <w:spacing w:before="170" w:after="170"/>
              <w:ind w:left="1151" w:hanging="567"/>
              <w:rPr>
                <w:del w:id="3592" w:author="Author"/>
                <w:rFonts w:ascii="Arial" w:eastAsia="Times New Roman" w:hAnsi="Arial" w:cs="Arial"/>
                <w:noProof/>
                <w:szCs w:val="17"/>
                <w:lang w:val="fr-FR"/>
              </w:rPr>
            </w:pPr>
            <w:del w:id="3593" w:author="Author">
              <w:r w:rsidRPr="006852A6" w:rsidDel="00821D71">
                <w:rPr>
                  <w:rFonts w:ascii="Arial" w:eastAsia="Times New Roman" w:hAnsi="Arial" w:cs="Arial"/>
                  <w:noProof/>
                  <w:szCs w:val="17"/>
                  <w:lang w:val="fr-FR"/>
                </w:rPr>
                <w:delText>Méthodes HTTP;</w:delText>
              </w:r>
            </w:del>
          </w:p>
          <w:p w14:paraId="248B4213" w14:textId="570E5616" w:rsidR="00AB09FB" w:rsidRPr="00AB09FB" w:rsidDel="00821D71" w:rsidRDefault="00AB09FB" w:rsidP="00CE01DA">
            <w:pPr>
              <w:numPr>
                <w:ilvl w:val="2"/>
                <w:numId w:val="4"/>
              </w:numPr>
              <w:tabs>
                <w:tab w:val="num" w:pos="1151"/>
              </w:tabs>
              <w:spacing w:before="170" w:after="170"/>
              <w:ind w:left="1151" w:hanging="567"/>
              <w:rPr>
                <w:del w:id="3594" w:author="Author"/>
                <w:rFonts w:asciiTheme="minorBidi" w:eastAsia="Times New Roman" w:hAnsiTheme="minorBidi" w:cstheme="minorBidi"/>
                <w:noProof/>
                <w:szCs w:val="17"/>
                <w:lang w:val="fr-FR"/>
              </w:rPr>
            </w:pPr>
            <w:del w:id="3595" w:author="Author">
              <w:r w:rsidRPr="006852A6" w:rsidDel="00821D71">
                <w:rPr>
                  <w:rFonts w:ascii="Arial" w:eastAsia="Times New Roman" w:hAnsi="Arial" w:cs="Arial"/>
                  <w:noProof/>
                  <w:szCs w:val="17"/>
                  <w:lang w:val="fr-FR"/>
                </w:rPr>
                <w:delText xml:space="preserve">Restrictions et éléments distinctifs; </w:delText>
              </w:r>
              <w:r w:rsidR="002D56D3" w:rsidDel="00821D71">
                <w:rPr>
                  <w:rFonts w:ascii="Arial" w:eastAsia="Times New Roman" w:hAnsi="Arial" w:cs="Arial"/>
                  <w:noProof/>
                  <w:szCs w:val="17"/>
                  <w:lang w:val="fr-FR"/>
                </w:rPr>
                <w:delText xml:space="preserve"> </w:delText>
              </w:r>
              <w:r w:rsidRPr="006852A6" w:rsidDel="00821D71">
                <w:rPr>
                  <w:rFonts w:ascii="Arial" w:eastAsia="Times New Roman" w:hAnsi="Arial" w:cs="Arial"/>
                  <w:noProof/>
                  <w:szCs w:val="17"/>
                  <w:lang w:val="fr-FR"/>
                </w:rPr>
                <w:delText>et</w:delText>
              </w:r>
            </w:del>
          </w:p>
          <w:p w14:paraId="2CA0EF9A" w14:textId="70222A38" w:rsidR="00AB09FB" w:rsidRPr="00982192" w:rsidDel="00821D71" w:rsidRDefault="00AB09FB" w:rsidP="00CE01DA">
            <w:pPr>
              <w:numPr>
                <w:ilvl w:val="2"/>
                <w:numId w:val="4"/>
              </w:numPr>
              <w:tabs>
                <w:tab w:val="num" w:pos="1151"/>
              </w:tabs>
              <w:spacing w:before="170" w:after="170"/>
              <w:ind w:left="1151" w:hanging="567"/>
              <w:rPr>
                <w:del w:id="3596" w:author="Author"/>
                <w:rFonts w:asciiTheme="minorBidi" w:eastAsia="Times New Roman" w:hAnsiTheme="minorBidi" w:cstheme="minorBidi"/>
                <w:noProof/>
                <w:szCs w:val="17"/>
                <w:lang w:val="fr-FR"/>
              </w:rPr>
            </w:pPr>
            <w:del w:id="3597" w:author="Author">
              <w:r w:rsidRPr="006852A6" w:rsidDel="00821D71">
                <w:rPr>
                  <w:rFonts w:ascii="Arial" w:eastAsia="Times New Roman" w:hAnsi="Arial" w:cs="Arial"/>
                  <w:noProof/>
                  <w:szCs w:val="17"/>
                  <w:lang w:val="fr-FR"/>
                </w:rPr>
                <w:delText>Sécurité (le cas échéant).</w:delText>
              </w:r>
            </w:del>
          </w:p>
        </w:tc>
        <w:tc>
          <w:tcPr>
            <w:tcW w:w="1761" w:type="dxa"/>
          </w:tcPr>
          <w:p w14:paraId="3514A4C3" w14:textId="3791663F" w:rsidR="00AB09FB" w:rsidRPr="00982192" w:rsidDel="00821D71" w:rsidRDefault="00AB09FB" w:rsidP="00CE01DA">
            <w:pPr>
              <w:spacing w:before="170" w:after="170"/>
              <w:rPr>
                <w:del w:id="3598" w:author="Author"/>
                <w:rFonts w:asciiTheme="minorBidi" w:hAnsiTheme="minorBidi" w:cstheme="minorBidi"/>
                <w:noProof/>
                <w:szCs w:val="17"/>
                <w:lang w:val="fr-FR"/>
              </w:rPr>
            </w:pPr>
            <w:del w:id="3599" w:author="Author">
              <w:r w:rsidRPr="00982192" w:rsidDel="00821D71">
                <w:rPr>
                  <w:rFonts w:asciiTheme="minorBidi" w:hAnsiTheme="minorBidi" w:cstheme="minorBidi"/>
                  <w:noProof/>
                  <w:szCs w:val="17"/>
                  <w:lang w:val="fr-FR"/>
                </w:rPr>
                <w:delText>AAJ, AAX, AX, AJ</w:delText>
              </w:r>
            </w:del>
          </w:p>
        </w:tc>
      </w:tr>
      <w:tr w:rsidR="001A7310" w:rsidRPr="00982192" w:rsidDel="00821D71" w14:paraId="12AE4B0B" w14:textId="14B9C209" w:rsidTr="003969D6">
        <w:trPr>
          <w:del w:id="3600" w:author="Author"/>
        </w:trPr>
        <w:tc>
          <w:tcPr>
            <w:tcW w:w="1143" w:type="dxa"/>
          </w:tcPr>
          <w:p w14:paraId="7D8C9C94" w14:textId="6C4CEF7A" w:rsidR="001A7310" w:rsidRPr="00982192" w:rsidDel="00821D71" w:rsidRDefault="001A7310" w:rsidP="00CE01DA">
            <w:pPr>
              <w:spacing w:before="170" w:after="170" w:line="276" w:lineRule="auto"/>
              <w:rPr>
                <w:del w:id="3601" w:author="Author"/>
                <w:rFonts w:asciiTheme="minorBidi" w:hAnsiTheme="minorBidi" w:cstheme="minorBidi"/>
                <w:noProof/>
                <w:szCs w:val="17"/>
                <w:lang w:val="fr-FR"/>
              </w:rPr>
            </w:pPr>
            <w:del w:id="360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79A795D6" w14:textId="278C715D" w:rsidR="001A7310" w:rsidRPr="00982192" w:rsidDel="00821D71" w:rsidRDefault="001A7310" w:rsidP="00CE01DA">
            <w:pPr>
              <w:spacing w:before="170" w:after="170" w:line="276" w:lineRule="auto"/>
              <w:rPr>
                <w:del w:id="3603" w:author="Author"/>
                <w:rFonts w:asciiTheme="minorBidi" w:eastAsia="Times New Roman" w:hAnsiTheme="minorBidi" w:cstheme="minorBidi"/>
                <w:noProof/>
                <w:szCs w:val="17"/>
                <w:lang w:val="fr-FR"/>
              </w:rPr>
            </w:pPr>
            <w:del w:id="3604" w:author="Author">
              <w:r w:rsidRPr="009A55AA" w:rsidDel="00821D71">
                <w:rPr>
                  <w:rFonts w:ascii="Arial" w:eastAsia="Times New Roman" w:hAnsi="Arial" w:cs="Arial"/>
                  <w:noProof/>
                  <w:szCs w:val="17"/>
                  <w:lang w:val="fr-FR"/>
                </w:rPr>
                <w:delText>Un format de contrat de service DEVRAIT comprendre</w:delText>
              </w:r>
              <w:r w:rsidDel="00821D71">
                <w:rPr>
                  <w:rFonts w:ascii="Arial" w:eastAsia="Times New Roman" w:hAnsi="Arial" w:cs="Arial"/>
                  <w:noProof/>
                  <w:szCs w:val="17"/>
                  <w:lang w:val="fr-FR"/>
                </w:rPr>
                <w:delText xml:space="preserve"> </w:delText>
              </w:r>
              <w:r w:rsidRPr="00D80AC3" w:rsidDel="00821D71">
                <w:rPr>
                  <w:rFonts w:ascii="Arial" w:eastAsia="Times New Roman" w:hAnsi="Arial" w:cs="Arial"/>
                  <w:noProof/>
                  <w:szCs w:val="17"/>
                  <w:lang w:val="fr-FR"/>
                </w:rPr>
                <w:delText>les requêtes et les réponses au schéma XML ou au schéma JSON</w:delText>
              </w:r>
              <w:r w:rsidDel="00821D71">
                <w:rPr>
                  <w:rFonts w:ascii="Arial" w:eastAsia="Times New Roman" w:hAnsi="Arial" w:cs="Arial"/>
                  <w:noProof/>
                  <w:szCs w:val="17"/>
                  <w:lang w:val="fr-FR"/>
                </w:rPr>
                <w:delText xml:space="preserve">, </w:delText>
              </w:r>
              <w:r w:rsidRPr="00D80AC3" w:rsidDel="00821D71">
                <w:rPr>
                  <w:rFonts w:ascii="Arial" w:eastAsia="Times New Roman" w:hAnsi="Arial" w:cs="Arial"/>
                  <w:noProof/>
                  <w:szCs w:val="17"/>
                  <w:lang w:val="fr-FR"/>
                </w:rPr>
                <w:delText>ainsi que des exemples d</w:delText>
              </w:r>
              <w:r w:rsidR="00BB0A23" w:rsidDel="00821D71">
                <w:rPr>
                  <w:rFonts w:ascii="Arial" w:eastAsia="Times New Roman" w:hAnsi="Arial" w:cs="Arial"/>
                  <w:noProof/>
                  <w:szCs w:val="17"/>
                  <w:lang w:val="fr-FR"/>
                </w:rPr>
                <w:delText>’</w:delText>
              </w:r>
              <w:r w:rsidRPr="00D80AC3" w:rsidDel="00821D71">
                <w:rPr>
                  <w:rFonts w:ascii="Arial" w:eastAsia="Times New Roman" w:hAnsi="Arial" w:cs="Arial"/>
                  <w:noProof/>
                  <w:szCs w:val="17"/>
                  <w:lang w:val="fr-FR"/>
                </w:rPr>
                <w:delText>utilisation de l</w:delText>
              </w:r>
              <w:r w:rsidR="00BB0A23" w:rsidDel="00821D71">
                <w:rPr>
                  <w:rFonts w:ascii="Arial" w:eastAsia="Times New Roman" w:hAnsi="Arial" w:cs="Arial"/>
                  <w:noProof/>
                  <w:szCs w:val="17"/>
                  <w:lang w:val="fr-FR"/>
                </w:rPr>
                <w:delText>’</w:delText>
              </w:r>
              <w:r w:rsidRPr="00D80AC3" w:rsidDel="00821D71">
                <w:rPr>
                  <w:rFonts w:ascii="Arial" w:eastAsia="Times New Roman" w:hAnsi="Arial" w:cs="Arial"/>
                  <w:noProof/>
                  <w:szCs w:val="17"/>
                  <w:lang w:val="fr-FR"/>
                </w:rPr>
                <w:delText>API dans les formats pris en charge, c</w:delText>
              </w:r>
              <w:r w:rsidR="00BB0A23" w:rsidDel="00821D71">
                <w:rPr>
                  <w:rFonts w:ascii="Arial" w:eastAsia="Times New Roman" w:hAnsi="Arial" w:cs="Arial"/>
                  <w:noProof/>
                  <w:szCs w:val="17"/>
                  <w:lang w:val="fr-FR"/>
                </w:rPr>
                <w:delText>’</w:delText>
              </w:r>
              <w:r w:rsidRPr="00D80AC3" w:rsidDel="00821D71">
                <w:rPr>
                  <w:rFonts w:ascii="Arial" w:eastAsia="Times New Roman" w:hAnsi="Arial" w:cs="Arial"/>
                  <w:noProof/>
                  <w:szCs w:val="17"/>
                  <w:lang w:val="fr-FR"/>
                </w:rPr>
                <w:delText>est</w:delText>
              </w:r>
              <w:r w:rsidR="00BB0A23" w:rsidDel="00821D71">
                <w:rPr>
                  <w:rFonts w:ascii="Arial" w:eastAsia="Times New Roman" w:hAnsi="Arial" w:cs="Arial"/>
                  <w:noProof/>
                  <w:szCs w:val="17"/>
                  <w:lang w:val="fr-FR"/>
                </w:rPr>
                <w:delText>-</w:delText>
              </w:r>
              <w:r w:rsidRPr="00D80AC3" w:rsidDel="00821D71">
                <w:rPr>
                  <w:rFonts w:ascii="Arial" w:eastAsia="Times New Roman" w:hAnsi="Arial" w:cs="Arial"/>
                  <w:noProof/>
                  <w:szCs w:val="17"/>
                  <w:lang w:val="fr-FR"/>
                </w:rPr>
                <w:delText>à</w:delText>
              </w:r>
              <w:r w:rsidR="00BB0A23" w:rsidDel="00821D71">
                <w:rPr>
                  <w:rFonts w:ascii="Arial" w:eastAsia="Times New Roman" w:hAnsi="Arial" w:cs="Arial"/>
                  <w:noProof/>
                  <w:szCs w:val="17"/>
                  <w:lang w:val="fr-FR"/>
                </w:rPr>
                <w:delText>-</w:delText>
              </w:r>
              <w:r w:rsidRPr="00D80AC3" w:rsidDel="00821D71">
                <w:rPr>
                  <w:rFonts w:ascii="Arial" w:eastAsia="Times New Roman" w:hAnsi="Arial" w:cs="Arial"/>
                  <w:noProof/>
                  <w:szCs w:val="17"/>
                  <w:lang w:val="fr-FR"/>
                </w:rPr>
                <w:delText>dire XML ou JSON</w:delText>
              </w:r>
              <w:r w:rsidRPr="009A55AA" w:rsidDel="00821D71">
                <w:rPr>
                  <w:rFonts w:ascii="Arial" w:eastAsia="Times New Roman" w:hAnsi="Arial" w:cs="Arial"/>
                  <w:noProof/>
                  <w:szCs w:val="17"/>
                  <w:lang w:val="fr-FR"/>
                </w:rPr>
                <w:delText xml:space="preserve">. </w:delText>
              </w:r>
              <w:r w:rsidDel="00821D71">
                <w:rPr>
                  <w:rFonts w:ascii="Arial" w:eastAsia="Times New Roman" w:hAnsi="Arial" w:cs="Arial"/>
                  <w:noProof/>
                  <w:szCs w:val="17"/>
                  <w:lang w:val="fr-FR"/>
                </w:rPr>
                <w:delText xml:space="preserve"> </w:delText>
              </w:r>
            </w:del>
          </w:p>
        </w:tc>
        <w:tc>
          <w:tcPr>
            <w:tcW w:w="1761" w:type="dxa"/>
          </w:tcPr>
          <w:p w14:paraId="2D2C2C5A" w14:textId="75C153D3" w:rsidR="001A7310" w:rsidRPr="00982192" w:rsidDel="00821D71" w:rsidRDefault="001A7310" w:rsidP="00CE01DA">
            <w:pPr>
              <w:spacing w:before="170" w:after="170"/>
              <w:rPr>
                <w:del w:id="3605" w:author="Author"/>
                <w:rFonts w:asciiTheme="minorBidi" w:hAnsiTheme="minorBidi" w:cstheme="minorBidi"/>
                <w:noProof/>
                <w:szCs w:val="17"/>
                <w:lang w:val="fr-FR"/>
              </w:rPr>
            </w:pPr>
            <w:del w:id="3606" w:author="Author">
              <w:r w:rsidRPr="00982192" w:rsidDel="00821D71">
                <w:rPr>
                  <w:rFonts w:asciiTheme="minorBidi" w:hAnsiTheme="minorBidi" w:cstheme="minorBidi"/>
                  <w:noProof/>
                  <w:szCs w:val="17"/>
                  <w:lang w:val="fr-FR"/>
                </w:rPr>
                <w:delText>AAJ, AAX</w:delText>
              </w:r>
            </w:del>
          </w:p>
        </w:tc>
      </w:tr>
      <w:tr w:rsidR="00AB09FB" w:rsidRPr="00982192" w:rsidDel="00821D71" w14:paraId="5AA6AEA5" w14:textId="421AD28E" w:rsidTr="003969D6">
        <w:trPr>
          <w:del w:id="3607" w:author="Author"/>
        </w:trPr>
        <w:tc>
          <w:tcPr>
            <w:tcW w:w="1143" w:type="dxa"/>
          </w:tcPr>
          <w:p w14:paraId="4381B060" w14:textId="6C5E02C1" w:rsidR="00AB09FB" w:rsidRPr="00982192" w:rsidDel="00821D71" w:rsidRDefault="00AB09FB" w:rsidP="00CE01DA">
            <w:pPr>
              <w:spacing w:before="170" w:after="170"/>
              <w:rPr>
                <w:del w:id="3608" w:author="Author"/>
                <w:rFonts w:asciiTheme="minorBidi" w:eastAsia="Times New Roman" w:hAnsiTheme="minorBidi" w:cstheme="minorBidi"/>
                <w:noProof/>
                <w:szCs w:val="17"/>
                <w:lang w:val="fr-FR"/>
              </w:rPr>
            </w:pPr>
            <w:del w:id="360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6444" w:type="dxa"/>
          </w:tcPr>
          <w:p w14:paraId="6158225F" w14:textId="1D301C50" w:rsidR="00AB09FB" w:rsidRPr="00982192" w:rsidDel="00821D71" w:rsidRDefault="00AB09FB" w:rsidP="00CE01DA">
            <w:pPr>
              <w:spacing w:before="170" w:after="170"/>
              <w:rPr>
                <w:del w:id="3610" w:author="Author"/>
                <w:rFonts w:asciiTheme="minorBidi" w:eastAsia="Times New Roman" w:hAnsiTheme="minorBidi" w:cstheme="minorBidi"/>
                <w:noProof/>
                <w:szCs w:val="17"/>
                <w:lang w:val="fr-FR"/>
              </w:rPr>
            </w:pPr>
            <w:del w:id="3611" w:author="Author">
              <w:r w:rsidRPr="00CE383D" w:rsidDel="00821D71">
                <w:rPr>
                  <w:rFonts w:ascii="Arial" w:eastAsia="Times New Roman" w:hAnsi="Arial" w:cs="Arial"/>
                  <w:noProof/>
                  <w:szCs w:val="17"/>
                  <w:lang w:val="fr-FR"/>
                </w:rPr>
                <w:delText>Une API REST DOIT fournir la documentation API en tant que contrat de service</w:delText>
              </w:r>
              <w:r w:rsidDel="00821D71">
                <w:rPr>
                  <w:rFonts w:ascii="Arial" w:eastAsia="Times New Roman" w:hAnsi="Arial" w:cs="Arial"/>
                  <w:noProof/>
                  <w:szCs w:val="17"/>
                  <w:lang w:val="fr-FR"/>
                </w:rPr>
                <w:delText>.</w:delText>
              </w:r>
            </w:del>
          </w:p>
        </w:tc>
        <w:tc>
          <w:tcPr>
            <w:tcW w:w="1761" w:type="dxa"/>
          </w:tcPr>
          <w:p w14:paraId="0D2B8C01" w14:textId="715AC3EA" w:rsidR="00AB09FB" w:rsidRPr="00982192" w:rsidDel="00821D71" w:rsidRDefault="00AB09FB" w:rsidP="00CE01DA">
            <w:pPr>
              <w:spacing w:before="170" w:after="170"/>
              <w:rPr>
                <w:del w:id="3612" w:author="Author"/>
                <w:rFonts w:asciiTheme="minorBidi" w:eastAsia="Times New Roman" w:hAnsiTheme="minorBidi" w:cstheme="minorBidi"/>
                <w:noProof/>
                <w:szCs w:val="17"/>
                <w:lang w:val="fr-FR"/>
              </w:rPr>
            </w:pPr>
            <w:del w:id="3613"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07A780CE" w14:textId="05A6A60F" w:rsidTr="003969D6">
        <w:trPr>
          <w:del w:id="3614" w:author="Author"/>
        </w:trPr>
        <w:tc>
          <w:tcPr>
            <w:tcW w:w="1143" w:type="dxa"/>
          </w:tcPr>
          <w:p w14:paraId="4786D731" w14:textId="35D39896" w:rsidR="00AB09FB" w:rsidRPr="00982192" w:rsidDel="00821D71" w:rsidRDefault="00AB09FB" w:rsidP="00CE01DA">
            <w:pPr>
              <w:spacing w:before="170" w:after="170"/>
              <w:rPr>
                <w:del w:id="3615" w:author="Author"/>
                <w:rFonts w:asciiTheme="minorBidi" w:hAnsiTheme="minorBidi" w:cstheme="minorBidi"/>
                <w:noProof/>
                <w:szCs w:val="17"/>
                <w:lang w:val="fr-FR"/>
              </w:rPr>
            </w:pPr>
            <w:del w:id="361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1AFA582E" w14:textId="44E5AA8A" w:rsidR="00AB09FB" w:rsidRPr="00982192" w:rsidDel="00821D71" w:rsidRDefault="00AB09FB" w:rsidP="00CE01DA">
            <w:pPr>
              <w:spacing w:before="170" w:after="170"/>
              <w:rPr>
                <w:del w:id="3617" w:author="Author"/>
                <w:rFonts w:asciiTheme="minorBidi" w:eastAsia="Times New Roman" w:hAnsiTheme="minorBidi" w:cstheme="minorBidi"/>
                <w:noProof/>
                <w:szCs w:val="17"/>
                <w:lang w:val="fr-FR"/>
              </w:rPr>
            </w:pPr>
            <w:del w:id="3618" w:author="Author">
              <w:r w:rsidRPr="00CE383D" w:rsidDel="00821D71">
                <w:rPr>
                  <w:rFonts w:ascii="Arial" w:eastAsia="Times New Roman" w:hAnsi="Arial" w:cs="Arial"/>
                  <w:noProof/>
                  <w:szCs w:val="17"/>
                  <w:lang w:val="fr-FR"/>
                </w:rPr>
                <w:delText>Une implémentation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 Web qui s</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écarterait de la présente norme</w:delText>
              </w:r>
              <w:r w:rsidR="002D56D3" w:rsidDel="00821D71">
                <w:rPr>
                  <w:rFonts w:ascii="Arial" w:eastAsia="Times New Roman" w:hAnsi="Arial" w:cs="Arial"/>
                  <w:noProof/>
                  <w:szCs w:val="17"/>
                  <w:lang w:val="fr-FR"/>
                </w:rPr>
                <w:delText> </w:delText>
              </w:r>
              <w:r w:rsidRPr="00CE383D" w:rsidDel="00821D71">
                <w:rPr>
                  <w:rFonts w:ascii="Arial" w:eastAsia="Times New Roman" w:hAnsi="Arial" w:cs="Arial"/>
                  <w:noProof/>
                  <w:szCs w:val="17"/>
                  <w:lang w:val="fr-FR"/>
                </w:rPr>
                <w:delText>DOIT être explicitement documentée dans le contrat de servi</w:delText>
              </w:r>
              <w:r w:rsidR="00334310" w:rsidRPr="00CE383D" w:rsidDel="00821D71">
                <w:rPr>
                  <w:rFonts w:ascii="Arial" w:eastAsia="Times New Roman" w:hAnsi="Arial" w:cs="Arial"/>
                  <w:noProof/>
                  <w:szCs w:val="17"/>
                  <w:lang w:val="fr-FR"/>
                </w:rPr>
                <w:delText>ce</w:delText>
              </w:r>
              <w:r w:rsidR="00334310" w:rsidDel="00821D71">
                <w:rPr>
                  <w:rFonts w:ascii="Arial" w:eastAsia="Times New Roman" w:hAnsi="Arial" w:cs="Arial"/>
                  <w:noProof/>
                  <w:szCs w:val="17"/>
                  <w:lang w:val="fr-FR"/>
                </w:rPr>
                <w:delText xml:space="preserve">.  </w:delText>
              </w:r>
              <w:r w:rsidR="00334310" w:rsidRPr="00CE383D" w:rsidDel="00821D71">
                <w:rPr>
                  <w:rFonts w:ascii="Arial" w:eastAsia="Times New Roman" w:hAnsi="Arial" w:cs="Arial"/>
                  <w:noProof/>
                  <w:szCs w:val="17"/>
                  <w:lang w:val="fr-FR"/>
                </w:rPr>
                <w:delText>Si</w:delText>
              </w:r>
              <w:r w:rsidRPr="00CE383D" w:rsidDel="00821D71">
                <w:rPr>
                  <w:rFonts w:ascii="Arial" w:eastAsia="Times New Roman" w:hAnsi="Arial" w:cs="Arial"/>
                  <w:noProof/>
                  <w:szCs w:val="17"/>
                  <w:lang w:val="fr-FR"/>
                </w:rPr>
                <w:delText xml:space="preserve"> une règle dérogeant à la norme n</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est pas spécifiée dans le contrat de service, on DOIT présumer que cette norme est appliquée.</w:delText>
              </w:r>
            </w:del>
          </w:p>
        </w:tc>
        <w:tc>
          <w:tcPr>
            <w:tcW w:w="1761" w:type="dxa"/>
          </w:tcPr>
          <w:p w14:paraId="1115AD56" w14:textId="6EB7362F" w:rsidR="00AB09FB" w:rsidRPr="00982192" w:rsidDel="00821D71" w:rsidRDefault="00AB09FB" w:rsidP="00CE01DA">
            <w:pPr>
              <w:spacing w:before="170" w:after="170"/>
              <w:rPr>
                <w:del w:id="3619" w:author="Author"/>
                <w:rFonts w:asciiTheme="minorBidi" w:hAnsiTheme="minorBidi" w:cstheme="minorBidi"/>
                <w:noProof/>
                <w:szCs w:val="17"/>
                <w:lang w:val="fr-FR"/>
              </w:rPr>
            </w:pPr>
            <w:del w:id="3620" w:author="Author">
              <w:r w:rsidRPr="00982192" w:rsidDel="00821D71">
                <w:rPr>
                  <w:rFonts w:asciiTheme="minorBidi" w:hAnsiTheme="minorBidi" w:cstheme="minorBidi"/>
                  <w:noProof/>
                  <w:szCs w:val="17"/>
                  <w:lang w:val="fr-FR"/>
                </w:rPr>
                <w:delText>AAJ, AAX, AX, AJ</w:delText>
              </w:r>
            </w:del>
          </w:p>
        </w:tc>
      </w:tr>
      <w:tr w:rsidR="00AB09FB" w:rsidRPr="00982192" w:rsidDel="00821D71" w14:paraId="38395C0C" w14:textId="32997B65" w:rsidTr="003969D6">
        <w:trPr>
          <w:del w:id="3621" w:author="Author"/>
        </w:trPr>
        <w:tc>
          <w:tcPr>
            <w:tcW w:w="1143" w:type="dxa"/>
          </w:tcPr>
          <w:p w14:paraId="40051A08" w14:textId="6A53434C" w:rsidR="00AB09FB" w:rsidRPr="00982192" w:rsidDel="00821D71" w:rsidRDefault="00AB09FB" w:rsidP="00CE01DA">
            <w:pPr>
              <w:spacing w:before="170" w:after="170"/>
              <w:rPr>
                <w:del w:id="3622" w:author="Author"/>
                <w:rFonts w:asciiTheme="minorBidi" w:eastAsia="Times New Roman" w:hAnsiTheme="minorBidi" w:cstheme="minorBidi"/>
                <w:noProof/>
                <w:szCs w:val="17"/>
                <w:lang w:val="fr-FR"/>
              </w:rPr>
            </w:pPr>
            <w:del w:id="362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6444" w:type="dxa"/>
          </w:tcPr>
          <w:p w14:paraId="1EC46B6B" w14:textId="6EDB03EA" w:rsidR="00AB09FB" w:rsidRPr="00982192" w:rsidDel="00821D71" w:rsidRDefault="00AB09FB" w:rsidP="00CE01DA">
            <w:pPr>
              <w:spacing w:before="170" w:after="170"/>
              <w:rPr>
                <w:del w:id="3624" w:author="Author"/>
                <w:rFonts w:asciiTheme="minorBidi" w:eastAsia="Times New Roman" w:hAnsiTheme="minorBidi" w:cstheme="minorBidi"/>
                <w:noProof/>
                <w:szCs w:val="17"/>
                <w:lang w:val="fr-FR"/>
              </w:rPr>
            </w:pPr>
            <w:del w:id="3625" w:author="Author">
              <w:r w:rsidRPr="00CE383D" w:rsidDel="00821D71">
                <w:rPr>
                  <w:rFonts w:ascii="Arial" w:eastAsia="Times New Roman" w:hAnsi="Arial" w:cs="Arial"/>
                  <w:noProof/>
                  <w:szCs w:val="17"/>
                  <w:lang w:val="fr-FR"/>
                </w:rPr>
                <w:delText>Un contrat de service DOIT permettre de générer le code squelette du client de l</w:delText>
              </w:r>
              <w:r w:rsidR="00BB0A23" w:rsidDel="00821D71">
                <w:rPr>
                  <w:rFonts w:ascii="Arial" w:eastAsia="Times New Roman" w:hAnsi="Arial" w:cs="Arial"/>
                  <w:noProof/>
                  <w:szCs w:val="17"/>
                  <w:lang w:val="fr-FR"/>
                </w:rPr>
                <w:delText>’</w:delText>
              </w:r>
              <w:r w:rsidRPr="00CE383D" w:rsidDel="00821D71">
                <w:rPr>
                  <w:rFonts w:ascii="Arial" w:eastAsia="Times New Roman" w:hAnsi="Arial" w:cs="Arial"/>
                  <w:noProof/>
                  <w:szCs w:val="17"/>
                  <w:lang w:val="fr-FR"/>
                </w:rPr>
                <w:delText>API</w:delText>
              </w:r>
              <w:r w:rsidDel="00821D71">
                <w:rPr>
                  <w:rFonts w:ascii="Arial" w:eastAsia="Times New Roman" w:hAnsi="Arial" w:cs="Arial"/>
                  <w:noProof/>
                  <w:szCs w:val="17"/>
                  <w:lang w:val="fr-FR"/>
                </w:rPr>
                <w:delText>.</w:delText>
              </w:r>
            </w:del>
          </w:p>
        </w:tc>
        <w:tc>
          <w:tcPr>
            <w:tcW w:w="1761" w:type="dxa"/>
          </w:tcPr>
          <w:p w14:paraId="7059986C" w14:textId="166B6F4C" w:rsidR="00AB09FB" w:rsidRPr="00982192" w:rsidDel="00821D71" w:rsidRDefault="00AB09FB" w:rsidP="00CE01DA">
            <w:pPr>
              <w:spacing w:before="170" w:after="170"/>
              <w:rPr>
                <w:del w:id="3626" w:author="Author"/>
                <w:rFonts w:asciiTheme="minorBidi" w:eastAsia="Times New Roman" w:hAnsiTheme="minorBidi" w:cstheme="minorBidi"/>
                <w:noProof/>
                <w:szCs w:val="17"/>
                <w:lang w:val="fr-FR"/>
              </w:rPr>
            </w:pPr>
            <w:del w:id="3627" w:author="Author">
              <w:r w:rsidRPr="00982192" w:rsidDel="00821D71">
                <w:rPr>
                  <w:rFonts w:asciiTheme="minorBidi" w:eastAsia="Times New Roman" w:hAnsiTheme="minorBidi" w:cstheme="minorBidi"/>
                  <w:noProof/>
                  <w:szCs w:val="17"/>
                  <w:lang w:val="fr-FR"/>
                </w:rPr>
                <w:delText>AAJ, AAX, AX, AJ</w:delText>
              </w:r>
            </w:del>
          </w:p>
        </w:tc>
      </w:tr>
      <w:tr w:rsidR="00AB09FB" w:rsidRPr="00982192" w:rsidDel="00821D71" w14:paraId="599C4140" w14:textId="689A7181" w:rsidTr="003969D6">
        <w:trPr>
          <w:del w:id="3628" w:author="Author"/>
        </w:trPr>
        <w:tc>
          <w:tcPr>
            <w:tcW w:w="1143" w:type="dxa"/>
          </w:tcPr>
          <w:p w14:paraId="0B8D1918" w14:textId="7827A813" w:rsidR="00AB09FB" w:rsidRPr="00982192" w:rsidDel="00821D71" w:rsidRDefault="00AB09FB" w:rsidP="00CE01DA">
            <w:pPr>
              <w:spacing w:before="170" w:after="170"/>
              <w:rPr>
                <w:del w:id="3629" w:author="Author"/>
                <w:rFonts w:asciiTheme="minorBidi" w:eastAsia="Times New Roman" w:hAnsiTheme="minorBidi" w:cstheme="minorBidi"/>
                <w:noProof/>
                <w:szCs w:val="17"/>
                <w:lang w:val="fr-FR"/>
              </w:rPr>
            </w:pPr>
            <w:del w:id="363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3F08744D" w14:textId="3CF4E002" w:rsidR="00AB09FB" w:rsidRPr="00982192" w:rsidDel="00821D71" w:rsidRDefault="00AB09FB" w:rsidP="00CE01DA">
            <w:pPr>
              <w:spacing w:before="170" w:after="170"/>
              <w:rPr>
                <w:del w:id="3631" w:author="Author"/>
                <w:rFonts w:asciiTheme="minorBidi" w:eastAsia="Times New Roman" w:hAnsiTheme="minorBidi" w:cstheme="minorBidi"/>
                <w:noProof/>
                <w:szCs w:val="17"/>
                <w:lang w:val="fr-FR"/>
              </w:rPr>
            </w:pPr>
            <w:del w:id="3632" w:author="Author">
              <w:r w:rsidRPr="00D905CE" w:rsidDel="00821D71">
                <w:rPr>
                  <w:rFonts w:ascii="Arial" w:eastAsia="Times New Roman" w:hAnsi="Arial" w:cs="Arial"/>
                  <w:noProof/>
                  <w:szCs w:val="17"/>
                  <w:lang w:val="fr-FR"/>
                </w:rPr>
                <w:delText>Un contrat de service DEVRAIT permettre de générer le code squelette du serveur.</w:delText>
              </w:r>
            </w:del>
          </w:p>
        </w:tc>
        <w:tc>
          <w:tcPr>
            <w:tcW w:w="1761" w:type="dxa"/>
          </w:tcPr>
          <w:p w14:paraId="42628BDC" w14:textId="24B90250" w:rsidR="00AB09FB" w:rsidRPr="00982192" w:rsidDel="00821D71" w:rsidRDefault="00AB09FB" w:rsidP="00CE01DA">
            <w:pPr>
              <w:spacing w:before="170" w:after="170"/>
              <w:rPr>
                <w:del w:id="3633" w:author="Author"/>
                <w:rFonts w:asciiTheme="minorBidi" w:eastAsia="Times New Roman" w:hAnsiTheme="minorBidi" w:cstheme="minorBidi"/>
                <w:noProof/>
                <w:szCs w:val="17"/>
                <w:lang w:val="fr-FR"/>
              </w:rPr>
            </w:pPr>
            <w:del w:id="3634"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13428D98" w14:textId="57854776" w:rsidTr="003969D6">
        <w:trPr>
          <w:del w:id="3635" w:author="Author"/>
        </w:trPr>
        <w:tc>
          <w:tcPr>
            <w:tcW w:w="1143" w:type="dxa"/>
          </w:tcPr>
          <w:p w14:paraId="5A801548" w14:textId="61B35E16" w:rsidR="00AB09FB" w:rsidRPr="00982192" w:rsidDel="00821D71" w:rsidRDefault="00AB09FB" w:rsidP="00CE01DA">
            <w:pPr>
              <w:spacing w:before="170" w:after="170"/>
              <w:rPr>
                <w:del w:id="3636" w:author="Author"/>
                <w:rFonts w:asciiTheme="minorBidi" w:hAnsiTheme="minorBidi" w:cstheme="minorBidi"/>
                <w:noProof/>
                <w:szCs w:val="17"/>
                <w:lang w:val="fr-FR"/>
              </w:rPr>
            </w:pPr>
            <w:del w:id="363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9</w:delText>
              </w:r>
              <w:r w:rsidR="001A7310"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6444" w:type="dxa"/>
          </w:tcPr>
          <w:p w14:paraId="7EBD4D9C" w14:textId="23B51ADA" w:rsidR="00AB09FB" w:rsidRPr="00982192" w:rsidDel="00821D71" w:rsidRDefault="00AB09FB" w:rsidP="00CE01DA">
            <w:pPr>
              <w:spacing w:before="170" w:after="170"/>
              <w:rPr>
                <w:del w:id="3638" w:author="Author"/>
                <w:rFonts w:asciiTheme="minorBidi" w:eastAsia="Times New Roman" w:hAnsiTheme="minorBidi" w:cstheme="minorBidi"/>
                <w:noProof/>
                <w:szCs w:val="17"/>
                <w:lang w:val="fr-FR"/>
              </w:rPr>
            </w:pPr>
            <w:del w:id="3639" w:author="Author">
              <w:r w:rsidRPr="00D905CE" w:rsidDel="00821D71">
                <w:rPr>
                  <w:rFonts w:ascii="Arial" w:eastAsia="Times New Roman" w:hAnsi="Arial" w:cs="Arial"/>
                  <w:noProof/>
                  <w:szCs w:val="17"/>
                  <w:lang w:val="fr-FR"/>
                </w:rPr>
                <w:delText xml:space="preserve">Une documentation API Web DEVRAIT être écrite en RAML ou </w:delText>
              </w:r>
              <w:r w:rsidR="00334310" w:rsidRPr="00D905CE" w:rsidDel="00821D71">
                <w:rPr>
                  <w:rFonts w:ascii="Arial" w:eastAsia="Times New Roman" w:hAnsi="Arial" w:cs="Arial"/>
                  <w:noProof/>
                  <w:szCs w:val="17"/>
                  <w:lang w:val="fr-FR"/>
                </w:rPr>
                <w:delText>OAS</w:delText>
              </w:r>
              <w:r w:rsidR="00334310" w:rsidDel="00821D71">
                <w:rPr>
                  <w:rFonts w:ascii="Arial" w:eastAsia="Times New Roman" w:hAnsi="Arial" w:cs="Arial"/>
                  <w:noProof/>
                  <w:szCs w:val="17"/>
                  <w:lang w:val="fr-FR"/>
                </w:rPr>
                <w:delText xml:space="preserve">.  </w:delText>
              </w:r>
              <w:r w:rsidR="00334310" w:rsidRPr="00D905CE" w:rsidDel="00821D71">
                <w:rPr>
                  <w:rFonts w:ascii="Arial" w:eastAsia="Times New Roman" w:hAnsi="Arial" w:cs="Arial"/>
                  <w:noProof/>
                  <w:szCs w:val="17"/>
                  <w:lang w:val="fr-FR"/>
                </w:rPr>
                <w:delText>Le</w:delText>
              </w:r>
              <w:r w:rsidRPr="00D905CE" w:rsidDel="00821D71">
                <w:rPr>
                  <w:rFonts w:ascii="Arial" w:eastAsia="Times New Roman" w:hAnsi="Arial" w:cs="Arial"/>
                  <w:noProof/>
                  <w:szCs w:val="17"/>
                  <w:lang w:val="fr-FR"/>
                </w:rPr>
                <w:delText>s formats de documentation personnalisés NE DEVRAIENT PAS être utilisés.</w:delText>
              </w:r>
            </w:del>
          </w:p>
        </w:tc>
        <w:tc>
          <w:tcPr>
            <w:tcW w:w="1761" w:type="dxa"/>
          </w:tcPr>
          <w:p w14:paraId="3F574D70" w14:textId="5E5755D9" w:rsidR="00AB09FB" w:rsidRPr="00982192" w:rsidDel="00821D71" w:rsidRDefault="00AB09FB" w:rsidP="00CE01DA">
            <w:pPr>
              <w:spacing w:before="170" w:after="170"/>
              <w:rPr>
                <w:del w:id="3640" w:author="Author"/>
                <w:rFonts w:asciiTheme="minorBidi" w:hAnsiTheme="minorBidi" w:cstheme="minorBidi"/>
                <w:noProof/>
                <w:szCs w:val="17"/>
                <w:lang w:val="fr-FR"/>
              </w:rPr>
            </w:pPr>
            <w:del w:id="3641" w:author="Author">
              <w:r w:rsidRPr="00982192" w:rsidDel="00821D71">
                <w:rPr>
                  <w:rFonts w:asciiTheme="minorBidi" w:hAnsiTheme="minorBidi" w:cstheme="minorBidi"/>
                  <w:noProof/>
                  <w:szCs w:val="17"/>
                  <w:lang w:val="fr-FR"/>
                </w:rPr>
                <w:delText>AAJ, AAX</w:delText>
              </w:r>
            </w:del>
          </w:p>
        </w:tc>
      </w:tr>
      <w:tr w:rsidR="00AB09FB" w:rsidRPr="00982192" w:rsidDel="00821D71" w14:paraId="5E930CBD" w14:textId="5937E0FE" w:rsidTr="003969D6">
        <w:trPr>
          <w:del w:id="3642" w:author="Author"/>
        </w:trPr>
        <w:tc>
          <w:tcPr>
            <w:tcW w:w="1143" w:type="dxa"/>
          </w:tcPr>
          <w:p w14:paraId="07DCF501" w14:textId="1AED6583" w:rsidR="00AB09FB" w:rsidRPr="00982192" w:rsidDel="00821D71" w:rsidRDefault="00AB09FB" w:rsidP="00CE01DA">
            <w:pPr>
              <w:spacing w:before="170" w:after="170"/>
              <w:rPr>
                <w:del w:id="3643" w:author="Author"/>
                <w:rFonts w:asciiTheme="minorBidi" w:eastAsia="Times New Roman" w:hAnsiTheme="minorBidi" w:cstheme="minorBidi"/>
                <w:noProof/>
                <w:szCs w:val="17"/>
                <w:lang w:val="fr-FR"/>
              </w:rPr>
            </w:pPr>
            <w:del w:id="364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001A7310" w:rsidDel="00821D71">
                <w:rPr>
                  <w:rFonts w:asciiTheme="minorBidi" w:eastAsia="Times New Roman" w:hAnsiTheme="minorBidi" w:cstheme="minorBidi"/>
                  <w:noProof/>
                  <w:szCs w:val="17"/>
                  <w:lang w:val="fr-FR"/>
                </w:rPr>
                <w:delText>100</w:delText>
              </w:r>
              <w:r w:rsidRPr="00982192" w:rsidDel="00821D71">
                <w:rPr>
                  <w:rFonts w:asciiTheme="minorBidi" w:eastAsia="Times New Roman" w:hAnsiTheme="minorBidi" w:cstheme="minorBidi"/>
                  <w:noProof/>
                  <w:szCs w:val="17"/>
                  <w:lang w:val="fr-FR"/>
                </w:rPr>
                <w:delText>]</w:delText>
              </w:r>
            </w:del>
          </w:p>
        </w:tc>
        <w:tc>
          <w:tcPr>
            <w:tcW w:w="6444" w:type="dxa"/>
          </w:tcPr>
          <w:p w14:paraId="42AFD3F2" w14:textId="2F5A3C2B" w:rsidR="00AB09FB" w:rsidRPr="00982192" w:rsidDel="00821D71" w:rsidRDefault="00AB09FB" w:rsidP="00CE01DA">
            <w:pPr>
              <w:spacing w:before="170" w:after="170"/>
              <w:rPr>
                <w:del w:id="3645" w:author="Author"/>
                <w:rFonts w:asciiTheme="minorBidi" w:eastAsia="Times New Roman" w:hAnsiTheme="minorBidi" w:cstheme="minorBidi"/>
                <w:noProof/>
                <w:szCs w:val="17"/>
                <w:lang w:val="fr-FR"/>
              </w:rPr>
            </w:pPr>
            <w:del w:id="3646" w:author="Author">
              <w:r w:rsidRPr="00D905CE" w:rsidDel="00821D71">
                <w:rPr>
                  <w:rFonts w:ascii="Arial" w:eastAsia="Times New Roman" w:hAnsi="Arial" w:cs="Arial"/>
                  <w:noProof/>
                  <w:szCs w:val="17"/>
                  <w:lang w:val="fr-FR"/>
                </w:rPr>
                <w:delText>Un consommateur d</w:delText>
              </w:r>
              <w:r w:rsidR="00BB0A23" w:rsidDel="00821D71">
                <w:rPr>
                  <w:rFonts w:ascii="Arial" w:eastAsia="Times New Roman" w:hAnsi="Arial" w:cs="Arial"/>
                  <w:noProof/>
                  <w:szCs w:val="17"/>
                  <w:lang w:val="fr-FR"/>
                </w:rPr>
                <w:delText>’</w:delText>
              </w:r>
              <w:r w:rsidRPr="00D905CE" w:rsidDel="00821D71">
                <w:rPr>
                  <w:rFonts w:ascii="Arial" w:eastAsia="Times New Roman" w:hAnsi="Arial" w:cs="Arial"/>
                  <w:noProof/>
                  <w:szCs w:val="17"/>
                  <w:lang w:val="fr-FR"/>
                </w:rPr>
                <w:delText>API Web DEVRAIT pouvoir spécifier une pause de serveur pour chaque requête;</w:delText>
              </w:r>
              <w:r w:rsidR="002D56D3" w:rsidDel="00821D71">
                <w:rPr>
                  <w:rFonts w:ascii="Arial" w:eastAsia="Times New Roman" w:hAnsi="Arial" w:cs="Arial"/>
                  <w:noProof/>
                  <w:szCs w:val="17"/>
                  <w:lang w:val="fr-FR"/>
                </w:rPr>
                <w:delText xml:space="preserve"> </w:delText>
              </w:r>
              <w:r w:rsidRPr="00D905CE" w:rsidDel="00821D71">
                <w:rPr>
                  <w:rFonts w:ascii="Arial" w:eastAsia="Times New Roman" w:hAnsi="Arial" w:cs="Arial"/>
                  <w:noProof/>
                  <w:szCs w:val="17"/>
                  <w:lang w:val="fr-FR"/>
                </w:rPr>
                <w:delText xml:space="preserve"> un en</w:delText>
              </w:r>
              <w:r w:rsidR="00BB0A23" w:rsidDel="00821D71">
                <w:rPr>
                  <w:rFonts w:ascii="Arial" w:eastAsia="Times New Roman" w:hAnsi="Arial" w:cs="Arial"/>
                  <w:noProof/>
                  <w:szCs w:val="17"/>
                  <w:lang w:val="fr-FR"/>
                </w:rPr>
                <w:delText>-</w:delText>
              </w:r>
              <w:r w:rsidRPr="00D905CE" w:rsidDel="00821D71">
                <w:rPr>
                  <w:rFonts w:ascii="Arial" w:eastAsia="Times New Roman" w:hAnsi="Arial" w:cs="Arial"/>
                  <w:noProof/>
                  <w:szCs w:val="17"/>
                  <w:lang w:val="fr-FR"/>
                </w:rPr>
                <w:delText>tête HTTP personnalisé DEVRAIT être utili</w:delText>
              </w:r>
              <w:r w:rsidR="00334310" w:rsidRPr="00D905CE"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D905CE" w:rsidDel="00821D71">
                <w:rPr>
                  <w:rFonts w:ascii="Arial" w:eastAsia="Times New Roman" w:hAnsi="Arial" w:cs="Arial"/>
                  <w:noProof/>
                  <w:szCs w:val="17"/>
                  <w:lang w:val="fr-FR"/>
                </w:rPr>
                <w:delText>De</w:delText>
              </w:r>
              <w:r w:rsidRPr="00D905CE" w:rsidDel="00821D71">
                <w:rPr>
                  <w:rFonts w:ascii="Arial" w:eastAsia="Times New Roman" w:hAnsi="Arial" w:cs="Arial"/>
                  <w:noProof/>
                  <w:szCs w:val="17"/>
                  <w:lang w:val="fr-FR"/>
                </w:rPr>
                <w:delText xml:space="preserve"> plus, une pause de serveur maximale DEVRAIT être utilisée afin de protéger les ressources du serveur contre la surutilisation.</w:delText>
              </w:r>
            </w:del>
          </w:p>
        </w:tc>
        <w:tc>
          <w:tcPr>
            <w:tcW w:w="1761" w:type="dxa"/>
          </w:tcPr>
          <w:p w14:paraId="6E62C7AC" w14:textId="5E9019BA" w:rsidR="00AB09FB" w:rsidRPr="00982192" w:rsidDel="00821D71" w:rsidRDefault="00AB09FB" w:rsidP="00CE01DA">
            <w:pPr>
              <w:spacing w:before="170" w:after="170"/>
              <w:rPr>
                <w:del w:id="3647" w:author="Author"/>
                <w:rFonts w:asciiTheme="minorBidi" w:hAnsiTheme="minorBidi" w:cstheme="minorBidi"/>
                <w:noProof/>
                <w:szCs w:val="17"/>
                <w:lang w:val="fr-FR"/>
              </w:rPr>
            </w:pPr>
            <w:del w:id="3648" w:author="Author">
              <w:r w:rsidRPr="00982192" w:rsidDel="00821D71">
                <w:rPr>
                  <w:rFonts w:asciiTheme="minorBidi" w:hAnsiTheme="minorBidi" w:cstheme="minorBidi"/>
                  <w:noProof/>
                  <w:szCs w:val="17"/>
                  <w:lang w:val="fr-FR"/>
                </w:rPr>
                <w:delText>AAJ, AAX</w:delText>
              </w:r>
            </w:del>
          </w:p>
        </w:tc>
      </w:tr>
      <w:tr w:rsidR="00AB09FB" w:rsidRPr="00982192" w:rsidDel="00821D71" w14:paraId="31CEFE27" w14:textId="0F8300CB" w:rsidTr="003969D6">
        <w:trPr>
          <w:del w:id="3649" w:author="Author"/>
        </w:trPr>
        <w:tc>
          <w:tcPr>
            <w:tcW w:w="1143" w:type="dxa"/>
          </w:tcPr>
          <w:p w14:paraId="7B3EB3C4" w14:textId="5EA586AD" w:rsidR="00AB09FB" w:rsidRPr="00982192" w:rsidDel="00821D71" w:rsidRDefault="00AB09FB" w:rsidP="00CE01DA">
            <w:pPr>
              <w:spacing w:before="170" w:after="170"/>
              <w:rPr>
                <w:del w:id="3650" w:author="Author"/>
                <w:rFonts w:asciiTheme="minorBidi" w:eastAsia="Times New Roman" w:hAnsiTheme="minorBidi" w:cstheme="minorBidi"/>
                <w:noProof/>
                <w:szCs w:val="17"/>
                <w:lang w:val="fr-FR"/>
              </w:rPr>
            </w:pPr>
            <w:del w:id="365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2F836535" w14:textId="344464C4" w:rsidR="00AB09FB" w:rsidRPr="00982192" w:rsidDel="00821D71" w:rsidRDefault="00AB09FB" w:rsidP="00CE01DA">
            <w:pPr>
              <w:spacing w:before="170" w:after="170"/>
              <w:rPr>
                <w:del w:id="3652" w:author="Author"/>
                <w:rFonts w:asciiTheme="minorBidi" w:eastAsia="Times New Roman" w:hAnsiTheme="minorBidi" w:cstheme="minorBidi"/>
                <w:noProof/>
                <w:szCs w:val="17"/>
                <w:lang w:val="fr-FR"/>
              </w:rPr>
            </w:pPr>
            <w:del w:id="3653" w:author="Author">
              <w:r w:rsidRPr="00D64498" w:rsidDel="00821D71">
                <w:rPr>
                  <w:rFonts w:ascii="Arial" w:eastAsia="Times New Roman" w:hAnsi="Arial" w:cs="Arial"/>
                  <w:noProof/>
                  <w:szCs w:val="17"/>
                  <w:lang w:val="fr-FR"/>
                </w:rPr>
                <w:delText>Une API Web DEVRAIT prendre en charge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extraction conditionnelle de données, afin que seules les données qui sont modifiées soient extrait</w:delText>
              </w:r>
              <w:r w:rsidR="00334310" w:rsidRPr="00D64498"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La</w:delText>
              </w:r>
              <w:r w:rsidRPr="00D64498" w:rsidDel="00821D71">
                <w:rPr>
                  <w:rFonts w:ascii="Arial" w:eastAsia="Times New Roman" w:hAnsi="Arial" w:cs="Arial"/>
                  <w:noProof/>
                  <w:szCs w:val="17"/>
                  <w:lang w:val="fr-FR"/>
                </w:rPr>
                <w:delText xml:space="preserve"> validation des ressources en fonction du contenu DEVRAIT être utilisée car elle est plus précise.</w:delText>
              </w:r>
            </w:del>
          </w:p>
        </w:tc>
        <w:tc>
          <w:tcPr>
            <w:tcW w:w="1761" w:type="dxa"/>
          </w:tcPr>
          <w:p w14:paraId="5ECE7798" w14:textId="610B748C" w:rsidR="00AB09FB" w:rsidRPr="00982192" w:rsidDel="00821D71" w:rsidRDefault="00AB09FB" w:rsidP="00CE01DA">
            <w:pPr>
              <w:spacing w:before="170" w:after="170"/>
              <w:rPr>
                <w:del w:id="3654" w:author="Author"/>
                <w:rFonts w:asciiTheme="minorBidi" w:eastAsia="Times New Roman" w:hAnsiTheme="minorBidi" w:cstheme="minorBidi"/>
                <w:noProof/>
                <w:szCs w:val="17"/>
                <w:lang w:val="fr-FR"/>
              </w:rPr>
            </w:pPr>
            <w:del w:id="3655" w:author="Author">
              <w:r w:rsidRPr="00982192" w:rsidDel="00821D71">
                <w:rPr>
                  <w:rFonts w:asciiTheme="minorBidi" w:eastAsia="Times New Roman" w:hAnsiTheme="minorBidi" w:cstheme="minorBidi"/>
                  <w:noProof/>
                  <w:szCs w:val="17"/>
                  <w:lang w:val="fr-FR"/>
                </w:rPr>
                <w:delText>AAJ, AAX</w:delText>
              </w:r>
            </w:del>
          </w:p>
        </w:tc>
      </w:tr>
      <w:tr w:rsidR="00AB09FB" w:rsidRPr="00982192" w:rsidDel="00821D71" w14:paraId="3DFEC8D6" w14:textId="11B0A1D9" w:rsidTr="003969D6">
        <w:trPr>
          <w:del w:id="3656" w:author="Author"/>
        </w:trPr>
        <w:tc>
          <w:tcPr>
            <w:tcW w:w="1143" w:type="dxa"/>
          </w:tcPr>
          <w:p w14:paraId="6CF8E246" w14:textId="5F6ED268" w:rsidR="00AB09FB" w:rsidRPr="00982192" w:rsidDel="00821D71" w:rsidRDefault="00AB09FB" w:rsidP="00CE01DA">
            <w:pPr>
              <w:spacing w:before="170" w:after="170"/>
              <w:rPr>
                <w:del w:id="3657" w:author="Author"/>
                <w:rFonts w:asciiTheme="minorBidi" w:eastAsia="Times New Roman" w:hAnsiTheme="minorBidi" w:cstheme="minorBidi"/>
                <w:noProof/>
                <w:szCs w:val="17"/>
                <w:lang w:val="fr-FR"/>
              </w:rPr>
            </w:pPr>
            <w:del w:id="365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6444" w:type="dxa"/>
          </w:tcPr>
          <w:p w14:paraId="230D9BE8" w14:textId="1E4E4EE1" w:rsidR="00AB09FB" w:rsidRPr="00982192" w:rsidDel="00821D71" w:rsidRDefault="00AB09FB" w:rsidP="00CE01DA">
            <w:pPr>
              <w:spacing w:before="170" w:after="170"/>
              <w:rPr>
                <w:del w:id="3659" w:author="Author"/>
                <w:rFonts w:asciiTheme="minorBidi" w:eastAsia="Times New Roman" w:hAnsiTheme="minorBidi" w:cstheme="minorBidi"/>
                <w:noProof/>
                <w:szCs w:val="17"/>
                <w:lang w:val="fr-FR"/>
              </w:rPr>
            </w:pPr>
            <w:del w:id="3660" w:author="Author">
              <w:r w:rsidRPr="00D64498" w:rsidDel="00821D71">
                <w:rPr>
                  <w:rFonts w:ascii="Arial" w:eastAsia="Times New Roman" w:hAnsi="Arial" w:cs="Arial"/>
                  <w:noProof/>
                  <w:szCs w:val="17"/>
                  <w:lang w:val="fr-FR"/>
                </w:rPr>
                <w:delText>Afin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exécuter la validation des ressources en fonction du contenu,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 HTTP </w:delText>
              </w:r>
              <w:r w:rsidRPr="001A7310" w:rsidDel="00821D71">
                <w:rPr>
                  <w:rFonts w:ascii="Courier New" w:eastAsia="Times New Roman" w:hAnsi="Courier New" w:cs="Courier New"/>
                  <w:noProof/>
                  <w:szCs w:val="17"/>
                  <w:lang w:val="fr-FR"/>
                </w:rPr>
                <w:delText>ETag</w:delText>
              </w:r>
              <w:r w:rsidRPr="00D64498" w:rsidDel="00821D71">
                <w:rPr>
                  <w:rFonts w:ascii="Arial" w:eastAsia="Times New Roman" w:hAnsi="Arial" w:cs="Arial"/>
                  <w:noProof/>
                  <w:szCs w:val="17"/>
                  <w:lang w:val="fr-FR"/>
                </w:rPr>
                <w:delText xml:space="preserve"> DEVRAIT être utilisé dans la réponse pour coder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état des donné</w:delText>
              </w:r>
              <w:r w:rsidR="00334310" w:rsidRPr="00D64498"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En</w:delText>
              </w:r>
              <w:r w:rsidRPr="00D64498" w:rsidDel="00821D71">
                <w:rPr>
                  <w:rFonts w:ascii="Arial" w:eastAsia="Times New Roman" w:hAnsi="Arial" w:cs="Arial"/>
                  <w:noProof/>
                  <w:szCs w:val="17"/>
                  <w:lang w:val="fr-FR"/>
                </w:rPr>
                <w:delText>suite, cette valeur DEVRAIT être utilisée dans les requêtes ultérieures dans les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têtes HTTP conditionnels (comme If</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Match ou If</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None</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Mat</w:delText>
              </w:r>
              <w:r w:rsidR="00334310" w:rsidRPr="00D64498" w:rsidDel="00821D71">
                <w:rPr>
                  <w:rFonts w:ascii="Arial" w:eastAsia="Times New Roman" w:hAnsi="Arial" w:cs="Arial"/>
                  <w:noProof/>
                  <w:szCs w:val="17"/>
                  <w:lang w:val="fr-FR"/>
                </w:rPr>
                <w:delText>ch)</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Si</w:delText>
              </w:r>
              <w:r w:rsidRPr="00D64498" w:rsidDel="00821D71">
                <w:rPr>
                  <w:rFonts w:ascii="Arial" w:eastAsia="Times New Roman" w:hAnsi="Arial" w:cs="Arial"/>
                  <w:noProof/>
                  <w:szCs w:val="17"/>
                  <w:lang w:val="fr-FR"/>
                </w:rPr>
                <w:delText xml:space="preserve"> les données 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ont pas été modifiées depuis que la requête a renvoyé le </w:delText>
              </w:r>
              <w:r w:rsidRPr="001A7310" w:rsidDel="00821D71">
                <w:rPr>
                  <w:rFonts w:ascii="Courier New" w:eastAsia="Times New Roman" w:hAnsi="Courier New" w:cs="Courier New"/>
                  <w:noProof/>
                  <w:szCs w:val="17"/>
                  <w:lang w:val="fr-FR"/>
                </w:rPr>
                <w:delText>ETag</w:delText>
              </w:r>
              <w:r w:rsidRPr="00D64498" w:rsidDel="00821D71">
                <w:rPr>
                  <w:rFonts w:ascii="Arial" w:eastAsia="Times New Roman" w:hAnsi="Arial" w:cs="Arial"/>
                  <w:noProof/>
                  <w:szCs w:val="17"/>
                  <w:lang w:val="fr-FR"/>
                </w:rPr>
                <w:delText>, le serveur DEVRAIT renvoyer le code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état “</w:delText>
              </w:r>
              <w:r w:rsidRPr="001A7310" w:rsidDel="00821D71">
                <w:rPr>
                  <w:rFonts w:ascii="Courier New" w:eastAsia="Times New Roman" w:hAnsi="Courier New" w:cs="Courier New"/>
                  <w:noProof/>
                  <w:szCs w:val="17"/>
                  <w:lang w:val="fr-FR"/>
                </w:rPr>
                <w:delText>304 Not Modified</w:delText>
              </w:r>
              <w:r w:rsidRPr="00D64498" w:rsidDel="00821D71">
                <w:rPr>
                  <w:rFonts w:ascii="Arial" w:eastAsia="Times New Roman" w:hAnsi="Arial" w:cs="Arial"/>
                  <w:noProof/>
                  <w:szCs w:val="17"/>
                  <w:lang w:val="fr-FR"/>
                </w:rPr>
                <w:delText>” (en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absence de modificatio</w:delText>
              </w:r>
              <w:r w:rsidR="00334310" w:rsidRPr="00D64498" w:rsidDel="00821D71">
                <w:rPr>
                  <w:rFonts w:ascii="Arial" w:eastAsia="Times New Roman" w:hAnsi="Arial" w:cs="Arial"/>
                  <w:noProof/>
                  <w:szCs w:val="17"/>
                  <w:lang w:val="fr-FR"/>
                </w:rPr>
                <w:delText>ns)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mécanisme est spécifié dans</w:delText>
              </w:r>
              <w:r w:rsidR="00992C0C" w:rsidRPr="00D6449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D64498" w:rsidDel="00821D71">
                <w:rPr>
                  <w:rFonts w:ascii="Arial" w:eastAsia="Times New Roman" w:hAnsi="Arial" w:cs="Arial"/>
                  <w:noProof/>
                  <w:szCs w:val="17"/>
                  <w:lang w:val="fr-FR"/>
                </w:rPr>
                <w:delText>RFC</w:delText>
              </w:r>
              <w:r w:rsidRPr="00D64498" w:rsidDel="00821D71">
                <w:rPr>
                  <w:rFonts w:ascii="Arial" w:eastAsia="Times New Roman" w:hAnsi="Arial" w:cs="Arial"/>
                  <w:noProof/>
                  <w:szCs w:val="17"/>
                  <w:lang w:val="fr-FR"/>
                </w:rPr>
                <w:delText xml:space="preserve"> 7231 et 7232 de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IETF.</w:delText>
              </w:r>
            </w:del>
          </w:p>
        </w:tc>
        <w:tc>
          <w:tcPr>
            <w:tcW w:w="1761" w:type="dxa"/>
          </w:tcPr>
          <w:p w14:paraId="5C22CC27" w14:textId="2D5ADBD7" w:rsidR="00AB09FB" w:rsidRPr="00982192" w:rsidDel="00821D71" w:rsidRDefault="00AB09FB" w:rsidP="00CE01DA">
            <w:pPr>
              <w:spacing w:before="170" w:after="170"/>
              <w:rPr>
                <w:del w:id="3661" w:author="Author"/>
                <w:rFonts w:asciiTheme="minorBidi" w:eastAsia="Times New Roman" w:hAnsiTheme="minorBidi" w:cstheme="minorBidi"/>
                <w:noProof/>
                <w:szCs w:val="17"/>
                <w:lang w:val="fr-FR"/>
              </w:rPr>
            </w:pPr>
            <w:del w:id="3662" w:author="Author">
              <w:r w:rsidRPr="00982192" w:rsidDel="00821D71">
                <w:rPr>
                  <w:rFonts w:asciiTheme="minorBidi" w:eastAsia="Times New Roman" w:hAnsiTheme="minorBidi" w:cstheme="minorBidi"/>
                  <w:noProof/>
                  <w:szCs w:val="17"/>
                  <w:lang w:val="fr-FR"/>
                </w:rPr>
                <w:delText>AAJ, AAX</w:delText>
              </w:r>
            </w:del>
          </w:p>
        </w:tc>
      </w:tr>
      <w:tr w:rsidR="00144755" w:rsidRPr="00982192" w:rsidDel="00821D71" w14:paraId="6A233FDE" w14:textId="12A4F79B" w:rsidTr="003969D6">
        <w:trPr>
          <w:del w:id="3663" w:author="Author"/>
        </w:trPr>
        <w:tc>
          <w:tcPr>
            <w:tcW w:w="1143" w:type="dxa"/>
          </w:tcPr>
          <w:p w14:paraId="726B9D52" w14:textId="238A61BC" w:rsidR="00144755" w:rsidRPr="00982192" w:rsidDel="00821D71" w:rsidRDefault="00144755" w:rsidP="00CE01DA">
            <w:pPr>
              <w:spacing w:before="170" w:after="170"/>
              <w:rPr>
                <w:del w:id="3664" w:author="Author"/>
                <w:rFonts w:asciiTheme="minorBidi" w:eastAsia="Times New Roman" w:hAnsiTheme="minorBidi" w:cstheme="minorBidi"/>
                <w:noProof/>
                <w:szCs w:val="17"/>
                <w:lang w:val="fr-FR"/>
              </w:rPr>
            </w:pPr>
            <w:del w:id="366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257F3BFE" w14:textId="3A6CAC61" w:rsidR="00144755" w:rsidRPr="00982192" w:rsidDel="00821D71" w:rsidRDefault="00144755" w:rsidP="00CE01DA">
            <w:pPr>
              <w:spacing w:before="170" w:after="170"/>
              <w:rPr>
                <w:del w:id="3666" w:author="Author"/>
                <w:rFonts w:asciiTheme="minorBidi" w:eastAsia="Times New Roman" w:hAnsiTheme="minorBidi" w:cstheme="minorBidi"/>
                <w:noProof/>
                <w:szCs w:val="17"/>
                <w:lang w:val="fr-FR"/>
              </w:rPr>
            </w:pPr>
            <w:del w:id="3667" w:author="Author">
              <w:r w:rsidRPr="00D64498" w:rsidDel="00821D71">
                <w:rPr>
                  <w:rFonts w:ascii="Arial" w:eastAsia="Times New Roman" w:hAnsi="Arial" w:cs="Arial"/>
                  <w:noProof/>
                  <w:szCs w:val="17"/>
                  <w:lang w:val="fr-FR"/>
                </w:rPr>
                <w:delText>Afin d</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exécuter la validation des ressources en fonction du temps,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 HTTP </w:delText>
              </w:r>
              <w:r w:rsidRPr="001A7310" w:rsidDel="00821D71">
                <w:rPr>
                  <w:rFonts w:ascii="Courier New" w:eastAsia="Times New Roman" w:hAnsi="Courier New" w:cs="Courier New"/>
                  <w:noProof/>
                  <w:szCs w:val="17"/>
                  <w:lang w:val="fr-FR"/>
                </w:rPr>
                <w:delText>Last</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Modified</w:delText>
              </w:r>
              <w:r w:rsidRPr="00D64498" w:rsidDel="00821D71">
                <w:rPr>
                  <w:rFonts w:ascii="Arial" w:eastAsia="Times New Roman" w:hAnsi="Arial" w:cs="Arial"/>
                  <w:noProof/>
                  <w:szCs w:val="17"/>
                  <w:lang w:val="fr-FR"/>
                </w:rPr>
                <w:delText xml:space="preserve"> DEVRAIT être utili</w:delText>
              </w:r>
              <w:r w:rsidR="00334310" w:rsidRPr="00D64498" w:rsidDel="00821D71">
                <w:rPr>
                  <w:rFonts w:ascii="Arial" w:eastAsia="Times New Roman" w:hAnsi="Arial" w:cs="Arial"/>
                  <w:noProof/>
                  <w:szCs w:val="17"/>
                  <w:lang w:val="fr-FR"/>
                </w:rPr>
                <w:delText>sé</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mécanisme est spécifié dans</w:delText>
              </w:r>
              <w:r w:rsidR="00992C0C" w:rsidRPr="00D64498"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D64498" w:rsidDel="00821D71">
                <w:rPr>
                  <w:rFonts w:ascii="Arial" w:eastAsia="Times New Roman" w:hAnsi="Arial" w:cs="Arial"/>
                  <w:noProof/>
                  <w:szCs w:val="17"/>
                  <w:lang w:val="fr-FR"/>
                </w:rPr>
                <w:delText>RFC</w:delText>
              </w:r>
              <w:r w:rsidRPr="00D64498" w:rsidDel="00821D71">
                <w:rPr>
                  <w:rFonts w:ascii="Arial" w:eastAsia="Times New Roman" w:hAnsi="Arial" w:cs="Arial"/>
                  <w:noProof/>
                  <w:szCs w:val="17"/>
                  <w:lang w:val="fr-FR"/>
                </w:rPr>
                <w:delText xml:space="preserve"> 7231 et 7232 de l</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IETF.</w:delText>
              </w:r>
            </w:del>
          </w:p>
        </w:tc>
        <w:tc>
          <w:tcPr>
            <w:tcW w:w="1761" w:type="dxa"/>
          </w:tcPr>
          <w:p w14:paraId="1D2D33A7" w14:textId="71C7A229" w:rsidR="00144755" w:rsidRPr="00982192" w:rsidDel="00821D71" w:rsidRDefault="00144755" w:rsidP="00CE01DA">
            <w:pPr>
              <w:spacing w:before="170" w:after="170"/>
              <w:rPr>
                <w:del w:id="3668" w:author="Author"/>
                <w:rFonts w:asciiTheme="minorBidi" w:eastAsia="Times New Roman" w:hAnsiTheme="minorBidi" w:cstheme="minorBidi"/>
                <w:noProof/>
                <w:szCs w:val="17"/>
                <w:lang w:val="fr-FR"/>
              </w:rPr>
            </w:pPr>
            <w:del w:id="3669" w:author="Author">
              <w:r w:rsidRPr="00982192" w:rsidDel="00821D71">
                <w:rPr>
                  <w:rFonts w:asciiTheme="minorBidi" w:eastAsia="Times New Roman" w:hAnsiTheme="minorBidi" w:cstheme="minorBidi"/>
                  <w:noProof/>
                  <w:szCs w:val="17"/>
                  <w:lang w:val="fr-FR"/>
                </w:rPr>
                <w:delText>AAJ, AAX</w:delText>
              </w:r>
            </w:del>
          </w:p>
        </w:tc>
      </w:tr>
      <w:tr w:rsidR="00144755" w:rsidRPr="00982192" w:rsidDel="00821D71" w14:paraId="0169F218" w14:textId="22324D73" w:rsidTr="003969D6">
        <w:trPr>
          <w:del w:id="3670" w:author="Author"/>
        </w:trPr>
        <w:tc>
          <w:tcPr>
            <w:tcW w:w="1143" w:type="dxa"/>
          </w:tcPr>
          <w:p w14:paraId="595CC923" w14:textId="357C7539" w:rsidR="00144755" w:rsidRPr="00982192" w:rsidDel="00821D71" w:rsidRDefault="00144755" w:rsidP="00CE01DA">
            <w:pPr>
              <w:spacing w:before="170" w:after="170"/>
              <w:rPr>
                <w:del w:id="3671" w:author="Author"/>
                <w:rFonts w:asciiTheme="minorBidi" w:eastAsia="Times New Roman" w:hAnsiTheme="minorBidi" w:cstheme="minorBidi"/>
                <w:noProof/>
                <w:szCs w:val="17"/>
                <w:lang w:val="fr-FR"/>
              </w:rPr>
            </w:pPr>
            <w:del w:id="367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579D2964" w14:textId="4AC99E2D" w:rsidR="00144755" w:rsidRPr="00982192" w:rsidDel="00821D71" w:rsidRDefault="00144755" w:rsidP="00CE01DA">
            <w:pPr>
              <w:spacing w:before="170" w:after="170"/>
              <w:rPr>
                <w:del w:id="3673" w:author="Author"/>
                <w:rFonts w:asciiTheme="minorBidi" w:eastAsia="Times New Roman" w:hAnsiTheme="minorBidi" w:cstheme="minorBidi"/>
                <w:noProof/>
                <w:szCs w:val="17"/>
                <w:lang w:val="fr-FR"/>
              </w:rPr>
            </w:pPr>
            <w:del w:id="3674" w:author="Author">
              <w:r w:rsidRPr="00D64498" w:rsidDel="00821D71">
                <w:rPr>
                  <w:rFonts w:ascii="Arial" w:eastAsia="Times New Roman" w:hAnsi="Arial" w:cs="Arial"/>
                  <w:noProof/>
                  <w:szCs w:val="17"/>
                  <w:lang w:val="fr-FR"/>
                </w:rPr>
                <w:delText>En utilisant le versionnage des réponses, un consommateur de service PEUT mettre en œuvre un verrouillage optimiste.</w:delText>
              </w:r>
            </w:del>
          </w:p>
        </w:tc>
        <w:tc>
          <w:tcPr>
            <w:tcW w:w="1761" w:type="dxa"/>
          </w:tcPr>
          <w:p w14:paraId="4349CDD3" w14:textId="50BA9D53" w:rsidR="00144755" w:rsidRPr="00982192" w:rsidDel="00821D71" w:rsidRDefault="00144755" w:rsidP="00CE01DA">
            <w:pPr>
              <w:spacing w:before="170" w:after="170"/>
              <w:rPr>
                <w:del w:id="3675" w:author="Author"/>
                <w:rFonts w:asciiTheme="minorBidi" w:eastAsia="Times New Roman" w:hAnsiTheme="minorBidi" w:cstheme="minorBidi"/>
                <w:noProof/>
                <w:szCs w:val="17"/>
                <w:lang w:val="fr-FR"/>
              </w:rPr>
            </w:pPr>
            <w:del w:id="3676" w:author="Author">
              <w:r w:rsidRPr="00982192" w:rsidDel="00821D71">
                <w:rPr>
                  <w:rFonts w:asciiTheme="minorBidi" w:eastAsia="Times New Roman" w:hAnsiTheme="minorBidi" w:cstheme="minorBidi"/>
                  <w:noProof/>
                  <w:szCs w:val="17"/>
                  <w:lang w:val="fr-FR"/>
                </w:rPr>
                <w:delText>AAJ, AAX</w:delText>
              </w:r>
            </w:del>
          </w:p>
        </w:tc>
      </w:tr>
      <w:tr w:rsidR="00144755" w:rsidRPr="00982192" w:rsidDel="00821D71" w14:paraId="34C413A2" w14:textId="36C357C5" w:rsidTr="003969D6">
        <w:trPr>
          <w:del w:id="3677" w:author="Author"/>
        </w:trPr>
        <w:tc>
          <w:tcPr>
            <w:tcW w:w="1143" w:type="dxa"/>
          </w:tcPr>
          <w:p w14:paraId="65561C4F" w14:textId="5B6E47D2" w:rsidR="00144755" w:rsidRPr="00982192" w:rsidDel="00821D71" w:rsidRDefault="00144755" w:rsidP="00CE01DA">
            <w:pPr>
              <w:spacing w:before="170" w:after="170"/>
              <w:rPr>
                <w:del w:id="3678" w:author="Author"/>
                <w:rFonts w:asciiTheme="minorBidi" w:eastAsia="Times New Roman" w:hAnsiTheme="minorBidi" w:cstheme="minorBidi"/>
                <w:noProof/>
                <w:szCs w:val="17"/>
                <w:lang w:val="fr-FR"/>
              </w:rPr>
            </w:pPr>
            <w:del w:id="367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6</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3388FBC9" w14:textId="5C8CBC33" w:rsidR="00144755" w:rsidRPr="00982192" w:rsidDel="00821D71" w:rsidRDefault="00144755" w:rsidP="00CE01DA">
            <w:pPr>
              <w:spacing w:before="170" w:after="170"/>
              <w:rPr>
                <w:del w:id="3680" w:author="Author"/>
                <w:rFonts w:asciiTheme="minorBidi" w:eastAsia="Times New Roman" w:hAnsiTheme="minorBidi" w:cstheme="minorBidi"/>
                <w:noProof/>
                <w:szCs w:val="17"/>
                <w:lang w:val="fr-FR"/>
              </w:rPr>
            </w:pPr>
            <w:del w:id="3681" w:author="Author">
              <w:r w:rsidRPr="00D64498" w:rsidDel="00821D71">
                <w:rPr>
                  <w:rFonts w:ascii="Arial" w:eastAsia="Times New Roman" w:hAnsi="Arial" w:cs="Arial"/>
                  <w:noProof/>
                  <w:szCs w:val="17"/>
                  <w:lang w:val="fr-FR"/>
                </w:rPr>
                <w:delText>Les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 xml:space="preserve">têtes de réponse HTTP </w:delText>
              </w:r>
              <w:r w:rsidRPr="001A7310" w:rsidDel="00821D71">
                <w:rPr>
                  <w:rFonts w:ascii="Courier New" w:eastAsia="Times New Roman" w:hAnsi="Courier New" w:cs="Courier New"/>
                  <w:noProof/>
                  <w:szCs w:val="17"/>
                  <w:lang w:val="fr-FR"/>
                </w:rPr>
                <w:delText>Cache</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Control</w:delText>
              </w:r>
              <w:r w:rsidRPr="00D64498" w:rsidDel="00821D71">
                <w:rPr>
                  <w:rFonts w:ascii="Arial" w:eastAsia="Times New Roman" w:hAnsi="Arial" w:cs="Arial"/>
                  <w:noProof/>
                  <w:szCs w:val="17"/>
                  <w:lang w:val="fr-FR"/>
                </w:rPr>
                <w:delText xml:space="preserve"> et </w:delText>
              </w:r>
              <w:r w:rsidRPr="001A7310" w:rsidDel="00821D71">
                <w:rPr>
                  <w:rFonts w:ascii="Courier New" w:eastAsia="Times New Roman" w:hAnsi="Courier New" w:cs="Courier New"/>
                  <w:noProof/>
                  <w:szCs w:val="17"/>
                  <w:lang w:val="fr-FR"/>
                </w:rPr>
                <w:delText>Expires</w:delText>
              </w:r>
              <w:r w:rsidRPr="00D64498" w:rsidDel="00821D71">
                <w:rPr>
                  <w:rFonts w:ascii="Arial" w:eastAsia="Times New Roman" w:hAnsi="Arial" w:cs="Arial"/>
                  <w:noProof/>
                  <w:szCs w:val="17"/>
                  <w:lang w:val="fr-FR"/>
                </w:rPr>
                <w:delText xml:space="preserve"> DEVRAIENT être utilis</w:delText>
              </w:r>
              <w:r w:rsidR="00334310" w:rsidRPr="00D64498" w:rsidDel="00821D71">
                <w:rPr>
                  <w:rFonts w:ascii="Arial" w:eastAsia="Times New Roman" w:hAnsi="Arial" w:cs="Arial"/>
                  <w:noProof/>
                  <w:szCs w:val="17"/>
                  <w:lang w:val="fr-FR"/>
                </w:rPr>
                <w:delText>és</w:delText>
              </w:r>
              <w:r w:rsidR="00334310" w:rsidDel="00821D71">
                <w:rPr>
                  <w:rFonts w:ascii="Arial" w:eastAsia="Times New Roman" w:hAnsi="Arial" w:cs="Arial"/>
                  <w:noProof/>
                  <w:szCs w:val="17"/>
                  <w:lang w:val="fr-FR"/>
                </w:rPr>
                <w:delText xml:space="preserve">.  </w:delText>
              </w:r>
              <w:r w:rsidR="00334310" w:rsidRPr="00D64498" w:rsidDel="00821D71">
                <w:rPr>
                  <w:rFonts w:ascii="Arial" w:eastAsia="Times New Roman" w:hAnsi="Arial" w:cs="Arial"/>
                  <w:noProof/>
                  <w:szCs w:val="17"/>
                  <w:lang w:val="fr-FR"/>
                </w:rPr>
                <w:delText>Ce</w:delText>
              </w:r>
              <w:r w:rsidRPr="00D64498" w:rsidDel="00821D71">
                <w:rPr>
                  <w:rFonts w:ascii="Arial" w:eastAsia="Times New Roman" w:hAnsi="Arial" w:cs="Arial"/>
                  <w:noProof/>
                  <w:szCs w:val="17"/>
                  <w:lang w:val="fr-FR"/>
                </w:rPr>
                <w:delText xml:space="preserve"> dernier en</w:delText>
              </w:r>
              <w:r w:rsidR="00BB0A23" w:rsidDel="00821D71">
                <w:rPr>
                  <w:rFonts w:ascii="Arial" w:eastAsia="Times New Roman" w:hAnsi="Arial" w:cs="Arial"/>
                  <w:noProof/>
                  <w:szCs w:val="17"/>
                  <w:lang w:val="fr-FR"/>
                </w:rPr>
                <w:delText>-</w:delText>
              </w:r>
              <w:r w:rsidRPr="00D64498" w:rsidDel="00821D71">
                <w:rPr>
                  <w:rFonts w:ascii="Arial" w:eastAsia="Times New Roman" w:hAnsi="Arial" w:cs="Arial"/>
                  <w:noProof/>
                  <w:szCs w:val="17"/>
                  <w:lang w:val="fr-FR"/>
                </w:rPr>
                <w:delText>tête PEUT être utilisé pour prendre en charge les anciens clients.</w:delText>
              </w:r>
            </w:del>
          </w:p>
        </w:tc>
        <w:tc>
          <w:tcPr>
            <w:tcW w:w="1761" w:type="dxa"/>
          </w:tcPr>
          <w:p w14:paraId="293015E1" w14:textId="54ED82E4" w:rsidR="00144755" w:rsidRPr="00982192" w:rsidDel="00821D71" w:rsidRDefault="00144755" w:rsidP="00CE01DA">
            <w:pPr>
              <w:spacing w:before="170" w:after="170"/>
              <w:rPr>
                <w:del w:id="3682" w:author="Author"/>
                <w:rFonts w:asciiTheme="minorBidi" w:eastAsia="Times New Roman" w:hAnsiTheme="minorBidi" w:cstheme="minorBidi"/>
                <w:noProof/>
                <w:szCs w:val="17"/>
                <w:lang w:val="fr-FR"/>
              </w:rPr>
            </w:pPr>
            <w:del w:id="3683" w:author="Author">
              <w:r w:rsidRPr="00982192" w:rsidDel="00821D71">
                <w:rPr>
                  <w:rFonts w:asciiTheme="minorBidi" w:eastAsia="Times New Roman" w:hAnsiTheme="minorBidi" w:cstheme="minorBidi"/>
                  <w:noProof/>
                  <w:szCs w:val="17"/>
                  <w:lang w:val="fr-FR"/>
                </w:rPr>
                <w:delText>AAJ, AAX</w:delText>
              </w:r>
            </w:del>
          </w:p>
        </w:tc>
      </w:tr>
      <w:tr w:rsidR="00144755" w:rsidRPr="00982192" w:rsidDel="00821D71" w14:paraId="6FDFB221" w14:textId="21DE1931" w:rsidTr="003969D6">
        <w:trPr>
          <w:del w:id="3684" w:author="Author"/>
        </w:trPr>
        <w:tc>
          <w:tcPr>
            <w:tcW w:w="1143" w:type="dxa"/>
          </w:tcPr>
          <w:p w14:paraId="6131FED9" w14:textId="0AD34A6F" w:rsidR="00144755" w:rsidRPr="00982192" w:rsidDel="00821D71" w:rsidRDefault="00144755" w:rsidP="00CE01DA">
            <w:pPr>
              <w:spacing w:before="170" w:after="170"/>
              <w:rPr>
                <w:del w:id="3685" w:author="Author"/>
                <w:rFonts w:asciiTheme="minorBidi" w:eastAsia="Times New Roman" w:hAnsiTheme="minorBidi" w:cstheme="minorBidi"/>
                <w:noProof/>
                <w:szCs w:val="17"/>
                <w:lang w:val="fr-FR"/>
              </w:rPr>
            </w:pPr>
            <w:del w:id="368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7</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560AB23B" w14:textId="6228C07D" w:rsidR="00144755" w:rsidRPr="00982192" w:rsidDel="00821D71" w:rsidRDefault="00144755" w:rsidP="00CE01DA">
            <w:pPr>
              <w:spacing w:before="170" w:after="170"/>
              <w:rPr>
                <w:del w:id="3687" w:author="Author"/>
                <w:rFonts w:asciiTheme="minorBidi" w:eastAsia="Times New Roman" w:hAnsiTheme="minorBidi" w:cstheme="minorBidi"/>
                <w:noProof/>
                <w:szCs w:val="17"/>
                <w:lang w:val="fr-FR"/>
              </w:rPr>
            </w:pPr>
            <w:del w:id="3688" w:author="Author">
              <w:r w:rsidRPr="002A3204" w:rsidDel="00821D71">
                <w:rPr>
                  <w:rFonts w:ascii="Arial" w:eastAsia="Times New Roman" w:hAnsi="Arial" w:cs="Arial"/>
                  <w:noProof/>
                  <w:szCs w:val="17"/>
                  <w:lang w:val="fr-FR"/>
                </w:rPr>
                <w:delText xml:space="preserve">Une API Web DEVRAIT </w:delText>
              </w:r>
              <w:r w:rsidRPr="002A3204" w:rsidDel="00821D71">
                <w:rPr>
                  <w:rFonts w:ascii="Arial" w:hAnsi="Arial" w:cs="Arial"/>
                  <w:noProof/>
                  <w:lang w:val="fr-FR"/>
                </w:rPr>
                <w:delText>faire savoir si elle prend en charge les téléchargements partiels de fichiers en répondant aux requêtes HEAD et en envoyant les en</w:delText>
              </w:r>
              <w:r w:rsidR="00BB0A23" w:rsidDel="00821D71">
                <w:rPr>
                  <w:rFonts w:ascii="Arial" w:hAnsi="Arial" w:cs="Arial"/>
                  <w:noProof/>
                  <w:lang w:val="fr-FR"/>
                </w:rPr>
                <w:delText>-</w:delText>
              </w:r>
              <w:r w:rsidRPr="002A3204" w:rsidDel="00821D71">
                <w:rPr>
                  <w:rFonts w:ascii="Arial" w:hAnsi="Arial" w:cs="Arial"/>
                  <w:noProof/>
                  <w:lang w:val="fr-FR"/>
                </w:rPr>
                <w:delText xml:space="preserve">têtes de réponse HTTP </w:delText>
              </w:r>
              <w:r w:rsidRPr="001A7310" w:rsidDel="00821D71">
                <w:rPr>
                  <w:rFonts w:ascii="Courier New" w:hAnsi="Courier New" w:cs="Courier New"/>
                  <w:noProof/>
                  <w:lang w:val="fr-FR"/>
                </w:rPr>
                <w:delText>Accept</w:delText>
              </w:r>
              <w:r w:rsidR="00BB0A23" w:rsidDel="00821D71">
                <w:rPr>
                  <w:rFonts w:ascii="Courier New" w:hAnsi="Courier New" w:cs="Courier New"/>
                  <w:noProof/>
                  <w:lang w:val="fr-FR"/>
                </w:rPr>
                <w:delText>-</w:delText>
              </w:r>
              <w:r w:rsidRPr="001A7310" w:rsidDel="00821D71">
                <w:rPr>
                  <w:rFonts w:ascii="Courier New" w:hAnsi="Courier New" w:cs="Courier New"/>
                  <w:noProof/>
                  <w:lang w:val="fr-FR"/>
                </w:rPr>
                <w:delText>Ranges</w:delText>
              </w:r>
              <w:r w:rsidRPr="002A3204" w:rsidDel="00821D71">
                <w:rPr>
                  <w:rFonts w:ascii="Arial" w:hAnsi="Arial" w:cs="Arial"/>
                  <w:noProof/>
                  <w:lang w:val="fr-FR"/>
                </w:rPr>
                <w:delText xml:space="preserve"> et </w:delText>
              </w:r>
              <w:r w:rsidRPr="001A7310" w:rsidDel="00821D71">
                <w:rPr>
                  <w:rFonts w:ascii="Courier New" w:hAnsi="Courier New" w:cs="Courier New"/>
                  <w:noProof/>
                  <w:lang w:val="fr-FR"/>
                </w:rPr>
                <w:delText>Content</w:delText>
              </w:r>
              <w:r w:rsidR="00BB0A23" w:rsidDel="00821D71">
                <w:rPr>
                  <w:rFonts w:ascii="Courier New" w:hAnsi="Courier New" w:cs="Courier New"/>
                  <w:noProof/>
                  <w:lang w:val="fr-FR"/>
                </w:rPr>
                <w:delText>-</w:delText>
              </w:r>
              <w:r w:rsidRPr="001A7310" w:rsidDel="00821D71">
                <w:rPr>
                  <w:rFonts w:ascii="Courier New" w:hAnsi="Courier New" w:cs="Courier New"/>
                  <w:noProof/>
                  <w:lang w:val="fr-FR"/>
                </w:rPr>
                <w:delText>Length</w:delText>
              </w:r>
              <w:r w:rsidRPr="002A3204" w:rsidDel="00821D71">
                <w:rPr>
                  <w:rFonts w:ascii="Arial" w:hAnsi="Arial" w:cs="Arial"/>
                  <w:noProof/>
                  <w:lang w:val="fr-FR"/>
                </w:rPr>
                <w:delText>.</w:delText>
              </w:r>
            </w:del>
          </w:p>
        </w:tc>
        <w:tc>
          <w:tcPr>
            <w:tcW w:w="1761" w:type="dxa"/>
          </w:tcPr>
          <w:p w14:paraId="736474BF" w14:textId="0E8BBCFE" w:rsidR="00144755" w:rsidRPr="00982192" w:rsidDel="00821D71" w:rsidRDefault="00144755" w:rsidP="00CE01DA">
            <w:pPr>
              <w:spacing w:before="170" w:after="170"/>
              <w:rPr>
                <w:del w:id="3689" w:author="Author"/>
                <w:rFonts w:asciiTheme="minorBidi" w:eastAsia="Times New Roman" w:hAnsiTheme="minorBidi" w:cstheme="minorBidi"/>
                <w:noProof/>
                <w:szCs w:val="17"/>
                <w:lang w:val="fr-FR"/>
              </w:rPr>
            </w:pPr>
            <w:del w:id="3690" w:author="Author">
              <w:r w:rsidRPr="00982192" w:rsidDel="00821D71">
                <w:rPr>
                  <w:rFonts w:asciiTheme="minorBidi" w:eastAsia="Times New Roman" w:hAnsiTheme="minorBidi" w:cstheme="minorBidi"/>
                  <w:noProof/>
                  <w:szCs w:val="17"/>
                  <w:lang w:val="fr-FR"/>
                </w:rPr>
                <w:delText>AAJ, AAX</w:delText>
              </w:r>
            </w:del>
          </w:p>
        </w:tc>
      </w:tr>
      <w:tr w:rsidR="00144755" w:rsidRPr="00982192" w:rsidDel="00821D71" w14:paraId="5092A32A" w14:textId="77D28D4E" w:rsidTr="003969D6">
        <w:trPr>
          <w:del w:id="3691" w:author="Author"/>
        </w:trPr>
        <w:tc>
          <w:tcPr>
            <w:tcW w:w="1143" w:type="dxa"/>
          </w:tcPr>
          <w:p w14:paraId="73C187CF" w14:textId="2A452575" w:rsidR="00144755" w:rsidRPr="00982192" w:rsidDel="00821D71" w:rsidRDefault="00144755" w:rsidP="00CE01DA">
            <w:pPr>
              <w:spacing w:before="170" w:after="170"/>
              <w:rPr>
                <w:del w:id="3692" w:author="Author"/>
                <w:rFonts w:asciiTheme="minorBidi" w:hAnsiTheme="minorBidi" w:cstheme="minorBidi"/>
                <w:noProof/>
                <w:szCs w:val="17"/>
                <w:lang w:val="fr-FR"/>
              </w:rPr>
            </w:pPr>
            <w:del w:id="3693" w:author="Author">
              <w:r w:rsidRPr="001A7310"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1A7310"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8</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6283F8B9" w14:textId="3E570904" w:rsidR="00144755" w:rsidRPr="00982192" w:rsidDel="00821D71" w:rsidRDefault="00144755" w:rsidP="00CE01DA">
            <w:pPr>
              <w:spacing w:before="170" w:after="170"/>
              <w:rPr>
                <w:del w:id="3694" w:author="Author"/>
                <w:rFonts w:asciiTheme="minorBidi" w:eastAsia="Times New Roman" w:hAnsiTheme="minorBidi" w:cstheme="minorBidi"/>
                <w:noProof/>
                <w:szCs w:val="17"/>
                <w:lang w:val="fr-FR"/>
              </w:rPr>
            </w:pPr>
            <w:del w:id="3695" w:author="Author">
              <w:r w:rsidRPr="002A3204" w:rsidDel="00821D71">
                <w:rPr>
                  <w:rFonts w:ascii="Arial" w:eastAsia="Times New Roman" w:hAnsi="Arial" w:cs="Arial"/>
                  <w:noProof/>
                  <w:szCs w:val="17"/>
                  <w:lang w:val="fr-FR"/>
                </w:rPr>
                <w:delText>Une API Web DEVRAIT prendre en charge les téléchargements partiels de fichie</w:delText>
              </w:r>
              <w:r w:rsidR="00334310" w:rsidRPr="002A3204" w:rsidDel="00821D71">
                <w:rPr>
                  <w:rFonts w:ascii="Arial" w:eastAsia="Times New Roman" w:hAnsi="Arial" w:cs="Arial"/>
                  <w:noProof/>
                  <w:szCs w:val="17"/>
                  <w:lang w:val="fr-FR"/>
                </w:rPr>
                <w:delText>rs</w:delText>
              </w:r>
              <w:r w:rsidR="00334310" w:rsidDel="00821D71">
                <w:rPr>
                  <w:rFonts w:ascii="Arial" w:eastAsia="Times New Roman" w:hAnsi="Arial" w:cs="Arial"/>
                  <w:noProof/>
                  <w:szCs w:val="17"/>
                  <w:lang w:val="fr-FR"/>
                </w:rPr>
                <w:delText xml:space="preserve">.  </w:delText>
              </w:r>
              <w:r w:rsidR="00334310" w:rsidRPr="002A3204" w:rsidDel="00821D71">
                <w:rPr>
                  <w:rFonts w:ascii="Arial" w:eastAsia="Times New Roman" w:hAnsi="Arial" w:cs="Arial"/>
                  <w:noProof/>
                  <w:szCs w:val="17"/>
                  <w:lang w:val="fr-FR"/>
                </w:rPr>
                <w:delText>Le</w:delText>
              </w:r>
              <w:r w:rsidRPr="002A3204" w:rsidDel="00821D71">
                <w:rPr>
                  <w:rFonts w:ascii="Arial" w:eastAsia="Times New Roman" w:hAnsi="Arial" w:cs="Arial"/>
                  <w:noProof/>
                  <w:szCs w:val="17"/>
                  <w:lang w:val="fr-FR"/>
                </w:rPr>
                <w:delText>s plages à plusieurs parties DEVRAIENT être prises en charge.</w:delText>
              </w:r>
            </w:del>
          </w:p>
        </w:tc>
        <w:tc>
          <w:tcPr>
            <w:tcW w:w="1761" w:type="dxa"/>
          </w:tcPr>
          <w:p w14:paraId="7BE9BA07" w14:textId="58F98790" w:rsidR="00144755" w:rsidRPr="00982192" w:rsidDel="00821D71" w:rsidRDefault="00144755" w:rsidP="00CE01DA">
            <w:pPr>
              <w:spacing w:before="170" w:after="170"/>
              <w:rPr>
                <w:del w:id="3696" w:author="Author"/>
                <w:rFonts w:asciiTheme="minorBidi" w:hAnsiTheme="minorBidi" w:cstheme="minorBidi"/>
                <w:noProof/>
                <w:szCs w:val="17"/>
                <w:lang w:val="fr-FR"/>
              </w:rPr>
            </w:pPr>
            <w:del w:id="3697" w:author="Author">
              <w:r w:rsidRPr="00982192" w:rsidDel="00821D71">
                <w:rPr>
                  <w:rFonts w:asciiTheme="minorBidi" w:hAnsiTheme="minorBidi" w:cstheme="minorBidi"/>
                  <w:noProof/>
                  <w:szCs w:val="17"/>
                  <w:lang w:val="fr-FR"/>
                </w:rPr>
                <w:delText>AAJ, AAX</w:delText>
              </w:r>
            </w:del>
          </w:p>
        </w:tc>
      </w:tr>
      <w:tr w:rsidR="00144755" w:rsidRPr="00982192" w:rsidDel="00821D71" w14:paraId="12F104E3" w14:textId="481D49CF" w:rsidTr="003969D6">
        <w:trPr>
          <w:del w:id="3698" w:author="Author"/>
        </w:trPr>
        <w:tc>
          <w:tcPr>
            <w:tcW w:w="1143" w:type="dxa"/>
          </w:tcPr>
          <w:p w14:paraId="248A6F95" w14:textId="42824DF9" w:rsidR="00144755" w:rsidRPr="00982192" w:rsidDel="00821D71" w:rsidRDefault="00144755" w:rsidP="00CE01DA">
            <w:pPr>
              <w:spacing w:before="170" w:after="170"/>
              <w:rPr>
                <w:del w:id="3699" w:author="Author"/>
                <w:rFonts w:asciiTheme="minorBidi" w:hAnsiTheme="minorBidi" w:cstheme="minorBidi"/>
                <w:noProof/>
                <w:szCs w:val="17"/>
                <w:lang w:val="fr-FR"/>
              </w:rPr>
            </w:pPr>
            <w:del w:id="37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10</w:delText>
              </w:r>
              <w:r w:rsidR="001A7310"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6DE75B20" w14:textId="4BE315B9" w:rsidR="00144755" w:rsidRPr="00982192" w:rsidDel="00821D71" w:rsidRDefault="00144755" w:rsidP="00CE01DA">
            <w:pPr>
              <w:spacing w:before="170" w:after="170"/>
              <w:rPr>
                <w:del w:id="3701" w:author="Author"/>
                <w:rFonts w:asciiTheme="minorBidi" w:eastAsia="Times New Roman" w:hAnsiTheme="minorBidi" w:cstheme="minorBidi"/>
                <w:noProof/>
                <w:szCs w:val="17"/>
                <w:lang w:val="fr-FR"/>
              </w:rPr>
            </w:pPr>
            <w:del w:id="3702" w:author="Author">
              <w:r w:rsidRPr="002A3204" w:rsidDel="00821D71">
                <w:rPr>
                  <w:rFonts w:ascii="Arial" w:eastAsia="Times New Roman" w:hAnsi="Arial" w:cs="Arial"/>
                  <w:noProof/>
                  <w:szCs w:val="17"/>
                  <w:lang w:val="fr-FR"/>
                </w:rPr>
                <w:delText>Une API Web DEVRAIT faire savoir si elle prend en charge les téléchargements amont partiels de fichiers.</w:delText>
              </w:r>
            </w:del>
          </w:p>
        </w:tc>
        <w:tc>
          <w:tcPr>
            <w:tcW w:w="1761" w:type="dxa"/>
          </w:tcPr>
          <w:p w14:paraId="5F9FDD13" w14:textId="64706D48" w:rsidR="00144755" w:rsidRPr="00982192" w:rsidDel="00821D71" w:rsidRDefault="00144755" w:rsidP="00CE01DA">
            <w:pPr>
              <w:spacing w:before="170" w:after="170"/>
              <w:rPr>
                <w:del w:id="3703" w:author="Author"/>
                <w:rFonts w:asciiTheme="minorBidi" w:hAnsiTheme="minorBidi" w:cstheme="minorBidi"/>
                <w:noProof/>
                <w:szCs w:val="17"/>
                <w:lang w:val="fr-FR"/>
              </w:rPr>
            </w:pPr>
            <w:del w:id="3704" w:author="Author">
              <w:r w:rsidRPr="00982192" w:rsidDel="00821D71">
                <w:rPr>
                  <w:rFonts w:asciiTheme="minorBidi" w:hAnsiTheme="minorBidi" w:cstheme="minorBidi"/>
                  <w:noProof/>
                  <w:szCs w:val="17"/>
                  <w:lang w:val="fr-FR"/>
                </w:rPr>
                <w:delText>AAJ, AAX</w:delText>
              </w:r>
            </w:del>
          </w:p>
        </w:tc>
      </w:tr>
      <w:tr w:rsidR="00144755" w:rsidRPr="00982192" w:rsidDel="00821D71" w14:paraId="5BC1E9D5" w14:textId="68C09EA5" w:rsidTr="003969D6">
        <w:trPr>
          <w:del w:id="3705" w:author="Author"/>
        </w:trPr>
        <w:tc>
          <w:tcPr>
            <w:tcW w:w="1143" w:type="dxa"/>
          </w:tcPr>
          <w:p w14:paraId="435529EB" w14:textId="13948790" w:rsidR="00144755" w:rsidRPr="00982192" w:rsidDel="00821D71" w:rsidRDefault="00144755" w:rsidP="00CE01DA">
            <w:pPr>
              <w:spacing w:before="170" w:after="170"/>
              <w:rPr>
                <w:del w:id="3706" w:author="Author"/>
                <w:rFonts w:asciiTheme="minorBidi" w:hAnsiTheme="minorBidi" w:cstheme="minorBidi"/>
                <w:noProof/>
                <w:szCs w:val="17"/>
                <w:lang w:val="fr-FR"/>
              </w:rPr>
            </w:pPr>
            <w:del w:id="370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1A7310" w:rsidDel="00821D71">
                <w:rPr>
                  <w:rFonts w:asciiTheme="minorBidi" w:eastAsia="Times New Roman" w:hAnsiTheme="minorBidi" w:cstheme="minorBidi"/>
                  <w:noProof/>
                  <w:szCs w:val="17"/>
                  <w:lang w:val="fr-FR"/>
                </w:rPr>
                <w:delText>10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3535F1B7" w14:textId="4500200D" w:rsidR="00144755" w:rsidRPr="00982192" w:rsidDel="00821D71" w:rsidRDefault="00144755" w:rsidP="00CE01DA">
            <w:pPr>
              <w:spacing w:before="170" w:after="170"/>
              <w:rPr>
                <w:del w:id="3708" w:author="Author"/>
                <w:rFonts w:asciiTheme="minorBidi" w:eastAsia="Times New Roman" w:hAnsiTheme="minorBidi" w:cstheme="minorBidi"/>
                <w:noProof/>
                <w:szCs w:val="17"/>
                <w:lang w:val="fr-FR"/>
              </w:rPr>
            </w:pPr>
            <w:del w:id="3709" w:author="Author">
              <w:r w:rsidRPr="002A3204" w:rsidDel="00821D71">
                <w:rPr>
                  <w:rFonts w:ascii="Arial" w:eastAsia="Times New Roman" w:hAnsi="Arial" w:cs="Arial"/>
                  <w:noProof/>
                  <w:szCs w:val="17"/>
                  <w:lang w:val="fr-FR"/>
                </w:rPr>
                <w:delText>Une API Web DEVRAIT prendre en charge les téléchargements amont partiels de fichie</w:delText>
              </w:r>
              <w:r w:rsidR="00334310" w:rsidRPr="002A3204" w:rsidDel="00821D71">
                <w:rPr>
                  <w:rFonts w:ascii="Arial" w:eastAsia="Times New Roman" w:hAnsi="Arial" w:cs="Arial"/>
                  <w:noProof/>
                  <w:szCs w:val="17"/>
                  <w:lang w:val="fr-FR"/>
                </w:rPr>
                <w:delText>rs</w:delText>
              </w:r>
              <w:r w:rsidR="00334310" w:rsidDel="00821D71">
                <w:rPr>
                  <w:rFonts w:ascii="Arial" w:eastAsia="Times New Roman" w:hAnsi="Arial" w:cs="Arial"/>
                  <w:noProof/>
                  <w:szCs w:val="17"/>
                  <w:lang w:val="fr-FR"/>
                </w:rPr>
                <w:delText xml:space="preserve">.  </w:delText>
              </w:r>
              <w:r w:rsidR="00334310" w:rsidRPr="002A3204" w:rsidDel="00821D71">
                <w:rPr>
                  <w:rFonts w:ascii="Arial" w:eastAsia="Times New Roman" w:hAnsi="Arial" w:cs="Arial"/>
                  <w:noProof/>
                  <w:szCs w:val="17"/>
                  <w:lang w:val="fr-FR"/>
                </w:rPr>
                <w:delText>Le</w:delText>
              </w:r>
              <w:r w:rsidRPr="002A3204" w:rsidDel="00821D71">
                <w:rPr>
                  <w:rFonts w:ascii="Arial" w:eastAsia="Times New Roman" w:hAnsi="Arial" w:cs="Arial"/>
                  <w:noProof/>
                  <w:szCs w:val="17"/>
                  <w:lang w:val="fr-FR"/>
                </w:rPr>
                <w:delText>s plages à plusieurs parties DEVRAIENT être prises en charge.</w:delText>
              </w:r>
            </w:del>
          </w:p>
        </w:tc>
        <w:tc>
          <w:tcPr>
            <w:tcW w:w="1761" w:type="dxa"/>
          </w:tcPr>
          <w:p w14:paraId="7186CF0C" w14:textId="43F9FF36" w:rsidR="00144755" w:rsidRPr="00982192" w:rsidDel="00821D71" w:rsidRDefault="00144755" w:rsidP="00CE01DA">
            <w:pPr>
              <w:spacing w:before="170" w:after="170"/>
              <w:rPr>
                <w:del w:id="3710" w:author="Author"/>
                <w:rFonts w:asciiTheme="minorBidi" w:hAnsiTheme="minorBidi" w:cstheme="minorBidi"/>
                <w:noProof/>
                <w:szCs w:val="17"/>
                <w:lang w:val="fr-FR"/>
              </w:rPr>
            </w:pPr>
            <w:del w:id="3711" w:author="Author">
              <w:r w:rsidRPr="00982192" w:rsidDel="00821D71">
                <w:rPr>
                  <w:rFonts w:asciiTheme="minorBidi" w:hAnsiTheme="minorBidi" w:cstheme="minorBidi"/>
                  <w:noProof/>
                  <w:szCs w:val="17"/>
                  <w:lang w:val="fr-FR"/>
                </w:rPr>
                <w:delText>AAJ, AAX</w:delText>
              </w:r>
            </w:del>
          </w:p>
        </w:tc>
      </w:tr>
      <w:tr w:rsidR="00144755" w:rsidRPr="00982192" w:rsidDel="00821D71" w14:paraId="52A13A74" w14:textId="154EB094" w:rsidTr="003969D6">
        <w:trPr>
          <w:del w:id="3712" w:author="Author"/>
        </w:trPr>
        <w:tc>
          <w:tcPr>
            <w:tcW w:w="1143" w:type="dxa"/>
          </w:tcPr>
          <w:p w14:paraId="39346E91" w14:textId="1F128C8D" w:rsidR="00144755" w:rsidRPr="00982192" w:rsidDel="00821D71" w:rsidRDefault="00144755" w:rsidP="00CE01DA">
            <w:pPr>
              <w:spacing w:before="170" w:after="170"/>
              <w:rPr>
                <w:del w:id="3713" w:author="Author"/>
                <w:rFonts w:asciiTheme="minorBidi" w:hAnsiTheme="minorBidi" w:cstheme="minorBidi"/>
                <w:noProof/>
                <w:szCs w:val="17"/>
                <w:lang w:val="fr-FR"/>
              </w:rPr>
            </w:pPr>
            <w:del w:id="371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A7310" w:rsidDel="00821D71">
                <w:rPr>
                  <w:rFonts w:asciiTheme="minorBidi" w:eastAsia="Times New Roman" w:hAnsiTheme="minorBidi" w:cstheme="minorBidi"/>
                  <w:noProof/>
                  <w:szCs w:val="17"/>
                  <w:lang w:val="fr-FR"/>
                </w:rPr>
                <w:delText>1</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2B827084" w14:textId="7C77DBB7" w:rsidR="00144755" w:rsidRPr="00982192" w:rsidDel="00821D71" w:rsidRDefault="00144755" w:rsidP="00CE01DA">
            <w:pPr>
              <w:spacing w:before="170" w:after="170"/>
              <w:rPr>
                <w:del w:id="3715" w:author="Author"/>
                <w:rFonts w:asciiTheme="minorBidi" w:eastAsia="Times New Roman" w:hAnsiTheme="minorBidi" w:cstheme="minorBidi"/>
                <w:noProof/>
                <w:szCs w:val="17"/>
                <w:lang w:val="fr-FR"/>
              </w:rPr>
            </w:pPr>
            <w:del w:id="3716" w:author="Author">
              <w:r w:rsidRPr="002A3204" w:rsidDel="00821D71">
                <w:rPr>
                  <w:rFonts w:ascii="Arial" w:eastAsia="Times New Roman" w:hAnsi="Arial" w:cs="Arial"/>
                  <w:noProof/>
                  <w:szCs w:val="17"/>
                  <w:lang w:val="fr-FR"/>
                </w:rPr>
                <w:delText>Si la requête a dépassé la limite maximale autorisée, le prestataire de service DEVRAIT renvoyer avec les 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tête</w:delText>
              </w:r>
              <w:r w:rsidR="003E3D51" w:rsidDel="00821D71">
                <w:rPr>
                  <w:rFonts w:ascii="Arial" w:eastAsia="Times New Roman" w:hAnsi="Arial" w:cs="Arial"/>
                  <w:noProof/>
                  <w:szCs w:val="17"/>
                  <w:lang w:val="fr-FR"/>
                </w:rPr>
                <w:delText>s</w:delText>
              </w:r>
              <w:r w:rsidRPr="002A3204" w:rsidDel="00821D71">
                <w:rPr>
                  <w:rFonts w:ascii="Arial" w:eastAsia="Times New Roman" w:hAnsi="Arial" w:cs="Arial"/>
                  <w:noProof/>
                  <w:szCs w:val="17"/>
                  <w:lang w:val="fr-FR"/>
                </w:rPr>
                <w:delText xml:space="preserve"> de réponse HTTP l</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 xml:space="preserve">tête HTTP </w:delText>
              </w:r>
              <w:r w:rsidRPr="001A7310" w:rsidDel="00821D71">
                <w:rPr>
                  <w:rFonts w:ascii="Courier New" w:eastAsia="Times New Roman" w:hAnsi="Courier New" w:cs="Courier New"/>
                  <w:noProof/>
                  <w:szCs w:val="17"/>
                  <w:lang w:val="fr-FR"/>
                </w:rPr>
                <w:delText>“413 Request Entity Too Large</w:delText>
              </w:r>
              <w:r w:rsidRPr="002A3204" w:rsidDel="00821D71">
                <w:rPr>
                  <w:rFonts w:ascii="Arial" w:eastAsia="Times New Roman" w:hAnsi="Arial" w:cs="Arial"/>
                  <w:noProof/>
                  <w:szCs w:val="17"/>
                  <w:lang w:val="fr-FR"/>
                </w:rPr>
                <w:delText xml:space="preserve">”. </w:delText>
              </w:r>
              <w:r w:rsidR="002D56D3" w:rsidDel="00821D71">
                <w:rPr>
                  <w:rFonts w:ascii="Arial" w:eastAsia="Times New Roman" w:hAnsi="Arial" w:cs="Arial"/>
                  <w:noProof/>
                  <w:szCs w:val="17"/>
                  <w:lang w:val="fr-FR"/>
                </w:rPr>
                <w:delText xml:space="preserve"> </w:delText>
              </w:r>
              <w:r w:rsidRPr="002A3204" w:rsidDel="00821D71">
                <w:rPr>
                  <w:rFonts w:ascii="Arial" w:eastAsia="Times New Roman" w:hAnsi="Arial" w:cs="Arial"/>
                  <w:noProof/>
                  <w:szCs w:val="17"/>
                  <w:lang w:val="fr-FR"/>
                </w:rPr>
                <w:delText>Un en</w:delText>
              </w:r>
              <w:r w:rsidR="00BB0A23" w:rsidDel="00821D71">
                <w:rPr>
                  <w:rFonts w:ascii="Arial" w:eastAsia="Times New Roman" w:hAnsi="Arial" w:cs="Arial"/>
                  <w:noProof/>
                  <w:szCs w:val="17"/>
                  <w:lang w:val="fr-FR"/>
                </w:rPr>
                <w:delText>-</w:delText>
              </w:r>
              <w:r w:rsidRPr="002A3204" w:rsidDel="00821D71">
                <w:rPr>
                  <w:rFonts w:ascii="Arial" w:eastAsia="Times New Roman" w:hAnsi="Arial" w:cs="Arial"/>
                  <w:noProof/>
                  <w:szCs w:val="17"/>
                  <w:lang w:val="fr-FR"/>
                </w:rPr>
                <w:delText>tête HTTP personnalisé PEUT être utilisé pour indiquer la taille maximale de la réponse.</w:delText>
              </w:r>
            </w:del>
          </w:p>
        </w:tc>
        <w:tc>
          <w:tcPr>
            <w:tcW w:w="1761" w:type="dxa"/>
          </w:tcPr>
          <w:p w14:paraId="46234880" w14:textId="11BCDBF3" w:rsidR="00144755" w:rsidRPr="00982192" w:rsidDel="00821D71" w:rsidRDefault="00144755" w:rsidP="00CE01DA">
            <w:pPr>
              <w:spacing w:before="170" w:after="170"/>
              <w:rPr>
                <w:del w:id="3717" w:author="Author"/>
                <w:rFonts w:asciiTheme="minorBidi" w:hAnsiTheme="minorBidi" w:cstheme="minorBidi"/>
                <w:noProof/>
                <w:szCs w:val="17"/>
                <w:lang w:val="fr-FR"/>
              </w:rPr>
            </w:pPr>
            <w:del w:id="3718" w:author="Author">
              <w:r w:rsidRPr="00982192" w:rsidDel="00821D71">
                <w:rPr>
                  <w:rFonts w:asciiTheme="minorBidi" w:hAnsiTheme="minorBidi" w:cstheme="minorBidi"/>
                  <w:noProof/>
                  <w:szCs w:val="17"/>
                  <w:lang w:val="fr-FR"/>
                </w:rPr>
                <w:delText>AAJ, AAX</w:delText>
              </w:r>
            </w:del>
          </w:p>
        </w:tc>
      </w:tr>
      <w:tr w:rsidR="00144755" w:rsidRPr="00982192" w:rsidDel="00821D71" w14:paraId="4D91598A" w14:textId="418D1D82" w:rsidTr="003969D6">
        <w:trPr>
          <w:del w:id="3719" w:author="Author"/>
        </w:trPr>
        <w:tc>
          <w:tcPr>
            <w:tcW w:w="1143" w:type="dxa"/>
          </w:tcPr>
          <w:p w14:paraId="0E4C59D2" w14:textId="3E45FEF9" w:rsidR="00144755" w:rsidRPr="00982192" w:rsidDel="00821D71" w:rsidRDefault="00144755" w:rsidP="00CE01DA">
            <w:pPr>
              <w:spacing w:before="170" w:after="170"/>
              <w:rPr>
                <w:del w:id="3720" w:author="Author"/>
                <w:rFonts w:asciiTheme="minorBidi" w:hAnsiTheme="minorBidi" w:cstheme="minorBidi"/>
                <w:noProof/>
                <w:szCs w:val="17"/>
                <w:lang w:val="fr-FR"/>
              </w:rPr>
            </w:pPr>
            <w:del w:id="372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A7310"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6444" w:type="dxa"/>
          </w:tcPr>
          <w:p w14:paraId="221E936D" w14:textId="35AC471B" w:rsidR="00144755" w:rsidRPr="00982192" w:rsidDel="00821D71" w:rsidRDefault="00144755" w:rsidP="00CE01DA">
            <w:pPr>
              <w:spacing w:before="170" w:after="170"/>
              <w:rPr>
                <w:del w:id="3722" w:author="Author"/>
                <w:rFonts w:asciiTheme="minorBidi" w:eastAsia="Times New Roman" w:hAnsiTheme="minorBidi" w:cstheme="minorBidi"/>
                <w:noProof/>
                <w:szCs w:val="17"/>
                <w:lang w:val="fr-FR"/>
              </w:rPr>
            </w:pPr>
            <w:del w:id="3723" w:author="Author">
              <w:r w:rsidRPr="003B6D84" w:rsidDel="00821D71">
                <w:rPr>
                  <w:rFonts w:ascii="Arial" w:eastAsia="Times New Roman" w:hAnsi="Arial" w:cs="Arial"/>
                  <w:noProof/>
                  <w:szCs w:val="17"/>
                  <w:lang w:val="fr-FR"/>
                </w:rPr>
                <w:delText>Si une API Web prend en charge la gestion des préférences, celle</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ci DEVRAIT être implémentée conformément</w:delText>
              </w:r>
              <w:r w:rsidR="00992C0C" w:rsidRPr="003B6D84"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3B6D84" w:rsidDel="00821D71">
                <w:rPr>
                  <w:rFonts w:ascii="Arial" w:eastAsia="Times New Roman" w:hAnsi="Arial" w:cs="Arial"/>
                  <w:noProof/>
                  <w:szCs w:val="17"/>
                  <w:lang w:val="fr-FR"/>
                </w:rPr>
                <w:delText>RFC</w:delText>
              </w:r>
              <w:r w:rsidRPr="003B6D84" w:rsidDel="00821D71">
                <w:rPr>
                  <w:rFonts w:ascii="Arial" w:eastAsia="Times New Roman" w:hAnsi="Arial" w:cs="Arial"/>
                  <w:noProof/>
                  <w:szCs w:val="17"/>
                  <w:lang w:val="fr-FR"/>
                </w:rPr>
                <w:delText xml:space="preserve"> 7240 de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IETF, c</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est</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à</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dire que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 xml:space="preserve">tête de requête HTTP </w:delText>
              </w:r>
              <w:r w:rsidRPr="001A7310" w:rsidDel="00821D71">
                <w:rPr>
                  <w:rFonts w:ascii="Courier New" w:eastAsia="Times New Roman" w:hAnsi="Courier New" w:cs="Courier New"/>
                  <w:noProof/>
                  <w:szCs w:val="17"/>
                  <w:lang w:val="fr-FR"/>
                </w:rPr>
                <w:delText>Prefer</w:delText>
              </w:r>
              <w:r w:rsidRPr="003B6D84" w:rsidDel="00821D71">
                <w:rPr>
                  <w:rFonts w:ascii="Arial" w:eastAsia="Times New Roman" w:hAnsi="Arial" w:cs="Arial"/>
                  <w:noProof/>
                  <w:szCs w:val="17"/>
                  <w:lang w:val="fr-FR"/>
                </w:rPr>
                <w:delText xml:space="preserve"> DEVRAIT être utilisé et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 xml:space="preserve">tête de réponse HTTP </w:delText>
              </w:r>
              <w:r w:rsidRPr="001A7310" w:rsidDel="00821D71">
                <w:rPr>
                  <w:rFonts w:ascii="Courier New" w:eastAsia="Times New Roman" w:hAnsi="Courier New" w:cs="Courier New"/>
                  <w:noProof/>
                  <w:szCs w:val="17"/>
                  <w:lang w:val="fr-FR"/>
                </w:rPr>
                <w:delText>Preference</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Applied</w:delText>
              </w:r>
              <w:r w:rsidRPr="003B6D84" w:rsidDel="00821D71">
                <w:rPr>
                  <w:rFonts w:ascii="Arial" w:eastAsia="Times New Roman" w:hAnsi="Arial" w:cs="Arial"/>
                  <w:noProof/>
                  <w:szCs w:val="17"/>
                  <w:lang w:val="fr-FR"/>
                </w:rPr>
                <w:delText xml:space="preserve"> DEVRAIT être renvoyé (confirmant la requête originelle).</w:delText>
              </w:r>
            </w:del>
          </w:p>
        </w:tc>
        <w:tc>
          <w:tcPr>
            <w:tcW w:w="1761" w:type="dxa"/>
          </w:tcPr>
          <w:p w14:paraId="0A0A70AD" w14:textId="3FB944B1" w:rsidR="00144755" w:rsidRPr="00982192" w:rsidDel="00821D71" w:rsidRDefault="00144755" w:rsidP="00CE01DA">
            <w:pPr>
              <w:spacing w:before="170" w:after="170"/>
              <w:rPr>
                <w:del w:id="3724" w:author="Author"/>
                <w:rFonts w:asciiTheme="minorBidi" w:hAnsiTheme="minorBidi" w:cstheme="minorBidi"/>
                <w:noProof/>
                <w:szCs w:val="17"/>
                <w:lang w:val="fr-FR"/>
              </w:rPr>
            </w:pPr>
            <w:del w:id="3725" w:author="Author">
              <w:r w:rsidRPr="00982192" w:rsidDel="00821D71">
                <w:rPr>
                  <w:rFonts w:asciiTheme="minorBidi" w:hAnsiTheme="minorBidi" w:cstheme="minorBidi"/>
                  <w:noProof/>
                  <w:szCs w:val="17"/>
                  <w:lang w:val="fr-FR"/>
                </w:rPr>
                <w:delText>AAJ, AAX</w:delText>
              </w:r>
            </w:del>
          </w:p>
        </w:tc>
      </w:tr>
      <w:tr w:rsidR="00144755" w:rsidRPr="00982192" w:rsidDel="00821D71" w14:paraId="166FC1D9" w14:textId="24F364FC" w:rsidTr="003969D6">
        <w:trPr>
          <w:del w:id="3726" w:author="Author"/>
        </w:trPr>
        <w:tc>
          <w:tcPr>
            <w:tcW w:w="1143" w:type="dxa"/>
          </w:tcPr>
          <w:p w14:paraId="5C24E1EA" w14:textId="72CD1311" w:rsidR="00144755" w:rsidRPr="00982192" w:rsidDel="00821D71" w:rsidRDefault="00144755" w:rsidP="00CE01DA">
            <w:pPr>
              <w:spacing w:before="170" w:after="170"/>
              <w:rPr>
                <w:del w:id="3727" w:author="Author"/>
                <w:rFonts w:asciiTheme="minorBidi" w:hAnsiTheme="minorBidi" w:cstheme="minorBidi"/>
                <w:noProof/>
                <w:szCs w:val="17"/>
                <w:lang w:val="fr-FR"/>
              </w:rPr>
            </w:pPr>
            <w:del w:id="372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A7310"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0DFBC599" w14:textId="08A613C4" w:rsidR="00144755" w:rsidRPr="00982192" w:rsidDel="00821D71" w:rsidRDefault="00144755" w:rsidP="00CE01DA">
            <w:pPr>
              <w:spacing w:before="170" w:after="170"/>
              <w:rPr>
                <w:del w:id="3729" w:author="Author"/>
                <w:rFonts w:asciiTheme="minorBidi" w:eastAsia="Times New Roman" w:hAnsiTheme="minorBidi" w:cstheme="minorBidi"/>
                <w:noProof/>
                <w:szCs w:val="17"/>
                <w:lang w:val="fr-FR"/>
              </w:rPr>
            </w:pPr>
            <w:del w:id="3730" w:author="Author">
              <w:r w:rsidRPr="008A2DD7" w:rsidDel="00821D71">
                <w:rPr>
                  <w:rFonts w:ascii="Arial" w:eastAsia="Times New Roman" w:hAnsi="Arial" w:cs="Arial"/>
                  <w:noProof/>
                  <w:szCs w:val="17"/>
                  <w:lang w:val="fr-FR"/>
                </w:rPr>
                <w:delText>Si une API Web prend en charge la gestion des préférences, la liste des préférences qui PEUT être constituée en utilisant l</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8A2DD7" w:rsidDel="00821D71">
                <w:rPr>
                  <w:rFonts w:ascii="Arial" w:eastAsia="Times New Roman" w:hAnsi="Arial" w:cs="Arial"/>
                  <w:noProof/>
                  <w:szCs w:val="17"/>
                  <w:lang w:val="fr-FR"/>
                </w:rPr>
                <w:delText xml:space="preserve">tête </w:delText>
              </w:r>
              <w:r w:rsidRPr="001A7310" w:rsidDel="00821D71">
                <w:rPr>
                  <w:rFonts w:ascii="Courier New" w:eastAsia="Times New Roman" w:hAnsi="Courier New" w:cs="Courier New"/>
                  <w:noProof/>
                  <w:szCs w:val="17"/>
                  <w:lang w:val="fr-FR"/>
                </w:rPr>
                <w:delText>Prefer</w:delText>
              </w:r>
              <w:r w:rsidRPr="008A2DD7" w:rsidDel="00821D71">
                <w:rPr>
                  <w:rFonts w:ascii="Arial" w:eastAsia="Times New Roman" w:hAnsi="Arial" w:cs="Arial"/>
                  <w:noProof/>
                  <w:szCs w:val="17"/>
                  <w:lang w:val="fr-FR"/>
                </w:rPr>
                <w:delText xml:space="preserve"> DOIT être enregistrée dans le contrat de service.</w:delText>
              </w:r>
            </w:del>
          </w:p>
        </w:tc>
        <w:tc>
          <w:tcPr>
            <w:tcW w:w="1761" w:type="dxa"/>
          </w:tcPr>
          <w:p w14:paraId="0ED82E2A" w14:textId="490376DA" w:rsidR="00144755" w:rsidRPr="00982192" w:rsidDel="00821D71" w:rsidRDefault="00144755" w:rsidP="00CE01DA">
            <w:pPr>
              <w:spacing w:before="170" w:after="170"/>
              <w:rPr>
                <w:del w:id="3731" w:author="Author"/>
                <w:rFonts w:asciiTheme="minorBidi" w:hAnsiTheme="minorBidi" w:cstheme="minorBidi"/>
                <w:noProof/>
                <w:szCs w:val="17"/>
                <w:lang w:val="fr-FR"/>
              </w:rPr>
            </w:pPr>
            <w:del w:id="3732" w:author="Author">
              <w:r w:rsidRPr="00982192" w:rsidDel="00821D71">
                <w:rPr>
                  <w:rFonts w:asciiTheme="minorBidi" w:hAnsiTheme="minorBidi" w:cstheme="minorBidi"/>
                  <w:noProof/>
                  <w:szCs w:val="17"/>
                  <w:lang w:val="fr-FR"/>
                </w:rPr>
                <w:delText>AAJ, AAX, AJ, AX</w:delText>
              </w:r>
            </w:del>
          </w:p>
        </w:tc>
      </w:tr>
      <w:tr w:rsidR="00144755" w:rsidRPr="00982192" w:rsidDel="00821D71" w14:paraId="00B1B9C3" w14:textId="71C4915A" w:rsidTr="003969D6">
        <w:trPr>
          <w:del w:id="3733" w:author="Author"/>
        </w:trPr>
        <w:tc>
          <w:tcPr>
            <w:tcW w:w="1143" w:type="dxa"/>
          </w:tcPr>
          <w:p w14:paraId="586C6B56" w14:textId="27D78824" w:rsidR="00144755" w:rsidRPr="00982192" w:rsidDel="00821D71" w:rsidRDefault="00144755" w:rsidP="00CE01DA">
            <w:pPr>
              <w:spacing w:before="170" w:after="170"/>
              <w:rPr>
                <w:del w:id="3734" w:author="Author"/>
                <w:rFonts w:asciiTheme="minorBidi" w:hAnsiTheme="minorBidi" w:cstheme="minorBidi"/>
                <w:noProof/>
                <w:szCs w:val="17"/>
                <w:lang w:val="fr-FR"/>
              </w:rPr>
            </w:pPr>
            <w:del w:id="373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R="001A7310"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525EA359" w14:textId="283EBE26" w:rsidR="00144755" w:rsidRPr="00982192" w:rsidDel="00821D71" w:rsidRDefault="00144755" w:rsidP="00CE01DA">
            <w:pPr>
              <w:spacing w:before="170" w:after="170"/>
              <w:rPr>
                <w:del w:id="3736" w:author="Author"/>
                <w:rFonts w:asciiTheme="minorBidi" w:eastAsia="Times New Roman" w:hAnsiTheme="minorBidi" w:cstheme="minorBidi"/>
                <w:noProof/>
                <w:szCs w:val="17"/>
                <w:lang w:val="fr-FR"/>
              </w:rPr>
            </w:pPr>
            <w:del w:id="3737" w:author="Author">
              <w:r w:rsidRPr="00064922" w:rsidDel="00821D71">
                <w:rPr>
                  <w:rFonts w:ascii="Arial" w:eastAsia="Times New Roman" w:hAnsi="Arial" w:cs="Arial"/>
                  <w:noProof/>
                  <w:szCs w:val="17"/>
                  <w:lang w:val="fr-FR"/>
                </w:rPr>
                <w:delText>Si une API Web prend en charge les données localisées,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 xml:space="preserve">tête de requête HTTP </w:delText>
              </w:r>
              <w:r w:rsidRPr="001A7310" w:rsidDel="00821D71">
                <w:rPr>
                  <w:rFonts w:ascii="Courier New" w:eastAsia="Times New Roman" w:hAnsi="Courier New" w:cs="Courier New"/>
                  <w:noProof/>
                  <w:szCs w:val="17"/>
                  <w:lang w:val="fr-FR"/>
                </w:rPr>
                <w:delText>Accept</w:delText>
              </w:r>
              <w:r w:rsidR="00BB0A23" w:rsidDel="00821D71">
                <w:rPr>
                  <w:rFonts w:ascii="Courier New" w:eastAsia="Times New Roman" w:hAnsi="Courier New" w:cs="Courier New"/>
                  <w:noProof/>
                  <w:szCs w:val="17"/>
                  <w:lang w:val="fr-FR"/>
                </w:rPr>
                <w:delText>-</w:delText>
              </w:r>
              <w:r w:rsidRPr="001A7310" w:rsidDel="00821D71">
                <w:rPr>
                  <w:rFonts w:ascii="Courier New" w:eastAsia="Times New Roman" w:hAnsi="Courier New" w:cs="Courier New"/>
                  <w:noProof/>
                  <w:szCs w:val="17"/>
                  <w:lang w:val="fr-FR"/>
                </w:rPr>
                <w:delText>Language</w:delText>
              </w:r>
              <w:r w:rsidRPr="00064922" w:rsidDel="00821D71">
                <w:rPr>
                  <w:rFonts w:ascii="Arial" w:eastAsia="Times New Roman" w:hAnsi="Arial" w:cs="Arial"/>
                  <w:noProof/>
                  <w:szCs w:val="17"/>
                  <w:lang w:val="fr-FR"/>
                </w:rPr>
                <w:delText xml:space="preserve"> DOIT, conformément</w:delText>
              </w:r>
              <w:r w:rsidR="00992C0C" w:rsidRPr="00064922" w:rsidDel="00821D71">
                <w:rPr>
                  <w:rFonts w:ascii="Arial" w:eastAsia="Times New Roman" w:hAnsi="Arial" w:cs="Arial"/>
                  <w:noProof/>
                  <w:szCs w:val="17"/>
                  <w:lang w:val="fr-FR"/>
                </w:rPr>
                <w:delText xml:space="preserve"> au</w:delText>
              </w:r>
              <w:r w:rsidR="00992C0C" w:rsidDel="00821D71">
                <w:rPr>
                  <w:rFonts w:ascii="Arial" w:eastAsia="Times New Roman" w:hAnsi="Arial" w:cs="Arial"/>
                  <w:noProof/>
                  <w:szCs w:val="17"/>
                  <w:lang w:val="fr-FR"/>
                </w:rPr>
                <w:delText> </w:delText>
              </w:r>
              <w:r w:rsidR="00992C0C" w:rsidRPr="00064922" w:rsidDel="00821D71">
                <w:rPr>
                  <w:rFonts w:ascii="Arial" w:eastAsia="Times New Roman" w:hAnsi="Arial" w:cs="Arial"/>
                  <w:noProof/>
                  <w:szCs w:val="17"/>
                  <w:lang w:val="fr-FR"/>
                </w:rPr>
                <w:delText>RFC</w:delText>
              </w:r>
              <w:r w:rsidRPr="0006492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064922" w:rsidDel="00821D71">
                <w:rPr>
                  <w:rFonts w:ascii="Arial" w:eastAsia="Times New Roman" w:hAnsi="Arial" w:cs="Arial"/>
                  <w:noProof/>
                  <w:szCs w:val="17"/>
                  <w:lang w:val="fr-FR"/>
                </w:rPr>
                <w:delText>IETF, être pris en charge pour indiquer la série de langues naturelles qui sont préférées dans la réponse.</w:delText>
              </w:r>
            </w:del>
          </w:p>
        </w:tc>
        <w:tc>
          <w:tcPr>
            <w:tcW w:w="1761" w:type="dxa"/>
          </w:tcPr>
          <w:p w14:paraId="13AD76C2" w14:textId="5CBA4A63" w:rsidR="00144755" w:rsidRPr="00982192" w:rsidDel="00821D71" w:rsidRDefault="00144755" w:rsidP="00CE01DA">
            <w:pPr>
              <w:spacing w:before="170" w:after="170"/>
              <w:rPr>
                <w:del w:id="3738" w:author="Author"/>
                <w:rFonts w:asciiTheme="minorBidi" w:hAnsiTheme="minorBidi" w:cstheme="minorBidi"/>
                <w:noProof/>
                <w:szCs w:val="17"/>
                <w:lang w:val="fr-FR"/>
              </w:rPr>
            </w:pPr>
            <w:del w:id="3739" w:author="Author">
              <w:r w:rsidRPr="00982192" w:rsidDel="00821D71">
                <w:rPr>
                  <w:rFonts w:asciiTheme="minorBidi" w:hAnsiTheme="minorBidi" w:cstheme="minorBidi"/>
                  <w:noProof/>
                  <w:szCs w:val="17"/>
                  <w:lang w:val="fr-FR"/>
                </w:rPr>
                <w:delText>AAJ, AAX, AJ, AX</w:delText>
              </w:r>
            </w:del>
          </w:p>
        </w:tc>
      </w:tr>
      <w:tr w:rsidR="008231C4" w:rsidRPr="00982192" w:rsidDel="00821D71" w14:paraId="45F044EF" w14:textId="4B972E92" w:rsidTr="003969D6">
        <w:trPr>
          <w:del w:id="3740" w:author="Author"/>
        </w:trPr>
        <w:tc>
          <w:tcPr>
            <w:tcW w:w="1143" w:type="dxa"/>
          </w:tcPr>
          <w:p w14:paraId="3D3013AE" w14:textId="07789CBD" w:rsidR="008231C4" w:rsidRPr="00982192" w:rsidDel="00821D71" w:rsidRDefault="008231C4" w:rsidP="00CE01DA">
            <w:pPr>
              <w:spacing w:before="170" w:after="170"/>
              <w:rPr>
                <w:del w:id="3741" w:author="Author"/>
                <w:rFonts w:asciiTheme="minorBidi" w:hAnsiTheme="minorBidi" w:cstheme="minorBidi"/>
                <w:noProof/>
                <w:szCs w:val="17"/>
                <w:lang w:val="fr-FR"/>
              </w:rPr>
            </w:pPr>
            <w:del w:id="374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11</w:delText>
              </w:r>
              <w:r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6444" w:type="dxa"/>
          </w:tcPr>
          <w:p w14:paraId="51F45CC7" w14:textId="58222512" w:rsidR="008231C4" w:rsidRPr="003B6D84" w:rsidDel="00821D71" w:rsidRDefault="008231C4" w:rsidP="00CE01DA">
            <w:pPr>
              <w:spacing w:before="170" w:after="170"/>
              <w:rPr>
                <w:del w:id="3743" w:author="Author"/>
                <w:rFonts w:ascii="Arial" w:eastAsia="Times New Roman" w:hAnsi="Arial" w:cs="Arial"/>
                <w:noProof/>
                <w:szCs w:val="17"/>
                <w:lang w:val="fr-FR"/>
              </w:rPr>
            </w:pPr>
            <w:del w:id="3744" w:author="Author">
              <w:r w:rsidRPr="003B6D84"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API prend en charge les opérations de longue durée, celles</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ci DEVRAIENT être asynchron</w:delText>
              </w:r>
              <w:r w:rsidR="00334310" w:rsidRPr="003B6D84"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3B6D84" w:rsidDel="00821D71">
                <w:rPr>
                  <w:rFonts w:ascii="Arial" w:eastAsia="Times New Roman" w:hAnsi="Arial" w:cs="Arial"/>
                  <w:noProof/>
                  <w:szCs w:val="17"/>
                  <w:lang w:val="fr-FR"/>
                </w:rPr>
                <w:delText>Le</w:delText>
              </w:r>
              <w:r w:rsidRPr="003B6D84" w:rsidDel="00821D71">
                <w:rPr>
                  <w:rFonts w:ascii="Arial" w:eastAsia="Times New Roman" w:hAnsi="Arial" w:cs="Arial"/>
                  <w:noProof/>
                  <w:szCs w:val="17"/>
                  <w:lang w:val="fr-FR"/>
                </w:rPr>
                <w:delText xml:space="preserve"> mode d</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implémentation ci</w:delText>
              </w:r>
              <w:r w:rsidR="00BB0A23" w:rsidDel="00821D71">
                <w:rPr>
                  <w:rFonts w:ascii="Arial" w:eastAsia="Times New Roman" w:hAnsi="Arial" w:cs="Arial"/>
                  <w:noProof/>
                  <w:szCs w:val="17"/>
                  <w:lang w:val="fr-FR"/>
                </w:rPr>
                <w:delText>-</w:delText>
              </w:r>
              <w:r w:rsidRPr="003B6D84" w:rsidDel="00821D71">
                <w:rPr>
                  <w:rFonts w:ascii="Arial" w:eastAsia="Times New Roman" w:hAnsi="Arial" w:cs="Arial"/>
                  <w:noProof/>
                  <w:szCs w:val="17"/>
                  <w:lang w:val="fr-FR"/>
                </w:rPr>
                <w:delText>après DEVRAIT être appliqué</w:delText>
              </w:r>
              <w:r w:rsidR="00BB0A23" w:rsidDel="00821D71">
                <w:rPr>
                  <w:rFonts w:ascii="Arial" w:eastAsia="Times New Roman" w:hAnsi="Arial" w:cs="Arial"/>
                  <w:noProof/>
                  <w:szCs w:val="17"/>
                  <w:lang w:val="fr-FR"/>
                </w:rPr>
                <w:delText> :</w:delText>
              </w:r>
            </w:del>
          </w:p>
          <w:p w14:paraId="51BB9A11" w14:textId="42D43676" w:rsidR="00651A96" w:rsidRPr="00444DC5" w:rsidDel="00821D71" w:rsidRDefault="008231C4">
            <w:pPr>
              <w:pStyle w:val="ListParagraph"/>
              <w:rPr>
                <w:del w:id="3745" w:author="Author"/>
                <w:rFonts w:ascii="Arial" w:hAnsi="Arial"/>
                <w:noProof/>
                <w:lang w:val="fr-FR"/>
              </w:rPr>
              <w:pPrChange w:id="3746" w:author="Author">
                <w:pPr>
                  <w:pStyle w:val="ListParagraph"/>
                  <w:numPr>
                    <w:numId w:val="49"/>
                  </w:numPr>
                  <w:ind w:left="584" w:hanging="440"/>
                </w:pPr>
              </w:pPrChange>
            </w:pPr>
            <w:del w:id="3747" w:author="Author">
              <w:r w:rsidRPr="00444DC5" w:rsidDel="00821D71">
                <w:rPr>
                  <w:rFonts w:ascii="Arial" w:hAnsi="Arial"/>
                  <w:noProof/>
                  <w:lang w:val="fr-FR"/>
                </w:rPr>
                <w:delText>Le consommateur active le fonctionnement du service;</w:delText>
              </w:r>
            </w:del>
          </w:p>
          <w:p w14:paraId="4B4FEFB5" w14:textId="15B2E0D6" w:rsidR="00651A96" w:rsidRPr="00444DC5" w:rsidDel="00821D71" w:rsidRDefault="00444DC5">
            <w:pPr>
              <w:pStyle w:val="ListParagraph"/>
              <w:rPr>
                <w:del w:id="3748" w:author="Author"/>
                <w:rFonts w:ascii="Arial" w:hAnsi="Arial"/>
                <w:noProof/>
                <w:lang w:val="fr-FR"/>
              </w:rPr>
              <w:pPrChange w:id="3749" w:author="Author">
                <w:pPr>
                  <w:pStyle w:val="ListParagraph"/>
                  <w:ind w:left="584" w:hanging="440"/>
                </w:pPr>
              </w:pPrChange>
            </w:pPr>
            <w:del w:id="3750" w:author="Author">
              <w:r w:rsidDel="00444DC5">
                <w:rPr>
                  <w:rFonts w:ascii="Arial" w:hAnsi="Arial"/>
                  <w:noProof/>
                  <w:lang w:val="fr-FR"/>
                </w:rPr>
                <w:delText>b)</w:delText>
              </w:r>
              <w:r w:rsidDel="00444DC5">
                <w:rPr>
                  <w:rFonts w:ascii="Arial" w:hAnsi="Arial"/>
                  <w:noProof/>
                  <w:lang w:val="fr-FR"/>
                </w:rPr>
                <w:tab/>
              </w:r>
              <w:r w:rsidR="008231C4" w:rsidRPr="00444DC5" w:rsidDel="00821D71">
                <w:rPr>
                  <w:rFonts w:ascii="Arial" w:hAnsi="Arial"/>
                  <w:noProof/>
                  <w:lang w:val="fr-FR"/>
                </w:rPr>
                <w:delText>Le service renvoie le code d</w:delText>
              </w:r>
              <w:r w:rsidR="00BB0A23" w:rsidRPr="00444DC5" w:rsidDel="00821D71">
                <w:rPr>
                  <w:rFonts w:ascii="Arial" w:hAnsi="Arial"/>
                  <w:noProof/>
                  <w:lang w:val="fr-FR"/>
                </w:rPr>
                <w:delText>’</w:delText>
              </w:r>
              <w:r w:rsidR="008231C4" w:rsidRPr="00444DC5" w:rsidDel="00821D71">
                <w:rPr>
                  <w:rFonts w:ascii="Arial" w:hAnsi="Arial"/>
                  <w:noProof/>
                  <w:lang w:val="fr-FR"/>
                </w:rPr>
                <w:delText>état “202 Accepted” conformément au RFC 7231 de l</w:delText>
              </w:r>
              <w:r w:rsidR="00BB0A23" w:rsidRPr="00444DC5" w:rsidDel="00821D71">
                <w:rPr>
                  <w:rFonts w:ascii="Arial" w:hAnsi="Arial"/>
                  <w:noProof/>
                  <w:lang w:val="fr-FR"/>
                </w:rPr>
                <w:delText>’</w:delText>
              </w:r>
              <w:r w:rsidR="008231C4" w:rsidRPr="00444DC5" w:rsidDel="00821D71">
                <w:rPr>
                  <w:rFonts w:ascii="Arial" w:hAnsi="Arial"/>
                  <w:noProof/>
                  <w:lang w:val="fr-FR"/>
                </w:rPr>
                <w:delText>IETF (section 6.3.3), c</w:delText>
              </w:r>
              <w:r w:rsidR="00BB0A23" w:rsidRPr="00444DC5" w:rsidDel="00821D71">
                <w:rPr>
                  <w:rFonts w:ascii="Arial" w:hAnsi="Arial"/>
                  <w:noProof/>
                  <w:lang w:val="fr-FR"/>
                </w:rPr>
                <w:delText>’</w:delText>
              </w:r>
              <w:r w:rsidR="008231C4" w:rsidRPr="00444DC5" w:rsidDel="00821D71">
                <w:rPr>
                  <w:rFonts w:ascii="Arial" w:hAnsi="Arial"/>
                  <w:noProof/>
                  <w:lang w:val="fr-FR"/>
                </w:rPr>
                <w:delText>est</w:delText>
              </w:r>
              <w:r w:rsidR="00BB0A23" w:rsidRPr="00444DC5" w:rsidDel="00821D71">
                <w:rPr>
                  <w:rFonts w:ascii="Arial" w:hAnsi="Arial"/>
                  <w:noProof/>
                  <w:lang w:val="fr-FR"/>
                </w:rPr>
                <w:delText>-</w:delText>
              </w:r>
              <w:r w:rsidR="008231C4" w:rsidRPr="00444DC5" w:rsidDel="00821D71">
                <w:rPr>
                  <w:rFonts w:ascii="Arial" w:hAnsi="Arial"/>
                  <w:noProof/>
                  <w:lang w:val="fr-FR"/>
                </w:rPr>
                <w:delText>à</w:delText>
              </w:r>
              <w:r w:rsidR="00BB0A23" w:rsidRPr="00444DC5" w:rsidDel="00821D71">
                <w:rPr>
                  <w:rFonts w:ascii="Arial" w:hAnsi="Arial"/>
                  <w:noProof/>
                  <w:lang w:val="fr-FR"/>
                </w:rPr>
                <w:delText>-</w:delText>
              </w:r>
              <w:r w:rsidR="008231C4" w:rsidRPr="00444DC5" w:rsidDel="00821D71">
                <w:rPr>
                  <w:rFonts w:ascii="Arial" w:hAnsi="Arial"/>
                  <w:noProof/>
                  <w:lang w:val="fr-FR"/>
                </w:rPr>
                <w:delText>dire que la requête a été acceptée pour traitement, mais celui</w:delText>
              </w:r>
              <w:r w:rsidR="00BB0A23" w:rsidRPr="00444DC5" w:rsidDel="00821D71">
                <w:rPr>
                  <w:rFonts w:ascii="Arial" w:hAnsi="Arial"/>
                  <w:noProof/>
                  <w:lang w:val="fr-FR"/>
                </w:rPr>
                <w:delText>-</w:delText>
              </w:r>
              <w:r w:rsidR="008231C4" w:rsidRPr="00444DC5" w:rsidDel="00821D71">
                <w:rPr>
                  <w:rFonts w:ascii="Arial" w:hAnsi="Arial"/>
                  <w:noProof/>
                  <w:lang w:val="fr-FR"/>
                </w:rPr>
                <w:delText>ci n</w:delText>
              </w:r>
              <w:r w:rsidR="00BB0A23" w:rsidRPr="00444DC5" w:rsidDel="00821D71">
                <w:rPr>
                  <w:rFonts w:ascii="Arial" w:hAnsi="Arial"/>
                  <w:noProof/>
                  <w:lang w:val="fr-FR"/>
                </w:rPr>
                <w:delText>’</w:delText>
              </w:r>
              <w:r w:rsidR="008231C4" w:rsidRPr="00444DC5" w:rsidDel="00821D71">
                <w:rPr>
                  <w:rFonts w:ascii="Arial" w:hAnsi="Arial"/>
                  <w:noProof/>
                  <w:lang w:val="fr-FR"/>
                </w:rPr>
                <w:delText>est pas termi</w:delText>
              </w:r>
              <w:r w:rsidR="00334310" w:rsidRPr="00444DC5" w:rsidDel="00821D71">
                <w:rPr>
                  <w:rFonts w:ascii="Arial" w:hAnsi="Arial"/>
                  <w:noProof/>
                  <w:lang w:val="fr-FR"/>
                </w:rPr>
                <w:delText>né.  L’e</w:delText>
              </w:r>
              <w:r w:rsidR="008231C4" w:rsidRPr="00444DC5" w:rsidDel="00821D71">
                <w:rPr>
                  <w:rFonts w:ascii="Arial" w:hAnsi="Arial"/>
                  <w:noProof/>
                  <w:lang w:val="fr-FR"/>
                </w:rPr>
                <w:delText>mplacement de la tâche dans la file d</w:delText>
              </w:r>
              <w:r w:rsidR="00BB0A23" w:rsidRPr="00444DC5" w:rsidDel="00821D71">
                <w:rPr>
                  <w:rFonts w:ascii="Arial" w:hAnsi="Arial"/>
                  <w:noProof/>
                  <w:lang w:val="fr-FR"/>
                </w:rPr>
                <w:delText>’</w:delText>
              </w:r>
              <w:r w:rsidR="008231C4" w:rsidRPr="00444DC5" w:rsidDel="00821D71">
                <w:rPr>
                  <w:rFonts w:ascii="Arial" w:hAnsi="Arial"/>
                  <w:noProof/>
                  <w:lang w:val="fr-FR"/>
                </w:rPr>
                <w:delText>attente qui a été créé est également renvoyé avec l</w:delText>
              </w:r>
              <w:r w:rsidR="00BB0A23" w:rsidRPr="00444DC5" w:rsidDel="00821D71">
                <w:rPr>
                  <w:rFonts w:ascii="Arial" w:hAnsi="Arial"/>
                  <w:noProof/>
                  <w:lang w:val="fr-FR"/>
                </w:rPr>
                <w:delText>’</w:delText>
              </w:r>
              <w:r w:rsidR="008231C4" w:rsidRPr="00444DC5" w:rsidDel="00821D71">
                <w:rPr>
                  <w:rFonts w:ascii="Arial" w:hAnsi="Arial"/>
                  <w:noProof/>
                  <w:lang w:val="fr-FR"/>
                </w:rPr>
                <w:delText>en</w:delText>
              </w:r>
              <w:r w:rsidR="00BB0A23" w:rsidRPr="00444DC5" w:rsidDel="00821D71">
                <w:rPr>
                  <w:rFonts w:ascii="Arial" w:hAnsi="Arial"/>
                  <w:noProof/>
                  <w:lang w:val="fr-FR"/>
                </w:rPr>
                <w:delText>-</w:delText>
              </w:r>
              <w:r w:rsidR="008231C4" w:rsidRPr="00444DC5" w:rsidDel="00821D71">
                <w:rPr>
                  <w:rFonts w:ascii="Arial" w:hAnsi="Arial"/>
                  <w:noProof/>
                  <w:lang w:val="fr-FR"/>
                </w:rPr>
                <w:delText>tête HTTP Location;  et</w:delText>
              </w:r>
            </w:del>
          </w:p>
          <w:p w14:paraId="115B86EB" w14:textId="52503047" w:rsidR="008231C4" w:rsidRPr="00651A96" w:rsidDel="00821D71" w:rsidRDefault="00444DC5">
            <w:pPr>
              <w:pStyle w:val="ListParagraph"/>
              <w:rPr>
                <w:del w:id="3751" w:author="Author"/>
                <w:rFonts w:asciiTheme="minorBidi" w:hAnsiTheme="minorBidi" w:cstheme="minorBidi"/>
                <w:noProof/>
                <w:lang w:val="fr-FR"/>
              </w:rPr>
              <w:pPrChange w:id="3752" w:author="Author">
                <w:pPr>
                  <w:pStyle w:val="ListParagraph"/>
                  <w:ind w:left="584" w:hanging="440"/>
                </w:pPr>
              </w:pPrChange>
            </w:pPr>
            <w:del w:id="3753" w:author="Author">
              <w:r w:rsidDel="00444DC5">
                <w:rPr>
                  <w:rFonts w:ascii="Arial" w:hAnsi="Arial"/>
                  <w:noProof/>
                  <w:lang w:val="fr-FR"/>
                </w:rPr>
                <w:delText>c)</w:delText>
              </w:r>
              <w:r w:rsidDel="00444DC5">
                <w:rPr>
                  <w:rFonts w:ascii="Arial" w:hAnsi="Arial"/>
                  <w:noProof/>
                  <w:lang w:val="fr-FR"/>
                </w:rPr>
                <w:tab/>
              </w:r>
              <w:r w:rsidR="008231C4" w:rsidRPr="00444DC5" w:rsidDel="00821D71">
                <w:rPr>
                  <w:rFonts w:ascii="Arial" w:hAnsi="Arial"/>
                  <w:noProof/>
                  <w:lang w:val="fr-FR"/>
                </w:rPr>
                <w:delText>Le consommateur appelle le Location renvoyé pour savoir si la ressource est disponib</w:delText>
              </w:r>
              <w:r w:rsidR="00334310" w:rsidRPr="00444DC5" w:rsidDel="00821D71">
                <w:rPr>
                  <w:rFonts w:ascii="Arial" w:hAnsi="Arial"/>
                  <w:noProof/>
                  <w:lang w:val="fr-FR"/>
                </w:rPr>
                <w:delText>le.  Si</w:delText>
              </w:r>
              <w:r w:rsidR="008231C4" w:rsidRPr="00444DC5" w:rsidDel="00821D71">
                <w:rPr>
                  <w:rFonts w:ascii="Arial" w:hAnsi="Arial"/>
                  <w:noProof/>
                  <w:lang w:val="fr-FR"/>
                </w:rPr>
                <w:delText xml:space="preserve"> elle ne l</w:delText>
              </w:r>
              <w:r w:rsidR="00BB0A23" w:rsidRPr="00444DC5" w:rsidDel="00821D71">
                <w:rPr>
                  <w:rFonts w:ascii="Arial" w:hAnsi="Arial"/>
                  <w:noProof/>
                  <w:lang w:val="fr-FR"/>
                </w:rPr>
                <w:delText>’</w:delText>
              </w:r>
              <w:r w:rsidR="008231C4" w:rsidRPr="00444DC5" w:rsidDel="00821D71">
                <w:rPr>
                  <w:rFonts w:ascii="Arial" w:hAnsi="Arial"/>
                  <w:noProof/>
                  <w:lang w:val="fr-FR"/>
                </w:rPr>
                <w:delText>est pas, la réponse DEVRAIT comporter le code d</w:delText>
              </w:r>
              <w:r w:rsidR="00BB0A23" w:rsidRPr="00444DC5" w:rsidDel="00821D71">
                <w:rPr>
                  <w:rFonts w:ascii="Arial" w:hAnsi="Arial"/>
                  <w:noProof/>
                  <w:lang w:val="fr-FR"/>
                </w:rPr>
                <w:delText>’</w:delText>
              </w:r>
              <w:r w:rsidR="008231C4" w:rsidRPr="00444DC5" w:rsidDel="00821D71">
                <w:rPr>
                  <w:rFonts w:ascii="Arial" w:hAnsi="Arial"/>
                  <w:noProof/>
                  <w:lang w:val="fr-FR"/>
                </w:rPr>
                <w:delText>état “200 OK”, contenir l</w:delText>
              </w:r>
              <w:r w:rsidR="00BB0A23" w:rsidRPr="00444DC5" w:rsidDel="00821D71">
                <w:rPr>
                  <w:rFonts w:ascii="Arial" w:hAnsi="Arial"/>
                  <w:noProof/>
                  <w:lang w:val="fr-FR"/>
                </w:rPr>
                <w:delText>’</w:delText>
              </w:r>
              <w:r w:rsidR="008231C4" w:rsidRPr="00444DC5" w:rsidDel="00821D71">
                <w:rPr>
                  <w:rFonts w:ascii="Arial" w:hAnsi="Arial"/>
                  <w:noProof/>
                  <w:lang w:val="fr-FR"/>
                </w:rPr>
                <w:delText>état d</w:delText>
              </w:r>
              <w:r w:rsidR="00BB0A23" w:rsidRPr="00444DC5" w:rsidDel="00821D71">
                <w:rPr>
                  <w:rFonts w:ascii="Arial" w:hAnsi="Arial"/>
                  <w:noProof/>
                  <w:lang w:val="fr-FR"/>
                </w:rPr>
                <w:delText>’</w:delText>
              </w:r>
              <w:r w:rsidR="008231C4" w:rsidRPr="00444DC5" w:rsidDel="00821D71">
                <w:rPr>
                  <w:rFonts w:ascii="Arial" w:hAnsi="Arial"/>
                  <w:noProof/>
                  <w:lang w:val="fr-FR"/>
                </w:rPr>
                <w:delText>avancement de la tâche (par exemple, en attente d</w:delText>
              </w:r>
              <w:r w:rsidR="00BB0A23" w:rsidRPr="00444DC5" w:rsidDel="00821D71">
                <w:rPr>
                  <w:rFonts w:ascii="Arial" w:hAnsi="Arial"/>
                  <w:noProof/>
                  <w:lang w:val="fr-FR"/>
                </w:rPr>
                <w:delText>’</w:delText>
              </w:r>
              <w:r w:rsidR="008231C4" w:rsidRPr="00444DC5" w:rsidDel="00821D71">
                <w:rPr>
                  <w:rFonts w:ascii="Arial" w:hAnsi="Arial"/>
                  <w:noProof/>
                  <w:lang w:val="fr-FR"/>
                </w:rPr>
                <w:delText>exécution) et PEUT contenir d</w:delText>
              </w:r>
              <w:r w:rsidR="00BB0A23" w:rsidRPr="00444DC5" w:rsidDel="00821D71">
                <w:rPr>
                  <w:rFonts w:ascii="Arial" w:hAnsi="Arial"/>
                  <w:noProof/>
                  <w:lang w:val="fr-FR"/>
                </w:rPr>
                <w:delText>’</w:delText>
              </w:r>
              <w:r w:rsidR="008231C4" w:rsidRPr="00444DC5" w:rsidDel="00821D71">
                <w:rPr>
                  <w:rFonts w:ascii="Arial" w:hAnsi="Arial"/>
                  <w:noProof/>
                  <w:lang w:val="fr-FR"/>
                </w:rPr>
                <w:delText>autres informations (par exemple, un indicateur de déroulement ou un lien permettant d</w:delText>
              </w:r>
              <w:r w:rsidR="00BB0A23" w:rsidRPr="00444DC5" w:rsidDel="00821D71">
                <w:rPr>
                  <w:rFonts w:ascii="Arial" w:hAnsi="Arial"/>
                  <w:noProof/>
                  <w:lang w:val="fr-FR"/>
                </w:rPr>
                <w:delText>’</w:delText>
              </w:r>
              <w:r w:rsidR="008231C4" w:rsidRPr="00444DC5" w:rsidDel="00821D71">
                <w:rPr>
                  <w:rFonts w:ascii="Arial" w:hAnsi="Arial"/>
                  <w:noProof/>
                  <w:lang w:val="fr-FR"/>
                </w:rPr>
                <w:delText>annuler ou de supprimer la tâche à l</w:delText>
              </w:r>
              <w:r w:rsidR="00BB0A23" w:rsidRPr="00444DC5" w:rsidDel="00821D71">
                <w:rPr>
                  <w:rFonts w:ascii="Arial" w:hAnsi="Arial"/>
                  <w:noProof/>
                  <w:lang w:val="fr-FR"/>
                </w:rPr>
                <w:delText>’</w:delText>
              </w:r>
              <w:r w:rsidR="008231C4" w:rsidRPr="00444DC5" w:rsidDel="00821D71">
                <w:rPr>
                  <w:rFonts w:ascii="Arial" w:hAnsi="Arial"/>
                  <w:noProof/>
                  <w:lang w:val="fr-FR"/>
                </w:rPr>
                <w:delText>aide de la méthode HTTP DELETE).  Si la ressource est disponible, la réponse DEVRAIT comporter le code d</w:delText>
              </w:r>
              <w:r w:rsidR="00BB0A23" w:rsidRPr="00444DC5" w:rsidDel="00821D71">
                <w:rPr>
                  <w:rFonts w:ascii="Arial" w:hAnsi="Arial"/>
                  <w:noProof/>
                  <w:lang w:val="fr-FR"/>
                </w:rPr>
                <w:delText>’</w:delText>
              </w:r>
              <w:r w:rsidR="008231C4" w:rsidRPr="00444DC5" w:rsidDel="00821D71">
                <w:rPr>
                  <w:rFonts w:ascii="Arial" w:hAnsi="Arial"/>
                  <w:noProof/>
                  <w:lang w:val="fr-FR"/>
                </w:rPr>
                <w:delText>état “303 See Other”, et l</w:delText>
              </w:r>
              <w:r w:rsidR="00BB0A23" w:rsidRPr="00444DC5" w:rsidDel="00821D71">
                <w:rPr>
                  <w:rFonts w:ascii="Arial" w:hAnsi="Arial"/>
                  <w:noProof/>
                  <w:lang w:val="fr-FR"/>
                </w:rPr>
                <w:delText>’</w:delText>
              </w:r>
              <w:r w:rsidR="008231C4" w:rsidRPr="00444DC5" w:rsidDel="00821D71">
                <w:rPr>
                  <w:rFonts w:ascii="Arial" w:hAnsi="Arial"/>
                  <w:noProof/>
                  <w:lang w:val="fr-FR"/>
                </w:rPr>
                <w:delText>en</w:delText>
              </w:r>
              <w:r w:rsidR="00BB0A23" w:rsidRPr="00444DC5" w:rsidDel="00821D71">
                <w:rPr>
                  <w:rFonts w:ascii="Arial" w:hAnsi="Arial"/>
                  <w:noProof/>
                  <w:lang w:val="fr-FR"/>
                </w:rPr>
                <w:delText>-</w:delText>
              </w:r>
              <w:r w:rsidR="008231C4" w:rsidRPr="00444DC5" w:rsidDel="00821D71">
                <w:rPr>
                  <w:rFonts w:ascii="Arial" w:hAnsi="Arial"/>
                  <w:noProof/>
                  <w:lang w:val="fr-FR"/>
                </w:rPr>
                <w:delText>tête HTTP Location DEVRAIT contenir l</w:delText>
              </w:r>
              <w:r w:rsidR="00BB0A23" w:rsidRPr="00444DC5" w:rsidDel="00821D71">
                <w:rPr>
                  <w:rFonts w:ascii="Arial" w:hAnsi="Arial"/>
                  <w:noProof/>
                  <w:lang w:val="fr-FR"/>
                </w:rPr>
                <w:delText>’</w:delText>
              </w:r>
              <w:r w:rsidR="008231C4" w:rsidRPr="00444DC5" w:rsidDel="00821D71">
                <w:rPr>
                  <w:rFonts w:ascii="Arial" w:hAnsi="Arial"/>
                  <w:noProof/>
                  <w:lang w:val="fr-FR"/>
                </w:rPr>
                <w:delText>adresse URL pour extraire les résultats de la tâche.</w:delText>
              </w:r>
              <w:r w:rsidR="008231C4" w:rsidRPr="00651A96" w:rsidDel="00821D71">
                <w:rPr>
                  <w:noProof/>
                  <w:lang w:val="fr-FR"/>
                </w:rPr>
                <w:delText xml:space="preserve"> </w:delText>
              </w:r>
            </w:del>
          </w:p>
        </w:tc>
        <w:tc>
          <w:tcPr>
            <w:tcW w:w="1761" w:type="dxa"/>
          </w:tcPr>
          <w:p w14:paraId="7F539E63" w14:textId="6C531D47" w:rsidR="008231C4" w:rsidRPr="00982192" w:rsidDel="00821D71" w:rsidRDefault="008231C4" w:rsidP="00CE01DA">
            <w:pPr>
              <w:spacing w:before="170" w:after="170"/>
              <w:rPr>
                <w:del w:id="3754" w:author="Author"/>
                <w:rFonts w:asciiTheme="minorBidi" w:hAnsiTheme="minorBidi" w:cstheme="minorBidi"/>
                <w:noProof/>
                <w:szCs w:val="17"/>
                <w:lang w:val="fr-FR"/>
              </w:rPr>
            </w:pPr>
            <w:del w:id="3755" w:author="Author">
              <w:r w:rsidRPr="00982192" w:rsidDel="00821D71">
                <w:rPr>
                  <w:rFonts w:asciiTheme="minorBidi" w:hAnsiTheme="minorBidi" w:cstheme="minorBidi"/>
                  <w:noProof/>
                  <w:szCs w:val="17"/>
                  <w:lang w:val="fr-FR"/>
                </w:rPr>
                <w:delText>AAJ, AAX</w:delText>
              </w:r>
            </w:del>
          </w:p>
        </w:tc>
      </w:tr>
      <w:tr w:rsidR="00144755" w:rsidRPr="00982192" w:rsidDel="00821D71" w14:paraId="6FE9D0DE" w14:textId="2CAE06DC" w:rsidTr="003969D6">
        <w:trPr>
          <w:del w:id="3756" w:author="Author"/>
        </w:trPr>
        <w:tc>
          <w:tcPr>
            <w:tcW w:w="1143" w:type="dxa"/>
          </w:tcPr>
          <w:p w14:paraId="2D91602A" w14:textId="4DC55CD3" w:rsidR="00144755" w:rsidRPr="00982192" w:rsidDel="00821D71" w:rsidRDefault="00144755" w:rsidP="00CE01DA">
            <w:pPr>
              <w:spacing w:before="170" w:after="170"/>
              <w:rPr>
                <w:del w:id="3757" w:author="Author"/>
                <w:rFonts w:asciiTheme="minorBidi" w:hAnsiTheme="minorBidi" w:cstheme="minorBidi"/>
                <w:noProof/>
                <w:szCs w:val="17"/>
                <w:lang w:val="fr-FR"/>
              </w:rPr>
            </w:pPr>
            <w:del w:id="3758"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A7310" w:rsidDel="00821D71">
                <w:rPr>
                  <w:rFonts w:asciiTheme="minorBidi" w:hAnsiTheme="minorBidi" w:cstheme="minorBidi"/>
                  <w:noProof/>
                  <w:szCs w:val="17"/>
                  <w:lang w:val="fr-FR"/>
                </w:rPr>
                <w:delText>6</w:delText>
              </w:r>
              <w:r w:rsidRPr="00982192" w:rsidDel="00821D71">
                <w:rPr>
                  <w:rFonts w:asciiTheme="minorBidi" w:hAnsiTheme="minorBidi" w:cstheme="minorBidi"/>
                  <w:noProof/>
                  <w:szCs w:val="17"/>
                  <w:lang w:val="fr-FR"/>
                </w:rPr>
                <w:delText>]</w:delText>
              </w:r>
            </w:del>
          </w:p>
        </w:tc>
        <w:tc>
          <w:tcPr>
            <w:tcW w:w="6444" w:type="dxa"/>
          </w:tcPr>
          <w:p w14:paraId="0031A82B" w14:textId="7882E587" w:rsidR="00144755" w:rsidRPr="00982192" w:rsidDel="00821D71" w:rsidRDefault="00144755" w:rsidP="00CE01DA">
            <w:pPr>
              <w:spacing w:before="170" w:after="170"/>
              <w:rPr>
                <w:del w:id="3759" w:author="Author"/>
                <w:rFonts w:asciiTheme="minorBidi" w:eastAsia="Times New Roman" w:hAnsiTheme="minorBidi" w:cstheme="minorBidi"/>
                <w:noProof/>
                <w:szCs w:val="17"/>
                <w:lang w:val="fr-FR"/>
              </w:rPr>
            </w:pPr>
            <w:del w:id="3760" w:author="Author">
              <w:r w:rsidRPr="0089034E" w:rsidDel="00821D71">
                <w:rPr>
                  <w:rFonts w:ascii="Arial" w:hAnsi="Arial" w:cs="Arial"/>
                  <w:noProof/>
                  <w:lang w:val="fr-FR"/>
                </w:rPr>
                <w:delText>Confidentialité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identifiées, classées et protégées à tout moment contre l</w:delText>
              </w:r>
              <w:r w:rsidR="00BB0A23" w:rsidDel="00821D71">
                <w:rPr>
                  <w:rFonts w:ascii="Arial" w:hAnsi="Arial" w:cs="Arial"/>
                  <w:noProof/>
                  <w:lang w:val="fr-FR"/>
                </w:rPr>
                <w:delText>’</w:delText>
              </w:r>
              <w:r w:rsidRPr="0089034E" w:rsidDel="00821D71">
                <w:rPr>
                  <w:rFonts w:ascii="Arial" w:hAnsi="Arial" w:cs="Arial"/>
                  <w:noProof/>
                  <w:lang w:val="fr-FR"/>
                </w:rPr>
                <w:delText>accès et la divulgation non autorisés et contre les écout</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principes du moindre privilège, de l</w:delText>
              </w:r>
              <w:r w:rsidR="00BB0A23" w:rsidDel="00821D71">
                <w:rPr>
                  <w:rFonts w:ascii="Arial" w:hAnsi="Arial" w:cs="Arial"/>
                  <w:noProof/>
                  <w:lang w:val="fr-FR"/>
                </w:rPr>
                <w:delText>’</w:delText>
              </w:r>
              <w:r w:rsidRPr="0089034E" w:rsidDel="00821D71">
                <w:rPr>
                  <w:rFonts w:ascii="Arial" w:hAnsi="Arial" w:cs="Arial"/>
                  <w:noProof/>
                  <w:lang w:val="fr-FR"/>
                </w:rPr>
                <w:delText>absence de confiance, du besoin de connaître et du besoin de partager</w:delText>
              </w:r>
              <w:r w:rsidRPr="0089034E" w:rsidDel="00821D71">
                <w:rPr>
                  <w:rStyle w:val="EndnoteReference"/>
                  <w:rFonts w:ascii="Arial" w:hAnsi="Arial" w:cs="Arial"/>
                  <w:noProof/>
                  <w:szCs w:val="17"/>
                  <w:lang w:val="fr-FR"/>
                </w:rPr>
                <w:endnoteReference w:id="5"/>
              </w:r>
              <w:r w:rsidRPr="0089034E" w:rsidDel="00821D71">
                <w:rPr>
                  <w:rFonts w:ascii="Arial" w:hAnsi="Arial" w:cs="Arial"/>
                  <w:noProof/>
                  <w:szCs w:val="17"/>
                  <w:lang w:val="fr-FR"/>
                </w:rPr>
                <w:delText xml:space="preserve"> </w:delText>
              </w:r>
              <w:r w:rsidRPr="0089034E" w:rsidDel="00821D71">
                <w:rPr>
                  <w:rFonts w:ascii="Arial" w:hAnsi="Arial" w:cs="Arial"/>
                  <w:noProof/>
                  <w:lang w:val="fr-FR"/>
                </w:rPr>
                <w:delText>DOIVENT être respectés</w:delText>
              </w:r>
              <w:r w:rsidRPr="0089034E" w:rsidDel="00821D71">
                <w:rPr>
                  <w:rFonts w:ascii="Arial" w:hAnsi="Arial" w:cs="Arial"/>
                  <w:noProof/>
                  <w:szCs w:val="17"/>
                  <w:lang w:val="fr-FR"/>
                </w:rPr>
                <w:delText>.</w:delText>
              </w:r>
            </w:del>
          </w:p>
        </w:tc>
        <w:tc>
          <w:tcPr>
            <w:tcW w:w="1761" w:type="dxa"/>
          </w:tcPr>
          <w:p w14:paraId="0C0D28FB" w14:textId="7F88583D" w:rsidR="00144755" w:rsidRPr="00982192" w:rsidDel="00821D71" w:rsidRDefault="00144755" w:rsidP="00CE01DA">
            <w:pPr>
              <w:spacing w:before="170" w:after="170"/>
              <w:rPr>
                <w:del w:id="3762" w:author="Author"/>
                <w:rFonts w:asciiTheme="minorBidi" w:hAnsiTheme="minorBidi" w:cstheme="minorBidi"/>
                <w:noProof/>
                <w:szCs w:val="17"/>
                <w:lang w:val="fr-FR"/>
              </w:rPr>
            </w:pPr>
            <w:del w:id="3763" w:author="Author">
              <w:r w:rsidRPr="00982192" w:rsidDel="00821D71">
                <w:rPr>
                  <w:rFonts w:asciiTheme="minorBidi" w:hAnsiTheme="minorBidi" w:cstheme="minorBidi"/>
                  <w:noProof/>
                  <w:szCs w:val="17"/>
                  <w:lang w:val="fr-FR"/>
                </w:rPr>
                <w:delText>AAJ, AAX, AJ, AX</w:delText>
              </w:r>
            </w:del>
          </w:p>
        </w:tc>
      </w:tr>
      <w:tr w:rsidR="00144755" w:rsidRPr="00982192" w:rsidDel="00821D71" w14:paraId="11B86656" w14:textId="7A94E171" w:rsidTr="003969D6">
        <w:trPr>
          <w:del w:id="3764" w:author="Author"/>
        </w:trPr>
        <w:tc>
          <w:tcPr>
            <w:tcW w:w="1143" w:type="dxa"/>
          </w:tcPr>
          <w:p w14:paraId="77FEB8E4" w14:textId="5BECF0FF" w:rsidR="00144755" w:rsidRPr="00982192" w:rsidDel="00821D71" w:rsidRDefault="00144755" w:rsidP="00CE01DA">
            <w:pPr>
              <w:spacing w:before="170" w:after="170"/>
              <w:rPr>
                <w:del w:id="3765" w:author="Author"/>
                <w:rFonts w:asciiTheme="minorBidi" w:hAnsiTheme="minorBidi" w:cstheme="minorBidi"/>
                <w:noProof/>
                <w:szCs w:val="17"/>
                <w:lang w:val="fr-FR"/>
              </w:rPr>
            </w:pPr>
            <w:del w:id="3766"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A7310" w:rsidDel="00821D71">
                <w:rPr>
                  <w:rFonts w:asciiTheme="minorBidi" w:hAnsiTheme="minorBidi" w:cstheme="minorBidi"/>
                  <w:noProof/>
                  <w:szCs w:val="17"/>
                  <w:lang w:val="fr-FR"/>
                </w:rPr>
                <w:delText>7</w:delText>
              </w:r>
              <w:r w:rsidRPr="00982192" w:rsidDel="00821D71">
                <w:rPr>
                  <w:rFonts w:asciiTheme="minorBidi" w:hAnsiTheme="minorBidi" w:cstheme="minorBidi"/>
                  <w:noProof/>
                  <w:szCs w:val="17"/>
                  <w:lang w:val="fr-FR"/>
                </w:rPr>
                <w:delText>]</w:delText>
              </w:r>
            </w:del>
          </w:p>
        </w:tc>
        <w:tc>
          <w:tcPr>
            <w:tcW w:w="6444" w:type="dxa"/>
          </w:tcPr>
          <w:p w14:paraId="06583374" w14:textId="1BB7209D" w:rsidR="00144755" w:rsidRPr="00982192" w:rsidDel="00821D71" w:rsidRDefault="00144755" w:rsidP="00CE01DA">
            <w:pPr>
              <w:spacing w:before="170" w:after="170"/>
              <w:rPr>
                <w:del w:id="3767" w:author="Author"/>
                <w:rFonts w:asciiTheme="minorBidi" w:eastAsia="Times New Roman" w:hAnsiTheme="minorBidi" w:cstheme="minorBidi"/>
                <w:noProof/>
                <w:szCs w:val="17"/>
                <w:lang w:val="fr-FR"/>
              </w:rPr>
            </w:pPr>
            <w:del w:id="3768" w:author="Author">
              <w:r w:rsidRPr="0089034E" w:rsidDel="00821D71">
                <w:rPr>
                  <w:rFonts w:ascii="Arial" w:hAnsi="Arial" w:cs="Arial"/>
                  <w:noProof/>
                  <w:lang w:val="fr-FR"/>
                </w:rPr>
                <w:delText>Intégrité</w:delText>
              </w:r>
              <w:r w:rsidR="00BB0A23"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w:delText>
              </w:r>
              <w:r w:rsidRPr="0089034E" w:rsidDel="00821D71">
                <w:rPr>
                  <w:rFonts w:ascii="Arial" w:hAnsi="Arial" w:cs="Arial"/>
                  <w:noProof/>
                  <w:lang w:val="fr-FR"/>
                </w:rPr>
                <w:delText>protégées contre toute modification, reproduction, altération et destruction non autoris</w:delText>
              </w:r>
              <w:r w:rsidR="00065A24" w:rsidRPr="0089034E" w:rsidDel="00821D71">
                <w:rPr>
                  <w:rFonts w:ascii="Arial" w:hAnsi="Arial" w:cs="Arial"/>
                  <w:noProof/>
                  <w:lang w:val="fr-FR"/>
                </w:rPr>
                <w:delText>é</w:delText>
              </w:r>
              <w:r w:rsidR="00334310" w:rsidRPr="0089034E" w:rsidDel="00821D71">
                <w:rPr>
                  <w:rFonts w:ascii="Arial" w:hAnsi="Arial" w:cs="Arial"/>
                  <w:noProof/>
                  <w:lang w:val="fr-FR"/>
                </w:rPr>
                <w:delText>e</w:delText>
              </w:r>
              <w:r w:rsidR="00334310" w:rsidDel="00821D71">
                <w:rPr>
                  <w:rFonts w:ascii="Arial" w:hAnsi="Arial" w:cs="Arial"/>
                  <w:noProof/>
                  <w:lang w:val="fr-FR"/>
                </w:rPr>
                <w:delText xml:space="preserve">s.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informations DOIVENT être modifiées au moyen de transactions et d</w:delText>
              </w:r>
              <w:r w:rsidR="00BB0A23" w:rsidDel="00821D71">
                <w:rPr>
                  <w:rFonts w:ascii="Arial" w:hAnsi="Arial" w:cs="Arial"/>
                  <w:noProof/>
                  <w:lang w:val="fr-FR"/>
                </w:rPr>
                <w:delText>’</w:delText>
              </w:r>
              <w:r w:rsidRPr="0089034E" w:rsidDel="00821D71">
                <w:rPr>
                  <w:rFonts w:ascii="Arial" w:hAnsi="Arial" w:cs="Arial"/>
                  <w:noProof/>
                  <w:lang w:val="fr-FR"/>
                </w:rPr>
                <w:delText>interfaces approuvé</w:delText>
              </w:r>
              <w:r w:rsidR="00334310" w:rsidRPr="0089034E"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89034E" w:rsidDel="00821D71">
                <w:rPr>
                  <w:rFonts w:ascii="Arial" w:hAnsi="Arial" w:cs="Arial"/>
                  <w:noProof/>
                  <w:lang w:val="fr-FR"/>
                </w:rPr>
                <w:delText>Le</w:delText>
              </w:r>
              <w:r w:rsidRPr="0089034E" w:rsidDel="00821D71">
                <w:rPr>
                  <w:rFonts w:ascii="Arial" w:hAnsi="Arial" w:cs="Arial"/>
                  <w:noProof/>
                  <w:lang w:val="fr-FR"/>
                </w:rPr>
                <w:delText>s systèmes DOIVENT être mis à jour en lançant des processus approuvés de gestion de configuration, de gestion des modifications et de gestion des correctifs</w:delText>
              </w:r>
              <w:r w:rsidRPr="0089034E" w:rsidDel="00821D71">
                <w:rPr>
                  <w:rFonts w:ascii="Arial" w:hAnsi="Arial" w:cs="Arial"/>
                  <w:noProof/>
                  <w:szCs w:val="17"/>
                  <w:lang w:val="fr-FR"/>
                </w:rPr>
                <w:delText>.</w:delText>
              </w:r>
            </w:del>
          </w:p>
        </w:tc>
        <w:tc>
          <w:tcPr>
            <w:tcW w:w="1761" w:type="dxa"/>
          </w:tcPr>
          <w:p w14:paraId="00BA9A26" w14:textId="3121D92A" w:rsidR="00144755" w:rsidRPr="00982192" w:rsidDel="00821D71" w:rsidRDefault="00144755" w:rsidP="00CE01DA">
            <w:pPr>
              <w:spacing w:before="170" w:after="170"/>
              <w:rPr>
                <w:del w:id="3769" w:author="Author"/>
                <w:rFonts w:asciiTheme="minorBidi" w:hAnsiTheme="minorBidi" w:cstheme="minorBidi"/>
                <w:noProof/>
                <w:szCs w:val="17"/>
                <w:lang w:val="fr-FR"/>
              </w:rPr>
            </w:pPr>
            <w:del w:id="3770" w:author="Author">
              <w:r w:rsidRPr="00982192" w:rsidDel="00821D71">
                <w:rPr>
                  <w:rFonts w:asciiTheme="minorBidi" w:hAnsiTheme="minorBidi" w:cstheme="minorBidi"/>
                  <w:noProof/>
                  <w:szCs w:val="17"/>
                  <w:lang w:val="fr-FR"/>
                </w:rPr>
                <w:delText>AAJ, AAX, AJ, AX</w:delText>
              </w:r>
            </w:del>
          </w:p>
        </w:tc>
      </w:tr>
      <w:tr w:rsidR="00144755" w:rsidRPr="00982192" w:rsidDel="00821D71" w14:paraId="3D92551F" w14:textId="1A78B7BE" w:rsidTr="003969D6">
        <w:trPr>
          <w:del w:id="3771" w:author="Author"/>
        </w:trPr>
        <w:tc>
          <w:tcPr>
            <w:tcW w:w="1143" w:type="dxa"/>
          </w:tcPr>
          <w:p w14:paraId="6A3AA0D9" w14:textId="6386A93D" w:rsidR="00144755" w:rsidRPr="00982192" w:rsidDel="00821D71" w:rsidRDefault="00144755" w:rsidP="00CE01DA">
            <w:pPr>
              <w:spacing w:before="170" w:after="170"/>
              <w:rPr>
                <w:del w:id="3772" w:author="Author"/>
                <w:rFonts w:asciiTheme="minorBidi" w:hAnsiTheme="minorBidi" w:cstheme="minorBidi"/>
                <w:noProof/>
                <w:szCs w:val="17"/>
                <w:lang w:val="fr-FR"/>
              </w:rPr>
            </w:pPr>
            <w:del w:id="3773"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A7310" w:rsidDel="00821D71">
                <w:rPr>
                  <w:rFonts w:asciiTheme="minorBidi" w:hAnsiTheme="minorBidi" w:cstheme="minorBidi"/>
                  <w:noProof/>
                  <w:szCs w:val="17"/>
                  <w:lang w:val="fr-FR"/>
                </w:rPr>
                <w:delText>8</w:delText>
              </w:r>
              <w:r w:rsidRPr="00982192" w:rsidDel="00821D71">
                <w:rPr>
                  <w:rFonts w:asciiTheme="minorBidi" w:hAnsiTheme="minorBidi" w:cstheme="minorBidi"/>
                  <w:noProof/>
                  <w:szCs w:val="17"/>
                  <w:lang w:val="fr-FR"/>
                </w:rPr>
                <w:delText>]</w:delText>
              </w:r>
            </w:del>
          </w:p>
        </w:tc>
        <w:tc>
          <w:tcPr>
            <w:tcW w:w="6444" w:type="dxa"/>
          </w:tcPr>
          <w:p w14:paraId="4B897EE2" w14:textId="3331E5B2" w:rsidR="00144755" w:rsidRPr="00982192" w:rsidDel="00821D71" w:rsidRDefault="00144755" w:rsidP="00CE01DA">
            <w:pPr>
              <w:spacing w:before="170" w:after="170"/>
              <w:rPr>
                <w:del w:id="3774" w:author="Author"/>
                <w:rFonts w:asciiTheme="minorBidi" w:eastAsia="Times New Roman" w:hAnsiTheme="minorBidi" w:cstheme="minorBidi"/>
                <w:noProof/>
                <w:szCs w:val="17"/>
                <w:lang w:val="fr-FR"/>
              </w:rPr>
            </w:pPr>
            <w:del w:id="3775" w:author="Author">
              <w:r w:rsidRPr="0089034E" w:rsidDel="00821D71">
                <w:rPr>
                  <w:rFonts w:ascii="Arial" w:hAnsi="Arial" w:cs="Arial"/>
                  <w:noProof/>
                  <w:lang w:val="fr-FR"/>
                </w:rPr>
                <w:delText>Disponibilité</w:delText>
              </w:r>
              <w:r w:rsidR="00BB0A23" w:rsidDel="00821D71">
                <w:rPr>
                  <w:rFonts w:ascii="Arial" w:hAnsi="Arial" w:cs="Arial"/>
                  <w:noProof/>
                  <w:lang w:val="fr-FR"/>
                </w:rPr>
                <w:delText> :</w:delText>
              </w:r>
              <w:r w:rsidR="00992C0C" w:rsidRPr="0089034E" w:rsidDel="00821D71">
                <w:rPr>
                  <w:rFonts w:ascii="Arial" w:hAnsi="Arial" w:cs="Arial"/>
                  <w:noProof/>
                  <w:lang w:val="fr-FR"/>
                </w:rPr>
                <w:delText xml:space="preserve"> </w:delText>
              </w:r>
              <w:r w:rsidR="00992C0C" w:rsidRPr="0089034E" w:rsidDel="00821D71">
                <w:rPr>
                  <w:rFonts w:ascii="Arial" w:hAnsi="Arial" w:cs="Arial"/>
                  <w:noProof/>
                  <w:sz w:val="16"/>
                  <w:szCs w:val="16"/>
                  <w:lang w:val="fr-FR" w:eastAsia="zh-CN"/>
                </w:rPr>
                <w:delText>les</w:delText>
              </w:r>
              <w:r w:rsidR="00992C0C" w:rsidDel="00821D71">
                <w:rPr>
                  <w:rFonts w:ascii="Arial" w:hAnsi="Arial" w:cs="Arial"/>
                  <w:noProof/>
                  <w:lang w:val="fr-FR"/>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et les informations sur</w:delText>
              </w:r>
              <w:r w:rsidR="00992C0C" w:rsidRPr="0089034E" w:rsidDel="00821D71">
                <w:rPr>
                  <w:rFonts w:ascii="Arial" w:hAnsi="Arial" w:cs="Arial"/>
                  <w:noProof/>
                  <w:sz w:val="16"/>
                  <w:szCs w:val="16"/>
                  <w:lang w:val="fr-FR" w:eastAsia="zh-CN"/>
                </w:rPr>
                <w:delText xml:space="preserve"> les</w:delText>
              </w:r>
              <w:r w:rsidR="00992C0C" w:rsidDel="00821D71">
                <w:rPr>
                  <w:rFonts w:ascii="Arial" w:hAnsi="Arial" w:cs="Arial"/>
                  <w:noProof/>
                  <w:sz w:val="16"/>
                  <w:szCs w:val="16"/>
                  <w:lang w:val="fr-FR" w:eastAsia="zh-CN"/>
                </w:rPr>
                <w:delText> </w:delText>
              </w:r>
              <w:r w:rsidR="00992C0C" w:rsidRPr="0089034E" w:rsidDel="00821D71">
                <w:rPr>
                  <w:rFonts w:ascii="Arial" w:hAnsi="Arial" w:cs="Arial"/>
                  <w:noProof/>
                  <w:sz w:val="16"/>
                  <w:szCs w:val="16"/>
                  <w:lang w:val="fr-FR" w:eastAsia="zh-CN"/>
                </w:rPr>
                <w:delText>API</w:delText>
              </w:r>
              <w:r w:rsidRPr="0089034E" w:rsidDel="00821D71">
                <w:rPr>
                  <w:rFonts w:ascii="Arial" w:hAnsi="Arial" w:cs="Arial"/>
                  <w:noProof/>
                  <w:sz w:val="16"/>
                  <w:szCs w:val="16"/>
                  <w:lang w:val="fr-FR" w:eastAsia="zh-CN"/>
                </w:rPr>
                <w:delText xml:space="preserve"> DOIVENT être disponibles pour les utilisateurs autorisés au moment voulu, selon les stipulations des accords de niveau de service, les politiques de contrôle d</w:delText>
              </w:r>
              <w:r w:rsidR="00BB0A23" w:rsidDel="00821D71">
                <w:rPr>
                  <w:rFonts w:ascii="Arial" w:hAnsi="Arial" w:cs="Arial"/>
                  <w:noProof/>
                  <w:sz w:val="16"/>
                  <w:szCs w:val="16"/>
                  <w:lang w:val="fr-FR" w:eastAsia="zh-CN"/>
                </w:rPr>
                <w:delText>’</w:delText>
              </w:r>
              <w:r w:rsidRPr="0089034E" w:rsidDel="00821D71">
                <w:rPr>
                  <w:rFonts w:ascii="Arial" w:hAnsi="Arial" w:cs="Arial"/>
                  <w:noProof/>
                  <w:sz w:val="16"/>
                  <w:szCs w:val="16"/>
                  <w:lang w:val="fr-FR" w:eastAsia="zh-CN"/>
                </w:rPr>
                <w:delText>accès et les processus opérationnels définis</w:delText>
              </w:r>
              <w:r w:rsidRPr="0089034E" w:rsidDel="00821D71">
                <w:rPr>
                  <w:rFonts w:ascii="Arial" w:hAnsi="Arial" w:cs="Arial"/>
                  <w:noProof/>
                  <w:szCs w:val="17"/>
                  <w:lang w:val="fr-FR"/>
                </w:rPr>
                <w:delText>.</w:delText>
              </w:r>
            </w:del>
          </w:p>
        </w:tc>
        <w:tc>
          <w:tcPr>
            <w:tcW w:w="1761" w:type="dxa"/>
          </w:tcPr>
          <w:p w14:paraId="74D57FBC" w14:textId="3A7AF794" w:rsidR="00144755" w:rsidRPr="00982192" w:rsidDel="00821D71" w:rsidRDefault="00144755" w:rsidP="00CE01DA">
            <w:pPr>
              <w:spacing w:before="170" w:after="170"/>
              <w:rPr>
                <w:del w:id="3776" w:author="Author"/>
                <w:rFonts w:asciiTheme="minorBidi" w:hAnsiTheme="minorBidi" w:cstheme="minorBidi"/>
                <w:noProof/>
                <w:szCs w:val="17"/>
                <w:lang w:val="fr-FR"/>
              </w:rPr>
            </w:pPr>
            <w:del w:id="3777" w:author="Author">
              <w:r w:rsidRPr="00982192" w:rsidDel="00821D71">
                <w:rPr>
                  <w:rFonts w:asciiTheme="minorBidi" w:hAnsiTheme="minorBidi" w:cstheme="minorBidi"/>
                  <w:noProof/>
                  <w:szCs w:val="17"/>
                  <w:lang w:val="fr-FR"/>
                </w:rPr>
                <w:delText>AAJ, AAX, AJ, AX</w:delText>
              </w:r>
            </w:del>
          </w:p>
        </w:tc>
      </w:tr>
      <w:tr w:rsidR="00144755" w:rsidRPr="00982192" w:rsidDel="00821D71" w14:paraId="1C68D73A" w14:textId="325F4395" w:rsidTr="003969D6">
        <w:trPr>
          <w:del w:id="3778" w:author="Author"/>
        </w:trPr>
        <w:tc>
          <w:tcPr>
            <w:tcW w:w="1143" w:type="dxa"/>
          </w:tcPr>
          <w:p w14:paraId="31D849A0" w14:textId="4787E2BA" w:rsidR="00144755" w:rsidRPr="00982192" w:rsidDel="00821D71" w:rsidRDefault="00144755" w:rsidP="00CE01DA">
            <w:pPr>
              <w:spacing w:before="170" w:after="170"/>
              <w:rPr>
                <w:del w:id="3779" w:author="Author"/>
                <w:rFonts w:asciiTheme="minorBidi" w:hAnsiTheme="minorBidi" w:cstheme="minorBidi"/>
                <w:noProof/>
                <w:szCs w:val="17"/>
                <w:lang w:val="fr-FR"/>
              </w:rPr>
            </w:pPr>
            <w:del w:id="3780"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11</w:delText>
              </w:r>
              <w:r w:rsidR="001A7310" w:rsidDel="00821D71">
                <w:rPr>
                  <w:rFonts w:asciiTheme="minorBidi" w:hAnsiTheme="minorBidi" w:cstheme="minorBidi"/>
                  <w:noProof/>
                  <w:szCs w:val="17"/>
                  <w:lang w:val="fr-FR"/>
                </w:rPr>
                <w:delText>9</w:delText>
              </w:r>
              <w:r w:rsidRPr="00982192" w:rsidDel="00821D71">
                <w:rPr>
                  <w:rFonts w:asciiTheme="minorBidi" w:hAnsiTheme="minorBidi" w:cstheme="minorBidi"/>
                  <w:noProof/>
                  <w:szCs w:val="17"/>
                  <w:lang w:val="fr-FR"/>
                </w:rPr>
                <w:delText>]</w:delText>
              </w:r>
            </w:del>
          </w:p>
        </w:tc>
        <w:tc>
          <w:tcPr>
            <w:tcW w:w="6444" w:type="dxa"/>
          </w:tcPr>
          <w:p w14:paraId="328D1C17" w14:textId="2BE2B78F" w:rsidR="00144755" w:rsidRPr="00982192" w:rsidDel="00821D71" w:rsidRDefault="00144755" w:rsidP="00CE01DA">
            <w:pPr>
              <w:spacing w:before="170" w:after="170"/>
              <w:rPr>
                <w:del w:id="3781" w:author="Author"/>
                <w:rFonts w:asciiTheme="minorBidi" w:eastAsia="Times New Roman" w:hAnsiTheme="minorBidi" w:cstheme="minorBidi"/>
                <w:noProof/>
                <w:szCs w:val="17"/>
                <w:lang w:val="fr-FR"/>
              </w:rPr>
            </w:pPr>
            <w:del w:id="3782" w:author="Author">
              <w:r w:rsidRPr="000500D0" w:rsidDel="00821D71">
                <w:rPr>
                  <w:rFonts w:ascii="Arial" w:hAnsi="Arial" w:cs="Arial"/>
                  <w:noProof/>
                  <w:lang w:val="fr-FR"/>
                </w:rPr>
                <w:delText>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00BB0A23" w:rsidDel="00821D71">
                <w:rPr>
                  <w:rFonts w:ascii="Arial" w:hAnsi="Arial" w:cs="Arial"/>
                  <w:noProof/>
                  <w:lang w:val="fr-FR"/>
                </w:rPr>
                <w:delText> :</w:delText>
              </w:r>
              <w:r w:rsidRPr="000500D0" w:rsidDel="00821D71">
                <w:rPr>
                  <w:rFonts w:ascii="Arial" w:hAnsi="Arial" w:cs="Arial"/>
                  <w:noProof/>
                  <w:lang w:val="fr-FR"/>
                </w:rPr>
                <w:delText xml:space="preserve"> Chaque transaction traitée ou action exécutée par</w:delText>
              </w:r>
              <w:r w:rsidR="00992C0C" w:rsidRPr="000500D0"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0500D0" w:rsidDel="00821D71">
                <w:rPr>
                  <w:rFonts w:ascii="Arial" w:hAnsi="Arial" w:cs="Arial"/>
                  <w:noProof/>
                  <w:lang w:val="fr-FR"/>
                </w:rPr>
                <w:delText>API</w:delText>
              </w:r>
              <w:r w:rsidRPr="000500D0" w:rsidDel="00821D71">
                <w:rPr>
                  <w:rFonts w:ascii="Arial" w:hAnsi="Arial" w:cs="Arial"/>
                  <w:noProof/>
                  <w:lang w:val="fr-FR"/>
                </w:rPr>
                <w:delText xml:space="preserve"> DOIT veiller au respect de la non</w:delText>
              </w:r>
              <w:r w:rsidR="00BB0A23" w:rsidDel="00821D71">
                <w:rPr>
                  <w:rFonts w:ascii="Arial" w:hAnsi="Arial" w:cs="Arial"/>
                  <w:noProof/>
                  <w:lang w:val="fr-FR"/>
                </w:rPr>
                <w:delText>-</w:delText>
              </w:r>
              <w:r w:rsidRPr="000500D0" w:rsidDel="00821D71">
                <w:rPr>
                  <w:rFonts w:ascii="Arial" w:hAnsi="Arial" w:cs="Arial"/>
                  <w:noProof/>
                  <w:lang w:val="fr-FR"/>
                </w:rPr>
                <w:delText>répudiation en mettant en œuvre des processus de vérification, d</w:delText>
              </w:r>
              <w:r w:rsidR="00BB0A23" w:rsidDel="00821D71">
                <w:rPr>
                  <w:rFonts w:ascii="Arial" w:hAnsi="Arial" w:cs="Arial"/>
                  <w:noProof/>
                  <w:lang w:val="fr-FR"/>
                </w:rPr>
                <w:delText>’</w:delText>
              </w:r>
              <w:r w:rsidRPr="000500D0" w:rsidDel="00821D71">
                <w:rPr>
                  <w:rFonts w:ascii="Arial" w:hAnsi="Arial" w:cs="Arial"/>
                  <w:noProof/>
                  <w:lang w:val="fr-FR"/>
                </w:rPr>
                <w:delText>autorisation et d</w:delText>
              </w:r>
              <w:r w:rsidR="00BB0A23" w:rsidDel="00821D71">
                <w:rPr>
                  <w:rFonts w:ascii="Arial" w:hAnsi="Arial" w:cs="Arial"/>
                  <w:noProof/>
                  <w:lang w:val="fr-FR"/>
                </w:rPr>
                <w:delText>’</w:delText>
              </w:r>
              <w:r w:rsidRPr="000500D0" w:rsidDel="00821D71">
                <w:rPr>
                  <w:rFonts w:ascii="Arial" w:hAnsi="Arial" w:cs="Arial"/>
                  <w:noProof/>
                  <w:lang w:val="fr-FR"/>
                </w:rPr>
                <w:delText>authentification, en sécurisant les chemins d</w:delText>
              </w:r>
              <w:r w:rsidR="00BB0A23" w:rsidDel="00821D71">
                <w:rPr>
                  <w:rFonts w:ascii="Arial" w:hAnsi="Arial" w:cs="Arial"/>
                  <w:noProof/>
                  <w:lang w:val="fr-FR"/>
                </w:rPr>
                <w:delText>’</w:delText>
              </w:r>
              <w:r w:rsidRPr="000500D0" w:rsidDel="00821D71">
                <w:rPr>
                  <w:rFonts w:ascii="Arial" w:hAnsi="Arial" w:cs="Arial"/>
                  <w:noProof/>
                  <w:lang w:val="fr-FR"/>
                </w:rPr>
                <w:delText>accès et en mettant en place des services et mécanismes de non</w:delText>
              </w:r>
              <w:r w:rsidR="00BB0A23" w:rsidDel="00821D71">
                <w:rPr>
                  <w:rFonts w:ascii="Arial" w:hAnsi="Arial" w:cs="Arial"/>
                  <w:noProof/>
                  <w:lang w:val="fr-FR"/>
                </w:rPr>
                <w:delText>-</w:delText>
              </w:r>
              <w:r w:rsidRPr="000500D0" w:rsidDel="00821D71">
                <w:rPr>
                  <w:rFonts w:ascii="Arial" w:hAnsi="Arial" w:cs="Arial"/>
                  <w:noProof/>
                  <w:lang w:val="fr-FR"/>
                </w:rPr>
                <w:delText>répudiation</w:delText>
              </w:r>
              <w:r w:rsidRPr="000500D0" w:rsidDel="00821D71">
                <w:rPr>
                  <w:rFonts w:ascii="Arial" w:hAnsi="Arial" w:cs="Arial"/>
                  <w:noProof/>
                  <w:szCs w:val="17"/>
                  <w:lang w:val="fr-FR"/>
                </w:rPr>
                <w:delText>.</w:delText>
              </w:r>
            </w:del>
          </w:p>
        </w:tc>
        <w:tc>
          <w:tcPr>
            <w:tcW w:w="1761" w:type="dxa"/>
          </w:tcPr>
          <w:p w14:paraId="6A7B6F47" w14:textId="6AD2C1BC" w:rsidR="00144755" w:rsidRPr="00982192" w:rsidDel="00821D71" w:rsidRDefault="00144755" w:rsidP="00CE01DA">
            <w:pPr>
              <w:spacing w:before="170" w:after="170"/>
              <w:rPr>
                <w:del w:id="3783" w:author="Author"/>
                <w:rFonts w:asciiTheme="minorBidi" w:hAnsiTheme="minorBidi" w:cstheme="minorBidi"/>
                <w:noProof/>
                <w:szCs w:val="17"/>
                <w:lang w:val="fr-FR"/>
              </w:rPr>
            </w:pPr>
            <w:del w:id="3784" w:author="Author">
              <w:r w:rsidRPr="00982192" w:rsidDel="00821D71">
                <w:rPr>
                  <w:rFonts w:asciiTheme="minorBidi" w:hAnsiTheme="minorBidi" w:cstheme="minorBidi"/>
                  <w:noProof/>
                  <w:szCs w:val="17"/>
                  <w:lang w:val="fr-FR"/>
                </w:rPr>
                <w:delText>AAJ, AAX, AJ, AX</w:delText>
              </w:r>
            </w:del>
          </w:p>
        </w:tc>
      </w:tr>
      <w:tr w:rsidR="00144755" w:rsidRPr="00982192" w:rsidDel="00821D71" w14:paraId="65257CA3" w14:textId="2914495F" w:rsidTr="003969D6">
        <w:trPr>
          <w:del w:id="3785" w:author="Author"/>
        </w:trPr>
        <w:tc>
          <w:tcPr>
            <w:tcW w:w="1143" w:type="dxa"/>
          </w:tcPr>
          <w:p w14:paraId="7D159D24" w14:textId="36F1E99F" w:rsidR="00144755" w:rsidRPr="00982192" w:rsidDel="00821D71" w:rsidRDefault="00144755" w:rsidP="00CE01DA">
            <w:pPr>
              <w:spacing w:before="170" w:after="170"/>
              <w:rPr>
                <w:del w:id="3786" w:author="Author"/>
                <w:rFonts w:asciiTheme="minorBidi" w:hAnsiTheme="minorBidi" w:cstheme="minorBidi"/>
                <w:noProof/>
                <w:szCs w:val="17"/>
                <w:lang w:val="fr-FR"/>
              </w:rPr>
            </w:pPr>
            <w:del w:id="3787" w:author="Author">
              <w:r w:rsidRPr="00982192" w:rsidDel="00821D71">
                <w:rPr>
                  <w:rFonts w:asciiTheme="minorBidi" w:hAnsiTheme="minorBidi" w:cstheme="minorBidi"/>
                  <w:noProof/>
                  <w:szCs w:val="17"/>
                  <w:lang w:val="fr-FR"/>
                </w:rPr>
                <w:delText>[RSG</w:delText>
              </w:r>
              <w:r w:rsidR="00BB0A23" w:rsidDel="00821D71">
                <w:rPr>
                  <w:rFonts w:asciiTheme="minorBidi" w:hAnsiTheme="minorBidi" w:cstheme="minorBidi"/>
                  <w:noProof/>
                  <w:szCs w:val="17"/>
                  <w:lang w:val="fr-FR"/>
                </w:rPr>
                <w:delText>-</w:delText>
              </w:r>
              <w:r w:rsidRPr="00982192" w:rsidDel="00821D71">
                <w:rPr>
                  <w:rFonts w:asciiTheme="minorBidi" w:hAnsiTheme="minorBidi" w:cstheme="minorBidi"/>
                  <w:noProof/>
                  <w:szCs w:val="17"/>
                  <w:lang w:val="fr-FR"/>
                </w:rPr>
                <w:delText>1</w:delText>
              </w:r>
              <w:r w:rsidR="001A7310" w:rsidDel="00821D71">
                <w:rPr>
                  <w:rFonts w:asciiTheme="minorBidi" w:hAnsiTheme="minorBidi" w:cstheme="minorBidi"/>
                  <w:noProof/>
                  <w:szCs w:val="17"/>
                  <w:lang w:val="fr-FR"/>
                </w:rPr>
                <w:delText>20</w:delText>
              </w:r>
              <w:r w:rsidRPr="00982192" w:rsidDel="00821D71">
                <w:rPr>
                  <w:rFonts w:asciiTheme="minorBidi" w:hAnsiTheme="minorBidi" w:cstheme="minorBidi"/>
                  <w:noProof/>
                  <w:szCs w:val="17"/>
                  <w:lang w:val="fr-FR"/>
                </w:rPr>
                <w:delText>]</w:delText>
              </w:r>
            </w:del>
          </w:p>
        </w:tc>
        <w:tc>
          <w:tcPr>
            <w:tcW w:w="6444" w:type="dxa"/>
          </w:tcPr>
          <w:p w14:paraId="76F970AE" w14:textId="452D01EB" w:rsidR="00144755" w:rsidRPr="00982192" w:rsidDel="00821D71" w:rsidRDefault="00144755" w:rsidP="00CE01DA">
            <w:pPr>
              <w:spacing w:before="170" w:after="170"/>
              <w:rPr>
                <w:del w:id="3788" w:author="Author"/>
                <w:rFonts w:asciiTheme="minorBidi" w:eastAsia="Times New Roman" w:hAnsiTheme="minorBidi" w:cstheme="minorBidi"/>
                <w:noProof/>
                <w:szCs w:val="17"/>
                <w:lang w:val="fr-FR"/>
              </w:rPr>
            </w:pPr>
            <w:del w:id="3789" w:author="Author">
              <w:r w:rsidRPr="00936FD8" w:rsidDel="00821D71">
                <w:rPr>
                  <w:rFonts w:ascii="Arial" w:hAnsi="Arial" w:cs="Arial"/>
                  <w:noProof/>
                  <w:lang w:val="fr-FR"/>
                </w:rPr>
                <w:delText>Authentification, autorisation, vérification</w:delText>
              </w:r>
              <w:r w:rsidR="00BB0A23" w:rsidDel="00821D71">
                <w:rPr>
                  <w:rFonts w:ascii="Arial" w:hAnsi="Arial" w:cs="Arial"/>
                  <w:noProof/>
                  <w:lang w:val="fr-FR"/>
                </w:rPr>
                <w:delText> :</w:delText>
              </w:r>
              <w:r w:rsidRPr="00936FD8" w:rsidDel="00821D71">
                <w:rPr>
                  <w:rFonts w:ascii="Arial" w:hAnsi="Arial" w:cs="Arial"/>
                  <w:noProof/>
                  <w:lang w:val="fr-FR"/>
                </w:rPr>
                <w:delText xml:space="preserve"> Les utilisateurs, les systèmes,</w:delText>
              </w:r>
              <w:r w:rsidR="00992C0C" w:rsidRPr="00936FD8" w:rsidDel="00821D71">
                <w:rPr>
                  <w:rFonts w:ascii="Arial" w:hAnsi="Arial" w:cs="Arial"/>
                  <w:noProof/>
                  <w:lang w:val="fr-FR"/>
                </w:rPr>
                <w:delText xml:space="preserve"> les</w:delText>
              </w:r>
              <w:r w:rsidR="00992C0C" w:rsidDel="00821D71">
                <w:rPr>
                  <w:rFonts w:ascii="Arial" w:hAnsi="Arial" w:cs="Arial"/>
                  <w:noProof/>
                  <w:lang w:val="fr-FR"/>
                </w:rPr>
                <w:delText> </w:delText>
              </w:r>
              <w:r w:rsidR="00992C0C" w:rsidRPr="00936FD8" w:rsidDel="00821D71">
                <w:rPr>
                  <w:rFonts w:ascii="Arial" w:hAnsi="Arial" w:cs="Arial"/>
                  <w:noProof/>
                  <w:lang w:val="fr-FR"/>
                </w:rPr>
                <w:delText>API</w:delText>
              </w:r>
              <w:r w:rsidRPr="00936FD8" w:rsidDel="00821D71">
                <w:rPr>
                  <w:rFonts w:ascii="Arial" w:hAnsi="Arial" w:cs="Arial"/>
                  <w:noProof/>
                  <w:lang w:val="fr-FR"/>
                </w:rPr>
                <w:delText xml:space="preserve"> ou les dispositifs associés à des transactions ou actions critiques DOIVENT être authentifiés et autorisés à l</w:delText>
              </w:r>
              <w:r w:rsidR="00BB0A23" w:rsidDel="00821D71">
                <w:rPr>
                  <w:rFonts w:ascii="Arial" w:hAnsi="Arial" w:cs="Arial"/>
                  <w:noProof/>
                  <w:lang w:val="fr-FR"/>
                </w:rPr>
                <w:delText>’</w:delText>
              </w:r>
              <w:r w:rsidRPr="00936FD8" w:rsidDel="00821D71">
                <w:rPr>
                  <w:rFonts w:ascii="Arial" w:hAnsi="Arial" w:cs="Arial"/>
                  <w:noProof/>
                  <w:lang w:val="fr-FR"/>
                </w:rPr>
                <w:delText>aide de services de contrôle d</w:delText>
              </w:r>
              <w:r w:rsidR="00BB0A23" w:rsidDel="00821D71">
                <w:rPr>
                  <w:rFonts w:ascii="Arial" w:hAnsi="Arial" w:cs="Arial"/>
                  <w:noProof/>
                  <w:lang w:val="fr-FR"/>
                </w:rPr>
                <w:delText>’</w:delText>
              </w:r>
              <w:r w:rsidRPr="00936FD8" w:rsidDel="00821D71">
                <w:rPr>
                  <w:rFonts w:ascii="Arial" w:hAnsi="Arial" w:cs="Arial"/>
                  <w:noProof/>
                  <w:lang w:val="fr-FR"/>
                </w:rPr>
                <w:delText>accès basés sur des rôles ou des attributs, et maintenir la séparation des tâch</w:delText>
              </w:r>
              <w:r w:rsidR="00334310" w:rsidRPr="00936FD8" w:rsidDel="00821D71">
                <w:rPr>
                  <w:rFonts w:ascii="Arial" w:hAnsi="Arial" w:cs="Arial"/>
                  <w:noProof/>
                  <w:lang w:val="fr-FR"/>
                </w:rPr>
                <w:delText>es</w:delText>
              </w:r>
              <w:r w:rsidR="00334310" w:rsidDel="00821D71">
                <w:rPr>
                  <w:rFonts w:ascii="Arial" w:hAnsi="Arial" w:cs="Arial"/>
                  <w:noProof/>
                  <w:lang w:val="fr-FR"/>
                </w:rPr>
                <w:delText xml:space="preserve">.  </w:delText>
              </w:r>
              <w:r w:rsidR="00334310" w:rsidRPr="00936FD8" w:rsidDel="00821D71">
                <w:rPr>
                  <w:rFonts w:ascii="Arial" w:hAnsi="Arial" w:cs="Arial"/>
                  <w:noProof/>
                  <w:lang w:val="fr-FR"/>
                </w:rPr>
                <w:delText>En</w:delText>
              </w:r>
              <w:r w:rsidRPr="00936FD8" w:rsidDel="00821D71">
                <w:rPr>
                  <w:rFonts w:ascii="Arial" w:hAnsi="Arial" w:cs="Arial"/>
                  <w:noProof/>
                  <w:lang w:val="fr-FR"/>
                </w:rPr>
                <w:delText xml:space="preserve"> outre, toutes les actions DOIVENT être enregistrées et le poids de l</w:delText>
              </w:r>
              <w:r w:rsidR="00BB0A23" w:rsidDel="00821D71">
                <w:rPr>
                  <w:rFonts w:ascii="Arial" w:hAnsi="Arial" w:cs="Arial"/>
                  <w:noProof/>
                  <w:lang w:val="fr-FR"/>
                </w:rPr>
                <w:delText>’</w:delText>
              </w:r>
              <w:r w:rsidRPr="00936FD8" w:rsidDel="00821D71">
                <w:rPr>
                  <w:rFonts w:ascii="Arial" w:hAnsi="Arial" w:cs="Arial"/>
                  <w:noProof/>
                  <w:lang w:val="fr-FR"/>
                </w:rPr>
                <w:delText>authentification doit augmenter avec le risque en matière de sécurité de l</w:delText>
              </w:r>
              <w:r w:rsidR="00BB0A23" w:rsidDel="00821D71">
                <w:rPr>
                  <w:rFonts w:ascii="Arial" w:hAnsi="Arial" w:cs="Arial"/>
                  <w:noProof/>
                  <w:lang w:val="fr-FR"/>
                </w:rPr>
                <w:delText>’</w:delText>
              </w:r>
              <w:r w:rsidRPr="00936FD8" w:rsidDel="00821D71">
                <w:rPr>
                  <w:rFonts w:ascii="Arial" w:hAnsi="Arial" w:cs="Arial"/>
                  <w:noProof/>
                  <w:lang w:val="fr-FR"/>
                </w:rPr>
                <w:delText>information</w:delText>
              </w:r>
              <w:r w:rsidDel="00821D71">
                <w:rPr>
                  <w:rFonts w:ascii="Arial" w:hAnsi="Arial" w:cs="Arial"/>
                  <w:noProof/>
                  <w:lang w:val="fr-FR"/>
                </w:rPr>
                <w:delText>.</w:delText>
              </w:r>
            </w:del>
          </w:p>
        </w:tc>
        <w:tc>
          <w:tcPr>
            <w:tcW w:w="1761" w:type="dxa"/>
          </w:tcPr>
          <w:p w14:paraId="5A64B94C" w14:textId="67BF184E" w:rsidR="00144755" w:rsidRPr="00982192" w:rsidDel="00821D71" w:rsidRDefault="00144755" w:rsidP="00CE01DA">
            <w:pPr>
              <w:spacing w:before="170" w:after="170"/>
              <w:rPr>
                <w:del w:id="3790" w:author="Author"/>
                <w:rFonts w:asciiTheme="minorBidi" w:hAnsiTheme="minorBidi" w:cstheme="minorBidi"/>
                <w:noProof/>
                <w:szCs w:val="17"/>
                <w:lang w:val="fr-FR"/>
              </w:rPr>
            </w:pPr>
            <w:del w:id="3791" w:author="Author">
              <w:r w:rsidRPr="00982192" w:rsidDel="00821D71">
                <w:rPr>
                  <w:rFonts w:asciiTheme="minorBidi" w:hAnsiTheme="minorBidi" w:cstheme="minorBidi"/>
                  <w:noProof/>
                  <w:szCs w:val="17"/>
                  <w:lang w:val="fr-FR"/>
                </w:rPr>
                <w:delText>AAJ, AAX, AJ, AX</w:delText>
              </w:r>
            </w:del>
          </w:p>
        </w:tc>
      </w:tr>
      <w:tr w:rsidR="00144755" w:rsidRPr="00982192" w:rsidDel="00821D71" w14:paraId="249A693F" w14:textId="1FE6D215" w:rsidTr="003969D6">
        <w:trPr>
          <w:del w:id="3792" w:author="Author"/>
        </w:trPr>
        <w:tc>
          <w:tcPr>
            <w:tcW w:w="1143" w:type="dxa"/>
          </w:tcPr>
          <w:p w14:paraId="6A2B65DC" w14:textId="09BB1D79" w:rsidR="00144755" w:rsidRPr="00982192" w:rsidDel="00821D71" w:rsidRDefault="00144755" w:rsidP="00CE01DA">
            <w:pPr>
              <w:spacing w:before="170" w:after="170"/>
              <w:rPr>
                <w:del w:id="3793" w:author="Author"/>
                <w:rFonts w:asciiTheme="minorBidi" w:hAnsiTheme="minorBidi" w:cstheme="minorBidi"/>
                <w:noProof/>
                <w:szCs w:val="17"/>
                <w:lang w:val="fr-FR"/>
              </w:rPr>
            </w:pPr>
            <w:del w:id="379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1A7310"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3132C571" w14:textId="6126F6FF" w:rsidR="00144755" w:rsidRPr="006363D2" w:rsidDel="00821D71" w:rsidRDefault="00144755" w:rsidP="00CE01DA">
            <w:pPr>
              <w:pStyle w:val="NormalWeb"/>
              <w:spacing w:before="170" w:beforeAutospacing="0" w:after="170" w:afterAutospacing="0"/>
              <w:rPr>
                <w:del w:id="3795" w:author="Author"/>
                <w:rFonts w:ascii="Arial" w:eastAsia="Times New Roman" w:hAnsi="Arial" w:cs="Arial"/>
                <w:noProof/>
                <w:szCs w:val="17"/>
                <w:lang w:val="fr-FR"/>
              </w:rPr>
            </w:pPr>
            <w:del w:id="3796" w:author="Author">
              <w:r w:rsidRPr="006363D2" w:rsidDel="00821D71">
                <w:rPr>
                  <w:rFonts w:ascii="Arial" w:eastAsia="Times New Roman" w:hAnsi="Arial" w:cs="Arial"/>
                  <w:noProof/>
                  <w:szCs w:val="17"/>
                  <w:lang w:val="fr-FR"/>
                </w:rPr>
                <w:delText>Pendant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menaces, les cas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usage malveillant, les techniques sûres de codage, la sécurité de la couche transport et les tests de sécurité DOIVENT faire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objet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attention particulière, notamment en ce qui concerne</w:delText>
              </w:r>
              <w:r w:rsidR="00BB0A23" w:rsidDel="00821D71">
                <w:rPr>
                  <w:rFonts w:ascii="Arial" w:eastAsia="Times New Roman" w:hAnsi="Arial" w:cs="Arial"/>
                  <w:noProof/>
                  <w:szCs w:val="17"/>
                  <w:lang w:val="fr-FR"/>
                </w:rPr>
                <w:delText> :</w:delText>
              </w:r>
            </w:del>
          </w:p>
          <w:p w14:paraId="03CD4C1B" w14:textId="6DBC536D" w:rsidR="00144755" w:rsidRPr="006363D2" w:rsidDel="00821D71" w:rsidRDefault="00144755" w:rsidP="00CE01DA">
            <w:pPr>
              <w:pStyle w:val="NormalWeb"/>
              <w:numPr>
                <w:ilvl w:val="0"/>
                <w:numId w:val="12"/>
              </w:numPr>
              <w:spacing w:before="170" w:beforeAutospacing="0" w:after="170" w:afterAutospacing="0"/>
              <w:ind w:left="1151" w:hanging="567"/>
              <w:rPr>
                <w:del w:id="3797" w:author="Author"/>
                <w:rFonts w:ascii="Arial" w:eastAsia="Times New Roman" w:hAnsi="Arial" w:cs="Arial"/>
                <w:noProof/>
                <w:szCs w:val="17"/>
                <w:lang w:val="fr-FR"/>
              </w:rPr>
            </w:pPr>
            <w:del w:id="3798" w:author="Author">
              <w:r w:rsidRPr="006363D2" w:rsidDel="00821D71">
                <w:rPr>
                  <w:rFonts w:ascii="Arial" w:eastAsia="Times New Roman" w:hAnsi="Arial" w:cs="Arial"/>
                  <w:noProof/>
                  <w:szCs w:val="17"/>
                  <w:lang w:val="fr-FR"/>
                </w:rPr>
                <w:delText xml:space="preserve">Les </w:delText>
              </w:r>
              <w:r w:rsidRPr="008231C4" w:rsidDel="00821D71">
                <w:rPr>
                  <w:rFonts w:ascii="Courier New" w:eastAsia="Times New Roman" w:hAnsi="Courier New" w:cs="Courier New"/>
                  <w:noProof/>
                  <w:szCs w:val="17"/>
                  <w:lang w:val="fr-FR"/>
                </w:rPr>
                <w:delText>PUTs</w:delText>
              </w:r>
              <w:r w:rsidRPr="006363D2" w:rsidDel="00821D71">
                <w:rPr>
                  <w:rFonts w:ascii="Arial" w:eastAsia="Times New Roman" w:hAnsi="Arial" w:cs="Arial"/>
                  <w:noProof/>
                  <w:szCs w:val="17"/>
                  <w:lang w:val="fr-FR"/>
                </w:rPr>
                <w:delText xml:space="preserve"> et</w:delText>
              </w:r>
              <w:r w:rsidR="00992C0C" w:rsidRPr="006363D2" w:rsidDel="00821D71">
                <w:rPr>
                  <w:rFonts w:ascii="Arial" w:eastAsia="Times New Roman" w:hAnsi="Arial" w:cs="Arial"/>
                  <w:noProof/>
                  <w:szCs w:val="17"/>
                  <w:lang w:val="fr-FR"/>
                </w:rPr>
                <w:delText xml:space="preserve"> les</w:delText>
              </w:r>
              <w:r w:rsidR="00992C0C" w:rsidDel="00821D71">
                <w:rPr>
                  <w:rFonts w:ascii="Arial" w:eastAsia="Times New Roman" w:hAnsi="Arial" w:cs="Arial"/>
                  <w:noProof/>
                  <w:szCs w:val="17"/>
                  <w:lang w:val="fr-FR"/>
                </w:rPr>
                <w:delText> </w:delText>
              </w:r>
              <w:r w:rsidR="00992C0C" w:rsidRPr="008231C4" w:rsidDel="00821D71">
                <w:rPr>
                  <w:rFonts w:ascii="Courier New" w:eastAsia="Times New Roman" w:hAnsi="Courier New" w:cs="Courier New"/>
                  <w:noProof/>
                  <w:szCs w:val="17"/>
                  <w:lang w:val="fr-FR"/>
                </w:rPr>
                <w:delText>POS</w:delText>
              </w:r>
              <w:r w:rsidRPr="008231C4" w:rsidDel="00821D71">
                <w:rPr>
                  <w:rFonts w:ascii="Courier New" w:eastAsia="Times New Roman" w:hAnsi="Courier New" w:cs="Courier New"/>
                  <w:noProof/>
                  <w:szCs w:val="17"/>
                  <w:lang w:val="fr-FR"/>
                </w:rPr>
                <w:delText>Ts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quelles modifications des données internes pourraient être utilisées pour attaquer ou induire en erreur;</w:delText>
              </w:r>
            </w:del>
          </w:p>
          <w:p w14:paraId="75ED694B" w14:textId="64C60315" w:rsidR="00144755" w:rsidRPr="006363D2" w:rsidDel="00821D71" w:rsidRDefault="00144755" w:rsidP="00CE01DA">
            <w:pPr>
              <w:pStyle w:val="NormalWeb"/>
              <w:numPr>
                <w:ilvl w:val="0"/>
                <w:numId w:val="12"/>
              </w:numPr>
              <w:spacing w:before="170" w:beforeAutospacing="0" w:after="170" w:afterAutospacing="0"/>
              <w:ind w:left="1151" w:hanging="567"/>
              <w:rPr>
                <w:del w:id="3799" w:author="Author"/>
                <w:rFonts w:ascii="Arial" w:eastAsia="Times New Roman" w:hAnsi="Arial" w:cs="Arial"/>
                <w:noProof/>
                <w:szCs w:val="17"/>
                <w:lang w:val="fr-FR"/>
              </w:rPr>
            </w:pPr>
            <w:del w:id="3800" w:author="Author">
              <w:r w:rsidRPr="008231C4" w:rsidDel="00821D71">
                <w:rPr>
                  <w:rFonts w:ascii="Courier New" w:eastAsia="Times New Roman" w:hAnsi="Courier New" w:cs="Courier New"/>
                  <w:noProof/>
                  <w:szCs w:val="17"/>
                  <w:lang w:val="fr-FR"/>
                </w:rPr>
                <w:delText>DELETES</w:delText>
              </w:r>
              <w:r w:rsidRPr="006363D2" w:rsidDel="00821D71">
                <w:rPr>
                  <w:rFonts w:ascii="Arial" w:eastAsia="Times New Roman" w:hAnsi="Arial" w:cs="Arial"/>
                  <w:noProof/>
                  <w:szCs w:val="17"/>
                  <w:lang w:val="fr-FR"/>
                </w:rPr>
                <w:delText xml:space="preserve"> – </w:delText>
              </w:r>
              <w:r w:rsidR="00BB0A23" w:rsidDel="00821D71">
                <w:rPr>
                  <w:rFonts w:ascii="Arial" w:eastAsia="Times New Roman" w:hAnsi="Arial" w:cs="Arial"/>
                  <w:noProof/>
                  <w:szCs w:val="17"/>
                  <w:lang w:val="fr-FR"/>
                </w:rPr>
                <w:delText>à savoir :</w:delText>
              </w:r>
              <w:r w:rsidRPr="006363D2" w:rsidDel="00821D71">
                <w:rPr>
                  <w:rFonts w:ascii="Arial" w:eastAsia="Times New Roman" w:hAnsi="Arial" w:cs="Arial"/>
                  <w:noProof/>
                  <w:szCs w:val="17"/>
                  <w:lang w:val="fr-FR"/>
                </w:rPr>
                <w:delText xml:space="preserve"> pourraient être utilisé pour supprimer le contenu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 référentiel de ressources internes;</w:delText>
              </w:r>
            </w:del>
          </w:p>
          <w:p w14:paraId="2FED5902" w14:textId="7A4F429C" w:rsidR="00144755" w:rsidRPr="006363D2" w:rsidDel="00821D71" w:rsidRDefault="00144755" w:rsidP="00CE01DA">
            <w:pPr>
              <w:pStyle w:val="NormalWeb"/>
              <w:numPr>
                <w:ilvl w:val="0"/>
                <w:numId w:val="12"/>
              </w:numPr>
              <w:spacing w:before="170" w:beforeAutospacing="0" w:after="170" w:afterAutospacing="0"/>
              <w:ind w:left="1151" w:hanging="567"/>
              <w:rPr>
                <w:del w:id="3801" w:author="Author"/>
                <w:rFonts w:ascii="Arial" w:eastAsia="Times New Roman" w:hAnsi="Arial" w:cs="Arial"/>
                <w:noProof/>
                <w:szCs w:val="17"/>
                <w:lang w:val="fr-FR"/>
              </w:rPr>
            </w:pPr>
            <w:del w:id="3802" w:author="Author">
              <w:r w:rsidRPr="006363D2" w:rsidDel="00821D71">
                <w:rPr>
                  <w:rFonts w:ascii="Arial" w:eastAsia="Times New Roman" w:hAnsi="Arial" w:cs="Arial"/>
                  <w:noProof/>
                  <w:szCs w:val="17"/>
                  <w:lang w:val="fr-FR"/>
                </w:rPr>
                <w:delText>Méthodes autorisées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établissement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une liste blanche – pour s</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assurer que les méthodes HTTP autorisées sont légitimement restreintes tandis que les autres renverraient un code de réponse légitime; </w:delText>
              </w:r>
              <w:r w:rsidR="002D56D3" w:rsidDel="00821D71">
                <w:rPr>
                  <w:rFonts w:ascii="Arial" w:eastAsia="Times New Roman" w:hAnsi="Arial" w:cs="Arial"/>
                  <w:noProof/>
                  <w:szCs w:val="17"/>
                  <w:lang w:val="fr-FR"/>
                </w:rPr>
                <w:delText xml:space="preserve"> </w:delText>
              </w:r>
              <w:r w:rsidRPr="006363D2" w:rsidDel="00821D71">
                <w:rPr>
                  <w:rFonts w:ascii="Arial" w:eastAsia="Times New Roman" w:hAnsi="Arial" w:cs="Arial"/>
                  <w:noProof/>
                  <w:szCs w:val="17"/>
                  <w:lang w:val="fr-FR"/>
                </w:rPr>
                <w:delText>et</w:delText>
              </w:r>
            </w:del>
          </w:p>
          <w:p w14:paraId="3927EB75" w14:textId="41F1349E" w:rsidR="00144755" w:rsidRPr="00982192" w:rsidDel="00821D71" w:rsidRDefault="00144755" w:rsidP="00CE01DA">
            <w:pPr>
              <w:pStyle w:val="NormalWeb"/>
              <w:numPr>
                <w:ilvl w:val="0"/>
                <w:numId w:val="12"/>
              </w:numPr>
              <w:spacing w:before="170" w:beforeAutospacing="0" w:after="170" w:afterAutospacing="0"/>
              <w:ind w:left="1151" w:hanging="567"/>
              <w:rPr>
                <w:del w:id="3803" w:author="Author"/>
                <w:rFonts w:asciiTheme="minorBidi" w:hAnsiTheme="minorBidi" w:cstheme="minorBidi"/>
                <w:noProof/>
                <w:szCs w:val="17"/>
                <w:lang w:val="fr-FR"/>
              </w:rPr>
            </w:pPr>
            <w:del w:id="3804" w:author="Author">
              <w:r w:rsidRPr="006363D2" w:rsidDel="00821D71">
                <w:rPr>
                  <w:rFonts w:ascii="Arial" w:eastAsia="Times New Roman" w:hAnsi="Arial" w:cs="Arial"/>
                  <w:noProof/>
                  <w:szCs w:val="17"/>
                  <w:lang w:val="fr-FR"/>
                </w:rPr>
                <w:delText>Les attaques les plus courantes devraient être prises en considération pendant la phase de la conception qui porte sur la modélisation des menaces de façon que le risque n</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augmente p</w:delText>
              </w:r>
              <w:r w:rsidR="00334310" w:rsidRPr="006363D2" w:rsidDel="00821D71">
                <w:rPr>
                  <w:rFonts w:ascii="Arial" w:eastAsia="Times New Roman" w:hAnsi="Arial" w:cs="Arial"/>
                  <w:noProof/>
                  <w:szCs w:val="17"/>
                  <w:lang w:val="fr-FR"/>
                </w:rPr>
                <w:delText>as</w:delText>
              </w:r>
              <w:r w:rsidR="00334310" w:rsidDel="00821D71">
                <w:rPr>
                  <w:rFonts w:ascii="Arial" w:eastAsia="Times New Roman" w:hAnsi="Arial" w:cs="Arial"/>
                  <w:noProof/>
                  <w:szCs w:val="17"/>
                  <w:lang w:val="fr-FR"/>
                </w:rPr>
                <w:delText xml:space="preserve">.  </w:delText>
              </w:r>
              <w:r w:rsidR="00334310" w:rsidRPr="006363D2" w:rsidDel="00821D71">
                <w:rPr>
                  <w:rFonts w:ascii="Arial" w:eastAsia="Times New Roman" w:hAnsi="Arial" w:cs="Arial"/>
                  <w:noProof/>
                  <w:szCs w:val="17"/>
                  <w:lang w:val="fr-FR"/>
                </w:rPr>
                <w:delText>Le</w:delText>
              </w:r>
              <w:r w:rsidRPr="006363D2" w:rsidDel="00821D71">
                <w:rPr>
                  <w:rFonts w:ascii="Arial" w:eastAsia="Times New Roman" w:hAnsi="Arial" w:cs="Arial"/>
                  <w:noProof/>
                  <w:szCs w:val="17"/>
                  <w:lang w:val="fr-FR"/>
                </w:rPr>
                <w:delText>s menaces et les mesures d</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atténuation définies dans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"https://www.owasp.org/index.php/OWASP_Top_Ten_Cheat_Sheet"</w:delInstrText>
              </w:r>
              <w:r w:rsidDel="00821D71">
                <w:fldChar w:fldCharType="separate"/>
              </w:r>
              <w:r w:rsidRPr="006363D2" w:rsidDel="00821D71">
                <w:rPr>
                  <w:rFonts w:ascii="Arial" w:eastAsia="Times New Roman" w:hAnsi="Arial" w:cs="Arial"/>
                  <w:noProof/>
                  <w:lang w:val="fr-FR"/>
                </w:rPr>
                <w:delText>OWASP Top Ten (OWASP Top Ten Cheat Sheet</w:delText>
              </w:r>
              <w:r w:rsidDel="00821D71">
                <w:fldChar w:fldCharType="end"/>
              </w:r>
              <w:r w:rsidRPr="006363D2" w:rsidDel="00821D71">
                <w:rPr>
                  <w:rFonts w:ascii="Arial" w:eastAsia="Times New Roman" w:hAnsi="Arial" w:cs="Arial"/>
                  <w:noProof/>
                  <w:lang w:val="fr-FR"/>
                </w:rPr>
                <w:delText xml:space="preserve">) </w:delText>
              </w:r>
              <w:r w:rsidRPr="006363D2" w:rsidDel="00821D71">
                <w:rPr>
                  <w:rFonts w:ascii="Arial" w:eastAsia="Times New Roman" w:hAnsi="Arial" w:cs="Arial"/>
                  <w:noProof/>
                  <w:szCs w:val="17"/>
                  <w:lang w:val="fr-FR"/>
                </w:rPr>
                <w:delText>DOIVENT être prises en considération.</w:delText>
              </w:r>
            </w:del>
          </w:p>
        </w:tc>
        <w:tc>
          <w:tcPr>
            <w:tcW w:w="1761" w:type="dxa"/>
          </w:tcPr>
          <w:p w14:paraId="4B80BB33" w14:textId="09085663" w:rsidR="00144755" w:rsidRPr="00982192" w:rsidDel="00821D71" w:rsidRDefault="00144755" w:rsidP="00CE01DA">
            <w:pPr>
              <w:spacing w:before="170" w:after="170"/>
              <w:rPr>
                <w:del w:id="3805" w:author="Author"/>
                <w:rFonts w:asciiTheme="minorBidi" w:hAnsiTheme="minorBidi" w:cstheme="minorBidi"/>
                <w:noProof/>
                <w:szCs w:val="17"/>
                <w:lang w:val="fr-FR"/>
              </w:rPr>
            </w:pPr>
            <w:del w:id="3806" w:author="Author">
              <w:r w:rsidRPr="00982192" w:rsidDel="00821D71">
                <w:rPr>
                  <w:rFonts w:asciiTheme="minorBidi" w:hAnsiTheme="minorBidi" w:cstheme="minorBidi"/>
                  <w:noProof/>
                  <w:szCs w:val="17"/>
                  <w:lang w:val="fr-FR"/>
                </w:rPr>
                <w:delText>AAJ, AAX, AJ, AX</w:delText>
              </w:r>
            </w:del>
          </w:p>
        </w:tc>
      </w:tr>
      <w:tr w:rsidR="00144755" w:rsidRPr="00982192" w:rsidDel="00821D71" w14:paraId="31C6ABD0" w14:textId="16C45A29" w:rsidTr="003969D6">
        <w:trPr>
          <w:del w:id="3807" w:author="Author"/>
        </w:trPr>
        <w:tc>
          <w:tcPr>
            <w:tcW w:w="1143" w:type="dxa"/>
          </w:tcPr>
          <w:p w14:paraId="52C467EF" w14:textId="2C32A275" w:rsidR="00144755" w:rsidRPr="008231C4" w:rsidDel="00821D71" w:rsidRDefault="00144755" w:rsidP="00CE01DA">
            <w:pPr>
              <w:spacing w:before="170" w:after="170"/>
              <w:rPr>
                <w:del w:id="3808" w:author="Author"/>
                <w:rFonts w:asciiTheme="minorBidi" w:hAnsiTheme="minorBidi" w:cstheme="minorBidi"/>
                <w:noProof/>
                <w:szCs w:val="17"/>
                <w:lang w:val="fr-FR"/>
              </w:rPr>
            </w:pPr>
            <w:del w:id="3809" w:author="Author">
              <w:r w:rsidRPr="008231C4"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8231C4"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2</w:delText>
              </w:r>
              <w:r w:rsidRPr="008231C4" w:rsidDel="00821D71">
                <w:rPr>
                  <w:rFonts w:asciiTheme="minorBidi" w:eastAsia="Times New Roman" w:hAnsiTheme="minorBidi" w:cstheme="minorBidi"/>
                  <w:noProof/>
                  <w:szCs w:val="17"/>
                  <w:lang w:val="fr-FR"/>
                </w:rPr>
                <w:delText>]</w:delText>
              </w:r>
            </w:del>
          </w:p>
        </w:tc>
        <w:tc>
          <w:tcPr>
            <w:tcW w:w="6444" w:type="dxa"/>
          </w:tcPr>
          <w:p w14:paraId="2CEEF690" w14:textId="62BD1F18" w:rsidR="00144755" w:rsidRPr="006363D2" w:rsidDel="00821D71" w:rsidRDefault="00144755" w:rsidP="00CE01DA">
            <w:pPr>
              <w:pStyle w:val="NormalWeb"/>
              <w:spacing w:before="170" w:beforeAutospacing="0" w:after="170" w:afterAutospacing="0"/>
              <w:rPr>
                <w:del w:id="3810" w:author="Author"/>
                <w:rFonts w:ascii="Arial" w:eastAsia="Times New Roman" w:hAnsi="Arial" w:cs="Arial"/>
                <w:noProof/>
                <w:szCs w:val="17"/>
                <w:lang w:val="fr-FR"/>
              </w:rPr>
            </w:pPr>
            <w:del w:id="3811" w:author="Author">
              <w:r w:rsidRPr="006363D2" w:rsidDel="00821D71">
                <w:rPr>
                  <w:rFonts w:ascii="Arial" w:eastAsia="Times New Roman" w:hAnsi="Arial" w:cs="Arial"/>
                  <w:noProof/>
                  <w:szCs w:val="17"/>
                  <w:lang w:val="fr-FR"/>
                </w:rPr>
                <w:delText>Lors de la mise au point</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les normes et meilleures pratiques énumérées ci</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après DEVRAIENT être appliquées</w:delText>
              </w:r>
              <w:r w:rsidR="00BB0A23" w:rsidDel="00821D71">
                <w:rPr>
                  <w:rFonts w:ascii="Arial" w:eastAsia="Times New Roman" w:hAnsi="Arial" w:cs="Arial"/>
                  <w:noProof/>
                  <w:szCs w:val="17"/>
                  <w:lang w:val="fr-FR"/>
                </w:rPr>
                <w:delText> :</w:delText>
              </w:r>
            </w:del>
          </w:p>
          <w:p w14:paraId="37049F60" w14:textId="392B6592" w:rsidR="00992C0C" w:rsidDel="00821D71" w:rsidRDefault="00144755" w:rsidP="00CE01DA">
            <w:pPr>
              <w:pStyle w:val="NormalWeb"/>
              <w:numPr>
                <w:ilvl w:val="1"/>
                <w:numId w:val="12"/>
              </w:numPr>
              <w:spacing w:before="170" w:beforeAutospacing="0" w:after="170" w:afterAutospacing="0"/>
              <w:ind w:left="1151" w:hanging="567"/>
              <w:rPr>
                <w:del w:id="3812" w:author="Author"/>
                <w:rFonts w:ascii="Arial" w:eastAsia="Times New Roman" w:hAnsi="Arial" w:cs="Arial"/>
                <w:noProof/>
                <w:szCs w:val="17"/>
                <w:lang w:val="fr-FR"/>
              </w:rPr>
            </w:pPr>
            <w:del w:id="3813" w:author="Author">
              <w:r w:rsidRPr="006363D2" w:rsidDel="00821D71">
                <w:rPr>
                  <w:rFonts w:ascii="Arial" w:eastAsia="Times New Roman" w:hAnsi="Arial" w:cs="Arial"/>
                  <w:noProof/>
                  <w:szCs w:val="17"/>
                  <w:lang w:val="fr-FR"/>
                </w:rPr>
                <w:delText>Meilleures pratiques de codage sûres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principes de codage sûrs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"https://www.owasp.org/index.php/Secure_Coding_Principles"</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szCs w:val="17"/>
                  <w:lang w:val="fr-FR"/>
                </w:rPr>
                <w:delText>;</w:delText>
              </w:r>
            </w:del>
          </w:p>
          <w:p w14:paraId="3CC7D7D7" w14:textId="0E51B93C" w:rsidR="00992C0C" w:rsidDel="00821D71" w:rsidRDefault="00144755" w:rsidP="00CE01DA">
            <w:pPr>
              <w:pStyle w:val="NormalWeb"/>
              <w:numPr>
                <w:ilvl w:val="1"/>
                <w:numId w:val="12"/>
              </w:numPr>
              <w:spacing w:before="170" w:beforeAutospacing="0" w:after="170" w:afterAutospacing="0"/>
              <w:ind w:left="1151" w:hanging="567"/>
              <w:rPr>
                <w:del w:id="3814" w:author="Author"/>
                <w:rFonts w:ascii="Arial" w:eastAsia="Times New Roman" w:hAnsi="Arial" w:cs="Arial"/>
                <w:noProof/>
                <w:szCs w:val="17"/>
                <w:lang w:val="fr-FR"/>
              </w:rPr>
            </w:pPr>
            <w:del w:id="3815" w:author="Author">
              <w:r w:rsidRPr="006363D2" w:rsidDel="00821D71">
                <w:rPr>
                  <w:rFonts w:ascii="Arial" w:eastAsia="Times New Roman" w:hAnsi="Arial" w:cs="Arial"/>
                  <w:noProof/>
                  <w:szCs w:val="17"/>
                  <w:lang w:val="fr-FR"/>
                </w:rPr>
                <w:delText>Sécurité</w:delText>
              </w:r>
              <w:r w:rsidR="00992C0C" w:rsidRPr="006363D2"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6363D2" w:rsidDel="00821D71">
                <w:rPr>
                  <w:rFonts w:ascii="Arial" w:eastAsia="Times New Roman" w:hAnsi="Arial" w:cs="Arial"/>
                  <w:noProof/>
                  <w:szCs w:val="17"/>
                  <w:lang w:val="fr-FR"/>
                </w:rPr>
                <w:delText>API</w:delText>
              </w:r>
              <w:r w:rsidRPr="006363D2" w:rsidDel="00821D71">
                <w:rPr>
                  <w:rFonts w:ascii="Arial" w:eastAsia="Times New Roman" w:hAnsi="Arial" w:cs="Arial"/>
                  <w:noProof/>
                  <w:szCs w:val="17"/>
                  <w:lang w:val="fr-FR"/>
                </w:rPr>
                <w:delText xml:space="preserve"> REST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 xml:space="preserve">mémoire sur la sécurité </w:delText>
              </w:r>
              <w:r w:rsidDel="00821D71">
                <w:fldChar w:fldCharType="begin"/>
              </w:r>
              <w:r w:rsidRPr="00EC50D2" w:rsidDel="00821D71">
                <w:rPr>
                  <w:lang w:val="fr-CH"/>
                </w:rPr>
                <w:delInstrText>HYPERLINK "https://www.owasp.org/index.php/REST_Security_Cheat_Sheet"</w:delInstrText>
              </w:r>
              <w:r w:rsidDel="00821D71">
                <w:fldChar w:fldCharType="separate"/>
              </w:r>
              <w:r w:rsidRPr="006363D2" w:rsidDel="00821D71">
                <w:rPr>
                  <w:rFonts w:ascii="Arial" w:eastAsia="Times New Roman" w:hAnsi="Arial" w:cs="Arial"/>
                  <w:noProof/>
                  <w:lang w:val="fr-FR"/>
                </w:rPr>
                <w:delText>REST</w:delText>
              </w:r>
              <w:r w:rsidDel="00821D71">
                <w:fldChar w:fldCharType="end"/>
              </w:r>
              <w:r w:rsidRPr="006363D2" w:rsidDel="00821D71">
                <w:rPr>
                  <w:rFonts w:ascii="Arial" w:eastAsia="Times New Roman" w:hAnsi="Arial" w:cs="Arial"/>
                  <w:noProof/>
                  <w:szCs w:val="17"/>
                  <w:lang w:val="fr-FR"/>
                </w:rPr>
                <w:delText>;</w:delText>
              </w:r>
            </w:del>
          </w:p>
          <w:p w14:paraId="582EC0C6" w14:textId="0DD57C0B" w:rsidR="00992C0C" w:rsidDel="00821D71" w:rsidRDefault="00144755" w:rsidP="00CE01DA">
            <w:pPr>
              <w:pStyle w:val="NormalWeb"/>
              <w:numPr>
                <w:ilvl w:val="1"/>
                <w:numId w:val="12"/>
              </w:numPr>
              <w:spacing w:before="170" w:beforeAutospacing="0" w:after="170" w:afterAutospacing="0"/>
              <w:ind w:left="1151" w:hanging="567"/>
              <w:rPr>
                <w:del w:id="3816" w:author="Author"/>
                <w:rFonts w:ascii="Arial" w:eastAsia="Times New Roman" w:hAnsi="Arial" w:cs="Arial"/>
                <w:noProof/>
                <w:lang w:val="fr-FR"/>
              </w:rPr>
            </w:pPr>
            <w:del w:id="3817" w:author="Author">
              <w:r w:rsidRPr="006363D2" w:rsidDel="00821D71">
                <w:rPr>
                  <w:rFonts w:ascii="Arial" w:eastAsia="Times New Roman" w:hAnsi="Arial" w:cs="Arial"/>
                  <w:noProof/>
                  <w:szCs w:val="17"/>
                  <w:lang w:val="fr-FR"/>
                </w:rPr>
                <w:delText>Aseptisation des entrées et protection contre 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injection de code indirecte (XSS)</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lang w:val="fr-FR"/>
                </w:rPr>
                <w:delText xml:space="preserve"> aide</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mémoire XSS de l</w:delText>
              </w:r>
              <w:r w:rsidR="00BB0A23" w:rsidDel="00821D71">
                <w:rPr>
                  <w:rFonts w:ascii="Arial" w:eastAsia="Times New Roman" w:hAnsi="Arial" w:cs="Arial"/>
                  <w:noProof/>
                  <w:lang w:val="fr-FR"/>
                </w:rPr>
                <w:delText>’</w:delText>
              </w:r>
              <w:r w:rsidDel="00821D71">
                <w:fldChar w:fldCharType="begin"/>
              </w:r>
              <w:r w:rsidRPr="00EC50D2" w:rsidDel="00821D71">
                <w:rPr>
                  <w:lang w:val="fr-CH"/>
                </w:rPr>
                <w:delInstrText>HYPERLINK "https://www.owasp.org/index.php/XSS_Prevention_Cheat_Sheet"</w:delInstrText>
              </w:r>
              <w:r w:rsidDel="00821D71">
                <w:fldChar w:fldCharType="separate"/>
              </w:r>
              <w:r w:rsidRPr="006363D2" w:rsidDel="00821D71">
                <w:rPr>
                  <w:rFonts w:ascii="Arial" w:eastAsia="Times New Roman" w:hAnsi="Arial" w:cs="Arial"/>
                  <w:noProof/>
                  <w:lang w:val="fr-FR"/>
                </w:rPr>
                <w:delText>OWASP</w:delText>
              </w:r>
              <w:r w:rsidDel="00821D71">
                <w:fldChar w:fldCharType="end"/>
              </w:r>
              <w:r w:rsidRPr="006363D2" w:rsidDel="00821D71">
                <w:rPr>
                  <w:rFonts w:ascii="Arial" w:eastAsia="Times New Roman" w:hAnsi="Arial" w:cs="Arial"/>
                  <w:noProof/>
                  <w:lang w:val="fr-FR"/>
                </w:rPr>
                <w:delText>;</w:delText>
              </w:r>
            </w:del>
          </w:p>
          <w:p w14:paraId="0D22E02D" w14:textId="51D1411A" w:rsidR="00144755" w:rsidRPr="00144755" w:rsidDel="00821D71" w:rsidRDefault="00144755" w:rsidP="00CE01DA">
            <w:pPr>
              <w:pStyle w:val="NormalWeb"/>
              <w:numPr>
                <w:ilvl w:val="1"/>
                <w:numId w:val="12"/>
              </w:numPr>
              <w:spacing w:before="170" w:beforeAutospacing="0" w:after="170" w:afterAutospacing="0"/>
              <w:ind w:left="1151" w:hanging="567"/>
              <w:rPr>
                <w:del w:id="3818" w:author="Author"/>
                <w:rFonts w:asciiTheme="minorBidi" w:hAnsiTheme="minorBidi" w:cstheme="minorBidi"/>
                <w:noProof/>
                <w:szCs w:val="17"/>
                <w:lang w:val="fr-FR"/>
              </w:rPr>
            </w:pPr>
            <w:del w:id="3819" w:author="Author">
              <w:r w:rsidRPr="006363D2" w:rsidDel="00821D71">
                <w:rPr>
                  <w:rFonts w:ascii="Arial" w:eastAsia="Times New Roman" w:hAnsi="Arial" w:cs="Arial"/>
                  <w:noProof/>
                  <w:szCs w:val="17"/>
                  <w:lang w:val="fr-FR"/>
                </w:rPr>
                <w:delText>Prévention de</w:delText>
              </w:r>
              <w:r w:rsidRPr="006363D2" w:rsidDel="00821D71">
                <w:rPr>
                  <w:rFonts w:ascii="Arial" w:eastAsia="Times New Roman" w:hAnsi="Arial" w:cs="Arial"/>
                  <w:i/>
                  <w:noProof/>
                  <w:szCs w:val="17"/>
                  <w:lang w:val="fr-FR"/>
                </w:rPr>
                <w:delText xml:space="preserve"> </w:delText>
              </w:r>
              <w:r w:rsidRPr="006363D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inject</w:delText>
              </w:r>
              <w:r w:rsidR="00031838" w:rsidDel="00821D71">
                <w:rPr>
                  <w:rFonts w:ascii="Arial" w:eastAsia="Times New Roman" w:hAnsi="Arial" w:cs="Arial"/>
                  <w:noProof/>
                  <w:szCs w:val="17"/>
                  <w:lang w:val="fr-FR"/>
                </w:rPr>
                <w:delText>i</w:delText>
              </w:r>
              <w:r w:rsidRPr="006363D2" w:rsidDel="00821D71">
                <w:rPr>
                  <w:rFonts w:ascii="Arial" w:eastAsia="Times New Roman" w:hAnsi="Arial" w:cs="Arial"/>
                  <w:noProof/>
                  <w:szCs w:val="17"/>
                  <w:lang w:val="fr-FR"/>
                </w:rPr>
                <w:delText>on SQL</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"https://www.owasp.org/index.php/SQL_Injection_Prevention_Cheat_Sheet"</w:delInstrText>
              </w:r>
              <w:r w:rsidDel="00821D71">
                <w:fldChar w:fldCharType="separate"/>
              </w:r>
              <w:r w:rsidRPr="006363D2" w:rsidDel="00821D71">
                <w:rPr>
                  <w:rFonts w:ascii="Arial" w:eastAsia="Times New Roman" w:hAnsi="Arial" w:cs="Arial"/>
                  <w:noProof/>
                  <w:lang w:val="fr-FR"/>
                </w:rPr>
                <w:delText>OWASP sur l</w:delText>
              </w:r>
              <w:r w:rsidR="00BB0A23" w:rsidDel="00821D71">
                <w:rPr>
                  <w:rFonts w:ascii="Arial" w:eastAsia="Times New Roman" w:hAnsi="Arial" w:cs="Arial"/>
                  <w:noProof/>
                  <w:lang w:val="fr-FR"/>
                </w:rPr>
                <w:delText>’</w:delText>
              </w:r>
              <w:r w:rsidRPr="006363D2" w:rsidDel="00821D71">
                <w:rPr>
                  <w:rFonts w:ascii="Arial" w:eastAsia="Times New Roman" w:hAnsi="Arial" w:cs="Arial"/>
                  <w:noProof/>
                  <w:lang w:val="fr-FR"/>
                </w:rPr>
                <w:delText>injection SQL</w:delText>
              </w:r>
              <w:r w:rsidDel="00821D71">
                <w:fldChar w:fldCharType="end"/>
              </w:r>
              <w:r w:rsidRPr="006363D2" w:rsidDel="00821D71">
                <w:rPr>
                  <w:rFonts w:ascii="Arial" w:hAnsi="Arial" w:cs="Arial"/>
                  <w:noProof/>
                  <w:lang w:val="fr-FR"/>
                </w:rPr>
                <w:delText>, aide</w:delText>
              </w:r>
              <w:r w:rsidR="00BB0A23" w:rsidDel="00821D71">
                <w:rPr>
                  <w:rFonts w:ascii="Arial" w:hAnsi="Arial" w:cs="Arial"/>
                  <w:noProof/>
                  <w:lang w:val="fr-FR"/>
                </w:rPr>
                <w:delText>-</w:delText>
              </w:r>
              <w:r w:rsidRPr="006363D2" w:rsidDel="00821D71">
                <w:rPr>
                  <w:rFonts w:ascii="Arial" w:hAnsi="Arial" w:cs="Arial"/>
                  <w:noProof/>
                  <w:lang w:val="fr-FR"/>
                </w:rPr>
                <w:delText>mémoire de l</w:delText>
              </w:r>
              <w:r w:rsidR="00BB0A23" w:rsidDel="00821D71">
                <w:rPr>
                  <w:rFonts w:ascii="Arial" w:hAnsi="Arial" w:cs="Arial"/>
                  <w:noProof/>
                  <w:lang w:val="fr-FR"/>
                </w:rPr>
                <w:delText>’</w:delText>
              </w:r>
              <w:r w:rsidDel="00821D71">
                <w:fldChar w:fldCharType="begin"/>
              </w:r>
              <w:r w:rsidRPr="00EC50D2" w:rsidDel="00821D71">
                <w:rPr>
                  <w:lang w:val="fr-CH"/>
                </w:rPr>
                <w:delInstrText>HYPERLINK "https://www.owasp.org/index.php/Query_Parameterization_Cheat_Sheet"</w:delInstrText>
              </w:r>
              <w:r w:rsidDel="00821D71">
                <w:fldChar w:fldCharType="separate"/>
              </w:r>
              <w:r w:rsidRPr="006363D2" w:rsidDel="00821D71">
                <w:rPr>
                  <w:rFonts w:ascii="Arial" w:eastAsia="Times New Roman" w:hAnsi="Arial" w:cs="Arial"/>
                  <w:noProof/>
                  <w:lang w:val="fr-FR"/>
                </w:rPr>
                <w:delText>OWASP sur le paramétrage</w:delText>
              </w:r>
              <w:r w:rsidDel="00821D71">
                <w:fldChar w:fldCharType="end"/>
              </w:r>
              <w:r w:rsidRPr="006363D2" w:rsidDel="00821D71">
                <w:rPr>
                  <w:rFonts w:ascii="Arial" w:eastAsia="Times New Roman" w:hAnsi="Arial" w:cs="Arial"/>
                  <w:noProof/>
                  <w:lang w:val="fr-FR"/>
                </w:rPr>
                <w:delText>;  et</w:delText>
              </w:r>
            </w:del>
          </w:p>
          <w:p w14:paraId="1EFD0159" w14:textId="6740A715" w:rsidR="00144755" w:rsidRPr="00982192" w:rsidDel="00821D71" w:rsidRDefault="00144755" w:rsidP="00CE01DA">
            <w:pPr>
              <w:pStyle w:val="NormalWeb"/>
              <w:numPr>
                <w:ilvl w:val="1"/>
                <w:numId w:val="12"/>
              </w:numPr>
              <w:spacing w:before="170" w:beforeAutospacing="0" w:after="170" w:afterAutospacing="0"/>
              <w:ind w:left="1151" w:hanging="567"/>
              <w:rPr>
                <w:del w:id="3820" w:author="Author"/>
                <w:rFonts w:asciiTheme="minorBidi" w:hAnsiTheme="minorBidi" w:cstheme="minorBidi"/>
                <w:noProof/>
                <w:szCs w:val="17"/>
                <w:lang w:val="fr-FR"/>
              </w:rPr>
            </w:pPr>
            <w:del w:id="3821" w:author="Author">
              <w:r w:rsidRPr="006363D2" w:rsidDel="00821D71">
                <w:rPr>
                  <w:rFonts w:ascii="Arial" w:eastAsia="Times New Roman" w:hAnsi="Arial" w:cs="Arial"/>
                  <w:noProof/>
                  <w:szCs w:val="17"/>
                  <w:lang w:val="fr-FR"/>
                </w:rPr>
                <w:delText>Sécurité de la couche transport</w:delText>
              </w:r>
              <w:r w:rsidR="00BB0A23" w:rsidDel="00821D71">
                <w:rPr>
                  <w:rFonts w:ascii="Arial" w:eastAsia="Times New Roman" w:hAnsi="Arial" w:cs="Arial"/>
                  <w:noProof/>
                  <w:szCs w:val="17"/>
                  <w:lang w:val="fr-FR"/>
                </w:rPr>
                <w:delText> :</w:delText>
              </w:r>
              <w:r w:rsidRPr="006363D2" w:rsidDel="00821D71">
                <w:rPr>
                  <w:rFonts w:ascii="Arial" w:eastAsia="Times New Roman" w:hAnsi="Arial" w:cs="Arial"/>
                  <w:noProof/>
                  <w:szCs w:val="17"/>
                  <w:lang w:val="fr-FR"/>
                </w:rPr>
                <w:delText xml:space="preserve"> aide</w:delText>
              </w:r>
              <w:r w:rsidR="00BB0A23" w:rsidDel="00821D71">
                <w:rPr>
                  <w:rFonts w:ascii="Arial" w:eastAsia="Times New Roman" w:hAnsi="Arial" w:cs="Arial"/>
                  <w:noProof/>
                  <w:szCs w:val="17"/>
                  <w:lang w:val="fr-FR"/>
                </w:rPr>
                <w:delText>-</w:delText>
              </w:r>
              <w:r w:rsidRPr="006363D2" w:rsidDel="00821D71">
                <w:rPr>
                  <w:rFonts w:ascii="Arial" w:eastAsia="Times New Roman" w:hAnsi="Arial" w:cs="Arial"/>
                  <w:noProof/>
                  <w:szCs w:val="17"/>
                  <w:lang w:val="fr-FR"/>
                </w:rPr>
                <w:delText>mémoire de l</w:delText>
              </w:r>
              <w:r w:rsidR="00BB0A23" w:rsidDel="00821D71">
                <w:rPr>
                  <w:rFonts w:ascii="Arial" w:eastAsia="Times New Roman" w:hAnsi="Arial" w:cs="Arial"/>
                  <w:noProof/>
                  <w:szCs w:val="17"/>
                  <w:lang w:val="fr-FR"/>
                </w:rPr>
                <w:delText>’</w:delText>
              </w:r>
              <w:r w:rsidDel="00821D71">
                <w:fldChar w:fldCharType="begin"/>
              </w:r>
              <w:r w:rsidRPr="00EC50D2" w:rsidDel="00821D71">
                <w:rPr>
                  <w:lang w:val="fr-CH"/>
                </w:rPr>
                <w:delInstrText>HYPERLINK "https://www.owasp.org/index.php/Transport_Layer_Protection_Cheat_Sheet"</w:delInstrText>
              </w:r>
              <w:r w:rsidDel="00821D71">
                <w:fldChar w:fldCharType="separate"/>
              </w:r>
              <w:r w:rsidRPr="006363D2" w:rsidDel="00821D71">
                <w:rPr>
                  <w:rFonts w:ascii="Arial" w:eastAsia="Times New Roman" w:hAnsi="Arial" w:cs="Arial"/>
                  <w:noProof/>
                  <w:lang w:val="fr-FR"/>
                </w:rPr>
                <w:delText>OWASP sur la protection de la couche transport</w:delText>
              </w:r>
              <w:r w:rsidDel="00821D71">
                <w:fldChar w:fldCharType="end"/>
              </w:r>
              <w:r w:rsidDel="00821D71">
                <w:rPr>
                  <w:rFonts w:ascii="Arial" w:eastAsia="Times New Roman" w:hAnsi="Arial" w:cs="Arial"/>
                  <w:noProof/>
                  <w:lang w:val="fr-FR"/>
                </w:rPr>
                <w:delText>.</w:delText>
              </w:r>
            </w:del>
          </w:p>
        </w:tc>
        <w:tc>
          <w:tcPr>
            <w:tcW w:w="1761" w:type="dxa"/>
          </w:tcPr>
          <w:p w14:paraId="6B297DA9" w14:textId="36F60255" w:rsidR="00144755" w:rsidRPr="00982192" w:rsidDel="00821D71" w:rsidRDefault="00144755" w:rsidP="00CE01DA">
            <w:pPr>
              <w:spacing w:before="170" w:after="170"/>
              <w:rPr>
                <w:del w:id="3822" w:author="Author"/>
                <w:rFonts w:asciiTheme="minorBidi" w:hAnsiTheme="minorBidi" w:cstheme="minorBidi"/>
                <w:noProof/>
                <w:szCs w:val="17"/>
                <w:lang w:val="fr-FR"/>
              </w:rPr>
            </w:pPr>
            <w:del w:id="3823" w:author="Author">
              <w:r w:rsidRPr="00982192" w:rsidDel="00821D71">
                <w:rPr>
                  <w:rFonts w:asciiTheme="minorBidi" w:hAnsiTheme="minorBidi" w:cstheme="minorBidi"/>
                  <w:noProof/>
                  <w:szCs w:val="17"/>
                  <w:lang w:val="fr-FR"/>
                </w:rPr>
                <w:delText>AAJ, AAX, AJ, AX</w:delText>
              </w:r>
            </w:del>
          </w:p>
        </w:tc>
      </w:tr>
      <w:tr w:rsidR="00F721B7" w:rsidRPr="00982192" w:rsidDel="00821D71" w14:paraId="1AFD36FA" w14:textId="4439559E" w:rsidTr="003969D6">
        <w:trPr>
          <w:del w:id="3824" w:author="Author"/>
        </w:trPr>
        <w:tc>
          <w:tcPr>
            <w:tcW w:w="1143" w:type="dxa"/>
          </w:tcPr>
          <w:p w14:paraId="2DBA284D" w14:textId="0A65DD8D" w:rsidR="00F721B7" w:rsidRPr="00982192" w:rsidDel="00821D71" w:rsidRDefault="00F721B7" w:rsidP="00CE01DA">
            <w:pPr>
              <w:spacing w:before="170" w:after="170"/>
              <w:rPr>
                <w:del w:id="3825" w:author="Author"/>
                <w:rFonts w:asciiTheme="minorBidi" w:hAnsiTheme="minorBidi" w:cstheme="minorBidi"/>
                <w:noProof/>
                <w:szCs w:val="17"/>
                <w:lang w:val="fr-FR"/>
              </w:rPr>
            </w:pPr>
            <w:del w:id="382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3C01AF0F" w14:textId="47BA0747" w:rsidR="00F721B7" w:rsidRPr="00982192" w:rsidDel="00821D71" w:rsidRDefault="00F721B7" w:rsidP="00CE01DA">
            <w:pPr>
              <w:pStyle w:val="NormalWeb"/>
              <w:spacing w:before="170" w:beforeAutospacing="0" w:after="170" w:afterAutospacing="0"/>
              <w:rPr>
                <w:del w:id="3827" w:author="Author"/>
                <w:rFonts w:asciiTheme="minorBidi" w:hAnsiTheme="minorBidi" w:cstheme="minorBidi"/>
                <w:noProof/>
                <w:szCs w:val="17"/>
                <w:lang w:val="fr-FR"/>
              </w:rPr>
            </w:pPr>
            <w:del w:id="3828" w:author="Author">
              <w:r w:rsidRPr="00070E75" w:rsidDel="00821D71">
                <w:rPr>
                  <w:rFonts w:ascii="Arial" w:eastAsia="Times New Roman" w:hAnsi="Arial" w:cs="Arial"/>
                  <w:noProof/>
                  <w:szCs w:val="17"/>
                  <w:lang w:val="fr-FR"/>
                </w:rPr>
                <w:delText>Les tests de sécurité et l</w:delText>
              </w:r>
              <w:r w:rsidR="00BB0A23" w:rsidDel="00821D71">
                <w:rPr>
                  <w:rFonts w:ascii="Arial" w:eastAsia="Times New Roman" w:hAnsi="Arial" w:cs="Arial"/>
                  <w:noProof/>
                  <w:szCs w:val="17"/>
                  <w:lang w:val="fr-FR"/>
                </w:rPr>
                <w:delText>’</w:delText>
              </w:r>
              <w:r w:rsidRPr="00070E75" w:rsidDel="00821D71">
                <w:rPr>
                  <w:rFonts w:ascii="Arial" w:eastAsia="Times New Roman" w:hAnsi="Arial" w:cs="Arial"/>
                  <w:noProof/>
                  <w:szCs w:val="17"/>
                  <w:lang w:val="fr-FR"/>
                </w:rPr>
                <w:delText>appréciation de la vulnérabilité DOIVENT être réalisés pour garantir la sécurité</w:delText>
              </w:r>
              <w:r w:rsidR="00992C0C" w:rsidRPr="00070E75" w:rsidDel="00821D71">
                <w:rPr>
                  <w:rFonts w:ascii="Arial" w:eastAsia="Times New Roman" w:hAnsi="Arial" w:cs="Arial"/>
                  <w:noProof/>
                  <w:szCs w:val="17"/>
                  <w:lang w:val="fr-FR"/>
                </w:rPr>
                <w:delText xml:space="preserve"> des</w:delText>
              </w:r>
              <w:r w:rsidR="00992C0C" w:rsidDel="00821D71">
                <w:rPr>
                  <w:rFonts w:ascii="Arial" w:eastAsia="Times New Roman" w:hAnsi="Arial" w:cs="Arial"/>
                  <w:noProof/>
                  <w:szCs w:val="17"/>
                  <w:lang w:val="fr-FR"/>
                </w:rPr>
                <w:delText> </w:delText>
              </w:r>
              <w:r w:rsidR="00992C0C" w:rsidRPr="00070E75" w:rsidDel="00821D71">
                <w:rPr>
                  <w:rFonts w:ascii="Arial" w:eastAsia="Times New Roman" w:hAnsi="Arial" w:cs="Arial"/>
                  <w:noProof/>
                  <w:szCs w:val="17"/>
                  <w:lang w:val="fr-FR"/>
                </w:rPr>
                <w:delText>API</w:delText>
              </w:r>
              <w:r w:rsidRPr="00070E75" w:rsidDel="00821D71">
                <w:rPr>
                  <w:rFonts w:ascii="Arial" w:eastAsia="Times New Roman" w:hAnsi="Arial" w:cs="Arial"/>
                  <w:noProof/>
                  <w:szCs w:val="17"/>
                  <w:lang w:val="fr-FR"/>
                </w:rPr>
                <w:delText xml:space="preserve"> et leur résistance aux menac</w:delText>
              </w:r>
              <w:r w:rsidR="00334310" w:rsidRPr="00070E75" w:rsidDel="00821D71">
                <w:rPr>
                  <w:rFonts w:ascii="Arial" w:eastAsia="Times New Roman" w:hAnsi="Arial" w:cs="Arial"/>
                  <w:noProof/>
                  <w:szCs w:val="17"/>
                  <w:lang w:val="fr-FR"/>
                </w:rPr>
                <w:delText>es</w:delText>
              </w:r>
              <w:r w:rsidR="00334310" w:rsidDel="00821D71">
                <w:rPr>
                  <w:rFonts w:ascii="Arial" w:eastAsia="Times New Roman" w:hAnsi="Arial" w:cs="Arial"/>
                  <w:noProof/>
                  <w:szCs w:val="17"/>
                  <w:lang w:val="fr-FR"/>
                </w:rPr>
                <w:delText xml:space="preserve">.  </w:delText>
              </w:r>
              <w:r w:rsidR="00334310" w:rsidRPr="00070E75" w:rsidDel="00821D71">
                <w:rPr>
                  <w:rFonts w:ascii="Arial" w:eastAsia="Times New Roman" w:hAnsi="Arial" w:cs="Arial"/>
                  <w:noProof/>
                  <w:szCs w:val="17"/>
                  <w:lang w:val="fr-FR"/>
                </w:rPr>
                <w:delText>Ce</w:delText>
              </w:r>
              <w:r w:rsidRPr="00070E75" w:rsidDel="00821D71">
                <w:rPr>
                  <w:rFonts w:ascii="Arial" w:eastAsia="Times New Roman" w:hAnsi="Arial" w:cs="Arial"/>
                  <w:noProof/>
                  <w:szCs w:val="17"/>
                  <w:lang w:val="fr-FR"/>
                </w:rPr>
                <w:delText>tte exigence PEUT être satisfaite en utilisant les tests statiques et dynamiques de sécurité des applications (SAST/DAST), les outils automatisés de gestion des vulnérabilités et les tests de pénétration</w:delText>
              </w:r>
              <w:r w:rsidDel="00821D71">
                <w:rPr>
                  <w:rFonts w:ascii="Arial" w:eastAsia="Times New Roman" w:hAnsi="Arial" w:cs="Arial"/>
                  <w:noProof/>
                  <w:szCs w:val="17"/>
                  <w:lang w:val="fr-FR"/>
                </w:rPr>
                <w:delText>.</w:delText>
              </w:r>
            </w:del>
          </w:p>
        </w:tc>
        <w:tc>
          <w:tcPr>
            <w:tcW w:w="1761" w:type="dxa"/>
          </w:tcPr>
          <w:p w14:paraId="27A5B428" w14:textId="511F98E4" w:rsidR="00F721B7" w:rsidRPr="00982192" w:rsidDel="00821D71" w:rsidRDefault="00F721B7" w:rsidP="00CE01DA">
            <w:pPr>
              <w:spacing w:before="170" w:after="170"/>
              <w:rPr>
                <w:del w:id="3829" w:author="Author"/>
                <w:rFonts w:asciiTheme="minorBidi" w:hAnsiTheme="minorBidi" w:cstheme="minorBidi"/>
                <w:noProof/>
                <w:szCs w:val="17"/>
                <w:lang w:val="fr-FR"/>
              </w:rPr>
            </w:pPr>
            <w:del w:id="3830" w:author="Author">
              <w:r w:rsidRPr="00982192" w:rsidDel="00821D71">
                <w:rPr>
                  <w:rFonts w:asciiTheme="minorBidi" w:hAnsiTheme="minorBidi" w:cstheme="minorBidi"/>
                  <w:noProof/>
                  <w:szCs w:val="17"/>
                  <w:lang w:val="fr-FR"/>
                </w:rPr>
                <w:delText>AAJ, AAX, AJ, AX</w:delText>
              </w:r>
            </w:del>
          </w:p>
        </w:tc>
      </w:tr>
      <w:tr w:rsidR="00F721B7" w:rsidRPr="00982192" w:rsidDel="00821D71" w14:paraId="0B383596" w14:textId="48B1CBF0" w:rsidTr="003969D6">
        <w:trPr>
          <w:del w:id="3831" w:author="Author"/>
        </w:trPr>
        <w:tc>
          <w:tcPr>
            <w:tcW w:w="1143" w:type="dxa"/>
          </w:tcPr>
          <w:p w14:paraId="7F32E37E" w14:textId="3989D874" w:rsidR="00F721B7" w:rsidRPr="00982192" w:rsidDel="00821D71" w:rsidRDefault="00F721B7" w:rsidP="00CE01DA">
            <w:pPr>
              <w:spacing w:before="170" w:after="170"/>
              <w:rPr>
                <w:del w:id="3832" w:author="Author"/>
                <w:rFonts w:asciiTheme="minorBidi" w:hAnsiTheme="minorBidi" w:cstheme="minorBidi"/>
                <w:noProof/>
                <w:szCs w:val="17"/>
                <w:lang w:val="fr-FR"/>
              </w:rPr>
            </w:pPr>
            <w:del w:id="383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7D2012EE" w14:textId="423D42D0" w:rsidR="00F721B7" w:rsidRPr="00982192" w:rsidDel="00821D71" w:rsidRDefault="00F721B7" w:rsidP="00CE01DA">
            <w:pPr>
              <w:pStyle w:val="NormalWeb"/>
              <w:spacing w:before="170" w:beforeAutospacing="0" w:after="170" w:afterAutospacing="0"/>
              <w:rPr>
                <w:del w:id="3834" w:author="Author"/>
                <w:rFonts w:asciiTheme="minorBidi" w:eastAsia="Times New Roman" w:hAnsiTheme="minorBidi" w:cstheme="minorBidi"/>
                <w:noProof/>
                <w:szCs w:val="17"/>
                <w:lang w:val="fr-FR"/>
              </w:rPr>
            </w:pPr>
            <w:del w:id="3835" w:author="Author">
              <w:r w:rsidRPr="00451425" w:rsidDel="00821D71">
                <w:rPr>
                  <w:rFonts w:ascii="Arial" w:eastAsia="Times New Roman" w:hAnsi="Arial" w:cs="Arial"/>
                  <w:noProof/>
                  <w:szCs w:val="17"/>
                  <w:lang w:val="fr-FR"/>
                </w:rPr>
                <w:delText>Les services protégés DOIVENT ne fournir que des points de terminaison HTTPS qui utilisent</w:delText>
              </w:r>
              <w:r w:rsidR="00992C0C" w:rsidRPr="00451425"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451425" w:rsidDel="00821D71">
                <w:rPr>
                  <w:rFonts w:ascii="Arial" w:eastAsia="Times New Roman" w:hAnsi="Arial" w:cs="Arial"/>
                  <w:noProof/>
                  <w:szCs w:val="17"/>
                  <w:lang w:val="fr-FR"/>
                </w:rPr>
                <w:delText>TLS</w:delText>
              </w:r>
              <w:r w:rsidRPr="00451425" w:rsidDel="00821D71">
                <w:rPr>
                  <w:rFonts w:ascii="Arial" w:eastAsia="Times New Roman" w:hAnsi="Arial" w:cs="Arial"/>
                  <w:noProof/>
                  <w:szCs w:val="17"/>
                  <w:lang w:val="fr-FR"/>
                </w:rPr>
                <w:delText xml:space="preserve"> 1.2, ou une version plus récente, avec une suite de chiffres qui comprend le protocole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échange de clés ECDHE</w:delText>
              </w:r>
              <w:r w:rsidDel="00821D71">
                <w:rPr>
                  <w:rFonts w:ascii="Arial" w:eastAsia="Times New Roman" w:hAnsi="Arial" w:cs="Arial"/>
                  <w:noProof/>
                  <w:szCs w:val="17"/>
                  <w:lang w:val="fr-FR"/>
                </w:rPr>
                <w:delText>.</w:delText>
              </w:r>
            </w:del>
          </w:p>
        </w:tc>
        <w:tc>
          <w:tcPr>
            <w:tcW w:w="1761" w:type="dxa"/>
          </w:tcPr>
          <w:p w14:paraId="52831E8F" w14:textId="7DE1561F" w:rsidR="00F721B7" w:rsidRPr="00982192" w:rsidDel="00821D71" w:rsidRDefault="00F721B7" w:rsidP="00CE01DA">
            <w:pPr>
              <w:spacing w:before="170" w:after="170"/>
              <w:rPr>
                <w:del w:id="3836" w:author="Author"/>
                <w:rFonts w:asciiTheme="minorBidi" w:hAnsiTheme="minorBidi" w:cstheme="minorBidi"/>
                <w:noProof/>
                <w:szCs w:val="17"/>
                <w:lang w:val="fr-FR"/>
              </w:rPr>
            </w:pPr>
            <w:del w:id="3837" w:author="Author">
              <w:r w:rsidRPr="00982192" w:rsidDel="00821D71">
                <w:rPr>
                  <w:rFonts w:asciiTheme="minorBidi" w:hAnsiTheme="minorBidi" w:cstheme="minorBidi"/>
                  <w:noProof/>
                  <w:szCs w:val="17"/>
                  <w:lang w:val="fr-FR"/>
                </w:rPr>
                <w:delText>AAJ, AAX, AJ, AX</w:delText>
              </w:r>
            </w:del>
          </w:p>
        </w:tc>
      </w:tr>
      <w:tr w:rsidR="00F721B7" w:rsidRPr="00982192" w:rsidDel="00821D71" w14:paraId="54D5DF5B" w14:textId="788C9B3D" w:rsidTr="003969D6">
        <w:trPr>
          <w:trHeight w:val="107"/>
          <w:del w:id="3838" w:author="Author"/>
        </w:trPr>
        <w:tc>
          <w:tcPr>
            <w:tcW w:w="1143" w:type="dxa"/>
          </w:tcPr>
          <w:p w14:paraId="066C629C" w14:textId="1FC88147" w:rsidR="00F721B7" w:rsidRPr="00982192" w:rsidDel="00821D71" w:rsidRDefault="00F721B7" w:rsidP="00CE01DA">
            <w:pPr>
              <w:spacing w:before="170" w:after="170"/>
              <w:rPr>
                <w:del w:id="3839" w:author="Author"/>
                <w:rFonts w:asciiTheme="minorBidi" w:hAnsiTheme="minorBidi" w:cstheme="minorBidi"/>
                <w:noProof/>
                <w:szCs w:val="17"/>
                <w:lang w:val="fr-FR"/>
              </w:rPr>
            </w:pPr>
            <w:del w:id="384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5</w:delText>
              </w:r>
              <w:r w:rsidRPr="00982192" w:rsidDel="00821D71">
                <w:rPr>
                  <w:rFonts w:asciiTheme="minorBidi" w:eastAsia="Times New Roman" w:hAnsiTheme="minorBidi" w:cstheme="minorBidi"/>
                  <w:noProof/>
                  <w:szCs w:val="17"/>
                  <w:lang w:val="fr-FR"/>
                </w:rPr>
                <w:delText>]</w:delText>
              </w:r>
            </w:del>
          </w:p>
        </w:tc>
        <w:tc>
          <w:tcPr>
            <w:tcW w:w="6444" w:type="dxa"/>
          </w:tcPr>
          <w:p w14:paraId="7E8A85A1" w14:textId="639D423A" w:rsidR="00F721B7" w:rsidRPr="00982192" w:rsidDel="00821D71" w:rsidRDefault="00F721B7" w:rsidP="00CE01DA">
            <w:pPr>
              <w:pStyle w:val="NormalWeb"/>
              <w:spacing w:before="170" w:beforeAutospacing="0" w:after="170" w:afterAutospacing="0"/>
              <w:rPr>
                <w:del w:id="3841" w:author="Author"/>
                <w:rFonts w:asciiTheme="minorBidi" w:eastAsia="Times New Roman" w:hAnsiTheme="minorBidi" w:cstheme="minorBidi"/>
                <w:noProof/>
                <w:szCs w:val="17"/>
                <w:lang w:val="fr-FR"/>
              </w:rPr>
            </w:pPr>
            <w:del w:id="3842" w:author="Author">
              <w:r w:rsidRPr="00660252" w:rsidDel="00821D71">
                <w:rPr>
                  <w:rFonts w:ascii="Arial" w:eastAsia="Times New Roman" w:hAnsi="Arial" w:cs="Arial"/>
                  <w:noProof/>
                  <w:szCs w:val="17"/>
                  <w:lang w:val="fr-FR"/>
                </w:rPr>
                <w:delText>En ce qui concerne les protocoles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authentification, la parfaite sécurité itérative DEVRAIT être utilisée pour assurer la sécurité du transpo</w:delText>
              </w:r>
              <w:r w:rsidR="00334310" w:rsidRPr="00660252" w:rsidDel="00821D71">
                <w:rPr>
                  <w:rFonts w:ascii="Arial" w:eastAsia="Times New Roman" w:hAnsi="Arial" w:cs="Arial"/>
                  <w:noProof/>
                  <w:szCs w:val="17"/>
                  <w:lang w:val="fr-FR"/>
                </w:rPr>
                <w:delText>rt</w:delText>
              </w:r>
              <w:r w:rsidR="00334310" w:rsidDel="00821D71">
                <w:rPr>
                  <w:rFonts w:ascii="Arial" w:eastAsia="Times New Roman" w:hAnsi="Arial" w:cs="Arial"/>
                  <w:noProof/>
                  <w:szCs w:val="17"/>
                  <w:lang w:val="fr-FR"/>
                </w:rPr>
                <w:delText xml:space="preserve">.  </w:delText>
              </w:r>
              <w:r w:rsidR="00334310" w:rsidRPr="00660252" w:rsidDel="00821D71">
                <w:rPr>
                  <w:rFonts w:ascii="Arial" w:eastAsia="Times New Roman" w:hAnsi="Arial" w:cs="Arial"/>
                  <w:noProof/>
                  <w:szCs w:val="17"/>
                  <w:lang w:val="fr-FR"/>
                </w:rPr>
                <w:delText>L</w:delText>
              </w:r>
              <w:r w:rsidR="00334310" w:rsidDel="00821D71">
                <w:rPr>
                  <w:rFonts w:ascii="Arial" w:eastAsia="Times New Roman" w:hAnsi="Arial" w:cs="Arial"/>
                  <w:noProof/>
                  <w:szCs w:val="17"/>
                  <w:lang w:val="fr-FR"/>
                </w:rPr>
                <w:delText>’</w:delText>
              </w:r>
              <w:r w:rsidR="00334310" w:rsidRPr="00660252" w:rsidDel="00821D71">
                <w:rPr>
                  <w:rFonts w:ascii="Arial" w:eastAsia="Times New Roman" w:hAnsi="Arial" w:cs="Arial"/>
                  <w:noProof/>
                  <w:szCs w:val="17"/>
                  <w:lang w:val="fr-FR"/>
                </w:rPr>
                <w:delText>u</w:delText>
              </w:r>
              <w:r w:rsidRPr="00660252" w:rsidDel="00821D71">
                <w:rPr>
                  <w:rFonts w:ascii="Arial" w:eastAsia="Times New Roman" w:hAnsi="Arial" w:cs="Arial"/>
                  <w:noProof/>
                  <w:szCs w:val="17"/>
                  <w:lang w:val="fr-FR"/>
                </w:rPr>
                <w:delText>tilisation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algorithmes cryptographiques non sûrs et la rétrocompatibilité avec les protocoles SSL 3 et TLS 1.0/1.1 NE DEVRAIENT PAS être autorisées. </w:delText>
              </w:r>
              <w:r w:rsidR="002D56D3" w:rsidDel="00821D71">
                <w:rPr>
                  <w:rFonts w:ascii="Arial" w:eastAsia="Times New Roman" w:hAnsi="Arial" w:cs="Arial"/>
                  <w:noProof/>
                  <w:szCs w:val="17"/>
                  <w:lang w:val="fr-FR"/>
                </w:rPr>
                <w:delText xml:space="preserve"> </w:delText>
              </w:r>
            </w:del>
          </w:p>
        </w:tc>
        <w:tc>
          <w:tcPr>
            <w:tcW w:w="1761" w:type="dxa"/>
          </w:tcPr>
          <w:p w14:paraId="233574FD" w14:textId="383230F3" w:rsidR="00F721B7" w:rsidRPr="00982192" w:rsidDel="00821D71" w:rsidRDefault="00F721B7" w:rsidP="00CE01DA">
            <w:pPr>
              <w:spacing w:before="170" w:after="170"/>
              <w:rPr>
                <w:del w:id="3843" w:author="Author"/>
                <w:rFonts w:asciiTheme="minorBidi" w:hAnsiTheme="minorBidi" w:cstheme="minorBidi"/>
                <w:noProof/>
                <w:szCs w:val="17"/>
                <w:lang w:val="fr-FR"/>
              </w:rPr>
            </w:pPr>
            <w:del w:id="3844" w:author="Author">
              <w:r w:rsidRPr="00982192" w:rsidDel="00821D71">
                <w:rPr>
                  <w:rFonts w:asciiTheme="minorBidi" w:hAnsiTheme="minorBidi" w:cstheme="minorBidi"/>
                  <w:noProof/>
                  <w:szCs w:val="17"/>
                  <w:lang w:val="fr-FR"/>
                </w:rPr>
                <w:delText>AAX, AAJ</w:delText>
              </w:r>
            </w:del>
          </w:p>
        </w:tc>
      </w:tr>
      <w:tr w:rsidR="00F721B7" w:rsidRPr="00982192" w:rsidDel="00821D71" w14:paraId="15573C3C" w14:textId="21C930AD" w:rsidTr="003969D6">
        <w:trPr>
          <w:trHeight w:val="107"/>
          <w:del w:id="3845" w:author="Author"/>
        </w:trPr>
        <w:tc>
          <w:tcPr>
            <w:tcW w:w="1143" w:type="dxa"/>
          </w:tcPr>
          <w:p w14:paraId="2BE690E8" w14:textId="2DD77AA3" w:rsidR="00F721B7" w:rsidRPr="00982192" w:rsidDel="00821D71" w:rsidRDefault="00F721B7" w:rsidP="00CE01DA">
            <w:pPr>
              <w:spacing w:before="170" w:after="170"/>
              <w:rPr>
                <w:del w:id="3846" w:author="Author"/>
                <w:rFonts w:asciiTheme="minorBidi" w:hAnsiTheme="minorBidi" w:cstheme="minorBidi"/>
                <w:noProof/>
                <w:szCs w:val="17"/>
                <w:lang w:val="fr-FR"/>
              </w:rPr>
            </w:pPr>
            <w:del w:id="384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2D45ABA4" w14:textId="14A1B698" w:rsidR="00F721B7" w:rsidRPr="00982192" w:rsidDel="00821D71" w:rsidRDefault="00F721B7" w:rsidP="00CE01DA">
            <w:pPr>
              <w:pStyle w:val="NormalWeb"/>
              <w:spacing w:before="170" w:beforeAutospacing="0" w:after="170" w:afterAutospacing="0"/>
              <w:rPr>
                <w:del w:id="3848" w:author="Author"/>
                <w:rFonts w:asciiTheme="minorBidi" w:eastAsia="Times New Roman" w:hAnsiTheme="minorBidi" w:cstheme="minorBidi"/>
                <w:noProof/>
                <w:szCs w:val="17"/>
                <w:lang w:val="fr-FR"/>
              </w:rPr>
            </w:pPr>
            <w:del w:id="3849" w:author="Author">
              <w:r w:rsidRPr="00660252" w:rsidDel="00821D71">
                <w:rPr>
                  <w:rFonts w:ascii="Arial" w:eastAsia="Times New Roman" w:hAnsi="Arial" w:cs="Arial"/>
                  <w:noProof/>
                  <w:szCs w:val="17"/>
                  <w:lang w:val="fr-FR"/>
                </w:rPr>
                <w:delText>Pour une sécurité et une confiance maximales, un réseau privé virtuel sous protocole de sécurité IPSec DEVRAIT être installé de site à site pour mieux protéger les informations transmises sur des réseaux non sécurisés.</w:delText>
              </w:r>
            </w:del>
          </w:p>
        </w:tc>
        <w:tc>
          <w:tcPr>
            <w:tcW w:w="1761" w:type="dxa"/>
          </w:tcPr>
          <w:p w14:paraId="64D6891E" w14:textId="1E9052E7" w:rsidR="00F721B7" w:rsidRPr="00982192" w:rsidDel="00821D71" w:rsidRDefault="00F721B7" w:rsidP="00CE01DA">
            <w:pPr>
              <w:spacing w:before="170" w:after="170"/>
              <w:rPr>
                <w:del w:id="3850" w:author="Author"/>
                <w:rFonts w:asciiTheme="minorBidi" w:hAnsiTheme="minorBidi" w:cstheme="minorBidi"/>
                <w:noProof/>
                <w:szCs w:val="17"/>
                <w:lang w:val="fr-FR"/>
              </w:rPr>
            </w:pPr>
            <w:del w:id="3851" w:author="Author">
              <w:r w:rsidRPr="00982192" w:rsidDel="00821D71">
                <w:rPr>
                  <w:rFonts w:asciiTheme="minorBidi" w:hAnsiTheme="minorBidi" w:cstheme="minorBidi"/>
                  <w:noProof/>
                  <w:szCs w:val="17"/>
                  <w:lang w:val="fr-FR"/>
                </w:rPr>
                <w:delText>AAX, AAJ</w:delText>
              </w:r>
            </w:del>
          </w:p>
        </w:tc>
      </w:tr>
      <w:tr w:rsidR="00F721B7" w:rsidRPr="00982192" w:rsidDel="00821D71" w14:paraId="66E3A80C" w14:textId="41BCF774" w:rsidTr="003969D6">
        <w:trPr>
          <w:trHeight w:val="107"/>
          <w:del w:id="3852" w:author="Author"/>
        </w:trPr>
        <w:tc>
          <w:tcPr>
            <w:tcW w:w="1143" w:type="dxa"/>
          </w:tcPr>
          <w:p w14:paraId="4EAE98B2" w14:textId="2136F0FA" w:rsidR="00F721B7" w:rsidRPr="00982192" w:rsidDel="00821D71" w:rsidRDefault="00F721B7" w:rsidP="00CE01DA">
            <w:pPr>
              <w:spacing w:before="170" w:after="170"/>
              <w:rPr>
                <w:del w:id="3853" w:author="Author"/>
                <w:rFonts w:asciiTheme="minorBidi" w:hAnsiTheme="minorBidi" w:cstheme="minorBidi"/>
                <w:noProof/>
                <w:szCs w:val="17"/>
                <w:lang w:val="fr-FR"/>
              </w:rPr>
            </w:pPr>
            <w:del w:id="385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6444" w:type="dxa"/>
          </w:tcPr>
          <w:p w14:paraId="6D36FAD1" w14:textId="4F2493F2" w:rsidR="00F721B7" w:rsidRPr="00982192" w:rsidDel="00821D71" w:rsidRDefault="00F721B7" w:rsidP="00CE01DA">
            <w:pPr>
              <w:pStyle w:val="NormalWeb"/>
              <w:spacing w:before="170" w:beforeAutospacing="0" w:after="170" w:afterAutospacing="0"/>
              <w:rPr>
                <w:del w:id="3855" w:author="Author"/>
                <w:rFonts w:asciiTheme="minorBidi" w:eastAsia="Times New Roman" w:hAnsiTheme="minorBidi" w:cstheme="minorBidi"/>
                <w:noProof/>
                <w:szCs w:val="17"/>
                <w:lang w:val="fr-FR"/>
              </w:rPr>
            </w:pPr>
            <w:del w:id="3856" w:author="Author">
              <w:r w:rsidRPr="0066025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application consommatrice DEVRAIT valider la chaîne de certificats TLS au moment de demander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accès à des ressources protégées, notamment en consultant la liste de révocation de certificats.</w:delText>
              </w:r>
            </w:del>
          </w:p>
        </w:tc>
        <w:tc>
          <w:tcPr>
            <w:tcW w:w="1761" w:type="dxa"/>
          </w:tcPr>
          <w:p w14:paraId="7141082D" w14:textId="17235693" w:rsidR="00F721B7" w:rsidRPr="00982192" w:rsidDel="00821D71" w:rsidRDefault="00F721B7" w:rsidP="00CE01DA">
            <w:pPr>
              <w:spacing w:before="170" w:after="170"/>
              <w:rPr>
                <w:del w:id="3857" w:author="Author"/>
                <w:rFonts w:asciiTheme="minorBidi" w:hAnsiTheme="minorBidi" w:cstheme="minorBidi"/>
                <w:noProof/>
                <w:szCs w:val="17"/>
                <w:lang w:val="fr-FR"/>
              </w:rPr>
            </w:pPr>
            <w:del w:id="3858" w:author="Author">
              <w:r w:rsidRPr="00982192" w:rsidDel="00821D71">
                <w:rPr>
                  <w:rFonts w:asciiTheme="minorBidi" w:hAnsiTheme="minorBidi" w:cstheme="minorBidi"/>
                  <w:noProof/>
                  <w:szCs w:val="17"/>
                  <w:lang w:val="fr-FR"/>
                </w:rPr>
                <w:delText>AAX, AAJ</w:delText>
              </w:r>
            </w:del>
          </w:p>
        </w:tc>
      </w:tr>
      <w:tr w:rsidR="00F721B7" w:rsidRPr="00982192" w:rsidDel="00821D71" w14:paraId="7BE0C309" w14:textId="3B6252A4" w:rsidTr="003969D6">
        <w:trPr>
          <w:trHeight w:val="107"/>
          <w:del w:id="3859" w:author="Author"/>
        </w:trPr>
        <w:tc>
          <w:tcPr>
            <w:tcW w:w="1143" w:type="dxa"/>
          </w:tcPr>
          <w:p w14:paraId="46B2BE62" w14:textId="17D8E35C" w:rsidR="00F721B7" w:rsidRPr="00982192" w:rsidDel="00821D71" w:rsidRDefault="00F721B7" w:rsidP="00CE01DA">
            <w:pPr>
              <w:spacing w:before="170" w:after="170"/>
              <w:rPr>
                <w:del w:id="3860" w:author="Author"/>
                <w:rFonts w:asciiTheme="minorBidi" w:hAnsiTheme="minorBidi" w:cstheme="minorBidi"/>
                <w:noProof/>
                <w:szCs w:val="17"/>
                <w:lang w:val="fr-FR"/>
              </w:rPr>
            </w:pPr>
            <w:del w:id="386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4531524D" w14:textId="1C7B7DAA" w:rsidR="00F721B7" w:rsidRPr="00982192" w:rsidDel="00821D71" w:rsidRDefault="00F721B7" w:rsidP="00CE01DA">
            <w:pPr>
              <w:pStyle w:val="NormalWeb"/>
              <w:spacing w:before="170" w:beforeAutospacing="0" w:after="170" w:afterAutospacing="0"/>
              <w:rPr>
                <w:del w:id="3862" w:author="Author"/>
                <w:rFonts w:asciiTheme="minorBidi" w:eastAsia="Times New Roman" w:hAnsiTheme="minorBidi" w:cstheme="minorBidi"/>
                <w:noProof/>
                <w:szCs w:val="17"/>
                <w:lang w:val="fr-FR"/>
              </w:rPr>
            </w:pPr>
            <w:del w:id="3863" w:author="Author">
              <w:r w:rsidRPr="00660252" w:rsidDel="00821D71">
                <w:rPr>
                  <w:rFonts w:ascii="Arial" w:eastAsia="Times New Roman" w:hAnsi="Arial" w:cs="Arial"/>
                  <w:noProof/>
                  <w:szCs w:val="17"/>
                  <w:lang w:val="fr-FR"/>
                </w:rPr>
                <w:delText>Les services protégés DEVRAIENT utiliser uniquement des certificats valides émis par une autorité de certification digne de confiance.</w:delText>
              </w:r>
            </w:del>
          </w:p>
        </w:tc>
        <w:tc>
          <w:tcPr>
            <w:tcW w:w="1761" w:type="dxa"/>
          </w:tcPr>
          <w:p w14:paraId="102F2666" w14:textId="6DCF0E3E" w:rsidR="00F721B7" w:rsidRPr="00982192" w:rsidDel="00821D71" w:rsidRDefault="00F721B7" w:rsidP="00CE01DA">
            <w:pPr>
              <w:spacing w:before="170" w:after="170"/>
              <w:rPr>
                <w:del w:id="3864" w:author="Author"/>
                <w:rFonts w:asciiTheme="minorBidi" w:hAnsiTheme="minorBidi" w:cstheme="minorBidi"/>
                <w:noProof/>
                <w:szCs w:val="17"/>
                <w:lang w:val="fr-FR"/>
              </w:rPr>
            </w:pPr>
            <w:del w:id="3865" w:author="Author">
              <w:r w:rsidRPr="00982192" w:rsidDel="00821D71">
                <w:rPr>
                  <w:rFonts w:asciiTheme="minorBidi" w:hAnsiTheme="minorBidi" w:cstheme="minorBidi"/>
                  <w:noProof/>
                  <w:szCs w:val="17"/>
                  <w:lang w:val="fr-FR"/>
                </w:rPr>
                <w:delText>AAX, AAJ</w:delText>
              </w:r>
            </w:del>
          </w:p>
        </w:tc>
      </w:tr>
      <w:tr w:rsidR="00F721B7" w:rsidRPr="00982192" w:rsidDel="00821D71" w14:paraId="7E903C8F" w14:textId="059CBF0D" w:rsidTr="003969D6">
        <w:trPr>
          <w:trHeight w:val="107"/>
          <w:del w:id="3866" w:author="Author"/>
        </w:trPr>
        <w:tc>
          <w:tcPr>
            <w:tcW w:w="1143" w:type="dxa"/>
          </w:tcPr>
          <w:p w14:paraId="78A72202" w14:textId="44D0C047" w:rsidR="00F721B7" w:rsidRPr="00982192" w:rsidDel="00821D71" w:rsidRDefault="00F721B7" w:rsidP="00CE01DA">
            <w:pPr>
              <w:spacing w:before="170" w:after="170"/>
              <w:rPr>
                <w:del w:id="3867" w:author="Author"/>
                <w:rFonts w:asciiTheme="minorBidi" w:hAnsiTheme="minorBidi" w:cstheme="minorBidi"/>
                <w:noProof/>
                <w:szCs w:val="17"/>
                <w:lang w:val="fr-FR"/>
              </w:rPr>
            </w:pPr>
            <w:del w:id="386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12</w:delText>
              </w:r>
              <w:r w:rsidR="008231C4"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6444" w:type="dxa"/>
          </w:tcPr>
          <w:p w14:paraId="6419DBCB" w14:textId="0124A5FA" w:rsidR="00F721B7" w:rsidRPr="00982192" w:rsidDel="00821D71" w:rsidRDefault="00F721B7" w:rsidP="00CE01DA">
            <w:pPr>
              <w:pStyle w:val="NormalWeb"/>
              <w:spacing w:before="170" w:beforeAutospacing="0" w:after="170" w:afterAutospacing="0"/>
              <w:rPr>
                <w:del w:id="3869" w:author="Author"/>
                <w:rFonts w:asciiTheme="minorBidi" w:eastAsia="Times New Roman" w:hAnsiTheme="minorBidi" w:cstheme="minorBidi"/>
                <w:noProof/>
                <w:szCs w:val="17"/>
                <w:lang w:val="fr-FR"/>
              </w:rPr>
            </w:pPr>
            <w:del w:id="3870" w:author="Author">
              <w:r w:rsidRPr="00660252" w:rsidDel="00821D71">
                <w:rPr>
                  <w:rFonts w:ascii="Arial" w:eastAsia="Times New Roman" w:hAnsi="Arial" w:cs="Arial"/>
                  <w:noProof/>
                  <w:szCs w:val="17"/>
                  <w:lang w:val="fr-FR"/>
                </w:rPr>
                <w:delText>Les jetons DEVRAIENT être signés à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aide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algorithmes de signature sécurisés qui soient conformes à la norme de signature numérique FIPS –186</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4.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 de signature numérique RSA ou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algorithme ECDSA DEVRAIENT être pris en considération.</w:delText>
              </w:r>
            </w:del>
          </w:p>
        </w:tc>
        <w:tc>
          <w:tcPr>
            <w:tcW w:w="1761" w:type="dxa"/>
          </w:tcPr>
          <w:p w14:paraId="4F11F27B" w14:textId="7B805729" w:rsidR="00F721B7" w:rsidRPr="00982192" w:rsidDel="00821D71" w:rsidRDefault="00F721B7" w:rsidP="00CE01DA">
            <w:pPr>
              <w:spacing w:before="170" w:after="170"/>
              <w:rPr>
                <w:del w:id="3871" w:author="Author"/>
                <w:rFonts w:asciiTheme="minorBidi" w:hAnsiTheme="minorBidi" w:cstheme="minorBidi"/>
                <w:noProof/>
                <w:szCs w:val="17"/>
                <w:lang w:val="fr-FR"/>
              </w:rPr>
            </w:pPr>
            <w:del w:id="3872" w:author="Author">
              <w:r w:rsidRPr="00982192" w:rsidDel="00821D71">
                <w:rPr>
                  <w:rFonts w:asciiTheme="minorBidi" w:hAnsiTheme="minorBidi" w:cstheme="minorBidi"/>
                  <w:noProof/>
                  <w:szCs w:val="17"/>
                  <w:lang w:val="fr-FR"/>
                </w:rPr>
                <w:delText>AAX, AAJ</w:delText>
              </w:r>
            </w:del>
          </w:p>
        </w:tc>
      </w:tr>
      <w:tr w:rsidR="00F721B7" w:rsidRPr="00982192" w:rsidDel="00821D71" w14:paraId="1ED6926A" w14:textId="2F5C5EB1" w:rsidTr="003969D6">
        <w:trPr>
          <w:trHeight w:val="107"/>
          <w:del w:id="3873" w:author="Author"/>
        </w:trPr>
        <w:tc>
          <w:tcPr>
            <w:tcW w:w="1143" w:type="dxa"/>
          </w:tcPr>
          <w:p w14:paraId="7E703F05" w14:textId="5A76DB6E" w:rsidR="00F721B7" w:rsidRPr="00982192" w:rsidDel="00821D71" w:rsidRDefault="00F721B7" w:rsidP="00CE01DA">
            <w:pPr>
              <w:spacing w:before="170" w:after="170"/>
              <w:rPr>
                <w:del w:id="3874" w:author="Author"/>
                <w:rFonts w:asciiTheme="minorBidi" w:hAnsiTheme="minorBidi" w:cstheme="minorBidi"/>
                <w:noProof/>
                <w:szCs w:val="17"/>
                <w:lang w:val="fr-FR"/>
              </w:rPr>
            </w:pPr>
            <w:del w:id="387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8231C4" w:rsidDel="00821D71">
                <w:rPr>
                  <w:rFonts w:asciiTheme="minorBidi" w:eastAsia="Times New Roman" w:hAnsiTheme="minorBidi" w:cstheme="minorBidi"/>
                  <w:noProof/>
                  <w:szCs w:val="17"/>
                  <w:lang w:val="fr-FR"/>
                </w:rPr>
                <w:delText>30</w:delText>
              </w:r>
              <w:r w:rsidRPr="00982192" w:rsidDel="00821D71">
                <w:rPr>
                  <w:rFonts w:asciiTheme="minorBidi" w:eastAsia="Times New Roman" w:hAnsiTheme="minorBidi" w:cstheme="minorBidi"/>
                  <w:noProof/>
                  <w:szCs w:val="17"/>
                  <w:lang w:val="fr-FR"/>
                </w:rPr>
                <w:delText>]</w:delText>
              </w:r>
            </w:del>
          </w:p>
        </w:tc>
        <w:tc>
          <w:tcPr>
            <w:tcW w:w="6444" w:type="dxa"/>
          </w:tcPr>
          <w:p w14:paraId="1CDAE377" w14:textId="52B949FE" w:rsidR="00F721B7" w:rsidRPr="00982192" w:rsidDel="00821D71" w:rsidRDefault="00F721B7" w:rsidP="00CE01DA">
            <w:pPr>
              <w:pStyle w:val="NormalWeb"/>
              <w:spacing w:before="170" w:beforeAutospacing="0" w:after="170" w:afterAutospacing="0"/>
              <w:rPr>
                <w:del w:id="3876" w:author="Author"/>
                <w:rFonts w:asciiTheme="minorBidi" w:eastAsia="Times New Roman" w:hAnsiTheme="minorBidi" w:cstheme="minorBidi"/>
                <w:noProof/>
                <w:szCs w:val="17"/>
                <w:lang w:val="fr-FR"/>
              </w:rPr>
            </w:pPr>
            <w:del w:id="3877" w:author="Author">
              <w:r w:rsidRPr="00451425" w:rsidDel="00821D71">
                <w:rPr>
                  <w:rFonts w:ascii="Arial" w:eastAsia="Times New Roman" w:hAnsi="Arial" w:cs="Arial"/>
                  <w:noProof/>
                  <w:szCs w:val="17"/>
                  <w:lang w:val="fr-FR"/>
                </w:rPr>
                <w:delText>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authentification anonyme DOIT</w:delText>
              </w:r>
              <w:r w:rsidR="00031838" w:rsidDel="00821D71">
                <w:rPr>
                  <w:rFonts w:ascii="Arial" w:eastAsia="Times New Roman" w:hAnsi="Arial" w:cs="Arial"/>
                  <w:noProof/>
                  <w:szCs w:val="17"/>
                  <w:lang w:val="fr-FR"/>
                </w:rPr>
                <w:delText xml:space="preserve"> </w:delText>
              </w:r>
              <w:r w:rsidRPr="00451425" w:rsidDel="00821D71">
                <w:rPr>
                  <w:rFonts w:ascii="Arial" w:eastAsia="Times New Roman" w:hAnsi="Arial" w:cs="Arial"/>
                  <w:noProof/>
                  <w:szCs w:val="17"/>
                  <w:lang w:val="fr-FR"/>
                </w:rPr>
                <w:delText>n</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être utilisée que lorsque les clients et l</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application qu</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ils utilisent accèdent à des informations ou des fonctionnalités d</w:delText>
              </w:r>
              <w:r w:rsidR="00BB0A23" w:rsidDel="00821D71">
                <w:rPr>
                  <w:rFonts w:ascii="Arial" w:eastAsia="Times New Roman" w:hAnsi="Arial" w:cs="Arial"/>
                  <w:noProof/>
                  <w:szCs w:val="17"/>
                  <w:lang w:val="fr-FR"/>
                </w:rPr>
                <w:delText>’</w:delText>
              </w:r>
              <w:r w:rsidRPr="00451425" w:rsidDel="00821D71">
                <w:rPr>
                  <w:rFonts w:ascii="Arial" w:eastAsia="Times New Roman" w:hAnsi="Arial" w:cs="Arial"/>
                  <w:noProof/>
                  <w:szCs w:val="17"/>
                  <w:lang w:val="fr-FR"/>
                </w:rPr>
                <w:delText>un faible niveau de sensibilité qui ne devraient pas exiger une authentification, comme les informations publiques</w:delText>
              </w:r>
              <w:r w:rsidDel="00821D71">
                <w:rPr>
                  <w:rFonts w:ascii="Arial" w:eastAsia="Times New Roman" w:hAnsi="Arial" w:cs="Arial"/>
                  <w:noProof/>
                  <w:szCs w:val="17"/>
                  <w:lang w:val="fr-FR"/>
                </w:rPr>
                <w:delText>.</w:delText>
              </w:r>
            </w:del>
          </w:p>
        </w:tc>
        <w:tc>
          <w:tcPr>
            <w:tcW w:w="1761" w:type="dxa"/>
          </w:tcPr>
          <w:p w14:paraId="1455136A" w14:textId="40F919B7" w:rsidR="00F721B7" w:rsidRPr="00982192" w:rsidDel="00821D71" w:rsidRDefault="00F721B7" w:rsidP="00CE01DA">
            <w:pPr>
              <w:spacing w:before="170" w:after="170"/>
              <w:rPr>
                <w:del w:id="3878" w:author="Author"/>
                <w:rFonts w:asciiTheme="minorBidi" w:hAnsiTheme="minorBidi" w:cstheme="minorBidi"/>
                <w:noProof/>
                <w:szCs w:val="17"/>
                <w:lang w:val="fr-FR"/>
              </w:rPr>
            </w:pPr>
            <w:del w:id="3879" w:author="Author">
              <w:r w:rsidRPr="00982192" w:rsidDel="00821D71">
                <w:rPr>
                  <w:rFonts w:asciiTheme="minorBidi" w:hAnsiTheme="minorBidi" w:cstheme="minorBidi"/>
                  <w:noProof/>
                  <w:szCs w:val="17"/>
                  <w:lang w:val="fr-FR"/>
                </w:rPr>
                <w:delText>AAJ, AAX, AJ, AX</w:delText>
              </w:r>
            </w:del>
          </w:p>
        </w:tc>
      </w:tr>
      <w:tr w:rsidR="00F721B7" w:rsidRPr="00982192" w:rsidDel="00821D71" w14:paraId="3F3D798B" w14:textId="29464836" w:rsidTr="003969D6">
        <w:trPr>
          <w:trHeight w:val="107"/>
          <w:del w:id="3880" w:author="Author"/>
        </w:trPr>
        <w:tc>
          <w:tcPr>
            <w:tcW w:w="1143" w:type="dxa"/>
          </w:tcPr>
          <w:p w14:paraId="28BBBC3C" w14:textId="424A5A34" w:rsidR="00F721B7" w:rsidRPr="00982192" w:rsidDel="00821D71" w:rsidRDefault="00F721B7" w:rsidP="00CE01DA">
            <w:pPr>
              <w:spacing w:before="170" w:after="170"/>
              <w:rPr>
                <w:del w:id="3881" w:author="Author"/>
                <w:rFonts w:asciiTheme="minorBidi" w:hAnsiTheme="minorBidi" w:cstheme="minorBidi"/>
                <w:noProof/>
                <w:szCs w:val="17"/>
                <w:lang w:val="fr-FR"/>
              </w:rPr>
            </w:pPr>
            <w:del w:id="388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04F82684" w14:textId="1E188D1C" w:rsidR="00F721B7" w:rsidRPr="00982192" w:rsidDel="00821D71" w:rsidRDefault="00F721B7" w:rsidP="00CE01DA">
            <w:pPr>
              <w:pStyle w:val="NormalWeb"/>
              <w:spacing w:before="170" w:beforeAutospacing="0" w:after="170" w:afterAutospacing="0"/>
              <w:rPr>
                <w:del w:id="3883" w:author="Author"/>
                <w:rFonts w:asciiTheme="minorBidi" w:eastAsia="Times New Roman" w:hAnsiTheme="minorBidi" w:cstheme="minorBidi"/>
                <w:noProof/>
                <w:szCs w:val="17"/>
                <w:lang w:val="fr-FR"/>
              </w:rPr>
            </w:pPr>
            <w:del w:id="3884" w:author="Author">
              <w:r w:rsidRPr="00B84155" w:rsidDel="00821D71">
                <w:rPr>
                  <w:rFonts w:ascii="Arial" w:eastAsia="Times New Roman" w:hAnsi="Arial" w:cs="Arial"/>
                  <w:noProof/>
                  <w:szCs w:val="17"/>
                  <w:lang w:val="fr-FR"/>
                </w:rPr>
                <w:delText>Une authentification par identifiant et mot de passe ou par hachage de mot de passe NE DOIT PAS être autorisée</w:delText>
              </w:r>
              <w:r w:rsidDel="00821D71">
                <w:rPr>
                  <w:rFonts w:ascii="Arial" w:eastAsia="Times New Roman" w:hAnsi="Arial" w:cs="Arial"/>
                  <w:noProof/>
                  <w:szCs w:val="17"/>
                  <w:lang w:val="fr-FR"/>
                </w:rPr>
                <w:delText>.</w:delText>
              </w:r>
            </w:del>
          </w:p>
        </w:tc>
        <w:tc>
          <w:tcPr>
            <w:tcW w:w="1761" w:type="dxa"/>
          </w:tcPr>
          <w:p w14:paraId="3EEA57F7" w14:textId="6ADC877A" w:rsidR="00F721B7" w:rsidRPr="00982192" w:rsidDel="00821D71" w:rsidRDefault="00F721B7" w:rsidP="00CE01DA">
            <w:pPr>
              <w:spacing w:before="170" w:after="170"/>
              <w:rPr>
                <w:del w:id="3885" w:author="Author"/>
                <w:rFonts w:asciiTheme="minorBidi" w:hAnsiTheme="minorBidi" w:cstheme="minorBidi"/>
                <w:noProof/>
                <w:szCs w:val="17"/>
                <w:lang w:val="fr-FR"/>
              </w:rPr>
            </w:pPr>
            <w:del w:id="3886" w:author="Author">
              <w:r w:rsidRPr="00982192" w:rsidDel="00821D71">
                <w:rPr>
                  <w:rFonts w:asciiTheme="minorBidi" w:hAnsiTheme="minorBidi" w:cstheme="minorBidi"/>
                  <w:noProof/>
                  <w:szCs w:val="17"/>
                  <w:lang w:val="fr-FR"/>
                </w:rPr>
                <w:delText>AAJ, AAX, AJ, AX</w:delText>
              </w:r>
            </w:del>
          </w:p>
        </w:tc>
      </w:tr>
      <w:tr w:rsidR="00F721B7" w:rsidRPr="00982192" w:rsidDel="00821D71" w14:paraId="403D31F4" w14:textId="4919A41F" w:rsidTr="003969D6">
        <w:trPr>
          <w:trHeight w:val="107"/>
          <w:del w:id="3887" w:author="Author"/>
        </w:trPr>
        <w:tc>
          <w:tcPr>
            <w:tcW w:w="1143" w:type="dxa"/>
          </w:tcPr>
          <w:p w14:paraId="346CA908" w14:textId="6AEEB915" w:rsidR="00F721B7" w:rsidRPr="00982192" w:rsidDel="00821D71" w:rsidRDefault="00F721B7" w:rsidP="00CE01DA">
            <w:pPr>
              <w:spacing w:before="170" w:after="170"/>
              <w:rPr>
                <w:del w:id="3888" w:author="Author"/>
                <w:rFonts w:asciiTheme="minorBidi" w:hAnsiTheme="minorBidi" w:cstheme="minorBidi"/>
                <w:noProof/>
                <w:szCs w:val="17"/>
                <w:lang w:val="fr-FR"/>
              </w:rPr>
            </w:pPr>
            <w:del w:id="388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2</w:delText>
              </w:r>
              <w:r w:rsidRPr="00982192" w:rsidDel="00821D71">
                <w:rPr>
                  <w:rFonts w:asciiTheme="minorBidi" w:eastAsia="Times New Roman" w:hAnsiTheme="minorBidi" w:cstheme="minorBidi"/>
                  <w:noProof/>
                  <w:szCs w:val="17"/>
                  <w:lang w:val="fr-FR"/>
                </w:rPr>
                <w:delText>]</w:delText>
              </w:r>
            </w:del>
          </w:p>
        </w:tc>
        <w:tc>
          <w:tcPr>
            <w:tcW w:w="6444" w:type="dxa"/>
          </w:tcPr>
          <w:p w14:paraId="7BC8B916" w14:textId="0CCF3A45" w:rsidR="00F721B7" w:rsidRPr="00982192" w:rsidDel="00821D71" w:rsidRDefault="00F721B7" w:rsidP="00CE01DA">
            <w:pPr>
              <w:pStyle w:val="NormalWeb"/>
              <w:spacing w:before="170" w:beforeAutospacing="0" w:after="170" w:afterAutospacing="0"/>
              <w:rPr>
                <w:del w:id="3890" w:author="Author"/>
                <w:rFonts w:asciiTheme="minorBidi" w:eastAsia="Times New Roman" w:hAnsiTheme="minorBidi" w:cstheme="minorBidi"/>
                <w:noProof/>
                <w:szCs w:val="17"/>
                <w:lang w:val="fr-FR"/>
              </w:rPr>
            </w:pPr>
            <w:del w:id="3891" w:author="Author">
              <w:r w:rsidRPr="00660252" w:rsidDel="00821D71">
                <w:rPr>
                  <w:rFonts w:ascii="Arial" w:eastAsia="Times New Roman" w:hAnsi="Arial" w:cs="Arial"/>
                  <w:noProof/>
                  <w:szCs w:val="17"/>
                  <w:lang w:val="fr-FR"/>
                </w:rPr>
                <w:delText>Si un service est protégé, Open ID Connect DEVRAIT être utilisé.</w:delText>
              </w:r>
            </w:del>
          </w:p>
        </w:tc>
        <w:tc>
          <w:tcPr>
            <w:tcW w:w="1761" w:type="dxa"/>
          </w:tcPr>
          <w:p w14:paraId="5E716BB0" w14:textId="3137EA06" w:rsidR="00F721B7" w:rsidRPr="00982192" w:rsidDel="00821D71" w:rsidRDefault="00F721B7" w:rsidP="00CE01DA">
            <w:pPr>
              <w:spacing w:before="170" w:after="170"/>
              <w:rPr>
                <w:del w:id="3892" w:author="Author"/>
                <w:rFonts w:asciiTheme="minorBidi" w:hAnsiTheme="minorBidi" w:cstheme="minorBidi"/>
                <w:noProof/>
                <w:szCs w:val="17"/>
                <w:lang w:val="fr-FR"/>
              </w:rPr>
            </w:pPr>
            <w:del w:id="3893" w:author="Author">
              <w:r w:rsidRPr="00982192" w:rsidDel="00821D71">
                <w:rPr>
                  <w:rFonts w:asciiTheme="minorBidi" w:hAnsiTheme="minorBidi" w:cstheme="minorBidi"/>
                  <w:noProof/>
                  <w:szCs w:val="17"/>
                  <w:lang w:val="fr-FR"/>
                </w:rPr>
                <w:delText>AAX, AAJ</w:delText>
              </w:r>
            </w:del>
          </w:p>
        </w:tc>
      </w:tr>
      <w:tr w:rsidR="00F721B7" w:rsidRPr="00982192" w:rsidDel="00821D71" w14:paraId="7792FD86" w14:textId="40179BF6" w:rsidTr="003969D6">
        <w:trPr>
          <w:trHeight w:val="107"/>
          <w:del w:id="3894" w:author="Author"/>
        </w:trPr>
        <w:tc>
          <w:tcPr>
            <w:tcW w:w="1143" w:type="dxa"/>
          </w:tcPr>
          <w:p w14:paraId="06B23084" w14:textId="36D52D83" w:rsidR="00F721B7" w:rsidRPr="00982192" w:rsidDel="00821D71" w:rsidRDefault="00F721B7" w:rsidP="00CE01DA">
            <w:pPr>
              <w:spacing w:before="170" w:after="170"/>
              <w:rPr>
                <w:del w:id="3895" w:author="Author"/>
                <w:rFonts w:asciiTheme="minorBidi" w:hAnsiTheme="minorBidi" w:cstheme="minorBidi"/>
                <w:noProof/>
                <w:szCs w:val="17"/>
                <w:lang w:val="fr-FR"/>
              </w:rPr>
            </w:pPr>
            <w:del w:id="3896"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3</w:delText>
              </w:r>
              <w:r w:rsidRPr="00982192" w:rsidDel="00821D71">
                <w:rPr>
                  <w:rFonts w:asciiTheme="minorBidi" w:eastAsia="Times New Roman" w:hAnsiTheme="minorBidi" w:cstheme="minorBidi"/>
                  <w:noProof/>
                  <w:szCs w:val="17"/>
                  <w:lang w:val="fr-FR"/>
                </w:rPr>
                <w:delText>]</w:delText>
              </w:r>
            </w:del>
          </w:p>
        </w:tc>
        <w:tc>
          <w:tcPr>
            <w:tcW w:w="6444" w:type="dxa"/>
          </w:tcPr>
          <w:p w14:paraId="5E8B95FC" w14:textId="12B0CBFE" w:rsidR="00F721B7" w:rsidRPr="00982192" w:rsidDel="00821D71" w:rsidRDefault="00F721B7" w:rsidP="00CE01DA">
            <w:pPr>
              <w:pStyle w:val="NormalWeb"/>
              <w:spacing w:before="170" w:beforeAutospacing="0" w:after="170" w:afterAutospacing="0"/>
              <w:rPr>
                <w:del w:id="3897" w:author="Author"/>
                <w:rFonts w:ascii="Arial" w:hAnsi="Arial" w:cs="Arial"/>
                <w:noProof/>
                <w:szCs w:val="17"/>
                <w:lang w:val="fr-FR"/>
              </w:rPr>
            </w:pPr>
            <w:del w:id="3898" w:author="Author">
              <w:r w:rsidRPr="00660252" w:rsidDel="00821D71">
                <w:rPr>
                  <w:rFonts w:ascii="Arial" w:eastAsia="Times New Roman" w:hAnsi="Arial" w:cs="Arial"/>
                  <w:noProof/>
                  <w:szCs w:val="17"/>
                  <w:lang w:val="fr-FR"/>
                </w:rPr>
                <w:delText>Lorsqu</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un jeton Web JSON (JWT) est utilisé, un secret de JWT DEVRAIT posséder un degré élevé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entropie afin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augmenter le facteur de travail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une attaque par force brute;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 xml:space="preserve">les jetons TTL et RTTL DEVRAIENT être aussi courts que possible;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et les informations sensibles NE DEVRAIENT PAS être stockées dans la charge utile</w:delText>
              </w:r>
              <w:r w:rsidR="00992C0C" w:rsidRPr="00660252" w:rsidDel="00821D71">
                <w:rPr>
                  <w:rFonts w:ascii="Arial" w:eastAsia="Times New Roman" w:hAnsi="Arial" w:cs="Arial"/>
                  <w:noProof/>
                  <w:szCs w:val="17"/>
                  <w:lang w:val="fr-FR"/>
                </w:rPr>
                <w:delText xml:space="preserve"> du</w:delText>
              </w:r>
              <w:r w:rsidR="00992C0C" w:rsidDel="00821D71">
                <w:rPr>
                  <w:rFonts w:ascii="Arial" w:eastAsia="Times New Roman" w:hAnsi="Arial" w:cs="Arial"/>
                  <w:noProof/>
                  <w:szCs w:val="17"/>
                  <w:lang w:val="fr-FR"/>
                </w:rPr>
                <w:delText> </w:delText>
              </w:r>
              <w:r w:rsidR="00992C0C" w:rsidRPr="00660252" w:rsidDel="00821D71">
                <w:rPr>
                  <w:rFonts w:ascii="Arial" w:eastAsia="Times New Roman" w:hAnsi="Arial" w:cs="Arial"/>
                  <w:noProof/>
                  <w:szCs w:val="17"/>
                  <w:lang w:val="fr-FR"/>
                </w:rPr>
                <w:delText>JWT</w:delText>
              </w:r>
              <w:r w:rsidRPr="00660252" w:rsidDel="00821D71">
                <w:rPr>
                  <w:rFonts w:ascii="Arial" w:eastAsia="Times New Roman" w:hAnsi="Arial" w:cs="Arial"/>
                  <w:noProof/>
                  <w:szCs w:val="17"/>
                  <w:lang w:val="fr-FR"/>
                </w:rPr>
                <w:delText>.</w:delText>
              </w:r>
            </w:del>
          </w:p>
        </w:tc>
        <w:tc>
          <w:tcPr>
            <w:tcW w:w="1761" w:type="dxa"/>
          </w:tcPr>
          <w:p w14:paraId="2C05DA43" w14:textId="301210B4" w:rsidR="00F721B7" w:rsidRPr="00982192" w:rsidDel="00821D71" w:rsidRDefault="00F721B7" w:rsidP="00CE01DA">
            <w:pPr>
              <w:spacing w:before="170" w:after="170"/>
              <w:rPr>
                <w:del w:id="3899" w:author="Author"/>
                <w:rFonts w:asciiTheme="minorBidi" w:hAnsiTheme="minorBidi" w:cstheme="minorBidi"/>
                <w:noProof/>
                <w:szCs w:val="17"/>
                <w:lang w:val="fr-FR"/>
              </w:rPr>
            </w:pPr>
            <w:del w:id="3900" w:author="Author">
              <w:r w:rsidRPr="00982192" w:rsidDel="00821D71">
                <w:rPr>
                  <w:rFonts w:asciiTheme="minorBidi" w:hAnsiTheme="minorBidi" w:cstheme="minorBidi"/>
                  <w:noProof/>
                  <w:szCs w:val="17"/>
                  <w:lang w:val="fr-FR"/>
                </w:rPr>
                <w:delText>AAX, AAJ</w:delText>
              </w:r>
            </w:del>
          </w:p>
        </w:tc>
      </w:tr>
      <w:tr w:rsidR="00F721B7" w:rsidRPr="00982192" w:rsidDel="00821D71" w14:paraId="4DF59993" w14:textId="20C36CE9" w:rsidTr="003969D6">
        <w:trPr>
          <w:trHeight w:val="107"/>
          <w:del w:id="3901" w:author="Author"/>
        </w:trPr>
        <w:tc>
          <w:tcPr>
            <w:tcW w:w="1143" w:type="dxa"/>
          </w:tcPr>
          <w:p w14:paraId="5D14FEEE" w14:textId="518C1A07" w:rsidR="00F721B7" w:rsidRPr="00982192" w:rsidDel="00821D71" w:rsidRDefault="00F721B7" w:rsidP="00CE01DA">
            <w:pPr>
              <w:spacing w:before="170" w:after="170"/>
              <w:rPr>
                <w:del w:id="3902" w:author="Author"/>
                <w:rFonts w:asciiTheme="minorBidi" w:hAnsiTheme="minorBidi" w:cstheme="minorBidi"/>
                <w:noProof/>
                <w:szCs w:val="17"/>
                <w:lang w:val="fr-FR"/>
              </w:rPr>
            </w:pPr>
            <w:del w:id="390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4</w:delText>
              </w:r>
              <w:r w:rsidRPr="00982192" w:rsidDel="00821D71">
                <w:rPr>
                  <w:rFonts w:asciiTheme="minorBidi" w:eastAsia="Times New Roman" w:hAnsiTheme="minorBidi" w:cstheme="minorBidi"/>
                  <w:noProof/>
                  <w:szCs w:val="17"/>
                  <w:lang w:val="fr-FR"/>
                </w:rPr>
                <w:delText>]</w:delText>
              </w:r>
            </w:del>
          </w:p>
        </w:tc>
        <w:tc>
          <w:tcPr>
            <w:tcW w:w="6444" w:type="dxa"/>
          </w:tcPr>
          <w:p w14:paraId="483A67A9" w14:textId="42DAFC73" w:rsidR="00F721B7" w:rsidRPr="00982192" w:rsidDel="00821D71" w:rsidRDefault="00F721B7" w:rsidP="00CE01DA">
            <w:pPr>
              <w:pStyle w:val="NormalWeb"/>
              <w:spacing w:before="170" w:beforeAutospacing="0" w:after="170" w:afterAutospacing="0"/>
              <w:rPr>
                <w:del w:id="3904" w:author="Author"/>
                <w:rFonts w:asciiTheme="minorBidi" w:eastAsia="Times New Roman" w:hAnsiTheme="minorBidi" w:cstheme="minorBidi"/>
                <w:noProof/>
                <w:szCs w:val="17"/>
                <w:lang w:val="fr-FR"/>
              </w:rPr>
            </w:pPr>
            <w:del w:id="3905" w:author="Author">
              <w:r w:rsidRPr="00660252" w:rsidDel="00821D71">
                <w:rPr>
                  <w:rFonts w:ascii="Arial" w:eastAsia="Times New Roman" w:hAnsi="Arial" w:cs="Arial"/>
                  <w:noProof/>
                  <w:szCs w:val="17"/>
                  <w:lang w:val="fr-FR"/>
                </w:rPr>
                <w:delText xml:space="preserve">Dans les requêtes </w:delText>
              </w:r>
              <w:r w:rsidRPr="008231C4" w:rsidDel="00821D71">
                <w:rPr>
                  <w:rFonts w:ascii="Courier New" w:eastAsia="Times New Roman" w:hAnsi="Courier New" w:cs="Courier New"/>
                  <w:noProof/>
                  <w:szCs w:val="17"/>
                  <w:lang w:val="fr-FR"/>
                </w:rPr>
                <w:delText>POST/PUT</w:delText>
              </w:r>
              <w:r w:rsidRPr="00660252" w:rsidDel="00821D71">
                <w:rPr>
                  <w:rFonts w:ascii="Arial" w:eastAsia="Times New Roman" w:hAnsi="Arial" w:cs="Arial"/>
                  <w:noProof/>
                  <w:szCs w:val="17"/>
                  <w:lang w:val="fr-FR"/>
                </w:rPr>
                <w:delText>, les données sensibles DEVRAIENT être transférées dans le corps de la requête ou par des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têtes de requête.</w:delText>
              </w:r>
            </w:del>
          </w:p>
        </w:tc>
        <w:tc>
          <w:tcPr>
            <w:tcW w:w="1761" w:type="dxa"/>
          </w:tcPr>
          <w:p w14:paraId="03A78DBF" w14:textId="18A22DCA" w:rsidR="00F721B7" w:rsidRPr="00982192" w:rsidDel="00821D71" w:rsidRDefault="00F721B7" w:rsidP="00CE01DA">
            <w:pPr>
              <w:spacing w:before="170" w:after="170"/>
              <w:rPr>
                <w:del w:id="3906" w:author="Author"/>
                <w:rFonts w:asciiTheme="minorBidi" w:hAnsiTheme="minorBidi" w:cstheme="minorBidi"/>
                <w:noProof/>
                <w:szCs w:val="17"/>
                <w:lang w:val="fr-FR"/>
              </w:rPr>
            </w:pPr>
            <w:del w:id="3907" w:author="Author">
              <w:r w:rsidRPr="00982192" w:rsidDel="00821D71">
                <w:rPr>
                  <w:rFonts w:asciiTheme="minorBidi" w:hAnsiTheme="minorBidi" w:cstheme="minorBidi"/>
                  <w:noProof/>
                  <w:szCs w:val="17"/>
                  <w:lang w:val="fr-FR"/>
                </w:rPr>
                <w:delText>AAX, AAJ</w:delText>
              </w:r>
            </w:del>
          </w:p>
        </w:tc>
      </w:tr>
      <w:tr w:rsidR="00F721B7" w:rsidRPr="00982192" w:rsidDel="00821D71" w14:paraId="4AB4907B" w14:textId="6B75AC41" w:rsidTr="003969D6">
        <w:trPr>
          <w:trHeight w:val="107"/>
          <w:del w:id="3908" w:author="Author"/>
        </w:trPr>
        <w:tc>
          <w:tcPr>
            <w:tcW w:w="1143" w:type="dxa"/>
          </w:tcPr>
          <w:p w14:paraId="6211774A" w14:textId="78F7C9FD" w:rsidR="00F721B7" w:rsidRPr="00982192" w:rsidDel="00821D71" w:rsidRDefault="00F721B7" w:rsidP="00CE01DA">
            <w:pPr>
              <w:spacing w:before="170" w:after="170"/>
              <w:rPr>
                <w:del w:id="3909" w:author="Author"/>
                <w:rFonts w:asciiTheme="minorBidi" w:hAnsiTheme="minorBidi" w:cstheme="minorBidi"/>
                <w:noProof/>
                <w:szCs w:val="17"/>
                <w:lang w:val="fr-FR"/>
              </w:rPr>
            </w:pPr>
            <w:del w:id="391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2FF1F406" w14:textId="285E3F77" w:rsidR="00F721B7" w:rsidRPr="00982192" w:rsidDel="00821D71" w:rsidRDefault="00F721B7" w:rsidP="00CE01DA">
            <w:pPr>
              <w:pStyle w:val="NormalWeb"/>
              <w:spacing w:before="170" w:beforeAutospacing="0" w:after="170" w:afterAutospacing="0"/>
              <w:rPr>
                <w:del w:id="3911" w:author="Author"/>
                <w:rFonts w:asciiTheme="minorBidi" w:eastAsia="Times New Roman" w:hAnsiTheme="minorBidi" w:cstheme="minorBidi"/>
                <w:noProof/>
                <w:szCs w:val="17"/>
                <w:lang w:val="fr-FR"/>
              </w:rPr>
            </w:pPr>
            <w:del w:id="3912" w:author="Author">
              <w:r w:rsidRPr="00660252" w:rsidDel="00821D71">
                <w:rPr>
                  <w:rFonts w:ascii="Arial" w:eastAsia="Times New Roman" w:hAnsi="Arial" w:cs="Arial"/>
                  <w:noProof/>
                  <w:szCs w:val="17"/>
                  <w:lang w:val="fr-FR"/>
                </w:rPr>
                <w:delText xml:space="preserve">Dans les requêtes </w:delText>
              </w:r>
              <w:r w:rsidRPr="008231C4" w:rsidDel="00821D71">
                <w:rPr>
                  <w:rFonts w:ascii="Courier New" w:eastAsia="Times New Roman" w:hAnsi="Courier New" w:cs="Courier New"/>
                  <w:noProof/>
                  <w:szCs w:val="17"/>
                  <w:lang w:val="fr-FR"/>
                </w:rPr>
                <w:delText>GET</w:delText>
              </w:r>
              <w:r w:rsidRPr="00660252" w:rsidDel="00821D71">
                <w:rPr>
                  <w:rFonts w:ascii="Arial" w:eastAsia="Times New Roman" w:hAnsi="Arial" w:cs="Arial"/>
                  <w:noProof/>
                  <w:szCs w:val="17"/>
                  <w:lang w:val="fr-FR"/>
                </w:rPr>
                <w:delText>, les données sensibles DEVRAIENT être transférées dans un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 http.</w:delText>
              </w:r>
            </w:del>
          </w:p>
        </w:tc>
        <w:tc>
          <w:tcPr>
            <w:tcW w:w="1761" w:type="dxa"/>
          </w:tcPr>
          <w:p w14:paraId="702B5DA6" w14:textId="4A27946B" w:rsidR="00F721B7" w:rsidRPr="00982192" w:rsidDel="00821D71" w:rsidRDefault="00F721B7" w:rsidP="00CE01DA">
            <w:pPr>
              <w:spacing w:before="170" w:after="170"/>
              <w:rPr>
                <w:del w:id="3913" w:author="Author"/>
                <w:rFonts w:asciiTheme="minorBidi" w:hAnsiTheme="minorBidi" w:cstheme="minorBidi"/>
                <w:noProof/>
                <w:szCs w:val="17"/>
                <w:lang w:val="fr-FR"/>
              </w:rPr>
            </w:pPr>
            <w:del w:id="3914" w:author="Author">
              <w:r w:rsidRPr="00982192" w:rsidDel="00821D71">
                <w:rPr>
                  <w:rFonts w:asciiTheme="minorBidi" w:hAnsiTheme="minorBidi" w:cstheme="minorBidi"/>
                  <w:noProof/>
                  <w:szCs w:val="17"/>
                  <w:lang w:val="fr-FR"/>
                </w:rPr>
                <w:delText>AAX, AAJ</w:delText>
              </w:r>
            </w:del>
          </w:p>
        </w:tc>
      </w:tr>
      <w:tr w:rsidR="00F721B7" w:rsidRPr="00982192" w:rsidDel="00821D71" w14:paraId="7CA9F26F" w14:textId="18FB8219" w:rsidTr="003969D6">
        <w:trPr>
          <w:trHeight w:val="107"/>
          <w:del w:id="3915" w:author="Author"/>
        </w:trPr>
        <w:tc>
          <w:tcPr>
            <w:tcW w:w="1143" w:type="dxa"/>
          </w:tcPr>
          <w:p w14:paraId="0C179D2C" w14:textId="7A51BB72" w:rsidR="00F721B7" w:rsidRPr="00982192" w:rsidDel="00821D71" w:rsidRDefault="00F721B7" w:rsidP="00CE01DA">
            <w:pPr>
              <w:spacing w:before="170" w:after="170"/>
              <w:rPr>
                <w:del w:id="3916" w:author="Author"/>
                <w:rFonts w:asciiTheme="minorBidi" w:hAnsiTheme="minorBidi" w:cstheme="minorBidi"/>
                <w:noProof/>
                <w:szCs w:val="17"/>
                <w:lang w:val="fr-FR"/>
              </w:rPr>
            </w:pPr>
            <w:del w:id="391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6</w:delText>
              </w:r>
              <w:r w:rsidRPr="00982192" w:rsidDel="00821D71">
                <w:rPr>
                  <w:rFonts w:asciiTheme="minorBidi" w:eastAsia="Times New Roman" w:hAnsiTheme="minorBidi" w:cstheme="minorBidi"/>
                  <w:noProof/>
                  <w:szCs w:val="17"/>
                  <w:lang w:val="fr-FR"/>
                </w:rPr>
                <w:delText>]</w:delText>
              </w:r>
            </w:del>
          </w:p>
        </w:tc>
        <w:tc>
          <w:tcPr>
            <w:tcW w:w="6444" w:type="dxa"/>
          </w:tcPr>
          <w:p w14:paraId="5EFDE14E" w14:textId="707B17F9" w:rsidR="00F721B7" w:rsidRPr="00982192" w:rsidDel="00821D71" w:rsidRDefault="00F721B7" w:rsidP="00CE01DA">
            <w:pPr>
              <w:pStyle w:val="NormalWeb"/>
              <w:spacing w:before="170" w:beforeAutospacing="0" w:after="170" w:afterAutospacing="0"/>
              <w:rPr>
                <w:del w:id="3918" w:author="Author"/>
                <w:rFonts w:asciiTheme="minorBidi" w:eastAsia="Times New Roman" w:hAnsiTheme="minorBidi" w:cstheme="minorBidi"/>
                <w:noProof/>
                <w:szCs w:val="17"/>
                <w:lang w:val="fr-FR"/>
              </w:rPr>
            </w:pPr>
            <w:del w:id="3919" w:author="Author">
              <w:r w:rsidRPr="00660252" w:rsidDel="00821D71">
                <w:rPr>
                  <w:rFonts w:ascii="Arial" w:eastAsia="Times New Roman" w:hAnsi="Arial" w:cs="Arial"/>
                  <w:noProof/>
                  <w:szCs w:val="17"/>
                  <w:lang w:val="fr-FR"/>
                </w:rPr>
                <w:delText>Afin de limiter au minimum le temps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attente et de réduire le couplage entre services protégés, la décision de contrôle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accès DEVRAIT être prise localement par les points de terminaison REST.</w:delText>
              </w:r>
            </w:del>
          </w:p>
        </w:tc>
        <w:tc>
          <w:tcPr>
            <w:tcW w:w="1761" w:type="dxa"/>
          </w:tcPr>
          <w:p w14:paraId="4CB952CA" w14:textId="4B2D03E7" w:rsidR="00F721B7" w:rsidRPr="00982192" w:rsidDel="00821D71" w:rsidRDefault="00F721B7" w:rsidP="00CE01DA">
            <w:pPr>
              <w:spacing w:before="170" w:after="170"/>
              <w:rPr>
                <w:del w:id="3920" w:author="Author"/>
                <w:rFonts w:asciiTheme="minorBidi" w:hAnsiTheme="minorBidi" w:cstheme="minorBidi"/>
                <w:noProof/>
                <w:szCs w:val="17"/>
                <w:lang w:val="fr-FR"/>
              </w:rPr>
            </w:pPr>
            <w:del w:id="3921" w:author="Author">
              <w:r w:rsidRPr="00982192" w:rsidDel="00821D71">
                <w:rPr>
                  <w:rFonts w:asciiTheme="minorBidi" w:hAnsiTheme="minorBidi" w:cstheme="minorBidi"/>
                  <w:noProof/>
                  <w:szCs w:val="17"/>
                  <w:lang w:val="fr-FR"/>
                </w:rPr>
                <w:delText>AAX, AAJ</w:delText>
              </w:r>
            </w:del>
          </w:p>
        </w:tc>
      </w:tr>
      <w:tr w:rsidR="00F721B7" w:rsidRPr="00982192" w:rsidDel="00821D71" w14:paraId="581B308B" w14:textId="2F94D40A" w:rsidTr="003969D6">
        <w:trPr>
          <w:trHeight w:val="107"/>
          <w:del w:id="3922" w:author="Author"/>
        </w:trPr>
        <w:tc>
          <w:tcPr>
            <w:tcW w:w="1143" w:type="dxa"/>
          </w:tcPr>
          <w:p w14:paraId="1EC69179" w14:textId="027E7ED5" w:rsidR="00F721B7" w:rsidRPr="00982192" w:rsidDel="00821D71" w:rsidRDefault="00F721B7" w:rsidP="00CE01DA">
            <w:pPr>
              <w:spacing w:before="170" w:after="170"/>
              <w:rPr>
                <w:del w:id="3923" w:author="Author"/>
                <w:rFonts w:asciiTheme="minorBidi" w:hAnsiTheme="minorBidi" w:cstheme="minorBidi"/>
                <w:noProof/>
                <w:szCs w:val="17"/>
                <w:lang w:val="fr-FR"/>
              </w:rPr>
            </w:pPr>
            <w:del w:id="392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7</w:delText>
              </w:r>
              <w:r w:rsidRPr="00982192" w:rsidDel="00821D71">
                <w:rPr>
                  <w:rFonts w:asciiTheme="minorBidi" w:eastAsia="Times New Roman" w:hAnsiTheme="minorBidi" w:cstheme="minorBidi"/>
                  <w:noProof/>
                  <w:szCs w:val="17"/>
                  <w:lang w:val="fr-FR"/>
                </w:rPr>
                <w:delText>]</w:delText>
              </w:r>
            </w:del>
          </w:p>
        </w:tc>
        <w:tc>
          <w:tcPr>
            <w:tcW w:w="6444" w:type="dxa"/>
          </w:tcPr>
          <w:p w14:paraId="7F5BBA85" w14:textId="23266A74" w:rsidR="00F721B7" w:rsidRPr="00982192" w:rsidDel="00821D71" w:rsidRDefault="00F721B7" w:rsidP="00CE01DA">
            <w:pPr>
              <w:pStyle w:val="NormalWeb"/>
              <w:spacing w:before="170" w:beforeAutospacing="0" w:after="170" w:afterAutospacing="0"/>
              <w:rPr>
                <w:del w:id="3925" w:author="Author"/>
                <w:rFonts w:asciiTheme="minorBidi" w:eastAsia="Times New Roman" w:hAnsiTheme="minorBidi" w:cstheme="minorBidi"/>
                <w:noProof/>
                <w:szCs w:val="17"/>
                <w:lang w:val="fr-FR"/>
              </w:rPr>
            </w:pPr>
            <w:del w:id="3926" w:author="Author">
              <w:r w:rsidRPr="00660252" w:rsidDel="00821D71">
                <w:rPr>
                  <w:rFonts w:ascii="Arial" w:eastAsia="Times New Roman" w:hAnsi="Arial" w:cs="Arial"/>
                  <w:noProof/>
                  <w:szCs w:val="17"/>
                  <w:lang w:val="fr-FR"/>
                </w:rPr>
                <w:delText>Les clés API DEVRAIENT être utilisées pour les services protégés et les services publics afin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empêcher que leur prestataire de services ne soit submergé par des requêtes multiples (attaques par déni de service).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S</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agissant des services protégés, les clés API PEUVENT être utilisées à des fins de monétisation (plans achetés),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application de règlements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utilisation (QoS, qualité de service) et de contrôle.</w:delText>
              </w:r>
            </w:del>
          </w:p>
        </w:tc>
        <w:tc>
          <w:tcPr>
            <w:tcW w:w="1761" w:type="dxa"/>
          </w:tcPr>
          <w:p w14:paraId="7D0F8982" w14:textId="77987A32" w:rsidR="00F721B7" w:rsidRPr="00982192" w:rsidDel="00821D71" w:rsidRDefault="00F721B7" w:rsidP="00CE01DA">
            <w:pPr>
              <w:spacing w:before="170" w:after="170"/>
              <w:rPr>
                <w:del w:id="3927" w:author="Author"/>
                <w:rFonts w:asciiTheme="minorBidi" w:hAnsiTheme="minorBidi" w:cstheme="minorBidi"/>
                <w:noProof/>
                <w:szCs w:val="17"/>
                <w:lang w:val="fr-FR"/>
              </w:rPr>
            </w:pPr>
            <w:del w:id="3928" w:author="Author">
              <w:r w:rsidRPr="00982192" w:rsidDel="00821D71">
                <w:rPr>
                  <w:rFonts w:asciiTheme="minorBidi" w:hAnsiTheme="minorBidi" w:cstheme="minorBidi"/>
                  <w:noProof/>
                  <w:szCs w:val="17"/>
                  <w:lang w:val="fr-FR"/>
                </w:rPr>
                <w:delText>AAX, AAJ</w:delText>
              </w:r>
            </w:del>
          </w:p>
        </w:tc>
      </w:tr>
      <w:tr w:rsidR="00F721B7" w:rsidRPr="00982192" w:rsidDel="00821D71" w14:paraId="367454F0" w14:textId="0ED2B33E" w:rsidTr="003969D6">
        <w:trPr>
          <w:trHeight w:val="107"/>
          <w:del w:id="3929" w:author="Author"/>
        </w:trPr>
        <w:tc>
          <w:tcPr>
            <w:tcW w:w="1143" w:type="dxa"/>
          </w:tcPr>
          <w:p w14:paraId="2E26496E" w14:textId="6755934A" w:rsidR="00F721B7" w:rsidRPr="00982192" w:rsidDel="00821D71" w:rsidRDefault="00F721B7" w:rsidP="00CE01DA">
            <w:pPr>
              <w:spacing w:before="170" w:after="170"/>
              <w:rPr>
                <w:del w:id="3930" w:author="Author"/>
                <w:rFonts w:asciiTheme="minorBidi" w:eastAsia="Times New Roman" w:hAnsiTheme="minorBidi" w:cstheme="minorBidi"/>
                <w:noProof/>
                <w:szCs w:val="17"/>
                <w:lang w:val="fr-FR"/>
              </w:rPr>
            </w:pPr>
            <w:del w:id="393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0DDBD123" w14:textId="01AA99BD" w:rsidR="00F721B7" w:rsidRPr="00982192" w:rsidDel="00821D71" w:rsidRDefault="00F721B7" w:rsidP="00CE01DA">
            <w:pPr>
              <w:pStyle w:val="NormalWeb"/>
              <w:spacing w:before="170" w:beforeAutospacing="0" w:after="170" w:afterAutospacing="0"/>
              <w:rPr>
                <w:del w:id="3932" w:author="Author"/>
                <w:rFonts w:asciiTheme="minorBidi" w:eastAsia="Times New Roman" w:hAnsiTheme="minorBidi" w:cstheme="minorBidi"/>
                <w:noProof/>
                <w:szCs w:val="17"/>
                <w:lang w:val="fr-FR"/>
              </w:rPr>
            </w:pPr>
            <w:del w:id="3933" w:author="Author">
              <w:r w:rsidRPr="00660252" w:rsidDel="00821D71">
                <w:rPr>
                  <w:rFonts w:ascii="Arial" w:eastAsia="Times New Roman" w:hAnsi="Arial" w:cs="Arial"/>
                  <w:noProof/>
                  <w:szCs w:val="17"/>
                  <w:lang w:val="fr-FR"/>
                </w:rPr>
                <w:delText>Comme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indique</w:delText>
              </w:r>
              <w:r w:rsidR="00992C0C" w:rsidRPr="00660252" w:rsidDel="00821D71">
                <w:rPr>
                  <w:rFonts w:ascii="Arial" w:eastAsia="Times New Roman" w:hAnsi="Arial" w:cs="Arial"/>
                  <w:noProof/>
                  <w:szCs w:val="17"/>
                  <w:lang w:val="fr-FR"/>
                </w:rPr>
                <w:delText xml:space="preserve"> le</w:delText>
              </w:r>
              <w:r w:rsidR="00992C0C" w:rsidDel="00821D71">
                <w:rPr>
                  <w:rFonts w:ascii="Arial" w:eastAsia="Times New Roman" w:hAnsi="Arial" w:cs="Arial"/>
                  <w:noProof/>
                  <w:szCs w:val="17"/>
                  <w:lang w:val="fr-FR"/>
                </w:rPr>
                <w:delText> </w:delText>
              </w:r>
              <w:r w:rsidR="00992C0C" w:rsidRPr="00660252" w:rsidDel="00821D71">
                <w:rPr>
                  <w:rFonts w:ascii="Arial" w:eastAsia="Times New Roman" w:hAnsi="Arial" w:cs="Arial"/>
                  <w:noProof/>
                  <w:szCs w:val="17"/>
                  <w:lang w:val="fr-FR"/>
                </w:rPr>
                <w:delText>RFC</w:delText>
              </w:r>
              <w:r w:rsidRPr="00660252" w:rsidDel="00821D71">
                <w:rPr>
                  <w:rFonts w:ascii="Arial" w:eastAsia="Times New Roman" w:hAnsi="Arial" w:cs="Arial"/>
                  <w:noProof/>
                  <w:szCs w:val="17"/>
                  <w:lang w:val="fr-FR"/>
                </w:rPr>
                <w:delText xml:space="preserve"> 7231 de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IETF, les clés API PEUVENT être combinées avec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utilisateur ou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agent de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 de requête HTTP pour distinguer entre un utilisateur humain et un agent intelligent.</w:delText>
              </w:r>
            </w:del>
          </w:p>
        </w:tc>
        <w:tc>
          <w:tcPr>
            <w:tcW w:w="1761" w:type="dxa"/>
          </w:tcPr>
          <w:p w14:paraId="44F2ECD4" w14:textId="78C73F42" w:rsidR="00F721B7" w:rsidRPr="00982192" w:rsidDel="00821D71" w:rsidRDefault="00F721B7" w:rsidP="00CE01DA">
            <w:pPr>
              <w:spacing w:before="170" w:after="170"/>
              <w:rPr>
                <w:del w:id="3934" w:author="Author"/>
                <w:rFonts w:asciiTheme="minorBidi" w:hAnsiTheme="minorBidi" w:cstheme="minorBidi"/>
                <w:noProof/>
                <w:szCs w:val="17"/>
                <w:lang w:val="fr-FR"/>
              </w:rPr>
            </w:pPr>
            <w:del w:id="3935" w:author="Author">
              <w:r w:rsidRPr="00982192" w:rsidDel="00821D71">
                <w:rPr>
                  <w:rFonts w:asciiTheme="minorBidi" w:hAnsiTheme="minorBidi" w:cstheme="minorBidi"/>
                  <w:noProof/>
                  <w:szCs w:val="17"/>
                  <w:lang w:val="fr-FR"/>
                </w:rPr>
                <w:delText>AAX, AAJ</w:delText>
              </w:r>
            </w:del>
          </w:p>
        </w:tc>
      </w:tr>
      <w:tr w:rsidR="00F721B7" w:rsidRPr="00982192" w:rsidDel="00821D71" w14:paraId="2BEA7964" w14:textId="45FDB4B6" w:rsidTr="003969D6">
        <w:trPr>
          <w:trHeight w:val="107"/>
          <w:del w:id="3936" w:author="Author"/>
        </w:trPr>
        <w:tc>
          <w:tcPr>
            <w:tcW w:w="1143" w:type="dxa"/>
          </w:tcPr>
          <w:p w14:paraId="26222920" w14:textId="0BB7EE58" w:rsidR="00F721B7" w:rsidRPr="00982192" w:rsidDel="00821D71" w:rsidRDefault="00F721B7" w:rsidP="00CE01DA">
            <w:pPr>
              <w:spacing w:before="170" w:after="170"/>
              <w:rPr>
                <w:del w:id="3937" w:author="Author"/>
                <w:rFonts w:asciiTheme="minorBidi" w:hAnsiTheme="minorBidi" w:cstheme="minorBidi"/>
                <w:noProof/>
                <w:szCs w:val="17"/>
                <w:lang w:val="fr-FR"/>
              </w:rPr>
            </w:pPr>
            <w:del w:id="393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13</w:delText>
              </w:r>
              <w:r w:rsidR="008231C4" w:rsidDel="00821D71">
                <w:rPr>
                  <w:rFonts w:asciiTheme="minorBidi" w:eastAsia="Times New Roman" w:hAnsiTheme="minorBidi" w:cstheme="minorBidi"/>
                  <w:noProof/>
                  <w:szCs w:val="17"/>
                  <w:lang w:val="fr-FR"/>
                </w:rPr>
                <w:delText>9</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25B891B8" w14:textId="0A215BCF" w:rsidR="00F721B7" w:rsidRPr="00660252" w:rsidDel="00821D71" w:rsidRDefault="00F721B7" w:rsidP="00CE01DA">
            <w:pPr>
              <w:spacing w:before="170" w:after="170"/>
              <w:rPr>
                <w:del w:id="3939" w:author="Author"/>
                <w:rFonts w:ascii="Arial" w:eastAsia="Times New Roman" w:hAnsi="Arial" w:cs="Arial"/>
                <w:noProof/>
                <w:szCs w:val="17"/>
                <w:lang w:val="fr-FR"/>
              </w:rPr>
            </w:pPr>
            <w:del w:id="3940" w:author="Author">
              <w:r w:rsidRPr="00660252" w:rsidDel="00821D71">
                <w:rPr>
                  <w:rFonts w:ascii="Arial" w:eastAsia="Times New Roman" w:hAnsi="Arial" w:cs="Arial"/>
                  <w:noProof/>
                  <w:szCs w:val="17"/>
                  <w:lang w:val="fr-FR"/>
                </w:rPr>
                <w:delText>Le prestataire de service DEVRAIT renvoyer l</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état d</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utilisation actuelle en même temps que les en</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têtes de réponse H</w:delText>
              </w:r>
              <w:r w:rsidR="00334310" w:rsidRPr="00660252" w:rsidDel="00821D71">
                <w:rPr>
                  <w:rFonts w:ascii="Arial" w:eastAsia="Times New Roman" w:hAnsi="Arial" w:cs="Arial"/>
                  <w:noProof/>
                  <w:szCs w:val="17"/>
                  <w:lang w:val="fr-FR"/>
                </w:rPr>
                <w:delText>TTP</w:delText>
              </w:r>
              <w:r w:rsidR="00334310" w:rsidDel="00821D71">
                <w:rPr>
                  <w:rFonts w:ascii="Arial" w:eastAsia="Times New Roman" w:hAnsi="Arial" w:cs="Arial"/>
                  <w:noProof/>
                  <w:szCs w:val="17"/>
                  <w:lang w:val="fr-FR"/>
                </w:rPr>
                <w:delText xml:space="preserve">.  </w:delText>
              </w:r>
              <w:r w:rsidR="00334310" w:rsidRPr="00660252" w:rsidDel="00821D71">
                <w:rPr>
                  <w:rFonts w:ascii="Arial" w:eastAsia="Times New Roman" w:hAnsi="Arial" w:cs="Arial"/>
                  <w:noProof/>
                  <w:szCs w:val="17"/>
                  <w:lang w:val="fr-FR"/>
                </w:rPr>
                <w:delText>Le</w:delText>
              </w:r>
              <w:r w:rsidRPr="00660252" w:rsidDel="00821D71">
                <w:rPr>
                  <w:rFonts w:ascii="Arial" w:eastAsia="Times New Roman" w:hAnsi="Arial" w:cs="Arial"/>
                  <w:noProof/>
                  <w:szCs w:val="17"/>
                  <w:lang w:val="fr-FR"/>
                </w:rPr>
                <w:delText>s données de réponse ci</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après PEUVENT être renvoyées</w:delText>
              </w:r>
              <w:r w:rsidR="00BB0A23" w:rsidDel="00821D71">
                <w:rPr>
                  <w:rFonts w:ascii="Arial" w:eastAsia="Times New Roman" w:hAnsi="Arial" w:cs="Arial"/>
                  <w:noProof/>
                  <w:szCs w:val="17"/>
                  <w:lang w:val="fr-FR"/>
                </w:rPr>
                <w:delText> :</w:delText>
              </w:r>
            </w:del>
          </w:p>
          <w:p w14:paraId="34BB0D52" w14:textId="5D020890" w:rsidR="00F721B7" w:rsidRPr="00660252" w:rsidDel="00821D71" w:rsidRDefault="00F721B7" w:rsidP="00CE01DA">
            <w:pPr>
              <w:pStyle w:val="NormalWeb"/>
              <w:numPr>
                <w:ilvl w:val="0"/>
                <w:numId w:val="13"/>
              </w:numPr>
              <w:spacing w:before="170" w:beforeAutospacing="0" w:after="170" w:afterAutospacing="0"/>
              <w:ind w:left="1151" w:hanging="567"/>
              <w:rPr>
                <w:del w:id="3941" w:author="Author"/>
                <w:rFonts w:ascii="Arial" w:eastAsia="Times New Roman" w:hAnsi="Arial" w:cs="Arial"/>
                <w:noProof/>
                <w:szCs w:val="17"/>
                <w:lang w:val="fr-FR"/>
              </w:rPr>
            </w:pPr>
            <w:del w:id="3942" w:author="Author">
              <w:r w:rsidRPr="00660252" w:rsidDel="00821D71">
                <w:rPr>
                  <w:rFonts w:ascii="Arial" w:eastAsia="Times New Roman" w:hAnsi="Arial" w:cs="Arial"/>
                  <w:noProof/>
                  <w:szCs w:val="17"/>
                  <w:lang w:val="fr-FR"/>
                </w:rPr>
                <w:delText>limite de débit</w:delText>
              </w:r>
              <w:r w:rsidR="008E6954"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 limite de débit (par minute) fixée dans le système;</w:delText>
              </w:r>
            </w:del>
          </w:p>
          <w:p w14:paraId="06FAD597" w14:textId="10095364" w:rsidR="00F721B7" w:rsidRPr="00660252" w:rsidDel="00821D71" w:rsidRDefault="00F721B7" w:rsidP="00CE01DA">
            <w:pPr>
              <w:pStyle w:val="NormalWeb"/>
              <w:numPr>
                <w:ilvl w:val="0"/>
                <w:numId w:val="13"/>
              </w:numPr>
              <w:spacing w:before="170" w:beforeAutospacing="0" w:after="170" w:afterAutospacing="0"/>
              <w:ind w:left="1151" w:hanging="567"/>
              <w:rPr>
                <w:del w:id="3943" w:author="Author"/>
                <w:rFonts w:ascii="Arial" w:eastAsia="Times New Roman" w:hAnsi="Arial" w:cs="Arial"/>
                <w:noProof/>
                <w:szCs w:val="17"/>
                <w:lang w:val="fr-FR"/>
              </w:rPr>
            </w:pPr>
            <w:del w:id="3944" w:author="Author">
              <w:r w:rsidRPr="00660252" w:rsidDel="00821D71">
                <w:rPr>
                  <w:rFonts w:ascii="Arial" w:eastAsia="Times New Roman" w:hAnsi="Arial" w:cs="Arial"/>
                  <w:noProof/>
                  <w:szCs w:val="17"/>
                  <w:lang w:val="fr-FR"/>
                </w:rPr>
                <w:delText xml:space="preserve">limite de débit restante </w:delText>
              </w:r>
              <w:r w:rsidR="008E6954" w:rsidRPr="00660252"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 nombre restant de requêtes autorisé pendant la tranche de temps actuelle (</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 xml:space="preserve">1 indique que la limite a été dépassée); </w:delText>
              </w:r>
              <w:r w:rsidR="002D56D3" w:rsidDel="00821D71">
                <w:rPr>
                  <w:rFonts w:ascii="Arial" w:eastAsia="Times New Roman" w:hAnsi="Arial" w:cs="Arial"/>
                  <w:noProof/>
                  <w:szCs w:val="17"/>
                  <w:lang w:val="fr-FR"/>
                </w:rPr>
                <w:delText xml:space="preserve"> </w:delText>
              </w:r>
              <w:r w:rsidRPr="00660252" w:rsidDel="00821D71">
                <w:rPr>
                  <w:rFonts w:ascii="Arial" w:eastAsia="Times New Roman" w:hAnsi="Arial" w:cs="Arial"/>
                  <w:noProof/>
                  <w:szCs w:val="17"/>
                  <w:lang w:val="fr-FR"/>
                </w:rPr>
                <w:delText>et</w:delText>
              </w:r>
            </w:del>
          </w:p>
          <w:p w14:paraId="6732D526" w14:textId="19BBDB53" w:rsidR="00F721B7" w:rsidRPr="00982192" w:rsidDel="00821D71" w:rsidRDefault="00F721B7" w:rsidP="00CE01DA">
            <w:pPr>
              <w:pStyle w:val="NormalWeb"/>
              <w:numPr>
                <w:ilvl w:val="0"/>
                <w:numId w:val="13"/>
              </w:numPr>
              <w:spacing w:before="170" w:beforeAutospacing="0" w:after="170" w:afterAutospacing="0"/>
              <w:ind w:left="1151" w:hanging="567"/>
              <w:rPr>
                <w:del w:id="3945" w:author="Author"/>
                <w:rFonts w:ascii="Arial" w:eastAsia="Times New Roman" w:hAnsi="Arial" w:cs="Arial"/>
                <w:noProof/>
                <w:szCs w:val="17"/>
                <w:lang w:val="fr-FR"/>
              </w:rPr>
            </w:pPr>
            <w:del w:id="3946" w:author="Author">
              <w:r w:rsidRPr="00660252" w:rsidDel="00821D71">
                <w:rPr>
                  <w:rFonts w:ascii="Arial" w:eastAsia="Times New Roman" w:hAnsi="Arial" w:cs="Arial"/>
                  <w:noProof/>
                  <w:szCs w:val="17"/>
                  <w:lang w:val="fr-FR"/>
                </w:rPr>
                <w:delText>remise à zéro de la limite de débit – durée (en secondes) restant à courir jusqu</w:delText>
              </w:r>
              <w:r w:rsidR="00BB0A23" w:rsidDel="00821D71">
                <w:rPr>
                  <w:rFonts w:ascii="Arial" w:eastAsia="Times New Roman" w:hAnsi="Arial" w:cs="Arial"/>
                  <w:noProof/>
                  <w:szCs w:val="17"/>
                  <w:lang w:val="fr-FR"/>
                </w:rPr>
                <w:delText>’</w:delText>
              </w:r>
              <w:r w:rsidRPr="00660252" w:rsidDel="00821D71">
                <w:rPr>
                  <w:rFonts w:ascii="Arial" w:eastAsia="Times New Roman" w:hAnsi="Arial" w:cs="Arial"/>
                  <w:noProof/>
                  <w:szCs w:val="17"/>
                  <w:lang w:val="fr-FR"/>
                </w:rPr>
                <w:delText>à la remise à zéro du compteur de requêtes.</w:delText>
              </w:r>
            </w:del>
          </w:p>
        </w:tc>
        <w:tc>
          <w:tcPr>
            <w:tcW w:w="1761" w:type="dxa"/>
          </w:tcPr>
          <w:p w14:paraId="2427F4E3" w14:textId="7AA92502" w:rsidR="00F721B7" w:rsidRPr="00982192" w:rsidDel="00821D71" w:rsidRDefault="00F721B7" w:rsidP="00CE01DA">
            <w:pPr>
              <w:spacing w:before="170" w:after="170"/>
              <w:rPr>
                <w:del w:id="3947" w:author="Author"/>
                <w:rFonts w:asciiTheme="minorBidi" w:hAnsiTheme="minorBidi" w:cstheme="minorBidi"/>
                <w:noProof/>
                <w:szCs w:val="17"/>
                <w:lang w:val="fr-FR"/>
              </w:rPr>
            </w:pPr>
            <w:del w:id="3948" w:author="Author">
              <w:r w:rsidRPr="00982192" w:rsidDel="00821D71">
                <w:rPr>
                  <w:rFonts w:asciiTheme="minorBidi" w:hAnsiTheme="minorBidi" w:cstheme="minorBidi"/>
                  <w:noProof/>
                  <w:szCs w:val="17"/>
                  <w:lang w:val="fr-FR"/>
                </w:rPr>
                <w:delText>AAX, AAJ</w:delText>
              </w:r>
            </w:del>
          </w:p>
        </w:tc>
      </w:tr>
      <w:tr w:rsidR="00F721B7" w:rsidRPr="00982192" w:rsidDel="00821D71" w14:paraId="74A5A54B" w14:textId="22B94B99" w:rsidTr="003969D6">
        <w:trPr>
          <w:trHeight w:val="107"/>
          <w:del w:id="3949" w:author="Author"/>
        </w:trPr>
        <w:tc>
          <w:tcPr>
            <w:tcW w:w="1143" w:type="dxa"/>
          </w:tcPr>
          <w:p w14:paraId="5D3FAB65" w14:textId="4BE00B61" w:rsidR="00F721B7" w:rsidRPr="00982192" w:rsidDel="00821D71" w:rsidRDefault="00F721B7" w:rsidP="00CE01DA">
            <w:pPr>
              <w:spacing w:before="170" w:after="170"/>
              <w:rPr>
                <w:del w:id="3950" w:author="Author"/>
                <w:rFonts w:asciiTheme="minorBidi" w:hAnsiTheme="minorBidi" w:cstheme="minorBidi"/>
                <w:noProof/>
                <w:szCs w:val="17"/>
                <w:lang w:val="fr-FR"/>
              </w:rPr>
            </w:pPr>
            <w:del w:id="3951"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w:delText>
              </w:r>
              <w:r w:rsidR="008231C4" w:rsidDel="00821D71">
                <w:rPr>
                  <w:rFonts w:asciiTheme="minorBidi" w:eastAsia="Times New Roman" w:hAnsiTheme="minorBidi" w:cstheme="minorBidi"/>
                  <w:noProof/>
                  <w:szCs w:val="17"/>
                  <w:lang w:val="fr-FR"/>
                </w:rPr>
                <w:delText>40</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6D5F6EFE" w14:textId="64E4672C" w:rsidR="00F721B7" w:rsidRPr="00982192" w:rsidDel="00821D71" w:rsidRDefault="00F721B7" w:rsidP="00CE01DA">
            <w:pPr>
              <w:pStyle w:val="NormalWeb"/>
              <w:spacing w:before="170" w:beforeAutospacing="0" w:after="170" w:afterAutospacing="0"/>
              <w:rPr>
                <w:del w:id="3952" w:author="Author"/>
                <w:rFonts w:asciiTheme="minorBidi" w:eastAsia="Times New Roman" w:hAnsiTheme="minorBidi" w:cstheme="minorBidi"/>
                <w:noProof/>
                <w:szCs w:val="17"/>
                <w:lang w:val="fr-FR"/>
              </w:rPr>
            </w:pPr>
            <w:del w:id="3953" w:author="Author">
              <w:r w:rsidRPr="00DC55F6" w:rsidDel="00821D71">
                <w:rPr>
                  <w:rFonts w:ascii="Arial" w:eastAsia="Times New Roman" w:hAnsi="Arial" w:cs="Arial"/>
                  <w:noProof/>
                  <w:szCs w:val="17"/>
                  <w:lang w:val="fr-FR"/>
                </w:rPr>
                <w:delText>Le prestataire de service DEVRAIT renvoyer le code d</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état “</w:delText>
              </w:r>
              <w:r w:rsidRPr="008231C4" w:rsidDel="00821D71">
                <w:rPr>
                  <w:rFonts w:ascii="Courier New" w:eastAsia="Times New Roman" w:hAnsi="Courier New" w:cs="Courier New"/>
                  <w:noProof/>
                  <w:szCs w:val="17"/>
                  <w:lang w:val="fr-FR"/>
                </w:rPr>
                <w:delText>429 Too Many Requests</w:delText>
              </w:r>
              <w:r w:rsidRPr="00DC55F6" w:rsidDel="00821D71">
                <w:rPr>
                  <w:rFonts w:ascii="Arial" w:eastAsia="Times New Roman" w:hAnsi="Arial" w:cs="Arial"/>
                  <w:noProof/>
                  <w:szCs w:val="17"/>
                  <w:lang w:val="fr-FR"/>
                </w:rPr>
                <w:delText>” si les requêtes lui sont envoyées trop rapidement.</w:delText>
              </w:r>
            </w:del>
          </w:p>
        </w:tc>
        <w:tc>
          <w:tcPr>
            <w:tcW w:w="1761" w:type="dxa"/>
          </w:tcPr>
          <w:p w14:paraId="0131F58C" w14:textId="06D7E001" w:rsidR="00F721B7" w:rsidRPr="00982192" w:rsidDel="00821D71" w:rsidRDefault="00F721B7" w:rsidP="00CE01DA">
            <w:pPr>
              <w:spacing w:before="170" w:after="170"/>
              <w:rPr>
                <w:del w:id="3954" w:author="Author"/>
                <w:rFonts w:asciiTheme="minorBidi" w:hAnsiTheme="minorBidi" w:cstheme="minorBidi"/>
                <w:noProof/>
                <w:szCs w:val="17"/>
                <w:lang w:val="fr-FR"/>
              </w:rPr>
            </w:pPr>
            <w:del w:id="3955" w:author="Author">
              <w:r w:rsidRPr="00982192" w:rsidDel="00821D71">
                <w:rPr>
                  <w:rFonts w:asciiTheme="minorBidi" w:hAnsiTheme="minorBidi" w:cstheme="minorBidi"/>
                  <w:noProof/>
                  <w:szCs w:val="17"/>
                  <w:lang w:val="fr-FR"/>
                </w:rPr>
                <w:delText>AAX, AAJ</w:delText>
              </w:r>
            </w:del>
          </w:p>
        </w:tc>
      </w:tr>
      <w:tr w:rsidR="00F721B7" w:rsidRPr="00982192" w:rsidDel="00821D71" w14:paraId="090F05A1" w14:textId="065F6801" w:rsidTr="003969D6">
        <w:trPr>
          <w:trHeight w:val="107"/>
          <w:del w:id="3956" w:author="Author"/>
        </w:trPr>
        <w:tc>
          <w:tcPr>
            <w:tcW w:w="1143" w:type="dxa"/>
          </w:tcPr>
          <w:p w14:paraId="11C3193F" w14:textId="61D142EC" w:rsidR="00F721B7" w:rsidRPr="00982192" w:rsidDel="00821D71" w:rsidRDefault="00F721B7" w:rsidP="00CE01DA">
            <w:pPr>
              <w:spacing w:before="170" w:after="170"/>
              <w:rPr>
                <w:del w:id="3957" w:author="Author"/>
                <w:rFonts w:asciiTheme="minorBidi" w:eastAsia="Times New Roman" w:hAnsiTheme="minorBidi" w:cstheme="minorBidi"/>
                <w:noProof/>
                <w:szCs w:val="17"/>
                <w:lang w:val="fr-FR"/>
              </w:rPr>
            </w:pPr>
            <w:del w:id="3958"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1</w:delText>
              </w:r>
              <w:r w:rsidRPr="00982192" w:rsidDel="00821D71">
                <w:rPr>
                  <w:rFonts w:asciiTheme="minorBidi" w:eastAsia="Times New Roman" w:hAnsiTheme="minorBidi" w:cstheme="minorBidi"/>
                  <w:noProof/>
                  <w:szCs w:val="17"/>
                  <w:lang w:val="fr-FR"/>
                </w:rPr>
                <w:delText>]</w:delText>
              </w:r>
            </w:del>
          </w:p>
        </w:tc>
        <w:tc>
          <w:tcPr>
            <w:tcW w:w="6444" w:type="dxa"/>
          </w:tcPr>
          <w:p w14:paraId="04AC5397" w14:textId="1F140E62" w:rsidR="00F721B7" w:rsidRPr="00982192" w:rsidDel="00821D71" w:rsidRDefault="00F721B7" w:rsidP="00CE01DA">
            <w:pPr>
              <w:pStyle w:val="NormalWeb"/>
              <w:spacing w:before="170" w:beforeAutospacing="0" w:after="170" w:afterAutospacing="0"/>
              <w:rPr>
                <w:del w:id="3959" w:author="Author"/>
                <w:rFonts w:asciiTheme="minorBidi" w:eastAsia="Times New Roman" w:hAnsiTheme="minorBidi" w:cstheme="minorBidi"/>
                <w:noProof/>
                <w:szCs w:val="17"/>
                <w:lang w:val="fr-FR"/>
              </w:rPr>
            </w:pPr>
            <w:del w:id="3960" w:author="Author">
              <w:r w:rsidRPr="00630EFC" w:rsidDel="00821D71">
                <w:rPr>
                  <w:rFonts w:ascii="Arial" w:eastAsia="Times New Roman" w:hAnsi="Arial" w:cs="Arial"/>
                  <w:noProof/>
                  <w:szCs w:val="17"/>
                  <w:lang w:val="fr-FR"/>
                </w:rPr>
                <w:delText>Les clés API DOIVENT être révoquées si le client viole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accord d</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utilisation, comme prescrit par l</w:delText>
              </w:r>
              <w:r w:rsidR="00BB0A23" w:rsidDel="00821D71">
                <w:rPr>
                  <w:rFonts w:ascii="Arial" w:eastAsia="Times New Roman" w:hAnsi="Arial" w:cs="Arial"/>
                  <w:noProof/>
                  <w:szCs w:val="17"/>
                  <w:lang w:val="fr-FR"/>
                </w:rPr>
                <w:delText>’</w:delText>
              </w:r>
              <w:r w:rsidRPr="00630EFC" w:rsidDel="00821D71">
                <w:rPr>
                  <w:rFonts w:ascii="Arial" w:eastAsia="Times New Roman" w:hAnsi="Arial" w:cs="Arial"/>
                  <w:noProof/>
                  <w:szCs w:val="17"/>
                  <w:lang w:val="fr-FR"/>
                </w:rPr>
                <w:delText>Office de propriété intellectuelle</w:delText>
              </w:r>
              <w:r w:rsidDel="00821D71">
                <w:rPr>
                  <w:rFonts w:ascii="Arial" w:eastAsia="Times New Roman" w:hAnsi="Arial" w:cs="Arial"/>
                  <w:noProof/>
                  <w:szCs w:val="17"/>
                  <w:lang w:val="fr-FR"/>
                </w:rPr>
                <w:delText>.</w:delText>
              </w:r>
            </w:del>
          </w:p>
        </w:tc>
        <w:tc>
          <w:tcPr>
            <w:tcW w:w="1761" w:type="dxa"/>
          </w:tcPr>
          <w:p w14:paraId="620F8931" w14:textId="2C77AE1D" w:rsidR="00F721B7" w:rsidRPr="00982192" w:rsidDel="00821D71" w:rsidRDefault="00F721B7" w:rsidP="00CE01DA">
            <w:pPr>
              <w:spacing w:before="170" w:after="170"/>
              <w:rPr>
                <w:del w:id="3961" w:author="Author"/>
                <w:rFonts w:asciiTheme="minorBidi" w:hAnsiTheme="minorBidi" w:cstheme="minorBidi"/>
                <w:noProof/>
                <w:szCs w:val="17"/>
                <w:lang w:val="fr-FR"/>
              </w:rPr>
            </w:pPr>
            <w:del w:id="3962" w:author="Author">
              <w:r w:rsidRPr="00982192" w:rsidDel="00821D71">
                <w:rPr>
                  <w:rFonts w:asciiTheme="minorBidi" w:hAnsiTheme="minorBidi" w:cstheme="minorBidi"/>
                  <w:noProof/>
                  <w:szCs w:val="17"/>
                  <w:lang w:val="fr-FR"/>
                </w:rPr>
                <w:delText>AAJ, AAX, AJ, AX</w:delText>
              </w:r>
            </w:del>
          </w:p>
        </w:tc>
      </w:tr>
      <w:tr w:rsidR="00F721B7" w:rsidRPr="00982192" w:rsidDel="00821D71" w14:paraId="3EEFE863" w14:textId="234A10C9" w:rsidTr="003969D6">
        <w:trPr>
          <w:trHeight w:val="107"/>
          <w:del w:id="3963" w:author="Author"/>
        </w:trPr>
        <w:tc>
          <w:tcPr>
            <w:tcW w:w="1143" w:type="dxa"/>
          </w:tcPr>
          <w:p w14:paraId="2057A963" w14:textId="22703897" w:rsidR="00F721B7" w:rsidRPr="00982192" w:rsidDel="00821D71" w:rsidRDefault="00F721B7" w:rsidP="00CE01DA">
            <w:pPr>
              <w:spacing w:before="170" w:after="170"/>
              <w:rPr>
                <w:del w:id="3964" w:author="Author"/>
                <w:rFonts w:asciiTheme="minorBidi" w:eastAsia="Times New Roman" w:hAnsiTheme="minorBidi" w:cstheme="minorBidi"/>
                <w:noProof/>
                <w:szCs w:val="17"/>
                <w:lang w:val="fr-FR"/>
              </w:rPr>
            </w:pPr>
            <w:del w:id="3965"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2</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5E0A01C5" w14:textId="23BD2E4E" w:rsidR="00F721B7" w:rsidRPr="00982192" w:rsidDel="00821D71" w:rsidRDefault="00F721B7" w:rsidP="00CE01DA">
            <w:pPr>
              <w:pStyle w:val="NormalWeb"/>
              <w:spacing w:before="170" w:beforeAutospacing="0" w:after="170" w:afterAutospacing="0"/>
              <w:rPr>
                <w:del w:id="3966" w:author="Author"/>
                <w:rFonts w:asciiTheme="minorBidi" w:eastAsia="Times New Roman" w:hAnsiTheme="minorBidi" w:cstheme="minorBidi"/>
                <w:noProof/>
                <w:szCs w:val="17"/>
                <w:lang w:val="fr-FR"/>
              </w:rPr>
            </w:pPr>
            <w:del w:id="3967" w:author="Author">
              <w:r w:rsidRPr="00DC55F6" w:rsidDel="00821D71">
                <w:rPr>
                  <w:rFonts w:ascii="Arial" w:eastAsia="Times New Roman" w:hAnsi="Arial" w:cs="Arial"/>
                  <w:noProof/>
                  <w:szCs w:val="17"/>
                  <w:lang w:val="fr-FR"/>
                </w:rPr>
                <w:delText>Les clés API DEVRAIENT être transférées à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aide d</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têtes HTTP personnalis</w:delText>
              </w:r>
              <w:r w:rsidR="00334310" w:rsidRPr="00DC55F6" w:rsidDel="00821D71">
                <w:rPr>
                  <w:rFonts w:ascii="Arial" w:eastAsia="Times New Roman" w:hAnsi="Arial" w:cs="Arial"/>
                  <w:noProof/>
                  <w:szCs w:val="17"/>
                  <w:lang w:val="fr-FR"/>
                </w:rPr>
                <w:delText>és</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El</w:delText>
              </w:r>
              <w:r w:rsidRPr="00DC55F6" w:rsidDel="00821D71">
                <w:rPr>
                  <w:rFonts w:ascii="Arial" w:eastAsia="Times New Roman" w:hAnsi="Arial" w:cs="Arial"/>
                  <w:noProof/>
                  <w:szCs w:val="17"/>
                  <w:lang w:val="fr-FR"/>
                </w:rPr>
                <w:delText>les NE DEVRAIENT PAS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être à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aide de paramètres de requête.</w:delText>
              </w:r>
            </w:del>
          </w:p>
        </w:tc>
        <w:tc>
          <w:tcPr>
            <w:tcW w:w="1761" w:type="dxa"/>
          </w:tcPr>
          <w:p w14:paraId="40F2D55B" w14:textId="2366369E" w:rsidR="00F721B7" w:rsidRPr="00982192" w:rsidDel="00821D71" w:rsidRDefault="00F721B7" w:rsidP="00CE01DA">
            <w:pPr>
              <w:spacing w:before="170" w:after="170"/>
              <w:rPr>
                <w:del w:id="3968" w:author="Author"/>
                <w:rFonts w:asciiTheme="minorBidi" w:hAnsiTheme="minorBidi" w:cstheme="minorBidi"/>
                <w:noProof/>
                <w:szCs w:val="17"/>
                <w:lang w:val="fr-FR"/>
              </w:rPr>
            </w:pPr>
            <w:del w:id="3969" w:author="Author">
              <w:r w:rsidRPr="00982192" w:rsidDel="00821D71">
                <w:rPr>
                  <w:rFonts w:asciiTheme="minorBidi" w:hAnsiTheme="minorBidi" w:cstheme="minorBidi"/>
                  <w:noProof/>
                  <w:szCs w:val="17"/>
                  <w:lang w:val="fr-FR"/>
                </w:rPr>
                <w:delText>AAX, AAJ</w:delText>
              </w:r>
            </w:del>
          </w:p>
        </w:tc>
      </w:tr>
      <w:tr w:rsidR="00F721B7" w:rsidRPr="00982192" w:rsidDel="00821D71" w14:paraId="6425C921" w14:textId="17ED74DD" w:rsidTr="003969D6">
        <w:trPr>
          <w:trHeight w:val="107"/>
          <w:del w:id="3970" w:author="Author"/>
        </w:trPr>
        <w:tc>
          <w:tcPr>
            <w:tcW w:w="1143" w:type="dxa"/>
          </w:tcPr>
          <w:p w14:paraId="14B30020" w14:textId="0FE810C8" w:rsidR="00F721B7" w:rsidRPr="00982192" w:rsidDel="00821D71" w:rsidRDefault="00F721B7" w:rsidP="00CE01DA">
            <w:pPr>
              <w:spacing w:before="170" w:after="170"/>
              <w:rPr>
                <w:del w:id="3971" w:author="Author"/>
                <w:rFonts w:asciiTheme="minorBidi" w:eastAsia="Times New Roman" w:hAnsiTheme="minorBidi" w:cstheme="minorBidi"/>
                <w:noProof/>
                <w:szCs w:val="17"/>
                <w:lang w:val="fr-FR"/>
              </w:rPr>
            </w:pPr>
            <w:del w:id="3972"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3</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32187D27" w14:textId="0FD43964" w:rsidR="00F721B7" w:rsidRPr="00982192" w:rsidDel="00821D71" w:rsidRDefault="00F721B7" w:rsidP="00CE01DA">
            <w:pPr>
              <w:pStyle w:val="NormalWeb"/>
              <w:spacing w:before="170" w:beforeAutospacing="0" w:after="170" w:afterAutospacing="0"/>
              <w:rPr>
                <w:del w:id="3973" w:author="Author"/>
                <w:rFonts w:asciiTheme="minorBidi" w:eastAsia="Times New Roman" w:hAnsiTheme="minorBidi" w:cstheme="minorBidi"/>
                <w:noProof/>
                <w:szCs w:val="17"/>
                <w:lang w:val="fr-FR"/>
              </w:rPr>
            </w:pPr>
            <w:del w:id="3974" w:author="Author">
              <w:r w:rsidRPr="00DC55F6" w:rsidDel="00821D71">
                <w:rPr>
                  <w:rFonts w:ascii="Arial" w:eastAsia="Times New Roman" w:hAnsi="Arial" w:cs="Arial"/>
                  <w:noProof/>
                  <w:szCs w:val="17"/>
                  <w:lang w:val="fr-FR"/>
                </w:rPr>
                <w:delText>Les clés API DEVRAIENT être générées de façon aléatoire.</w:delText>
              </w:r>
            </w:del>
          </w:p>
        </w:tc>
        <w:tc>
          <w:tcPr>
            <w:tcW w:w="1761" w:type="dxa"/>
          </w:tcPr>
          <w:p w14:paraId="70861D7A" w14:textId="31A812FE" w:rsidR="00F721B7" w:rsidRPr="00982192" w:rsidDel="00821D71" w:rsidRDefault="00F721B7" w:rsidP="00CE01DA">
            <w:pPr>
              <w:spacing w:before="170" w:after="170"/>
              <w:rPr>
                <w:del w:id="3975" w:author="Author"/>
                <w:rFonts w:asciiTheme="minorBidi" w:hAnsiTheme="minorBidi" w:cstheme="minorBidi"/>
                <w:noProof/>
                <w:szCs w:val="17"/>
                <w:lang w:val="fr-FR"/>
              </w:rPr>
            </w:pPr>
            <w:del w:id="3976" w:author="Author">
              <w:r w:rsidRPr="00982192" w:rsidDel="00821D71">
                <w:rPr>
                  <w:rFonts w:asciiTheme="minorBidi" w:hAnsiTheme="minorBidi" w:cstheme="minorBidi"/>
                  <w:noProof/>
                  <w:szCs w:val="17"/>
                  <w:lang w:val="fr-FR"/>
                </w:rPr>
                <w:delText>AAX, AAJ</w:delText>
              </w:r>
            </w:del>
          </w:p>
        </w:tc>
      </w:tr>
      <w:tr w:rsidR="00F721B7" w:rsidRPr="00982192" w:rsidDel="00821D71" w14:paraId="7010A7B0" w14:textId="59E72C00" w:rsidTr="003969D6">
        <w:trPr>
          <w:trHeight w:val="107"/>
          <w:del w:id="3977" w:author="Author"/>
        </w:trPr>
        <w:tc>
          <w:tcPr>
            <w:tcW w:w="1143" w:type="dxa"/>
          </w:tcPr>
          <w:p w14:paraId="4066F9B0" w14:textId="0AC84FDF" w:rsidR="00F721B7" w:rsidRPr="00982192" w:rsidDel="00821D71" w:rsidRDefault="00F721B7" w:rsidP="00CE01DA">
            <w:pPr>
              <w:spacing w:before="170" w:after="170"/>
              <w:rPr>
                <w:del w:id="3978" w:author="Author"/>
                <w:rFonts w:asciiTheme="minorBidi" w:eastAsia="Times New Roman" w:hAnsiTheme="minorBidi" w:cstheme="minorBidi"/>
                <w:noProof/>
                <w:szCs w:val="17"/>
                <w:lang w:val="fr-FR"/>
              </w:rPr>
            </w:pPr>
            <w:del w:id="3979"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4</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4985A15D" w14:textId="2C9F15D3" w:rsidR="00F721B7" w:rsidRPr="00982192" w:rsidDel="00821D71" w:rsidRDefault="00F721B7" w:rsidP="00CE01DA">
            <w:pPr>
              <w:pStyle w:val="NormalWeb"/>
              <w:spacing w:before="170" w:beforeAutospacing="0" w:after="170" w:afterAutospacing="0"/>
              <w:rPr>
                <w:del w:id="3980" w:author="Author"/>
                <w:rFonts w:asciiTheme="minorBidi" w:eastAsia="Times New Roman" w:hAnsiTheme="minorBidi" w:cstheme="minorBidi"/>
                <w:noProof/>
                <w:szCs w:val="17"/>
                <w:lang w:val="fr-FR"/>
              </w:rPr>
            </w:pPr>
            <w:del w:id="3981" w:author="Author">
              <w:r w:rsidRPr="00630EFC" w:rsidDel="00821D71">
                <w:rPr>
                  <w:rFonts w:ascii="Arial" w:hAnsi="Arial" w:cs="Arial"/>
                  <w:noProof/>
                  <w:lang w:val="fr-FR"/>
                </w:rPr>
                <w:delText>Des certificats sécurisés et fiables DOIVENT être émis par une autorité de certification qui a la confiance des deux</w:delText>
              </w:r>
              <w:r w:rsidR="002D56D3" w:rsidDel="00821D71">
                <w:rPr>
                  <w:rFonts w:ascii="Arial" w:hAnsi="Arial" w:cs="Arial"/>
                  <w:noProof/>
                  <w:lang w:val="fr-FR"/>
                </w:rPr>
                <w:delText> </w:delText>
              </w:r>
              <w:r w:rsidRPr="00630EFC" w:rsidDel="00821D71">
                <w:rPr>
                  <w:rFonts w:ascii="Arial" w:hAnsi="Arial" w:cs="Arial"/>
                  <w:noProof/>
                  <w:lang w:val="fr-FR"/>
                </w:rPr>
                <w:delText>parties dans le cadre d</w:delText>
              </w:r>
              <w:r w:rsidR="00BB0A23" w:rsidDel="00821D71">
                <w:rPr>
                  <w:rFonts w:ascii="Arial" w:hAnsi="Arial" w:cs="Arial"/>
                  <w:noProof/>
                  <w:lang w:val="fr-FR"/>
                </w:rPr>
                <w:delText>’</w:delText>
              </w:r>
              <w:r w:rsidRPr="00630EFC" w:rsidDel="00821D71">
                <w:rPr>
                  <w:rFonts w:ascii="Arial" w:hAnsi="Arial" w:cs="Arial"/>
                  <w:noProof/>
                  <w:lang w:val="fr-FR"/>
                </w:rPr>
                <w:delText>un processus d</w:delText>
              </w:r>
              <w:r w:rsidR="00BB0A23" w:rsidDel="00821D71">
                <w:rPr>
                  <w:rFonts w:ascii="Arial" w:hAnsi="Arial" w:cs="Arial"/>
                  <w:noProof/>
                  <w:lang w:val="fr-FR"/>
                </w:rPr>
                <w:delText>’</w:delText>
              </w:r>
              <w:r w:rsidRPr="00630EFC" w:rsidDel="00821D71">
                <w:rPr>
                  <w:rFonts w:ascii="Arial" w:hAnsi="Arial" w:cs="Arial"/>
                  <w:noProof/>
                  <w:lang w:val="fr-FR"/>
                </w:rPr>
                <w:delText>instauration de la confiance ou d</w:delText>
              </w:r>
              <w:r w:rsidR="00BB0A23" w:rsidDel="00821D71">
                <w:rPr>
                  <w:rFonts w:ascii="Arial" w:hAnsi="Arial" w:cs="Arial"/>
                  <w:noProof/>
                  <w:lang w:val="fr-FR"/>
                </w:rPr>
                <w:delText>’</w:delText>
              </w:r>
              <w:r w:rsidRPr="00630EFC" w:rsidDel="00821D71">
                <w:rPr>
                  <w:rFonts w:ascii="Arial" w:hAnsi="Arial" w:cs="Arial"/>
                  <w:noProof/>
                  <w:lang w:val="fr-FR"/>
                </w:rPr>
                <w:delText>une certification croisée</w:delText>
              </w:r>
              <w:r w:rsidDel="00821D71">
                <w:rPr>
                  <w:rFonts w:ascii="Arial" w:hAnsi="Arial" w:cs="Arial"/>
                  <w:noProof/>
                  <w:lang w:val="fr-FR"/>
                </w:rPr>
                <w:delText>.</w:delText>
              </w:r>
            </w:del>
          </w:p>
        </w:tc>
        <w:tc>
          <w:tcPr>
            <w:tcW w:w="1761" w:type="dxa"/>
          </w:tcPr>
          <w:p w14:paraId="268C511E" w14:textId="35DF7DBA" w:rsidR="00F721B7" w:rsidRPr="00982192" w:rsidDel="00821D71" w:rsidRDefault="00F721B7" w:rsidP="00CE01DA">
            <w:pPr>
              <w:spacing w:before="170" w:after="170"/>
              <w:rPr>
                <w:del w:id="3982" w:author="Author"/>
                <w:rFonts w:asciiTheme="minorBidi" w:hAnsiTheme="minorBidi" w:cstheme="minorBidi"/>
                <w:noProof/>
                <w:szCs w:val="17"/>
                <w:lang w:val="fr-FR"/>
              </w:rPr>
            </w:pPr>
            <w:del w:id="3983" w:author="Author">
              <w:r w:rsidRPr="00982192" w:rsidDel="00821D71">
                <w:rPr>
                  <w:rFonts w:asciiTheme="minorBidi" w:eastAsia="Times New Roman" w:hAnsiTheme="minorBidi" w:cstheme="minorBidi"/>
                  <w:noProof/>
                  <w:szCs w:val="17"/>
                  <w:lang w:val="fr-FR"/>
                </w:rPr>
                <w:delText>AAJ, AAX, AJ, AX</w:delText>
              </w:r>
            </w:del>
          </w:p>
        </w:tc>
      </w:tr>
      <w:tr w:rsidR="00F721B7" w:rsidRPr="00756EA5" w:rsidDel="00821D71" w14:paraId="07CBAFC1" w14:textId="4C799B2C" w:rsidTr="003969D6">
        <w:trPr>
          <w:trHeight w:val="107"/>
          <w:del w:id="3984" w:author="Author"/>
        </w:trPr>
        <w:tc>
          <w:tcPr>
            <w:tcW w:w="1143" w:type="dxa"/>
          </w:tcPr>
          <w:p w14:paraId="7ABE3120" w14:textId="1ADADD2E" w:rsidR="00F721B7" w:rsidRPr="00982192" w:rsidDel="00821D71" w:rsidRDefault="00F721B7" w:rsidP="00CE01DA">
            <w:pPr>
              <w:spacing w:before="170" w:after="170"/>
              <w:rPr>
                <w:del w:id="3985" w:author="Author"/>
                <w:rFonts w:asciiTheme="minorBidi" w:eastAsia="Times New Roman" w:hAnsiTheme="minorBidi" w:cstheme="minorBidi"/>
                <w:noProof/>
                <w:szCs w:val="17"/>
                <w:lang w:val="fr-FR"/>
              </w:rPr>
            </w:pPr>
            <w:del w:id="3986" w:author="Author">
              <w:r w:rsidRPr="00982192" w:rsidDel="00821D71">
                <w:rPr>
                  <w:rFonts w:asciiTheme="minorBidi" w:eastAsia="Times New Roman" w:hAnsiTheme="minorBidi" w:cstheme="minorBidi"/>
                  <w:noProof/>
                  <w:szCs w:val="17"/>
                  <w:lang w:val="fr-FR"/>
                </w:rPr>
                <w:delText>[</w:delText>
              </w:r>
              <w:r w:rsidRPr="008231C4"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5</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6D6F918F" w14:textId="78794B57" w:rsidR="00F721B7" w:rsidRPr="00982192" w:rsidDel="00821D71" w:rsidRDefault="00F721B7" w:rsidP="00CE01DA">
            <w:pPr>
              <w:pStyle w:val="NormalWeb"/>
              <w:spacing w:before="170" w:beforeAutospacing="0" w:after="170" w:afterAutospacing="0"/>
              <w:rPr>
                <w:del w:id="3987" w:author="Author"/>
                <w:rFonts w:asciiTheme="minorBidi" w:eastAsia="Times New Roman" w:hAnsiTheme="minorBidi" w:cstheme="minorBidi"/>
                <w:noProof/>
                <w:szCs w:val="17"/>
                <w:lang w:val="fr-FR"/>
              </w:rPr>
            </w:pPr>
            <w:del w:id="3988" w:author="Author">
              <w:r w:rsidRPr="00617D7B" w:rsidDel="00821D71">
                <w:rPr>
                  <w:rFonts w:ascii="Arial" w:hAnsi="Arial" w:cs="Arial"/>
                  <w:noProof/>
                  <w:lang w:val="fr-FR"/>
                </w:rPr>
                <w:delText>Les certificats partagés entre le client et le serveur, p</w:delText>
              </w:r>
              <w:r w:rsidR="00651A96" w:rsidDel="00821D71">
                <w:rPr>
                  <w:rFonts w:ascii="Arial" w:hAnsi="Arial" w:cs="Arial"/>
                  <w:noProof/>
                  <w:lang w:val="fr-FR"/>
                </w:rPr>
                <w:delText>.</w:delText>
              </w:r>
              <w:r w:rsidR="00756EA5" w:rsidDel="00821D71">
                <w:rPr>
                  <w:rFonts w:ascii="Arial" w:hAnsi="Arial" w:cs="Arial"/>
                  <w:noProof/>
                  <w:lang w:val="fr-FR"/>
                </w:rPr>
                <w:delText> </w:delText>
              </w:r>
              <w:r w:rsidR="00651A96" w:rsidRPr="00617D7B" w:rsidDel="00821D71">
                <w:rPr>
                  <w:rFonts w:ascii="Arial" w:hAnsi="Arial" w:cs="Arial"/>
                  <w:noProof/>
                  <w:lang w:val="fr-FR"/>
                </w:rPr>
                <w:delText>ex</w:delText>
              </w:r>
              <w:r w:rsidR="00651A96" w:rsidDel="00821D71">
                <w:rPr>
                  <w:rFonts w:ascii="Arial" w:hAnsi="Arial" w:cs="Arial"/>
                  <w:noProof/>
                  <w:lang w:val="fr-FR"/>
                </w:rPr>
                <w:delText>.</w:delText>
              </w:r>
              <w:r w:rsidR="00651A96" w:rsidRPr="00617D7B" w:rsidDel="00821D71">
                <w:rPr>
                  <w:rFonts w:ascii="Arial" w:hAnsi="Arial" w:cs="Arial"/>
                  <w:noProof/>
                  <w:lang w:val="fr-FR"/>
                </w:rPr>
                <w:delText xml:space="preserve"> </w:delText>
              </w:r>
              <w:r w:rsidRPr="00617D7B" w:rsidDel="00821D71">
                <w:rPr>
                  <w:rFonts w:ascii="Arial" w:hAnsi="Arial" w:cs="Arial"/>
                  <w:noProof/>
                  <w:lang w:val="fr-FR"/>
                </w:rPr>
                <w:delText>le X.509, DEVRAIENT être utilisés afin de réduire les risques pour la sécurité des données d</w:delText>
              </w:r>
              <w:r w:rsidR="00BB0A23" w:rsidDel="00821D71">
                <w:rPr>
                  <w:rFonts w:ascii="Arial" w:hAnsi="Arial" w:cs="Arial"/>
                  <w:noProof/>
                  <w:lang w:val="fr-FR"/>
                </w:rPr>
                <w:delText>’</w:delText>
              </w:r>
              <w:r w:rsidRPr="00617D7B" w:rsidDel="00821D71">
                <w:rPr>
                  <w:rFonts w:ascii="Arial" w:hAnsi="Arial" w:cs="Arial"/>
                  <w:noProof/>
                  <w:lang w:val="fr-FR"/>
                </w:rPr>
                <w:delText>identification qui sont particuliers aux systèmes sensibles et aux actions protégées.</w:delText>
              </w:r>
            </w:del>
          </w:p>
        </w:tc>
        <w:tc>
          <w:tcPr>
            <w:tcW w:w="1761" w:type="dxa"/>
          </w:tcPr>
          <w:p w14:paraId="6C2FFB61" w14:textId="683ECE34" w:rsidR="00F721B7" w:rsidRPr="00982192" w:rsidDel="00821D71" w:rsidRDefault="00F721B7" w:rsidP="00CE01DA">
            <w:pPr>
              <w:spacing w:before="170" w:after="170"/>
              <w:rPr>
                <w:del w:id="3989" w:author="Author"/>
                <w:rFonts w:asciiTheme="minorBidi" w:hAnsiTheme="minorBidi" w:cstheme="minorBidi"/>
                <w:noProof/>
                <w:szCs w:val="17"/>
                <w:lang w:val="fr-FR"/>
              </w:rPr>
            </w:pPr>
            <w:del w:id="3990" w:author="Author">
              <w:r w:rsidRPr="00982192" w:rsidDel="00821D71">
                <w:rPr>
                  <w:rFonts w:asciiTheme="minorBidi" w:eastAsia="Times New Roman" w:hAnsiTheme="minorBidi" w:cstheme="minorBidi"/>
                  <w:noProof/>
                  <w:szCs w:val="17"/>
                  <w:lang w:val="fr-FR"/>
                </w:rPr>
                <w:delText>AAJ, AAX, AJ, AX</w:delText>
              </w:r>
            </w:del>
          </w:p>
        </w:tc>
      </w:tr>
      <w:tr w:rsidR="00F721B7" w:rsidRPr="00982192" w:rsidDel="00821D71" w14:paraId="3B2F5DF9" w14:textId="71892B21" w:rsidTr="003969D6">
        <w:trPr>
          <w:trHeight w:val="107"/>
          <w:del w:id="3991" w:author="Author"/>
        </w:trPr>
        <w:tc>
          <w:tcPr>
            <w:tcW w:w="1143" w:type="dxa"/>
          </w:tcPr>
          <w:p w14:paraId="18A1E1EA" w14:textId="534097CB" w:rsidR="00F721B7" w:rsidRPr="00982192" w:rsidDel="00821D71" w:rsidRDefault="00F721B7" w:rsidP="00CE01DA">
            <w:pPr>
              <w:pStyle w:val="NormalWeb"/>
              <w:spacing w:before="170" w:beforeAutospacing="0" w:after="170" w:afterAutospacing="0"/>
              <w:rPr>
                <w:del w:id="3992" w:author="Author"/>
                <w:rFonts w:asciiTheme="minorBidi" w:eastAsia="Times New Roman" w:hAnsiTheme="minorBidi" w:cstheme="minorBidi"/>
                <w:noProof/>
                <w:szCs w:val="17"/>
                <w:lang w:val="fr-FR"/>
              </w:rPr>
            </w:pPr>
            <w:del w:id="3993"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6</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15648934" w14:textId="1BEEF04E" w:rsidR="00F721B7" w:rsidRPr="00982192" w:rsidDel="00821D71" w:rsidRDefault="00F721B7" w:rsidP="00CE01DA">
            <w:pPr>
              <w:pStyle w:val="NormalWeb"/>
              <w:spacing w:before="170" w:beforeAutospacing="0" w:after="170" w:afterAutospacing="0"/>
              <w:rPr>
                <w:del w:id="3994" w:author="Author"/>
                <w:rFonts w:asciiTheme="minorBidi" w:eastAsia="Times New Roman" w:hAnsiTheme="minorBidi" w:cstheme="minorBidi"/>
                <w:noProof/>
                <w:szCs w:val="17"/>
                <w:lang w:val="fr-FR"/>
              </w:rPr>
            </w:pPr>
            <w:del w:id="3995" w:author="Author">
              <w:r w:rsidRPr="00DC55F6" w:rsidDel="00821D71">
                <w:rPr>
                  <w:rFonts w:ascii="Arial" w:eastAsia="Times New Roman" w:hAnsi="Arial" w:cs="Arial"/>
                  <w:noProof/>
                  <w:szCs w:val="17"/>
                  <w:lang w:val="fr-FR"/>
                </w:rPr>
                <w:delText>Pour les services hautement protégés, une authentification bidirectionnelle entre le client et le serveur DEVRAIT utiliser des certificats pour fournir une sécurité supplémentaire.</w:delText>
              </w:r>
            </w:del>
          </w:p>
        </w:tc>
        <w:tc>
          <w:tcPr>
            <w:tcW w:w="1761" w:type="dxa"/>
          </w:tcPr>
          <w:p w14:paraId="4CF05666" w14:textId="79FCC7C8" w:rsidR="00F721B7" w:rsidRPr="00982192" w:rsidDel="00821D71" w:rsidRDefault="00F721B7" w:rsidP="00CE01DA">
            <w:pPr>
              <w:pStyle w:val="NormalWeb"/>
              <w:spacing w:before="170" w:beforeAutospacing="0" w:after="170" w:afterAutospacing="0"/>
              <w:rPr>
                <w:del w:id="3996" w:author="Author"/>
                <w:rFonts w:asciiTheme="minorBidi" w:eastAsia="Times New Roman" w:hAnsiTheme="minorBidi" w:cstheme="minorBidi"/>
                <w:noProof/>
                <w:szCs w:val="17"/>
                <w:lang w:val="fr-FR"/>
              </w:rPr>
            </w:pPr>
            <w:del w:id="3997" w:author="Author">
              <w:r w:rsidRPr="00982192" w:rsidDel="00821D71">
                <w:rPr>
                  <w:rFonts w:asciiTheme="minorBidi" w:eastAsia="Times New Roman" w:hAnsiTheme="minorBidi" w:cstheme="minorBidi"/>
                  <w:noProof/>
                  <w:szCs w:val="17"/>
                  <w:lang w:val="fr-FR"/>
                </w:rPr>
                <w:delText>AAX, AAJ</w:delText>
              </w:r>
            </w:del>
          </w:p>
        </w:tc>
      </w:tr>
      <w:tr w:rsidR="00F721B7" w:rsidRPr="00982192" w:rsidDel="00821D71" w14:paraId="6C72A3A8" w14:textId="3DD15C9F" w:rsidTr="003969D6">
        <w:trPr>
          <w:trHeight w:val="107"/>
          <w:del w:id="3998" w:author="Author"/>
        </w:trPr>
        <w:tc>
          <w:tcPr>
            <w:tcW w:w="1143" w:type="dxa"/>
          </w:tcPr>
          <w:p w14:paraId="2334E7E9" w14:textId="00F0D030" w:rsidR="00F721B7" w:rsidRPr="00982192" w:rsidDel="00821D71" w:rsidRDefault="00F721B7" w:rsidP="00CE01DA">
            <w:pPr>
              <w:pStyle w:val="NormalWeb"/>
              <w:spacing w:before="170" w:beforeAutospacing="0" w:after="170" w:afterAutospacing="0"/>
              <w:rPr>
                <w:del w:id="3999" w:author="Author"/>
                <w:rFonts w:asciiTheme="minorBidi" w:eastAsia="Times New Roman" w:hAnsiTheme="minorBidi" w:cstheme="minorBidi"/>
                <w:noProof/>
                <w:szCs w:val="17"/>
                <w:lang w:val="fr-FR"/>
              </w:rPr>
            </w:pPr>
            <w:del w:id="4000"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7</w:delText>
              </w:r>
              <w:r w:rsidR="000B46F0" w:rsidDel="00821D71">
                <w:rPr>
                  <w:rFonts w:asciiTheme="minorBidi" w:eastAsia="Times New Roman" w:hAnsiTheme="minorBidi" w:cstheme="minorBidi"/>
                  <w:noProof/>
                  <w:szCs w:val="17"/>
                  <w:lang w:val="fr-FR"/>
                </w:rPr>
                <w:delText>]</w:delText>
              </w:r>
              <w:r w:rsidR="000B46F0" w:rsidDel="00821D71">
                <w:rPr>
                  <w:rFonts w:asciiTheme="minorBidi" w:eastAsia="Times New Roman" w:hAnsiTheme="minorBidi" w:cstheme="minorBidi"/>
                  <w:noProof/>
                  <w:szCs w:val="17"/>
                  <w:lang w:val="fr-FR"/>
                </w:rPr>
                <w:tab/>
              </w:r>
            </w:del>
          </w:p>
        </w:tc>
        <w:tc>
          <w:tcPr>
            <w:tcW w:w="6444" w:type="dxa"/>
          </w:tcPr>
          <w:p w14:paraId="19EBD02B" w14:textId="00404F09" w:rsidR="00F721B7" w:rsidRPr="00982192" w:rsidDel="00821D71" w:rsidRDefault="00F721B7" w:rsidP="00CE01DA">
            <w:pPr>
              <w:pStyle w:val="NormalWeb"/>
              <w:spacing w:before="170" w:beforeAutospacing="0" w:after="170" w:afterAutospacing="0"/>
              <w:rPr>
                <w:del w:id="4001" w:author="Author"/>
                <w:rFonts w:asciiTheme="minorBidi" w:eastAsia="Times New Roman" w:hAnsiTheme="minorBidi" w:cstheme="minorBidi"/>
                <w:noProof/>
                <w:szCs w:val="17"/>
                <w:lang w:val="fr-FR"/>
              </w:rPr>
            </w:pPr>
            <w:del w:id="4002" w:author="Author">
              <w:r w:rsidRPr="00DC55F6" w:rsidDel="00821D71">
                <w:rPr>
                  <w:rFonts w:ascii="Arial" w:eastAsia="Times New Roman" w:hAnsi="Arial" w:cs="Arial"/>
                  <w:noProof/>
                  <w:szCs w:val="17"/>
                  <w:lang w:val="fr-FR"/>
                </w:rPr>
                <w:delText>Une authentification multifacteurs DEVRAIT être implémentée afin de réduire les risques</w:delText>
              </w:r>
              <w:r w:rsidRPr="00DC55F6" w:rsidDel="00821D71">
                <w:rPr>
                  <w:rFonts w:ascii="Arial" w:hAnsi="Arial" w:cs="Arial"/>
                  <w:noProof/>
                  <w:lang w:val="fr-FR"/>
                </w:rPr>
                <w:delText xml:space="preserve"> pour la sécurité des données d</w:delText>
              </w:r>
              <w:r w:rsidR="00BB0A23" w:rsidDel="00821D71">
                <w:rPr>
                  <w:rFonts w:ascii="Arial" w:hAnsi="Arial" w:cs="Arial"/>
                  <w:noProof/>
                  <w:lang w:val="fr-FR"/>
                </w:rPr>
                <w:delText>’</w:delText>
              </w:r>
              <w:r w:rsidRPr="00DC55F6" w:rsidDel="00821D71">
                <w:rPr>
                  <w:rFonts w:ascii="Arial" w:hAnsi="Arial" w:cs="Arial"/>
                  <w:noProof/>
                  <w:lang w:val="fr-FR"/>
                </w:rPr>
                <w:delText>identification qui sont particuliers aux applications présentant un profil de risque élevé</w:delText>
              </w:r>
              <w:r w:rsidRPr="00DC55F6" w:rsidDel="00821D71">
                <w:rPr>
                  <w:rFonts w:ascii="Arial" w:eastAsia="Times New Roman" w:hAnsi="Arial" w:cs="Arial"/>
                  <w:noProof/>
                  <w:szCs w:val="17"/>
                  <w:lang w:val="fr-FR"/>
                </w:rPr>
                <w:delText>, aux systèmes traitant des informations très sensibles ou aux actions protégées.</w:delText>
              </w:r>
            </w:del>
          </w:p>
        </w:tc>
        <w:tc>
          <w:tcPr>
            <w:tcW w:w="1761" w:type="dxa"/>
          </w:tcPr>
          <w:p w14:paraId="069DBD45" w14:textId="23D858BF" w:rsidR="00F721B7" w:rsidRPr="00982192" w:rsidDel="00821D71" w:rsidRDefault="00F721B7" w:rsidP="00CE01DA">
            <w:pPr>
              <w:pStyle w:val="NormalWeb"/>
              <w:spacing w:before="170" w:beforeAutospacing="0" w:after="170" w:afterAutospacing="0"/>
              <w:rPr>
                <w:del w:id="4003" w:author="Author"/>
                <w:rFonts w:asciiTheme="minorBidi" w:eastAsia="Times New Roman" w:hAnsiTheme="minorBidi" w:cstheme="minorBidi"/>
                <w:noProof/>
                <w:szCs w:val="17"/>
                <w:lang w:val="fr-FR"/>
              </w:rPr>
            </w:pPr>
            <w:del w:id="4004" w:author="Author">
              <w:r w:rsidRPr="00982192" w:rsidDel="00821D71">
                <w:rPr>
                  <w:rFonts w:asciiTheme="minorBidi" w:eastAsia="Times New Roman" w:hAnsiTheme="minorBidi" w:cstheme="minorBidi"/>
                  <w:noProof/>
                  <w:szCs w:val="17"/>
                  <w:lang w:val="fr-FR"/>
                </w:rPr>
                <w:delText>AAX, AAJ</w:delText>
              </w:r>
            </w:del>
          </w:p>
        </w:tc>
      </w:tr>
      <w:tr w:rsidR="00F721B7" w:rsidRPr="00982192" w:rsidDel="00821D71" w14:paraId="64C978ED" w14:textId="4E35C171" w:rsidTr="003969D6">
        <w:trPr>
          <w:trHeight w:val="107"/>
          <w:del w:id="4005" w:author="Author"/>
        </w:trPr>
        <w:tc>
          <w:tcPr>
            <w:tcW w:w="1143" w:type="dxa"/>
          </w:tcPr>
          <w:p w14:paraId="04FD4897" w14:textId="351DCC83" w:rsidR="00F721B7" w:rsidRPr="00982192" w:rsidDel="00821D71" w:rsidRDefault="00F721B7" w:rsidP="00CE01DA">
            <w:pPr>
              <w:pStyle w:val="NormalWeb"/>
              <w:spacing w:before="170" w:beforeAutospacing="0" w:after="170" w:afterAutospacing="0"/>
              <w:rPr>
                <w:del w:id="4006" w:author="Author"/>
                <w:rFonts w:asciiTheme="minorBidi" w:eastAsia="Times New Roman" w:hAnsiTheme="minorBidi" w:cstheme="minorBidi"/>
                <w:noProof/>
                <w:szCs w:val="17"/>
                <w:lang w:val="fr-FR"/>
              </w:rPr>
            </w:pPr>
            <w:del w:id="4007"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8</w:delText>
              </w:r>
              <w:r w:rsidRPr="00982192" w:rsidDel="00821D71">
                <w:rPr>
                  <w:rFonts w:asciiTheme="minorBidi" w:eastAsia="Times New Roman" w:hAnsiTheme="minorBidi" w:cstheme="minorBidi"/>
                  <w:noProof/>
                  <w:szCs w:val="17"/>
                  <w:lang w:val="fr-FR"/>
                </w:rPr>
                <w:delText>]</w:delText>
              </w:r>
            </w:del>
          </w:p>
        </w:tc>
        <w:tc>
          <w:tcPr>
            <w:tcW w:w="6444" w:type="dxa"/>
          </w:tcPr>
          <w:p w14:paraId="5513AA12" w14:textId="5A54432D" w:rsidR="00F721B7" w:rsidRPr="00982192" w:rsidDel="00821D71" w:rsidRDefault="00F721B7" w:rsidP="00CE01DA">
            <w:pPr>
              <w:pStyle w:val="NormalWeb"/>
              <w:spacing w:before="170" w:beforeAutospacing="0" w:after="170" w:afterAutospacing="0"/>
              <w:rPr>
                <w:del w:id="4008" w:author="Author"/>
                <w:rFonts w:asciiTheme="minorBidi" w:eastAsia="Times New Roman" w:hAnsiTheme="minorBidi" w:cstheme="minorBidi"/>
                <w:noProof/>
                <w:szCs w:val="17"/>
                <w:lang w:val="fr-FR"/>
              </w:rPr>
            </w:pPr>
            <w:del w:id="4009" w:author="Author">
              <w:r w:rsidRPr="00617D7B"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API REST est publique, l</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en</w:delText>
              </w:r>
              <w:r w:rsidR="00BB0A23"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 xml:space="preserve">tête HTTP </w:delText>
              </w:r>
              <w:r w:rsidRPr="00A21BF0" w:rsidDel="00821D71">
                <w:rPr>
                  <w:rFonts w:ascii="Courier New" w:eastAsia="Times New Roman" w:hAnsi="Courier New" w:cs="Courier New"/>
                  <w:noProof/>
                  <w:szCs w:val="17"/>
                  <w:lang w:val="fr-FR"/>
                </w:rPr>
                <w:delText>Access</w:delText>
              </w:r>
              <w:r w:rsidR="00BB0A23" w:rsidRPr="00A21BF0" w:rsidDel="00821D71">
                <w:rPr>
                  <w:rFonts w:ascii="Courier New" w:eastAsia="Times New Roman" w:hAnsi="Courier New" w:cs="Courier New"/>
                  <w:noProof/>
                  <w:szCs w:val="17"/>
                  <w:lang w:val="fr-FR"/>
                </w:rPr>
                <w:delText>-</w:delText>
              </w:r>
              <w:r w:rsidRPr="00A21BF0" w:rsidDel="00821D71">
                <w:rPr>
                  <w:rFonts w:ascii="Courier New" w:eastAsia="Times New Roman" w:hAnsi="Courier New" w:cs="Courier New"/>
                  <w:noProof/>
                  <w:szCs w:val="17"/>
                  <w:lang w:val="fr-FR"/>
                </w:rPr>
                <w:delText>Control</w:delText>
              </w:r>
              <w:r w:rsidR="00BB0A23" w:rsidRPr="00A21BF0" w:rsidDel="00821D71">
                <w:rPr>
                  <w:rFonts w:ascii="Courier New" w:eastAsia="Times New Roman" w:hAnsi="Courier New" w:cs="Courier New"/>
                  <w:noProof/>
                  <w:szCs w:val="17"/>
                  <w:lang w:val="fr-FR"/>
                </w:rPr>
                <w:delText>-</w:delText>
              </w:r>
              <w:r w:rsidRPr="00A21BF0" w:rsidDel="00821D71">
                <w:rPr>
                  <w:rFonts w:ascii="Courier New" w:eastAsia="Times New Roman" w:hAnsi="Courier New" w:cs="Courier New"/>
                  <w:noProof/>
                  <w:szCs w:val="17"/>
                  <w:lang w:val="fr-FR"/>
                </w:rPr>
                <w:delText>Allow</w:delText>
              </w:r>
              <w:r w:rsidR="00BB0A23" w:rsidRPr="00A21BF0" w:rsidDel="00821D71">
                <w:rPr>
                  <w:rFonts w:ascii="Courier New" w:eastAsia="Times New Roman" w:hAnsi="Courier New" w:cs="Courier New"/>
                  <w:noProof/>
                  <w:szCs w:val="17"/>
                  <w:lang w:val="fr-FR"/>
                </w:rPr>
                <w:delText>-</w:delText>
              </w:r>
              <w:r w:rsidRPr="00A21BF0" w:rsidDel="00821D71">
                <w:rPr>
                  <w:rFonts w:ascii="Courier New" w:eastAsia="Times New Roman" w:hAnsi="Courier New" w:cs="Courier New"/>
                  <w:noProof/>
                  <w:szCs w:val="17"/>
                  <w:lang w:val="fr-FR"/>
                </w:rPr>
                <w:delText>Origin</w:delText>
              </w:r>
              <w:r w:rsidRPr="00617D7B" w:rsidDel="00821D71">
                <w:rPr>
                  <w:rFonts w:ascii="Arial" w:eastAsia="Times New Roman" w:hAnsi="Arial" w:cs="Arial"/>
                  <w:noProof/>
                  <w:szCs w:val="17"/>
                  <w:lang w:val="fr-FR"/>
                </w:rPr>
                <w:delText xml:space="preserve"> DOIT être réglé sur </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r w:rsidR="00555419" w:rsidDel="00821D71">
                <w:rPr>
                  <w:rFonts w:ascii="Arial" w:eastAsia="Times New Roman" w:hAnsi="Arial" w:cs="Arial"/>
                  <w:noProof/>
                  <w:szCs w:val="17"/>
                  <w:lang w:val="fr-FR"/>
                </w:rPr>
                <w:delText>”</w:delText>
              </w:r>
              <w:r w:rsidRPr="00617D7B" w:rsidDel="00821D71">
                <w:rPr>
                  <w:rFonts w:ascii="Arial" w:eastAsia="Times New Roman" w:hAnsi="Arial" w:cs="Arial"/>
                  <w:noProof/>
                  <w:szCs w:val="17"/>
                  <w:lang w:val="fr-FR"/>
                </w:rPr>
                <w:delText>.</w:delText>
              </w:r>
            </w:del>
          </w:p>
        </w:tc>
        <w:tc>
          <w:tcPr>
            <w:tcW w:w="1761" w:type="dxa"/>
          </w:tcPr>
          <w:p w14:paraId="6E7049BB" w14:textId="7AA95BDA" w:rsidR="00F721B7" w:rsidRPr="00982192" w:rsidDel="00821D71" w:rsidRDefault="00F721B7" w:rsidP="00CE01DA">
            <w:pPr>
              <w:pStyle w:val="NormalWeb"/>
              <w:spacing w:before="170" w:beforeAutospacing="0" w:after="170" w:afterAutospacing="0"/>
              <w:rPr>
                <w:del w:id="4010" w:author="Author"/>
                <w:rFonts w:asciiTheme="minorBidi" w:eastAsia="Times New Roman" w:hAnsiTheme="minorBidi" w:cstheme="minorBidi"/>
                <w:noProof/>
                <w:szCs w:val="17"/>
                <w:lang w:val="fr-FR"/>
              </w:rPr>
            </w:pPr>
            <w:del w:id="4011" w:author="Author">
              <w:r w:rsidRPr="00982192" w:rsidDel="00821D71">
                <w:rPr>
                  <w:rFonts w:asciiTheme="minorBidi" w:eastAsia="Times New Roman" w:hAnsiTheme="minorBidi" w:cstheme="minorBidi"/>
                  <w:noProof/>
                  <w:szCs w:val="17"/>
                  <w:lang w:val="fr-FR"/>
                </w:rPr>
                <w:delText>AAJ, AAX, AJ, AX</w:delText>
              </w:r>
            </w:del>
          </w:p>
        </w:tc>
      </w:tr>
      <w:tr w:rsidR="00F721B7" w:rsidRPr="00982192" w:rsidDel="00821D71" w14:paraId="69D7F624" w14:textId="6F0DD2B5" w:rsidTr="003969D6">
        <w:trPr>
          <w:trHeight w:val="107"/>
          <w:del w:id="4012" w:author="Author"/>
        </w:trPr>
        <w:tc>
          <w:tcPr>
            <w:tcW w:w="1143" w:type="dxa"/>
          </w:tcPr>
          <w:p w14:paraId="20310ED1" w14:textId="7DCE5785" w:rsidR="00F721B7" w:rsidRPr="00982192" w:rsidDel="00821D71" w:rsidRDefault="00F721B7" w:rsidP="00CE01DA">
            <w:pPr>
              <w:pStyle w:val="NormalWeb"/>
              <w:spacing w:before="170" w:beforeAutospacing="0" w:after="170" w:afterAutospacing="0"/>
              <w:rPr>
                <w:del w:id="4013" w:author="Author"/>
                <w:rFonts w:asciiTheme="minorBidi" w:eastAsia="Times New Roman" w:hAnsiTheme="minorBidi" w:cstheme="minorBidi"/>
                <w:noProof/>
                <w:szCs w:val="17"/>
                <w:lang w:val="fr-FR"/>
              </w:rPr>
            </w:pPr>
            <w:del w:id="4014" w:author="Author">
              <w:r w:rsidRPr="00982192" w:rsidDel="00821D71">
                <w:rPr>
                  <w:rFonts w:asciiTheme="minorBidi" w:eastAsia="Times New Roman" w:hAnsiTheme="minorBidi" w:cstheme="minorBidi"/>
                  <w:noProof/>
                  <w:szCs w:val="17"/>
                  <w:lang w:val="fr-FR"/>
                </w:rPr>
                <w:delText>[RSG</w:delText>
              </w:r>
              <w:r w:rsidR="00BB0A23" w:rsidDel="00821D71">
                <w:rPr>
                  <w:rFonts w:asciiTheme="minorBidi" w:eastAsia="Times New Roman" w:hAnsiTheme="minorBidi" w:cstheme="minorBidi"/>
                  <w:noProof/>
                  <w:szCs w:val="17"/>
                  <w:lang w:val="fr-FR"/>
                </w:rPr>
                <w:delText>-</w:delText>
              </w:r>
              <w:r w:rsidRPr="00982192" w:rsidDel="00821D71">
                <w:rPr>
                  <w:rFonts w:asciiTheme="minorBidi" w:eastAsia="Times New Roman" w:hAnsiTheme="minorBidi" w:cstheme="minorBidi"/>
                  <w:noProof/>
                  <w:szCs w:val="17"/>
                  <w:lang w:val="fr-FR"/>
                </w:rPr>
                <w:delText>14</w:delText>
              </w:r>
              <w:r w:rsidR="008231C4" w:rsidDel="00821D71">
                <w:rPr>
                  <w:rFonts w:asciiTheme="minorBidi" w:eastAsia="Times New Roman" w:hAnsiTheme="minorBidi" w:cstheme="minorBidi"/>
                  <w:noProof/>
                  <w:szCs w:val="17"/>
                  <w:lang w:val="fr-FR"/>
                </w:rPr>
                <w:delText>9</w:delText>
              </w:r>
              <w:r w:rsidRPr="00982192" w:rsidDel="00821D71">
                <w:rPr>
                  <w:rFonts w:asciiTheme="minorBidi" w:eastAsia="Times New Roman" w:hAnsiTheme="minorBidi" w:cstheme="minorBidi"/>
                  <w:noProof/>
                  <w:szCs w:val="17"/>
                  <w:lang w:val="fr-FR"/>
                </w:rPr>
                <w:delText>]</w:delText>
              </w:r>
            </w:del>
          </w:p>
        </w:tc>
        <w:tc>
          <w:tcPr>
            <w:tcW w:w="6444" w:type="dxa"/>
          </w:tcPr>
          <w:p w14:paraId="73392A02" w14:textId="32A7D144" w:rsidR="00F721B7" w:rsidRPr="00982192" w:rsidDel="00821D71" w:rsidRDefault="00F721B7" w:rsidP="00CE01DA">
            <w:pPr>
              <w:pStyle w:val="NormalWeb"/>
              <w:spacing w:before="170" w:beforeAutospacing="0" w:after="170" w:afterAutospacing="0"/>
              <w:rPr>
                <w:del w:id="4015" w:author="Author"/>
                <w:rFonts w:asciiTheme="minorBidi" w:eastAsia="Times New Roman" w:hAnsiTheme="minorBidi" w:cstheme="minorBidi"/>
                <w:noProof/>
                <w:szCs w:val="17"/>
                <w:lang w:val="fr-FR"/>
              </w:rPr>
            </w:pPr>
            <w:del w:id="4016" w:author="Author">
              <w:r w:rsidRPr="00DC55F6" w:rsidDel="00821D71">
                <w:rPr>
                  <w:rFonts w:ascii="Arial" w:eastAsia="Times New Roman" w:hAnsi="Arial" w:cs="Arial"/>
                  <w:noProof/>
                  <w:szCs w:val="17"/>
                  <w:lang w:val="fr-FR"/>
                </w:rPr>
                <w:delText>Si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API REST est protégée, CORS DEVRAIT être utilisé, si possib</w:delText>
              </w:r>
              <w:r w:rsidR="00334310" w:rsidRPr="00DC55F6" w:rsidDel="00821D71">
                <w:rPr>
                  <w:rFonts w:ascii="Arial" w:eastAsia="Times New Roman" w:hAnsi="Arial" w:cs="Arial"/>
                  <w:noProof/>
                  <w:szCs w:val="17"/>
                  <w:lang w:val="fr-FR"/>
                </w:rPr>
                <w:delText>le</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 xml:space="preserve">À </w:delText>
              </w:r>
              <w:r w:rsidRPr="00DC55F6" w:rsidDel="00821D71">
                <w:rPr>
                  <w:rFonts w:ascii="Arial" w:eastAsia="Times New Roman" w:hAnsi="Arial" w:cs="Arial"/>
                  <w:noProof/>
                  <w:szCs w:val="17"/>
                  <w:lang w:val="fr-FR"/>
                </w:rPr>
                <w:delText>défaut, JSONP PEUT être utilisé comme solution de repli, mais seulement pour les requêtes GET, par exemple, lorsque l</w:delText>
              </w:r>
              <w:r w:rsidR="00BB0A23" w:rsidDel="00821D71">
                <w:rPr>
                  <w:rFonts w:ascii="Arial" w:eastAsia="Times New Roman" w:hAnsi="Arial" w:cs="Arial"/>
                  <w:noProof/>
                  <w:szCs w:val="17"/>
                  <w:lang w:val="fr-FR"/>
                </w:rPr>
                <w:delText>’</w:delText>
              </w:r>
              <w:r w:rsidRPr="00DC55F6" w:rsidDel="00821D71">
                <w:rPr>
                  <w:rFonts w:ascii="Arial" w:eastAsia="Times New Roman" w:hAnsi="Arial" w:cs="Arial"/>
                  <w:noProof/>
                  <w:szCs w:val="17"/>
                  <w:lang w:val="fr-FR"/>
                </w:rPr>
                <w:delText>utilisateur utilise un navigateur anci</w:delText>
              </w:r>
              <w:r w:rsidR="00334310" w:rsidRPr="00DC55F6" w:rsidDel="00821D71">
                <w:rPr>
                  <w:rFonts w:ascii="Arial" w:eastAsia="Times New Roman" w:hAnsi="Arial" w:cs="Arial"/>
                  <w:noProof/>
                  <w:szCs w:val="17"/>
                  <w:lang w:val="fr-FR"/>
                </w:rPr>
                <w:delText>en</w:delText>
              </w:r>
              <w:r w:rsidR="00334310" w:rsidDel="00821D71">
                <w:rPr>
                  <w:rFonts w:ascii="Arial" w:eastAsia="Times New Roman" w:hAnsi="Arial" w:cs="Arial"/>
                  <w:noProof/>
                  <w:szCs w:val="17"/>
                  <w:lang w:val="fr-FR"/>
                </w:rPr>
                <w:delText xml:space="preserve">.  </w:delText>
              </w:r>
              <w:r w:rsidR="00334310" w:rsidRPr="00DC55F6" w:rsidDel="00821D71">
                <w:rPr>
                  <w:rFonts w:ascii="Arial" w:eastAsia="Times New Roman" w:hAnsi="Arial" w:cs="Arial"/>
                  <w:noProof/>
                  <w:szCs w:val="17"/>
                  <w:lang w:val="fr-FR"/>
                </w:rPr>
                <w:delText>If</w:delText>
              </w:r>
              <w:r w:rsidRPr="00DC55F6" w:rsidDel="00821D71">
                <w:rPr>
                  <w:rFonts w:ascii="Arial" w:eastAsia="Times New Roman" w:hAnsi="Arial" w:cs="Arial"/>
                  <w:noProof/>
                  <w:szCs w:val="17"/>
                  <w:lang w:val="fr-FR"/>
                </w:rPr>
                <w:delText>rame NE DEVRAIT PAS être utilisé.</w:delText>
              </w:r>
            </w:del>
          </w:p>
        </w:tc>
        <w:tc>
          <w:tcPr>
            <w:tcW w:w="1761" w:type="dxa"/>
          </w:tcPr>
          <w:p w14:paraId="730D8C9A" w14:textId="74800A08" w:rsidR="00F721B7" w:rsidRPr="00982192" w:rsidDel="00821D71" w:rsidRDefault="00F721B7" w:rsidP="00CE01DA">
            <w:pPr>
              <w:pStyle w:val="NormalWeb"/>
              <w:spacing w:before="170" w:beforeAutospacing="0" w:after="170" w:afterAutospacing="0"/>
              <w:rPr>
                <w:del w:id="4017" w:author="Author"/>
                <w:rFonts w:asciiTheme="minorBidi" w:eastAsia="Times New Roman" w:hAnsiTheme="minorBidi" w:cstheme="minorBidi"/>
                <w:noProof/>
                <w:szCs w:val="17"/>
                <w:lang w:val="fr-FR"/>
              </w:rPr>
            </w:pPr>
            <w:del w:id="4018" w:author="Author">
              <w:r w:rsidRPr="00982192" w:rsidDel="00821D71">
                <w:rPr>
                  <w:rFonts w:asciiTheme="minorBidi" w:eastAsia="Times New Roman" w:hAnsiTheme="minorBidi" w:cstheme="minorBidi"/>
                  <w:noProof/>
                  <w:szCs w:val="17"/>
                  <w:lang w:val="fr-FR"/>
                </w:rPr>
                <w:delText>AAX, AAJ</w:delText>
              </w:r>
            </w:del>
          </w:p>
        </w:tc>
      </w:tr>
    </w:tbl>
    <w:p w14:paraId="34A7B45F" w14:textId="00596910" w:rsidR="00651A96" w:rsidDel="00821D71" w:rsidRDefault="00651A96" w:rsidP="00CE01DA">
      <w:pPr>
        <w:spacing w:before="170" w:after="170"/>
        <w:ind w:left="3969" w:firstLine="567"/>
        <w:rPr>
          <w:del w:id="4019" w:author="Author"/>
          <w:rFonts w:cs="Arial"/>
          <w:szCs w:val="17"/>
        </w:rPr>
      </w:pPr>
    </w:p>
    <w:p w14:paraId="3C749C61" w14:textId="0EB84C70" w:rsidR="001F2788" w:rsidRDefault="00C73FF2" w:rsidP="00444DC5">
      <w:pPr>
        <w:spacing w:before="720"/>
        <w:ind w:left="5533"/>
        <w:rPr>
          <w:rFonts w:cs="Arial"/>
          <w:noProof/>
          <w:szCs w:val="17"/>
          <w:lang w:val="fr-FR"/>
        </w:rPr>
      </w:pPr>
      <w:r w:rsidRPr="00982192">
        <w:rPr>
          <w:rFonts w:cs="Arial"/>
          <w:noProof/>
          <w:szCs w:val="17"/>
          <w:lang w:val="fr-FR"/>
        </w:rPr>
        <w:t>[</w:t>
      </w:r>
      <w:r w:rsidR="00F721B7">
        <w:rPr>
          <w:rFonts w:cs="Arial"/>
          <w:noProof/>
          <w:szCs w:val="17"/>
          <w:lang w:val="fr-FR"/>
        </w:rPr>
        <w:t>L</w:t>
      </w:r>
      <w:r w:rsidR="00BB0A23">
        <w:rPr>
          <w:rFonts w:cs="Arial"/>
          <w:noProof/>
          <w:szCs w:val="17"/>
          <w:lang w:val="fr-FR"/>
        </w:rPr>
        <w:t>’</w:t>
      </w:r>
      <w:r w:rsidR="00992C0C">
        <w:rPr>
          <w:rFonts w:cs="Arial"/>
          <w:noProof/>
          <w:szCs w:val="17"/>
          <w:lang w:val="fr-FR"/>
        </w:rPr>
        <w:t>a</w:t>
      </w:r>
      <w:r w:rsidR="00992C0C" w:rsidRPr="00982192">
        <w:rPr>
          <w:rFonts w:cs="Arial"/>
          <w:noProof/>
          <w:szCs w:val="17"/>
          <w:lang w:val="fr-FR"/>
        </w:rPr>
        <w:t>nnex</w:t>
      </w:r>
      <w:r w:rsidR="00992C0C">
        <w:rPr>
          <w:rFonts w:cs="Arial"/>
          <w:noProof/>
          <w:szCs w:val="17"/>
          <w:lang w:val="fr-FR"/>
        </w:rPr>
        <w:t>e </w:t>
      </w:r>
      <w:r w:rsidR="00992C0C" w:rsidRPr="00982192">
        <w:rPr>
          <w:rFonts w:cs="Arial"/>
          <w:noProof/>
          <w:szCs w:val="17"/>
          <w:lang w:val="fr-FR"/>
        </w:rPr>
        <w:t>I</w:t>
      </w:r>
      <w:r w:rsidRPr="00982192">
        <w:rPr>
          <w:rFonts w:cs="Arial"/>
          <w:noProof/>
          <w:szCs w:val="17"/>
          <w:lang w:val="fr-FR"/>
        </w:rPr>
        <w:t>I</w:t>
      </w:r>
      <w:r w:rsidR="00CD60D9">
        <w:rPr>
          <w:rFonts w:cs="Arial"/>
          <w:noProof/>
          <w:szCs w:val="17"/>
          <w:lang w:val="fr-FR"/>
        </w:rPr>
        <w:t xml:space="preserve"> de la norme ST.90 </w:t>
      </w:r>
      <w:r w:rsidR="00F721B7">
        <w:rPr>
          <w:rFonts w:cs="Arial"/>
          <w:noProof/>
          <w:szCs w:val="17"/>
          <w:lang w:val="fr-FR"/>
        </w:rPr>
        <w:t>suit</w:t>
      </w:r>
      <w:r w:rsidRPr="00982192">
        <w:rPr>
          <w:rFonts w:cs="Arial"/>
          <w:noProof/>
          <w:szCs w:val="17"/>
          <w:lang w:val="fr-FR"/>
        </w:rPr>
        <w:t>]</w:t>
      </w:r>
      <w:r w:rsidR="001F2788">
        <w:rPr>
          <w:rFonts w:cs="Arial"/>
          <w:noProof/>
          <w:szCs w:val="17"/>
          <w:lang w:val="fr-FR"/>
        </w:rPr>
        <w:br w:type="page"/>
      </w:r>
    </w:p>
    <w:p w14:paraId="1767A7FB" w14:textId="77777777" w:rsidR="00662BD3" w:rsidRDefault="00662BD3" w:rsidP="00CE01DA">
      <w:pPr>
        <w:pStyle w:val="Heading2"/>
        <w:spacing w:before="170" w:after="170" w:line="480" w:lineRule="auto"/>
        <w:jc w:val="center"/>
        <w:rPr>
          <w:b/>
          <w:noProof/>
          <w:sz w:val="20"/>
          <w:lang w:val="fr-FR"/>
        </w:rPr>
        <w:sectPr w:rsidR="00662BD3" w:rsidSect="00BF3C1E">
          <w:headerReference w:type="even" r:id="rId79"/>
          <w:headerReference w:type="default" r:id="rId80"/>
          <w:footerReference w:type="even" r:id="rId81"/>
          <w:footerReference w:type="default" r:id="rId82"/>
          <w:headerReference w:type="first" r:id="rId83"/>
          <w:footerReference w:type="first" r:id="rId84"/>
          <w:pgSz w:w="11907" w:h="16839" w:code="9"/>
          <w:pgMar w:top="562" w:right="1138" w:bottom="1282" w:left="1411" w:header="720" w:footer="720" w:gutter="0"/>
          <w:pgNumType w:start="45"/>
          <w:cols w:space="708"/>
          <w:titlePg/>
          <w:docGrid w:linePitch="360"/>
        </w:sectPr>
      </w:pPr>
      <w:bookmarkStart w:id="4020" w:name="_Toc54363394"/>
    </w:p>
    <w:p w14:paraId="0AC1D984" w14:textId="7D57410E" w:rsidR="003E21A0" w:rsidRPr="00A21BF0" w:rsidRDefault="003E21A0" w:rsidP="00CE01DA">
      <w:pPr>
        <w:pStyle w:val="Heading2"/>
        <w:spacing w:before="170" w:after="170" w:line="480" w:lineRule="auto"/>
        <w:jc w:val="center"/>
        <w:rPr>
          <w:b/>
          <w:noProof/>
          <w:sz w:val="20"/>
          <w:lang w:val="fr-FR"/>
        </w:rPr>
      </w:pPr>
      <w:bookmarkStart w:id="4021" w:name="_ANNEXE_II"/>
      <w:bookmarkStart w:id="4022" w:name="_Toc212824911"/>
      <w:bookmarkEnd w:id="4021"/>
      <w:r w:rsidRPr="00A21BF0">
        <w:rPr>
          <w:b/>
          <w:noProof/>
          <w:sz w:val="20"/>
          <w:lang w:val="fr-FR"/>
        </w:rPr>
        <w:t>ANNEX</w:t>
      </w:r>
      <w:r w:rsidR="00F721B7" w:rsidRPr="00A21BF0">
        <w:rPr>
          <w:b/>
          <w:noProof/>
          <w:sz w:val="20"/>
          <w:lang w:val="fr-FR"/>
        </w:rPr>
        <w:t>E</w:t>
      </w:r>
      <w:r w:rsidRPr="00A21BF0">
        <w:rPr>
          <w:b/>
          <w:noProof/>
          <w:sz w:val="20"/>
          <w:lang w:val="fr-FR"/>
        </w:rPr>
        <w:t xml:space="preserve"> II</w:t>
      </w:r>
      <w:bookmarkEnd w:id="4020"/>
      <w:bookmarkEnd w:id="4022"/>
    </w:p>
    <w:p w14:paraId="026AB4EF" w14:textId="03259949" w:rsidR="00992C0C" w:rsidRDefault="003E21A0" w:rsidP="00CE01DA">
      <w:pPr>
        <w:widowControl w:val="0"/>
        <w:kinsoku w:val="0"/>
        <w:spacing w:before="170" w:after="170"/>
        <w:ind w:right="11"/>
        <w:jc w:val="center"/>
        <w:rPr>
          <w:caps/>
          <w:noProof/>
          <w:szCs w:val="17"/>
          <w:lang w:val="fr-FR"/>
        </w:rPr>
      </w:pPr>
      <w:r w:rsidRPr="00982192">
        <w:rPr>
          <w:rFonts w:eastAsia="Times New Roman" w:cs="Arial"/>
          <w:caps/>
          <w:noProof/>
          <w:szCs w:val="17"/>
          <w:lang w:val="fr-FR"/>
        </w:rPr>
        <w:t>Vocabula</w:t>
      </w:r>
      <w:r w:rsidR="001B54A2">
        <w:rPr>
          <w:rFonts w:eastAsia="Times New Roman" w:cs="Arial"/>
          <w:caps/>
          <w:noProof/>
          <w:szCs w:val="17"/>
          <w:lang w:val="fr-FR"/>
        </w:rPr>
        <w:t>IRE DE PROPRIÉTÉ INTELLECTUELLE REST</w:t>
      </w:r>
    </w:p>
    <w:p w14:paraId="531F08D1" w14:textId="51BBF779" w:rsidR="00722EF4" w:rsidRPr="00A21BF0" w:rsidRDefault="001B54A2" w:rsidP="00CE01DA">
      <w:pPr>
        <w:spacing w:before="170" w:after="170"/>
        <w:jc w:val="center"/>
        <w:rPr>
          <w:i/>
          <w:lang w:val="fr-FR"/>
        </w:rPr>
      </w:pPr>
      <w:r w:rsidRPr="00A21BF0">
        <w:rPr>
          <w:i/>
          <w:noProof/>
          <w:szCs w:val="17"/>
          <w:lang w:val="fr-FR"/>
        </w:rPr>
        <w:t xml:space="preserve">Version </w:t>
      </w:r>
      <w:del w:id="4023" w:author="Author">
        <w:r w:rsidR="000B008E" w:rsidRPr="00A21BF0" w:rsidDel="00CD60D9">
          <w:rPr>
            <w:i/>
            <w:noProof/>
            <w:szCs w:val="17"/>
            <w:lang w:val="fr-FR"/>
          </w:rPr>
          <w:delText>1.1</w:delText>
        </w:r>
        <w:r w:rsidR="00722EF4" w:rsidRPr="00A21BF0" w:rsidDel="00CD60D9">
          <w:rPr>
            <w:i/>
            <w:lang w:val="fr-FR"/>
          </w:rPr>
          <w:delText xml:space="preserve"> </w:delText>
        </w:r>
      </w:del>
      <w:ins w:id="4024" w:author="Author">
        <w:r w:rsidR="00CD60D9">
          <w:rPr>
            <w:i/>
            <w:lang w:val="fr-FR"/>
          </w:rPr>
          <w:t>2.0</w:t>
        </w:r>
      </w:ins>
    </w:p>
    <w:p w14:paraId="6C2DBFC3" w14:textId="77777777" w:rsidR="00722EF4" w:rsidRPr="00A21BF0" w:rsidRDefault="00722EF4" w:rsidP="00CE01DA">
      <w:pPr>
        <w:spacing w:before="170" w:after="170"/>
        <w:jc w:val="center"/>
        <w:rPr>
          <w:i/>
          <w:lang w:val="fr-FR"/>
        </w:rPr>
      </w:pPr>
    </w:p>
    <w:p w14:paraId="68A20E11" w14:textId="1242885B" w:rsidR="00722EF4" w:rsidRDefault="00D95291" w:rsidP="00CE01DA">
      <w:pPr>
        <w:spacing w:before="170" w:after="170"/>
        <w:jc w:val="center"/>
        <w:rPr>
          <w:i/>
          <w:lang w:val="fr-CH"/>
        </w:rPr>
      </w:pPr>
      <w:r>
        <w:rPr>
          <w:i/>
          <w:lang w:val="fr-CH"/>
        </w:rPr>
        <w:t xml:space="preserve">Proposition présentée pour approbation </w:t>
      </w:r>
      <w:r w:rsidR="00722EF4" w:rsidRPr="00722EF4">
        <w:rPr>
          <w:i/>
          <w:lang w:val="fr-CH"/>
        </w:rPr>
        <w:t>par le Comité des normes de l’OMPI (CWS)</w:t>
      </w:r>
    </w:p>
    <w:p w14:paraId="2A3D69A7" w14:textId="6A187598" w:rsidR="00992C0C" w:rsidRDefault="00722EF4" w:rsidP="00CE01DA">
      <w:pPr>
        <w:widowControl w:val="0"/>
        <w:kinsoku w:val="0"/>
        <w:spacing w:before="170" w:after="170"/>
        <w:ind w:right="11"/>
        <w:jc w:val="center"/>
        <w:rPr>
          <w:noProof/>
          <w:szCs w:val="17"/>
          <w:lang w:val="fr-FR"/>
        </w:rPr>
      </w:pPr>
      <w:r w:rsidRPr="00722EF4">
        <w:rPr>
          <w:i/>
          <w:lang w:val="fr-CH"/>
        </w:rPr>
        <w:t xml:space="preserve"> à sa </w:t>
      </w:r>
      <w:r w:rsidR="00D95291">
        <w:rPr>
          <w:i/>
          <w:lang w:val="fr-CH"/>
        </w:rPr>
        <w:t>treizième</w:t>
      </w:r>
      <w:ins w:id="4025" w:author="Author">
        <w:r w:rsidR="00CD60D9">
          <w:rPr>
            <w:i/>
            <w:lang w:val="fr-CH"/>
          </w:rPr>
          <w:t> </w:t>
        </w:r>
      </w:ins>
      <w:r w:rsidRPr="00722EF4">
        <w:rPr>
          <w:i/>
          <w:lang w:val="fr-CH"/>
        </w:rPr>
        <w:t>session</w:t>
      </w:r>
    </w:p>
    <w:p w14:paraId="6AE6EB9E" w14:textId="09651B34" w:rsidR="003E21A0" w:rsidRPr="001F2788" w:rsidRDefault="003E21A0" w:rsidP="00CE01DA">
      <w:pPr>
        <w:spacing w:before="170" w:after="170"/>
        <w:jc w:val="center"/>
        <w:rPr>
          <w:i/>
          <w:lang w:val="fr-CH"/>
        </w:rPr>
      </w:pPr>
    </w:p>
    <w:p w14:paraId="0C3D9425" w14:textId="07C7AF37" w:rsidR="00992C0C" w:rsidRDefault="00FC1DE5" w:rsidP="00CE01DA">
      <w:pPr>
        <w:pStyle w:val="NormalWeb"/>
        <w:spacing w:before="170" w:beforeAutospacing="0" w:after="170" w:afterAutospacing="0"/>
        <w:rPr>
          <w:rFonts w:cs="Arial"/>
          <w:noProof/>
          <w:szCs w:val="17"/>
          <w:lang w:val="fr-FR"/>
        </w:rPr>
      </w:pPr>
      <w:r w:rsidRPr="00982192">
        <w:rPr>
          <w:rFonts w:cs="Arial"/>
          <w:noProof/>
          <w:szCs w:val="17"/>
          <w:lang w:val="fr-FR"/>
        </w:rPr>
        <w:t>1.</w:t>
      </w:r>
      <w:r w:rsidRPr="00982192">
        <w:rPr>
          <w:rFonts w:cs="Arial"/>
          <w:noProof/>
          <w:szCs w:val="17"/>
          <w:lang w:val="fr-FR"/>
        </w:rPr>
        <w:tab/>
      </w:r>
      <w:r w:rsidR="001B54A2">
        <w:rPr>
          <w:rFonts w:cs="Arial"/>
          <w:noProof/>
          <w:szCs w:val="17"/>
          <w:lang w:val="fr-FR"/>
        </w:rPr>
        <w:t>Le Vocabulaire de propriété intellectuelle ci</w:t>
      </w:r>
      <w:r w:rsidR="00BB0A23">
        <w:rPr>
          <w:rFonts w:cs="Arial"/>
          <w:noProof/>
          <w:szCs w:val="17"/>
          <w:lang w:val="fr-FR"/>
        </w:rPr>
        <w:t>-</w:t>
      </w:r>
      <w:r w:rsidR="001B54A2">
        <w:rPr>
          <w:rFonts w:cs="Arial"/>
          <w:noProof/>
          <w:szCs w:val="17"/>
          <w:lang w:val="fr-FR"/>
        </w:rPr>
        <w:t>après est présenté dans le</w:t>
      </w:r>
      <w:r w:rsidR="00D00576" w:rsidRPr="00982192">
        <w:rPr>
          <w:rFonts w:cs="Arial"/>
          <w:noProof/>
          <w:szCs w:val="17"/>
          <w:lang w:val="fr-FR"/>
        </w:rPr>
        <w:t xml:space="preserve"> </w:t>
      </w:r>
      <w:r w:rsidR="00942796" w:rsidRPr="00982192">
        <w:rPr>
          <w:rFonts w:cs="Arial"/>
          <w:noProof/>
          <w:szCs w:val="17"/>
          <w:lang w:val="fr-FR"/>
        </w:rPr>
        <w:fldChar w:fldCharType="begin"/>
      </w:r>
      <w:r w:rsidR="00942796" w:rsidRPr="00982192">
        <w:rPr>
          <w:rFonts w:cs="Arial"/>
          <w:noProof/>
          <w:szCs w:val="17"/>
          <w:lang w:val="fr-FR"/>
        </w:rPr>
        <w:instrText xml:space="preserve"> REF _Ref40774975 \h </w:instrText>
      </w:r>
      <w:r w:rsidR="00942796" w:rsidRPr="00982192">
        <w:rPr>
          <w:rFonts w:cs="Arial"/>
          <w:noProof/>
          <w:szCs w:val="17"/>
          <w:lang w:val="fr-FR"/>
        </w:rPr>
      </w:r>
      <w:r w:rsidR="00942796" w:rsidRPr="00982192">
        <w:rPr>
          <w:rFonts w:cs="Arial"/>
          <w:noProof/>
          <w:szCs w:val="17"/>
          <w:lang w:val="fr-FR"/>
        </w:rPr>
        <w:fldChar w:fldCharType="separate"/>
      </w:r>
      <w:r w:rsidR="00B57D34" w:rsidRPr="00982192">
        <w:rPr>
          <w:noProof/>
          <w:szCs w:val="17"/>
          <w:lang w:val="fr-FR"/>
        </w:rPr>
        <w:t>Table</w:t>
      </w:r>
      <w:r w:rsidR="00B57D34">
        <w:rPr>
          <w:noProof/>
          <w:szCs w:val="17"/>
          <w:lang w:val="fr-FR"/>
        </w:rPr>
        <w:t>au</w:t>
      </w:r>
      <w:r w:rsidR="00B57D34" w:rsidRPr="00982192">
        <w:rPr>
          <w:noProof/>
          <w:szCs w:val="17"/>
          <w:lang w:val="fr-FR"/>
        </w:rPr>
        <w:t xml:space="preserve"> </w:t>
      </w:r>
      <w:r w:rsidR="00B57D34">
        <w:rPr>
          <w:noProof/>
          <w:szCs w:val="17"/>
          <w:lang w:val="fr-FR"/>
        </w:rPr>
        <w:t>1</w:t>
      </w:r>
      <w:r w:rsidR="00942796" w:rsidRPr="00982192">
        <w:rPr>
          <w:rFonts w:cs="Arial"/>
          <w:noProof/>
          <w:szCs w:val="17"/>
          <w:lang w:val="fr-FR"/>
        </w:rPr>
        <w:fldChar w:fldCharType="end"/>
      </w:r>
      <w:ins w:id="4026" w:author="Author">
        <w:r w:rsidR="00CD60D9">
          <w:rPr>
            <w:rFonts w:cs="Arial"/>
            <w:noProof/>
            <w:szCs w:val="17"/>
            <w:lang w:val="fr-FR"/>
          </w:rPr>
          <w:t>1</w:t>
        </w:r>
      </w:ins>
      <w:r w:rsidR="00942796" w:rsidRPr="00982192">
        <w:rPr>
          <w:rFonts w:cs="Arial"/>
          <w:noProof/>
          <w:szCs w:val="17"/>
          <w:lang w:val="fr-FR"/>
        </w:rPr>
        <w:t xml:space="preserve"> </w:t>
      </w:r>
      <w:r w:rsidR="001B54A2" w:rsidRPr="003879AF">
        <w:rPr>
          <w:rFonts w:cs="Arial"/>
          <w:noProof/>
          <w:szCs w:val="17"/>
          <w:lang w:val="fr-FR"/>
        </w:rPr>
        <w:t>à titre d</w:t>
      </w:r>
      <w:r w:rsidR="00BB0A23" w:rsidRPr="003879AF">
        <w:rPr>
          <w:rFonts w:cs="Arial"/>
          <w:noProof/>
          <w:szCs w:val="17"/>
          <w:lang w:val="fr-FR"/>
        </w:rPr>
        <w:t>’</w:t>
      </w:r>
      <w:r w:rsidR="00D00576" w:rsidRPr="003879AF">
        <w:rPr>
          <w:rFonts w:cs="Arial"/>
          <w:noProof/>
          <w:szCs w:val="17"/>
          <w:lang w:val="fr-FR"/>
        </w:rPr>
        <w:t>ex</w:t>
      </w:r>
      <w:r w:rsidR="001B54A2" w:rsidRPr="003879AF">
        <w:rPr>
          <w:rFonts w:cs="Arial"/>
          <w:noProof/>
          <w:szCs w:val="17"/>
          <w:lang w:val="fr-FR"/>
        </w:rPr>
        <w:t>e</w:t>
      </w:r>
      <w:r w:rsidR="00D00576" w:rsidRPr="003879AF">
        <w:rPr>
          <w:rFonts w:cs="Arial"/>
          <w:noProof/>
          <w:szCs w:val="17"/>
          <w:lang w:val="fr-FR"/>
        </w:rPr>
        <w:t>mples</w:t>
      </w:r>
      <w:r w:rsidR="00D00576" w:rsidRPr="00982192">
        <w:rPr>
          <w:rFonts w:cs="Arial"/>
          <w:noProof/>
          <w:szCs w:val="17"/>
          <w:lang w:val="fr-FR"/>
        </w:rPr>
        <w:t xml:space="preserve"> </w:t>
      </w:r>
      <w:r w:rsidR="001B54A2">
        <w:rPr>
          <w:rFonts w:cs="Arial"/>
          <w:noProof/>
          <w:szCs w:val="17"/>
          <w:lang w:val="fr-FR"/>
        </w:rPr>
        <w:t xml:space="preserve">de /paramètres de base de </w:t>
      </w:r>
      <w:r w:rsidR="006752F0">
        <w:rPr>
          <w:rFonts w:cs="Arial"/>
          <w:noProof/>
          <w:szCs w:val="17"/>
          <w:lang w:val="fr-FR"/>
        </w:rPr>
        <w:t>requête</w:t>
      </w:r>
      <w:r w:rsidR="001B54A2">
        <w:rPr>
          <w:rFonts w:cs="Arial"/>
          <w:noProof/>
          <w:szCs w:val="17"/>
          <w:lang w:val="fr-FR"/>
        </w:rPr>
        <w:t xml:space="preserve"> de service</w:t>
      </w:r>
      <w:r w:rsidR="00D00576" w:rsidRPr="00982192">
        <w:rPr>
          <w:rFonts w:cs="Arial"/>
          <w:noProof/>
          <w:szCs w:val="17"/>
          <w:lang w:val="fr-FR"/>
        </w:rPr>
        <w:t xml:space="preserve"> RESTf</w:t>
      </w:r>
      <w:r w:rsidR="00334310" w:rsidRPr="00982192">
        <w:rPr>
          <w:rFonts w:cs="Arial"/>
          <w:noProof/>
          <w:szCs w:val="17"/>
          <w:lang w:val="fr-FR"/>
        </w:rPr>
        <w:t>ul</w:t>
      </w:r>
      <w:r w:rsidR="00334310">
        <w:rPr>
          <w:rFonts w:cs="Arial"/>
          <w:noProof/>
          <w:szCs w:val="17"/>
          <w:lang w:val="fr-FR"/>
        </w:rPr>
        <w:t>.  Se</w:t>
      </w:r>
      <w:r w:rsidR="006752F0">
        <w:rPr>
          <w:rFonts w:cs="Arial"/>
          <w:noProof/>
          <w:szCs w:val="17"/>
          <w:lang w:val="fr-FR"/>
        </w:rPr>
        <w:t>lon leurs besoins opérationnels, les offices de propriété intellectuelle devront probablement élaborer des requêtes plus complexes et des charges utiles de réponse plus varié</w:t>
      </w:r>
      <w:r w:rsidR="00334310">
        <w:rPr>
          <w:rFonts w:cs="Arial"/>
          <w:noProof/>
          <w:szCs w:val="17"/>
          <w:lang w:val="fr-FR"/>
        </w:rPr>
        <w:t>es.  Le</w:t>
      </w:r>
      <w:r w:rsidR="006752F0">
        <w:rPr>
          <w:rFonts w:cs="Arial"/>
          <w:noProof/>
          <w:szCs w:val="17"/>
          <w:lang w:val="fr-FR"/>
        </w:rPr>
        <w:t>s paramètres de ce tableau sont des exemples d</w:t>
      </w:r>
      <w:r w:rsidR="00BB0A23">
        <w:rPr>
          <w:rFonts w:cs="Arial"/>
          <w:noProof/>
          <w:szCs w:val="17"/>
          <w:lang w:val="fr-FR"/>
        </w:rPr>
        <w:t>’</w:t>
      </w:r>
      <w:r w:rsidR="006752F0">
        <w:rPr>
          <w:rFonts w:cs="Arial"/>
          <w:noProof/>
          <w:szCs w:val="17"/>
          <w:lang w:val="fr-FR"/>
        </w:rPr>
        <w:t>éléments de la norme</w:t>
      </w:r>
      <w:r w:rsidR="002D56D3">
        <w:rPr>
          <w:rFonts w:cs="Arial"/>
          <w:noProof/>
          <w:szCs w:val="17"/>
          <w:lang w:val="fr-FR"/>
        </w:rPr>
        <w:t> </w:t>
      </w:r>
      <w:ins w:id="4027" w:author="Author">
        <w:r w:rsidR="00CD60D9">
          <w:rPr>
            <w:rFonts w:cs="Arial"/>
            <w:noProof/>
            <w:szCs w:val="17"/>
            <w:lang w:val="fr-FR"/>
          </w:rPr>
          <w:t xml:space="preserve">ST.97, utilisés pour une réponse JSON.  </w:t>
        </w:r>
        <w:r w:rsidR="00B60871" w:rsidRPr="00B60871">
          <w:rPr>
            <w:rFonts w:cs="Arial"/>
            <w:noProof/>
            <w:szCs w:val="17"/>
            <w:lang w:val="fr-FR"/>
          </w:rPr>
          <w:t>L'ensemble des schémas JSON de propriété intellectuelle selon la norme ST.97 peut être consulté dans l'annexe II de la norme ST.97 de l'OMPI;  sinon, lorsqu'il s'agit d'API fondées sur le language XML, ces paramètres correspondent aux éléments de la norme</w:t>
        </w:r>
        <w:r w:rsidR="00B60871">
          <w:rPr>
            <w:rFonts w:cs="Arial"/>
            <w:noProof/>
            <w:szCs w:val="17"/>
            <w:lang w:val="fr-FR"/>
          </w:rPr>
          <w:t> </w:t>
        </w:r>
      </w:ins>
      <w:r w:rsidR="00D00576" w:rsidRPr="00982192">
        <w:rPr>
          <w:rFonts w:cs="Arial"/>
          <w:noProof/>
          <w:szCs w:val="17"/>
          <w:lang w:val="fr-FR"/>
        </w:rPr>
        <w:t xml:space="preserve">ST.96 </w:t>
      </w:r>
      <w:r w:rsidR="006752F0">
        <w:rPr>
          <w:rFonts w:cs="Arial"/>
          <w:noProof/>
          <w:szCs w:val="17"/>
          <w:lang w:val="fr-FR"/>
        </w:rPr>
        <w:t>e</w:t>
      </w:r>
      <w:r w:rsidR="00D00576" w:rsidRPr="00982192">
        <w:rPr>
          <w:rFonts w:cs="Arial"/>
          <w:noProof/>
          <w:szCs w:val="17"/>
          <w:lang w:val="fr-FR"/>
        </w:rPr>
        <w:t xml:space="preserve">n </w:t>
      </w:r>
      <w:r w:rsidR="006752F0" w:rsidRPr="00B61C22">
        <w:rPr>
          <w:rFonts w:eastAsia="Times New Roman" w:cs="Arial"/>
          <w:noProof/>
          <w:szCs w:val="17"/>
          <w:lang w:val="fr-FR"/>
        </w:rPr>
        <w:t>caractèr</w:t>
      </w:r>
      <w:r w:rsidR="006752F0">
        <w:rPr>
          <w:rFonts w:eastAsia="Times New Roman" w:cs="Arial"/>
          <w:noProof/>
          <w:szCs w:val="17"/>
          <w:lang w:val="fr-FR"/>
        </w:rPr>
        <w:t xml:space="preserve">es bas de casse de type </w:t>
      </w:r>
      <w:r w:rsidR="00992C0C">
        <w:rPr>
          <w:rFonts w:eastAsia="Times New Roman" w:cs="Arial"/>
          <w:noProof/>
          <w:szCs w:val="17"/>
          <w:lang w:val="fr-FR"/>
        </w:rPr>
        <w:t>“c</w:t>
      </w:r>
      <w:r w:rsidR="006752F0">
        <w:rPr>
          <w:rFonts w:eastAsia="Times New Roman" w:cs="Arial"/>
          <w:noProof/>
          <w:szCs w:val="17"/>
          <w:lang w:val="fr-FR"/>
        </w:rPr>
        <w:t>amel</w:t>
      </w:r>
      <w:del w:id="4028" w:author="Author">
        <w:r w:rsidR="006752F0" w:rsidDel="00CD60D9">
          <w:rPr>
            <w:rFonts w:eastAsia="Times New Roman" w:cs="Arial"/>
            <w:noProof/>
            <w:szCs w:val="17"/>
            <w:lang w:val="fr-FR"/>
          </w:rPr>
          <w:delText>”</w:delText>
        </w:r>
        <w:r w:rsidR="0070779E" w:rsidRPr="00982192" w:rsidDel="00CD60D9">
          <w:rPr>
            <w:rFonts w:cs="Arial"/>
            <w:noProof/>
            <w:szCs w:val="17"/>
            <w:lang w:val="fr-FR"/>
          </w:rPr>
          <w:delText>, u</w:delText>
        </w:r>
        <w:r w:rsidR="006752F0" w:rsidDel="00CD60D9">
          <w:rPr>
            <w:rFonts w:cs="Arial"/>
            <w:noProof/>
            <w:szCs w:val="17"/>
            <w:lang w:val="fr-FR"/>
          </w:rPr>
          <w:delText xml:space="preserve">tilisé pour une réponse </w:delText>
        </w:r>
        <w:r w:rsidR="0070779E" w:rsidRPr="00982192" w:rsidDel="00CD60D9">
          <w:rPr>
            <w:rFonts w:cs="Arial"/>
            <w:noProof/>
            <w:szCs w:val="17"/>
            <w:lang w:val="fr-FR"/>
          </w:rPr>
          <w:delText>J</w:delText>
        </w:r>
        <w:r w:rsidR="00334310" w:rsidRPr="00982192" w:rsidDel="00CD60D9">
          <w:rPr>
            <w:rFonts w:cs="Arial"/>
            <w:noProof/>
            <w:szCs w:val="17"/>
            <w:lang w:val="fr-FR"/>
          </w:rPr>
          <w:delText>SON</w:delText>
        </w:r>
      </w:del>
      <w:r w:rsidR="00334310">
        <w:rPr>
          <w:rFonts w:cs="Arial"/>
          <w:noProof/>
          <w:szCs w:val="17"/>
          <w:lang w:val="fr-FR"/>
        </w:rPr>
        <w:t>.  Le</w:t>
      </w:r>
      <w:r w:rsidR="006752F0">
        <w:rPr>
          <w:rFonts w:cs="Arial"/>
          <w:noProof/>
          <w:szCs w:val="17"/>
          <w:lang w:val="fr-FR"/>
        </w:rPr>
        <w:t xml:space="preserve"> </w:t>
      </w:r>
      <w:r w:rsidR="001B54A2" w:rsidRPr="001B54A2">
        <w:rPr>
          <w:rFonts w:cs="Arial"/>
          <w:noProof/>
          <w:szCs w:val="17"/>
          <w:lang w:val="fr-FR"/>
        </w:rPr>
        <w:t xml:space="preserve">dictionnaire des données de propriété intellectuelle </w:t>
      </w:r>
      <w:r w:rsidR="001B54A2">
        <w:rPr>
          <w:rFonts w:cs="Arial"/>
          <w:noProof/>
          <w:szCs w:val="17"/>
          <w:lang w:val="fr-FR"/>
        </w:rPr>
        <w:t xml:space="preserve">et </w:t>
      </w:r>
      <w:r w:rsidR="006752F0">
        <w:rPr>
          <w:rFonts w:cs="Arial"/>
          <w:noProof/>
          <w:szCs w:val="17"/>
          <w:lang w:val="fr-FR"/>
        </w:rPr>
        <w:t xml:space="preserve">les </w:t>
      </w:r>
      <w:r w:rsidR="001B54A2">
        <w:rPr>
          <w:rFonts w:cs="Arial"/>
          <w:noProof/>
          <w:szCs w:val="17"/>
          <w:lang w:val="fr-FR"/>
        </w:rPr>
        <w:t xml:space="preserve">schémas XML de propriété intellectuelle </w:t>
      </w:r>
      <w:r w:rsidR="006752F0">
        <w:rPr>
          <w:rFonts w:cs="Arial"/>
          <w:noProof/>
          <w:szCs w:val="17"/>
          <w:lang w:val="fr-FR"/>
        </w:rPr>
        <w:t>de la no</w:t>
      </w:r>
      <w:r w:rsidR="009D28E4">
        <w:rPr>
          <w:rFonts w:cs="Arial"/>
          <w:noProof/>
          <w:szCs w:val="17"/>
          <w:lang w:val="fr-FR"/>
        </w:rPr>
        <w:t>rme</w:t>
      </w:r>
      <w:r w:rsidR="002D56D3">
        <w:rPr>
          <w:rFonts w:cs="Arial"/>
          <w:noProof/>
          <w:szCs w:val="17"/>
          <w:lang w:val="fr-FR"/>
        </w:rPr>
        <w:t> </w:t>
      </w:r>
      <w:r w:rsidR="009D28E4">
        <w:rPr>
          <w:rFonts w:cs="Arial"/>
          <w:noProof/>
          <w:szCs w:val="17"/>
          <w:lang w:val="fr-FR"/>
        </w:rPr>
        <w:t>ST.96 peuvent être consulté</w:t>
      </w:r>
      <w:r w:rsidR="006752F0">
        <w:rPr>
          <w:rFonts w:cs="Arial"/>
          <w:noProof/>
          <w:szCs w:val="17"/>
          <w:lang w:val="fr-FR"/>
        </w:rPr>
        <w:t>s dans leur intégralité sur le site</w:t>
      </w:r>
      <w:r w:rsidR="00BB0A23">
        <w:rPr>
          <w:rFonts w:cs="Arial"/>
          <w:noProof/>
          <w:szCs w:val="17"/>
          <w:lang w:val="fr-FR"/>
        </w:rPr>
        <w:t> :</w:t>
      </w:r>
      <w:del w:id="4029" w:author="Author">
        <w:r w:rsidR="00D00576" w:rsidRPr="00982192" w:rsidDel="009F28AB">
          <w:rPr>
            <w:rFonts w:cs="Arial"/>
            <w:noProof/>
            <w:szCs w:val="17"/>
            <w:lang w:val="fr-FR"/>
          </w:rPr>
          <w:delText xml:space="preserve"> </w:delText>
        </w:r>
        <w:r w:rsidR="000B008E" w:rsidDel="009F28AB">
          <w:fldChar w:fldCharType="begin"/>
        </w:r>
        <w:r w:rsidR="000B008E" w:rsidRPr="00EC50D2" w:rsidDel="009F28AB">
          <w:rPr>
            <w:lang w:val="fr-CH"/>
          </w:rPr>
          <w:delInstrText>HYPERLINK "https://www.wipo.int/standards/fr/st96/v5-0/"</w:delInstrText>
        </w:r>
        <w:r w:rsidR="000B008E" w:rsidDel="009F28AB">
          <w:fldChar w:fldCharType="separate"/>
        </w:r>
        <w:r w:rsidR="000B008E" w:rsidRPr="000B008E" w:rsidDel="009F28AB">
          <w:rPr>
            <w:rStyle w:val="Hyperlink"/>
            <w:rFonts w:cs="Arial"/>
            <w:noProof/>
            <w:szCs w:val="17"/>
            <w:lang w:val="fr-FR"/>
          </w:rPr>
          <w:delText>https://www.wipo.int/standards/fr/st96/v5-0/</w:delText>
        </w:r>
        <w:r w:rsidR="000B008E" w:rsidDel="009F28AB">
          <w:fldChar w:fldCharType="end"/>
        </w:r>
      </w:del>
      <w:ins w:id="4030" w:author="Author">
        <w:r w:rsidR="009F28AB">
          <w:rPr>
            <w:rFonts w:cs="Arial"/>
            <w:szCs w:val="17"/>
            <w:lang w:val="fr-CH"/>
          </w:rPr>
          <w:fldChar w:fldCharType="begin"/>
        </w:r>
        <w:r w:rsidR="009F28AB">
          <w:rPr>
            <w:rFonts w:cs="Arial"/>
            <w:szCs w:val="17"/>
            <w:lang w:val="fr-CH"/>
          </w:rPr>
          <w:instrText>HYPERLINK "</w:instrText>
        </w:r>
        <w:r w:rsidR="009F28AB" w:rsidRPr="00C1783B">
          <w:rPr>
            <w:lang w:val="fr-CH"/>
            <w:rPrChange w:id="4031" w:author="Author">
              <w:rPr>
                <w:rStyle w:val="Hyperlink"/>
                <w:rFonts w:cs="Arial"/>
                <w:szCs w:val="17"/>
              </w:rPr>
            </w:rPrChange>
          </w:rPr>
          <w:instrText>https://www.wipo.int/standards/</w:instrText>
        </w:r>
        <w:r w:rsidR="009F28AB" w:rsidRPr="00C1783B">
          <w:rPr>
            <w:lang w:val="fr-FR"/>
            <w:rPrChange w:id="4032" w:author="Author">
              <w:rPr>
                <w:rStyle w:val="Hyperlink"/>
                <w:rFonts w:cs="Arial"/>
                <w:szCs w:val="17"/>
                <w:lang w:val="fr-CH"/>
              </w:rPr>
            </w:rPrChange>
          </w:rPr>
          <w:instrText>fr</w:instrText>
        </w:r>
        <w:r w:rsidR="009F28AB" w:rsidRPr="00C1783B">
          <w:rPr>
            <w:lang w:val="fr-CH"/>
            <w:rPrChange w:id="4033" w:author="Author">
              <w:rPr>
                <w:rStyle w:val="Hyperlink"/>
                <w:rFonts w:cs="Arial"/>
                <w:szCs w:val="17"/>
              </w:rPr>
            </w:rPrChange>
          </w:rPr>
          <w:instrText>/st96/</w:instrText>
        </w:r>
        <w:r w:rsidR="009F28AB">
          <w:rPr>
            <w:rFonts w:cs="Arial"/>
            <w:szCs w:val="17"/>
            <w:lang w:val="fr-CH"/>
          </w:rPr>
          <w:instrText>"</w:instrText>
        </w:r>
        <w:r w:rsidR="009F28AB">
          <w:rPr>
            <w:rFonts w:cs="Arial"/>
            <w:szCs w:val="17"/>
            <w:lang w:val="fr-CH"/>
          </w:rPr>
        </w:r>
        <w:r w:rsidR="009F28AB">
          <w:rPr>
            <w:rFonts w:cs="Arial"/>
            <w:szCs w:val="17"/>
            <w:lang w:val="fr-CH"/>
          </w:rPr>
          <w:fldChar w:fldCharType="separate"/>
        </w:r>
        <w:r w:rsidR="009F28AB" w:rsidRPr="00C1783B">
          <w:rPr>
            <w:rStyle w:val="Hyperlink"/>
            <w:rFonts w:cs="Arial"/>
            <w:szCs w:val="17"/>
            <w:lang w:val="fr-CH"/>
            <w:rPrChange w:id="4034" w:author="Author">
              <w:rPr>
                <w:rStyle w:val="Hyperlink"/>
                <w:rFonts w:cs="Arial"/>
                <w:szCs w:val="17"/>
              </w:rPr>
            </w:rPrChange>
          </w:rPr>
          <w:t>https://www.wipo.int/standards/</w:t>
        </w:r>
        <w:r w:rsidR="009F28AB" w:rsidRPr="009F28AB">
          <w:rPr>
            <w:rStyle w:val="Hyperlink"/>
            <w:rFonts w:cs="Arial"/>
            <w:szCs w:val="17"/>
            <w:lang w:val="fr-CH"/>
          </w:rPr>
          <w:t>fr</w:t>
        </w:r>
        <w:r w:rsidR="009F28AB" w:rsidRPr="00C1783B">
          <w:rPr>
            <w:rStyle w:val="Hyperlink"/>
            <w:rFonts w:cs="Arial"/>
            <w:szCs w:val="17"/>
            <w:lang w:val="fr-CH"/>
            <w:rPrChange w:id="4035" w:author="Author">
              <w:rPr>
                <w:rStyle w:val="Hyperlink"/>
                <w:rFonts w:cs="Arial"/>
                <w:szCs w:val="17"/>
              </w:rPr>
            </w:rPrChange>
          </w:rPr>
          <w:t>/st96/</w:t>
        </w:r>
        <w:r w:rsidR="009F28AB">
          <w:rPr>
            <w:rFonts w:cs="Arial"/>
            <w:szCs w:val="17"/>
            <w:lang w:val="fr-CH"/>
          </w:rPr>
          <w:fldChar w:fldCharType="end"/>
        </w:r>
        <w:r w:rsidR="009F28AB" w:rsidRPr="00C1783B">
          <w:rPr>
            <w:lang w:val="fr-CH"/>
            <w:rPrChange w:id="4036" w:author="Author">
              <w:rPr/>
            </w:rPrChange>
          </w:rPr>
          <w:t>.</w:t>
        </w:r>
      </w:ins>
      <w:r w:rsidR="00D00576" w:rsidRPr="00982192">
        <w:rPr>
          <w:rFonts w:cs="Arial"/>
          <w:noProof/>
          <w:szCs w:val="17"/>
          <w:lang w:val="fr-FR"/>
        </w:rPr>
        <w:t>.</w:t>
      </w:r>
    </w:p>
    <w:p w14:paraId="66B97B8D" w14:textId="51C2EF97" w:rsidR="00D00576" w:rsidRPr="00982192" w:rsidRDefault="00942796" w:rsidP="00CE01DA">
      <w:pPr>
        <w:pStyle w:val="NormalWeb"/>
        <w:spacing w:before="170" w:beforeAutospacing="0" w:after="170" w:afterAutospacing="0"/>
        <w:rPr>
          <w:rFonts w:cs="Arial"/>
          <w:noProof/>
          <w:szCs w:val="17"/>
          <w:lang w:val="fr-FR"/>
        </w:rPr>
      </w:pPr>
      <w:r w:rsidRPr="00982192">
        <w:rPr>
          <w:rFonts w:cs="Arial"/>
          <w:i/>
          <w:noProof/>
          <w:szCs w:val="17"/>
          <w:lang w:val="fr-FR"/>
        </w:rPr>
        <w:t>[</w:t>
      </w:r>
      <w:r w:rsidR="006752F0">
        <w:rPr>
          <w:i/>
          <w:iCs/>
          <w:noProof/>
          <w:szCs w:val="17"/>
          <w:lang w:val="fr-FR"/>
        </w:rPr>
        <w:t>Avertissement</w:t>
      </w:r>
      <w:r w:rsidR="00BB0A23">
        <w:rPr>
          <w:i/>
          <w:iCs/>
          <w:noProof/>
          <w:szCs w:val="17"/>
          <w:lang w:val="fr-FR"/>
        </w:rPr>
        <w:t> :</w:t>
      </w:r>
      <w:r w:rsidR="00D00576" w:rsidRPr="00982192">
        <w:rPr>
          <w:rFonts w:cs="Arial"/>
          <w:i/>
          <w:noProof/>
          <w:szCs w:val="17"/>
          <w:lang w:val="fr-FR"/>
        </w:rPr>
        <w:t xml:space="preserve"> </w:t>
      </w:r>
      <w:r w:rsidR="004855EF">
        <w:rPr>
          <w:rFonts w:cs="Arial"/>
          <w:i/>
          <w:iCs/>
          <w:noProof/>
          <w:szCs w:val="17"/>
          <w:lang w:val="fr-FR"/>
        </w:rPr>
        <w:t xml:space="preserve">à </w:t>
      </w:r>
      <w:r w:rsidR="000B008E">
        <w:rPr>
          <w:rFonts w:cs="Arial"/>
          <w:i/>
          <w:iCs/>
          <w:noProof/>
          <w:szCs w:val="17"/>
          <w:lang w:val="fr-FR"/>
        </w:rPr>
        <w:t>l’a</w:t>
      </w:r>
      <w:r w:rsidR="004855EF">
        <w:rPr>
          <w:rFonts w:cs="Arial"/>
          <w:i/>
          <w:iCs/>
          <w:noProof/>
          <w:szCs w:val="17"/>
          <w:lang w:val="fr-FR"/>
        </w:rPr>
        <w:t>venir</w:t>
      </w:r>
      <w:r w:rsidR="000B008E">
        <w:rPr>
          <w:rFonts w:cs="Arial"/>
          <w:i/>
          <w:iCs/>
          <w:noProof/>
          <w:szCs w:val="17"/>
          <w:lang w:val="fr-FR"/>
        </w:rPr>
        <w:t>, il est prévu qu’</w:t>
      </w:r>
      <w:r w:rsidR="004855EF">
        <w:rPr>
          <w:rFonts w:cs="Arial"/>
          <w:i/>
          <w:iCs/>
          <w:noProof/>
          <w:szCs w:val="17"/>
          <w:lang w:val="fr-FR"/>
        </w:rPr>
        <w:t xml:space="preserve">un lien vers une liste plus complète du vocabulaire de propriété intellectuelle </w:t>
      </w:r>
      <w:r w:rsidR="00D00576" w:rsidRPr="00982192">
        <w:rPr>
          <w:rFonts w:cs="Arial"/>
          <w:i/>
          <w:noProof/>
          <w:szCs w:val="17"/>
          <w:lang w:val="fr-FR"/>
        </w:rPr>
        <w:t xml:space="preserve">REST </w:t>
      </w:r>
      <w:r w:rsidR="000B008E">
        <w:rPr>
          <w:rFonts w:cs="Arial"/>
          <w:i/>
          <w:noProof/>
          <w:szCs w:val="17"/>
          <w:lang w:val="fr-FR"/>
        </w:rPr>
        <w:t>XML</w:t>
      </w:r>
      <w:r w:rsidR="00D00576" w:rsidRPr="00982192">
        <w:rPr>
          <w:rFonts w:cs="Arial"/>
          <w:i/>
          <w:noProof/>
          <w:szCs w:val="17"/>
          <w:lang w:val="fr-FR"/>
        </w:rPr>
        <w:t xml:space="preserve"> </w:t>
      </w:r>
      <w:r w:rsidR="004855EF">
        <w:rPr>
          <w:rFonts w:cs="Arial"/>
          <w:i/>
          <w:noProof/>
          <w:szCs w:val="17"/>
          <w:lang w:val="fr-FR"/>
        </w:rPr>
        <w:t>et</w:t>
      </w:r>
      <w:r w:rsidR="00D00576" w:rsidRPr="00982192">
        <w:rPr>
          <w:rFonts w:cs="Arial"/>
          <w:i/>
          <w:noProof/>
          <w:szCs w:val="17"/>
          <w:lang w:val="fr-FR"/>
        </w:rPr>
        <w:t xml:space="preserve"> JSON</w:t>
      </w:r>
      <w:r w:rsidR="000B008E">
        <w:rPr>
          <w:rFonts w:cs="Arial"/>
          <w:i/>
          <w:noProof/>
          <w:szCs w:val="17"/>
          <w:lang w:val="fr-FR"/>
        </w:rPr>
        <w:t xml:space="preserve"> sera fourni</w:t>
      </w:r>
      <w:r w:rsidR="004855EF">
        <w:rPr>
          <w:rFonts w:cs="Arial"/>
          <w:i/>
          <w:noProof/>
          <w:szCs w:val="17"/>
          <w:lang w:val="fr-FR"/>
        </w:rPr>
        <w:t>, qui sera tenue à jour de manière dynamique et permanente dans la mesure où les éléments et le vocabulaire de la propriété intellectuelle continuent d</w:t>
      </w:r>
      <w:r w:rsidR="00BB0A23">
        <w:rPr>
          <w:rFonts w:cs="Arial"/>
          <w:i/>
          <w:noProof/>
          <w:szCs w:val="17"/>
          <w:lang w:val="fr-FR"/>
        </w:rPr>
        <w:t>’</w:t>
      </w:r>
      <w:r w:rsidR="004855EF">
        <w:rPr>
          <w:rFonts w:cs="Arial"/>
          <w:i/>
          <w:noProof/>
          <w:szCs w:val="17"/>
          <w:lang w:val="fr-FR"/>
        </w:rPr>
        <w:t>évoluer</w:t>
      </w:r>
      <w:r w:rsidR="00D00576" w:rsidRPr="00982192">
        <w:rPr>
          <w:rFonts w:cs="Arial"/>
          <w:i/>
          <w:noProof/>
          <w:szCs w:val="17"/>
          <w:lang w:val="fr-FR"/>
        </w:rPr>
        <w:t>.</w:t>
      </w:r>
      <w:r w:rsidR="00D00576" w:rsidRPr="00615624">
        <w:rPr>
          <w:i/>
          <w:lang w:val="fr-FR"/>
        </w:rPr>
        <w:t xml:space="preserve"> </w:t>
      </w:r>
      <w:r w:rsidR="002D56D3">
        <w:rPr>
          <w:rFonts w:cs="Arial"/>
          <w:i/>
          <w:noProof/>
          <w:szCs w:val="17"/>
          <w:lang w:val="fr-FR"/>
        </w:rPr>
        <w:t xml:space="preserve"> </w:t>
      </w:r>
      <w:r w:rsidRPr="00982192">
        <w:rPr>
          <w:rFonts w:cs="Arial"/>
          <w:i/>
          <w:noProof/>
          <w:szCs w:val="17"/>
          <w:lang w:val="fr-FR"/>
        </w:rPr>
        <w:t>]</w:t>
      </w:r>
    </w:p>
    <w:p w14:paraId="272B65D1" w14:textId="783D6057" w:rsidR="00992C0C" w:rsidRDefault="00D00576" w:rsidP="00CE01DA">
      <w:pPr>
        <w:pStyle w:val="Caption"/>
        <w:spacing w:before="170" w:after="170"/>
        <w:rPr>
          <w:noProof/>
          <w:sz w:val="17"/>
          <w:szCs w:val="17"/>
          <w:lang w:val="fr-FR"/>
        </w:rPr>
      </w:pPr>
      <w:bookmarkStart w:id="4037" w:name="_Ref40774975"/>
      <w:r w:rsidRPr="00982192">
        <w:rPr>
          <w:noProof/>
          <w:sz w:val="17"/>
          <w:szCs w:val="17"/>
          <w:lang w:val="fr-FR"/>
        </w:rPr>
        <w:t>Table</w:t>
      </w:r>
      <w:r w:rsidR="004855EF">
        <w:rPr>
          <w:noProof/>
          <w:sz w:val="17"/>
          <w:szCs w:val="17"/>
          <w:lang w:val="fr-FR"/>
        </w:rPr>
        <w:t>au</w:t>
      </w:r>
      <w:r w:rsidRPr="00982192">
        <w:rPr>
          <w:noProof/>
          <w:sz w:val="17"/>
          <w:szCs w:val="17"/>
          <w:lang w:val="fr-FR"/>
        </w:rPr>
        <w:t xml:space="preserve"> </w:t>
      </w:r>
      <w:r w:rsidRPr="00982192">
        <w:rPr>
          <w:noProof/>
          <w:sz w:val="17"/>
          <w:szCs w:val="17"/>
          <w:lang w:val="fr-FR"/>
        </w:rPr>
        <w:fldChar w:fldCharType="begin"/>
      </w:r>
      <w:r w:rsidRPr="00982192">
        <w:rPr>
          <w:noProof/>
          <w:sz w:val="17"/>
          <w:szCs w:val="17"/>
          <w:lang w:val="fr-FR"/>
        </w:rPr>
        <w:instrText xml:space="preserve"> SEQ Table \* ARABIC </w:instrText>
      </w:r>
      <w:r w:rsidRPr="00982192">
        <w:rPr>
          <w:noProof/>
          <w:sz w:val="17"/>
          <w:szCs w:val="17"/>
          <w:lang w:val="fr-FR"/>
        </w:rPr>
        <w:fldChar w:fldCharType="separate"/>
      </w:r>
      <w:r w:rsidR="00B57D34">
        <w:rPr>
          <w:noProof/>
          <w:sz w:val="17"/>
          <w:szCs w:val="17"/>
          <w:lang w:val="fr-FR"/>
        </w:rPr>
        <w:t>1</w:t>
      </w:r>
      <w:r w:rsidRPr="00982192">
        <w:rPr>
          <w:noProof/>
          <w:sz w:val="17"/>
          <w:szCs w:val="17"/>
          <w:lang w:val="fr-FR"/>
        </w:rPr>
        <w:fldChar w:fldCharType="end"/>
      </w:r>
      <w:bookmarkEnd w:id="4037"/>
      <w:r w:rsidR="00BB0A23">
        <w:rPr>
          <w:noProof/>
          <w:sz w:val="17"/>
          <w:szCs w:val="17"/>
          <w:lang w:val="fr-FR"/>
        </w:rPr>
        <w:t> :</w:t>
      </w:r>
      <w:r w:rsidRPr="00982192">
        <w:rPr>
          <w:noProof/>
          <w:sz w:val="17"/>
          <w:szCs w:val="17"/>
          <w:lang w:val="fr-FR"/>
        </w:rPr>
        <w:t xml:space="preserve"> </w:t>
      </w:r>
      <w:r w:rsidR="004855EF">
        <w:rPr>
          <w:noProof/>
          <w:sz w:val="17"/>
          <w:szCs w:val="17"/>
          <w:lang w:val="fr-FR"/>
        </w:rPr>
        <w:t>Vocabulaire concernant</w:t>
      </w:r>
      <w:r w:rsidR="00992C0C">
        <w:rPr>
          <w:noProof/>
          <w:sz w:val="17"/>
          <w:szCs w:val="17"/>
          <w:lang w:val="fr-FR"/>
        </w:rPr>
        <w:t xml:space="preserve"> les </w:t>
      </w:r>
      <w:r w:rsidR="00992C0C" w:rsidRPr="00982192">
        <w:rPr>
          <w:noProof/>
          <w:sz w:val="17"/>
          <w:szCs w:val="17"/>
          <w:lang w:val="fr-FR"/>
        </w:rPr>
        <w:t>API</w:t>
      </w:r>
      <w:del w:id="4038" w:author="Author">
        <w:r w:rsidR="004855EF" w:rsidDel="00B60871">
          <w:rPr>
            <w:noProof/>
            <w:sz w:val="17"/>
            <w:szCs w:val="17"/>
            <w:lang w:val="fr-FR"/>
          </w:rPr>
          <w:delText xml:space="preserve"> en caractères bas de casse de type </w:delText>
        </w:r>
        <w:r w:rsidR="00992C0C" w:rsidDel="00B60871">
          <w:rPr>
            <w:noProof/>
            <w:sz w:val="17"/>
            <w:szCs w:val="17"/>
            <w:lang w:val="fr-FR"/>
          </w:rPr>
          <w:delText>“</w:delText>
        </w:r>
        <w:r w:rsidR="004855EF" w:rsidDel="00B60871">
          <w:rPr>
            <w:noProof/>
            <w:sz w:val="17"/>
            <w:szCs w:val="17"/>
            <w:lang w:val="fr-FR"/>
          </w:rPr>
          <w:delText>camel</w:delText>
        </w:r>
        <w:r w:rsidR="00992C0C" w:rsidDel="00B60871">
          <w:rPr>
            <w:noProof/>
            <w:sz w:val="17"/>
            <w:szCs w:val="17"/>
            <w:lang w:val="fr-FR"/>
          </w:rPr>
          <w:delText>”</w:delText>
        </w:r>
      </w:del>
      <w:r w:rsidR="00BB0A23">
        <w:rPr>
          <w:noProof/>
          <w:sz w:val="17"/>
          <w:szCs w:val="17"/>
          <w:lang w:val="fr-FR"/>
        </w:rPr>
        <w:t> :</w:t>
      </w:r>
      <w:r w:rsidR="004855EF">
        <w:rPr>
          <w:noProof/>
          <w:sz w:val="17"/>
          <w:szCs w:val="17"/>
          <w:lang w:val="fr-FR"/>
        </w:rPr>
        <w:t xml:space="preserve"> exemples</w:t>
      </w:r>
      <w:del w:id="4039" w:author="Author">
        <w:r w:rsidR="004855EF" w:rsidDel="00B60871">
          <w:rPr>
            <w:noProof/>
            <w:sz w:val="17"/>
            <w:szCs w:val="17"/>
            <w:lang w:val="fr-FR"/>
          </w:rPr>
          <w:delText xml:space="preserve"> reprenant les éléments XSD de la norme</w:delText>
        </w:r>
        <w:r w:rsidR="002D56D3" w:rsidDel="00B60871">
          <w:rPr>
            <w:noProof/>
            <w:sz w:val="17"/>
            <w:szCs w:val="17"/>
            <w:lang w:val="fr-FR"/>
          </w:rPr>
          <w:delText> </w:delText>
        </w:r>
        <w:r w:rsidRPr="00982192" w:rsidDel="00B60871">
          <w:rPr>
            <w:noProof/>
            <w:sz w:val="17"/>
            <w:szCs w:val="17"/>
            <w:lang w:val="fr-FR"/>
          </w:rPr>
          <w:delText>ST.96</w:delText>
        </w:r>
      </w:del>
    </w:p>
    <w:p w14:paraId="5FE0250D" w14:textId="316913DA" w:rsidR="00D00576" w:rsidRPr="00982192" w:rsidRDefault="00D00576" w:rsidP="00CE01DA">
      <w:pPr>
        <w:spacing w:before="170" w:after="170"/>
        <w:rPr>
          <w:noProof/>
          <w:lang w:val="fr-FR"/>
        </w:rPr>
      </w:pPr>
    </w:p>
    <w:tbl>
      <w:tblPr>
        <w:tblW w:w="5578" w:type="pct"/>
        <w:tblInd w:w="-36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11"/>
        <w:gridCol w:w="1276"/>
        <w:gridCol w:w="2974"/>
        <w:gridCol w:w="4961"/>
      </w:tblGrid>
      <w:tr w:rsidR="00D00576" w:rsidRPr="00982192" w14:paraId="3E6F1C15" w14:textId="77777777" w:rsidTr="00D00576">
        <w:tc>
          <w:tcPr>
            <w:tcW w:w="581" w:type="pct"/>
            <w:tcBorders>
              <w:top w:val="single" w:sz="6" w:space="0" w:color="auto"/>
              <w:left w:val="single" w:sz="6" w:space="0" w:color="auto"/>
              <w:bottom w:val="single" w:sz="6" w:space="0" w:color="auto"/>
              <w:right w:val="single" w:sz="6" w:space="0" w:color="auto"/>
            </w:tcBorders>
          </w:tcPr>
          <w:p w14:paraId="34FA3E29" w14:textId="514DEC92" w:rsidR="00D00576" w:rsidRPr="00982192" w:rsidRDefault="00D00576" w:rsidP="00CE01DA">
            <w:pPr>
              <w:spacing w:before="170" w:after="170"/>
              <w:jc w:val="center"/>
              <w:rPr>
                <w:rFonts w:eastAsia="Times New Roman" w:cs="Arial"/>
                <w:b/>
                <w:bCs/>
                <w:noProof/>
                <w:szCs w:val="17"/>
                <w:lang w:val="fr-FR"/>
              </w:rPr>
            </w:pPr>
            <w:r w:rsidRPr="00982192">
              <w:rPr>
                <w:rFonts w:eastAsia="Times New Roman" w:cs="Arial"/>
                <w:b/>
                <w:bCs/>
                <w:noProof/>
                <w:szCs w:val="17"/>
                <w:lang w:val="fr-FR"/>
              </w:rPr>
              <w:t>Domain</w:t>
            </w:r>
            <w:r w:rsidR="004855EF">
              <w:rPr>
                <w:rFonts w:eastAsia="Times New Roman" w:cs="Arial"/>
                <w:b/>
                <w:bCs/>
                <w:noProof/>
                <w:szCs w:val="17"/>
                <w:lang w:val="fr-FR"/>
              </w:rPr>
              <w:t>e</w:t>
            </w:r>
            <w:r w:rsidRPr="00982192">
              <w:rPr>
                <w:rFonts w:eastAsia="Times New Roman" w:cs="Arial"/>
                <w:b/>
                <w:bCs/>
                <w:noProof/>
                <w:szCs w:val="17"/>
                <w:lang w:val="fr-FR"/>
              </w:rPr>
              <w:t>(s)</w:t>
            </w:r>
            <w:r w:rsidR="004855EF">
              <w:rPr>
                <w:rFonts w:eastAsia="Times New Roman" w:cs="Arial"/>
                <w:b/>
                <w:bCs/>
                <w:noProof/>
                <w:szCs w:val="17"/>
                <w:lang w:val="fr-FR"/>
              </w:rPr>
              <w:t xml:space="preserve"> d</w:t>
            </w:r>
            <w:r w:rsidR="00BB0A23">
              <w:rPr>
                <w:rFonts w:eastAsia="Times New Roman" w:cs="Arial"/>
                <w:b/>
                <w:bCs/>
                <w:noProof/>
                <w:szCs w:val="17"/>
                <w:lang w:val="fr-FR"/>
              </w:rPr>
              <w:t>’</w:t>
            </w:r>
            <w:r w:rsidR="004855EF">
              <w:rPr>
                <w:rFonts w:eastAsia="Times New Roman" w:cs="Arial"/>
                <w:b/>
                <w:bCs/>
                <w:noProof/>
                <w:szCs w:val="17"/>
                <w:lang w:val="fr-FR"/>
              </w:rPr>
              <w:t>activité</w:t>
            </w: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F8DF2" w14:textId="3047EAE9" w:rsidR="00D00576" w:rsidRPr="00982192" w:rsidRDefault="004855EF" w:rsidP="00CE01DA">
            <w:pPr>
              <w:spacing w:before="170" w:after="170"/>
              <w:jc w:val="center"/>
              <w:rPr>
                <w:rFonts w:eastAsia="Times New Roman" w:cs="Arial"/>
                <w:b/>
                <w:bCs/>
                <w:noProof/>
                <w:szCs w:val="17"/>
                <w:lang w:val="fr-FR"/>
              </w:rPr>
            </w:pPr>
            <w:r>
              <w:rPr>
                <w:rFonts w:eastAsia="Times New Roman" w:cs="Arial"/>
                <w:b/>
                <w:bCs/>
                <w:noProof/>
                <w:szCs w:val="17"/>
                <w:lang w:val="fr-FR"/>
              </w:rPr>
              <w:t>Nom(s) de la ressource</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5820F" w14:textId="3F2C3ABD" w:rsidR="00D00576" w:rsidRPr="00982192" w:rsidRDefault="004855EF" w:rsidP="00CE01DA">
            <w:pPr>
              <w:spacing w:before="170" w:after="170"/>
              <w:jc w:val="center"/>
              <w:rPr>
                <w:rFonts w:eastAsia="Times New Roman" w:cs="Arial"/>
                <w:b/>
                <w:bCs/>
                <w:noProof/>
                <w:szCs w:val="17"/>
                <w:lang w:val="fr-FR"/>
              </w:rPr>
            </w:pPr>
            <w:r>
              <w:rPr>
                <w:rFonts w:eastAsia="Times New Roman" w:cs="Arial"/>
                <w:b/>
                <w:bCs/>
                <w:noProof/>
                <w:szCs w:val="17"/>
                <w:lang w:val="fr-FR"/>
              </w:rPr>
              <w:t>Nom du paramètre</w:t>
            </w:r>
          </w:p>
        </w:tc>
        <w:tc>
          <w:tcPr>
            <w:tcW w:w="2380" w:type="pct"/>
            <w:tcBorders>
              <w:top w:val="single" w:sz="6" w:space="0" w:color="auto"/>
              <w:left w:val="single" w:sz="6" w:space="0" w:color="auto"/>
              <w:bottom w:val="single" w:sz="6" w:space="0" w:color="auto"/>
              <w:right w:val="single" w:sz="6" w:space="0" w:color="auto"/>
            </w:tcBorders>
          </w:tcPr>
          <w:p w14:paraId="773B711B" w14:textId="77777777" w:rsidR="00D00576" w:rsidRPr="00982192" w:rsidDel="002120D0" w:rsidRDefault="00D00576" w:rsidP="00CE01DA">
            <w:pPr>
              <w:spacing w:before="170" w:after="170"/>
              <w:jc w:val="center"/>
              <w:rPr>
                <w:rFonts w:eastAsia="Times New Roman" w:cs="Arial"/>
                <w:b/>
                <w:bCs/>
                <w:noProof/>
                <w:szCs w:val="17"/>
                <w:lang w:val="fr-FR"/>
              </w:rPr>
            </w:pPr>
            <w:r w:rsidRPr="00982192">
              <w:rPr>
                <w:rFonts w:eastAsia="Times New Roman" w:cs="Arial"/>
                <w:b/>
                <w:bCs/>
                <w:noProof/>
                <w:szCs w:val="17"/>
                <w:lang w:val="fr-FR"/>
              </w:rPr>
              <w:t>Description</w:t>
            </w:r>
          </w:p>
        </w:tc>
      </w:tr>
      <w:tr w:rsidR="00D00576" w:rsidRPr="008D6774" w14:paraId="4866BFCB" w14:textId="77777777" w:rsidTr="00D00576">
        <w:trPr>
          <w:cantSplit/>
        </w:trPr>
        <w:tc>
          <w:tcPr>
            <w:tcW w:w="581" w:type="pct"/>
            <w:tcBorders>
              <w:top w:val="single" w:sz="6" w:space="0" w:color="auto"/>
              <w:left w:val="single" w:sz="6" w:space="0" w:color="auto"/>
              <w:right w:val="single" w:sz="6" w:space="0" w:color="auto"/>
            </w:tcBorders>
          </w:tcPr>
          <w:p w14:paraId="47953476" w14:textId="507A0C77" w:rsidR="00D00576"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420A5CBF" w14:textId="048A1247" w:rsidR="00D00576" w:rsidRPr="00982192" w:rsidRDefault="00D00576"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Pr="00982192">
              <w:rPr>
                <w:rFonts w:eastAsia="Times New Roman" w:cs="Arial"/>
                <w:noProof/>
                <w:szCs w:val="17"/>
                <w:lang w:val="fr-FR"/>
              </w:rPr>
              <w:t>s</w:t>
            </w:r>
          </w:p>
          <w:p w14:paraId="2294E8F9" w14:textId="4752D89A" w:rsidR="00D00576" w:rsidRPr="00982192" w:rsidRDefault="00D00576"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brevets</w:t>
            </w:r>
          </w:p>
          <w:p w14:paraId="1BFF07F3" w14:textId="27B7EFEE" w:rsidR="00D00576" w:rsidRPr="00982192" w:rsidRDefault="00D00576" w:rsidP="00B60871">
            <w:pPr>
              <w:spacing w:before="170" w:after="170"/>
              <w:rPr>
                <w:rFonts w:eastAsia="Times New Roman" w:cs="Arial"/>
                <w:noProof/>
                <w:szCs w:val="17"/>
                <w:lang w:val="fr-FR"/>
              </w:rPr>
            </w:pPr>
            <w:r w:rsidRPr="00982192">
              <w:rPr>
                <w:rFonts w:eastAsia="Times New Roman" w:cs="Arial"/>
                <w:noProof/>
                <w:szCs w:val="17"/>
                <w:lang w:val="fr-FR"/>
              </w:rPr>
              <w:t>/des</w:t>
            </w:r>
            <w:r w:rsidR="004855EF">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CC12A2" w14:textId="57BF53FF" w:rsidR="00D00576" w:rsidRPr="00A21BF0" w:rsidRDefault="00D00576"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st13ApplicationNumber</w:t>
            </w:r>
          </w:p>
        </w:tc>
        <w:tc>
          <w:tcPr>
            <w:tcW w:w="2380" w:type="pct"/>
            <w:tcBorders>
              <w:top w:val="single" w:sz="6" w:space="0" w:color="auto"/>
              <w:left w:val="single" w:sz="6" w:space="0" w:color="auto"/>
              <w:bottom w:val="single" w:sz="6" w:space="0" w:color="auto"/>
              <w:right w:val="single" w:sz="6" w:space="0" w:color="auto"/>
            </w:tcBorders>
          </w:tcPr>
          <w:p w14:paraId="32F3A752" w14:textId="3365B501" w:rsidR="00D00576" w:rsidRPr="00982192" w:rsidRDefault="005323CE" w:rsidP="00CE01DA">
            <w:pPr>
              <w:spacing w:before="170" w:after="170"/>
              <w:rPr>
                <w:rFonts w:eastAsia="Times New Roman" w:cs="Arial"/>
                <w:noProof/>
                <w:szCs w:val="17"/>
                <w:lang w:val="fr-FR"/>
              </w:rPr>
            </w:pPr>
            <w:r>
              <w:rPr>
                <w:rFonts w:eastAsia="Times New Roman" w:cs="Arial"/>
                <w:noProof/>
                <w:szCs w:val="17"/>
                <w:lang w:val="fr-FR"/>
              </w:rPr>
              <w:t>Le numéro de la demande de titre de propriété intellectuelle déposée, au format de la norme</w:t>
            </w:r>
            <w:r w:rsidR="00734A81">
              <w:rPr>
                <w:rFonts w:eastAsia="Times New Roman" w:cs="Arial"/>
                <w:noProof/>
                <w:szCs w:val="17"/>
                <w:lang w:val="fr-FR"/>
              </w:rPr>
              <w:t> </w:t>
            </w:r>
            <w:hyperlink r:id="rId85" w:history="1">
              <w:r w:rsidR="00D00576" w:rsidRPr="00982192">
                <w:rPr>
                  <w:rStyle w:val="Hyperlink"/>
                  <w:rFonts w:eastAsia="Times New Roman" w:cs="Arial"/>
                  <w:noProof/>
                  <w:szCs w:val="17"/>
                  <w:lang w:val="fr-FR"/>
                </w:rPr>
                <w:t>ST.13</w:t>
              </w:r>
            </w:hyperlink>
            <w:r>
              <w:rPr>
                <w:rStyle w:val="Hyperlink"/>
                <w:rFonts w:eastAsia="Times New Roman" w:cs="Arial"/>
                <w:noProof/>
                <w:szCs w:val="17"/>
                <w:lang w:val="fr-FR"/>
              </w:rPr>
              <w:t xml:space="preserve"> de l</w:t>
            </w:r>
            <w:r w:rsidR="00BB0A23">
              <w:rPr>
                <w:rStyle w:val="Hyperlink"/>
                <w:rFonts w:eastAsia="Times New Roman" w:cs="Arial"/>
                <w:noProof/>
                <w:szCs w:val="17"/>
                <w:lang w:val="fr-FR"/>
              </w:rPr>
              <w:t>’</w:t>
            </w:r>
            <w:r>
              <w:rPr>
                <w:rStyle w:val="Hyperlink"/>
                <w:rFonts w:eastAsia="Times New Roman" w:cs="Arial"/>
                <w:noProof/>
                <w:szCs w:val="17"/>
                <w:lang w:val="fr-FR"/>
              </w:rPr>
              <w:t>OMPI</w:t>
            </w:r>
            <w:r w:rsidR="00D00576" w:rsidRPr="00982192">
              <w:rPr>
                <w:rFonts w:eastAsia="Times New Roman" w:cs="Arial"/>
                <w:noProof/>
                <w:szCs w:val="17"/>
                <w:lang w:val="fr-FR"/>
              </w:rPr>
              <w:t xml:space="preserve"> </w:t>
            </w:r>
            <w:r>
              <w:rPr>
                <w:rFonts w:eastAsia="Times New Roman" w:cs="Arial"/>
                <w:noProof/>
                <w:szCs w:val="17"/>
                <w:lang w:val="fr-FR"/>
              </w:rPr>
              <w:t xml:space="preserve">qui est une </w:t>
            </w:r>
            <w:r w:rsidR="00716F92">
              <w:rPr>
                <w:rFonts w:eastAsia="Times New Roman" w:cs="Arial"/>
                <w:noProof/>
                <w:szCs w:val="17"/>
                <w:lang w:val="fr-FR"/>
              </w:rPr>
              <w:t>chaîn</w:t>
            </w:r>
            <w:r>
              <w:rPr>
                <w:rFonts w:eastAsia="Times New Roman" w:cs="Arial"/>
                <w:noProof/>
                <w:szCs w:val="17"/>
                <w:lang w:val="fr-FR"/>
              </w:rPr>
              <w:t xml:space="preserve">e de plusieurs valeurs comprenant le numéro </w:t>
            </w:r>
            <w:r w:rsidR="006005CC">
              <w:rPr>
                <w:rFonts w:eastAsia="Times New Roman" w:cs="Arial"/>
                <w:noProof/>
                <w:szCs w:val="17"/>
                <w:lang w:val="fr-FR"/>
              </w:rPr>
              <w:t>de la demande nationale, le type de propriété intellectuelle et le pays ou organisation</w:t>
            </w:r>
            <w:r w:rsidR="00D00576" w:rsidRPr="00982192">
              <w:rPr>
                <w:rFonts w:eastAsia="Times New Roman" w:cs="Arial"/>
                <w:noProof/>
                <w:szCs w:val="17"/>
                <w:lang w:val="fr-FR"/>
              </w:rPr>
              <w:t xml:space="preserve">. </w:t>
            </w:r>
            <w:r w:rsidR="002D56D3">
              <w:rPr>
                <w:rFonts w:eastAsia="Times New Roman" w:cs="Arial"/>
                <w:noProof/>
                <w:szCs w:val="17"/>
                <w:lang w:val="fr-FR"/>
              </w:rPr>
              <w:t xml:space="preserve"> </w:t>
            </w:r>
          </w:p>
        </w:tc>
      </w:tr>
      <w:tr w:rsidR="00D00576" w:rsidRPr="008D6774" w14:paraId="29562ECE" w14:textId="77777777" w:rsidTr="00D00576">
        <w:trPr>
          <w:cantSplit/>
        </w:trPr>
        <w:tc>
          <w:tcPr>
            <w:tcW w:w="581" w:type="pct"/>
            <w:tcBorders>
              <w:top w:val="single" w:sz="6" w:space="0" w:color="auto"/>
              <w:left w:val="single" w:sz="6" w:space="0" w:color="auto"/>
              <w:right w:val="single" w:sz="6" w:space="0" w:color="auto"/>
            </w:tcBorders>
          </w:tcPr>
          <w:p w14:paraId="28D8A1C5" w14:textId="4300D626" w:rsidR="00D00576"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9C2BFEF" w14:textId="23C0EC96" w:rsidR="00D00576" w:rsidRPr="00982192" w:rsidRDefault="00D00576"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5F4A0498" w14:textId="51BF2562" w:rsidR="00D00576"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w:t>
            </w:r>
            <w:r>
              <w:rPr>
                <w:rFonts w:eastAsia="Times New Roman" w:cs="Arial"/>
                <w:noProof/>
                <w:szCs w:val="17"/>
                <w:lang w:val="fr-FR"/>
              </w:rPr>
              <w:t>brevets</w:t>
            </w:r>
          </w:p>
          <w:p w14:paraId="379DBC95" w14:textId="271FA3A2" w:rsidR="00D00576" w:rsidRPr="00982192" w:rsidRDefault="00A07E04" w:rsidP="00B60871">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BAB29" w14:textId="5AB5A18E" w:rsidR="00D00576" w:rsidRPr="00A21BF0" w:rsidRDefault="00D00576"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applicationNumber</w:t>
            </w:r>
          </w:p>
        </w:tc>
        <w:tc>
          <w:tcPr>
            <w:tcW w:w="2380" w:type="pct"/>
            <w:tcBorders>
              <w:top w:val="single" w:sz="6" w:space="0" w:color="auto"/>
              <w:left w:val="single" w:sz="6" w:space="0" w:color="auto"/>
              <w:bottom w:val="single" w:sz="6" w:space="0" w:color="auto"/>
              <w:right w:val="single" w:sz="6" w:space="0" w:color="auto"/>
            </w:tcBorders>
          </w:tcPr>
          <w:p w14:paraId="19D206A9" w14:textId="6C032710" w:rsidR="00D00576" w:rsidRPr="00982192" w:rsidRDefault="006005CC" w:rsidP="00CE01DA">
            <w:pPr>
              <w:spacing w:before="170" w:after="170"/>
              <w:rPr>
                <w:rFonts w:eastAsia="Times New Roman" w:cs="Arial"/>
                <w:noProof/>
                <w:szCs w:val="17"/>
                <w:lang w:val="fr-FR"/>
              </w:rPr>
            </w:pPr>
            <w:r>
              <w:rPr>
                <w:rFonts w:eastAsia="Times New Roman" w:cs="Arial"/>
                <w:noProof/>
                <w:szCs w:val="17"/>
                <w:lang w:val="fr-FR"/>
              </w:rPr>
              <w:t>Le numéro de la demande de titre de propriété intellectuelle déposée, au format de l</w:t>
            </w:r>
            <w:r w:rsidR="00BB0A23">
              <w:rPr>
                <w:rFonts w:eastAsia="Times New Roman" w:cs="Arial"/>
                <w:noProof/>
                <w:szCs w:val="17"/>
                <w:lang w:val="fr-FR"/>
              </w:rPr>
              <w:t>’</w:t>
            </w:r>
            <w:r>
              <w:rPr>
                <w:rFonts w:eastAsia="Times New Roman" w:cs="Arial"/>
                <w:noProof/>
                <w:szCs w:val="17"/>
                <w:lang w:val="fr-FR"/>
              </w:rPr>
              <w:t xml:space="preserve">office </w:t>
            </w:r>
            <w:r w:rsidR="00D00576" w:rsidRPr="00982192">
              <w:rPr>
                <w:rFonts w:eastAsia="Times New Roman" w:cs="Arial"/>
                <w:noProof/>
                <w:szCs w:val="17"/>
                <w:lang w:val="fr-FR"/>
              </w:rPr>
              <w:t xml:space="preserve">national. </w:t>
            </w:r>
            <w:r w:rsidR="002D56D3">
              <w:rPr>
                <w:rFonts w:eastAsia="Times New Roman" w:cs="Arial"/>
                <w:noProof/>
                <w:szCs w:val="17"/>
                <w:lang w:val="fr-FR"/>
              </w:rPr>
              <w:t xml:space="preserve"> </w:t>
            </w:r>
          </w:p>
        </w:tc>
      </w:tr>
      <w:tr w:rsidR="00D00576" w:rsidRPr="008D6774" w14:paraId="285D487F" w14:textId="77777777" w:rsidTr="00D00576">
        <w:trPr>
          <w:cantSplit/>
        </w:trPr>
        <w:tc>
          <w:tcPr>
            <w:tcW w:w="581" w:type="pct"/>
            <w:tcBorders>
              <w:top w:val="single" w:sz="6" w:space="0" w:color="auto"/>
              <w:left w:val="single" w:sz="6" w:space="0" w:color="auto"/>
              <w:right w:val="single" w:sz="6" w:space="0" w:color="auto"/>
            </w:tcBorders>
          </w:tcPr>
          <w:p w14:paraId="6A4E4B28" w14:textId="15F9074E" w:rsidR="00D00576" w:rsidRPr="00982192" w:rsidRDefault="00A07E04" w:rsidP="00CE01DA">
            <w:pPr>
              <w:spacing w:before="170" w:after="170"/>
              <w:rPr>
                <w:rFonts w:eastAsia="Times New Roman" w:cs="Arial"/>
                <w:noProof/>
                <w:szCs w:val="17"/>
                <w:lang w:val="fr-FR"/>
              </w:rPr>
            </w:pPr>
            <w:r>
              <w:rPr>
                <w:rFonts w:eastAsia="Times New Roman" w:cs="Arial"/>
                <w:noProof/>
                <w:szCs w:val="17"/>
                <w:lang w:val="fr-FR"/>
              </w:rPr>
              <w:t>PLUSIEURS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8A631D2" w14:textId="05B002EC" w:rsidR="00D00576" w:rsidRPr="00982192" w:rsidRDefault="00D00576"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1735802F" w14:textId="2993CB9A" w:rsidR="00D00576" w:rsidRPr="00982192" w:rsidRDefault="00A07E04" w:rsidP="00B60871">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6A6D83" w14:textId="7DEDB940" w:rsidR="00D00576" w:rsidRPr="00A21BF0" w:rsidRDefault="00D00576"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internationalRegistrationNumber</w:t>
            </w:r>
          </w:p>
        </w:tc>
        <w:tc>
          <w:tcPr>
            <w:tcW w:w="2380" w:type="pct"/>
            <w:tcBorders>
              <w:top w:val="single" w:sz="6" w:space="0" w:color="auto"/>
              <w:left w:val="single" w:sz="6" w:space="0" w:color="auto"/>
              <w:bottom w:val="single" w:sz="6" w:space="0" w:color="auto"/>
              <w:right w:val="single" w:sz="6" w:space="0" w:color="auto"/>
            </w:tcBorders>
          </w:tcPr>
          <w:p w14:paraId="2FF7EA65" w14:textId="70B57EBD" w:rsidR="00D00576" w:rsidRPr="00982192" w:rsidRDefault="006005CC" w:rsidP="00CE01DA">
            <w:pPr>
              <w:spacing w:before="170" w:after="170"/>
              <w:rPr>
                <w:rFonts w:eastAsia="Times New Roman" w:cs="Arial"/>
                <w:noProof/>
                <w:szCs w:val="17"/>
                <w:lang w:val="fr-FR"/>
              </w:rPr>
            </w:pPr>
            <w:r>
              <w:rPr>
                <w:rFonts w:eastAsia="Times New Roman" w:cs="Arial"/>
                <w:noProof/>
                <w:szCs w:val="17"/>
                <w:lang w:val="fr-FR"/>
              </w:rPr>
              <w:t>Le numéro d</w:t>
            </w:r>
            <w:r w:rsidR="00BB0A23">
              <w:rPr>
                <w:rFonts w:eastAsia="Times New Roman" w:cs="Arial"/>
                <w:noProof/>
                <w:szCs w:val="17"/>
                <w:lang w:val="fr-FR"/>
              </w:rPr>
              <w:t>’</w:t>
            </w:r>
            <w:r>
              <w:rPr>
                <w:rFonts w:eastAsia="Times New Roman" w:cs="Arial"/>
                <w:noProof/>
                <w:szCs w:val="17"/>
                <w:lang w:val="fr-FR"/>
              </w:rPr>
              <w:t>enregistrement i</w:t>
            </w:r>
            <w:r w:rsidR="00D00576" w:rsidRPr="00982192">
              <w:rPr>
                <w:rFonts w:eastAsia="Times New Roman" w:cs="Arial"/>
                <w:noProof/>
                <w:szCs w:val="17"/>
                <w:lang w:val="fr-FR"/>
              </w:rPr>
              <w:t xml:space="preserve">nternational </w:t>
            </w:r>
            <w:r>
              <w:rPr>
                <w:rFonts w:eastAsia="Times New Roman" w:cs="Arial"/>
                <w:noProof/>
                <w:szCs w:val="17"/>
                <w:lang w:val="fr-FR"/>
              </w:rPr>
              <w:t>du droit de propriété intellectuelle</w:t>
            </w:r>
            <w:r w:rsidR="00D00576" w:rsidRPr="00982192">
              <w:rPr>
                <w:rFonts w:eastAsia="Times New Roman" w:cs="Arial"/>
                <w:noProof/>
                <w:szCs w:val="17"/>
                <w:lang w:val="fr-FR"/>
              </w:rPr>
              <w:t>.</w:t>
            </w:r>
          </w:p>
          <w:p w14:paraId="2C91B004" w14:textId="77777777" w:rsidR="00992C0C" w:rsidRDefault="006005CC" w:rsidP="00CE01DA">
            <w:pPr>
              <w:spacing w:before="170" w:after="170"/>
              <w:rPr>
                <w:rFonts w:eastAsia="Times New Roman" w:cs="Arial"/>
                <w:noProof/>
                <w:szCs w:val="17"/>
                <w:lang w:val="fr-FR"/>
              </w:rPr>
            </w:pPr>
            <w:r>
              <w:rPr>
                <w:rFonts w:eastAsia="Times New Roman" w:cs="Arial"/>
                <w:noProof/>
                <w:szCs w:val="17"/>
                <w:lang w:val="fr-FR"/>
              </w:rPr>
              <w:t>Pour</w:t>
            </w:r>
            <w:r w:rsidR="007B5695">
              <w:rPr>
                <w:rFonts w:eastAsia="Times New Roman" w:cs="Arial"/>
                <w:noProof/>
                <w:szCs w:val="17"/>
                <w:lang w:val="fr-FR"/>
              </w:rPr>
              <w:t xml:space="preserve"> les marques, cela concerne le s</w:t>
            </w:r>
            <w:r>
              <w:rPr>
                <w:rFonts w:eastAsia="Times New Roman" w:cs="Arial"/>
                <w:noProof/>
                <w:szCs w:val="17"/>
                <w:lang w:val="fr-FR"/>
              </w:rPr>
              <w:t xml:space="preserve">ystème de </w:t>
            </w:r>
            <w:r w:rsidR="00D00576" w:rsidRPr="00982192">
              <w:rPr>
                <w:rFonts w:eastAsia="Times New Roman" w:cs="Arial"/>
                <w:noProof/>
                <w:szCs w:val="17"/>
                <w:lang w:val="fr-FR"/>
              </w:rPr>
              <w:t>Madrid</w:t>
            </w:r>
            <w:r>
              <w:rPr>
                <w:rFonts w:eastAsia="Times New Roman" w:cs="Arial"/>
                <w:noProof/>
                <w:szCs w:val="17"/>
                <w:lang w:val="fr-FR"/>
              </w:rPr>
              <w:t>.</w:t>
            </w:r>
          </w:p>
          <w:p w14:paraId="5A69CFFF" w14:textId="09004566" w:rsidR="00D00576" w:rsidRPr="00982192" w:rsidRDefault="006005CC" w:rsidP="00CE01DA">
            <w:pPr>
              <w:spacing w:before="170" w:after="170"/>
              <w:rPr>
                <w:rFonts w:eastAsia="Times New Roman" w:cs="Arial"/>
                <w:noProof/>
                <w:szCs w:val="17"/>
                <w:lang w:val="fr-FR"/>
              </w:rPr>
            </w:pPr>
            <w:r>
              <w:rPr>
                <w:rFonts w:eastAsia="Times New Roman" w:cs="Arial"/>
                <w:noProof/>
                <w:szCs w:val="17"/>
                <w:lang w:val="fr-FR"/>
              </w:rPr>
              <w:t xml:space="preserve">Pour les dessins et modèles industriels, cela concerne le </w:t>
            </w:r>
            <w:r w:rsidR="007B5695">
              <w:rPr>
                <w:rFonts w:eastAsia="Times New Roman" w:cs="Arial"/>
                <w:noProof/>
                <w:szCs w:val="17"/>
                <w:lang w:val="fr-FR"/>
              </w:rPr>
              <w:t>s</w:t>
            </w:r>
            <w:r>
              <w:rPr>
                <w:rFonts w:eastAsia="Times New Roman" w:cs="Arial"/>
                <w:noProof/>
                <w:szCs w:val="17"/>
                <w:lang w:val="fr-FR"/>
              </w:rPr>
              <w:t xml:space="preserve">ystème de </w:t>
            </w:r>
            <w:r w:rsidR="00BB0A23">
              <w:rPr>
                <w:rFonts w:eastAsia="Times New Roman" w:cs="Arial"/>
                <w:noProof/>
                <w:szCs w:val="17"/>
                <w:lang w:val="fr-FR"/>
              </w:rPr>
              <w:t>La Haye</w:t>
            </w:r>
            <w:r w:rsidR="00D00576" w:rsidRPr="00982192">
              <w:rPr>
                <w:rFonts w:eastAsia="Times New Roman" w:cs="Arial"/>
                <w:noProof/>
                <w:szCs w:val="17"/>
                <w:lang w:val="fr-FR"/>
              </w:rPr>
              <w:t>.</w:t>
            </w:r>
          </w:p>
        </w:tc>
      </w:tr>
      <w:tr w:rsidR="0070779E" w:rsidRPr="008D6774" w14:paraId="520F0AE0" w14:textId="77777777" w:rsidTr="00D00576">
        <w:trPr>
          <w:cantSplit/>
        </w:trPr>
        <w:tc>
          <w:tcPr>
            <w:tcW w:w="581" w:type="pct"/>
            <w:tcBorders>
              <w:top w:val="single" w:sz="6" w:space="0" w:color="auto"/>
              <w:left w:val="single" w:sz="6" w:space="0" w:color="auto"/>
              <w:right w:val="single" w:sz="6" w:space="0" w:color="auto"/>
            </w:tcBorders>
          </w:tcPr>
          <w:p w14:paraId="1C18C7C4" w14:textId="66E1226C" w:rsidR="0070779E"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17E5061" w14:textId="6BE09A7F" w:rsidR="0070779E" w:rsidRPr="00982192" w:rsidRDefault="0070779E"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6CC17A82" w14:textId="3A66EA0F" w:rsidR="0070779E"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w:t>
            </w:r>
            <w:r>
              <w:rPr>
                <w:rFonts w:eastAsia="Times New Roman" w:cs="Arial"/>
                <w:noProof/>
                <w:szCs w:val="17"/>
                <w:lang w:val="fr-FR"/>
              </w:rPr>
              <w:t>brevets</w:t>
            </w:r>
          </w:p>
          <w:p w14:paraId="7DB4737B" w14:textId="16213F0D" w:rsidR="0070779E"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BF2841" w14:textId="28CBBF13" w:rsidR="0070779E" w:rsidRPr="00A21BF0" w:rsidRDefault="00AB7348" w:rsidP="00CE01DA">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A</w:t>
            </w:r>
            <w:r w:rsidR="0070779E" w:rsidRPr="00A21BF0">
              <w:rPr>
                <w:rFonts w:ascii="Courier New" w:eastAsia="Times New Roman" w:hAnsi="Courier New" w:cs="Courier New"/>
                <w:noProof/>
                <w:szCs w:val="17"/>
                <w:lang w:val="fr-FR"/>
              </w:rPr>
              <w:t>vailableDocument</w:t>
            </w:r>
          </w:p>
        </w:tc>
        <w:tc>
          <w:tcPr>
            <w:tcW w:w="2380" w:type="pct"/>
            <w:tcBorders>
              <w:top w:val="single" w:sz="6" w:space="0" w:color="auto"/>
              <w:left w:val="single" w:sz="6" w:space="0" w:color="auto"/>
              <w:bottom w:val="single" w:sz="6" w:space="0" w:color="auto"/>
              <w:right w:val="single" w:sz="6" w:space="0" w:color="auto"/>
            </w:tcBorders>
          </w:tcPr>
          <w:p w14:paraId="5677EEBF" w14:textId="55EA5691" w:rsidR="0070779E" w:rsidRPr="00982192" w:rsidRDefault="006005CC" w:rsidP="00CE01DA">
            <w:pPr>
              <w:spacing w:before="170" w:after="170"/>
              <w:rPr>
                <w:rFonts w:eastAsia="Times New Roman" w:cs="Arial"/>
                <w:noProof/>
                <w:szCs w:val="17"/>
                <w:lang w:val="fr-FR"/>
              </w:rPr>
            </w:pPr>
            <w:r>
              <w:rPr>
                <w:rFonts w:eastAsia="Times New Roman" w:cs="Arial"/>
                <w:noProof/>
                <w:color w:val="000000"/>
                <w:szCs w:val="17"/>
                <w:highlight w:val="white"/>
                <w:lang w:val="fr-FR"/>
              </w:rPr>
              <w:t xml:space="preserve">Entrée du document unique correspondant aux critères de recherche fournis à </w:t>
            </w:r>
            <w:r w:rsidR="00202AE4" w:rsidRPr="00982192">
              <w:rPr>
                <w:rFonts w:eastAsia="Times New Roman" w:cs="Arial"/>
                <w:noProof/>
                <w:color w:val="000000"/>
                <w:szCs w:val="17"/>
                <w:lang w:val="fr-FR"/>
              </w:rPr>
              <w:t>DocList API</w:t>
            </w:r>
          </w:p>
        </w:tc>
      </w:tr>
      <w:tr w:rsidR="0070779E" w:rsidRPr="008D6774" w14:paraId="1B3AE84A" w14:textId="77777777" w:rsidTr="00D00576">
        <w:trPr>
          <w:cantSplit/>
        </w:trPr>
        <w:tc>
          <w:tcPr>
            <w:tcW w:w="581" w:type="pct"/>
            <w:tcBorders>
              <w:top w:val="single" w:sz="6" w:space="0" w:color="auto"/>
              <w:left w:val="single" w:sz="6" w:space="0" w:color="auto"/>
              <w:right w:val="single" w:sz="6" w:space="0" w:color="auto"/>
            </w:tcBorders>
          </w:tcPr>
          <w:p w14:paraId="0E2B3691" w14:textId="1EF22006" w:rsidR="0070779E"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8DDDA82" w14:textId="2293DDA5" w:rsidR="0070779E" w:rsidRPr="00982192" w:rsidRDefault="0070779E"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421471F0" w14:textId="192E19A4" w:rsidR="0070779E"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w:t>
            </w:r>
            <w:r>
              <w:rPr>
                <w:rFonts w:eastAsia="Times New Roman" w:cs="Arial"/>
                <w:noProof/>
                <w:szCs w:val="17"/>
                <w:lang w:val="fr-FR"/>
              </w:rPr>
              <w:t>brevets</w:t>
            </w:r>
          </w:p>
          <w:p w14:paraId="2AD914FF" w14:textId="249E66F5" w:rsidR="0070779E"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073694" w14:textId="0D82B977" w:rsidR="0070779E" w:rsidRPr="00A21BF0" w:rsidRDefault="00AB7348" w:rsidP="00CE01DA">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color w:val="000000"/>
                <w:szCs w:val="17"/>
                <w:highlight w:val="white"/>
                <w:lang w:val="fr-FR"/>
              </w:rPr>
              <w:t>S</w:t>
            </w:r>
            <w:r w:rsidR="00202AE4" w:rsidRPr="00A21BF0">
              <w:rPr>
                <w:rFonts w:ascii="Courier New" w:eastAsia="Times New Roman" w:hAnsi="Courier New" w:cs="Courier New"/>
                <w:noProof/>
                <w:color w:val="000000"/>
                <w:szCs w:val="17"/>
                <w:highlight w:val="white"/>
                <w:lang w:val="fr-FR"/>
              </w:rPr>
              <w:t>ortingCriteria</w:t>
            </w:r>
          </w:p>
        </w:tc>
        <w:tc>
          <w:tcPr>
            <w:tcW w:w="2380" w:type="pct"/>
            <w:tcBorders>
              <w:top w:val="single" w:sz="6" w:space="0" w:color="auto"/>
              <w:left w:val="single" w:sz="6" w:space="0" w:color="auto"/>
              <w:bottom w:val="single" w:sz="6" w:space="0" w:color="auto"/>
              <w:right w:val="single" w:sz="6" w:space="0" w:color="auto"/>
            </w:tcBorders>
          </w:tcPr>
          <w:p w14:paraId="60C5B197" w14:textId="237F72ED" w:rsidR="0070779E" w:rsidRPr="00982192" w:rsidRDefault="00ED124F" w:rsidP="00CE01DA">
            <w:pPr>
              <w:spacing w:before="170" w:after="170"/>
              <w:rPr>
                <w:rFonts w:eastAsia="Times New Roman" w:cs="Arial"/>
                <w:noProof/>
                <w:szCs w:val="17"/>
                <w:lang w:val="fr-FR"/>
              </w:rPr>
            </w:pPr>
            <w:r>
              <w:rPr>
                <w:rFonts w:eastAsia="Times New Roman" w:cs="Arial"/>
                <w:noProof/>
                <w:color w:val="000000"/>
                <w:szCs w:val="17"/>
                <w:highlight w:val="white"/>
                <w:lang w:val="fr-FR"/>
              </w:rPr>
              <w:t xml:space="preserve">Critère de tri utilisé par le </w:t>
            </w:r>
            <w:r w:rsidR="00202AE4" w:rsidRPr="00982192">
              <w:rPr>
                <w:rFonts w:eastAsia="Times New Roman" w:cs="Arial"/>
                <w:noProof/>
                <w:color w:val="000000"/>
                <w:szCs w:val="17"/>
                <w:lang w:val="fr-FR"/>
              </w:rPr>
              <w:t>DocList API</w:t>
            </w:r>
          </w:p>
        </w:tc>
      </w:tr>
      <w:tr w:rsidR="004F4FD9" w:rsidRPr="008D6774" w14:paraId="5B81E751" w14:textId="77777777" w:rsidTr="00D00576">
        <w:trPr>
          <w:cantSplit/>
        </w:trPr>
        <w:tc>
          <w:tcPr>
            <w:tcW w:w="581" w:type="pct"/>
            <w:tcBorders>
              <w:top w:val="single" w:sz="6" w:space="0" w:color="auto"/>
              <w:left w:val="single" w:sz="6" w:space="0" w:color="auto"/>
              <w:right w:val="single" w:sz="6" w:space="0" w:color="auto"/>
            </w:tcBorders>
          </w:tcPr>
          <w:p w14:paraId="7C76EE96" w14:textId="4E38C479" w:rsidR="004F4FD9"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F3013EB" w14:textId="06D4AF97" w:rsidR="004F4FD9" w:rsidRPr="00982192" w:rsidRDefault="004F4FD9"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1278F0DF" w14:textId="79568261" w:rsidR="004F4FD9" w:rsidRPr="00982192" w:rsidRDefault="004F4FD9"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brevet</w:t>
            </w:r>
            <w:r w:rsidRPr="00982192">
              <w:rPr>
                <w:rFonts w:eastAsia="Times New Roman" w:cs="Arial"/>
                <w:noProof/>
                <w:szCs w:val="17"/>
                <w:lang w:val="fr-FR"/>
              </w:rPr>
              <w:t>s</w:t>
            </w:r>
          </w:p>
          <w:p w14:paraId="79ABDABD" w14:textId="09FE4BD0" w:rsidR="004F4FD9"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F37461" w14:textId="42729198" w:rsidR="004F4FD9" w:rsidRPr="00A21BF0" w:rsidRDefault="00AB7348" w:rsidP="00CE01DA">
            <w:pPr>
              <w:spacing w:before="170" w:after="170"/>
              <w:jc w:val="both"/>
              <w:rPr>
                <w:rFonts w:ascii="Courier New" w:eastAsia="Times New Roman" w:hAnsi="Courier New" w:cs="Courier New"/>
                <w:noProof/>
                <w:color w:val="000000"/>
                <w:szCs w:val="17"/>
                <w:highlight w:val="white"/>
                <w:lang w:val="fr-FR"/>
              </w:rPr>
            </w:pPr>
            <w:r w:rsidRPr="00A21BF0">
              <w:rPr>
                <w:rFonts w:ascii="Courier New" w:eastAsia="Times New Roman" w:hAnsi="Courier New" w:cs="Courier New"/>
                <w:noProof/>
                <w:szCs w:val="17"/>
                <w:lang w:val="fr-FR"/>
              </w:rPr>
              <w:t>R</w:t>
            </w:r>
            <w:r w:rsidR="004F4FD9" w:rsidRPr="00A21BF0">
              <w:rPr>
                <w:rFonts w:ascii="Courier New" w:eastAsia="Times New Roman" w:hAnsi="Courier New" w:cs="Courier New"/>
                <w:noProof/>
                <w:szCs w:val="17"/>
                <w:lang w:val="fr-FR"/>
              </w:rPr>
              <w:t>eceivingOfficeCode</w:t>
            </w:r>
          </w:p>
        </w:tc>
        <w:tc>
          <w:tcPr>
            <w:tcW w:w="2380" w:type="pct"/>
            <w:tcBorders>
              <w:top w:val="single" w:sz="6" w:space="0" w:color="auto"/>
              <w:left w:val="single" w:sz="6" w:space="0" w:color="auto"/>
              <w:bottom w:val="single" w:sz="6" w:space="0" w:color="auto"/>
              <w:right w:val="single" w:sz="6" w:space="0" w:color="auto"/>
            </w:tcBorders>
          </w:tcPr>
          <w:p w14:paraId="26C4807C" w14:textId="5669DAAB" w:rsidR="004F4FD9" w:rsidRPr="00982192" w:rsidRDefault="006005CC" w:rsidP="00CE01DA">
            <w:pPr>
              <w:spacing w:before="170" w:after="170"/>
              <w:rPr>
                <w:rFonts w:eastAsia="Times New Roman" w:cs="Arial"/>
                <w:noProof/>
                <w:color w:val="000000"/>
                <w:szCs w:val="17"/>
                <w:highlight w:val="white"/>
                <w:lang w:val="fr-FR"/>
              </w:rPr>
            </w:pPr>
            <w:r>
              <w:rPr>
                <w:rFonts w:eastAsia="Times New Roman" w:cs="Arial"/>
                <w:noProof/>
                <w:szCs w:val="17"/>
                <w:lang w:val="fr-FR"/>
              </w:rPr>
              <w:t>L</w:t>
            </w:r>
            <w:r w:rsidR="00BB0A23">
              <w:rPr>
                <w:rFonts w:eastAsia="Times New Roman" w:cs="Arial"/>
                <w:noProof/>
                <w:szCs w:val="17"/>
                <w:lang w:val="fr-FR"/>
              </w:rPr>
              <w:t>’</w:t>
            </w:r>
            <w:r>
              <w:rPr>
                <w:rFonts w:eastAsia="Times New Roman" w:cs="Arial"/>
                <w:noProof/>
                <w:szCs w:val="17"/>
                <w:lang w:val="fr-FR"/>
              </w:rPr>
              <w:t>office de propriété intellectuelle</w:t>
            </w:r>
            <w:r w:rsidR="004F4FD9" w:rsidRPr="00982192">
              <w:rPr>
                <w:rFonts w:eastAsia="Times New Roman" w:cs="Arial"/>
                <w:noProof/>
                <w:szCs w:val="17"/>
                <w:lang w:val="fr-FR"/>
              </w:rPr>
              <w:t xml:space="preserve">, </w:t>
            </w:r>
            <w:r>
              <w:rPr>
                <w:rFonts w:eastAsia="Times New Roman" w:cs="Arial"/>
                <w:noProof/>
                <w:szCs w:val="17"/>
                <w:lang w:val="fr-FR"/>
              </w:rPr>
              <w:t>au format de la norme</w:t>
            </w:r>
            <w:r w:rsidR="00734A81">
              <w:rPr>
                <w:rFonts w:eastAsia="Times New Roman" w:cs="Arial"/>
                <w:noProof/>
                <w:szCs w:val="17"/>
                <w:lang w:val="fr-FR"/>
              </w:rPr>
              <w:t> </w:t>
            </w:r>
            <w:hyperlink r:id="rId86" w:history="1">
              <w:r w:rsidR="004F4FD9" w:rsidRPr="00B60871">
                <w:rPr>
                  <w:rStyle w:val="Hyperlink"/>
                  <w:rFonts w:eastAsia="Times New Roman" w:cs="Arial"/>
                  <w:noProof/>
                  <w:szCs w:val="17"/>
                  <w:lang w:val="fr-FR"/>
                </w:rPr>
                <w:t>ST.</w:t>
              </w:r>
              <w:r w:rsidR="00B60871" w:rsidRPr="00B60871">
                <w:rPr>
                  <w:rStyle w:val="Hyperlink"/>
                  <w:lang w:val="fr-CH"/>
                </w:rPr>
                <w:t>3</w:t>
              </w:r>
              <w:r w:rsidRPr="00B60871">
                <w:rPr>
                  <w:rStyle w:val="Hyperlink"/>
                  <w:rFonts w:eastAsia="Times New Roman" w:cs="Arial"/>
                  <w:noProof/>
                  <w:szCs w:val="17"/>
                  <w:lang w:val="fr-FR"/>
                </w:rPr>
                <w:t xml:space="preserve"> de l</w:t>
              </w:r>
              <w:r w:rsidR="00BB0A23" w:rsidRPr="00B60871">
                <w:rPr>
                  <w:rStyle w:val="Hyperlink"/>
                  <w:rFonts w:eastAsia="Times New Roman" w:cs="Arial"/>
                  <w:noProof/>
                  <w:szCs w:val="17"/>
                  <w:lang w:val="fr-FR"/>
                </w:rPr>
                <w:t>’</w:t>
              </w:r>
              <w:r w:rsidRPr="00B60871">
                <w:rPr>
                  <w:rStyle w:val="Hyperlink"/>
                  <w:rFonts w:eastAsia="Times New Roman" w:cs="Arial"/>
                  <w:noProof/>
                  <w:szCs w:val="17"/>
                  <w:lang w:val="fr-FR"/>
                </w:rPr>
                <w:t>OMPI</w:t>
              </w:r>
            </w:hyperlink>
            <w:r w:rsidR="004F4FD9" w:rsidRPr="00982192">
              <w:rPr>
                <w:rFonts w:eastAsia="Times New Roman" w:cs="Arial"/>
                <w:noProof/>
                <w:szCs w:val="17"/>
                <w:lang w:val="fr-FR"/>
              </w:rPr>
              <w:t>.</w:t>
            </w:r>
          </w:p>
        </w:tc>
      </w:tr>
      <w:tr w:rsidR="004F4FD9" w:rsidRPr="008D6774" w14:paraId="41987C9D" w14:textId="77777777" w:rsidTr="00D00576">
        <w:trPr>
          <w:cantSplit/>
        </w:trPr>
        <w:tc>
          <w:tcPr>
            <w:tcW w:w="581" w:type="pct"/>
            <w:tcBorders>
              <w:top w:val="single" w:sz="6" w:space="0" w:color="auto"/>
              <w:left w:val="single" w:sz="6" w:space="0" w:color="auto"/>
              <w:right w:val="single" w:sz="6" w:space="0" w:color="auto"/>
            </w:tcBorders>
          </w:tcPr>
          <w:p w14:paraId="4ED8738C" w14:textId="1CA1460B" w:rsidR="004F4FD9" w:rsidRPr="00982192" w:rsidRDefault="00A07E04" w:rsidP="00CE01DA">
            <w:pPr>
              <w:spacing w:before="170" w:after="170"/>
              <w:rPr>
                <w:rFonts w:eastAsia="Times New Roman" w:cs="Arial"/>
                <w:noProof/>
                <w:szCs w:val="17"/>
                <w:lang w:val="fr-FR"/>
              </w:rPr>
            </w:pPr>
            <w:r>
              <w:rPr>
                <w:rFonts w:eastAsia="Times New Roman" w:cs="Arial"/>
                <w:noProof/>
                <w:szCs w:val="17"/>
                <w:lang w:val="fr-FR"/>
              </w:rPr>
              <w:t>TOUS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3E67F72" w14:textId="2860D9FF" w:rsidR="004F4FD9" w:rsidRPr="00982192" w:rsidRDefault="004F4FD9"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marque</w:t>
            </w:r>
            <w:r w:rsidR="00A07E04" w:rsidRPr="00982192">
              <w:rPr>
                <w:rFonts w:eastAsia="Times New Roman" w:cs="Arial"/>
                <w:noProof/>
                <w:szCs w:val="17"/>
                <w:lang w:val="fr-FR"/>
              </w:rPr>
              <w:t>s</w:t>
            </w:r>
          </w:p>
          <w:p w14:paraId="4CB41E9E" w14:textId="29294F13" w:rsidR="004F4FD9" w:rsidRPr="00982192" w:rsidRDefault="004F4FD9" w:rsidP="00CE01DA">
            <w:pPr>
              <w:spacing w:before="170" w:after="170"/>
              <w:rPr>
                <w:rFonts w:eastAsia="Times New Roman" w:cs="Arial"/>
                <w:noProof/>
                <w:szCs w:val="17"/>
                <w:lang w:val="fr-FR"/>
              </w:rPr>
            </w:pPr>
            <w:r w:rsidRPr="00982192">
              <w:rPr>
                <w:rFonts w:eastAsia="Times New Roman" w:cs="Arial"/>
                <w:noProof/>
                <w:szCs w:val="17"/>
                <w:lang w:val="fr-FR"/>
              </w:rPr>
              <w:t>/</w:t>
            </w:r>
            <w:r w:rsidR="00A07E04">
              <w:rPr>
                <w:rFonts w:eastAsia="Times New Roman" w:cs="Arial"/>
                <w:noProof/>
                <w:szCs w:val="17"/>
                <w:lang w:val="fr-FR"/>
              </w:rPr>
              <w:t>brevets</w:t>
            </w:r>
          </w:p>
          <w:p w14:paraId="60D5AE35" w14:textId="094E09BB" w:rsidR="004F4FD9" w:rsidRPr="00982192" w:rsidRDefault="00A07E04" w:rsidP="00CE01DA">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890AC3" w14:textId="3AD2221E" w:rsidR="004F4FD9" w:rsidRPr="00A21BF0" w:rsidRDefault="00AB7348" w:rsidP="00CE01DA">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R</w:t>
            </w:r>
            <w:r w:rsidR="004F4FD9" w:rsidRPr="00A21BF0">
              <w:rPr>
                <w:rFonts w:ascii="Courier New" w:eastAsia="Times New Roman" w:hAnsi="Courier New" w:cs="Courier New"/>
                <w:noProof/>
                <w:szCs w:val="17"/>
                <w:lang w:val="fr-FR"/>
              </w:rPr>
              <w:t>eceivingOfficeDate</w:t>
            </w:r>
          </w:p>
        </w:tc>
        <w:tc>
          <w:tcPr>
            <w:tcW w:w="2380" w:type="pct"/>
            <w:tcBorders>
              <w:top w:val="single" w:sz="6" w:space="0" w:color="auto"/>
              <w:left w:val="single" w:sz="6" w:space="0" w:color="auto"/>
              <w:bottom w:val="single" w:sz="6" w:space="0" w:color="auto"/>
              <w:right w:val="single" w:sz="6" w:space="0" w:color="auto"/>
            </w:tcBorders>
          </w:tcPr>
          <w:p w14:paraId="246E96B6" w14:textId="3CB41402" w:rsidR="004F4FD9" w:rsidRPr="00982192" w:rsidRDefault="006005CC" w:rsidP="00CE01DA">
            <w:pPr>
              <w:spacing w:before="170" w:after="170"/>
              <w:rPr>
                <w:rFonts w:eastAsia="Times New Roman" w:cs="Arial"/>
                <w:noProof/>
                <w:szCs w:val="17"/>
                <w:lang w:val="fr-FR"/>
              </w:rPr>
            </w:pPr>
            <w:r>
              <w:rPr>
                <w:rFonts w:eastAsia="Times New Roman" w:cs="Arial"/>
                <w:noProof/>
                <w:szCs w:val="17"/>
                <w:lang w:val="fr-FR"/>
              </w:rPr>
              <w:t xml:space="preserve">La </w:t>
            </w:r>
            <w:r w:rsidR="004F4FD9" w:rsidRPr="00982192">
              <w:rPr>
                <w:rFonts w:eastAsia="Times New Roman" w:cs="Arial"/>
                <w:noProof/>
                <w:szCs w:val="17"/>
                <w:lang w:val="fr-FR"/>
              </w:rPr>
              <w:t xml:space="preserve">date </w:t>
            </w:r>
            <w:r>
              <w:rPr>
                <w:rFonts w:eastAsia="Times New Roman" w:cs="Arial"/>
                <w:noProof/>
                <w:szCs w:val="17"/>
                <w:lang w:val="fr-FR"/>
              </w:rPr>
              <w:t>de réception par l</w:t>
            </w:r>
            <w:r w:rsidR="00BB0A23">
              <w:rPr>
                <w:rFonts w:eastAsia="Times New Roman" w:cs="Arial"/>
                <w:noProof/>
                <w:szCs w:val="17"/>
                <w:lang w:val="fr-FR"/>
              </w:rPr>
              <w:t>’</w:t>
            </w:r>
            <w:r>
              <w:rPr>
                <w:rFonts w:eastAsia="Times New Roman" w:cs="Arial"/>
                <w:noProof/>
                <w:szCs w:val="17"/>
                <w:lang w:val="fr-FR"/>
              </w:rPr>
              <w:t xml:space="preserve">office de propriété intellectuelle </w:t>
            </w:r>
          </w:p>
        </w:tc>
      </w:tr>
      <w:tr w:rsidR="00B60871" w:rsidRPr="008D6774" w14:paraId="3A177A72" w14:textId="77777777" w:rsidTr="00D00576">
        <w:trPr>
          <w:cantSplit/>
          <w:ins w:id="4040" w:author="Author"/>
        </w:trPr>
        <w:tc>
          <w:tcPr>
            <w:tcW w:w="581" w:type="pct"/>
            <w:tcBorders>
              <w:top w:val="single" w:sz="6" w:space="0" w:color="auto"/>
              <w:left w:val="single" w:sz="6" w:space="0" w:color="auto"/>
              <w:right w:val="single" w:sz="6" w:space="0" w:color="auto"/>
            </w:tcBorders>
          </w:tcPr>
          <w:p w14:paraId="7AA17118" w14:textId="1E7BC216" w:rsidR="00B60871" w:rsidRDefault="00B60871" w:rsidP="00B60871">
            <w:pPr>
              <w:spacing w:before="170" w:after="170"/>
              <w:rPr>
                <w:ins w:id="4041" w:author="Author"/>
                <w:rFonts w:eastAsia="Times New Roman" w:cs="Arial"/>
                <w:noProof/>
                <w:szCs w:val="17"/>
                <w:lang w:val="fr-FR"/>
              </w:rPr>
            </w:pPr>
            <w:ins w:id="4042" w:author="Author">
              <w:r>
                <w:rPr>
                  <w:rFonts w:eastAsia="Times New Roman" w:cs="Arial"/>
                  <w:noProof/>
                  <w:szCs w:val="17"/>
                  <w:lang w:val="fr-FR"/>
                </w:rPr>
                <w:t>Marques</w:t>
              </w:r>
            </w:ins>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E7CAC4B" w14:textId="289E5BB2" w:rsidR="00B60871" w:rsidRPr="00982192" w:rsidRDefault="00B60871" w:rsidP="00B60871">
            <w:pPr>
              <w:spacing w:before="170" w:after="170"/>
              <w:rPr>
                <w:ins w:id="4043" w:author="Author"/>
                <w:rFonts w:eastAsia="Times New Roman" w:cs="Arial"/>
                <w:noProof/>
                <w:szCs w:val="17"/>
                <w:lang w:val="fr-FR"/>
              </w:rPr>
            </w:pPr>
            <w:ins w:id="4044" w:author="Author">
              <w:r w:rsidRPr="00982192">
                <w:rPr>
                  <w:rFonts w:eastAsia="Times New Roman" w:cs="Arial"/>
                  <w:noProof/>
                  <w:szCs w:val="17"/>
                  <w:lang w:val="fr-FR"/>
                </w:rPr>
                <w:t>/</w:t>
              </w:r>
              <w:r>
                <w:rPr>
                  <w:rFonts w:eastAsia="Times New Roman" w:cs="Arial"/>
                  <w:noProof/>
                  <w:szCs w:val="17"/>
                  <w:lang w:val="fr-FR"/>
                </w:rPr>
                <w:t>marque</w:t>
              </w:r>
              <w:r w:rsidRPr="00982192">
                <w:rPr>
                  <w:rFonts w:eastAsia="Times New Roman" w:cs="Arial"/>
                  <w:noProof/>
                  <w:szCs w:val="17"/>
                  <w:lang w:val="fr-FR"/>
                </w:rPr>
                <w:t>s</w:t>
              </w:r>
            </w:ins>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EA756A" w14:textId="28A78815" w:rsidR="00B60871" w:rsidRPr="00A21BF0" w:rsidRDefault="0035769D" w:rsidP="00B60871">
            <w:pPr>
              <w:spacing w:before="170" w:after="170"/>
              <w:jc w:val="both"/>
              <w:rPr>
                <w:ins w:id="4045" w:author="Author"/>
                <w:rFonts w:ascii="Courier New" w:eastAsia="Times New Roman" w:hAnsi="Courier New" w:cs="Courier New"/>
                <w:noProof/>
                <w:szCs w:val="17"/>
                <w:lang w:val="fr-FR"/>
              </w:rPr>
            </w:pPr>
            <w:ins w:id="4046" w:author="Author">
              <w:r w:rsidRPr="00A21BF0">
                <w:rPr>
                  <w:rFonts w:ascii="Courier New" w:eastAsia="Times New Roman" w:hAnsi="Courier New" w:cs="Courier New"/>
                  <w:noProof/>
                  <w:szCs w:val="17"/>
                  <w:lang w:val="fr-FR"/>
                </w:rPr>
                <w:t>ApplicationDate</w:t>
              </w:r>
            </w:ins>
          </w:p>
        </w:tc>
        <w:tc>
          <w:tcPr>
            <w:tcW w:w="2380" w:type="pct"/>
            <w:tcBorders>
              <w:top w:val="single" w:sz="6" w:space="0" w:color="auto"/>
              <w:left w:val="single" w:sz="6" w:space="0" w:color="auto"/>
              <w:bottom w:val="single" w:sz="6" w:space="0" w:color="auto"/>
              <w:right w:val="single" w:sz="6" w:space="0" w:color="auto"/>
            </w:tcBorders>
          </w:tcPr>
          <w:p w14:paraId="50A737E0" w14:textId="1BE7B5F5" w:rsidR="00B60871" w:rsidRDefault="0035769D" w:rsidP="00B60871">
            <w:pPr>
              <w:spacing w:before="170" w:after="170"/>
              <w:rPr>
                <w:ins w:id="4047" w:author="Author"/>
                <w:rFonts w:eastAsia="Times New Roman" w:cs="Arial"/>
                <w:noProof/>
                <w:szCs w:val="17"/>
                <w:lang w:val="fr-FR"/>
              </w:rPr>
            </w:pPr>
            <w:ins w:id="4048" w:author="Author">
              <w:r>
                <w:rPr>
                  <w:rFonts w:eastAsia="Times New Roman" w:cs="Arial"/>
                  <w:noProof/>
                  <w:szCs w:val="17"/>
                  <w:lang w:val="fr-FR"/>
                </w:rPr>
                <w:t>La</w:t>
              </w:r>
              <w:r w:rsidRPr="00982192">
                <w:rPr>
                  <w:rFonts w:eastAsia="Times New Roman" w:cs="Arial"/>
                  <w:noProof/>
                  <w:szCs w:val="17"/>
                  <w:lang w:val="fr-FR"/>
                </w:rPr>
                <w:t xml:space="preserve"> date </w:t>
              </w:r>
              <w:r>
                <w:rPr>
                  <w:rFonts w:eastAsia="Times New Roman" w:cs="Arial"/>
                  <w:noProof/>
                  <w:szCs w:val="17"/>
                  <w:lang w:val="fr-FR"/>
                </w:rPr>
                <w:t>de la demande</w:t>
              </w:r>
            </w:ins>
          </w:p>
        </w:tc>
      </w:tr>
      <w:tr w:rsidR="00B60871" w:rsidRPr="008D6774" w14:paraId="1E83FA92" w14:textId="77777777" w:rsidTr="00D00576">
        <w:trPr>
          <w:cantSplit/>
        </w:trPr>
        <w:tc>
          <w:tcPr>
            <w:tcW w:w="581" w:type="pct"/>
            <w:tcBorders>
              <w:top w:val="single" w:sz="6" w:space="0" w:color="auto"/>
              <w:left w:val="single" w:sz="6" w:space="0" w:color="auto"/>
              <w:right w:val="single" w:sz="6" w:space="0" w:color="auto"/>
            </w:tcBorders>
          </w:tcPr>
          <w:p w14:paraId="11F176BB" w14:textId="2153EB65" w:rsidR="00B60871" w:rsidRPr="00982192" w:rsidRDefault="00B60871" w:rsidP="00B60871">
            <w:pPr>
              <w:spacing w:before="170" w:after="170"/>
              <w:rPr>
                <w:rFonts w:eastAsia="Times New Roman" w:cs="Arial"/>
                <w:noProof/>
                <w:szCs w:val="17"/>
                <w:lang w:val="fr-FR"/>
              </w:rPr>
            </w:pPr>
            <w:del w:id="4049" w:author="Author">
              <w:r w:rsidDel="0035769D">
                <w:rPr>
                  <w:rFonts w:eastAsia="Times New Roman" w:cs="Arial"/>
                  <w:noProof/>
                  <w:szCs w:val="17"/>
                  <w:lang w:val="fr-FR"/>
                </w:rPr>
                <w:delText>Marque</w:delText>
              </w:r>
              <w:r w:rsidRPr="00982192" w:rsidDel="0035769D">
                <w:rPr>
                  <w:rFonts w:eastAsia="Times New Roman" w:cs="Arial"/>
                  <w:noProof/>
                  <w:szCs w:val="17"/>
                  <w:lang w:val="fr-FR"/>
                </w:rPr>
                <w:delText>s</w:delText>
              </w:r>
            </w:del>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7649E13" w14:textId="2E3C3622" w:rsidR="00B60871" w:rsidRPr="00982192" w:rsidRDefault="00B60871" w:rsidP="00B60871">
            <w:pPr>
              <w:spacing w:before="170" w:after="170"/>
              <w:rPr>
                <w:rFonts w:eastAsia="Times New Roman" w:cs="Arial"/>
                <w:noProof/>
                <w:szCs w:val="17"/>
                <w:lang w:val="fr-FR"/>
              </w:rPr>
            </w:pPr>
            <w:del w:id="4050" w:author="Author">
              <w:r w:rsidRPr="00982192" w:rsidDel="0035769D">
                <w:rPr>
                  <w:rFonts w:eastAsia="Times New Roman" w:cs="Arial"/>
                  <w:noProof/>
                  <w:szCs w:val="17"/>
                  <w:lang w:val="fr-FR"/>
                </w:rPr>
                <w:delText>/</w:delText>
              </w:r>
              <w:r w:rsidDel="0035769D">
                <w:rPr>
                  <w:rFonts w:eastAsia="Times New Roman" w:cs="Arial"/>
                  <w:noProof/>
                  <w:szCs w:val="17"/>
                  <w:lang w:val="fr-FR"/>
                </w:rPr>
                <w:delText>marque</w:delText>
              </w:r>
              <w:r w:rsidRPr="00982192" w:rsidDel="0035769D">
                <w:rPr>
                  <w:rFonts w:eastAsia="Times New Roman" w:cs="Arial"/>
                  <w:noProof/>
                  <w:szCs w:val="17"/>
                  <w:lang w:val="fr-FR"/>
                </w:rPr>
                <w:delText>s</w:delText>
              </w:r>
            </w:del>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113D4E" w14:textId="2C960092"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RegistrationDate</w:t>
            </w:r>
          </w:p>
        </w:tc>
        <w:tc>
          <w:tcPr>
            <w:tcW w:w="2380" w:type="pct"/>
            <w:tcBorders>
              <w:top w:val="single" w:sz="6" w:space="0" w:color="auto"/>
              <w:left w:val="single" w:sz="6" w:space="0" w:color="auto"/>
              <w:bottom w:val="single" w:sz="6" w:space="0" w:color="auto"/>
              <w:right w:val="single" w:sz="6" w:space="0" w:color="auto"/>
            </w:tcBorders>
          </w:tcPr>
          <w:p w14:paraId="3269C3A9" w14:textId="5018B250"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 xml:space="preserve">La </w:t>
            </w:r>
            <w:r w:rsidRPr="00982192">
              <w:rPr>
                <w:rFonts w:eastAsia="Times New Roman" w:cs="Arial"/>
                <w:noProof/>
                <w:szCs w:val="17"/>
                <w:lang w:val="fr-FR"/>
              </w:rPr>
              <w:t xml:space="preserve">date </w:t>
            </w:r>
            <w:r>
              <w:rPr>
                <w:rFonts w:eastAsia="Times New Roman" w:cs="Arial"/>
                <w:noProof/>
                <w:szCs w:val="17"/>
                <w:lang w:val="fr-FR"/>
              </w:rPr>
              <w:t>d’enregistrement par l’office de propriété intellectuelle</w:t>
            </w:r>
          </w:p>
        </w:tc>
      </w:tr>
      <w:tr w:rsidR="00B60871" w:rsidRPr="008D6774" w14:paraId="31F0399F" w14:textId="77777777" w:rsidTr="00D00576">
        <w:trPr>
          <w:cantSplit/>
        </w:trPr>
        <w:tc>
          <w:tcPr>
            <w:tcW w:w="581" w:type="pct"/>
            <w:tcBorders>
              <w:top w:val="single" w:sz="6" w:space="0" w:color="auto"/>
              <w:left w:val="single" w:sz="6" w:space="0" w:color="auto"/>
              <w:right w:val="single" w:sz="6" w:space="0" w:color="auto"/>
            </w:tcBorders>
          </w:tcPr>
          <w:p w14:paraId="48307427"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5E4D017"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0FC69E" w14:textId="14FEDCDD" w:rsidR="00B60871" w:rsidRPr="00A21BF0" w:rsidRDefault="0035769D" w:rsidP="00B60871">
            <w:pPr>
              <w:spacing w:before="170" w:after="170"/>
              <w:jc w:val="both"/>
              <w:rPr>
                <w:rFonts w:ascii="Courier New" w:eastAsia="Times New Roman" w:hAnsi="Courier New" w:cs="Courier New"/>
                <w:noProof/>
                <w:szCs w:val="17"/>
                <w:lang w:val="fr-FR"/>
              </w:rPr>
            </w:pPr>
            <w:ins w:id="4051" w:author="Author">
              <w:r>
                <w:rPr>
                  <w:rFonts w:ascii="Courier New" w:eastAsia="Times New Roman" w:hAnsi="Courier New" w:cs="Courier New"/>
                  <w:szCs w:val="17"/>
                </w:rPr>
                <w:t>MarkFeatureCategory</w:t>
              </w:r>
            </w:ins>
            <w:del w:id="4052" w:author="Author">
              <w:r w:rsidR="00B60871" w:rsidRPr="00A21BF0" w:rsidDel="0035769D">
                <w:rPr>
                  <w:rFonts w:ascii="Courier New" w:eastAsia="Times New Roman" w:hAnsi="Courier New" w:cs="Courier New"/>
                  <w:noProof/>
                  <w:szCs w:val="17"/>
                  <w:lang w:val="fr-FR"/>
                </w:rPr>
                <w:delText>ApplicationDate</w:delText>
              </w:r>
            </w:del>
          </w:p>
        </w:tc>
        <w:tc>
          <w:tcPr>
            <w:tcW w:w="2380" w:type="pct"/>
            <w:tcBorders>
              <w:top w:val="single" w:sz="6" w:space="0" w:color="auto"/>
              <w:left w:val="single" w:sz="6" w:space="0" w:color="auto"/>
              <w:bottom w:val="single" w:sz="6" w:space="0" w:color="auto"/>
              <w:right w:val="single" w:sz="6" w:space="0" w:color="auto"/>
            </w:tcBorders>
          </w:tcPr>
          <w:p w14:paraId="16436116" w14:textId="02A0CFD6"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La</w:t>
            </w:r>
            <w:r w:rsidRPr="00982192">
              <w:rPr>
                <w:rFonts w:eastAsia="Times New Roman" w:cs="Arial"/>
                <w:noProof/>
                <w:szCs w:val="17"/>
                <w:lang w:val="fr-FR"/>
              </w:rPr>
              <w:t xml:space="preserve"> </w:t>
            </w:r>
            <w:del w:id="4053" w:author="Author">
              <w:r w:rsidRPr="00982192" w:rsidDel="0035769D">
                <w:rPr>
                  <w:rFonts w:eastAsia="Times New Roman" w:cs="Arial"/>
                  <w:noProof/>
                  <w:szCs w:val="17"/>
                  <w:lang w:val="fr-FR"/>
                </w:rPr>
                <w:delText xml:space="preserve">date </w:delText>
              </w:r>
              <w:r w:rsidDel="0035769D">
                <w:rPr>
                  <w:rFonts w:eastAsia="Times New Roman" w:cs="Arial"/>
                  <w:noProof/>
                  <w:szCs w:val="17"/>
                  <w:lang w:val="fr-FR"/>
                </w:rPr>
                <w:delText xml:space="preserve">de la demande </w:delText>
              </w:r>
            </w:del>
            <w:ins w:id="4054" w:author="Author">
              <w:r w:rsidR="0035769D">
                <w:rPr>
                  <w:rFonts w:eastAsia="Times New Roman" w:cs="Arial"/>
                  <w:noProof/>
                  <w:szCs w:val="17"/>
                  <w:lang w:val="fr-FR"/>
                </w:rPr>
                <w:t>catégorie de la caractéristique de la marque</w:t>
              </w:r>
            </w:ins>
          </w:p>
        </w:tc>
      </w:tr>
      <w:tr w:rsidR="00B60871" w:rsidRPr="008D6774" w14:paraId="5793E178" w14:textId="77777777" w:rsidTr="00D00576">
        <w:trPr>
          <w:cantSplit/>
        </w:trPr>
        <w:tc>
          <w:tcPr>
            <w:tcW w:w="581" w:type="pct"/>
            <w:tcBorders>
              <w:top w:val="single" w:sz="6" w:space="0" w:color="auto"/>
              <w:left w:val="single" w:sz="6" w:space="0" w:color="auto"/>
              <w:right w:val="single" w:sz="6" w:space="0" w:color="auto"/>
            </w:tcBorders>
          </w:tcPr>
          <w:p w14:paraId="67DF5E2E"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F2CE73E"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B0423C" w14:textId="49980ACA"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MarkCurrentStatusCode</w:t>
            </w:r>
          </w:p>
        </w:tc>
        <w:tc>
          <w:tcPr>
            <w:tcW w:w="2380" w:type="pct"/>
            <w:tcBorders>
              <w:top w:val="single" w:sz="6" w:space="0" w:color="auto"/>
              <w:left w:val="single" w:sz="6" w:space="0" w:color="auto"/>
              <w:bottom w:val="single" w:sz="6" w:space="0" w:color="auto"/>
              <w:right w:val="single" w:sz="6" w:space="0" w:color="auto"/>
            </w:tcBorders>
          </w:tcPr>
          <w:p w14:paraId="1CE9FCCC" w14:textId="222FB4FF"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 xml:space="preserve">Code </w:t>
            </w:r>
            <w:r>
              <w:rPr>
                <w:rFonts w:eastAsia="Times New Roman" w:cs="Arial"/>
                <w:noProof/>
                <w:szCs w:val="17"/>
                <w:lang w:val="fr-FR"/>
              </w:rPr>
              <w:t xml:space="preserve">de la situation juridique actuelle de la demande </w:t>
            </w:r>
          </w:p>
        </w:tc>
      </w:tr>
      <w:tr w:rsidR="00B60871" w:rsidRPr="008D6774" w14:paraId="7DC28D09" w14:textId="77777777" w:rsidTr="00D00576">
        <w:trPr>
          <w:cantSplit/>
        </w:trPr>
        <w:tc>
          <w:tcPr>
            <w:tcW w:w="581" w:type="pct"/>
            <w:tcBorders>
              <w:top w:val="single" w:sz="6" w:space="0" w:color="auto"/>
              <w:left w:val="single" w:sz="6" w:space="0" w:color="auto"/>
              <w:right w:val="single" w:sz="6" w:space="0" w:color="auto"/>
            </w:tcBorders>
          </w:tcPr>
          <w:p w14:paraId="5F3D9DBF"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9D98A77"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1EE85" w14:textId="6ABABF4C"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MarkCurrentStatusDate</w:t>
            </w:r>
          </w:p>
        </w:tc>
        <w:tc>
          <w:tcPr>
            <w:tcW w:w="2380" w:type="pct"/>
            <w:tcBorders>
              <w:top w:val="single" w:sz="6" w:space="0" w:color="auto"/>
              <w:left w:val="single" w:sz="6" w:space="0" w:color="auto"/>
              <w:bottom w:val="single" w:sz="6" w:space="0" w:color="auto"/>
              <w:right w:val="single" w:sz="6" w:space="0" w:color="auto"/>
            </w:tcBorders>
          </w:tcPr>
          <w:p w14:paraId="24481E63" w14:textId="32528C32"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 xml:space="preserve">Date </w:t>
            </w:r>
            <w:r>
              <w:rPr>
                <w:rFonts w:eastAsia="Times New Roman" w:cs="Arial"/>
                <w:noProof/>
                <w:szCs w:val="17"/>
                <w:lang w:val="fr-FR"/>
              </w:rPr>
              <w:t>de la situation juridique actuelle de la demande</w:t>
            </w:r>
          </w:p>
        </w:tc>
      </w:tr>
      <w:tr w:rsidR="00B60871" w:rsidRPr="008D6774" w14:paraId="5B0F7E03" w14:textId="77777777" w:rsidTr="00D00576">
        <w:trPr>
          <w:cantSplit/>
        </w:trPr>
        <w:tc>
          <w:tcPr>
            <w:tcW w:w="581" w:type="pct"/>
            <w:tcBorders>
              <w:top w:val="single" w:sz="6" w:space="0" w:color="auto"/>
              <w:left w:val="single" w:sz="6" w:space="0" w:color="auto"/>
              <w:right w:val="single" w:sz="6" w:space="0" w:color="auto"/>
            </w:tcBorders>
          </w:tcPr>
          <w:p w14:paraId="27AB498B" w14:textId="59AA92A8"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Brevet</w:t>
            </w:r>
            <w:r w:rsidRPr="00982192">
              <w:rPr>
                <w:rFonts w:eastAsia="Times New Roman" w:cs="Arial"/>
                <w:noProof/>
                <w:szCs w:val="17"/>
                <w:lang w:val="fr-FR"/>
              </w:rPr>
              <w:t>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1311669" w14:textId="05CE9E6A"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w:t>
            </w:r>
            <w:r>
              <w:rPr>
                <w:rFonts w:eastAsia="Times New Roman" w:cs="Arial"/>
                <w:noProof/>
                <w:szCs w:val="17"/>
                <w:lang w:val="fr-FR"/>
              </w:rPr>
              <w:t>brevets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35ADD6" w14:textId="43F1466B"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FilingDate</w:t>
            </w:r>
          </w:p>
        </w:tc>
        <w:tc>
          <w:tcPr>
            <w:tcW w:w="2380" w:type="pct"/>
            <w:tcBorders>
              <w:top w:val="single" w:sz="6" w:space="0" w:color="auto"/>
              <w:left w:val="single" w:sz="6" w:space="0" w:color="auto"/>
              <w:bottom w:val="single" w:sz="6" w:space="0" w:color="auto"/>
              <w:right w:val="single" w:sz="6" w:space="0" w:color="auto"/>
            </w:tcBorders>
          </w:tcPr>
          <w:p w14:paraId="3D5AAF9A" w14:textId="0BE34293"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 xml:space="preserve">La </w:t>
            </w:r>
            <w:r w:rsidRPr="00982192">
              <w:rPr>
                <w:rFonts w:eastAsia="Times New Roman" w:cs="Arial"/>
                <w:noProof/>
                <w:szCs w:val="17"/>
                <w:lang w:val="fr-FR"/>
              </w:rPr>
              <w:t xml:space="preserve">date </w:t>
            </w:r>
            <w:r>
              <w:rPr>
                <w:rFonts w:eastAsia="Times New Roman" w:cs="Arial"/>
                <w:noProof/>
                <w:szCs w:val="17"/>
                <w:lang w:val="fr-FR"/>
              </w:rPr>
              <w:t xml:space="preserve">de dépôt de la demande </w:t>
            </w:r>
          </w:p>
        </w:tc>
      </w:tr>
      <w:tr w:rsidR="00B60871" w:rsidRPr="008D6774" w14:paraId="0948CFB9" w14:textId="77777777" w:rsidTr="00D00576">
        <w:trPr>
          <w:cantSplit/>
        </w:trPr>
        <w:tc>
          <w:tcPr>
            <w:tcW w:w="581" w:type="pct"/>
            <w:tcBorders>
              <w:top w:val="single" w:sz="6" w:space="0" w:color="auto"/>
              <w:left w:val="single" w:sz="6" w:space="0" w:color="auto"/>
              <w:right w:val="single" w:sz="6" w:space="0" w:color="auto"/>
            </w:tcBorders>
          </w:tcPr>
          <w:p w14:paraId="7C622C7A"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D513A08"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2C2C89" w14:textId="3F1A6600"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GrantPublicationDate</w:t>
            </w:r>
          </w:p>
        </w:tc>
        <w:tc>
          <w:tcPr>
            <w:tcW w:w="2380" w:type="pct"/>
            <w:tcBorders>
              <w:top w:val="single" w:sz="6" w:space="0" w:color="auto"/>
              <w:left w:val="single" w:sz="6" w:space="0" w:color="auto"/>
              <w:bottom w:val="single" w:sz="6" w:space="0" w:color="auto"/>
              <w:right w:val="single" w:sz="6" w:space="0" w:color="auto"/>
            </w:tcBorders>
          </w:tcPr>
          <w:p w14:paraId="09B53F44" w14:textId="39E9D980"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La</w:t>
            </w:r>
            <w:r w:rsidRPr="00982192">
              <w:rPr>
                <w:rFonts w:eastAsia="Times New Roman" w:cs="Arial"/>
                <w:noProof/>
                <w:szCs w:val="17"/>
                <w:lang w:val="fr-FR"/>
              </w:rPr>
              <w:t xml:space="preserve"> date </w:t>
            </w:r>
            <w:r>
              <w:rPr>
                <w:rFonts w:eastAsia="Times New Roman" w:cs="Arial"/>
                <w:noProof/>
                <w:szCs w:val="17"/>
                <w:lang w:val="fr-FR"/>
              </w:rPr>
              <w:t xml:space="preserve">de publication de la délivrance </w:t>
            </w:r>
          </w:p>
        </w:tc>
      </w:tr>
      <w:tr w:rsidR="00B60871" w:rsidRPr="008D6774" w14:paraId="34D5ADAB" w14:textId="77777777" w:rsidTr="00D00576">
        <w:trPr>
          <w:cantSplit/>
        </w:trPr>
        <w:tc>
          <w:tcPr>
            <w:tcW w:w="581" w:type="pct"/>
            <w:tcBorders>
              <w:top w:val="single" w:sz="6" w:space="0" w:color="auto"/>
              <w:left w:val="single" w:sz="6" w:space="0" w:color="auto"/>
              <w:right w:val="single" w:sz="6" w:space="0" w:color="auto"/>
            </w:tcBorders>
          </w:tcPr>
          <w:p w14:paraId="4955B2A4"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7B30D86"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1AC69E" w14:textId="66B8C662"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FileReferenceIdentifier</w:t>
            </w:r>
          </w:p>
        </w:tc>
        <w:tc>
          <w:tcPr>
            <w:tcW w:w="2380" w:type="pct"/>
            <w:tcBorders>
              <w:top w:val="single" w:sz="6" w:space="0" w:color="auto"/>
              <w:left w:val="single" w:sz="6" w:space="0" w:color="auto"/>
              <w:bottom w:val="single" w:sz="6" w:space="0" w:color="auto"/>
              <w:right w:val="single" w:sz="6" w:space="0" w:color="auto"/>
            </w:tcBorders>
          </w:tcPr>
          <w:p w14:paraId="3D425578" w14:textId="57E30A68"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 xml:space="preserve">Numéro de référence du déposant </w:t>
            </w:r>
          </w:p>
        </w:tc>
      </w:tr>
      <w:tr w:rsidR="00B60871" w:rsidRPr="008D6774" w14:paraId="50E7A995" w14:textId="77777777" w:rsidTr="00D00576">
        <w:trPr>
          <w:cantSplit/>
        </w:trPr>
        <w:tc>
          <w:tcPr>
            <w:tcW w:w="581" w:type="pct"/>
            <w:tcBorders>
              <w:top w:val="single" w:sz="6" w:space="0" w:color="auto"/>
              <w:left w:val="single" w:sz="6" w:space="0" w:color="auto"/>
              <w:right w:val="single" w:sz="6" w:space="0" w:color="auto"/>
            </w:tcBorders>
          </w:tcPr>
          <w:p w14:paraId="04744122"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AF357D1"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7CDC0B" w14:textId="6D82DA1A"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ApplicationBodyStatus</w:t>
            </w:r>
          </w:p>
        </w:tc>
        <w:tc>
          <w:tcPr>
            <w:tcW w:w="2380" w:type="pct"/>
            <w:tcBorders>
              <w:top w:val="single" w:sz="6" w:space="0" w:color="auto"/>
              <w:left w:val="single" w:sz="6" w:space="0" w:color="auto"/>
              <w:bottom w:val="single" w:sz="6" w:space="0" w:color="auto"/>
              <w:right w:val="single" w:sz="6" w:space="0" w:color="auto"/>
            </w:tcBorders>
          </w:tcPr>
          <w:p w14:paraId="25127A39" w14:textId="55C5AAF6"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S</w:t>
            </w:r>
            <w:r>
              <w:rPr>
                <w:rFonts w:eastAsia="Times New Roman" w:cs="Arial"/>
                <w:noProof/>
                <w:szCs w:val="17"/>
                <w:lang w:val="fr-FR"/>
              </w:rPr>
              <w:t>ituation du corps de la demande</w:t>
            </w:r>
          </w:p>
        </w:tc>
      </w:tr>
      <w:tr w:rsidR="00B60871" w:rsidRPr="008D6774" w14:paraId="06BD4206" w14:textId="77777777" w:rsidTr="00D00576">
        <w:trPr>
          <w:cantSplit/>
        </w:trPr>
        <w:tc>
          <w:tcPr>
            <w:tcW w:w="581" w:type="pct"/>
            <w:tcBorders>
              <w:top w:val="single" w:sz="6" w:space="0" w:color="auto"/>
              <w:left w:val="single" w:sz="6" w:space="0" w:color="auto"/>
              <w:right w:val="single" w:sz="6" w:space="0" w:color="auto"/>
            </w:tcBorders>
          </w:tcPr>
          <w:p w14:paraId="4BDB7D7A"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3E6987A3"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855BA4" w14:textId="31747415"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StatusEventData</w:t>
            </w:r>
          </w:p>
        </w:tc>
        <w:tc>
          <w:tcPr>
            <w:tcW w:w="2380" w:type="pct"/>
            <w:tcBorders>
              <w:top w:val="single" w:sz="6" w:space="0" w:color="auto"/>
              <w:left w:val="single" w:sz="6" w:space="0" w:color="auto"/>
              <w:bottom w:val="single" w:sz="6" w:space="0" w:color="auto"/>
              <w:right w:val="single" w:sz="6" w:space="0" w:color="auto"/>
            </w:tcBorders>
          </w:tcPr>
          <w:p w14:paraId="2419A435" w14:textId="0F25F6D6" w:rsidR="00B60871" w:rsidRPr="00982192" w:rsidRDefault="00B60871" w:rsidP="00B60871">
            <w:pPr>
              <w:spacing w:before="170" w:after="170"/>
              <w:rPr>
                <w:rFonts w:eastAsia="Times New Roman" w:cs="Arial"/>
                <w:noProof/>
                <w:szCs w:val="17"/>
                <w:lang w:val="fr-FR"/>
              </w:rPr>
            </w:pPr>
            <w:r w:rsidRPr="00982192">
              <w:rPr>
                <w:rFonts w:eastAsia="Times New Roman" w:cs="Arial"/>
                <w:noProof/>
                <w:color w:val="000000"/>
                <w:szCs w:val="17"/>
                <w:highlight w:val="white"/>
                <w:lang w:val="fr-FR"/>
              </w:rPr>
              <w:t>D</w:t>
            </w:r>
            <w:r>
              <w:rPr>
                <w:rFonts w:eastAsia="Times New Roman" w:cs="Arial"/>
                <w:noProof/>
                <w:color w:val="000000"/>
                <w:szCs w:val="17"/>
                <w:highlight w:val="white"/>
                <w:lang w:val="fr-FR"/>
              </w:rPr>
              <w:t xml:space="preserve">onnées relatives à la situation juridique d’une demande de brevet </w:t>
            </w:r>
          </w:p>
        </w:tc>
      </w:tr>
      <w:tr w:rsidR="00B60871" w:rsidRPr="008D6774" w14:paraId="140344EE" w14:textId="77777777" w:rsidTr="00D00576">
        <w:trPr>
          <w:cantSplit/>
        </w:trPr>
        <w:tc>
          <w:tcPr>
            <w:tcW w:w="581" w:type="pct"/>
            <w:tcBorders>
              <w:top w:val="single" w:sz="6" w:space="0" w:color="auto"/>
              <w:left w:val="single" w:sz="6" w:space="0" w:color="auto"/>
              <w:right w:val="single" w:sz="6" w:space="0" w:color="auto"/>
            </w:tcBorders>
          </w:tcPr>
          <w:p w14:paraId="29B466E9"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8DCBF9B"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AF5150" w14:textId="1C523960"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KeyEventCode</w:t>
            </w:r>
          </w:p>
        </w:tc>
        <w:tc>
          <w:tcPr>
            <w:tcW w:w="2380" w:type="pct"/>
            <w:tcBorders>
              <w:top w:val="single" w:sz="6" w:space="0" w:color="auto"/>
              <w:left w:val="single" w:sz="6" w:space="0" w:color="auto"/>
              <w:bottom w:val="single" w:sz="6" w:space="0" w:color="auto"/>
              <w:right w:val="single" w:sz="6" w:space="0" w:color="auto"/>
            </w:tcBorders>
          </w:tcPr>
          <w:p w14:paraId="3BCF1FC9" w14:textId="6FD94C19" w:rsidR="00B60871" w:rsidRPr="00982192" w:rsidRDefault="00B60871" w:rsidP="00B60871">
            <w:pPr>
              <w:spacing w:before="170" w:after="170"/>
              <w:rPr>
                <w:rFonts w:eastAsia="Times New Roman" w:cs="Arial"/>
                <w:noProof/>
                <w:szCs w:val="17"/>
                <w:lang w:val="fr-FR"/>
              </w:rPr>
            </w:pPr>
            <w:r>
              <w:rPr>
                <w:rFonts w:eastAsia="Times New Roman" w:cs="Arial"/>
                <w:noProof/>
                <w:color w:val="000000"/>
                <w:szCs w:val="17"/>
                <w:highlight w:val="white"/>
                <w:lang w:val="fr-FR"/>
              </w:rPr>
              <w:t>C</w:t>
            </w:r>
            <w:r w:rsidRPr="00982192">
              <w:rPr>
                <w:rFonts w:eastAsia="Times New Roman" w:cs="Arial"/>
                <w:noProof/>
                <w:color w:val="000000"/>
                <w:szCs w:val="17"/>
                <w:highlight w:val="white"/>
                <w:lang w:val="fr-FR"/>
              </w:rPr>
              <w:t>ode indi</w:t>
            </w:r>
            <w:r>
              <w:rPr>
                <w:rFonts w:eastAsia="Times New Roman" w:cs="Arial"/>
                <w:noProof/>
                <w:color w:val="000000"/>
                <w:szCs w:val="17"/>
                <w:highlight w:val="white"/>
                <w:lang w:val="fr-FR"/>
              </w:rPr>
              <w:t xml:space="preserve">quant un événement de haut niveau qui porte sur les situations les plus générales et importantes à l’intérieur d’une catégorie </w:t>
            </w:r>
          </w:p>
        </w:tc>
      </w:tr>
      <w:tr w:rsidR="00B60871" w:rsidRPr="008D6774" w14:paraId="0A5F65DA" w14:textId="77777777" w:rsidTr="00D00576">
        <w:trPr>
          <w:cantSplit/>
        </w:trPr>
        <w:tc>
          <w:tcPr>
            <w:tcW w:w="581" w:type="pct"/>
            <w:tcBorders>
              <w:top w:val="single" w:sz="6" w:space="0" w:color="auto"/>
              <w:left w:val="single" w:sz="6" w:space="0" w:color="auto"/>
              <w:right w:val="single" w:sz="6" w:space="0" w:color="auto"/>
            </w:tcBorders>
          </w:tcPr>
          <w:p w14:paraId="5C57EE6D" w14:textId="0DE488B8"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Dessins et modèles industriels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3462BCBE" w14:textId="43BBF89B"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/des</w:t>
            </w:r>
            <w:r>
              <w:rPr>
                <w:rFonts w:eastAsia="Times New Roman" w:cs="Arial"/>
                <w:noProof/>
                <w:szCs w:val="17"/>
                <w:lang w:val="fr-FR"/>
              </w:rPr>
              <w:t>sins et modèles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EF8323" w14:textId="3BDBE5CB"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ApplicationDate</w:t>
            </w:r>
          </w:p>
        </w:tc>
        <w:tc>
          <w:tcPr>
            <w:tcW w:w="2380" w:type="pct"/>
            <w:tcBorders>
              <w:top w:val="single" w:sz="6" w:space="0" w:color="auto"/>
              <w:left w:val="single" w:sz="6" w:space="0" w:color="auto"/>
              <w:bottom w:val="single" w:sz="6" w:space="0" w:color="auto"/>
              <w:right w:val="single" w:sz="6" w:space="0" w:color="auto"/>
            </w:tcBorders>
          </w:tcPr>
          <w:p w14:paraId="6186C5CE" w14:textId="09F6D8DE" w:rsidR="00B60871" w:rsidRPr="00982192" w:rsidRDefault="00B60871" w:rsidP="00B60871">
            <w:pPr>
              <w:spacing w:before="170" w:after="170"/>
              <w:rPr>
                <w:rFonts w:eastAsia="Times New Roman" w:cs="Arial"/>
                <w:noProof/>
                <w:szCs w:val="17"/>
                <w:lang w:val="fr-FR"/>
              </w:rPr>
            </w:pPr>
            <w:r>
              <w:rPr>
                <w:rFonts w:eastAsia="Times New Roman" w:cs="Arial"/>
                <w:noProof/>
                <w:szCs w:val="17"/>
                <w:lang w:val="fr-FR"/>
              </w:rPr>
              <w:t xml:space="preserve">La </w:t>
            </w:r>
            <w:r w:rsidRPr="00982192">
              <w:rPr>
                <w:rFonts w:eastAsia="Times New Roman" w:cs="Arial"/>
                <w:noProof/>
                <w:szCs w:val="17"/>
                <w:lang w:val="fr-FR"/>
              </w:rPr>
              <w:t xml:space="preserve">date </w:t>
            </w:r>
            <w:r>
              <w:rPr>
                <w:rFonts w:eastAsia="Times New Roman" w:cs="Arial"/>
                <w:noProof/>
                <w:szCs w:val="17"/>
                <w:lang w:val="fr-FR"/>
              </w:rPr>
              <w:t xml:space="preserve">de dépôt de la demande </w:t>
            </w:r>
          </w:p>
        </w:tc>
      </w:tr>
      <w:tr w:rsidR="00B60871" w:rsidRPr="008D6774" w14:paraId="48767AFD" w14:textId="77777777" w:rsidTr="00D00576">
        <w:trPr>
          <w:cantSplit/>
        </w:trPr>
        <w:tc>
          <w:tcPr>
            <w:tcW w:w="581" w:type="pct"/>
            <w:tcBorders>
              <w:top w:val="single" w:sz="6" w:space="0" w:color="auto"/>
              <w:left w:val="single" w:sz="6" w:space="0" w:color="auto"/>
              <w:right w:val="single" w:sz="6" w:space="0" w:color="auto"/>
            </w:tcBorders>
          </w:tcPr>
          <w:p w14:paraId="08D312E6"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488A599"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45A039" w14:textId="77777777"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designApplicationCurrentStatus</w:t>
            </w:r>
          </w:p>
        </w:tc>
        <w:tc>
          <w:tcPr>
            <w:tcW w:w="2380" w:type="pct"/>
            <w:tcBorders>
              <w:top w:val="single" w:sz="6" w:space="0" w:color="auto"/>
              <w:left w:val="single" w:sz="6" w:space="0" w:color="auto"/>
              <w:bottom w:val="single" w:sz="6" w:space="0" w:color="auto"/>
              <w:right w:val="single" w:sz="6" w:space="0" w:color="auto"/>
            </w:tcBorders>
          </w:tcPr>
          <w:p w14:paraId="6F2062AD" w14:textId="192527FE"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Cat</w:t>
            </w:r>
            <w:r>
              <w:rPr>
                <w:rFonts w:eastAsia="Times New Roman" w:cs="Arial"/>
                <w:noProof/>
                <w:szCs w:val="17"/>
                <w:lang w:val="fr-FR"/>
              </w:rPr>
              <w:t>é</w:t>
            </w:r>
            <w:r w:rsidRPr="00982192">
              <w:rPr>
                <w:rFonts w:eastAsia="Times New Roman" w:cs="Arial"/>
                <w:noProof/>
                <w:szCs w:val="17"/>
                <w:lang w:val="fr-FR"/>
              </w:rPr>
              <w:t>gor</w:t>
            </w:r>
            <w:r>
              <w:rPr>
                <w:rFonts w:eastAsia="Times New Roman" w:cs="Arial"/>
                <w:noProof/>
                <w:szCs w:val="17"/>
                <w:lang w:val="fr-FR"/>
              </w:rPr>
              <w:t>ie</w:t>
            </w:r>
            <w:r w:rsidRPr="00982192">
              <w:rPr>
                <w:rFonts w:eastAsia="Times New Roman" w:cs="Arial"/>
                <w:noProof/>
                <w:szCs w:val="17"/>
                <w:lang w:val="fr-FR"/>
              </w:rPr>
              <w:t xml:space="preserve"> </w:t>
            </w:r>
            <w:r>
              <w:rPr>
                <w:rFonts w:eastAsia="Times New Roman" w:cs="Arial"/>
                <w:noProof/>
                <w:szCs w:val="17"/>
                <w:lang w:val="fr-FR"/>
              </w:rPr>
              <w:t>de la situation juridique actuelle de la demande de dessin ou modèle industriels</w:t>
            </w:r>
          </w:p>
        </w:tc>
      </w:tr>
      <w:tr w:rsidR="00B60871" w:rsidRPr="008D6774" w14:paraId="1B0C22D8" w14:textId="77777777" w:rsidTr="00D00576">
        <w:trPr>
          <w:cantSplit/>
        </w:trPr>
        <w:tc>
          <w:tcPr>
            <w:tcW w:w="581" w:type="pct"/>
            <w:tcBorders>
              <w:top w:val="single" w:sz="6" w:space="0" w:color="auto"/>
              <w:left w:val="single" w:sz="6" w:space="0" w:color="auto"/>
              <w:bottom w:val="single" w:sz="6" w:space="0" w:color="auto"/>
              <w:right w:val="single" w:sz="6" w:space="0" w:color="auto"/>
            </w:tcBorders>
          </w:tcPr>
          <w:p w14:paraId="0459045F" w14:textId="77777777" w:rsidR="00B60871" w:rsidRPr="00982192" w:rsidRDefault="00B60871" w:rsidP="00B60871">
            <w:pPr>
              <w:spacing w:before="170" w:after="170"/>
              <w:rPr>
                <w:rFonts w:eastAsia="Times New Roman" w:cs="Arial"/>
                <w:noProof/>
                <w:szCs w:val="17"/>
                <w:lang w:val="fr-FR"/>
              </w:rPr>
            </w:pP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609566C" w14:textId="77777777" w:rsidR="00B60871" w:rsidRPr="00982192" w:rsidRDefault="00B60871" w:rsidP="00B60871">
            <w:pPr>
              <w:spacing w:before="170" w:after="170"/>
              <w:rPr>
                <w:rFonts w:eastAsia="Times New Roman" w:cs="Arial"/>
                <w:noProof/>
                <w:szCs w:val="17"/>
                <w:lang w:val="fr-FR"/>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4569FE" w14:textId="77777777" w:rsidR="00B60871" w:rsidRPr="00A21BF0" w:rsidRDefault="00B60871" w:rsidP="00B60871">
            <w:pPr>
              <w:spacing w:before="170" w:after="170"/>
              <w:jc w:val="both"/>
              <w:rPr>
                <w:rFonts w:ascii="Courier New" w:eastAsia="Times New Roman" w:hAnsi="Courier New" w:cs="Courier New"/>
                <w:noProof/>
                <w:szCs w:val="17"/>
                <w:lang w:val="fr-FR"/>
              </w:rPr>
            </w:pPr>
            <w:r w:rsidRPr="00A21BF0">
              <w:rPr>
                <w:rFonts w:ascii="Courier New" w:eastAsia="Times New Roman" w:hAnsi="Courier New" w:cs="Courier New"/>
                <w:noProof/>
                <w:szCs w:val="17"/>
                <w:lang w:val="fr-FR"/>
              </w:rPr>
              <w:t>designApplicationCurrentStatusDate</w:t>
            </w:r>
          </w:p>
        </w:tc>
        <w:tc>
          <w:tcPr>
            <w:tcW w:w="2380" w:type="pct"/>
            <w:tcBorders>
              <w:top w:val="single" w:sz="6" w:space="0" w:color="auto"/>
              <w:left w:val="single" w:sz="6" w:space="0" w:color="auto"/>
              <w:bottom w:val="single" w:sz="6" w:space="0" w:color="auto"/>
              <w:right w:val="single" w:sz="6" w:space="0" w:color="auto"/>
            </w:tcBorders>
          </w:tcPr>
          <w:p w14:paraId="74FFF94E" w14:textId="63295779" w:rsidR="00B60871" w:rsidRPr="00982192" w:rsidRDefault="00B60871" w:rsidP="00B60871">
            <w:pPr>
              <w:spacing w:before="170" w:after="170"/>
              <w:rPr>
                <w:rFonts w:eastAsia="Times New Roman" w:cs="Arial"/>
                <w:noProof/>
                <w:szCs w:val="17"/>
                <w:lang w:val="fr-FR"/>
              </w:rPr>
            </w:pPr>
            <w:r w:rsidRPr="00982192">
              <w:rPr>
                <w:rFonts w:eastAsia="Times New Roman" w:cs="Arial"/>
                <w:noProof/>
                <w:szCs w:val="17"/>
                <w:lang w:val="fr-FR"/>
              </w:rPr>
              <w:t xml:space="preserve">Date </w:t>
            </w:r>
            <w:r>
              <w:rPr>
                <w:rFonts w:eastAsia="Times New Roman" w:cs="Arial"/>
                <w:noProof/>
                <w:szCs w:val="17"/>
                <w:lang w:val="fr-FR"/>
              </w:rPr>
              <w:t>de la situation juridique actuelle de la demande</w:t>
            </w:r>
            <w:r w:rsidRPr="00982192">
              <w:rPr>
                <w:rFonts w:eastAsia="Times New Roman" w:cs="Arial"/>
                <w:noProof/>
                <w:szCs w:val="17"/>
                <w:lang w:val="fr-FR"/>
              </w:rPr>
              <w:t xml:space="preserve"> </w:t>
            </w:r>
            <w:r>
              <w:rPr>
                <w:rFonts w:eastAsia="Times New Roman" w:cs="Arial"/>
                <w:noProof/>
                <w:szCs w:val="17"/>
                <w:lang w:val="fr-FR"/>
              </w:rPr>
              <w:t>de dessin ou modèle industriels</w:t>
            </w:r>
          </w:p>
        </w:tc>
      </w:tr>
    </w:tbl>
    <w:p w14:paraId="02AB2898" w14:textId="44BEF3E7" w:rsidR="00271941" w:rsidRPr="00982192" w:rsidRDefault="00FC1DE5" w:rsidP="00CE01DA">
      <w:pPr>
        <w:pStyle w:val="NormalWeb"/>
        <w:spacing w:before="170" w:beforeAutospacing="0" w:after="170" w:afterAutospacing="0"/>
        <w:rPr>
          <w:rFonts w:cs="Arial"/>
          <w:noProof/>
          <w:szCs w:val="17"/>
          <w:lang w:val="fr-FR"/>
        </w:rPr>
      </w:pPr>
      <w:r w:rsidRPr="00982192">
        <w:rPr>
          <w:noProof/>
          <w:lang w:val="fr-FR"/>
        </w:rPr>
        <w:t>2.</w:t>
      </w:r>
      <w:r w:rsidRPr="00982192">
        <w:rPr>
          <w:noProof/>
          <w:lang w:val="fr-FR"/>
        </w:rPr>
        <w:tab/>
      </w:r>
      <w:r w:rsidR="00716F92">
        <w:rPr>
          <w:noProof/>
          <w:lang w:val="fr-FR"/>
        </w:rPr>
        <w:t>Les paramètres techniques de requête définis dans le tableau</w:t>
      </w:r>
      <w:r w:rsidR="002D56D3">
        <w:rPr>
          <w:noProof/>
          <w:lang w:val="fr-FR"/>
        </w:rPr>
        <w:t> </w:t>
      </w:r>
      <w:r w:rsidR="00777EE4">
        <w:rPr>
          <w:noProof/>
          <w:lang w:val="fr-FR"/>
        </w:rPr>
        <w:t>2</w:t>
      </w:r>
      <w:r w:rsidR="00716F92">
        <w:rPr>
          <w:noProof/>
          <w:lang w:val="fr-FR"/>
        </w:rPr>
        <w:t xml:space="preserve"> ci</w:t>
      </w:r>
      <w:r w:rsidR="00BB0A23">
        <w:rPr>
          <w:noProof/>
          <w:lang w:val="fr-FR"/>
        </w:rPr>
        <w:t>-</w:t>
      </w:r>
      <w:r w:rsidR="00716F92">
        <w:rPr>
          <w:noProof/>
          <w:lang w:val="fr-FR"/>
        </w:rPr>
        <w:t>après devraient s</w:t>
      </w:r>
      <w:r w:rsidR="00BB0A23">
        <w:rPr>
          <w:noProof/>
          <w:lang w:val="fr-FR"/>
        </w:rPr>
        <w:t>’</w:t>
      </w:r>
      <w:r w:rsidR="006A26EE">
        <w:rPr>
          <w:noProof/>
          <w:lang w:val="fr-FR"/>
        </w:rPr>
        <w:t>appli</w:t>
      </w:r>
      <w:r w:rsidR="00716F92">
        <w:rPr>
          <w:noProof/>
          <w:lang w:val="fr-FR"/>
        </w:rPr>
        <w:t>quer à tous les services API REST.</w:t>
      </w:r>
    </w:p>
    <w:p w14:paraId="7B410E02" w14:textId="4DE533A3" w:rsidR="00271941" w:rsidRPr="00982192" w:rsidRDefault="00271941" w:rsidP="00CE01DA">
      <w:pPr>
        <w:pStyle w:val="Caption"/>
        <w:spacing w:before="170" w:after="170"/>
        <w:rPr>
          <w:rFonts w:cs="Arial"/>
          <w:noProof/>
          <w:sz w:val="17"/>
          <w:szCs w:val="17"/>
          <w:lang w:val="fr-FR"/>
        </w:rPr>
      </w:pPr>
      <w:bookmarkStart w:id="4055" w:name="_Ref8743449"/>
      <w:r w:rsidRPr="00982192">
        <w:rPr>
          <w:noProof/>
          <w:sz w:val="17"/>
          <w:szCs w:val="17"/>
          <w:lang w:val="fr-FR"/>
        </w:rPr>
        <w:t>Table</w:t>
      </w:r>
      <w:r w:rsidR="00716F92">
        <w:rPr>
          <w:noProof/>
          <w:sz w:val="17"/>
          <w:szCs w:val="17"/>
          <w:lang w:val="fr-FR"/>
        </w:rPr>
        <w:t>au</w:t>
      </w:r>
      <w:bookmarkEnd w:id="4055"/>
      <w:r w:rsidR="0035769D">
        <w:rPr>
          <w:noProof/>
          <w:sz w:val="17"/>
          <w:szCs w:val="17"/>
          <w:lang w:val="fr-FR"/>
        </w:rPr>
        <w:t> 2</w:t>
      </w:r>
      <w:r w:rsidR="00BB0A23">
        <w:rPr>
          <w:noProof/>
          <w:sz w:val="17"/>
          <w:szCs w:val="17"/>
          <w:lang w:val="fr-FR"/>
        </w:rPr>
        <w:t> :</w:t>
      </w:r>
      <w:r w:rsidRPr="00982192">
        <w:rPr>
          <w:noProof/>
          <w:sz w:val="17"/>
          <w:szCs w:val="17"/>
          <w:lang w:val="fr-FR"/>
        </w:rPr>
        <w:t xml:space="preserve"> </w:t>
      </w:r>
      <w:r w:rsidR="00716F92">
        <w:rPr>
          <w:noProof/>
          <w:sz w:val="17"/>
          <w:szCs w:val="17"/>
          <w:lang w:val="fr-FR"/>
        </w:rPr>
        <w:t>Vocabulaire technique concernant</w:t>
      </w:r>
      <w:r w:rsidR="00992C0C">
        <w:rPr>
          <w:noProof/>
          <w:sz w:val="17"/>
          <w:szCs w:val="17"/>
          <w:lang w:val="fr-FR"/>
        </w:rPr>
        <w:t xml:space="preserve"> les </w:t>
      </w:r>
      <w:r w:rsidR="00992C0C" w:rsidRPr="00982192">
        <w:rPr>
          <w:noProof/>
          <w:sz w:val="17"/>
          <w:szCs w:val="17"/>
          <w:lang w:val="fr-FR"/>
        </w:rPr>
        <w:t>API</w:t>
      </w:r>
    </w:p>
    <w:tbl>
      <w:tblPr>
        <w:tblW w:w="5598" w:type="pct"/>
        <w:tblInd w:w="-36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407"/>
        <w:gridCol w:w="973"/>
        <w:gridCol w:w="1066"/>
        <w:gridCol w:w="2563"/>
        <w:gridCol w:w="2780"/>
        <w:gridCol w:w="1670"/>
      </w:tblGrid>
      <w:tr w:rsidR="00716F92" w:rsidRPr="00982192" w14:paraId="6F1249B5" w14:textId="77777777" w:rsidTr="00367ACD">
        <w:trPr>
          <w:trHeight w:val="547"/>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35BCF" w14:textId="42F03978" w:rsidR="00B67A3A" w:rsidRPr="00982192" w:rsidRDefault="00716F92" w:rsidP="00CE01DA">
            <w:pPr>
              <w:spacing w:before="170" w:after="170"/>
              <w:jc w:val="center"/>
              <w:rPr>
                <w:rFonts w:eastAsia="Times New Roman" w:cs="Arial"/>
                <w:b/>
                <w:bCs/>
                <w:noProof/>
                <w:szCs w:val="17"/>
                <w:lang w:val="fr-FR"/>
              </w:rPr>
            </w:pPr>
            <w:r>
              <w:rPr>
                <w:rFonts w:eastAsia="Times New Roman" w:cs="Arial"/>
                <w:b/>
                <w:bCs/>
                <w:noProof/>
                <w:szCs w:val="17"/>
                <w:lang w:val="fr-FR"/>
              </w:rPr>
              <w:t>Paramètre de requête/chemin</w:t>
            </w:r>
            <w:r w:rsidR="00B67A3A" w:rsidRPr="00982192">
              <w:rPr>
                <w:rFonts w:eastAsia="Times New Roman" w:cs="Arial"/>
                <w:b/>
                <w:bCs/>
                <w:noProof/>
                <w:szCs w:val="17"/>
                <w:lang w:val="fr-FR"/>
              </w:rPr>
              <w:t xml:space="preserve"> </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5D491" w14:textId="599A566F" w:rsidR="00B67A3A" w:rsidRPr="00982192" w:rsidRDefault="00716F92" w:rsidP="00CE01DA">
            <w:pPr>
              <w:spacing w:before="170" w:after="170"/>
              <w:jc w:val="center"/>
              <w:rPr>
                <w:rFonts w:eastAsia="Times New Roman" w:cs="Arial"/>
                <w:b/>
                <w:bCs/>
                <w:noProof/>
                <w:szCs w:val="17"/>
                <w:lang w:val="fr-FR"/>
              </w:rPr>
            </w:pPr>
            <w:r>
              <w:rPr>
                <w:rFonts w:eastAsia="Times New Roman" w:cs="Arial"/>
                <w:b/>
                <w:bCs/>
                <w:noProof/>
                <w:szCs w:val="17"/>
                <w:lang w:val="fr-FR"/>
              </w:rPr>
              <w:t>Valeur de paramètre</w:t>
            </w:r>
            <w:r w:rsidR="00B67A3A" w:rsidRPr="00982192">
              <w:rPr>
                <w:rFonts w:eastAsia="Times New Roman" w:cs="Arial"/>
                <w:b/>
                <w:bCs/>
                <w:noProof/>
                <w:szCs w:val="17"/>
                <w:lang w:val="fr-FR"/>
              </w:rPr>
              <w:t xml:space="preserve"> Type</w:t>
            </w:r>
            <w:r>
              <w:rPr>
                <w:rFonts w:eastAsia="Times New Roman" w:cs="Arial"/>
                <w:b/>
                <w:bCs/>
                <w:noProof/>
                <w:szCs w:val="17"/>
                <w:lang w:val="fr-FR"/>
              </w:rPr>
              <w:t xml:space="preserve"> de données</w:t>
            </w:r>
          </w:p>
        </w:tc>
        <w:tc>
          <w:tcPr>
            <w:tcW w:w="554" w:type="pct"/>
            <w:tcBorders>
              <w:top w:val="single" w:sz="6" w:space="0" w:color="auto"/>
              <w:left w:val="single" w:sz="6" w:space="0" w:color="auto"/>
              <w:bottom w:val="single" w:sz="6" w:space="0" w:color="auto"/>
              <w:right w:val="single" w:sz="6" w:space="0" w:color="auto"/>
            </w:tcBorders>
          </w:tcPr>
          <w:p w14:paraId="42D87347" w14:textId="0FEE748C" w:rsidR="00B67A3A" w:rsidRPr="00982192" w:rsidRDefault="00B67A3A" w:rsidP="00CE01DA">
            <w:pPr>
              <w:spacing w:before="170" w:after="170"/>
              <w:jc w:val="center"/>
              <w:rPr>
                <w:rFonts w:eastAsia="Times New Roman" w:cs="Arial"/>
                <w:b/>
                <w:bCs/>
                <w:noProof/>
                <w:szCs w:val="17"/>
                <w:lang w:val="fr-FR"/>
              </w:rPr>
            </w:pPr>
            <w:r w:rsidRPr="00982192">
              <w:rPr>
                <w:rFonts w:eastAsia="Times New Roman" w:cs="Arial"/>
                <w:b/>
                <w:bCs/>
                <w:noProof/>
                <w:szCs w:val="17"/>
                <w:lang w:val="fr-FR"/>
              </w:rPr>
              <w:t>Con</w:t>
            </w:r>
            <w:r w:rsidR="00716F92">
              <w:rPr>
                <w:rFonts w:eastAsia="Times New Roman" w:cs="Arial"/>
                <w:b/>
                <w:bCs/>
                <w:noProof/>
                <w:szCs w:val="17"/>
                <w:lang w:val="fr-FR"/>
              </w:rPr>
              <w:t>trainte</w:t>
            </w:r>
          </w:p>
        </w:tc>
        <w:tc>
          <w:tcPr>
            <w:tcW w:w="1095" w:type="pct"/>
            <w:tcBorders>
              <w:top w:val="single" w:sz="6" w:space="0" w:color="auto"/>
              <w:left w:val="single" w:sz="6" w:space="0" w:color="auto"/>
              <w:bottom w:val="single" w:sz="6" w:space="0" w:color="auto"/>
              <w:right w:val="single" w:sz="6" w:space="0" w:color="auto"/>
            </w:tcBorders>
          </w:tcPr>
          <w:p w14:paraId="04CB31E7" w14:textId="77777777" w:rsidR="00B67A3A" w:rsidRPr="00982192" w:rsidRDefault="00B67A3A" w:rsidP="00CE01DA">
            <w:pPr>
              <w:spacing w:before="170" w:after="170"/>
              <w:jc w:val="center"/>
              <w:rPr>
                <w:rFonts w:eastAsia="Times New Roman" w:cs="Arial"/>
                <w:b/>
                <w:bCs/>
                <w:noProof/>
                <w:szCs w:val="17"/>
                <w:lang w:val="fr-FR"/>
              </w:rPr>
            </w:pPr>
            <w:r w:rsidRPr="00982192">
              <w:rPr>
                <w:rFonts w:eastAsia="Times New Roman" w:cs="Arial"/>
                <w:b/>
                <w:bCs/>
                <w:noProof/>
                <w:szCs w:val="17"/>
                <w:lang w:val="fr-FR"/>
              </w:rPr>
              <w:t>Format</w:t>
            </w:r>
          </w:p>
        </w:tc>
        <w:tc>
          <w:tcPr>
            <w:tcW w:w="1570" w:type="pct"/>
            <w:tcBorders>
              <w:top w:val="single" w:sz="6" w:space="0" w:color="auto"/>
              <w:left w:val="single" w:sz="6" w:space="0" w:color="auto"/>
              <w:bottom w:val="single" w:sz="6" w:space="0" w:color="auto"/>
              <w:right w:val="single" w:sz="6" w:space="0" w:color="auto"/>
            </w:tcBorders>
            <w:vAlign w:val="center"/>
          </w:tcPr>
          <w:p w14:paraId="5933A167" w14:textId="77777777" w:rsidR="00B67A3A" w:rsidRPr="00982192" w:rsidRDefault="00B67A3A" w:rsidP="00CE01DA">
            <w:pPr>
              <w:spacing w:before="170" w:after="170"/>
              <w:jc w:val="center"/>
              <w:rPr>
                <w:rFonts w:eastAsia="Times New Roman" w:cs="Arial"/>
                <w:b/>
                <w:bCs/>
                <w:noProof/>
                <w:szCs w:val="17"/>
                <w:lang w:val="fr-FR"/>
              </w:rPr>
            </w:pPr>
            <w:r w:rsidRPr="00982192">
              <w:rPr>
                <w:rFonts w:eastAsia="Times New Roman" w:cs="Arial"/>
                <w:b/>
                <w:bCs/>
                <w:noProof/>
                <w:szCs w:val="17"/>
                <w:lang w:val="fr-FR"/>
              </w:rPr>
              <w:t>Description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3D014" w14:textId="126583A1" w:rsidR="00B67A3A" w:rsidRPr="00982192" w:rsidRDefault="00716F92" w:rsidP="00CE01DA">
            <w:pPr>
              <w:spacing w:before="170" w:after="170"/>
              <w:jc w:val="center"/>
              <w:rPr>
                <w:rFonts w:eastAsia="Times New Roman" w:cs="Arial"/>
                <w:b/>
                <w:bCs/>
                <w:noProof/>
                <w:szCs w:val="17"/>
                <w:lang w:val="fr-FR"/>
              </w:rPr>
            </w:pPr>
            <w:r>
              <w:rPr>
                <w:rFonts w:eastAsia="Times New Roman" w:cs="Arial"/>
                <w:b/>
                <w:bCs/>
                <w:noProof/>
                <w:szCs w:val="17"/>
                <w:lang w:val="fr-FR"/>
              </w:rPr>
              <w:t>Règle de conception</w:t>
            </w:r>
          </w:p>
        </w:tc>
      </w:tr>
      <w:tr w:rsidR="00716F92" w:rsidRPr="00982192" w14:paraId="09522002" w14:textId="77777777" w:rsidTr="00663A9C">
        <w:trPr>
          <w:trHeight w:val="91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298AB"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format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7B1F7" w14:textId="428AEE67" w:rsidR="00B67A3A" w:rsidRPr="00982192" w:rsidRDefault="00716F92" w:rsidP="00CE01DA">
            <w:pPr>
              <w:spacing w:before="170" w:after="170"/>
              <w:rPr>
                <w:rFonts w:eastAsia="Times New Roman" w:cs="Arial"/>
                <w:noProof/>
                <w:szCs w:val="17"/>
                <w:lang w:val="fr-FR"/>
              </w:rPr>
            </w:pPr>
            <w:r>
              <w:rPr>
                <w:rFonts w:eastAsia="Times New Roman" w:cs="Arial"/>
                <w:noProof/>
                <w:szCs w:val="17"/>
                <w:lang w:val="fr-FR"/>
              </w:rPr>
              <w:t>chaîne</w:t>
            </w:r>
          </w:p>
        </w:tc>
        <w:tc>
          <w:tcPr>
            <w:tcW w:w="554" w:type="pct"/>
            <w:tcBorders>
              <w:top w:val="single" w:sz="6" w:space="0" w:color="auto"/>
              <w:left w:val="single" w:sz="6" w:space="0" w:color="auto"/>
              <w:bottom w:val="single" w:sz="6" w:space="0" w:color="auto"/>
              <w:right w:val="single" w:sz="6" w:space="0" w:color="auto"/>
            </w:tcBorders>
          </w:tcPr>
          <w:p w14:paraId="6302FC0A" w14:textId="77777777" w:rsidR="00B67A3A" w:rsidRPr="00982192" w:rsidRDefault="00B67A3A" w:rsidP="00CE01DA">
            <w:pPr>
              <w:spacing w:before="170" w:after="170"/>
              <w:rPr>
                <w:rFonts w:ascii="Courier New" w:eastAsia="Times New Roman" w:hAnsi="Courier New" w:cs="Courier New"/>
                <w:noProof/>
                <w:szCs w:val="17"/>
                <w:lang w:val="fr-FR"/>
              </w:rPr>
            </w:pPr>
          </w:p>
        </w:tc>
        <w:tc>
          <w:tcPr>
            <w:tcW w:w="1095" w:type="pct"/>
            <w:tcBorders>
              <w:top w:val="single" w:sz="6" w:space="0" w:color="auto"/>
              <w:left w:val="single" w:sz="6" w:space="0" w:color="auto"/>
              <w:bottom w:val="single" w:sz="6" w:space="0" w:color="auto"/>
              <w:right w:val="single" w:sz="6" w:space="0" w:color="auto"/>
            </w:tcBorders>
          </w:tcPr>
          <w:p w14:paraId="4AB94D6B" w14:textId="4A0CAAED" w:rsidR="00992C0C"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 xml:space="preserve">type/subtype; </w:t>
            </w:r>
            <w:r w:rsidR="00B70D42">
              <w:rPr>
                <w:rFonts w:ascii="Courier New" w:eastAsia="Times New Roman" w:hAnsi="Courier New" w:cs="Courier New"/>
                <w:noProof/>
                <w:szCs w:val="17"/>
                <w:lang w:val="fr-FR"/>
              </w:rPr>
              <w:t xml:space="preserve"> </w:t>
            </w:r>
            <w:r w:rsidRPr="00982192">
              <w:rPr>
                <w:rFonts w:ascii="Courier New" w:eastAsia="Times New Roman" w:hAnsi="Courier New" w:cs="Courier New"/>
                <w:noProof/>
                <w:szCs w:val="17"/>
                <w:lang w:val="fr-FR"/>
              </w:rPr>
              <w:t>parameter=value</w:t>
            </w:r>
          </w:p>
          <w:p w14:paraId="05DDE569" w14:textId="6C1A5EF2" w:rsidR="00B67A3A" w:rsidRPr="00982192" w:rsidRDefault="00B67A3A" w:rsidP="00CE01DA">
            <w:pPr>
              <w:spacing w:before="170" w:after="170"/>
              <w:rPr>
                <w:rFonts w:ascii="Courier New" w:eastAsia="Times New Roman" w:hAnsi="Courier New" w:cs="Courier New"/>
                <w:noProof/>
                <w:szCs w:val="17"/>
                <w:lang w:val="fr-FR"/>
              </w:rPr>
            </w:pPr>
          </w:p>
          <w:p w14:paraId="2CB69289" w14:textId="64184F55" w:rsidR="00B67A3A" w:rsidRPr="00982192" w:rsidRDefault="006A26EE" w:rsidP="00CE01DA">
            <w:pPr>
              <w:spacing w:before="170" w:after="170"/>
              <w:rPr>
                <w:rFonts w:ascii="Courier New" w:eastAsia="Times New Roman" w:hAnsi="Courier New" w:cs="Courier New"/>
                <w:noProof/>
                <w:szCs w:val="17"/>
                <w:lang w:val="fr-FR"/>
              </w:rPr>
            </w:pPr>
            <w:r>
              <w:rPr>
                <w:rFonts w:eastAsia="Times New Roman" w:cs="Arial"/>
                <w:noProof/>
                <w:szCs w:val="17"/>
                <w:lang w:val="fr-FR"/>
              </w:rPr>
              <w:t>selon</w:t>
            </w:r>
            <w:r w:rsidR="00992C0C">
              <w:rPr>
                <w:rFonts w:eastAsia="Times New Roman" w:cs="Arial"/>
                <w:noProof/>
                <w:szCs w:val="17"/>
                <w:lang w:val="fr-FR"/>
              </w:rPr>
              <w:t xml:space="preserve"> le </w:t>
            </w:r>
            <w:r w:rsidR="00992C0C" w:rsidRPr="00982192">
              <w:rPr>
                <w:rFonts w:eastAsia="Times New Roman" w:cs="Arial"/>
                <w:noProof/>
                <w:szCs w:val="17"/>
                <w:lang w:val="fr-FR"/>
              </w:rPr>
              <w:t>RFC</w:t>
            </w:r>
            <w:r>
              <w:rPr>
                <w:rFonts w:eastAsia="Times New Roman" w:cs="Arial"/>
                <w:noProof/>
                <w:szCs w:val="17"/>
                <w:lang w:val="fr-FR"/>
              </w:rPr>
              <w:t xml:space="preserve"> </w:t>
            </w:r>
            <w:r w:rsidR="00B67A3A" w:rsidRPr="00982192">
              <w:rPr>
                <w:rFonts w:eastAsia="Times New Roman" w:cs="Arial"/>
                <w:noProof/>
                <w:szCs w:val="17"/>
                <w:lang w:val="fr-FR"/>
              </w:rPr>
              <w:t xml:space="preserve">7231, 3.1.1.1. </w:t>
            </w:r>
            <w:r w:rsidR="00555419">
              <w:rPr>
                <w:rFonts w:eastAsia="Times New Roman" w:cs="Arial"/>
                <w:noProof/>
                <w:szCs w:val="17"/>
                <w:lang w:val="fr-FR"/>
              </w:rPr>
              <w:t xml:space="preserve"> </w:t>
            </w:r>
            <w:r w:rsidR="00B67A3A" w:rsidRPr="00982192">
              <w:rPr>
                <w:rFonts w:eastAsia="Times New Roman" w:cs="Arial"/>
                <w:noProof/>
                <w:szCs w:val="17"/>
                <w:lang w:val="fr-FR"/>
              </w:rPr>
              <w:t>Type</w:t>
            </w:r>
            <w:r>
              <w:rPr>
                <w:rFonts w:eastAsia="Times New Roman" w:cs="Arial"/>
                <w:noProof/>
                <w:szCs w:val="17"/>
                <w:lang w:val="fr-FR"/>
              </w:rPr>
              <w:t xml:space="preserve"> de média</w:t>
            </w:r>
          </w:p>
        </w:tc>
        <w:tc>
          <w:tcPr>
            <w:tcW w:w="1570" w:type="pct"/>
            <w:tcBorders>
              <w:top w:val="single" w:sz="6" w:space="0" w:color="auto"/>
              <w:left w:val="single" w:sz="6" w:space="0" w:color="auto"/>
              <w:bottom w:val="single" w:sz="6" w:space="0" w:color="auto"/>
              <w:right w:val="single" w:sz="6" w:space="0" w:color="auto"/>
            </w:tcBorders>
            <w:vAlign w:val="center"/>
          </w:tcPr>
          <w:p w14:paraId="3BB94945" w14:textId="609765BD"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U</w:t>
            </w:r>
            <w:r w:rsidR="006A26EE">
              <w:rPr>
                <w:rFonts w:eastAsia="Times New Roman" w:cs="Arial"/>
                <w:noProof/>
                <w:szCs w:val="17"/>
                <w:lang w:val="fr-FR"/>
              </w:rPr>
              <w:t>tilisé pour la négociation du type de contenu</w:t>
            </w:r>
            <w:r w:rsidRPr="00982192">
              <w:rPr>
                <w:rFonts w:eastAsia="Times New Roman" w:cs="Arial"/>
                <w:noProof/>
                <w:szCs w:val="17"/>
                <w:lang w:val="fr-FR"/>
              </w:rPr>
              <w:t xml:space="preserve"> (pr</w:t>
            </w:r>
            <w:r w:rsidR="006A26EE">
              <w:rPr>
                <w:rFonts w:eastAsia="Times New Roman" w:cs="Arial"/>
                <w:noProof/>
                <w:szCs w:val="17"/>
                <w:lang w:val="fr-FR"/>
              </w:rPr>
              <w:t>é</w:t>
            </w:r>
            <w:r w:rsidRPr="00982192">
              <w:rPr>
                <w:rFonts w:eastAsia="Times New Roman" w:cs="Arial"/>
                <w:noProof/>
                <w:szCs w:val="17"/>
                <w:lang w:val="fr-FR"/>
              </w:rPr>
              <w:t>f</w:t>
            </w:r>
            <w:r w:rsidR="006A26EE">
              <w:rPr>
                <w:rFonts w:eastAsia="Times New Roman" w:cs="Arial"/>
                <w:noProof/>
                <w:szCs w:val="17"/>
                <w:lang w:val="fr-FR"/>
              </w:rPr>
              <w:t>é</w:t>
            </w:r>
            <w:r w:rsidRPr="00982192">
              <w:rPr>
                <w:rFonts w:eastAsia="Times New Roman" w:cs="Arial"/>
                <w:noProof/>
                <w:szCs w:val="17"/>
                <w:lang w:val="fr-FR"/>
              </w:rPr>
              <w:t>r</w:t>
            </w:r>
            <w:r w:rsidR="006A26EE">
              <w:rPr>
                <w:rFonts w:eastAsia="Times New Roman" w:cs="Arial"/>
                <w:noProof/>
                <w:szCs w:val="17"/>
                <w:lang w:val="fr-FR"/>
              </w:rPr>
              <w:t>er un en</w:t>
            </w:r>
            <w:r w:rsidR="00BB0A23">
              <w:rPr>
                <w:rFonts w:eastAsia="Times New Roman" w:cs="Arial"/>
                <w:noProof/>
                <w:szCs w:val="17"/>
                <w:lang w:val="fr-FR"/>
              </w:rPr>
              <w:t>-</w:t>
            </w:r>
            <w:r w:rsidR="006A26EE">
              <w:rPr>
                <w:rFonts w:eastAsia="Times New Roman" w:cs="Arial"/>
                <w:noProof/>
                <w:szCs w:val="17"/>
                <w:lang w:val="fr-FR"/>
              </w:rPr>
              <w:t xml:space="preserve">tête requête </w:t>
            </w:r>
            <w:r w:rsidRPr="00982192">
              <w:rPr>
                <w:rFonts w:eastAsia="Times New Roman" w:cs="Arial"/>
                <w:noProof/>
                <w:szCs w:val="17"/>
                <w:lang w:val="fr-FR"/>
              </w:rPr>
              <w:t>HTTP)</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CB0A9" w14:textId="0DEF75F6"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19]</w:t>
            </w:r>
          </w:p>
        </w:tc>
      </w:tr>
      <w:tr w:rsidR="00716F92" w:rsidRPr="00982192" w14:paraId="06A2FDAF" w14:textId="77777777" w:rsidTr="00367ACD">
        <w:trPr>
          <w:trHeight w:val="38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2B3AF"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v</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41AF0" w14:textId="21D5EABD"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chaîne</w:t>
            </w:r>
          </w:p>
        </w:tc>
        <w:tc>
          <w:tcPr>
            <w:tcW w:w="554" w:type="pct"/>
            <w:tcBorders>
              <w:top w:val="single" w:sz="6" w:space="0" w:color="auto"/>
              <w:left w:val="single" w:sz="6" w:space="0" w:color="auto"/>
              <w:bottom w:val="single" w:sz="6" w:space="0" w:color="auto"/>
              <w:right w:val="single" w:sz="6" w:space="0" w:color="auto"/>
            </w:tcBorders>
          </w:tcPr>
          <w:p w14:paraId="0E1A4547" w14:textId="77777777" w:rsidR="00B67A3A" w:rsidRPr="00982192" w:rsidRDefault="00B67A3A" w:rsidP="00CE01DA">
            <w:pPr>
              <w:spacing w:before="170" w:after="170"/>
              <w:rPr>
                <w:rFonts w:eastAsia="Times New Roman" w:cs="Arial"/>
                <w:noProof/>
                <w:szCs w:val="17"/>
                <w:lang w:val="fr-FR"/>
              </w:rPr>
            </w:pPr>
          </w:p>
        </w:tc>
        <w:tc>
          <w:tcPr>
            <w:tcW w:w="1095" w:type="pct"/>
            <w:tcBorders>
              <w:top w:val="single" w:sz="6" w:space="0" w:color="auto"/>
              <w:left w:val="single" w:sz="6" w:space="0" w:color="auto"/>
              <w:bottom w:val="single" w:sz="6" w:space="0" w:color="auto"/>
              <w:right w:val="single" w:sz="6" w:space="0" w:color="auto"/>
            </w:tcBorders>
          </w:tcPr>
          <w:p w14:paraId="20E07156" w14:textId="43C24965" w:rsidR="00B67A3A" w:rsidRPr="00982192" w:rsidRDefault="00B67A3A" w:rsidP="00CE01DA">
            <w:pPr>
              <w:spacing w:before="170" w:after="170"/>
              <w:rPr>
                <w:rFonts w:eastAsia="Times New Roman" w:cs="Arial"/>
                <w:noProof/>
                <w:szCs w:val="17"/>
                <w:lang w:val="fr-FR"/>
              </w:rPr>
            </w:pPr>
            <w:r w:rsidRPr="00982192">
              <w:rPr>
                <w:rFonts w:ascii="Courier New" w:eastAsia="Times New Roman" w:hAnsi="Courier New" w:cs="Courier New"/>
                <w:noProof/>
                <w:szCs w:val="17"/>
                <w:lang w:val="fr-FR"/>
              </w:rPr>
              <w:t>v%</w:t>
            </w:r>
            <w:r w:rsidRPr="00982192">
              <w:rPr>
                <w:rFonts w:eastAsia="Times New Roman" w:cs="Arial"/>
                <w:noProof/>
                <w:szCs w:val="17"/>
                <w:lang w:val="fr-FR"/>
              </w:rPr>
              <w:t xml:space="preserve"> </w:t>
            </w:r>
            <w:r w:rsidR="006A26EE">
              <w:rPr>
                <w:rFonts w:eastAsia="Times New Roman" w:cs="Arial"/>
                <w:noProof/>
                <w:szCs w:val="17"/>
                <w:lang w:val="fr-FR"/>
              </w:rPr>
              <w:t xml:space="preserve">où </w:t>
            </w:r>
            <w:r w:rsidRPr="00982192">
              <w:rPr>
                <w:rFonts w:eastAsia="Times New Roman" w:cs="Arial"/>
                <w:noProof/>
                <w:szCs w:val="17"/>
                <w:lang w:val="fr-FR"/>
              </w:rPr>
              <w:t xml:space="preserve">% </w:t>
            </w:r>
            <w:r w:rsidR="006A26EE">
              <w:rPr>
                <w:rFonts w:eastAsia="Times New Roman" w:cs="Arial"/>
                <w:noProof/>
                <w:szCs w:val="17"/>
                <w:lang w:val="fr-FR"/>
              </w:rPr>
              <w:t xml:space="preserve">est un nombre entier positif </w:t>
            </w:r>
          </w:p>
        </w:tc>
        <w:tc>
          <w:tcPr>
            <w:tcW w:w="1570" w:type="pct"/>
            <w:tcBorders>
              <w:top w:val="single" w:sz="6" w:space="0" w:color="auto"/>
              <w:left w:val="single" w:sz="6" w:space="0" w:color="auto"/>
              <w:bottom w:val="single" w:sz="6" w:space="0" w:color="auto"/>
              <w:right w:val="single" w:sz="6" w:space="0" w:color="auto"/>
            </w:tcBorders>
            <w:vAlign w:val="center"/>
          </w:tcPr>
          <w:p w14:paraId="16C468D3" w14:textId="0434878C"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U</w:t>
            </w:r>
            <w:r w:rsidR="006A26EE">
              <w:rPr>
                <w:rFonts w:eastAsia="Times New Roman" w:cs="Arial"/>
                <w:noProof/>
                <w:szCs w:val="17"/>
                <w:lang w:val="fr-FR"/>
              </w:rPr>
              <w:t xml:space="preserve">tilisé pour le versionnage de services </w:t>
            </w:r>
            <w:r w:rsidRPr="00982192">
              <w:rPr>
                <w:rFonts w:eastAsia="Times New Roman" w:cs="Arial"/>
                <w:noProof/>
                <w:szCs w:val="17"/>
                <w:lang w:val="fr-FR"/>
              </w:rPr>
              <w:t>(pr</w:t>
            </w:r>
            <w:r w:rsidR="006A26EE">
              <w:rPr>
                <w:rFonts w:eastAsia="Times New Roman" w:cs="Arial"/>
                <w:noProof/>
                <w:szCs w:val="17"/>
                <w:lang w:val="fr-FR"/>
              </w:rPr>
              <w:t>é</w:t>
            </w:r>
            <w:r w:rsidRPr="00982192">
              <w:rPr>
                <w:rFonts w:eastAsia="Times New Roman" w:cs="Arial"/>
                <w:noProof/>
                <w:szCs w:val="17"/>
                <w:lang w:val="fr-FR"/>
              </w:rPr>
              <w:t>f</w:t>
            </w:r>
            <w:r w:rsidR="006A26EE">
              <w:rPr>
                <w:rFonts w:eastAsia="Times New Roman" w:cs="Arial"/>
                <w:noProof/>
                <w:szCs w:val="17"/>
                <w:lang w:val="fr-FR"/>
              </w:rPr>
              <w:t>é</w:t>
            </w:r>
            <w:r w:rsidRPr="00982192">
              <w:rPr>
                <w:rFonts w:eastAsia="Times New Roman" w:cs="Arial"/>
                <w:noProof/>
                <w:szCs w:val="17"/>
                <w:lang w:val="fr-FR"/>
              </w:rPr>
              <w:t>r</w:t>
            </w:r>
            <w:r w:rsidR="006A26EE">
              <w:rPr>
                <w:rFonts w:eastAsia="Times New Roman" w:cs="Arial"/>
                <w:noProof/>
                <w:szCs w:val="17"/>
                <w:lang w:val="fr-FR"/>
              </w:rPr>
              <w:t>er</w:t>
            </w:r>
            <w:r w:rsidRPr="00982192">
              <w:rPr>
                <w:rFonts w:eastAsia="Times New Roman" w:cs="Arial"/>
                <w:noProof/>
                <w:szCs w:val="17"/>
                <w:lang w:val="fr-FR"/>
              </w:rPr>
              <w:t xml:space="preserve"> </w:t>
            </w:r>
            <w:r w:rsidR="006A26EE">
              <w:rPr>
                <w:rFonts w:eastAsia="Times New Roman" w:cs="Arial"/>
                <w:noProof/>
                <w:szCs w:val="17"/>
                <w:lang w:val="fr-FR"/>
              </w:rPr>
              <w:t>l</w:t>
            </w:r>
            <w:r w:rsidR="00BB0A23">
              <w:rPr>
                <w:rFonts w:eastAsia="Times New Roman" w:cs="Arial"/>
                <w:noProof/>
                <w:szCs w:val="17"/>
                <w:lang w:val="fr-FR"/>
              </w:rPr>
              <w:t>’</w:t>
            </w:r>
            <w:r w:rsidR="006A26EE">
              <w:rPr>
                <w:rFonts w:eastAsia="Times New Roman" w:cs="Arial"/>
                <w:noProof/>
                <w:szCs w:val="17"/>
                <w:lang w:val="fr-FR"/>
              </w:rPr>
              <w:t>indication de la version en tant que segment du chemin de l</w:t>
            </w:r>
            <w:r w:rsidR="00BB0A23">
              <w:rPr>
                <w:rFonts w:eastAsia="Times New Roman" w:cs="Arial"/>
                <w:noProof/>
                <w:szCs w:val="17"/>
                <w:lang w:val="fr-FR"/>
              </w:rPr>
              <w:t>’</w:t>
            </w:r>
            <w:r w:rsidRPr="00982192">
              <w:rPr>
                <w:rFonts w:eastAsia="Times New Roman" w:cs="Arial"/>
                <w:noProof/>
                <w:szCs w:val="17"/>
                <w:lang w:val="fr-FR"/>
              </w:rPr>
              <w:t>URL)</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6157C" w14:textId="5E794B8D"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64]</w:t>
            </w:r>
          </w:p>
        </w:tc>
      </w:tr>
      <w:tr w:rsidR="00716F92" w:rsidRPr="00982192" w14:paraId="12C1E90F" w14:textId="77777777" w:rsidTr="00367ACD">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EAC890"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limit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D19AD" w14:textId="26689753"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nombre entier</w:t>
            </w:r>
          </w:p>
        </w:tc>
        <w:tc>
          <w:tcPr>
            <w:tcW w:w="554" w:type="pct"/>
            <w:tcBorders>
              <w:top w:val="single" w:sz="6" w:space="0" w:color="auto"/>
              <w:left w:val="single" w:sz="6" w:space="0" w:color="auto"/>
              <w:bottom w:val="single" w:sz="6" w:space="0" w:color="auto"/>
              <w:right w:val="single" w:sz="6" w:space="0" w:color="auto"/>
            </w:tcBorders>
          </w:tcPr>
          <w:p w14:paraId="766EC1C2" w14:textId="3F8F21D2" w:rsidR="00B67A3A" w:rsidRPr="00982192" w:rsidRDefault="00B67A3A" w:rsidP="00CE01DA">
            <w:pPr>
              <w:spacing w:before="170" w:after="170"/>
              <w:rPr>
                <w:noProof/>
                <w:lang w:val="fr-FR"/>
              </w:rPr>
            </w:pPr>
            <w:r w:rsidRPr="00982192">
              <w:rPr>
                <w:noProof/>
                <w:lang w:val="fr-FR"/>
              </w:rPr>
              <w:t>positi</w:t>
            </w:r>
            <w:r w:rsidR="006A26EE">
              <w:rPr>
                <w:noProof/>
                <w:lang w:val="fr-FR"/>
              </w:rPr>
              <w:t>f</w:t>
            </w:r>
          </w:p>
        </w:tc>
        <w:tc>
          <w:tcPr>
            <w:tcW w:w="1095" w:type="pct"/>
            <w:tcBorders>
              <w:top w:val="single" w:sz="6" w:space="0" w:color="auto"/>
              <w:left w:val="single" w:sz="6" w:space="0" w:color="auto"/>
              <w:bottom w:val="single" w:sz="6" w:space="0" w:color="auto"/>
              <w:right w:val="single" w:sz="6" w:space="0" w:color="auto"/>
            </w:tcBorders>
          </w:tcPr>
          <w:p w14:paraId="120C2D5C" w14:textId="77777777" w:rsidR="00B67A3A" w:rsidRPr="00982192"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limit=10</w:t>
            </w:r>
          </w:p>
        </w:tc>
        <w:tc>
          <w:tcPr>
            <w:tcW w:w="1570" w:type="pct"/>
            <w:tcBorders>
              <w:top w:val="single" w:sz="6" w:space="0" w:color="auto"/>
              <w:left w:val="single" w:sz="6" w:space="0" w:color="auto"/>
              <w:bottom w:val="single" w:sz="6" w:space="0" w:color="auto"/>
              <w:right w:val="single" w:sz="6" w:space="0" w:color="auto"/>
            </w:tcBorders>
            <w:vAlign w:val="center"/>
          </w:tcPr>
          <w:p w14:paraId="1EE49FE2" w14:textId="5E848051"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 xml:space="preserve">La taille de la page utilisée pour la </w:t>
            </w:r>
            <w:r w:rsidR="00B67A3A" w:rsidRPr="00982192">
              <w:rPr>
                <w:rFonts w:eastAsia="Times New Roman" w:cs="Arial"/>
                <w:noProof/>
                <w:szCs w:val="17"/>
                <w:lang w:val="fr-FR"/>
              </w:rPr>
              <w:t>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663DD" w14:textId="3271F065"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7</w:t>
            </w:r>
            <w:r w:rsidR="00205FED">
              <w:rPr>
                <w:rFonts w:eastAsia="Times New Roman" w:cs="Arial"/>
                <w:noProof/>
                <w:szCs w:val="17"/>
                <w:lang w:val="fr-FR"/>
              </w:rPr>
              <w:t>3</w:t>
            </w:r>
            <w:r w:rsidRPr="00982192">
              <w:rPr>
                <w:rFonts w:eastAsia="Times New Roman" w:cs="Arial"/>
                <w:noProof/>
                <w:szCs w:val="17"/>
                <w:lang w:val="fr-FR"/>
              </w:rPr>
              <w:t>]</w:t>
            </w:r>
          </w:p>
        </w:tc>
      </w:tr>
      <w:tr w:rsidR="00716F92" w:rsidRPr="00982192" w14:paraId="288071ED" w14:textId="77777777" w:rsidTr="00663A9C">
        <w:trPr>
          <w:trHeight w:val="373"/>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69AC6"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offset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C6BDA" w14:textId="3CB8171C"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nombre entier</w:t>
            </w:r>
          </w:p>
        </w:tc>
        <w:tc>
          <w:tcPr>
            <w:tcW w:w="554" w:type="pct"/>
            <w:tcBorders>
              <w:top w:val="single" w:sz="6" w:space="0" w:color="auto"/>
              <w:left w:val="single" w:sz="6" w:space="0" w:color="auto"/>
              <w:bottom w:val="single" w:sz="6" w:space="0" w:color="auto"/>
              <w:right w:val="single" w:sz="6" w:space="0" w:color="auto"/>
            </w:tcBorders>
          </w:tcPr>
          <w:p w14:paraId="430286CD" w14:textId="7BBB9722"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positi</w:t>
            </w:r>
            <w:r w:rsidR="006A26EE">
              <w:rPr>
                <w:rFonts w:eastAsia="Times New Roman" w:cs="Arial"/>
                <w:noProof/>
                <w:szCs w:val="17"/>
                <w:lang w:val="fr-FR"/>
              </w:rPr>
              <w:t>f</w:t>
            </w:r>
            <w:r w:rsidRPr="00982192">
              <w:rPr>
                <w:rFonts w:eastAsia="Times New Roman" w:cs="Arial"/>
                <w:noProof/>
                <w:szCs w:val="17"/>
                <w:lang w:val="fr-FR"/>
              </w:rPr>
              <w:t xml:space="preserve">; </w:t>
            </w:r>
            <w:r w:rsidR="004C3A07">
              <w:rPr>
                <w:rFonts w:eastAsia="Times New Roman" w:cs="Arial"/>
                <w:noProof/>
                <w:szCs w:val="17"/>
                <w:lang w:val="fr-FR"/>
              </w:rPr>
              <w:t xml:space="preserve"> </w:t>
            </w:r>
            <w:r w:rsidRPr="00982192">
              <w:rPr>
                <w:rFonts w:eastAsia="Times New Roman" w:cs="Arial"/>
                <w:noProof/>
                <w:szCs w:val="17"/>
                <w:lang w:val="fr-FR"/>
              </w:rPr>
              <w:t>0</w:t>
            </w:r>
            <w:r w:rsidR="006A26EE">
              <w:rPr>
                <w:rFonts w:eastAsia="Times New Roman" w:cs="Arial"/>
                <w:noProof/>
                <w:szCs w:val="17"/>
                <w:lang w:val="fr-FR"/>
              </w:rPr>
              <w:t xml:space="preserve"> par défaut</w:t>
            </w:r>
          </w:p>
        </w:tc>
        <w:tc>
          <w:tcPr>
            <w:tcW w:w="1095" w:type="pct"/>
            <w:tcBorders>
              <w:top w:val="single" w:sz="6" w:space="0" w:color="auto"/>
              <w:left w:val="single" w:sz="6" w:space="0" w:color="auto"/>
              <w:bottom w:val="single" w:sz="6" w:space="0" w:color="auto"/>
              <w:right w:val="single" w:sz="6" w:space="0" w:color="auto"/>
            </w:tcBorders>
          </w:tcPr>
          <w:p w14:paraId="52FA42EF" w14:textId="77777777" w:rsidR="00B67A3A" w:rsidRPr="00982192"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offset=5</w:t>
            </w:r>
          </w:p>
        </w:tc>
        <w:tc>
          <w:tcPr>
            <w:tcW w:w="1570" w:type="pct"/>
            <w:tcBorders>
              <w:top w:val="single" w:sz="6" w:space="0" w:color="auto"/>
              <w:left w:val="single" w:sz="6" w:space="0" w:color="auto"/>
              <w:bottom w:val="single" w:sz="6" w:space="0" w:color="auto"/>
              <w:right w:val="single" w:sz="6" w:space="0" w:color="auto"/>
            </w:tcBorders>
            <w:vAlign w:val="center"/>
          </w:tcPr>
          <w:p w14:paraId="5D1C95DC" w14:textId="62237560"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 xml:space="preserve">La déduction utilisée pour la </w:t>
            </w:r>
            <w:r w:rsidR="00B67A3A" w:rsidRPr="00982192">
              <w:rPr>
                <w:rFonts w:eastAsia="Times New Roman" w:cs="Arial"/>
                <w:noProof/>
                <w:szCs w:val="17"/>
                <w:lang w:val="fr-FR"/>
              </w:rPr>
              <w:t>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ADF443" w14:textId="6633A53F"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7</w:t>
            </w:r>
            <w:r w:rsidR="00205FED">
              <w:rPr>
                <w:rFonts w:eastAsia="Times New Roman" w:cs="Arial"/>
                <w:noProof/>
                <w:szCs w:val="17"/>
                <w:lang w:val="fr-FR"/>
              </w:rPr>
              <w:t>3</w:t>
            </w:r>
            <w:r w:rsidRPr="00982192">
              <w:rPr>
                <w:rFonts w:eastAsia="Times New Roman" w:cs="Arial"/>
                <w:noProof/>
                <w:szCs w:val="17"/>
                <w:lang w:val="fr-FR"/>
              </w:rPr>
              <w:t>]</w:t>
            </w:r>
          </w:p>
        </w:tc>
      </w:tr>
      <w:tr w:rsidR="00716F92" w:rsidRPr="00982192" w14:paraId="229854A5" w14:textId="77777777" w:rsidTr="00663A9C">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F64CA"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sort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EA9578" w14:textId="5B0B40F6"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liste de chaînes séparées par une virgule</w:t>
            </w:r>
            <w:r w:rsidR="00B67A3A" w:rsidRPr="00982192">
              <w:rPr>
                <w:rFonts w:eastAsia="Times New Roman" w:cs="Arial"/>
                <w:noProof/>
                <w:szCs w:val="17"/>
                <w:lang w:val="fr-FR"/>
              </w:rPr>
              <w:t xml:space="preserve"> </w:t>
            </w:r>
          </w:p>
        </w:tc>
        <w:tc>
          <w:tcPr>
            <w:tcW w:w="554" w:type="pct"/>
            <w:tcBorders>
              <w:top w:val="single" w:sz="6" w:space="0" w:color="auto"/>
              <w:left w:val="single" w:sz="6" w:space="0" w:color="auto"/>
              <w:bottom w:val="single" w:sz="6" w:space="0" w:color="auto"/>
              <w:right w:val="single" w:sz="6" w:space="0" w:color="auto"/>
            </w:tcBorders>
          </w:tcPr>
          <w:p w14:paraId="1D74C848" w14:textId="1CB543E8"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Valeurs possibles</w:t>
            </w:r>
            <w:r w:rsidR="00BB0A23">
              <w:rPr>
                <w:rFonts w:eastAsia="Times New Roman" w:cs="Arial"/>
                <w:noProof/>
                <w:szCs w:val="17"/>
                <w:lang w:val="fr-FR"/>
              </w:rPr>
              <w:t> :</w:t>
            </w:r>
          </w:p>
          <w:p w14:paraId="243421AA" w14:textId="77777777" w:rsidR="00B67A3A" w:rsidRPr="00982192" w:rsidRDefault="00B67A3A" w:rsidP="00876BA8">
            <w:pPr>
              <w:pStyle w:val="ListParagraph"/>
              <w:numPr>
                <w:ilvl w:val="0"/>
                <w:numId w:val="27"/>
              </w:numPr>
              <w:rPr>
                <w:noProof/>
                <w:lang w:val="fr-FR"/>
              </w:rPr>
            </w:pPr>
            <w:r w:rsidRPr="00982192">
              <w:rPr>
                <w:noProof/>
                <w:lang w:val="fr-FR"/>
              </w:rPr>
              <w:t>asc</w:t>
            </w:r>
          </w:p>
          <w:p w14:paraId="7EFC3060" w14:textId="77777777" w:rsidR="00B67A3A" w:rsidRPr="00982192" w:rsidRDefault="00B67A3A" w:rsidP="00876BA8">
            <w:pPr>
              <w:pStyle w:val="ListParagraph"/>
              <w:numPr>
                <w:ilvl w:val="0"/>
                <w:numId w:val="27"/>
              </w:numPr>
              <w:rPr>
                <w:noProof/>
                <w:lang w:val="fr-FR"/>
              </w:rPr>
            </w:pPr>
            <w:r w:rsidRPr="00982192">
              <w:rPr>
                <w:noProof/>
                <w:lang w:val="fr-FR"/>
              </w:rPr>
              <w:t>desc</w:t>
            </w:r>
          </w:p>
        </w:tc>
        <w:tc>
          <w:tcPr>
            <w:tcW w:w="1095" w:type="pct"/>
            <w:tcBorders>
              <w:top w:val="single" w:sz="6" w:space="0" w:color="auto"/>
              <w:left w:val="single" w:sz="6" w:space="0" w:color="auto"/>
              <w:bottom w:val="single" w:sz="6" w:space="0" w:color="auto"/>
              <w:right w:val="single" w:sz="6" w:space="0" w:color="auto"/>
            </w:tcBorders>
          </w:tcPr>
          <w:p w14:paraId="2BD8C6DE" w14:textId="5E5827A2" w:rsidR="00B67A3A" w:rsidRPr="00125FF4" w:rsidRDefault="00B67A3A" w:rsidP="00CE01DA">
            <w:pPr>
              <w:spacing w:before="170" w:after="170"/>
              <w:rPr>
                <w:rFonts w:eastAsia="Times New Roman" w:cs="Arial"/>
                <w:noProof/>
                <w:szCs w:val="17"/>
              </w:rPr>
            </w:pPr>
            <w:r w:rsidRPr="00125FF4">
              <w:rPr>
                <w:rFonts w:ascii="Courier New" w:eastAsia="Times New Roman" w:hAnsi="Courier New" w:cs="Courier New"/>
                <w:noProof/>
                <w:szCs w:val="17"/>
              </w:rPr>
              <w:t>sort=key1:asc,key2:desc</w:t>
            </w:r>
          </w:p>
        </w:tc>
        <w:tc>
          <w:tcPr>
            <w:tcW w:w="1570" w:type="pct"/>
            <w:tcBorders>
              <w:top w:val="single" w:sz="6" w:space="0" w:color="auto"/>
              <w:left w:val="single" w:sz="6" w:space="0" w:color="auto"/>
              <w:bottom w:val="single" w:sz="6" w:space="0" w:color="auto"/>
              <w:right w:val="single" w:sz="6" w:space="0" w:color="auto"/>
            </w:tcBorders>
            <w:vAlign w:val="center"/>
          </w:tcPr>
          <w:p w14:paraId="7FFE9F65" w14:textId="46666251"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Critère de tri m</w:t>
            </w:r>
            <w:r w:rsidR="00B67A3A" w:rsidRPr="00982192">
              <w:rPr>
                <w:rFonts w:eastAsia="Times New Roman" w:cs="Arial"/>
                <w:noProof/>
                <w:szCs w:val="17"/>
                <w:lang w:val="fr-FR"/>
              </w:rPr>
              <w:t>ultiattribut</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CA984E" w14:textId="17D830F5" w:rsidR="00992C0C"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7</w:t>
            </w:r>
            <w:r w:rsidR="00205FED">
              <w:rPr>
                <w:rFonts w:eastAsia="Times New Roman" w:cs="Arial"/>
                <w:noProof/>
                <w:szCs w:val="17"/>
                <w:lang w:val="fr-FR"/>
              </w:rPr>
              <w:t>4</w:t>
            </w:r>
            <w:r w:rsidR="000B46F0">
              <w:rPr>
                <w:rFonts w:eastAsia="Times New Roman" w:cs="Arial"/>
                <w:noProof/>
                <w:szCs w:val="17"/>
                <w:lang w:val="fr-FR"/>
              </w:rPr>
              <w:t>]</w:t>
            </w:r>
            <w:r w:rsidR="000B46F0">
              <w:rPr>
                <w:rFonts w:eastAsia="Times New Roman" w:cs="Arial"/>
                <w:noProof/>
                <w:szCs w:val="17"/>
                <w:lang w:val="fr-FR"/>
              </w:rPr>
              <w:tab/>
            </w:r>
            <w:r w:rsidRPr="00982192">
              <w:rPr>
                <w:rFonts w:eastAsia="Times New Roman" w:cs="Arial"/>
                <w:noProof/>
                <w:szCs w:val="17"/>
                <w:lang w:val="fr-FR"/>
              </w:rPr>
              <w:t>–</w:t>
            </w:r>
          </w:p>
          <w:p w14:paraId="3D5C8CF4" w14:textId="56F922B8"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7</w:t>
            </w:r>
            <w:r w:rsidR="00205FED">
              <w:rPr>
                <w:rFonts w:eastAsia="Times New Roman" w:cs="Arial"/>
                <w:noProof/>
                <w:szCs w:val="17"/>
                <w:lang w:val="fr-FR"/>
              </w:rPr>
              <w:t>6</w:t>
            </w:r>
            <w:r w:rsidRPr="00982192">
              <w:rPr>
                <w:rFonts w:eastAsia="Times New Roman" w:cs="Arial"/>
                <w:noProof/>
                <w:szCs w:val="17"/>
                <w:lang w:val="fr-FR"/>
              </w:rPr>
              <w:t>]</w:t>
            </w:r>
          </w:p>
        </w:tc>
      </w:tr>
      <w:tr w:rsidR="00716F92" w:rsidRPr="00982192" w14:paraId="0D9F8793" w14:textId="77777777" w:rsidTr="00367ACD">
        <w:trPr>
          <w:trHeight w:val="556"/>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3F5EA"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expand</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DDFC8" w14:textId="64DD6DF1" w:rsidR="00B67A3A" w:rsidRPr="00982192" w:rsidRDefault="006A26EE" w:rsidP="00CE01DA">
            <w:pPr>
              <w:spacing w:before="170" w:after="170"/>
              <w:rPr>
                <w:rFonts w:eastAsia="Times New Roman" w:cs="Arial"/>
                <w:noProof/>
                <w:szCs w:val="17"/>
                <w:lang w:val="fr-FR"/>
              </w:rPr>
            </w:pPr>
            <w:r>
              <w:rPr>
                <w:rFonts w:eastAsia="Times New Roman" w:cs="Arial"/>
                <w:noProof/>
                <w:szCs w:val="17"/>
                <w:lang w:val="fr-FR"/>
              </w:rPr>
              <w:t>liste de chaînes séparées par une virgule</w:t>
            </w:r>
          </w:p>
        </w:tc>
        <w:tc>
          <w:tcPr>
            <w:tcW w:w="554" w:type="pct"/>
            <w:tcBorders>
              <w:top w:val="single" w:sz="6" w:space="0" w:color="auto"/>
              <w:left w:val="single" w:sz="6" w:space="0" w:color="auto"/>
              <w:bottom w:val="single" w:sz="6" w:space="0" w:color="auto"/>
              <w:right w:val="single" w:sz="6" w:space="0" w:color="auto"/>
            </w:tcBorders>
          </w:tcPr>
          <w:p w14:paraId="44EEEA53" w14:textId="77777777" w:rsidR="00B67A3A" w:rsidRPr="00982192" w:rsidRDefault="00B67A3A" w:rsidP="00CE01DA">
            <w:pPr>
              <w:spacing w:before="170" w:after="170"/>
              <w:rPr>
                <w:rFonts w:ascii="Courier New" w:eastAsia="Times New Roman" w:hAnsi="Courier New" w:cs="Courier New"/>
                <w:noProof/>
                <w:szCs w:val="17"/>
                <w:lang w:val="fr-FR"/>
              </w:rPr>
            </w:pPr>
          </w:p>
        </w:tc>
        <w:tc>
          <w:tcPr>
            <w:tcW w:w="1095" w:type="pct"/>
            <w:tcBorders>
              <w:top w:val="single" w:sz="6" w:space="0" w:color="auto"/>
              <w:left w:val="single" w:sz="6" w:space="0" w:color="auto"/>
              <w:bottom w:val="single" w:sz="6" w:space="0" w:color="auto"/>
              <w:right w:val="single" w:sz="6" w:space="0" w:color="auto"/>
            </w:tcBorders>
          </w:tcPr>
          <w:p w14:paraId="1CA056DC" w14:textId="77777777" w:rsidR="00B67A3A" w:rsidRPr="00982192"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expand=key1,key2</w:t>
            </w:r>
          </w:p>
        </w:tc>
        <w:tc>
          <w:tcPr>
            <w:tcW w:w="1570" w:type="pct"/>
            <w:tcBorders>
              <w:top w:val="single" w:sz="6" w:space="0" w:color="auto"/>
              <w:left w:val="single" w:sz="6" w:space="0" w:color="auto"/>
              <w:bottom w:val="single" w:sz="6" w:space="0" w:color="auto"/>
              <w:right w:val="single" w:sz="6" w:space="0" w:color="auto"/>
            </w:tcBorders>
            <w:vAlign w:val="center"/>
          </w:tcPr>
          <w:p w14:paraId="462EB773" w14:textId="42D6B824"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U</w:t>
            </w:r>
            <w:r w:rsidR="00743773">
              <w:rPr>
                <w:rFonts w:eastAsia="Times New Roman" w:cs="Arial"/>
                <w:noProof/>
                <w:szCs w:val="17"/>
                <w:lang w:val="fr-FR"/>
              </w:rPr>
              <w:t>tilisé pour l</w:t>
            </w:r>
            <w:r w:rsidR="00BB0A23">
              <w:rPr>
                <w:rFonts w:eastAsia="Times New Roman" w:cs="Arial"/>
                <w:noProof/>
                <w:szCs w:val="17"/>
                <w:lang w:val="fr-FR"/>
              </w:rPr>
              <w:t>’</w:t>
            </w:r>
            <w:r w:rsidR="00743773">
              <w:rPr>
                <w:rFonts w:eastAsia="Times New Roman" w:cs="Arial"/>
                <w:noProof/>
                <w:szCs w:val="17"/>
                <w:lang w:val="fr-FR"/>
              </w:rPr>
              <w:t xml:space="preserve">extension du corps du contenu renvoyé </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094F7" w14:textId="0D5D873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7</w:t>
            </w:r>
            <w:r w:rsidR="00205FED">
              <w:rPr>
                <w:rFonts w:eastAsia="Times New Roman" w:cs="Arial"/>
                <w:noProof/>
                <w:szCs w:val="17"/>
                <w:lang w:val="fr-FR"/>
              </w:rPr>
              <w:t>7</w:t>
            </w:r>
            <w:r w:rsidRPr="00982192">
              <w:rPr>
                <w:rFonts w:eastAsia="Times New Roman" w:cs="Arial"/>
                <w:noProof/>
                <w:szCs w:val="17"/>
                <w:lang w:val="fr-FR"/>
              </w:rPr>
              <w:t>]</w:t>
            </w:r>
          </w:p>
        </w:tc>
      </w:tr>
      <w:tr w:rsidR="00716F92" w:rsidRPr="00982192" w14:paraId="039ED525" w14:textId="77777777" w:rsidTr="00367ACD">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0BC96" w14:textId="19DC0302"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co</w:t>
            </w:r>
            <w:r w:rsidR="00D32FF1">
              <w:rPr>
                <w:rFonts w:eastAsia="Times New Roman" w:cs="Arial"/>
                <w:noProof/>
                <w:szCs w:val="17"/>
                <w:lang w:val="fr-FR"/>
              </w:rPr>
              <w:t>û</w:t>
            </w:r>
            <w:r w:rsidRPr="00982192">
              <w:rPr>
                <w:rFonts w:eastAsia="Times New Roman" w:cs="Arial"/>
                <w:noProof/>
                <w:szCs w:val="17"/>
                <w:lang w:val="fr-FR"/>
              </w:rPr>
              <w:t>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EFAA72" w14:textId="66EF154E"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bool</w:t>
            </w:r>
            <w:r w:rsidR="00743773">
              <w:rPr>
                <w:rFonts w:eastAsia="Times New Roman" w:cs="Arial"/>
                <w:noProof/>
                <w:szCs w:val="17"/>
                <w:lang w:val="fr-FR"/>
              </w:rPr>
              <w:t>é</w:t>
            </w:r>
            <w:r w:rsidRPr="00982192">
              <w:rPr>
                <w:rFonts w:eastAsia="Times New Roman" w:cs="Arial"/>
                <w:noProof/>
                <w:szCs w:val="17"/>
                <w:lang w:val="fr-FR"/>
              </w:rPr>
              <w:t>en</w:t>
            </w:r>
            <w:r w:rsidR="00743773">
              <w:rPr>
                <w:rFonts w:eastAsia="Times New Roman" w:cs="Arial"/>
                <w:noProof/>
                <w:szCs w:val="17"/>
                <w:lang w:val="fr-FR"/>
              </w:rPr>
              <w:t>ne</w:t>
            </w:r>
          </w:p>
        </w:tc>
        <w:tc>
          <w:tcPr>
            <w:tcW w:w="554" w:type="pct"/>
            <w:tcBorders>
              <w:top w:val="single" w:sz="6" w:space="0" w:color="auto"/>
              <w:left w:val="single" w:sz="6" w:space="0" w:color="auto"/>
              <w:bottom w:val="single" w:sz="6" w:space="0" w:color="auto"/>
              <w:right w:val="single" w:sz="6" w:space="0" w:color="auto"/>
            </w:tcBorders>
          </w:tcPr>
          <w:p w14:paraId="5B6ABD17" w14:textId="182ABE15" w:rsidR="00B67A3A" w:rsidRPr="00982192" w:rsidRDefault="00743773" w:rsidP="00CE01DA">
            <w:pPr>
              <w:spacing w:before="170" w:after="170"/>
              <w:rPr>
                <w:rFonts w:eastAsia="Times New Roman" w:cs="Arial"/>
                <w:noProof/>
                <w:szCs w:val="17"/>
                <w:lang w:val="fr-FR"/>
              </w:rPr>
            </w:pPr>
            <w:r>
              <w:rPr>
                <w:rFonts w:eastAsia="Times New Roman" w:cs="Arial"/>
                <w:noProof/>
                <w:szCs w:val="17"/>
                <w:lang w:val="fr-FR"/>
              </w:rPr>
              <w:t>Faux par défaut</w:t>
            </w:r>
          </w:p>
        </w:tc>
        <w:tc>
          <w:tcPr>
            <w:tcW w:w="1095" w:type="pct"/>
            <w:tcBorders>
              <w:top w:val="single" w:sz="6" w:space="0" w:color="auto"/>
              <w:left w:val="single" w:sz="6" w:space="0" w:color="auto"/>
              <w:bottom w:val="single" w:sz="6" w:space="0" w:color="auto"/>
              <w:right w:val="single" w:sz="6" w:space="0" w:color="auto"/>
            </w:tcBorders>
          </w:tcPr>
          <w:p w14:paraId="28E507DA" w14:textId="77777777" w:rsidR="00B67A3A" w:rsidRPr="00982192"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count=true</w:t>
            </w:r>
          </w:p>
        </w:tc>
        <w:tc>
          <w:tcPr>
            <w:tcW w:w="1570" w:type="pct"/>
            <w:tcBorders>
              <w:top w:val="single" w:sz="6" w:space="0" w:color="auto"/>
              <w:left w:val="single" w:sz="6" w:space="0" w:color="auto"/>
              <w:bottom w:val="single" w:sz="6" w:space="0" w:color="auto"/>
              <w:right w:val="single" w:sz="6" w:space="0" w:color="auto"/>
            </w:tcBorders>
            <w:vAlign w:val="center"/>
          </w:tcPr>
          <w:p w14:paraId="2769F9E9" w14:textId="29E5F1FD" w:rsidR="00B67A3A" w:rsidRPr="00982192" w:rsidRDefault="00743773" w:rsidP="00CE01DA">
            <w:pPr>
              <w:spacing w:before="170" w:after="170"/>
              <w:rPr>
                <w:rFonts w:eastAsia="Times New Roman" w:cs="Arial"/>
                <w:noProof/>
                <w:szCs w:val="17"/>
                <w:lang w:val="fr-FR"/>
              </w:rPr>
            </w:pPr>
            <w:r>
              <w:rPr>
                <w:rFonts w:eastAsia="Times New Roman" w:cs="Arial"/>
                <w:noProof/>
                <w:szCs w:val="17"/>
                <w:lang w:val="fr-FR"/>
              </w:rPr>
              <w:t>Renvoie le nombre d</w:t>
            </w:r>
            <w:r w:rsidR="00BB0A23">
              <w:rPr>
                <w:rFonts w:eastAsia="Times New Roman" w:cs="Arial"/>
                <w:noProof/>
                <w:szCs w:val="17"/>
                <w:lang w:val="fr-FR"/>
              </w:rPr>
              <w:t>’</w:t>
            </w:r>
            <w:r>
              <w:rPr>
                <w:rFonts w:eastAsia="Times New Roman" w:cs="Arial"/>
                <w:noProof/>
                <w:szCs w:val="17"/>
                <w:lang w:val="fr-FR"/>
              </w:rPr>
              <w:t>objets d</w:t>
            </w:r>
            <w:r w:rsidR="00BB0A23">
              <w:rPr>
                <w:rFonts w:eastAsia="Times New Roman" w:cs="Arial"/>
                <w:noProof/>
                <w:szCs w:val="17"/>
                <w:lang w:val="fr-FR"/>
              </w:rPr>
              <w:t>’</w:t>
            </w:r>
            <w:r>
              <w:rPr>
                <w:rFonts w:eastAsia="Times New Roman" w:cs="Arial"/>
                <w:noProof/>
                <w:szCs w:val="17"/>
                <w:lang w:val="fr-FR"/>
              </w:rPr>
              <w:t xml:space="preserve">une </w:t>
            </w:r>
            <w:r w:rsidR="00B67A3A" w:rsidRPr="00982192">
              <w:rPr>
                <w:rFonts w:eastAsia="Times New Roman" w:cs="Arial"/>
                <w:noProof/>
                <w:szCs w:val="17"/>
                <w:lang w:val="fr-FR"/>
              </w:rPr>
              <w:t>collection (</w:t>
            </w:r>
            <w:r>
              <w:rPr>
                <w:rFonts w:eastAsia="Times New Roman" w:cs="Arial"/>
                <w:noProof/>
                <w:szCs w:val="17"/>
                <w:lang w:val="fr-FR"/>
              </w:rPr>
              <w:t>éventuellement dans la partie de la réponse qui contient la collection elle</w:t>
            </w:r>
            <w:r w:rsidR="00BB0A23">
              <w:rPr>
                <w:rFonts w:eastAsia="Times New Roman" w:cs="Arial"/>
                <w:noProof/>
                <w:szCs w:val="17"/>
                <w:lang w:val="fr-FR"/>
              </w:rPr>
              <w:t>-</w:t>
            </w:r>
            <w:r>
              <w:rPr>
                <w:rFonts w:eastAsia="Times New Roman" w:cs="Arial"/>
                <w:noProof/>
                <w:szCs w:val="17"/>
                <w:lang w:val="fr-FR"/>
              </w:rPr>
              <w:t>même</w:t>
            </w:r>
            <w:r w:rsidR="00B67A3A" w:rsidRPr="00982192">
              <w:rPr>
                <w:rFonts w:eastAsia="Times New Roman" w:cs="Arial"/>
                <w:noProof/>
                <w:szCs w:val="17"/>
                <w:lang w:val="fr-FR"/>
              </w:rPr>
              <w:t>)</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A51838" w14:textId="085B2F20"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8</w:t>
            </w:r>
            <w:r w:rsidR="00205FED">
              <w:rPr>
                <w:rFonts w:eastAsia="Times New Roman" w:cs="Arial"/>
                <w:noProof/>
                <w:szCs w:val="17"/>
                <w:lang w:val="fr-FR"/>
              </w:rPr>
              <w:t>1</w:t>
            </w:r>
            <w:r w:rsidRPr="00982192">
              <w:rPr>
                <w:rFonts w:eastAsia="Times New Roman" w:cs="Arial"/>
                <w:noProof/>
                <w:szCs w:val="17"/>
                <w:lang w:val="fr-FR"/>
              </w:rPr>
              <w:t>]</w:t>
            </w:r>
          </w:p>
        </w:tc>
      </w:tr>
      <w:tr w:rsidR="00716F92" w:rsidRPr="00982192" w14:paraId="240A6325" w14:textId="77777777" w:rsidTr="00367ACD">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393C6" w14:textId="77777777"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apiKey</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2920FF" w14:textId="1764755C" w:rsidR="00B67A3A" w:rsidRPr="00982192" w:rsidRDefault="00743773" w:rsidP="00CE01DA">
            <w:pPr>
              <w:spacing w:before="170" w:after="170"/>
              <w:rPr>
                <w:rFonts w:eastAsia="Times New Roman" w:cs="Arial"/>
                <w:noProof/>
                <w:szCs w:val="17"/>
                <w:lang w:val="fr-FR"/>
              </w:rPr>
            </w:pPr>
            <w:r>
              <w:rPr>
                <w:rFonts w:eastAsia="Times New Roman" w:cs="Arial"/>
                <w:noProof/>
                <w:szCs w:val="17"/>
                <w:lang w:val="fr-FR"/>
              </w:rPr>
              <w:t>chaîne</w:t>
            </w:r>
          </w:p>
        </w:tc>
        <w:tc>
          <w:tcPr>
            <w:tcW w:w="554" w:type="pct"/>
            <w:tcBorders>
              <w:top w:val="single" w:sz="6" w:space="0" w:color="auto"/>
              <w:left w:val="single" w:sz="6" w:space="0" w:color="auto"/>
              <w:bottom w:val="single" w:sz="6" w:space="0" w:color="auto"/>
              <w:right w:val="single" w:sz="6" w:space="0" w:color="auto"/>
            </w:tcBorders>
          </w:tcPr>
          <w:p w14:paraId="06E3991A" w14:textId="77777777" w:rsidR="00B67A3A" w:rsidRPr="00982192" w:rsidRDefault="00B67A3A" w:rsidP="00CE01DA">
            <w:pPr>
              <w:spacing w:before="170" w:after="170"/>
              <w:rPr>
                <w:rFonts w:eastAsia="Times New Roman" w:cs="Arial"/>
                <w:noProof/>
                <w:szCs w:val="17"/>
                <w:lang w:val="fr-FR"/>
              </w:rPr>
            </w:pPr>
          </w:p>
        </w:tc>
        <w:tc>
          <w:tcPr>
            <w:tcW w:w="1095" w:type="pct"/>
            <w:tcBorders>
              <w:top w:val="single" w:sz="6" w:space="0" w:color="auto"/>
              <w:left w:val="single" w:sz="6" w:space="0" w:color="auto"/>
              <w:bottom w:val="single" w:sz="6" w:space="0" w:color="auto"/>
              <w:right w:val="single" w:sz="6" w:space="0" w:color="auto"/>
            </w:tcBorders>
          </w:tcPr>
          <w:p w14:paraId="64753257" w14:textId="77777777" w:rsidR="00B67A3A" w:rsidRPr="00982192" w:rsidRDefault="00B67A3A" w:rsidP="00CE01DA">
            <w:pPr>
              <w:spacing w:before="170" w:after="170"/>
              <w:rPr>
                <w:rFonts w:ascii="Courier New" w:eastAsia="Times New Roman" w:hAnsi="Courier New" w:cs="Courier New"/>
                <w:noProof/>
                <w:szCs w:val="17"/>
                <w:lang w:val="fr-FR"/>
              </w:rPr>
            </w:pPr>
            <w:r w:rsidRPr="00982192">
              <w:rPr>
                <w:rFonts w:ascii="Courier New" w:eastAsia="Times New Roman" w:hAnsi="Courier New" w:cs="Courier New"/>
                <w:noProof/>
                <w:szCs w:val="17"/>
                <w:lang w:val="fr-FR"/>
              </w:rPr>
              <w:t>apiKey=abcdef12345</w:t>
            </w:r>
          </w:p>
        </w:tc>
        <w:tc>
          <w:tcPr>
            <w:tcW w:w="1570" w:type="pct"/>
            <w:tcBorders>
              <w:top w:val="single" w:sz="6" w:space="0" w:color="auto"/>
              <w:left w:val="single" w:sz="6" w:space="0" w:color="auto"/>
              <w:bottom w:val="single" w:sz="6" w:space="0" w:color="auto"/>
              <w:right w:val="single" w:sz="6" w:space="0" w:color="auto"/>
            </w:tcBorders>
            <w:vAlign w:val="center"/>
          </w:tcPr>
          <w:p w14:paraId="020B3EB9" w14:textId="7B0C8710"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U</w:t>
            </w:r>
            <w:r w:rsidR="00743773">
              <w:rPr>
                <w:rFonts w:eastAsia="Times New Roman" w:cs="Arial"/>
                <w:noProof/>
                <w:szCs w:val="17"/>
                <w:lang w:val="fr-FR"/>
              </w:rPr>
              <w:t xml:space="preserve">tilisé pour indiquer une clé API Web </w:t>
            </w:r>
            <w:r w:rsidRPr="00982192">
              <w:rPr>
                <w:rFonts w:eastAsia="Times New Roman" w:cs="Arial"/>
                <w:noProof/>
                <w:szCs w:val="17"/>
                <w:lang w:val="fr-FR"/>
              </w:rPr>
              <w:t>(</w:t>
            </w:r>
            <w:r w:rsidR="00743773">
              <w:rPr>
                <w:rFonts w:eastAsia="Times New Roman" w:cs="Arial"/>
                <w:noProof/>
                <w:szCs w:val="17"/>
                <w:lang w:val="fr-FR"/>
              </w:rPr>
              <w:t>un en</w:t>
            </w:r>
            <w:r w:rsidR="00BB0A23">
              <w:rPr>
                <w:rFonts w:eastAsia="Times New Roman" w:cs="Arial"/>
                <w:noProof/>
                <w:szCs w:val="17"/>
                <w:lang w:val="fr-FR"/>
              </w:rPr>
              <w:t>-</w:t>
            </w:r>
            <w:r w:rsidR="00743773">
              <w:rPr>
                <w:rFonts w:eastAsia="Times New Roman" w:cs="Arial"/>
                <w:noProof/>
                <w:szCs w:val="17"/>
                <w:lang w:val="fr-FR"/>
              </w:rPr>
              <w:t xml:space="preserve">tête </w:t>
            </w:r>
            <w:r w:rsidRPr="00982192">
              <w:rPr>
                <w:rFonts w:eastAsia="Times New Roman" w:cs="Arial"/>
                <w:noProof/>
                <w:szCs w:val="17"/>
                <w:lang w:val="fr-FR"/>
              </w:rPr>
              <w:t xml:space="preserve">HTTP </w:t>
            </w:r>
            <w:r w:rsidR="00743773">
              <w:rPr>
                <w:rFonts w:eastAsia="Times New Roman" w:cs="Arial"/>
                <w:noProof/>
                <w:szCs w:val="17"/>
                <w:lang w:val="fr-FR"/>
              </w:rPr>
              <w:t>devrait être préféré</w:t>
            </w:r>
            <w:r w:rsidRPr="00982192">
              <w:rPr>
                <w:rFonts w:eastAsia="Times New Roman" w:cs="Arial"/>
                <w:noProof/>
                <w:szCs w:val="17"/>
                <w:lang w:val="fr-FR"/>
              </w:rPr>
              <w:t>)</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1FD2D" w14:textId="7732E463" w:rsidR="00B67A3A" w:rsidRPr="00982192" w:rsidRDefault="00B67A3A" w:rsidP="00CE01DA">
            <w:pPr>
              <w:spacing w:before="170" w:after="170"/>
              <w:rPr>
                <w:rFonts w:eastAsia="Times New Roman" w:cs="Arial"/>
                <w:noProof/>
                <w:szCs w:val="17"/>
                <w:lang w:val="fr-FR"/>
              </w:rPr>
            </w:pPr>
            <w:r w:rsidRPr="00982192">
              <w:rPr>
                <w:rFonts w:eastAsia="Times New Roman" w:cs="Arial"/>
                <w:noProof/>
                <w:szCs w:val="17"/>
                <w:lang w:val="fr-FR"/>
              </w:rPr>
              <w:t>[RSG</w:t>
            </w:r>
            <w:r w:rsidR="00BB0A23">
              <w:rPr>
                <w:rFonts w:eastAsia="Times New Roman" w:cs="Arial"/>
                <w:noProof/>
                <w:szCs w:val="17"/>
                <w:lang w:val="fr-FR"/>
              </w:rPr>
              <w:t>-</w:t>
            </w:r>
            <w:r w:rsidRPr="00982192">
              <w:rPr>
                <w:rFonts w:eastAsia="Times New Roman" w:cs="Arial"/>
                <w:noProof/>
                <w:szCs w:val="17"/>
                <w:lang w:val="fr-FR"/>
              </w:rPr>
              <w:t>13</w:t>
            </w:r>
            <w:r w:rsidR="00205FED">
              <w:rPr>
                <w:rFonts w:eastAsia="Times New Roman" w:cs="Arial"/>
                <w:noProof/>
                <w:szCs w:val="17"/>
                <w:lang w:val="fr-FR"/>
              </w:rPr>
              <w:t>7</w:t>
            </w:r>
            <w:r w:rsidR="000B46F0">
              <w:rPr>
                <w:rFonts w:eastAsia="Times New Roman" w:cs="Arial"/>
                <w:noProof/>
                <w:szCs w:val="17"/>
                <w:lang w:val="fr-FR"/>
              </w:rPr>
              <w:t>]</w:t>
            </w:r>
            <w:r w:rsidR="000B46F0">
              <w:rPr>
                <w:rFonts w:eastAsia="Times New Roman" w:cs="Arial"/>
                <w:noProof/>
                <w:szCs w:val="17"/>
                <w:lang w:val="fr-FR"/>
              </w:rPr>
              <w:tab/>
            </w:r>
            <w:r w:rsidRPr="00982192">
              <w:rPr>
                <w:rFonts w:eastAsia="Times New Roman" w:cs="Arial"/>
                <w:noProof/>
                <w:szCs w:val="17"/>
                <w:lang w:val="fr-FR"/>
              </w:rPr>
              <w:t>– [RSG</w:t>
            </w:r>
            <w:r w:rsidR="00BB0A23">
              <w:rPr>
                <w:rFonts w:eastAsia="Times New Roman" w:cs="Arial"/>
                <w:noProof/>
                <w:szCs w:val="17"/>
                <w:lang w:val="fr-FR"/>
              </w:rPr>
              <w:t>-</w:t>
            </w:r>
            <w:r w:rsidRPr="00982192">
              <w:rPr>
                <w:rFonts w:eastAsia="Times New Roman" w:cs="Arial"/>
                <w:noProof/>
                <w:szCs w:val="17"/>
                <w:lang w:val="fr-FR"/>
              </w:rPr>
              <w:t>13</w:t>
            </w:r>
            <w:r w:rsidR="00205FED">
              <w:rPr>
                <w:rFonts w:eastAsia="Times New Roman" w:cs="Arial"/>
                <w:noProof/>
                <w:szCs w:val="17"/>
                <w:lang w:val="fr-FR"/>
              </w:rPr>
              <w:t>8</w:t>
            </w:r>
            <w:r w:rsidRPr="00982192">
              <w:rPr>
                <w:rFonts w:eastAsia="Times New Roman" w:cs="Arial"/>
                <w:noProof/>
                <w:szCs w:val="17"/>
                <w:lang w:val="fr-FR"/>
              </w:rPr>
              <w:t>]</w:t>
            </w:r>
          </w:p>
        </w:tc>
      </w:tr>
    </w:tbl>
    <w:p w14:paraId="78257143" w14:textId="1738FAE3" w:rsidR="0095755D" w:rsidRPr="00D936AF" w:rsidRDefault="00271941" w:rsidP="00444DC5">
      <w:pPr>
        <w:spacing w:before="720"/>
        <w:ind w:left="5533"/>
        <w:rPr>
          <w:rFonts w:cs="Arial"/>
          <w:bCs/>
          <w:iCs/>
          <w:noProof/>
          <w:szCs w:val="17"/>
          <w:lang w:val="fr-FR"/>
        </w:rPr>
      </w:pPr>
      <w:r w:rsidRPr="00982192">
        <w:rPr>
          <w:rFonts w:cs="Arial"/>
          <w:bCs/>
          <w:iCs/>
          <w:noProof/>
          <w:szCs w:val="17"/>
          <w:lang w:val="fr-FR"/>
        </w:rPr>
        <w:t>[</w:t>
      </w:r>
      <w:r w:rsidR="00743773">
        <w:rPr>
          <w:rFonts w:cs="Arial"/>
          <w:bCs/>
          <w:iCs/>
          <w:noProof/>
          <w:szCs w:val="17"/>
          <w:lang w:val="fr-FR"/>
        </w:rPr>
        <w:t>L</w:t>
      </w:r>
      <w:r w:rsidR="00BB0A23">
        <w:rPr>
          <w:rFonts w:cs="Arial"/>
          <w:bCs/>
          <w:iCs/>
          <w:noProof/>
          <w:szCs w:val="17"/>
          <w:lang w:val="fr-FR"/>
        </w:rPr>
        <w:t>’</w:t>
      </w:r>
      <w:r w:rsidR="00992C0C">
        <w:rPr>
          <w:rFonts w:cs="Arial"/>
          <w:bCs/>
          <w:iCs/>
          <w:noProof/>
          <w:szCs w:val="17"/>
          <w:lang w:val="fr-FR"/>
        </w:rPr>
        <w:t>a</w:t>
      </w:r>
      <w:r w:rsidR="00992C0C" w:rsidRPr="00982192">
        <w:rPr>
          <w:rFonts w:cs="Arial"/>
          <w:bCs/>
          <w:iCs/>
          <w:noProof/>
          <w:szCs w:val="17"/>
          <w:lang w:val="fr-FR"/>
        </w:rPr>
        <w:t>nnex</w:t>
      </w:r>
      <w:r w:rsidR="00992C0C">
        <w:rPr>
          <w:rFonts w:cs="Arial"/>
          <w:bCs/>
          <w:iCs/>
          <w:noProof/>
          <w:szCs w:val="17"/>
          <w:lang w:val="fr-FR"/>
        </w:rPr>
        <w:t>e </w:t>
      </w:r>
      <w:r w:rsidR="00992C0C" w:rsidRPr="00982192">
        <w:rPr>
          <w:rFonts w:cs="Arial"/>
          <w:bCs/>
          <w:iCs/>
          <w:noProof/>
          <w:szCs w:val="17"/>
          <w:lang w:val="fr-FR"/>
        </w:rPr>
        <w:t>I</w:t>
      </w:r>
      <w:r w:rsidRPr="00982192">
        <w:rPr>
          <w:rFonts w:cs="Arial"/>
          <w:bCs/>
          <w:iCs/>
          <w:noProof/>
          <w:szCs w:val="17"/>
          <w:lang w:val="fr-FR"/>
        </w:rPr>
        <w:t>II</w:t>
      </w:r>
      <w:r w:rsidR="00DB33C6" w:rsidRPr="00982192">
        <w:rPr>
          <w:rFonts w:cs="Arial"/>
          <w:bCs/>
          <w:iCs/>
          <w:noProof/>
          <w:szCs w:val="17"/>
          <w:lang w:val="fr-FR"/>
        </w:rPr>
        <w:t xml:space="preserve"> </w:t>
      </w:r>
      <w:r w:rsidR="00777EE4">
        <w:rPr>
          <w:rFonts w:cs="Arial"/>
          <w:bCs/>
          <w:iCs/>
          <w:noProof/>
          <w:szCs w:val="17"/>
          <w:lang w:val="fr-FR"/>
        </w:rPr>
        <w:t xml:space="preserve">de la norme ST.90 </w:t>
      </w:r>
      <w:r w:rsidR="00743773">
        <w:rPr>
          <w:rFonts w:cs="Arial"/>
          <w:bCs/>
          <w:iCs/>
          <w:noProof/>
          <w:szCs w:val="17"/>
          <w:lang w:val="fr-FR"/>
        </w:rPr>
        <w:t>suit</w:t>
      </w:r>
      <w:r w:rsidRPr="00982192">
        <w:rPr>
          <w:rFonts w:cs="Arial"/>
          <w:bCs/>
          <w:iCs/>
          <w:noProof/>
          <w:szCs w:val="17"/>
          <w:lang w:val="fr-FR"/>
        </w:rPr>
        <w:t>]</w:t>
      </w:r>
      <w:r w:rsidR="0095755D" w:rsidRPr="00982192">
        <w:rPr>
          <w:rFonts w:cs="Arial"/>
          <w:bCs/>
          <w:iCs/>
          <w:caps/>
          <w:noProof/>
          <w:szCs w:val="17"/>
          <w:lang w:val="fr-FR"/>
        </w:rPr>
        <w:br w:type="page"/>
      </w:r>
    </w:p>
    <w:p w14:paraId="0C0A22F3" w14:textId="77777777" w:rsidR="00FA20B7" w:rsidRDefault="00FA20B7" w:rsidP="00CE01DA">
      <w:pPr>
        <w:pStyle w:val="Heading2"/>
        <w:spacing w:before="170" w:after="170" w:line="480" w:lineRule="auto"/>
        <w:jc w:val="center"/>
        <w:rPr>
          <w:b/>
          <w:noProof/>
          <w:sz w:val="20"/>
          <w:lang w:val="fr-FR"/>
        </w:rPr>
        <w:sectPr w:rsidR="00FA20B7" w:rsidSect="00CD60D9">
          <w:headerReference w:type="even" r:id="rId87"/>
          <w:headerReference w:type="default" r:id="rId88"/>
          <w:footerReference w:type="even" r:id="rId89"/>
          <w:footerReference w:type="default" r:id="rId90"/>
          <w:headerReference w:type="first" r:id="rId91"/>
          <w:footerReference w:type="first" r:id="rId92"/>
          <w:type w:val="continuous"/>
          <w:pgSz w:w="11907" w:h="16839" w:code="9"/>
          <w:pgMar w:top="562" w:right="1138" w:bottom="1282" w:left="1411" w:header="720" w:footer="720" w:gutter="0"/>
          <w:pgNumType w:start="82"/>
          <w:cols w:space="708"/>
          <w:titlePg/>
          <w:docGrid w:linePitch="360"/>
        </w:sectPr>
      </w:pPr>
      <w:bookmarkStart w:id="4056" w:name="_Toc54363395"/>
    </w:p>
    <w:p w14:paraId="663CDE42" w14:textId="5E69630F" w:rsidR="00C3326F" w:rsidRPr="00A21BF0" w:rsidRDefault="00C3326F" w:rsidP="00CE01DA">
      <w:pPr>
        <w:pStyle w:val="Heading2"/>
        <w:spacing w:before="170" w:after="170" w:line="480" w:lineRule="auto"/>
        <w:jc w:val="center"/>
        <w:rPr>
          <w:b/>
          <w:noProof/>
          <w:sz w:val="20"/>
          <w:lang w:val="fr-FR"/>
        </w:rPr>
      </w:pPr>
      <w:bookmarkStart w:id="4057" w:name="_ANNEXE_III"/>
      <w:bookmarkStart w:id="4058" w:name="_Toc212824912"/>
      <w:bookmarkEnd w:id="4057"/>
      <w:r w:rsidRPr="00A21BF0">
        <w:rPr>
          <w:b/>
          <w:noProof/>
          <w:sz w:val="20"/>
          <w:lang w:val="fr-FR"/>
        </w:rPr>
        <w:t>ANNEX</w:t>
      </w:r>
      <w:r w:rsidR="00743773" w:rsidRPr="00A21BF0">
        <w:rPr>
          <w:b/>
          <w:noProof/>
          <w:sz w:val="20"/>
          <w:lang w:val="fr-FR"/>
        </w:rPr>
        <w:t>E</w:t>
      </w:r>
      <w:r w:rsidRPr="00A21BF0">
        <w:rPr>
          <w:b/>
          <w:noProof/>
          <w:sz w:val="20"/>
          <w:lang w:val="fr-FR"/>
        </w:rPr>
        <w:t xml:space="preserve"> III</w:t>
      </w:r>
      <w:bookmarkEnd w:id="4056"/>
      <w:bookmarkEnd w:id="4058"/>
    </w:p>
    <w:p w14:paraId="7383CCDD" w14:textId="2D27BEB0" w:rsidR="00992C0C" w:rsidRDefault="004F0E5C" w:rsidP="00CE01DA">
      <w:pPr>
        <w:widowControl w:val="0"/>
        <w:kinsoku w:val="0"/>
        <w:spacing w:before="170" w:after="170"/>
        <w:ind w:right="11"/>
        <w:jc w:val="center"/>
        <w:rPr>
          <w:rFonts w:eastAsia="Times New Roman" w:cs="Arial"/>
          <w:caps/>
          <w:noProof/>
          <w:szCs w:val="17"/>
          <w:lang w:val="fr-FR"/>
        </w:rPr>
      </w:pPr>
      <w:r>
        <w:rPr>
          <w:rFonts w:eastAsia="Times New Roman" w:cs="Arial"/>
          <w:caps/>
          <w:noProof/>
          <w:szCs w:val="17"/>
          <w:lang w:val="fr-FR"/>
        </w:rPr>
        <w:t>DIR</w:t>
      </w:r>
      <w:r w:rsidR="008D648F">
        <w:rPr>
          <w:rFonts w:eastAsia="Times New Roman" w:cs="Arial"/>
          <w:caps/>
          <w:noProof/>
          <w:szCs w:val="17"/>
          <w:lang w:val="fr-FR"/>
        </w:rPr>
        <w:t>ECTIVES CO</w:t>
      </w:r>
      <w:r w:rsidR="00DB39EB">
        <w:rPr>
          <w:rFonts w:eastAsia="Times New Roman" w:cs="Arial"/>
          <w:caps/>
          <w:noProof/>
          <w:szCs w:val="17"/>
          <w:lang w:val="fr-FR"/>
        </w:rPr>
        <w:t>nc</w:t>
      </w:r>
      <w:r w:rsidR="008D648F">
        <w:rPr>
          <w:rFonts w:eastAsia="Times New Roman" w:cs="Arial"/>
          <w:caps/>
          <w:noProof/>
          <w:szCs w:val="17"/>
          <w:lang w:val="fr-FR"/>
        </w:rPr>
        <w:t>ERNANT</w:t>
      </w:r>
      <w:r w:rsidR="0032491D">
        <w:rPr>
          <w:rFonts w:eastAsia="Times New Roman" w:cs="Arial"/>
          <w:caps/>
          <w:noProof/>
          <w:szCs w:val="17"/>
          <w:lang w:val="fr-FR"/>
        </w:rPr>
        <w:t xml:space="preserve"> la conception d</w:t>
      </w:r>
      <w:r w:rsidR="00BB0A23">
        <w:rPr>
          <w:rFonts w:eastAsia="Times New Roman" w:cs="Arial"/>
          <w:caps/>
          <w:noProof/>
          <w:szCs w:val="17"/>
          <w:lang w:val="fr-FR"/>
        </w:rPr>
        <w:t>’</w:t>
      </w:r>
      <w:r w:rsidR="0032491D">
        <w:rPr>
          <w:rFonts w:eastAsia="Times New Roman" w:cs="Arial"/>
          <w:caps/>
          <w:noProof/>
          <w:szCs w:val="17"/>
          <w:lang w:val="fr-FR"/>
        </w:rPr>
        <w:t xml:space="preserve">API WEB </w:t>
      </w:r>
      <w:r w:rsidR="00C3326F" w:rsidRPr="00982192">
        <w:rPr>
          <w:rFonts w:eastAsia="Times New Roman" w:cs="Arial"/>
          <w:caps/>
          <w:noProof/>
          <w:szCs w:val="17"/>
          <w:lang w:val="fr-FR"/>
        </w:rPr>
        <w:t xml:space="preserve">RESTFUL </w:t>
      </w:r>
      <w:r w:rsidR="0032491D">
        <w:rPr>
          <w:rFonts w:eastAsia="Times New Roman" w:cs="Arial"/>
          <w:caps/>
          <w:noProof/>
          <w:szCs w:val="17"/>
          <w:lang w:val="fr-FR"/>
        </w:rPr>
        <w:t>ET</w:t>
      </w:r>
      <w:r w:rsidR="00992C0C">
        <w:rPr>
          <w:rFonts w:eastAsia="Times New Roman" w:cs="Arial"/>
          <w:caps/>
          <w:noProof/>
          <w:szCs w:val="17"/>
          <w:lang w:val="fr-FR"/>
        </w:rPr>
        <w:t xml:space="preserve"> le CON</w:t>
      </w:r>
      <w:r w:rsidR="0032491D">
        <w:rPr>
          <w:rFonts w:eastAsia="Times New Roman" w:cs="Arial"/>
          <w:caps/>
          <w:noProof/>
          <w:szCs w:val="17"/>
          <w:lang w:val="fr-FR"/>
        </w:rPr>
        <w:t xml:space="preserve">TRAT DE </w:t>
      </w:r>
      <w:r w:rsidR="00C3326F" w:rsidRPr="00982192">
        <w:rPr>
          <w:rFonts w:eastAsia="Times New Roman" w:cs="Arial"/>
          <w:caps/>
          <w:noProof/>
          <w:szCs w:val="17"/>
          <w:lang w:val="fr-FR"/>
        </w:rPr>
        <w:t xml:space="preserve">SERVICE </w:t>
      </w:r>
      <w:r w:rsidR="0032491D">
        <w:rPr>
          <w:rFonts w:eastAsia="Times New Roman" w:cs="Arial"/>
          <w:caps/>
          <w:noProof/>
          <w:szCs w:val="17"/>
          <w:lang w:val="fr-FR"/>
        </w:rPr>
        <w:t>TYPE</w:t>
      </w:r>
    </w:p>
    <w:p w14:paraId="2E4C0B23" w14:textId="7848A2FB" w:rsidR="00C3326F" w:rsidRPr="00A21BF0" w:rsidRDefault="00743773" w:rsidP="00CE01DA">
      <w:pPr>
        <w:widowControl w:val="0"/>
        <w:kinsoku w:val="0"/>
        <w:spacing w:before="170" w:after="170"/>
        <w:ind w:right="11"/>
        <w:jc w:val="center"/>
        <w:rPr>
          <w:i/>
          <w:noProof/>
          <w:szCs w:val="17"/>
          <w:lang w:val="fr-FR"/>
        </w:rPr>
      </w:pPr>
      <w:r w:rsidRPr="00A21BF0">
        <w:rPr>
          <w:i/>
          <w:noProof/>
          <w:szCs w:val="17"/>
          <w:lang w:val="fr-FR"/>
        </w:rPr>
        <w:t xml:space="preserve">Version </w:t>
      </w:r>
      <w:del w:id="4059" w:author="Author">
        <w:r w:rsidR="005F1784" w:rsidRPr="00A21BF0" w:rsidDel="00777EE4">
          <w:rPr>
            <w:i/>
            <w:noProof/>
            <w:szCs w:val="17"/>
            <w:lang w:val="fr-FR"/>
          </w:rPr>
          <w:delText>1.1</w:delText>
        </w:r>
      </w:del>
      <w:ins w:id="4060" w:author="Author">
        <w:r w:rsidR="00777EE4">
          <w:rPr>
            <w:i/>
            <w:noProof/>
            <w:szCs w:val="17"/>
            <w:lang w:val="fr-FR"/>
          </w:rPr>
          <w:t>2.0</w:t>
        </w:r>
      </w:ins>
    </w:p>
    <w:p w14:paraId="08EE2C80" w14:textId="77777777" w:rsidR="00722EF4" w:rsidRPr="00A21BF0" w:rsidRDefault="00722EF4" w:rsidP="00CE01DA">
      <w:pPr>
        <w:spacing w:before="170" w:after="170"/>
        <w:jc w:val="center"/>
        <w:rPr>
          <w:i/>
          <w:lang w:val="fr-FR"/>
        </w:rPr>
      </w:pPr>
    </w:p>
    <w:p w14:paraId="342DDA75" w14:textId="427ED245" w:rsidR="00722EF4" w:rsidRDefault="00722EF4" w:rsidP="00CE01DA">
      <w:pPr>
        <w:spacing w:before="170" w:after="170"/>
        <w:jc w:val="center"/>
        <w:rPr>
          <w:i/>
          <w:lang w:val="fr-CH"/>
        </w:rPr>
      </w:pPr>
      <w:del w:id="4061" w:author="Author">
        <w:r w:rsidRPr="00722EF4" w:rsidDel="00777EE4">
          <w:rPr>
            <w:i/>
            <w:lang w:val="fr-CH"/>
          </w:rPr>
          <w:delText xml:space="preserve">Révision approuvée </w:delText>
        </w:r>
      </w:del>
      <w:ins w:id="4062" w:author="Author">
        <w:r w:rsidR="00777EE4">
          <w:rPr>
            <w:i/>
            <w:lang w:val="fr-CH"/>
          </w:rPr>
          <w:t xml:space="preserve">Proposition présentée pour approbation </w:t>
        </w:r>
      </w:ins>
      <w:r w:rsidRPr="00722EF4">
        <w:rPr>
          <w:i/>
          <w:lang w:val="fr-CH"/>
        </w:rPr>
        <w:t>par le Comité des normes de l’OMPI (CWS)</w:t>
      </w:r>
    </w:p>
    <w:p w14:paraId="10F87775" w14:textId="0D2DADF1" w:rsidR="00722EF4" w:rsidRPr="00982192" w:rsidRDefault="00722EF4" w:rsidP="00CE01DA">
      <w:pPr>
        <w:widowControl w:val="0"/>
        <w:kinsoku w:val="0"/>
        <w:spacing w:before="170" w:after="170"/>
        <w:ind w:right="11"/>
        <w:jc w:val="center"/>
        <w:rPr>
          <w:noProof/>
          <w:szCs w:val="17"/>
          <w:lang w:val="fr-FR"/>
        </w:rPr>
      </w:pPr>
      <w:r w:rsidRPr="00722EF4">
        <w:rPr>
          <w:i/>
          <w:lang w:val="fr-CH"/>
        </w:rPr>
        <w:t xml:space="preserve"> à sa </w:t>
      </w:r>
      <w:del w:id="4063" w:author="Author">
        <w:r w:rsidRPr="00722EF4" w:rsidDel="00777EE4">
          <w:rPr>
            <w:i/>
            <w:lang w:val="fr-CH"/>
          </w:rPr>
          <w:delText xml:space="preserve">dixième </w:delText>
        </w:r>
      </w:del>
      <w:ins w:id="4064" w:author="Author">
        <w:r w:rsidR="00777EE4">
          <w:rPr>
            <w:i/>
            <w:lang w:val="fr-CH"/>
          </w:rPr>
          <w:t>treizième </w:t>
        </w:r>
      </w:ins>
      <w:r w:rsidRPr="00722EF4">
        <w:rPr>
          <w:i/>
          <w:lang w:val="fr-CH"/>
        </w:rPr>
        <w:t xml:space="preserve">session </w:t>
      </w:r>
      <w:del w:id="4065" w:author="Author">
        <w:r w:rsidRPr="00722EF4" w:rsidDel="00777EE4">
          <w:rPr>
            <w:i/>
            <w:lang w:val="fr-CH"/>
          </w:rPr>
          <w:delText>le 25 novembre 2022</w:delText>
        </w:r>
      </w:del>
    </w:p>
    <w:p w14:paraId="7242737D" w14:textId="5F5588AB" w:rsidR="00C3326F" w:rsidRPr="001F2788" w:rsidRDefault="00C3326F" w:rsidP="00CE01DA">
      <w:pPr>
        <w:spacing w:before="170" w:after="170"/>
        <w:jc w:val="center"/>
        <w:rPr>
          <w:i/>
          <w:lang w:val="fr-CH"/>
        </w:rPr>
      </w:pPr>
    </w:p>
    <w:p w14:paraId="0C7B08CF" w14:textId="77777777" w:rsidR="00C929FA" w:rsidRPr="00982192" w:rsidRDefault="00C929FA" w:rsidP="00CE01DA">
      <w:pPr>
        <w:spacing w:before="170" w:after="170"/>
        <w:rPr>
          <w:noProof/>
          <w:lang w:val="fr-FR"/>
        </w:rPr>
      </w:pPr>
    </w:p>
    <w:p w14:paraId="7B18A9FF" w14:textId="77777777" w:rsidR="00C3326F" w:rsidRPr="00982192" w:rsidRDefault="00C3326F" w:rsidP="00CE01DA">
      <w:pPr>
        <w:spacing w:before="170" w:after="170"/>
        <w:rPr>
          <w:noProof/>
          <w:lang w:val="fr-FR"/>
        </w:rPr>
      </w:pPr>
    </w:p>
    <w:p w14:paraId="5FE86E9D" w14:textId="13AA5867" w:rsidR="00992C0C" w:rsidRDefault="00FC1DE5" w:rsidP="00CE01DA">
      <w:pPr>
        <w:spacing w:before="170" w:after="170"/>
        <w:rPr>
          <w:noProof/>
          <w:lang w:val="fr-FR"/>
        </w:rPr>
      </w:pPr>
      <w:r w:rsidRPr="00982192">
        <w:rPr>
          <w:noProof/>
          <w:lang w:val="fr-FR"/>
        </w:rPr>
        <w:t>1.</w:t>
      </w:r>
      <w:r w:rsidRPr="00982192">
        <w:rPr>
          <w:noProof/>
          <w:lang w:val="fr-FR"/>
        </w:rPr>
        <w:tab/>
      </w:r>
      <w:r w:rsidR="0032491D">
        <w:rPr>
          <w:noProof/>
          <w:lang w:val="fr-FR"/>
        </w:rPr>
        <w:t>L</w:t>
      </w:r>
      <w:r w:rsidR="00BB0A23">
        <w:rPr>
          <w:noProof/>
          <w:lang w:val="fr-FR"/>
        </w:rPr>
        <w:t>’</w:t>
      </w:r>
      <w:r w:rsidR="00992C0C">
        <w:rPr>
          <w:noProof/>
          <w:lang w:val="fr-FR"/>
        </w:rPr>
        <w:t>a</w:t>
      </w:r>
      <w:r w:rsidR="00992C0C" w:rsidRPr="00982192">
        <w:rPr>
          <w:noProof/>
          <w:lang w:val="fr-FR"/>
        </w:rPr>
        <w:t>nnex</w:t>
      </w:r>
      <w:r w:rsidR="00992C0C">
        <w:rPr>
          <w:noProof/>
          <w:lang w:val="fr-FR"/>
        </w:rPr>
        <w:t>e </w:t>
      </w:r>
      <w:r w:rsidR="00992C0C" w:rsidRPr="00982192">
        <w:rPr>
          <w:noProof/>
          <w:lang w:val="fr-FR"/>
        </w:rPr>
        <w:t>I</w:t>
      </w:r>
      <w:r w:rsidR="002168CD" w:rsidRPr="00982192">
        <w:rPr>
          <w:noProof/>
          <w:lang w:val="fr-FR"/>
        </w:rPr>
        <w:t xml:space="preserve">II </w:t>
      </w:r>
      <w:r w:rsidR="008D648F">
        <w:rPr>
          <w:noProof/>
          <w:lang w:val="fr-FR"/>
        </w:rPr>
        <w:t>fournit deux</w:t>
      </w:r>
      <w:r w:rsidR="002D56D3">
        <w:rPr>
          <w:noProof/>
          <w:lang w:val="fr-FR"/>
        </w:rPr>
        <w:t> </w:t>
      </w:r>
      <w:r w:rsidR="00205FED">
        <w:rPr>
          <w:noProof/>
          <w:lang w:val="fr-FR"/>
        </w:rPr>
        <w:t>modèles</w:t>
      </w:r>
      <w:r w:rsidR="001A0A26">
        <w:rPr>
          <w:noProof/>
          <w:lang w:val="fr-FR"/>
        </w:rPr>
        <w:t xml:space="preserve"> d</w:t>
      </w:r>
      <w:r w:rsidR="00BB0A23">
        <w:rPr>
          <w:noProof/>
          <w:lang w:val="fr-FR"/>
        </w:rPr>
        <w:t>’</w:t>
      </w:r>
      <w:r w:rsidR="001A0A26">
        <w:rPr>
          <w:noProof/>
          <w:lang w:val="fr-FR"/>
        </w:rPr>
        <w:t xml:space="preserve">exemple </w:t>
      </w:r>
      <w:r w:rsidR="00205FED">
        <w:rPr>
          <w:noProof/>
          <w:lang w:val="fr-FR"/>
        </w:rPr>
        <w:t xml:space="preserve">de </w:t>
      </w:r>
      <w:r w:rsidR="008D648F">
        <w:rPr>
          <w:noProof/>
          <w:lang w:val="fr-FR"/>
        </w:rPr>
        <w:t>spécifications relatives</w:t>
      </w:r>
      <w:r w:rsidR="00992C0C">
        <w:rPr>
          <w:noProof/>
          <w:lang w:val="fr-FR"/>
        </w:rPr>
        <w:t xml:space="preserve"> aux API</w:t>
      </w:r>
      <w:r w:rsidR="008D648F">
        <w:rPr>
          <w:noProof/>
          <w:lang w:val="fr-FR"/>
        </w:rPr>
        <w:t xml:space="preserve"> qui répondent à la norme et </w:t>
      </w:r>
      <w:r w:rsidR="00205FED">
        <w:rPr>
          <w:noProof/>
          <w:lang w:val="fr-FR"/>
        </w:rPr>
        <w:t xml:space="preserve">ont pour ambition de </w:t>
      </w:r>
      <w:r w:rsidR="008D648F">
        <w:rPr>
          <w:noProof/>
          <w:lang w:val="fr-FR"/>
        </w:rPr>
        <w:t xml:space="preserve">donner des orientations aux offices de propriété intellectuelle souhaitant mettre en place des services Web conformément </w:t>
      </w:r>
      <w:r w:rsidR="00205FED">
        <w:rPr>
          <w:noProof/>
          <w:lang w:val="fr-FR"/>
        </w:rPr>
        <w:t>à la présente norm</w:t>
      </w:r>
      <w:r w:rsidR="00334310">
        <w:rPr>
          <w:noProof/>
          <w:lang w:val="fr-FR"/>
        </w:rPr>
        <w:t>e.  Le</w:t>
      </w:r>
      <w:r w:rsidR="00205FED">
        <w:rPr>
          <w:noProof/>
          <w:lang w:val="fr-FR"/>
        </w:rPr>
        <w:t>s détails concernant les deux</w:t>
      </w:r>
      <w:r w:rsidR="00B70D42">
        <w:rPr>
          <w:noProof/>
          <w:lang w:val="fr-FR"/>
        </w:rPr>
        <w:t> </w:t>
      </w:r>
      <w:r w:rsidR="00205FED">
        <w:rPr>
          <w:noProof/>
          <w:lang w:val="fr-FR"/>
        </w:rPr>
        <w:t>modèles sont exposés ci</w:t>
      </w:r>
      <w:r w:rsidR="00BB0A23">
        <w:rPr>
          <w:noProof/>
          <w:lang w:val="fr-FR"/>
        </w:rPr>
        <w:t>-</w:t>
      </w:r>
      <w:r w:rsidR="00205FED">
        <w:rPr>
          <w:noProof/>
          <w:lang w:val="fr-FR"/>
        </w:rPr>
        <w:t>dessous et dans les appendices A et B</w:t>
      </w:r>
      <w:r w:rsidR="002168CD" w:rsidRPr="00982192">
        <w:rPr>
          <w:noProof/>
          <w:lang w:val="fr-FR"/>
        </w:rPr>
        <w:t>.</w:t>
      </w:r>
    </w:p>
    <w:p w14:paraId="7C67EA36" w14:textId="3EB4DB9A" w:rsidR="00992C0C" w:rsidRPr="001A0A26" w:rsidRDefault="005F1784" w:rsidP="00CE01DA">
      <w:pPr>
        <w:spacing w:before="170" w:after="170"/>
        <w:rPr>
          <w:iCs/>
          <w:noProof/>
          <w:lang w:val="fr-FR"/>
        </w:rPr>
      </w:pPr>
      <w:r>
        <w:rPr>
          <w:iCs/>
          <w:noProof/>
          <w:lang w:val="fr-FR"/>
        </w:rPr>
        <w:t>2.</w:t>
      </w:r>
      <w:r>
        <w:rPr>
          <w:iCs/>
          <w:noProof/>
          <w:lang w:val="fr-FR"/>
        </w:rPr>
        <w:tab/>
      </w:r>
      <w:r w:rsidR="00205FED" w:rsidRPr="001A0A26">
        <w:rPr>
          <w:iCs/>
          <w:noProof/>
          <w:lang w:val="fr-FR"/>
        </w:rPr>
        <w:t>Il convient d</w:t>
      </w:r>
      <w:r w:rsidR="00BB0A23">
        <w:rPr>
          <w:iCs/>
          <w:noProof/>
          <w:lang w:val="fr-FR"/>
        </w:rPr>
        <w:t>’</w:t>
      </w:r>
      <w:r w:rsidR="00205FED" w:rsidRPr="001A0A26">
        <w:rPr>
          <w:iCs/>
          <w:noProof/>
          <w:lang w:val="fr-FR"/>
        </w:rPr>
        <w:t xml:space="preserve">observer que les modèles </w:t>
      </w:r>
      <w:r w:rsidR="001A0A26">
        <w:rPr>
          <w:iCs/>
          <w:noProof/>
          <w:lang w:val="fr-FR"/>
        </w:rPr>
        <w:t>d</w:t>
      </w:r>
      <w:r w:rsidR="00BB0A23">
        <w:rPr>
          <w:iCs/>
          <w:noProof/>
          <w:lang w:val="fr-FR"/>
        </w:rPr>
        <w:t>’</w:t>
      </w:r>
      <w:r w:rsidR="001A0A26">
        <w:rPr>
          <w:iCs/>
          <w:noProof/>
          <w:lang w:val="fr-FR"/>
        </w:rPr>
        <w:t xml:space="preserve">exemple </w:t>
      </w:r>
      <w:r w:rsidR="00205FED" w:rsidRPr="001A0A26">
        <w:rPr>
          <w:iCs/>
          <w:noProof/>
          <w:lang w:val="fr-FR"/>
        </w:rPr>
        <w:t xml:space="preserve">ont été établis selon une approche hybride </w:t>
      </w:r>
      <w:r w:rsidR="00D14125">
        <w:rPr>
          <w:iCs/>
          <w:noProof/>
          <w:lang w:val="fr-FR"/>
        </w:rPr>
        <w:t xml:space="preserve">combinant les approches </w:t>
      </w:r>
      <w:r w:rsidR="001A0A26">
        <w:rPr>
          <w:iCs/>
          <w:noProof/>
          <w:lang w:val="fr-FR"/>
        </w:rPr>
        <w:t>du</w:t>
      </w:r>
      <w:r w:rsidR="00205FED" w:rsidRPr="001A0A26">
        <w:rPr>
          <w:iCs/>
          <w:noProof/>
          <w:lang w:val="fr-FR"/>
        </w:rPr>
        <w:t xml:space="preserve"> contrat </w:t>
      </w:r>
      <w:r w:rsidR="001A0A26">
        <w:rPr>
          <w:iCs/>
          <w:noProof/>
          <w:lang w:val="fr-FR"/>
        </w:rPr>
        <w:t xml:space="preserve">en premier </w:t>
      </w:r>
      <w:r w:rsidR="00205FED" w:rsidRPr="001A0A26">
        <w:rPr>
          <w:iCs/>
          <w:noProof/>
          <w:lang w:val="fr-FR"/>
        </w:rPr>
        <w:t>et du code</w:t>
      </w:r>
      <w:r w:rsidR="001A0A26">
        <w:rPr>
          <w:iCs/>
          <w:noProof/>
          <w:lang w:val="fr-FR"/>
        </w:rPr>
        <w:t xml:space="preserve"> en premier</w:t>
      </w:r>
      <w:r w:rsidR="00205FED" w:rsidRPr="001A0A26">
        <w:rPr>
          <w:iCs/>
          <w:noProof/>
          <w:lang w:val="fr-FR"/>
        </w:rPr>
        <w:t>.</w:t>
      </w:r>
    </w:p>
    <w:p w14:paraId="2F24BA91" w14:textId="7F1DAE75" w:rsidR="00271941" w:rsidRPr="00982192" w:rsidRDefault="004F0E5C" w:rsidP="00CE01DA">
      <w:pPr>
        <w:pStyle w:val="Heading3"/>
        <w:spacing w:before="170"/>
        <w:ind w:left="0"/>
      </w:pPr>
      <w:bookmarkStart w:id="4066" w:name="_Toc54363396"/>
      <w:bookmarkStart w:id="4067" w:name="_Toc212824913"/>
      <w:r>
        <w:t>Modèle d</w:t>
      </w:r>
      <w:r w:rsidR="00BB0A23">
        <w:t>’</w:t>
      </w:r>
      <w:r>
        <w:t xml:space="preserve">exemple </w:t>
      </w:r>
      <w:r w:rsidR="00271941" w:rsidRPr="00982192">
        <w:t>DocList</w:t>
      </w:r>
      <w:bookmarkEnd w:id="4066"/>
      <w:bookmarkEnd w:id="4067"/>
    </w:p>
    <w:p w14:paraId="13B69917" w14:textId="090E34F9" w:rsidR="00B67A3A" w:rsidRPr="00982192" w:rsidRDefault="005F1784" w:rsidP="00CE01DA">
      <w:pPr>
        <w:shd w:val="clear" w:color="auto" w:fill="FFFFFF"/>
        <w:spacing w:before="170" w:after="170"/>
        <w:rPr>
          <w:rFonts w:eastAsia="Times New Roman" w:cs="Arial"/>
          <w:noProof/>
          <w:szCs w:val="17"/>
          <w:lang w:val="fr-FR"/>
        </w:rPr>
      </w:pPr>
      <w:r>
        <w:rPr>
          <w:rFonts w:eastAsia="Times New Roman" w:cs="Arial"/>
          <w:noProof/>
          <w:szCs w:val="17"/>
          <w:lang w:val="fr-FR"/>
        </w:rPr>
        <w:t>3</w:t>
      </w:r>
      <w:r w:rsidR="00FC1DE5" w:rsidRPr="00982192">
        <w:rPr>
          <w:rFonts w:eastAsia="Times New Roman" w:cs="Arial"/>
          <w:noProof/>
          <w:szCs w:val="17"/>
          <w:lang w:val="fr-FR"/>
        </w:rPr>
        <w:t>.</w:t>
      </w:r>
      <w:r w:rsidR="00FC1DE5" w:rsidRPr="00982192">
        <w:rPr>
          <w:rFonts w:eastAsia="Times New Roman" w:cs="Arial"/>
          <w:noProof/>
          <w:szCs w:val="17"/>
          <w:lang w:val="fr-FR"/>
        </w:rPr>
        <w:tab/>
      </w:r>
      <w:r w:rsidR="004F0E5C">
        <w:rPr>
          <w:rFonts w:eastAsia="Times New Roman" w:cs="Arial"/>
          <w:noProof/>
          <w:szCs w:val="17"/>
          <w:lang w:val="fr-FR"/>
        </w:rPr>
        <w:t>Le premier des modèles d</w:t>
      </w:r>
      <w:r w:rsidR="00BB0A23">
        <w:rPr>
          <w:rFonts w:eastAsia="Times New Roman" w:cs="Arial"/>
          <w:noProof/>
          <w:szCs w:val="17"/>
          <w:lang w:val="fr-FR"/>
        </w:rPr>
        <w:t>’</w:t>
      </w:r>
      <w:r w:rsidR="004F0E5C">
        <w:rPr>
          <w:rFonts w:eastAsia="Times New Roman" w:cs="Arial"/>
          <w:noProof/>
          <w:szCs w:val="17"/>
          <w:lang w:val="fr-FR"/>
        </w:rPr>
        <w:t>exemple, DocList, a été inspiré par l</w:t>
      </w:r>
      <w:r w:rsidR="00BB0A23">
        <w:rPr>
          <w:rFonts w:eastAsia="Times New Roman" w:cs="Arial"/>
          <w:noProof/>
          <w:szCs w:val="17"/>
          <w:lang w:val="fr-FR"/>
        </w:rPr>
        <w:t>’</w:t>
      </w:r>
      <w:r w:rsidR="004F0E5C">
        <w:rPr>
          <w:rFonts w:eastAsia="Times New Roman" w:cs="Arial"/>
          <w:noProof/>
          <w:szCs w:val="17"/>
          <w:lang w:val="fr-FR"/>
        </w:rPr>
        <w:t xml:space="preserve">ensemble de services Web </w:t>
      </w:r>
      <w:r w:rsidR="00B67A3A" w:rsidRPr="00982192">
        <w:rPr>
          <w:rFonts w:eastAsia="Times New Roman" w:cs="Arial"/>
          <w:noProof/>
          <w:szCs w:val="17"/>
          <w:lang w:val="fr-FR"/>
        </w:rPr>
        <w:t>Open Portal Dossier</w:t>
      </w:r>
      <w:r w:rsidR="000A61CE" w:rsidRPr="00982192">
        <w:rPr>
          <w:rFonts w:eastAsia="Times New Roman" w:cs="Arial"/>
          <w:noProof/>
          <w:szCs w:val="17"/>
          <w:lang w:val="fr-FR"/>
        </w:rPr>
        <w:t xml:space="preserve"> (OPD)</w:t>
      </w:r>
      <w:r w:rsidR="00B67A3A" w:rsidRPr="00982192">
        <w:rPr>
          <w:rFonts w:eastAsia="Times New Roman" w:cs="Arial"/>
          <w:noProof/>
          <w:szCs w:val="17"/>
          <w:lang w:val="fr-FR"/>
        </w:rPr>
        <w:t xml:space="preserve"> </w:t>
      </w:r>
      <w:r w:rsidR="004F0E5C">
        <w:rPr>
          <w:rFonts w:eastAsia="Times New Roman" w:cs="Arial"/>
          <w:noProof/>
          <w:szCs w:val="17"/>
          <w:lang w:val="fr-FR"/>
        </w:rPr>
        <w:t xml:space="preserve">des </w:t>
      </w:r>
      <w:r w:rsidR="001A0A26">
        <w:rPr>
          <w:rFonts w:eastAsia="Times New Roman" w:cs="Arial"/>
          <w:noProof/>
          <w:szCs w:val="17"/>
          <w:lang w:val="fr-FR"/>
        </w:rPr>
        <w:t xml:space="preserve">offices </w:t>
      </w:r>
      <w:r w:rsidR="004F0E5C" w:rsidRPr="00982192">
        <w:rPr>
          <w:rFonts w:eastAsia="Times New Roman" w:cs="Arial"/>
          <w:noProof/>
          <w:szCs w:val="17"/>
          <w:lang w:val="fr-FR"/>
        </w:rPr>
        <w:t>IP5</w:t>
      </w:r>
      <w:r w:rsidR="004F0E5C" w:rsidRPr="00982192">
        <w:rPr>
          <w:rStyle w:val="FootnoteReference"/>
          <w:rFonts w:eastAsia="Times New Roman" w:cs="Arial"/>
          <w:noProof/>
          <w:szCs w:val="17"/>
          <w:lang w:val="fr-FR"/>
        </w:rPr>
        <w:footnoteReference w:id="18"/>
      </w:r>
      <w:r w:rsidR="00B67A3A" w:rsidRPr="00982192">
        <w:rPr>
          <w:rFonts w:eastAsia="Times New Roman" w:cs="Arial"/>
          <w:noProof/>
          <w:szCs w:val="17"/>
          <w:lang w:val="fr-FR"/>
        </w:rPr>
        <w:t xml:space="preserve">. </w:t>
      </w:r>
      <w:r w:rsidR="0055404A" w:rsidRPr="00982192">
        <w:rPr>
          <w:rFonts w:eastAsia="Times New Roman" w:cs="Arial"/>
          <w:noProof/>
          <w:szCs w:val="17"/>
          <w:lang w:val="fr-FR"/>
        </w:rPr>
        <w:t xml:space="preserve"> </w:t>
      </w:r>
      <w:r w:rsidR="004F0E5C">
        <w:rPr>
          <w:rFonts w:eastAsia="Times New Roman" w:cs="Arial"/>
          <w:noProof/>
          <w:szCs w:val="17"/>
          <w:lang w:val="fr-FR"/>
        </w:rPr>
        <w:t xml:space="preserve">Le </w:t>
      </w:r>
      <w:r w:rsidR="00B67A3A" w:rsidRPr="00982192">
        <w:rPr>
          <w:rFonts w:eastAsia="Times New Roman" w:cs="Arial"/>
          <w:noProof/>
          <w:szCs w:val="17"/>
          <w:lang w:val="fr-FR"/>
        </w:rPr>
        <w:t xml:space="preserve">DocList API </w:t>
      </w:r>
      <w:r w:rsidR="004F0E5C">
        <w:rPr>
          <w:rFonts w:eastAsia="Times New Roman" w:cs="Arial"/>
          <w:noProof/>
          <w:szCs w:val="17"/>
          <w:lang w:val="fr-FR"/>
        </w:rPr>
        <w:t>répertorie les documents de brevet associés à au moins un numéro de demande ou de publication</w:t>
      </w:r>
      <w:r w:rsidR="00B67A3A" w:rsidRPr="00982192">
        <w:rPr>
          <w:rFonts w:eastAsia="Times New Roman" w:cs="Arial"/>
          <w:noProof/>
          <w:szCs w:val="17"/>
          <w:lang w:val="fr-FR"/>
        </w:rPr>
        <w:t>.</w:t>
      </w:r>
    </w:p>
    <w:p w14:paraId="1F32989B" w14:textId="4892B3CC" w:rsidR="00271941" w:rsidRPr="00982192" w:rsidRDefault="004F0E5C" w:rsidP="00CE01DA">
      <w:pPr>
        <w:pStyle w:val="Heading3"/>
        <w:spacing w:before="170"/>
        <w:ind w:left="0"/>
      </w:pPr>
      <w:bookmarkStart w:id="4068" w:name="_Toc54363397"/>
      <w:bookmarkStart w:id="4069" w:name="_Toc212824914"/>
      <w:r>
        <w:t>Modèle d</w:t>
      </w:r>
      <w:r w:rsidR="00BB0A23">
        <w:t>’</w:t>
      </w:r>
      <w:r>
        <w:t>exemple de situation juridique des brevets</w:t>
      </w:r>
      <w:bookmarkEnd w:id="4068"/>
      <w:bookmarkEnd w:id="4069"/>
    </w:p>
    <w:p w14:paraId="79BB5199" w14:textId="0112E7DD" w:rsidR="00992C0C" w:rsidRDefault="005F1784" w:rsidP="00CE01DA">
      <w:pPr>
        <w:spacing w:before="170" w:after="170"/>
        <w:rPr>
          <w:rFonts w:cs="Arial"/>
          <w:noProof/>
          <w:szCs w:val="17"/>
          <w:shd w:val="clear" w:color="auto" w:fill="FFFFFF"/>
          <w:lang w:val="fr-FR"/>
        </w:rPr>
      </w:pPr>
      <w:r>
        <w:rPr>
          <w:rFonts w:cs="Arial"/>
          <w:noProof/>
          <w:szCs w:val="17"/>
          <w:shd w:val="clear" w:color="auto" w:fill="FFFFFF"/>
          <w:lang w:val="fr-FR"/>
        </w:rPr>
        <w:t>4</w:t>
      </w:r>
      <w:r w:rsidR="00FC1DE5" w:rsidRPr="00982192">
        <w:rPr>
          <w:rFonts w:cs="Arial"/>
          <w:noProof/>
          <w:szCs w:val="17"/>
          <w:shd w:val="clear" w:color="auto" w:fill="FFFFFF"/>
          <w:lang w:val="fr-FR"/>
        </w:rPr>
        <w:t>.</w:t>
      </w:r>
      <w:r w:rsidR="00FC1DE5" w:rsidRPr="00982192">
        <w:rPr>
          <w:rFonts w:cs="Arial"/>
          <w:noProof/>
          <w:szCs w:val="17"/>
          <w:shd w:val="clear" w:color="auto" w:fill="FFFFFF"/>
          <w:lang w:val="fr-FR"/>
        </w:rPr>
        <w:tab/>
      </w:r>
      <w:r w:rsidR="004F0E5C">
        <w:rPr>
          <w:rFonts w:cs="Arial"/>
          <w:noProof/>
          <w:szCs w:val="17"/>
          <w:shd w:val="clear" w:color="auto" w:fill="FFFFFF"/>
          <w:lang w:val="fr-FR"/>
        </w:rPr>
        <w:t>Le deuxième des modèles d</w:t>
      </w:r>
      <w:r w:rsidR="00BB0A23">
        <w:rPr>
          <w:rFonts w:cs="Arial"/>
          <w:noProof/>
          <w:szCs w:val="17"/>
          <w:shd w:val="clear" w:color="auto" w:fill="FFFFFF"/>
          <w:lang w:val="fr-FR"/>
        </w:rPr>
        <w:t>’</w:t>
      </w:r>
      <w:r w:rsidR="004F0E5C">
        <w:rPr>
          <w:rFonts w:cs="Arial"/>
          <w:noProof/>
          <w:szCs w:val="17"/>
          <w:shd w:val="clear" w:color="auto" w:fill="FFFFFF"/>
          <w:lang w:val="fr-FR"/>
        </w:rPr>
        <w:t>exemple est l</w:t>
      </w:r>
      <w:r w:rsidR="00BB0A23">
        <w:rPr>
          <w:rFonts w:cs="Arial"/>
          <w:noProof/>
          <w:szCs w:val="17"/>
          <w:shd w:val="clear" w:color="auto" w:fill="FFFFFF"/>
          <w:lang w:val="fr-FR"/>
        </w:rPr>
        <w:t>’</w:t>
      </w:r>
      <w:r w:rsidR="004F0E5C">
        <w:rPr>
          <w:rFonts w:cs="Arial"/>
          <w:noProof/>
          <w:szCs w:val="17"/>
          <w:shd w:val="clear" w:color="auto" w:fill="FFFFFF"/>
          <w:lang w:val="fr-FR"/>
        </w:rPr>
        <w:t>API de la situation juridique des brevets, qui fournit soit l</w:t>
      </w:r>
      <w:r w:rsidR="00BB0A23">
        <w:rPr>
          <w:rFonts w:cs="Arial"/>
          <w:noProof/>
          <w:szCs w:val="17"/>
          <w:shd w:val="clear" w:color="auto" w:fill="FFFFFF"/>
          <w:lang w:val="fr-FR"/>
        </w:rPr>
        <w:t>’</w:t>
      </w:r>
      <w:r w:rsidR="004F0E5C">
        <w:rPr>
          <w:rFonts w:cs="Arial"/>
          <w:noProof/>
          <w:szCs w:val="17"/>
          <w:shd w:val="clear" w:color="auto" w:fill="FFFFFF"/>
          <w:lang w:val="fr-FR"/>
        </w:rPr>
        <w:t>historique des événements relatifs à la situation juridique d</w:t>
      </w:r>
      <w:r w:rsidR="00BB0A23">
        <w:rPr>
          <w:rFonts w:cs="Arial"/>
          <w:noProof/>
          <w:szCs w:val="17"/>
          <w:shd w:val="clear" w:color="auto" w:fill="FFFFFF"/>
          <w:lang w:val="fr-FR"/>
        </w:rPr>
        <w:t>’</w:t>
      </w:r>
      <w:r w:rsidR="004F0E5C">
        <w:rPr>
          <w:rFonts w:cs="Arial"/>
          <w:noProof/>
          <w:szCs w:val="17"/>
          <w:shd w:val="clear" w:color="auto" w:fill="FFFFFF"/>
          <w:lang w:val="fr-FR"/>
        </w:rPr>
        <w:t>un numéro de demande donné, soit des informations sur l</w:t>
      </w:r>
      <w:r w:rsidR="00BB0A23">
        <w:rPr>
          <w:rFonts w:cs="Arial"/>
          <w:noProof/>
          <w:szCs w:val="17"/>
          <w:shd w:val="clear" w:color="auto" w:fill="FFFFFF"/>
          <w:lang w:val="fr-FR"/>
        </w:rPr>
        <w:t>’</w:t>
      </w:r>
      <w:r w:rsidR="004F0E5C">
        <w:rPr>
          <w:rFonts w:cs="Arial"/>
          <w:noProof/>
          <w:szCs w:val="17"/>
          <w:shd w:val="clear" w:color="auto" w:fill="FFFFFF"/>
          <w:lang w:val="fr-FR"/>
        </w:rPr>
        <w:t>un de ces événemen</w:t>
      </w:r>
      <w:r w:rsidR="00065A24">
        <w:rPr>
          <w:rFonts w:cs="Arial"/>
          <w:noProof/>
          <w:szCs w:val="17"/>
          <w:shd w:val="clear" w:color="auto" w:fill="FFFFFF"/>
          <w:lang w:val="fr-FR"/>
        </w:rPr>
        <w:t>ts</w:t>
      </w:r>
      <w:r w:rsidR="001A0A26">
        <w:rPr>
          <w:rFonts w:cs="Arial"/>
          <w:noProof/>
          <w:szCs w:val="17"/>
          <w:shd w:val="clear" w:color="auto" w:fill="FFFFFF"/>
          <w:lang w:val="fr-FR"/>
        </w:rPr>
        <w:t>.</w:t>
      </w:r>
    </w:p>
    <w:p w14:paraId="24C9DAB7" w14:textId="475651B5" w:rsidR="00271941" w:rsidRPr="00982192" w:rsidRDefault="00271941" w:rsidP="00444DC5">
      <w:pPr>
        <w:spacing w:before="720"/>
        <w:ind w:left="5533"/>
        <w:rPr>
          <w:noProof/>
          <w:lang w:val="fr-FR"/>
        </w:rPr>
      </w:pPr>
      <w:r w:rsidRPr="00982192">
        <w:rPr>
          <w:noProof/>
          <w:lang w:val="fr-FR"/>
        </w:rPr>
        <w:t>[</w:t>
      </w:r>
      <w:r w:rsidR="001A0A26">
        <w:rPr>
          <w:noProof/>
          <w:lang w:val="fr-FR"/>
        </w:rPr>
        <w:t>Les appendices A et B de l</w:t>
      </w:r>
      <w:r w:rsidR="00BB0A23">
        <w:rPr>
          <w:noProof/>
          <w:lang w:val="fr-FR"/>
        </w:rPr>
        <w:t>’</w:t>
      </w:r>
      <w:r w:rsidR="00992C0C">
        <w:rPr>
          <w:noProof/>
          <w:lang w:val="fr-FR"/>
        </w:rPr>
        <w:t>a</w:t>
      </w:r>
      <w:r w:rsidR="00992C0C" w:rsidRPr="00982192">
        <w:rPr>
          <w:noProof/>
          <w:lang w:val="fr-FR"/>
        </w:rPr>
        <w:t>nnex</w:t>
      </w:r>
      <w:r w:rsidR="00992C0C">
        <w:rPr>
          <w:noProof/>
          <w:lang w:val="fr-FR"/>
        </w:rPr>
        <w:t>e </w:t>
      </w:r>
      <w:r w:rsidR="00992C0C" w:rsidRPr="00982192">
        <w:rPr>
          <w:noProof/>
          <w:lang w:val="fr-FR"/>
        </w:rPr>
        <w:t>I</w:t>
      </w:r>
      <w:r w:rsidR="001A0A26">
        <w:rPr>
          <w:noProof/>
          <w:lang w:val="fr-FR"/>
        </w:rPr>
        <w:t>II</w:t>
      </w:r>
      <w:r w:rsidR="00DB33C6" w:rsidRPr="00982192">
        <w:rPr>
          <w:noProof/>
          <w:lang w:val="fr-FR"/>
        </w:rPr>
        <w:t xml:space="preserve"> </w:t>
      </w:r>
      <w:r w:rsidR="0006283E">
        <w:rPr>
          <w:noProof/>
          <w:lang w:val="fr-FR"/>
        </w:rPr>
        <w:t xml:space="preserve">de la norme ST.90 </w:t>
      </w:r>
      <w:r w:rsidR="004F0E5C">
        <w:rPr>
          <w:noProof/>
          <w:lang w:val="fr-FR"/>
        </w:rPr>
        <w:t>sui</w:t>
      </w:r>
      <w:r w:rsidR="005F1784">
        <w:rPr>
          <w:noProof/>
          <w:lang w:val="fr-FR"/>
        </w:rPr>
        <w:t>ven</w:t>
      </w:r>
      <w:r w:rsidR="004F0E5C">
        <w:rPr>
          <w:noProof/>
          <w:lang w:val="fr-FR"/>
        </w:rPr>
        <w:t>t</w:t>
      </w:r>
      <w:r w:rsidRPr="00982192">
        <w:rPr>
          <w:noProof/>
          <w:lang w:val="fr-FR"/>
        </w:rPr>
        <w:t>]</w:t>
      </w:r>
    </w:p>
    <w:p w14:paraId="77AC94EF" w14:textId="77777777" w:rsidR="00197F55" w:rsidRDefault="00197F55" w:rsidP="00CE01DA">
      <w:pPr>
        <w:spacing w:before="170" w:after="170"/>
        <w:rPr>
          <w:noProof/>
          <w:lang w:val="fr-FR"/>
        </w:rPr>
      </w:pPr>
      <w:r>
        <w:rPr>
          <w:noProof/>
          <w:lang w:val="fr-FR"/>
        </w:rPr>
        <w:br w:type="page"/>
      </w:r>
    </w:p>
    <w:p w14:paraId="0DF4A108" w14:textId="4EDD5689" w:rsidR="00BB0A23" w:rsidRDefault="008D0DEE" w:rsidP="00444DC5">
      <w:pPr>
        <w:pStyle w:val="Heading2"/>
        <w:spacing w:before="0" w:after="360"/>
        <w:jc w:val="center"/>
        <w:rPr>
          <w:b/>
          <w:lang w:val="fr-FR"/>
        </w:rPr>
      </w:pPr>
      <w:bookmarkStart w:id="4070" w:name="_Toc54363398"/>
      <w:bookmarkStart w:id="4071" w:name="_Toc212824915"/>
      <w:r>
        <w:rPr>
          <w:b/>
          <w:lang w:val="fr-FR"/>
        </w:rPr>
        <w:t>APPENDIC</w:t>
      </w:r>
      <w:r w:rsidR="00197F55" w:rsidRPr="00940C06">
        <w:rPr>
          <w:b/>
          <w:lang w:val="fr-FR"/>
        </w:rPr>
        <w:t>E A</w:t>
      </w:r>
      <w:bookmarkEnd w:id="4070"/>
      <w:bookmarkEnd w:id="4071"/>
    </w:p>
    <w:p w14:paraId="24A423A3" w14:textId="0B5317D0" w:rsidR="00197F55" w:rsidRPr="00940C06" w:rsidRDefault="00454D62" w:rsidP="00444DC5">
      <w:pPr>
        <w:spacing w:after="360"/>
        <w:jc w:val="center"/>
        <w:rPr>
          <w:caps/>
          <w:lang w:val="fr-FR"/>
        </w:rPr>
      </w:pPr>
      <w:r>
        <w:rPr>
          <w:caps/>
          <w:lang w:val="fr-FR"/>
        </w:rPr>
        <w:t>M</w:t>
      </w:r>
      <w:r w:rsidR="00197F55" w:rsidRPr="00940C06">
        <w:rPr>
          <w:caps/>
          <w:lang w:val="fr-FR"/>
        </w:rPr>
        <w:t>odèle d</w:t>
      </w:r>
      <w:r w:rsidR="00BB0A23">
        <w:rPr>
          <w:caps/>
          <w:lang w:val="fr-FR"/>
        </w:rPr>
        <w:t>’</w:t>
      </w:r>
      <w:r w:rsidR="00197F55" w:rsidRPr="00940C06">
        <w:rPr>
          <w:caps/>
          <w:lang w:val="fr-FR"/>
        </w:rPr>
        <w:t>exemple Doclist</w:t>
      </w:r>
    </w:p>
    <w:p w14:paraId="5A60FE26" w14:textId="2EE50ED6" w:rsidR="00197F55" w:rsidRPr="00940C06" w:rsidRDefault="00406F0C" w:rsidP="00CE01DA">
      <w:pPr>
        <w:shd w:val="clear" w:color="auto" w:fill="FFFFFF"/>
        <w:spacing w:before="170" w:after="170"/>
        <w:rPr>
          <w:rFonts w:eastAsia="Times New Roman" w:cs="Arial"/>
          <w:szCs w:val="17"/>
          <w:lang w:val="fr-FR"/>
        </w:rPr>
      </w:pPr>
      <w:r>
        <w:rPr>
          <w:lang w:val="fr-FR"/>
        </w:rPr>
        <w:t>1</w:t>
      </w:r>
      <w:r w:rsidR="00197F55" w:rsidRPr="00940C06">
        <w:rPr>
          <w:lang w:val="fr-FR"/>
        </w:rPr>
        <w:t>.</w:t>
      </w:r>
      <w:r w:rsidR="00197F55" w:rsidRPr="00940C06">
        <w:rPr>
          <w:lang w:val="fr-FR"/>
        </w:rPr>
        <w:tab/>
      </w:r>
      <w:r w:rsidR="00940C06" w:rsidRPr="00940C06">
        <w:rPr>
          <w:lang w:val="fr-FR"/>
        </w:rPr>
        <w:t>L</w:t>
      </w:r>
      <w:r w:rsidR="00BB0A23">
        <w:rPr>
          <w:lang w:val="fr-FR"/>
        </w:rPr>
        <w:t>’</w:t>
      </w:r>
      <w:r w:rsidR="00940C06" w:rsidRPr="00940C06">
        <w:rPr>
          <w:lang w:val="fr-FR"/>
        </w:rPr>
        <w:t xml:space="preserve">appendice A fournit un lien vers un fichier </w:t>
      </w:r>
      <w:r w:rsidR="00940C06">
        <w:rPr>
          <w:lang w:val="fr-FR"/>
        </w:rPr>
        <w:t xml:space="preserve">compressé </w:t>
      </w:r>
      <w:r w:rsidR="00D14125">
        <w:rPr>
          <w:lang w:val="fr-FR"/>
        </w:rPr>
        <w:t>comprenant</w:t>
      </w:r>
      <w:r w:rsidR="00940C06">
        <w:rPr>
          <w:lang w:val="fr-FR"/>
        </w:rPr>
        <w:t xml:space="preserve"> le </w:t>
      </w:r>
      <w:r w:rsidR="00D14125">
        <w:rPr>
          <w:lang w:val="fr-FR"/>
        </w:rPr>
        <w:t xml:space="preserve">cahier des charges qui énonce </w:t>
      </w:r>
      <w:r w:rsidR="00940C06">
        <w:rPr>
          <w:lang w:val="fr-FR"/>
        </w:rPr>
        <w:t>les formats de requête et de réponse, la spécification</w:t>
      </w:r>
      <w:r w:rsidR="00BB0A23">
        <w:rPr>
          <w:lang w:val="fr-FR"/>
        </w:rPr>
        <w:t xml:space="preserve"> du YAM</w:t>
      </w:r>
      <w:r w:rsidR="00940C06">
        <w:rPr>
          <w:lang w:val="fr-FR"/>
        </w:rPr>
        <w:t>L et les éléments XSD</w:t>
      </w:r>
      <w:r w:rsidR="00D14125">
        <w:rPr>
          <w:lang w:val="fr-FR"/>
        </w:rPr>
        <w:t xml:space="preserve"> développés</w:t>
      </w:r>
      <w:r w:rsidR="00940C06">
        <w:rPr>
          <w:lang w:val="fr-FR"/>
        </w:rPr>
        <w:t>.</w:t>
      </w:r>
    </w:p>
    <w:p w14:paraId="5602D072" w14:textId="7FD8B899" w:rsidR="00197F55" w:rsidRPr="00940C06" w:rsidRDefault="00406F0C" w:rsidP="00CE01DA">
      <w:pPr>
        <w:spacing w:before="170" w:after="170"/>
        <w:rPr>
          <w:lang w:val="fr-FR"/>
        </w:rPr>
      </w:pPr>
      <w:r>
        <w:rPr>
          <w:lang w:val="fr-FR"/>
        </w:rPr>
        <w:t>2</w:t>
      </w:r>
      <w:r w:rsidR="00197F55" w:rsidRPr="00940C06">
        <w:rPr>
          <w:lang w:val="fr-FR"/>
        </w:rPr>
        <w:t>.</w:t>
      </w:r>
      <w:r w:rsidR="00197F55" w:rsidRPr="00940C06">
        <w:rPr>
          <w:lang w:val="fr-FR"/>
        </w:rPr>
        <w:tab/>
      </w:r>
      <w:r w:rsidR="00940C06">
        <w:rPr>
          <w:lang w:val="fr-FR"/>
        </w:rPr>
        <w:t>L</w:t>
      </w:r>
      <w:r w:rsidR="00BB0A23">
        <w:rPr>
          <w:lang w:val="fr-FR"/>
        </w:rPr>
        <w:t>’</w:t>
      </w:r>
      <w:r w:rsidR="00940C06">
        <w:rPr>
          <w:lang w:val="fr-FR"/>
        </w:rPr>
        <w:t>appendice </w:t>
      </w:r>
      <w:r w:rsidR="00197F55" w:rsidRPr="00940C06">
        <w:rPr>
          <w:lang w:val="fr-FR"/>
        </w:rPr>
        <w:t>A</w:t>
      </w:r>
      <w:r w:rsidR="00940C06">
        <w:rPr>
          <w:lang w:val="fr-FR"/>
        </w:rPr>
        <w:t xml:space="preserve"> est disponible à l</w:t>
      </w:r>
      <w:r w:rsidR="00BB0A23">
        <w:rPr>
          <w:lang w:val="fr-FR"/>
        </w:rPr>
        <w:t>’</w:t>
      </w:r>
      <w:r w:rsidR="00940C06">
        <w:rPr>
          <w:lang w:val="fr-FR"/>
        </w:rPr>
        <w:t>adresse</w:t>
      </w:r>
      <w:r w:rsidR="00FA20B7">
        <w:rPr>
          <w:lang w:val="fr-FR"/>
        </w:rPr>
        <w:t xml:space="preserve"> suivante</w:t>
      </w:r>
      <w:r w:rsidR="00BB0A23">
        <w:rPr>
          <w:lang w:val="fr-FR"/>
        </w:rPr>
        <w:t> :</w:t>
      </w:r>
    </w:p>
    <w:p w14:paraId="01B4F569" w14:textId="55FE6DB5" w:rsidR="00940C06" w:rsidRPr="00940C06" w:rsidRDefault="00406F0C" w:rsidP="00CE01DA">
      <w:pPr>
        <w:spacing w:before="170" w:after="170"/>
        <w:rPr>
          <w:lang w:val="fr-FR"/>
        </w:rPr>
      </w:pPr>
      <w:hyperlink r:id="rId93" w:history="1">
        <w:r w:rsidRPr="00A21BF0">
          <w:rPr>
            <w:rStyle w:val="Hyperlink"/>
            <w:lang w:val="fr-FR"/>
          </w:rPr>
          <w:t>https://www.wipo.int/standards/en/st90/annex-iii_appendix_a_V1_0.zip</w:t>
        </w:r>
      </w:hyperlink>
    </w:p>
    <w:p w14:paraId="3749648D" w14:textId="71679F19" w:rsidR="00BB0A23" w:rsidRDefault="008D0DEE" w:rsidP="00444DC5">
      <w:pPr>
        <w:pStyle w:val="Heading2"/>
        <w:spacing w:before="720" w:after="360"/>
        <w:jc w:val="center"/>
        <w:rPr>
          <w:b/>
          <w:lang w:val="fr-FR"/>
        </w:rPr>
      </w:pPr>
      <w:bookmarkStart w:id="4072" w:name="_Toc54363399"/>
      <w:bookmarkStart w:id="4073" w:name="_Toc212824916"/>
      <w:r>
        <w:rPr>
          <w:b/>
          <w:lang w:val="fr-FR"/>
        </w:rPr>
        <w:t>APPENDIC</w:t>
      </w:r>
      <w:r w:rsidR="00940C06">
        <w:rPr>
          <w:b/>
          <w:lang w:val="fr-FR"/>
        </w:rPr>
        <w:t>E</w:t>
      </w:r>
      <w:r w:rsidR="00197F55" w:rsidRPr="00940C06">
        <w:rPr>
          <w:b/>
          <w:lang w:val="fr-FR"/>
        </w:rPr>
        <w:t xml:space="preserve"> B</w:t>
      </w:r>
      <w:bookmarkEnd w:id="4072"/>
      <w:bookmarkEnd w:id="4073"/>
    </w:p>
    <w:p w14:paraId="6CAF0841" w14:textId="1C0AF546" w:rsidR="00197F55" w:rsidRPr="00940C06" w:rsidRDefault="00940C06" w:rsidP="00444DC5">
      <w:pPr>
        <w:spacing w:after="360"/>
        <w:jc w:val="center"/>
        <w:rPr>
          <w:caps/>
          <w:lang w:val="fr-FR"/>
        </w:rPr>
      </w:pPr>
      <w:r>
        <w:rPr>
          <w:caps/>
          <w:lang w:val="fr-FR"/>
        </w:rPr>
        <w:t>modèle d</w:t>
      </w:r>
      <w:r w:rsidR="00BB0A23">
        <w:rPr>
          <w:caps/>
          <w:lang w:val="fr-FR"/>
        </w:rPr>
        <w:t>’</w:t>
      </w:r>
      <w:r>
        <w:rPr>
          <w:caps/>
          <w:lang w:val="fr-FR"/>
        </w:rPr>
        <w:t>exemple de la situation juridique d</w:t>
      </w:r>
      <w:r w:rsidR="00BB0A23">
        <w:rPr>
          <w:caps/>
          <w:lang w:val="fr-FR"/>
        </w:rPr>
        <w:t>’</w:t>
      </w:r>
      <w:r>
        <w:rPr>
          <w:caps/>
          <w:lang w:val="fr-FR"/>
        </w:rPr>
        <w:t>un brevet</w:t>
      </w:r>
    </w:p>
    <w:p w14:paraId="3E45584D" w14:textId="76E472B5" w:rsidR="00197F55" w:rsidRDefault="00D863A3" w:rsidP="00CE01DA">
      <w:pPr>
        <w:spacing w:before="170" w:after="170"/>
        <w:rPr>
          <w:rFonts w:cs="Arial"/>
          <w:szCs w:val="17"/>
          <w:shd w:val="clear" w:color="auto" w:fill="FFFFFF"/>
          <w:lang w:val="fr-FR"/>
        </w:rPr>
      </w:pPr>
      <w:r>
        <w:rPr>
          <w:rFonts w:cs="Arial"/>
          <w:szCs w:val="17"/>
          <w:shd w:val="clear" w:color="auto" w:fill="FFFFFF"/>
          <w:lang w:val="fr-FR"/>
        </w:rPr>
        <w:t>1</w:t>
      </w:r>
      <w:r w:rsidR="00197F55" w:rsidRPr="00940C06">
        <w:rPr>
          <w:rFonts w:cs="Arial"/>
          <w:szCs w:val="17"/>
          <w:shd w:val="clear" w:color="auto" w:fill="FFFFFF"/>
          <w:lang w:val="fr-FR"/>
        </w:rPr>
        <w:t>.</w:t>
      </w:r>
      <w:r w:rsidR="00197F55" w:rsidRPr="00940C06">
        <w:rPr>
          <w:rFonts w:cs="Arial"/>
          <w:szCs w:val="17"/>
          <w:shd w:val="clear" w:color="auto" w:fill="FFFFFF"/>
          <w:lang w:val="fr-FR"/>
        </w:rPr>
        <w:tab/>
      </w:r>
      <w:r w:rsidR="00940C06">
        <w:rPr>
          <w:rFonts w:cs="Arial"/>
          <w:szCs w:val="17"/>
          <w:shd w:val="clear" w:color="auto" w:fill="FFFFFF"/>
          <w:lang w:val="fr-FR"/>
        </w:rPr>
        <w:t>L</w:t>
      </w:r>
      <w:r w:rsidR="00BB0A23">
        <w:rPr>
          <w:rFonts w:cs="Arial"/>
          <w:szCs w:val="17"/>
          <w:shd w:val="clear" w:color="auto" w:fill="FFFFFF"/>
          <w:lang w:val="fr-FR"/>
        </w:rPr>
        <w:t>’</w:t>
      </w:r>
      <w:r w:rsidR="00940C06">
        <w:rPr>
          <w:rFonts w:cs="Arial"/>
          <w:szCs w:val="17"/>
          <w:shd w:val="clear" w:color="auto" w:fill="FFFFFF"/>
          <w:lang w:val="fr-FR"/>
        </w:rPr>
        <w:t>appendice </w:t>
      </w:r>
      <w:r w:rsidR="00197F55" w:rsidRPr="00940C06">
        <w:rPr>
          <w:rFonts w:cs="Arial"/>
          <w:szCs w:val="17"/>
          <w:shd w:val="clear" w:color="auto" w:fill="FFFFFF"/>
          <w:lang w:val="fr-FR"/>
        </w:rPr>
        <w:t>B</w:t>
      </w:r>
      <w:r w:rsidR="00940C06">
        <w:rPr>
          <w:rFonts w:cs="Arial"/>
          <w:szCs w:val="17"/>
          <w:shd w:val="clear" w:color="auto" w:fill="FFFFFF"/>
          <w:lang w:val="fr-FR"/>
        </w:rPr>
        <w:t xml:space="preserve"> fournit un lien vers un fichier compressé </w:t>
      </w:r>
      <w:r w:rsidR="00D14125">
        <w:rPr>
          <w:rFonts w:cs="Arial"/>
          <w:szCs w:val="17"/>
          <w:shd w:val="clear" w:color="auto" w:fill="FFFFFF"/>
          <w:lang w:val="fr-FR"/>
        </w:rPr>
        <w:t>comprenant</w:t>
      </w:r>
      <w:r w:rsidR="00940C06">
        <w:rPr>
          <w:rFonts w:cs="Arial"/>
          <w:szCs w:val="17"/>
          <w:shd w:val="clear" w:color="auto" w:fill="FFFFFF"/>
          <w:lang w:val="fr-FR"/>
        </w:rPr>
        <w:t xml:space="preserve"> la spécification de l</w:t>
      </w:r>
      <w:r w:rsidR="00BB0A23">
        <w:rPr>
          <w:rFonts w:cs="Arial"/>
          <w:szCs w:val="17"/>
          <w:shd w:val="clear" w:color="auto" w:fill="FFFFFF"/>
          <w:lang w:val="fr-FR"/>
        </w:rPr>
        <w:t>’</w:t>
      </w:r>
      <w:r w:rsidR="00940C06">
        <w:rPr>
          <w:rFonts w:cs="Arial"/>
          <w:szCs w:val="17"/>
          <w:shd w:val="clear" w:color="auto" w:fill="FFFFFF"/>
          <w:lang w:val="fr-FR"/>
        </w:rPr>
        <w:t xml:space="preserve">API en RAML, </w:t>
      </w:r>
      <w:r w:rsidR="00D14125">
        <w:rPr>
          <w:rFonts w:cs="Arial"/>
          <w:szCs w:val="17"/>
          <w:shd w:val="clear" w:color="auto" w:fill="FFFFFF"/>
          <w:lang w:val="fr-FR"/>
        </w:rPr>
        <w:t xml:space="preserve">les données relatives aux </w:t>
      </w:r>
      <w:r w:rsidR="00940C06">
        <w:rPr>
          <w:rFonts w:cs="Arial"/>
          <w:szCs w:val="17"/>
          <w:shd w:val="clear" w:color="auto" w:fill="FFFFFF"/>
          <w:lang w:val="fr-FR"/>
        </w:rPr>
        <w:t>ex</w:t>
      </w:r>
      <w:r w:rsidR="00D14125">
        <w:rPr>
          <w:rFonts w:cs="Arial"/>
          <w:szCs w:val="17"/>
          <w:shd w:val="clear" w:color="auto" w:fill="FFFFFF"/>
          <w:lang w:val="fr-FR"/>
        </w:rPr>
        <w:t>e</w:t>
      </w:r>
      <w:r w:rsidR="00940C06">
        <w:rPr>
          <w:rFonts w:cs="Arial"/>
          <w:szCs w:val="17"/>
          <w:shd w:val="clear" w:color="auto" w:fill="FFFFFF"/>
          <w:lang w:val="fr-FR"/>
        </w:rPr>
        <w:t xml:space="preserve">mples et </w:t>
      </w:r>
      <w:r w:rsidR="00D14125">
        <w:rPr>
          <w:rFonts w:cs="Arial"/>
          <w:szCs w:val="17"/>
          <w:shd w:val="clear" w:color="auto" w:fill="FFFFFF"/>
          <w:lang w:val="fr-FR"/>
        </w:rPr>
        <w:t>l</w:t>
      </w:r>
      <w:r w:rsidR="00940C06">
        <w:rPr>
          <w:rFonts w:cs="Arial"/>
          <w:szCs w:val="17"/>
          <w:shd w:val="clear" w:color="auto" w:fill="FFFFFF"/>
          <w:lang w:val="fr-FR"/>
        </w:rPr>
        <w:t xml:space="preserve">es listes </w:t>
      </w:r>
      <w:r w:rsidR="00D14125">
        <w:rPr>
          <w:rFonts w:cs="Arial"/>
          <w:szCs w:val="17"/>
          <w:shd w:val="clear" w:color="auto" w:fill="FFFFFF"/>
          <w:lang w:val="fr-FR"/>
        </w:rPr>
        <w:t>d</w:t>
      </w:r>
      <w:r w:rsidR="00BB0A23">
        <w:rPr>
          <w:rFonts w:cs="Arial"/>
          <w:szCs w:val="17"/>
          <w:shd w:val="clear" w:color="auto" w:fill="FFFFFF"/>
          <w:lang w:val="fr-FR"/>
        </w:rPr>
        <w:t>’</w:t>
      </w:r>
      <w:r w:rsidR="00D14125">
        <w:rPr>
          <w:rFonts w:cs="Arial"/>
          <w:szCs w:val="17"/>
          <w:shd w:val="clear" w:color="auto" w:fill="FFFFFF"/>
          <w:lang w:val="fr-FR"/>
        </w:rPr>
        <w:t xml:space="preserve">énumération </w:t>
      </w:r>
      <w:r w:rsidR="00AD7FDC">
        <w:rPr>
          <w:rFonts w:cs="Arial"/>
          <w:szCs w:val="17"/>
          <w:shd w:val="clear" w:color="auto" w:fill="FFFFFF"/>
          <w:lang w:val="fr-FR"/>
        </w:rPr>
        <w:t>ST.96 de l</w:t>
      </w:r>
      <w:r w:rsidR="00BB0A23">
        <w:rPr>
          <w:rFonts w:cs="Arial"/>
          <w:szCs w:val="17"/>
          <w:shd w:val="clear" w:color="auto" w:fill="FFFFFF"/>
          <w:lang w:val="fr-FR"/>
        </w:rPr>
        <w:t>’</w:t>
      </w:r>
      <w:r w:rsidR="00AD7FDC">
        <w:rPr>
          <w:rFonts w:cs="Arial"/>
          <w:szCs w:val="17"/>
          <w:shd w:val="clear" w:color="auto" w:fill="FFFFFF"/>
          <w:lang w:val="fr-FR"/>
        </w:rPr>
        <w:t>OMPI.</w:t>
      </w:r>
    </w:p>
    <w:p w14:paraId="4DD9A69E" w14:textId="7CB84FD1" w:rsidR="00197F55" w:rsidRPr="00940C06" w:rsidRDefault="00D863A3" w:rsidP="00CE01DA">
      <w:pPr>
        <w:spacing w:before="170" w:after="170"/>
        <w:rPr>
          <w:lang w:val="fr-FR"/>
        </w:rPr>
      </w:pPr>
      <w:r>
        <w:rPr>
          <w:lang w:val="fr-FR"/>
        </w:rPr>
        <w:t>2</w:t>
      </w:r>
      <w:r w:rsidR="00197F55" w:rsidRPr="00940C06">
        <w:rPr>
          <w:lang w:val="fr-FR"/>
        </w:rPr>
        <w:t>.</w:t>
      </w:r>
      <w:r w:rsidR="00197F55" w:rsidRPr="00940C06">
        <w:rPr>
          <w:lang w:val="fr-FR"/>
        </w:rPr>
        <w:tab/>
      </w:r>
      <w:r w:rsidR="00AD7FDC">
        <w:rPr>
          <w:lang w:val="fr-FR"/>
        </w:rPr>
        <w:t>L</w:t>
      </w:r>
      <w:r w:rsidR="00BB0A23">
        <w:rPr>
          <w:lang w:val="fr-FR"/>
        </w:rPr>
        <w:t>’</w:t>
      </w:r>
      <w:r w:rsidR="00AD7FDC">
        <w:rPr>
          <w:lang w:val="fr-FR"/>
        </w:rPr>
        <w:t>appendice </w:t>
      </w:r>
      <w:r w:rsidR="00197F55" w:rsidRPr="00940C06">
        <w:rPr>
          <w:lang w:val="fr-FR"/>
        </w:rPr>
        <w:t>B</w:t>
      </w:r>
      <w:r w:rsidR="00AD7FDC">
        <w:rPr>
          <w:lang w:val="fr-FR"/>
        </w:rPr>
        <w:t xml:space="preserve"> est disponible à l</w:t>
      </w:r>
      <w:r w:rsidR="00BB0A23">
        <w:rPr>
          <w:lang w:val="fr-FR"/>
        </w:rPr>
        <w:t>’</w:t>
      </w:r>
      <w:r w:rsidR="00AD7FDC">
        <w:rPr>
          <w:lang w:val="fr-FR"/>
        </w:rPr>
        <w:t>adresse</w:t>
      </w:r>
      <w:r w:rsidR="00FA20B7">
        <w:rPr>
          <w:lang w:val="fr-FR"/>
        </w:rPr>
        <w:t xml:space="preserve"> suivante</w:t>
      </w:r>
      <w:r w:rsidR="00BB0A23">
        <w:rPr>
          <w:lang w:val="fr-FR"/>
        </w:rPr>
        <w:t> :</w:t>
      </w:r>
    </w:p>
    <w:p w14:paraId="1E5C6EDB" w14:textId="169F1A19" w:rsidR="00D863A3" w:rsidRPr="00A21BF0" w:rsidRDefault="00D863A3" w:rsidP="00CE01DA">
      <w:pPr>
        <w:spacing w:before="170" w:after="170"/>
        <w:rPr>
          <w:lang w:val="fr-FR"/>
        </w:rPr>
      </w:pPr>
      <w:hyperlink r:id="rId94" w:history="1">
        <w:r w:rsidRPr="00A21BF0">
          <w:rPr>
            <w:rStyle w:val="Hyperlink"/>
            <w:lang w:val="fr-FR"/>
          </w:rPr>
          <w:t>https://www.wipo.int/standards/en/st90/annex-iii_appendix_b_V1_0.zip</w:t>
        </w:r>
      </w:hyperlink>
    </w:p>
    <w:p w14:paraId="4A978E9F" w14:textId="5A08B527" w:rsidR="001A0A26" w:rsidRDefault="00197F55" w:rsidP="00444DC5">
      <w:pPr>
        <w:spacing w:before="720"/>
        <w:ind w:left="5533"/>
        <w:rPr>
          <w:noProof/>
          <w:lang w:val="fr-FR"/>
        </w:rPr>
      </w:pPr>
      <w:r w:rsidRPr="00940C06">
        <w:rPr>
          <w:lang w:val="fr-FR"/>
        </w:rPr>
        <w:t>[</w:t>
      </w:r>
      <w:r w:rsidR="00AD7FDC">
        <w:rPr>
          <w:lang w:val="fr-FR"/>
        </w:rPr>
        <w:t>L</w:t>
      </w:r>
      <w:r w:rsidR="00BB0A23">
        <w:rPr>
          <w:lang w:val="fr-FR"/>
        </w:rPr>
        <w:t>’</w:t>
      </w:r>
      <w:r w:rsidR="00AD7FDC">
        <w:rPr>
          <w:lang w:val="fr-FR"/>
        </w:rPr>
        <w:t>annexe </w:t>
      </w:r>
      <w:r w:rsidRPr="00940C06">
        <w:rPr>
          <w:lang w:val="fr-FR"/>
        </w:rPr>
        <w:t>IV</w:t>
      </w:r>
      <w:r w:rsidR="0006283E">
        <w:rPr>
          <w:lang w:val="fr-FR"/>
        </w:rPr>
        <w:t xml:space="preserve"> de la norme ST.90</w:t>
      </w:r>
      <w:r w:rsidRPr="00940C06">
        <w:rPr>
          <w:lang w:val="fr-FR"/>
        </w:rPr>
        <w:t xml:space="preserve"> </w:t>
      </w:r>
      <w:r w:rsidR="00AD7FDC">
        <w:rPr>
          <w:lang w:val="fr-FR"/>
        </w:rPr>
        <w:t>suit</w:t>
      </w:r>
      <w:r w:rsidRPr="00940C06">
        <w:rPr>
          <w:lang w:val="fr-FR"/>
        </w:rPr>
        <w:t>]</w:t>
      </w:r>
    </w:p>
    <w:p w14:paraId="245E411C" w14:textId="376E7156" w:rsidR="00CF27C8" w:rsidRPr="00982192" w:rsidRDefault="00CF27C8" w:rsidP="00CE01DA">
      <w:pPr>
        <w:spacing w:before="170" w:after="170"/>
        <w:rPr>
          <w:rFonts w:eastAsia="SimSun"/>
          <w:noProof/>
          <w:szCs w:val="28"/>
          <w:lang w:val="fr-FR"/>
        </w:rPr>
      </w:pPr>
      <w:r w:rsidRPr="00982192">
        <w:rPr>
          <w:noProof/>
          <w:lang w:val="fr-FR"/>
        </w:rPr>
        <w:br w:type="page"/>
      </w:r>
    </w:p>
    <w:p w14:paraId="661BAA86" w14:textId="77777777" w:rsidR="00EC6EB5" w:rsidRDefault="00EC6EB5" w:rsidP="00CE01DA">
      <w:pPr>
        <w:pStyle w:val="Heading2"/>
        <w:spacing w:before="170" w:after="170" w:line="480" w:lineRule="auto"/>
        <w:jc w:val="center"/>
        <w:rPr>
          <w:b/>
          <w:noProof/>
          <w:sz w:val="20"/>
          <w:lang w:val="fr-FR"/>
        </w:rPr>
        <w:sectPr w:rsidR="00EC6EB5" w:rsidSect="00777EE4">
          <w:headerReference w:type="even" r:id="rId95"/>
          <w:footerReference w:type="even" r:id="rId96"/>
          <w:headerReference w:type="first" r:id="rId97"/>
          <w:footerReference w:type="first" r:id="rId98"/>
          <w:type w:val="continuous"/>
          <w:pgSz w:w="11907" w:h="16839" w:code="9"/>
          <w:pgMar w:top="562" w:right="1138" w:bottom="1282" w:left="1411" w:header="720" w:footer="720" w:gutter="0"/>
          <w:pgNumType w:start="86"/>
          <w:cols w:space="708"/>
          <w:titlePg/>
          <w:docGrid w:linePitch="360"/>
        </w:sectPr>
      </w:pPr>
      <w:bookmarkStart w:id="4074" w:name="_Toc54363400"/>
      <w:bookmarkStart w:id="4075" w:name="_Ref513712098"/>
    </w:p>
    <w:p w14:paraId="25ACA0B1" w14:textId="039AD64B" w:rsidR="00294958" w:rsidRPr="00A21BF0" w:rsidRDefault="00294958" w:rsidP="00CE01DA">
      <w:pPr>
        <w:pStyle w:val="Heading2"/>
        <w:spacing w:before="170" w:after="170" w:line="480" w:lineRule="auto"/>
        <w:jc w:val="center"/>
        <w:rPr>
          <w:b/>
          <w:noProof/>
          <w:sz w:val="20"/>
          <w:lang w:val="fr-FR"/>
        </w:rPr>
      </w:pPr>
      <w:bookmarkStart w:id="4076" w:name="_ANNEXE_IV"/>
      <w:bookmarkStart w:id="4077" w:name="_Toc212824917"/>
      <w:bookmarkEnd w:id="4076"/>
      <w:r w:rsidRPr="00A21BF0">
        <w:rPr>
          <w:b/>
          <w:noProof/>
          <w:sz w:val="20"/>
          <w:lang w:val="fr-FR"/>
        </w:rPr>
        <w:t>ANNEX</w:t>
      </w:r>
      <w:r w:rsidR="004F0E5C" w:rsidRPr="00A21BF0">
        <w:rPr>
          <w:b/>
          <w:noProof/>
          <w:sz w:val="20"/>
          <w:lang w:val="fr-FR"/>
        </w:rPr>
        <w:t>E</w:t>
      </w:r>
      <w:r w:rsidRPr="00A21BF0">
        <w:rPr>
          <w:b/>
          <w:noProof/>
          <w:sz w:val="20"/>
          <w:lang w:val="fr-FR"/>
        </w:rPr>
        <w:t xml:space="preserve"> IV</w:t>
      </w:r>
      <w:bookmarkEnd w:id="4074"/>
      <w:bookmarkEnd w:id="4077"/>
    </w:p>
    <w:p w14:paraId="166952FA" w14:textId="03D75EAF" w:rsidR="00992C0C" w:rsidRDefault="004F0E5C" w:rsidP="00CE01DA">
      <w:pPr>
        <w:widowControl w:val="0"/>
        <w:kinsoku w:val="0"/>
        <w:spacing w:before="170" w:after="170"/>
        <w:ind w:right="11"/>
        <w:jc w:val="center"/>
        <w:rPr>
          <w:rFonts w:eastAsia="Times New Roman" w:cs="Arial"/>
          <w:noProof/>
          <w:szCs w:val="17"/>
          <w:lang w:val="fr-FR"/>
        </w:rPr>
      </w:pPr>
      <w:r>
        <w:rPr>
          <w:rFonts w:eastAsia="Times New Roman" w:cs="Arial"/>
          <w:noProof/>
          <w:szCs w:val="17"/>
          <w:lang w:val="fr-FR"/>
        </w:rPr>
        <w:t>MEILLEURES PRATIQUES EN MATIÈRE D</w:t>
      </w:r>
      <w:r w:rsidR="00BB0A23">
        <w:rPr>
          <w:rFonts w:eastAsia="Times New Roman" w:cs="Arial"/>
          <w:noProof/>
          <w:szCs w:val="17"/>
          <w:lang w:val="fr-FR"/>
        </w:rPr>
        <w:t>’</w:t>
      </w:r>
      <w:r>
        <w:rPr>
          <w:rFonts w:eastAsia="Times New Roman" w:cs="Arial"/>
          <w:noProof/>
          <w:szCs w:val="17"/>
          <w:lang w:val="fr-FR"/>
        </w:rPr>
        <w:t>ARCHITECTURE DE SÉCURITÉ DE HAUT NIVEAU</w:t>
      </w:r>
    </w:p>
    <w:p w14:paraId="45C16096" w14:textId="4C5432D0" w:rsidR="00722EF4" w:rsidRPr="00A21BF0" w:rsidRDefault="004F0E5C" w:rsidP="00CE01DA">
      <w:pPr>
        <w:widowControl w:val="0"/>
        <w:kinsoku w:val="0"/>
        <w:spacing w:before="170" w:after="170"/>
        <w:ind w:right="11"/>
        <w:jc w:val="center"/>
        <w:rPr>
          <w:i/>
          <w:lang w:val="fr-FR"/>
        </w:rPr>
      </w:pPr>
      <w:r w:rsidRPr="00A21BF0">
        <w:rPr>
          <w:i/>
          <w:noProof/>
          <w:szCs w:val="17"/>
          <w:lang w:val="fr-FR"/>
        </w:rPr>
        <w:t xml:space="preserve">Version </w:t>
      </w:r>
      <w:del w:id="4078" w:author="Author">
        <w:r w:rsidR="00722EF4" w:rsidRPr="00A21BF0" w:rsidDel="00D95291">
          <w:rPr>
            <w:i/>
            <w:noProof/>
            <w:szCs w:val="17"/>
            <w:lang w:val="fr-FR"/>
          </w:rPr>
          <w:delText>1.1</w:delText>
        </w:r>
      </w:del>
      <w:ins w:id="4079" w:author="Author">
        <w:r w:rsidR="00D95291">
          <w:rPr>
            <w:i/>
            <w:noProof/>
            <w:szCs w:val="17"/>
            <w:lang w:val="fr-FR"/>
          </w:rPr>
          <w:t>2.0</w:t>
        </w:r>
      </w:ins>
    </w:p>
    <w:p w14:paraId="35909188" w14:textId="77777777" w:rsidR="00722EF4" w:rsidRPr="00A21BF0" w:rsidRDefault="00722EF4" w:rsidP="00CE01DA">
      <w:pPr>
        <w:spacing w:before="170" w:after="170"/>
        <w:jc w:val="center"/>
        <w:rPr>
          <w:i/>
          <w:lang w:val="fr-FR"/>
        </w:rPr>
      </w:pPr>
    </w:p>
    <w:p w14:paraId="455059EB" w14:textId="41480843" w:rsidR="00722EF4" w:rsidRDefault="00D95291" w:rsidP="00CE01DA">
      <w:pPr>
        <w:spacing w:before="170" w:after="170"/>
        <w:jc w:val="center"/>
        <w:rPr>
          <w:i/>
          <w:lang w:val="fr-CH"/>
        </w:rPr>
      </w:pPr>
      <w:r>
        <w:rPr>
          <w:i/>
          <w:lang w:val="fr-CH"/>
        </w:rPr>
        <w:t xml:space="preserve">Proposition présentée pour approbation </w:t>
      </w:r>
      <w:r w:rsidR="00722EF4" w:rsidRPr="00722EF4">
        <w:rPr>
          <w:i/>
          <w:lang w:val="fr-CH"/>
        </w:rPr>
        <w:t>par le Comité des normes de l’OMPI (CWS)</w:t>
      </w:r>
      <w:r w:rsidR="00E6245C">
        <w:rPr>
          <w:i/>
          <w:lang w:val="fr-CH"/>
        </w:rPr>
        <w:br/>
      </w:r>
      <w:r w:rsidR="00722EF4" w:rsidRPr="00722EF4">
        <w:rPr>
          <w:i/>
          <w:lang w:val="fr-CH"/>
        </w:rPr>
        <w:t xml:space="preserve">à sa </w:t>
      </w:r>
      <w:r>
        <w:rPr>
          <w:i/>
          <w:lang w:val="fr-CH"/>
        </w:rPr>
        <w:t xml:space="preserve">treizième </w:t>
      </w:r>
      <w:r w:rsidR="00722EF4" w:rsidRPr="00722EF4">
        <w:rPr>
          <w:i/>
          <w:lang w:val="fr-CH"/>
        </w:rPr>
        <w:t>session</w:t>
      </w:r>
    </w:p>
    <w:p w14:paraId="33491850" w14:textId="2F56D9D2" w:rsidR="00294958" w:rsidRPr="001F2788" w:rsidRDefault="00294958" w:rsidP="00CE01DA">
      <w:pPr>
        <w:spacing w:before="170" w:after="170"/>
        <w:jc w:val="center"/>
        <w:rPr>
          <w:i/>
          <w:lang w:val="fr-CH"/>
        </w:rPr>
      </w:pPr>
    </w:p>
    <w:bookmarkEnd w:id="4075"/>
    <w:p w14:paraId="19751BBE" w14:textId="7145132C" w:rsidR="005E48A2" w:rsidRPr="00982192" w:rsidRDefault="00FC1DE5"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t>1.</w:t>
      </w:r>
      <w:r w:rsidRPr="00982192">
        <w:rPr>
          <w:rFonts w:eastAsia="Times New Roman" w:cs="Arial"/>
          <w:noProof/>
          <w:szCs w:val="17"/>
          <w:lang w:val="fr-FR"/>
        </w:rPr>
        <w:tab/>
      </w:r>
      <w:r w:rsidR="001B0109">
        <w:rPr>
          <w:rFonts w:eastAsia="Times New Roman" w:cs="Arial"/>
          <w:noProof/>
          <w:szCs w:val="17"/>
          <w:lang w:val="fr-FR"/>
        </w:rPr>
        <w:t>L</w:t>
      </w:r>
      <w:r w:rsidR="00BB0A23">
        <w:rPr>
          <w:rFonts w:eastAsia="Times New Roman" w:cs="Arial"/>
          <w:noProof/>
          <w:szCs w:val="17"/>
          <w:lang w:val="fr-FR"/>
        </w:rPr>
        <w:t>’</w:t>
      </w:r>
      <w:r w:rsidR="005E48A2" w:rsidRPr="00982192">
        <w:rPr>
          <w:rFonts w:eastAsia="Times New Roman" w:cs="Arial"/>
          <w:noProof/>
          <w:szCs w:val="17"/>
          <w:lang w:val="fr-FR"/>
        </w:rPr>
        <w:t xml:space="preserve">architecture </w:t>
      </w:r>
      <w:r w:rsidR="001B0109">
        <w:rPr>
          <w:rFonts w:eastAsia="Times New Roman" w:cs="Arial"/>
          <w:noProof/>
          <w:szCs w:val="17"/>
          <w:lang w:val="fr-FR"/>
        </w:rPr>
        <w:t xml:space="preserve">de sécurité </w:t>
      </w:r>
      <w:r w:rsidR="005E48A2" w:rsidRPr="00982192">
        <w:rPr>
          <w:rFonts w:eastAsia="Times New Roman" w:cs="Arial"/>
          <w:noProof/>
          <w:szCs w:val="17"/>
          <w:lang w:val="fr-FR"/>
        </w:rPr>
        <w:t>d</w:t>
      </w:r>
      <w:r w:rsidR="001B0109">
        <w:rPr>
          <w:rFonts w:eastAsia="Times New Roman" w:cs="Arial"/>
          <w:noProof/>
          <w:szCs w:val="17"/>
          <w:lang w:val="fr-FR"/>
        </w:rPr>
        <w:t>é</w:t>
      </w:r>
      <w:r w:rsidR="005E48A2" w:rsidRPr="00982192">
        <w:rPr>
          <w:rFonts w:eastAsia="Times New Roman" w:cs="Arial"/>
          <w:noProof/>
          <w:szCs w:val="17"/>
          <w:lang w:val="fr-FR"/>
        </w:rPr>
        <w:t>fin</w:t>
      </w:r>
      <w:r w:rsidR="001B0109">
        <w:rPr>
          <w:rFonts w:eastAsia="Times New Roman" w:cs="Arial"/>
          <w:noProof/>
          <w:szCs w:val="17"/>
          <w:lang w:val="fr-FR"/>
        </w:rPr>
        <w:t xml:space="preserve">it les </w:t>
      </w:r>
      <w:r w:rsidR="005E48A2" w:rsidRPr="00982192">
        <w:rPr>
          <w:rFonts w:eastAsia="Times New Roman" w:cs="Arial"/>
          <w:noProof/>
          <w:szCs w:val="17"/>
          <w:lang w:val="fr-FR"/>
        </w:rPr>
        <w:t xml:space="preserve">services </w:t>
      </w:r>
      <w:r w:rsidR="001B0109">
        <w:rPr>
          <w:rFonts w:eastAsia="Times New Roman" w:cs="Arial"/>
          <w:noProof/>
          <w:szCs w:val="17"/>
          <w:lang w:val="fr-FR"/>
        </w:rPr>
        <w:t>et les mécanismes qui devraient être mis en place pour appliquer des politiques et règles définies tout en offrant un cadre à la poursuite de la normalisation et de l</w:t>
      </w:r>
      <w:r w:rsidR="00BB0A23">
        <w:rPr>
          <w:rFonts w:eastAsia="Times New Roman" w:cs="Arial"/>
          <w:noProof/>
          <w:szCs w:val="17"/>
          <w:lang w:val="fr-FR"/>
        </w:rPr>
        <w:t>’</w:t>
      </w:r>
      <w:r w:rsidR="001B0109">
        <w:rPr>
          <w:rFonts w:eastAsia="Times New Roman" w:cs="Arial"/>
          <w:noProof/>
          <w:szCs w:val="17"/>
          <w:lang w:val="fr-FR"/>
        </w:rPr>
        <w:t>automatisation de la sécuri</w:t>
      </w:r>
      <w:r w:rsidR="00334310">
        <w:rPr>
          <w:rFonts w:eastAsia="Times New Roman" w:cs="Arial"/>
          <w:noProof/>
          <w:szCs w:val="17"/>
          <w:lang w:val="fr-FR"/>
        </w:rPr>
        <w:t>té.  Le</w:t>
      </w:r>
      <w:r w:rsidR="001B0109">
        <w:rPr>
          <w:rFonts w:eastAsia="Times New Roman" w:cs="Arial"/>
          <w:noProof/>
          <w:szCs w:val="17"/>
          <w:lang w:val="fr-FR"/>
        </w:rPr>
        <w:t xml:space="preserve">s </w:t>
      </w:r>
      <w:r w:rsidR="005E48A2" w:rsidRPr="00982192">
        <w:rPr>
          <w:rFonts w:eastAsia="Times New Roman" w:cs="Arial"/>
          <w:noProof/>
          <w:szCs w:val="17"/>
          <w:lang w:val="fr-FR"/>
        </w:rPr>
        <w:t xml:space="preserve">services </w:t>
      </w:r>
      <w:r w:rsidR="001B0109">
        <w:rPr>
          <w:rFonts w:eastAsia="Times New Roman" w:cs="Arial"/>
          <w:noProof/>
          <w:szCs w:val="17"/>
          <w:lang w:val="fr-FR"/>
        </w:rPr>
        <w:t>et mécanismes essentiels de ce cadre de sécurité</w:t>
      </w:r>
      <w:r w:rsidR="00992C0C">
        <w:rPr>
          <w:rFonts w:eastAsia="Times New Roman" w:cs="Arial"/>
          <w:noProof/>
          <w:szCs w:val="17"/>
          <w:lang w:val="fr-FR"/>
        </w:rPr>
        <w:t xml:space="preserve"> des </w:t>
      </w:r>
      <w:r w:rsidR="00992C0C" w:rsidRPr="00982192">
        <w:rPr>
          <w:rFonts w:eastAsia="Times New Roman" w:cs="Arial"/>
          <w:noProof/>
          <w:szCs w:val="17"/>
          <w:lang w:val="fr-FR"/>
        </w:rPr>
        <w:t>API</w:t>
      </w:r>
      <w:r w:rsidR="005E48A2" w:rsidRPr="00982192">
        <w:rPr>
          <w:rFonts w:eastAsia="Times New Roman" w:cs="Arial"/>
          <w:noProof/>
          <w:szCs w:val="17"/>
          <w:lang w:val="fr-FR"/>
        </w:rPr>
        <w:t xml:space="preserve"> (</w:t>
      </w:r>
      <w:r w:rsidR="001B0109">
        <w:rPr>
          <w:rFonts w:eastAsia="Times New Roman" w:cs="Arial"/>
          <w:noProof/>
          <w:szCs w:val="17"/>
          <w:lang w:val="fr-FR"/>
        </w:rPr>
        <w:t>le portail de</w:t>
      </w:r>
      <w:r w:rsidR="00FB4BBA">
        <w:rPr>
          <w:rFonts w:eastAsia="Times New Roman" w:cs="Arial"/>
          <w:noProof/>
          <w:szCs w:val="17"/>
          <w:lang w:val="fr-FR"/>
        </w:rPr>
        <w:t>s développeurs</w:t>
      </w:r>
      <w:r w:rsidR="005E48A2" w:rsidRPr="00982192">
        <w:rPr>
          <w:rFonts w:eastAsia="Times New Roman" w:cs="Arial"/>
          <w:noProof/>
          <w:szCs w:val="17"/>
          <w:lang w:val="fr-FR"/>
        </w:rPr>
        <w:t xml:space="preserve">, </w:t>
      </w:r>
      <w:r w:rsidR="001B0109">
        <w:rPr>
          <w:rFonts w:eastAsia="Times New Roman" w:cs="Arial"/>
          <w:noProof/>
          <w:szCs w:val="17"/>
          <w:lang w:val="fr-FR"/>
        </w:rPr>
        <w:t>le gestionnaire d</w:t>
      </w:r>
      <w:r w:rsidR="00BB0A23">
        <w:rPr>
          <w:rFonts w:eastAsia="Times New Roman" w:cs="Arial"/>
          <w:noProof/>
          <w:szCs w:val="17"/>
          <w:lang w:val="fr-FR"/>
        </w:rPr>
        <w:t>’</w:t>
      </w:r>
      <w:r w:rsidR="005E48A2" w:rsidRPr="00982192">
        <w:rPr>
          <w:rFonts w:eastAsia="Times New Roman" w:cs="Arial"/>
          <w:noProof/>
          <w:szCs w:val="17"/>
          <w:lang w:val="fr-FR"/>
        </w:rPr>
        <w:t xml:space="preserve">API </w:t>
      </w:r>
      <w:r w:rsidR="001B0109">
        <w:rPr>
          <w:rFonts w:eastAsia="Times New Roman" w:cs="Arial"/>
          <w:noProof/>
          <w:szCs w:val="17"/>
          <w:lang w:val="fr-FR"/>
        </w:rPr>
        <w:t xml:space="preserve">et la passerelle </w:t>
      </w:r>
      <w:r w:rsidR="005E48A2" w:rsidRPr="00982192">
        <w:rPr>
          <w:rFonts w:eastAsia="Times New Roman" w:cs="Arial"/>
          <w:noProof/>
          <w:szCs w:val="17"/>
          <w:lang w:val="fr-FR"/>
        </w:rPr>
        <w:t xml:space="preserve">API) </w:t>
      </w:r>
      <w:r w:rsidR="001B0109">
        <w:rPr>
          <w:rFonts w:eastAsia="Times New Roman" w:cs="Arial"/>
          <w:noProof/>
          <w:szCs w:val="17"/>
          <w:lang w:val="fr-FR"/>
        </w:rPr>
        <w:t>regroupent les fonctionnalit</w:t>
      </w:r>
      <w:r w:rsidR="00334310">
        <w:rPr>
          <w:rFonts w:eastAsia="Times New Roman" w:cs="Arial"/>
          <w:noProof/>
          <w:szCs w:val="17"/>
          <w:lang w:val="fr-FR"/>
        </w:rPr>
        <w:t>és.  Ce</w:t>
      </w:r>
      <w:r w:rsidR="001B0109">
        <w:rPr>
          <w:rFonts w:eastAsia="Times New Roman" w:cs="Arial"/>
          <w:noProof/>
          <w:szCs w:val="17"/>
          <w:lang w:val="fr-FR"/>
        </w:rPr>
        <w:t xml:space="preserve">s fonctions peuvent être remplies par des applications </w:t>
      </w:r>
      <w:r w:rsidR="00C27528">
        <w:rPr>
          <w:rFonts w:eastAsia="Times New Roman" w:cs="Arial"/>
          <w:noProof/>
          <w:szCs w:val="17"/>
          <w:lang w:val="fr-FR"/>
        </w:rPr>
        <w:t xml:space="preserve">discrètes et le développement de codes personnalisés </w:t>
      </w:r>
      <w:r w:rsidR="00FB4BBA">
        <w:rPr>
          <w:rFonts w:eastAsia="Times New Roman" w:cs="Arial"/>
          <w:noProof/>
          <w:szCs w:val="17"/>
          <w:lang w:val="fr-FR"/>
        </w:rPr>
        <w:t>en utilisant</w:t>
      </w:r>
      <w:r w:rsidR="00C27528">
        <w:rPr>
          <w:rFonts w:eastAsia="Times New Roman" w:cs="Arial"/>
          <w:noProof/>
          <w:szCs w:val="17"/>
          <w:lang w:val="fr-FR"/>
        </w:rPr>
        <w:t xml:space="preserve"> de</w:t>
      </w:r>
      <w:r w:rsidR="00FB4BBA">
        <w:rPr>
          <w:rFonts w:eastAsia="Times New Roman" w:cs="Arial"/>
          <w:noProof/>
          <w:szCs w:val="17"/>
          <w:lang w:val="fr-FR"/>
        </w:rPr>
        <w:t>s</w:t>
      </w:r>
      <w:r w:rsidR="00C27528">
        <w:rPr>
          <w:rFonts w:eastAsia="Times New Roman" w:cs="Arial"/>
          <w:noProof/>
          <w:szCs w:val="17"/>
          <w:lang w:val="fr-FR"/>
        </w:rPr>
        <w:t xml:space="preserve"> produits disponibles sur le marché ou en tirant parti des technologies existantes qui peuvent être configurées pour fournir ces fonctions ou servic</w:t>
      </w:r>
      <w:r w:rsidR="00334310">
        <w:rPr>
          <w:rFonts w:eastAsia="Times New Roman" w:cs="Arial"/>
          <w:noProof/>
          <w:szCs w:val="17"/>
          <w:lang w:val="fr-FR"/>
        </w:rPr>
        <w:t>es.  Ce</w:t>
      </w:r>
      <w:r w:rsidR="00C27528">
        <w:rPr>
          <w:rFonts w:eastAsia="Times New Roman" w:cs="Arial"/>
          <w:noProof/>
          <w:szCs w:val="17"/>
          <w:lang w:val="fr-FR"/>
        </w:rPr>
        <w:t>rtaines des fonctionnalités peuvent se recouper partiellement ou être combinées dans un ou plusieurs produits selon le fournisseur utilisé</w:t>
      </w:r>
      <w:r w:rsidR="005E48A2" w:rsidRPr="00982192">
        <w:rPr>
          <w:rFonts w:eastAsia="Times New Roman" w:cs="Arial"/>
          <w:noProof/>
          <w:szCs w:val="17"/>
          <w:lang w:val="fr-FR"/>
        </w:rPr>
        <w:t>.</w:t>
      </w:r>
    </w:p>
    <w:p w14:paraId="3CB5F86D" w14:textId="72713F51" w:rsidR="005E48A2" w:rsidRDefault="00CD7788" w:rsidP="00CE01DA">
      <w:pPr>
        <w:spacing w:before="170" w:after="170"/>
        <w:jc w:val="center"/>
        <w:rPr>
          <w:noProof/>
          <w:lang w:val="fr-FR" w:eastAsia="zh-CN"/>
        </w:rPr>
      </w:pPr>
      <w:r>
        <w:rPr>
          <w:noProof/>
        </w:rPr>
        <w:drawing>
          <wp:inline distT="0" distB="0" distL="0" distR="0" wp14:anchorId="196E882A" wp14:editId="6C63AB36">
            <wp:extent cx="5942330" cy="33940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9">
                      <a:extLst>
                        <a:ext uri="{BEBA8EAE-BF5A-486C-A8C5-ECC9F3942E4B}">
                          <a14:imgProps xmlns:a14="http://schemas.microsoft.com/office/drawing/2010/main">
                            <a14:imgLayer r:embed="rId100">
                              <a14:imgEffect>
                                <a14:saturation sat="0"/>
                              </a14:imgEffect>
                            </a14:imgLayer>
                          </a14:imgProps>
                        </a:ext>
                      </a:extLst>
                    </a:blip>
                    <a:stretch>
                      <a:fillRect/>
                    </a:stretch>
                  </pic:blipFill>
                  <pic:spPr>
                    <a:xfrm>
                      <a:off x="0" y="0"/>
                      <a:ext cx="5942330" cy="3394075"/>
                    </a:xfrm>
                    <a:prstGeom prst="rect">
                      <a:avLst/>
                    </a:prstGeom>
                  </pic:spPr>
                </pic:pic>
              </a:graphicData>
            </a:graphic>
          </wp:inline>
        </w:drawing>
      </w:r>
    </w:p>
    <w:p w14:paraId="2C08547A" w14:textId="29FBCDAF" w:rsidR="00CF27C8" w:rsidRPr="00982192" w:rsidRDefault="00FC1DE5"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t>2.</w:t>
      </w:r>
      <w:r w:rsidRPr="00982192">
        <w:rPr>
          <w:rFonts w:eastAsia="Times New Roman" w:cs="Arial"/>
          <w:noProof/>
          <w:szCs w:val="17"/>
          <w:lang w:val="fr-FR"/>
        </w:rPr>
        <w:tab/>
      </w:r>
      <w:r w:rsidR="00815041">
        <w:rPr>
          <w:rFonts w:eastAsia="Times New Roman" w:cs="Arial"/>
          <w:noProof/>
          <w:szCs w:val="17"/>
          <w:lang w:val="fr-FR"/>
        </w:rPr>
        <w:t>L</w:t>
      </w:r>
      <w:r w:rsidR="00BB0A23">
        <w:rPr>
          <w:rFonts w:eastAsia="Times New Roman" w:cs="Arial"/>
          <w:noProof/>
          <w:szCs w:val="17"/>
          <w:lang w:val="fr-FR"/>
        </w:rPr>
        <w:t>’</w:t>
      </w:r>
      <w:r w:rsidR="00815041">
        <w:rPr>
          <w:rFonts w:eastAsia="Times New Roman" w:cs="Arial"/>
          <w:noProof/>
          <w:szCs w:val="17"/>
          <w:lang w:val="fr-FR"/>
        </w:rPr>
        <w:t>architecture de sécurité recommandée DEVRAIT comporter les services et mécanismes de sécurité</w:t>
      </w:r>
      <w:r w:rsidR="00992C0C">
        <w:rPr>
          <w:rFonts w:eastAsia="Times New Roman" w:cs="Arial"/>
          <w:noProof/>
          <w:szCs w:val="17"/>
          <w:lang w:val="fr-FR"/>
        </w:rPr>
        <w:t xml:space="preserve"> des API</w:t>
      </w:r>
      <w:r w:rsidR="00815041">
        <w:rPr>
          <w:rFonts w:eastAsia="Times New Roman" w:cs="Arial"/>
          <w:noProof/>
          <w:szCs w:val="17"/>
          <w:lang w:val="fr-FR"/>
        </w:rPr>
        <w:t xml:space="preserve"> ci</w:t>
      </w:r>
      <w:r w:rsidR="00BB0A23">
        <w:rPr>
          <w:rFonts w:eastAsia="Times New Roman" w:cs="Arial"/>
          <w:noProof/>
          <w:szCs w:val="17"/>
          <w:lang w:val="fr-FR"/>
        </w:rPr>
        <w:t>-</w:t>
      </w:r>
      <w:r w:rsidR="00815041">
        <w:rPr>
          <w:rFonts w:eastAsia="Times New Roman" w:cs="Arial"/>
          <w:noProof/>
          <w:szCs w:val="17"/>
          <w:lang w:val="fr-FR"/>
        </w:rPr>
        <w:t>après</w:t>
      </w:r>
      <w:r w:rsidR="00BB0A23">
        <w:rPr>
          <w:rFonts w:eastAsia="Times New Roman" w:cs="Arial"/>
          <w:noProof/>
          <w:szCs w:val="17"/>
          <w:lang w:val="fr-FR"/>
        </w:rPr>
        <w:t> :</w:t>
      </w:r>
    </w:p>
    <w:p w14:paraId="569D8EDB" w14:textId="5470889D" w:rsidR="00CF27C8" w:rsidRPr="00982192" w:rsidRDefault="00815041" w:rsidP="00CE01DA">
      <w:pPr>
        <w:pStyle w:val="NormalWeb"/>
        <w:numPr>
          <w:ilvl w:val="0"/>
          <w:numId w:val="13"/>
        </w:numPr>
        <w:spacing w:before="170" w:beforeAutospacing="0" w:after="170" w:afterAutospacing="0"/>
        <w:ind w:left="1134" w:hanging="567"/>
        <w:rPr>
          <w:bCs/>
          <w:noProof/>
          <w:lang w:val="fr-FR"/>
        </w:rPr>
      </w:pPr>
      <w:r>
        <w:rPr>
          <w:bCs/>
          <w:noProof/>
          <w:lang w:val="fr-FR"/>
        </w:rPr>
        <w:t xml:space="preserve">Un portail API </w:t>
      </w:r>
      <w:r w:rsidR="00CF27C8" w:rsidRPr="00982192">
        <w:rPr>
          <w:bCs/>
          <w:noProof/>
          <w:lang w:val="fr-FR"/>
        </w:rPr>
        <w:t xml:space="preserve">Web </w:t>
      </w:r>
      <w:r>
        <w:rPr>
          <w:bCs/>
          <w:noProof/>
          <w:lang w:val="fr-FR"/>
        </w:rPr>
        <w:t>fournissant des fonctionnalités comme la découverte</w:t>
      </w:r>
      <w:r w:rsidR="00992C0C">
        <w:rPr>
          <w:bCs/>
          <w:noProof/>
          <w:lang w:val="fr-FR"/>
        </w:rPr>
        <w:t xml:space="preserve"> des API</w:t>
      </w:r>
      <w:r>
        <w:rPr>
          <w:bCs/>
          <w:noProof/>
          <w:lang w:val="fr-FR"/>
        </w:rPr>
        <w:t>, l</w:t>
      </w:r>
      <w:r w:rsidR="00BB0A23">
        <w:rPr>
          <w:bCs/>
          <w:noProof/>
          <w:lang w:val="fr-FR"/>
        </w:rPr>
        <w:t>’</w:t>
      </w:r>
      <w:r w:rsidR="00CD4B3A">
        <w:rPr>
          <w:bCs/>
          <w:noProof/>
          <w:lang w:val="fr-FR"/>
        </w:rPr>
        <w:t>analyse</w:t>
      </w:r>
      <w:r w:rsidR="00992C0C">
        <w:rPr>
          <w:bCs/>
          <w:noProof/>
          <w:lang w:val="fr-FR"/>
        </w:rPr>
        <w:t xml:space="preserve"> des API</w:t>
      </w:r>
      <w:r w:rsidR="00CF27C8" w:rsidRPr="00982192">
        <w:rPr>
          <w:bCs/>
          <w:noProof/>
          <w:lang w:val="fr-FR"/>
        </w:rPr>
        <w:t xml:space="preserve">, </w:t>
      </w:r>
      <w:r w:rsidR="00CD4B3A">
        <w:rPr>
          <w:bCs/>
          <w:noProof/>
          <w:lang w:val="fr-FR"/>
        </w:rPr>
        <w:t>l</w:t>
      </w:r>
      <w:r w:rsidR="00BB0A23">
        <w:rPr>
          <w:bCs/>
          <w:noProof/>
          <w:lang w:val="fr-FR"/>
        </w:rPr>
        <w:t>’</w:t>
      </w:r>
      <w:r w:rsidR="00CF27C8" w:rsidRPr="00982192">
        <w:rPr>
          <w:bCs/>
          <w:noProof/>
          <w:lang w:val="fr-FR"/>
        </w:rPr>
        <w:t>acc</w:t>
      </w:r>
      <w:r w:rsidR="00CD4B3A">
        <w:rPr>
          <w:bCs/>
          <w:noProof/>
          <w:lang w:val="fr-FR"/>
        </w:rPr>
        <w:t>è</w:t>
      </w:r>
      <w:r w:rsidR="00CF27C8" w:rsidRPr="00982192">
        <w:rPr>
          <w:bCs/>
          <w:noProof/>
          <w:lang w:val="fr-FR"/>
        </w:rPr>
        <w:t xml:space="preserve">s </w:t>
      </w:r>
      <w:r w:rsidR="00CD4B3A">
        <w:rPr>
          <w:bCs/>
          <w:noProof/>
          <w:lang w:val="fr-FR"/>
        </w:rPr>
        <w:t xml:space="preserve">aux </w:t>
      </w:r>
      <w:r w:rsidR="00CF27C8" w:rsidRPr="00982192">
        <w:rPr>
          <w:bCs/>
          <w:noProof/>
          <w:lang w:val="fr-FR"/>
        </w:rPr>
        <w:t>sp</w:t>
      </w:r>
      <w:r w:rsidR="00CD4B3A">
        <w:rPr>
          <w:bCs/>
          <w:noProof/>
          <w:lang w:val="fr-FR"/>
        </w:rPr>
        <w:t>é</w:t>
      </w:r>
      <w:r w:rsidR="00CF27C8" w:rsidRPr="00982192">
        <w:rPr>
          <w:bCs/>
          <w:noProof/>
          <w:lang w:val="fr-FR"/>
        </w:rPr>
        <w:t xml:space="preserve">cifications </w:t>
      </w:r>
      <w:r w:rsidR="00CD4B3A">
        <w:rPr>
          <w:bCs/>
          <w:noProof/>
          <w:lang w:val="fr-FR"/>
        </w:rPr>
        <w:t xml:space="preserve">et à la </w:t>
      </w:r>
      <w:r w:rsidR="00CF27C8" w:rsidRPr="00982192">
        <w:rPr>
          <w:bCs/>
          <w:noProof/>
          <w:lang w:val="fr-FR"/>
        </w:rPr>
        <w:t>description</w:t>
      </w:r>
      <w:r w:rsidR="00CD4B3A">
        <w:rPr>
          <w:bCs/>
          <w:noProof/>
          <w:lang w:val="fr-FR"/>
        </w:rPr>
        <w:t>, notamment les accords de niveau de service</w:t>
      </w:r>
      <w:r w:rsidR="00CF27C8" w:rsidRPr="00982192">
        <w:rPr>
          <w:bCs/>
          <w:noProof/>
          <w:lang w:val="fr-FR"/>
        </w:rPr>
        <w:t xml:space="preserve">, </w:t>
      </w:r>
      <w:r w:rsidR="00CD4B3A">
        <w:rPr>
          <w:bCs/>
          <w:noProof/>
          <w:lang w:val="fr-FR"/>
        </w:rPr>
        <w:t>ainsi qu</w:t>
      </w:r>
      <w:r w:rsidR="00BB0A23">
        <w:rPr>
          <w:bCs/>
          <w:noProof/>
          <w:lang w:val="fr-FR"/>
        </w:rPr>
        <w:t>’</w:t>
      </w:r>
      <w:r w:rsidR="00CD4B3A">
        <w:rPr>
          <w:bCs/>
          <w:noProof/>
          <w:lang w:val="fr-FR"/>
        </w:rPr>
        <w:t xml:space="preserve">au réseau </w:t>
      </w:r>
      <w:r w:rsidR="00CF27C8" w:rsidRPr="00982192">
        <w:rPr>
          <w:bCs/>
          <w:noProof/>
          <w:lang w:val="fr-FR"/>
        </w:rPr>
        <w:t xml:space="preserve">social </w:t>
      </w:r>
      <w:r w:rsidR="00CD4B3A">
        <w:rPr>
          <w:bCs/>
          <w:noProof/>
          <w:lang w:val="fr-FR"/>
        </w:rPr>
        <w:t>et à la foire aux questions</w:t>
      </w:r>
      <w:r w:rsidR="001C428E" w:rsidRPr="00982192">
        <w:rPr>
          <w:bCs/>
          <w:noProof/>
          <w:lang w:val="fr-FR"/>
        </w:rPr>
        <w:t>;</w:t>
      </w:r>
    </w:p>
    <w:p w14:paraId="757E4CC9" w14:textId="6FA329C5" w:rsidR="00CF27C8" w:rsidRPr="00982192" w:rsidRDefault="00CD4B3A" w:rsidP="00CE01DA">
      <w:pPr>
        <w:pStyle w:val="NormalWeb"/>
        <w:numPr>
          <w:ilvl w:val="0"/>
          <w:numId w:val="13"/>
        </w:numPr>
        <w:spacing w:before="170" w:beforeAutospacing="0" w:after="170" w:afterAutospacing="0"/>
        <w:ind w:left="1134" w:hanging="567"/>
        <w:rPr>
          <w:bCs/>
          <w:noProof/>
          <w:lang w:val="fr-FR"/>
        </w:rPr>
      </w:pPr>
      <w:r>
        <w:rPr>
          <w:bCs/>
          <w:noProof/>
          <w:lang w:val="fr-FR"/>
        </w:rPr>
        <w:t>Un gestionnaire d</w:t>
      </w:r>
      <w:r w:rsidR="00BB0A23">
        <w:rPr>
          <w:bCs/>
          <w:noProof/>
          <w:lang w:val="fr-FR"/>
        </w:rPr>
        <w:t>’</w:t>
      </w:r>
      <w:r>
        <w:rPr>
          <w:bCs/>
          <w:noProof/>
          <w:lang w:val="fr-FR"/>
        </w:rPr>
        <w:t xml:space="preserve">API </w:t>
      </w:r>
      <w:r w:rsidR="00CF27C8" w:rsidRPr="00982192">
        <w:rPr>
          <w:bCs/>
          <w:noProof/>
          <w:lang w:val="fr-FR"/>
        </w:rPr>
        <w:t xml:space="preserve">Web </w:t>
      </w:r>
      <w:r>
        <w:rPr>
          <w:bCs/>
          <w:noProof/>
          <w:lang w:val="fr-FR"/>
        </w:rPr>
        <w:t xml:space="preserve">assurant une </w:t>
      </w:r>
      <w:r w:rsidR="00CF27C8" w:rsidRPr="00982192">
        <w:rPr>
          <w:bCs/>
          <w:noProof/>
          <w:lang w:val="fr-FR"/>
        </w:rPr>
        <w:t xml:space="preserve">administration </w:t>
      </w:r>
      <w:r>
        <w:rPr>
          <w:bCs/>
          <w:noProof/>
          <w:lang w:val="fr-FR"/>
        </w:rPr>
        <w:t xml:space="preserve">et une </w:t>
      </w:r>
      <w:r w:rsidR="00CF27C8" w:rsidRPr="00982192">
        <w:rPr>
          <w:bCs/>
          <w:noProof/>
          <w:lang w:val="fr-FR"/>
        </w:rPr>
        <w:t>go</w:t>
      </w:r>
      <w:r>
        <w:rPr>
          <w:bCs/>
          <w:noProof/>
          <w:lang w:val="fr-FR"/>
        </w:rPr>
        <w:t>u</w:t>
      </w:r>
      <w:r w:rsidR="00CF27C8" w:rsidRPr="00982192">
        <w:rPr>
          <w:bCs/>
          <w:noProof/>
          <w:lang w:val="fr-FR"/>
        </w:rPr>
        <w:t xml:space="preserve">vernance </w:t>
      </w:r>
      <w:r>
        <w:rPr>
          <w:bCs/>
          <w:noProof/>
          <w:lang w:val="fr-FR"/>
        </w:rPr>
        <w:t>centralisée</w:t>
      </w:r>
      <w:r w:rsidR="00992C0C">
        <w:rPr>
          <w:bCs/>
          <w:noProof/>
          <w:lang w:val="fr-FR"/>
        </w:rPr>
        <w:t xml:space="preserve"> des API</w:t>
      </w:r>
      <w:r>
        <w:rPr>
          <w:bCs/>
          <w:noProof/>
          <w:lang w:val="fr-FR"/>
        </w:rPr>
        <w:t xml:space="preserve"> pour les catalogues d</w:t>
      </w:r>
      <w:r w:rsidR="00BB0A23">
        <w:rPr>
          <w:bCs/>
          <w:noProof/>
          <w:lang w:val="fr-FR"/>
        </w:rPr>
        <w:t>’</w:t>
      </w:r>
      <w:r w:rsidR="00CF27C8" w:rsidRPr="00982192">
        <w:rPr>
          <w:bCs/>
          <w:noProof/>
          <w:lang w:val="fr-FR"/>
        </w:rPr>
        <w:t xml:space="preserve">API, </w:t>
      </w:r>
      <w:r>
        <w:rPr>
          <w:bCs/>
          <w:noProof/>
          <w:lang w:val="fr-FR"/>
        </w:rPr>
        <w:t>la gestion de l</w:t>
      </w:r>
      <w:r w:rsidR="00BB0A23">
        <w:rPr>
          <w:bCs/>
          <w:noProof/>
          <w:lang w:val="fr-FR"/>
        </w:rPr>
        <w:t>’</w:t>
      </w:r>
      <w:r>
        <w:rPr>
          <w:bCs/>
          <w:noProof/>
          <w:lang w:val="fr-FR"/>
        </w:rPr>
        <w:t>enregistrement et l</w:t>
      </w:r>
      <w:r w:rsidR="00BB0A23">
        <w:rPr>
          <w:bCs/>
          <w:noProof/>
          <w:lang w:val="fr-FR"/>
        </w:rPr>
        <w:t>’</w:t>
      </w:r>
      <w:r>
        <w:rPr>
          <w:bCs/>
          <w:noProof/>
          <w:lang w:val="fr-FR"/>
        </w:rPr>
        <w:t>intégration des différentes communautés de développeurs d</w:t>
      </w:r>
      <w:r w:rsidR="00BB0A23">
        <w:rPr>
          <w:bCs/>
          <w:noProof/>
          <w:lang w:val="fr-FR"/>
        </w:rPr>
        <w:t>’</w:t>
      </w:r>
      <w:r>
        <w:rPr>
          <w:bCs/>
          <w:noProof/>
          <w:lang w:val="fr-FR"/>
        </w:rPr>
        <w:t>API</w:t>
      </w:r>
      <w:r w:rsidR="00CF27C8" w:rsidRPr="00982192">
        <w:rPr>
          <w:bCs/>
          <w:noProof/>
          <w:lang w:val="fr-FR"/>
        </w:rPr>
        <w:t xml:space="preserve">, </w:t>
      </w:r>
      <w:r>
        <w:rPr>
          <w:bCs/>
          <w:noProof/>
          <w:lang w:val="fr-FR"/>
        </w:rPr>
        <w:t>la gestion du cycle de vie</w:t>
      </w:r>
      <w:r w:rsidR="00992C0C">
        <w:rPr>
          <w:bCs/>
          <w:noProof/>
          <w:lang w:val="fr-FR"/>
        </w:rPr>
        <w:t xml:space="preserve"> des API</w:t>
      </w:r>
      <w:r w:rsidR="00CF27C8" w:rsidRPr="00982192">
        <w:rPr>
          <w:bCs/>
          <w:noProof/>
          <w:lang w:val="fr-FR"/>
        </w:rPr>
        <w:t xml:space="preserve">, </w:t>
      </w:r>
      <w:r>
        <w:rPr>
          <w:bCs/>
          <w:noProof/>
          <w:lang w:val="fr-FR"/>
        </w:rPr>
        <w:t>l</w:t>
      </w:r>
      <w:r w:rsidR="00BB0A23">
        <w:rPr>
          <w:bCs/>
          <w:noProof/>
          <w:lang w:val="fr-FR"/>
        </w:rPr>
        <w:t>’</w:t>
      </w:r>
      <w:r w:rsidR="00CF27C8" w:rsidRPr="00982192">
        <w:rPr>
          <w:bCs/>
          <w:noProof/>
          <w:lang w:val="fr-FR"/>
        </w:rPr>
        <w:t xml:space="preserve">application </w:t>
      </w:r>
      <w:r>
        <w:rPr>
          <w:bCs/>
          <w:noProof/>
          <w:lang w:val="fr-FR"/>
        </w:rPr>
        <w:t>de profils de sécurité prédéfinis et la gestion du cycle de vie des politiques de sécurité</w:t>
      </w:r>
      <w:r w:rsidR="001C428E" w:rsidRPr="00982192">
        <w:rPr>
          <w:bCs/>
          <w:noProof/>
          <w:lang w:val="fr-FR"/>
        </w:rPr>
        <w:t>;</w:t>
      </w:r>
    </w:p>
    <w:p w14:paraId="0954A413" w14:textId="7946057E" w:rsidR="00CF27C8" w:rsidRPr="00982192" w:rsidRDefault="00CD4B3A" w:rsidP="00CE01DA">
      <w:pPr>
        <w:pStyle w:val="NormalWeb"/>
        <w:numPr>
          <w:ilvl w:val="0"/>
          <w:numId w:val="13"/>
        </w:numPr>
        <w:spacing w:before="170" w:beforeAutospacing="0" w:after="170" w:afterAutospacing="0"/>
        <w:ind w:left="1134" w:hanging="567"/>
        <w:rPr>
          <w:bCs/>
          <w:noProof/>
          <w:lang w:val="fr-FR"/>
        </w:rPr>
      </w:pPr>
      <w:r>
        <w:rPr>
          <w:bCs/>
          <w:noProof/>
          <w:lang w:val="fr-FR"/>
        </w:rPr>
        <w:t xml:space="preserve">Une passerelle API </w:t>
      </w:r>
      <w:r w:rsidR="00CF27C8" w:rsidRPr="00982192">
        <w:rPr>
          <w:bCs/>
          <w:noProof/>
          <w:lang w:val="fr-FR"/>
        </w:rPr>
        <w:t xml:space="preserve">Web </w:t>
      </w:r>
      <w:r>
        <w:rPr>
          <w:bCs/>
          <w:noProof/>
          <w:lang w:val="fr-FR"/>
        </w:rPr>
        <w:t>fournissant des moyens d</w:t>
      </w:r>
      <w:r w:rsidR="00BB0A23">
        <w:rPr>
          <w:bCs/>
          <w:noProof/>
          <w:lang w:val="fr-FR"/>
        </w:rPr>
        <w:t>’</w:t>
      </w:r>
      <w:r>
        <w:rPr>
          <w:bCs/>
          <w:noProof/>
          <w:lang w:val="fr-FR"/>
        </w:rPr>
        <w:t xml:space="preserve">automatisation de la sécurité, </w:t>
      </w:r>
      <w:r w:rsidR="00BB0A23">
        <w:rPr>
          <w:bCs/>
          <w:noProof/>
          <w:lang w:val="fr-FR"/>
        </w:rPr>
        <w:t>à savoir</w:t>
      </w:r>
      <w:r>
        <w:rPr>
          <w:bCs/>
          <w:noProof/>
          <w:lang w:val="fr-FR"/>
        </w:rPr>
        <w:t xml:space="preserve"> notamment </w:t>
      </w:r>
      <w:r w:rsidR="00CA084F">
        <w:rPr>
          <w:bCs/>
          <w:noProof/>
          <w:lang w:val="fr-FR"/>
        </w:rPr>
        <w:t>une protection centralisée contre les menaces, une authentification centralisée</w:t>
      </w:r>
      <w:r w:rsidR="00992C0C">
        <w:rPr>
          <w:bCs/>
          <w:noProof/>
          <w:lang w:val="fr-FR"/>
        </w:rPr>
        <w:t xml:space="preserve"> des API</w:t>
      </w:r>
      <w:r w:rsidR="00CF27C8" w:rsidRPr="00982192">
        <w:rPr>
          <w:bCs/>
          <w:noProof/>
          <w:lang w:val="fr-FR"/>
        </w:rPr>
        <w:t xml:space="preserve">, </w:t>
      </w:r>
      <w:r w:rsidR="00CA084F">
        <w:rPr>
          <w:bCs/>
          <w:noProof/>
          <w:lang w:val="fr-FR"/>
        </w:rPr>
        <w:t xml:space="preserve">une </w:t>
      </w:r>
      <w:r w:rsidR="00CF27C8" w:rsidRPr="00982192">
        <w:rPr>
          <w:bCs/>
          <w:noProof/>
          <w:lang w:val="fr-FR"/>
        </w:rPr>
        <w:t>autori</w:t>
      </w:r>
      <w:r w:rsidR="00CA084F">
        <w:rPr>
          <w:bCs/>
          <w:noProof/>
          <w:lang w:val="fr-FR"/>
        </w:rPr>
        <w:t>s</w:t>
      </w:r>
      <w:r w:rsidR="00CF27C8" w:rsidRPr="00982192">
        <w:rPr>
          <w:bCs/>
          <w:noProof/>
          <w:lang w:val="fr-FR"/>
        </w:rPr>
        <w:t xml:space="preserve">ation, </w:t>
      </w:r>
      <w:r w:rsidR="008A414D">
        <w:rPr>
          <w:bCs/>
          <w:noProof/>
          <w:lang w:val="fr-FR"/>
        </w:rPr>
        <w:t>la journalisation</w:t>
      </w:r>
      <w:r w:rsidR="00CF27C8" w:rsidRPr="00982192">
        <w:rPr>
          <w:bCs/>
          <w:noProof/>
          <w:lang w:val="fr-FR"/>
        </w:rPr>
        <w:t xml:space="preserve">, </w:t>
      </w:r>
      <w:r w:rsidR="008A414D">
        <w:rPr>
          <w:bCs/>
          <w:noProof/>
          <w:lang w:val="fr-FR"/>
        </w:rPr>
        <w:t>l</w:t>
      </w:r>
      <w:r w:rsidR="00BB0A23">
        <w:rPr>
          <w:bCs/>
          <w:noProof/>
          <w:lang w:val="fr-FR"/>
        </w:rPr>
        <w:t>’</w:t>
      </w:r>
      <w:r w:rsidR="008A414D">
        <w:rPr>
          <w:bCs/>
          <w:noProof/>
          <w:lang w:val="fr-FR"/>
        </w:rPr>
        <w:t>application des politiques de sécurité</w:t>
      </w:r>
      <w:r w:rsidR="00CF27C8" w:rsidRPr="00982192">
        <w:rPr>
          <w:bCs/>
          <w:noProof/>
          <w:lang w:val="fr-FR"/>
        </w:rPr>
        <w:t xml:space="preserve">, </w:t>
      </w:r>
      <w:r w:rsidR="008A414D">
        <w:rPr>
          <w:bCs/>
          <w:noProof/>
          <w:lang w:val="fr-FR"/>
        </w:rPr>
        <w:t xml:space="preserve">le chiffrement des </w:t>
      </w:r>
      <w:r w:rsidR="00CF27C8" w:rsidRPr="00982192">
        <w:rPr>
          <w:bCs/>
          <w:noProof/>
          <w:lang w:val="fr-FR"/>
        </w:rPr>
        <w:t>message</w:t>
      </w:r>
      <w:r w:rsidR="008A414D">
        <w:rPr>
          <w:bCs/>
          <w:noProof/>
          <w:lang w:val="fr-FR"/>
        </w:rPr>
        <w:t>s</w:t>
      </w:r>
      <w:r w:rsidR="001C428E" w:rsidRPr="00982192">
        <w:rPr>
          <w:bCs/>
          <w:noProof/>
          <w:lang w:val="fr-FR"/>
        </w:rPr>
        <w:t xml:space="preserve">, </w:t>
      </w:r>
      <w:r w:rsidR="008A414D">
        <w:rPr>
          <w:bCs/>
          <w:noProof/>
          <w:lang w:val="fr-FR"/>
        </w:rPr>
        <w:t>le contrôle et l</w:t>
      </w:r>
      <w:r w:rsidR="00BB0A23">
        <w:rPr>
          <w:bCs/>
          <w:noProof/>
          <w:lang w:val="fr-FR"/>
        </w:rPr>
        <w:t>’</w:t>
      </w:r>
      <w:r w:rsidR="008A414D">
        <w:rPr>
          <w:bCs/>
          <w:noProof/>
          <w:lang w:val="fr-FR"/>
        </w:rPr>
        <w:t>analyse</w:t>
      </w:r>
      <w:r w:rsidR="001C428E" w:rsidRPr="00982192">
        <w:rPr>
          <w:bCs/>
          <w:noProof/>
          <w:lang w:val="fr-FR"/>
        </w:rPr>
        <w:t>;</w:t>
      </w:r>
    </w:p>
    <w:p w14:paraId="0F27137E" w14:textId="27DE731E" w:rsidR="00CF27C8" w:rsidRPr="00982192" w:rsidRDefault="008A414D" w:rsidP="00CE01DA">
      <w:pPr>
        <w:pStyle w:val="NormalWeb"/>
        <w:numPr>
          <w:ilvl w:val="0"/>
          <w:numId w:val="13"/>
        </w:numPr>
        <w:spacing w:before="170" w:beforeAutospacing="0" w:after="170" w:afterAutospacing="0"/>
        <w:ind w:left="1134" w:hanging="567"/>
        <w:rPr>
          <w:bCs/>
          <w:noProof/>
          <w:lang w:val="fr-FR"/>
        </w:rPr>
      </w:pPr>
      <w:r>
        <w:rPr>
          <w:bCs/>
          <w:noProof/>
          <w:lang w:val="fr-FR"/>
        </w:rPr>
        <w:t>Un service de contrôle et d</w:t>
      </w:r>
      <w:r w:rsidR="00BB0A23">
        <w:rPr>
          <w:bCs/>
          <w:noProof/>
          <w:lang w:val="fr-FR"/>
        </w:rPr>
        <w:t>’</w:t>
      </w:r>
      <w:r>
        <w:rPr>
          <w:bCs/>
          <w:noProof/>
          <w:lang w:val="fr-FR"/>
        </w:rPr>
        <w:t>analyse</w:t>
      </w:r>
      <w:r w:rsidR="00992C0C">
        <w:rPr>
          <w:bCs/>
          <w:noProof/>
          <w:lang w:val="fr-FR"/>
        </w:rPr>
        <w:t xml:space="preserve"> des API</w:t>
      </w:r>
      <w:r>
        <w:rPr>
          <w:bCs/>
          <w:noProof/>
          <w:lang w:val="fr-FR"/>
        </w:rPr>
        <w:t xml:space="preserve"> </w:t>
      </w:r>
      <w:r w:rsidR="00CF27C8" w:rsidRPr="00982192">
        <w:rPr>
          <w:bCs/>
          <w:noProof/>
          <w:lang w:val="fr-FR"/>
        </w:rPr>
        <w:t xml:space="preserve">Web </w:t>
      </w:r>
      <w:r>
        <w:rPr>
          <w:bCs/>
          <w:noProof/>
          <w:lang w:val="fr-FR"/>
        </w:rPr>
        <w:t>fournissant des fonctionnalités comme le contrôle et l</w:t>
      </w:r>
      <w:r w:rsidR="00BB0A23">
        <w:rPr>
          <w:bCs/>
          <w:noProof/>
          <w:lang w:val="fr-FR"/>
        </w:rPr>
        <w:t>’</w:t>
      </w:r>
      <w:r>
        <w:rPr>
          <w:bCs/>
          <w:noProof/>
          <w:lang w:val="fr-FR"/>
        </w:rPr>
        <w:t>analyse poussés des services d</w:t>
      </w:r>
      <w:r w:rsidR="00BB0A23">
        <w:rPr>
          <w:bCs/>
          <w:noProof/>
          <w:lang w:val="fr-FR"/>
        </w:rPr>
        <w:t>’</w:t>
      </w:r>
      <w:r>
        <w:rPr>
          <w:bCs/>
          <w:noProof/>
          <w:lang w:val="fr-FR"/>
        </w:rPr>
        <w:t>API, l</w:t>
      </w:r>
      <w:r w:rsidR="00BB0A23">
        <w:rPr>
          <w:bCs/>
          <w:noProof/>
          <w:lang w:val="fr-FR"/>
        </w:rPr>
        <w:t>’</w:t>
      </w:r>
      <w:r>
        <w:rPr>
          <w:bCs/>
          <w:noProof/>
          <w:lang w:val="fr-FR"/>
        </w:rPr>
        <w:t>utilisation de profils pour la définition d</w:t>
      </w:r>
      <w:r w:rsidR="00BB0A23">
        <w:rPr>
          <w:bCs/>
          <w:noProof/>
          <w:lang w:val="fr-FR"/>
        </w:rPr>
        <w:t>’</w:t>
      </w:r>
      <w:r>
        <w:rPr>
          <w:bCs/>
          <w:noProof/>
          <w:lang w:val="fr-FR"/>
        </w:rPr>
        <w:t xml:space="preserve">une situation de référence en matière de </w:t>
      </w:r>
      <w:r w:rsidR="00CF27C8" w:rsidRPr="00982192">
        <w:rPr>
          <w:bCs/>
          <w:noProof/>
          <w:lang w:val="fr-FR"/>
        </w:rPr>
        <w:t>s</w:t>
      </w:r>
      <w:r>
        <w:rPr>
          <w:bCs/>
          <w:noProof/>
          <w:lang w:val="fr-FR"/>
        </w:rPr>
        <w:t>é</w:t>
      </w:r>
      <w:r w:rsidR="00CF27C8" w:rsidRPr="00982192">
        <w:rPr>
          <w:bCs/>
          <w:noProof/>
          <w:lang w:val="fr-FR"/>
        </w:rPr>
        <w:t>curit</w:t>
      </w:r>
      <w:r>
        <w:rPr>
          <w:bCs/>
          <w:noProof/>
          <w:lang w:val="fr-FR"/>
        </w:rPr>
        <w:t>é</w:t>
      </w:r>
      <w:r w:rsidR="00CF27C8" w:rsidRPr="00982192">
        <w:rPr>
          <w:bCs/>
          <w:noProof/>
          <w:lang w:val="fr-FR"/>
        </w:rPr>
        <w:t xml:space="preserve">, </w:t>
      </w:r>
      <w:r>
        <w:rPr>
          <w:bCs/>
          <w:noProof/>
          <w:lang w:val="fr-FR"/>
        </w:rPr>
        <w:t xml:space="preserve">et les </w:t>
      </w:r>
      <w:r w:rsidR="00CF27C8" w:rsidRPr="00982192">
        <w:rPr>
          <w:bCs/>
          <w:noProof/>
          <w:lang w:val="fr-FR"/>
        </w:rPr>
        <w:t>change</w:t>
      </w:r>
      <w:r>
        <w:rPr>
          <w:bCs/>
          <w:noProof/>
          <w:lang w:val="fr-FR"/>
        </w:rPr>
        <w:t>ments d</w:t>
      </w:r>
      <w:r w:rsidR="00BB0A23">
        <w:rPr>
          <w:bCs/>
          <w:noProof/>
          <w:lang w:val="fr-FR"/>
        </w:rPr>
        <w:t>’</w:t>
      </w:r>
      <w:r>
        <w:rPr>
          <w:bCs/>
          <w:noProof/>
          <w:lang w:val="fr-FR"/>
        </w:rPr>
        <w:t>utilisation et de besoins</w:t>
      </w:r>
      <w:r w:rsidR="001C428E" w:rsidRPr="00982192">
        <w:rPr>
          <w:bCs/>
          <w:noProof/>
          <w:lang w:val="fr-FR"/>
        </w:rPr>
        <w:t>;</w:t>
      </w:r>
    </w:p>
    <w:p w14:paraId="4F57CCB8" w14:textId="548EFB73" w:rsidR="00992C0C" w:rsidRDefault="008A414D" w:rsidP="00CE01DA">
      <w:pPr>
        <w:pStyle w:val="NormalWeb"/>
        <w:numPr>
          <w:ilvl w:val="0"/>
          <w:numId w:val="13"/>
        </w:numPr>
        <w:spacing w:before="170" w:beforeAutospacing="0" w:after="170" w:afterAutospacing="0"/>
        <w:ind w:left="1134" w:hanging="567"/>
        <w:rPr>
          <w:bCs/>
          <w:noProof/>
          <w:lang w:val="fr-FR"/>
        </w:rPr>
      </w:pPr>
      <w:r>
        <w:rPr>
          <w:bCs/>
          <w:noProof/>
          <w:lang w:val="fr-FR"/>
        </w:rPr>
        <w:t>Un magasin d</w:t>
      </w:r>
      <w:r w:rsidR="00BB0A23">
        <w:rPr>
          <w:bCs/>
          <w:noProof/>
          <w:lang w:val="fr-FR"/>
        </w:rPr>
        <w:t>’</w:t>
      </w:r>
      <w:r>
        <w:rPr>
          <w:bCs/>
          <w:noProof/>
          <w:lang w:val="fr-FR"/>
        </w:rPr>
        <w:t>authentifiants fournissant des moyens de sécurisation du stockage des clés API, des</w:t>
      </w:r>
      <w:r w:rsidR="00CF27C8" w:rsidRPr="00982192">
        <w:rPr>
          <w:bCs/>
          <w:noProof/>
          <w:lang w:val="fr-FR"/>
        </w:rPr>
        <w:t xml:space="preserve"> secrets, </w:t>
      </w:r>
      <w:r>
        <w:rPr>
          <w:bCs/>
          <w:noProof/>
          <w:lang w:val="fr-FR"/>
        </w:rPr>
        <w:t>des certificat</w:t>
      </w:r>
      <w:r w:rsidR="00CF27C8" w:rsidRPr="00982192">
        <w:rPr>
          <w:bCs/>
          <w:noProof/>
          <w:lang w:val="fr-FR"/>
        </w:rPr>
        <w:t>s, etc.</w:t>
      </w:r>
      <w:r w:rsidR="001C428E" w:rsidRPr="00982192">
        <w:rPr>
          <w:bCs/>
          <w:noProof/>
          <w:lang w:val="fr-FR"/>
        </w:rPr>
        <w:t>;</w:t>
      </w:r>
    </w:p>
    <w:p w14:paraId="49865D76" w14:textId="5F39CFAE" w:rsidR="00992C0C" w:rsidRDefault="008A414D" w:rsidP="00CE01DA">
      <w:pPr>
        <w:pStyle w:val="NormalWeb"/>
        <w:numPr>
          <w:ilvl w:val="0"/>
          <w:numId w:val="13"/>
        </w:numPr>
        <w:spacing w:before="170" w:beforeAutospacing="0" w:after="170" w:afterAutospacing="0"/>
        <w:ind w:left="1134" w:hanging="567"/>
        <w:rPr>
          <w:bCs/>
          <w:noProof/>
          <w:lang w:val="fr-FR"/>
        </w:rPr>
      </w:pPr>
      <w:r>
        <w:rPr>
          <w:bCs/>
          <w:noProof/>
          <w:lang w:val="fr-FR"/>
        </w:rPr>
        <w:t>Une autorité de certification digne de confiance chargée d</w:t>
      </w:r>
      <w:r w:rsidR="00BB0A23">
        <w:rPr>
          <w:bCs/>
          <w:noProof/>
          <w:lang w:val="fr-FR"/>
        </w:rPr>
        <w:t>’</w:t>
      </w:r>
      <w:r>
        <w:rPr>
          <w:bCs/>
          <w:noProof/>
          <w:lang w:val="fr-FR"/>
        </w:rPr>
        <w:t>émettre des certificats sécurisés et de favoriser l</w:t>
      </w:r>
      <w:r w:rsidR="00BB0A23">
        <w:rPr>
          <w:bCs/>
          <w:noProof/>
          <w:lang w:val="fr-FR"/>
        </w:rPr>
        <w:t>’</w:t>
      </w:r>
      <w:r>
        <w:rPr>
          <w:bCs/>
          <w:noProof/>
          <w:lang w:val="fr-FR"/>
        </w:rPr>
        <w:t>instauration de la confiance entre les différents offices</w:t>
      </w:r>
      <w:r w:rsidR="001C428E" w:rsidRPr="00982192">
        <w:rPr>
          <w:bCs/>
          <w:noProof/>
          <w:lang w:val="fr-FR"/>
        </w:rPr>
        <w:t>;</w:t>
      </w:r>
    </w:p>
    <w:p w14:paraId="5054BEDF" w14:textId="7B89285E" w:rsidR="00992C0C" w:rsidRDefault="008A414D" w:rsidP="00CE01DA">
      <w:pPr>
        <w:pStyle w:val="NormalWeb"/>
        <w:numPr>
          <w:ilvl w:val="0"/>
          <w:numId w:val="13"/>
        </w:numPr>
        <w:spacing w:before="170" w:beforeAutospacing="0" w:after="170" w:afterAutospacing="0"/>
        <w:ind w:left="1134" w:hanging="567"/>
        <w:rPr>
          <w:bCs/>
          <w:noProof/>
          <w:lang w:val="fr-FR"/>
        </w:rPr>
      </w:pPr>
      <w:r>
        <w:rPr>
          <w:bCs/>
          <w:noProof/>
          <w:lang w:val="fr-FR"/>
        </w:rPr>
        <w:t xml:space="preserve">Un </w:t>
      </w:r>
      <w:r w:rsidRPr="009E3A3E">
        <w:rPr>
          <w:rFonts w:eastAsia="Times New Roman" w:cs="Arial"/>
          <w:noProof/>
          <w:szCs w:val="17"/>
          <w:lang w:val="fr-FR"/>
        </w:rPr>
        <w:t>système de gestion de l</w:t>
      </w:r>
      <w:r w:rsidR="00BB0A23">
        <w:rPr>
          <w:rFonts w:eastAsia="Times New Roman" w:cs="Arial"/>
          <w:noProof/>
          <w:szCs w:val="17"/>
          <w:lang w:val="fr-FR"/>
        </w:rPr>
        <w:t>’</w:t>
      </w:r>
      <w:r w:rsidRPr="009E3A3E">
        <w:rPr>
          <w:rFonts w:eastAsia="Times New Roman" w:cs="Arial"/>
          <w:noProof/>
          <w:szCs w:val="17"/>
          <w:lang w:val="fr-FR"/>
        </w:rPr>
        <w:t>information et des événements de sécurité</w:t>
      </w:r>
      <w:r w:rsidRPr="00982192">
        <w:rPr>
          <w:bCs/>
          <w:noProof/>
          <w:lang w:val="fr-FR"/>
        </w:rPr>
        <w:t xml:space="preserve"> </w:t>
      </w:r>
      <w:r w:rsidR="00CF27C8" w:rsidRPr="00982192">
        <w:rPr>
          <w:bCs/>
          <w:noProof/>
          <w:lang w:val="fr-FR"/>
        </w:rPr>
        <w:t xml:space="preserve">(SIEM) </w:t>
      </w:r>
      <w:r>
        <w:rPr>
          <w:bCs/>
          <w:noProof/>
          <w:lang w:val="fr-FR"/>
        </w:rPr>
        <w:t>permettant la corrélation des journaux de sécurité et l</w:t>
      </w:r>
      <w:r w:rsidR="00BB0A23">
        <w:rPr>
          <w:bCs/>
          <w:noProof/>
          <w:lang w:val="fr-FR"/>
        </w:rPr>
        <w:t>’</w:t>
      </w:r>
      <w:r>
        <w:rPr>
          <w:bCs/>
          <w:noProof/>
          <w:lang w:val="fr-FR"/>
        </w:rPr>
        <w:t>analyse et le contrôle poussés de la sécurité</w:t>
      </w:r>
      <w:r w:rsidR="001C428E" w:rsidRPr="00982192">
        <w:rPr>
          <w:bCs/>
          <w:noProof/>
          <w:lang w:val="fr-FR"/>
        </w:rPr>
        <w:t>;</w:t>
      </w:r>
    </w:p>
    <w:p w14:paraId="1DDC116D" w14:textId="21349857" w:rsidR="00CF27C8" w:rsidRPr="00982192" w:rsidRDefault="008A414D" w:rsidP="00CE01DA">
      <w:pPr>
        <w:pStyle w:val="NormalWeb"/>
        <w:numPr>
          <w:ilvl w:val="0"/>
          <w:numId w:val="13"/>
        </w:numPr>
        <w:spacing w:before="170" w:beforeAutospacing="0" w:after="170" w:afterAutospacing="0"/>
        <w:ind w:left="1134" w:hanging="567"/>
        <w:rPr>
          <w:bCs/>
          <w:noProof/>
          <w:lang w:val="fr-FR"/>
        </w:rPr>
      </w:pPr>
      <w:r>
        <w:rPr>
          <w:bCs/>
          <w:noProof/>
          <w:lang w:val="fr-FR"/>
        </w:rPr>
        <w:t>Un fournisseur d</w:t>
      </w:r>
      <w:r w:rsidR="00BB0A23">
        <w:rPr>
          <w:bCs/>
          <w:noProof/>
          <w:lang w:val="fr-FR"/>
        </w:rPr>
        <w:t>’</w:t>
      </w:r>
      <w:r>
        <w:rPr>
          <w:bCs/>
          <w:noProof/>
          <w:lang w:val="fr-FR"/>
        </w:rPr>
        <w:t xml:space="preserve">identité assurant la gestion des identités stockées dans les annuaires </w:t>
      </w:r>
      <w:r w:rsidR="00CF27C8" w:rsidRPr="00982192">
        <w:rPr>
          <w:bCs/>
          <w:noProof/>
          <w:lang w:val="fr-FR"/>
        </w:rPr>
        <w:t xml:space="preserve">LDAP </w:t>
      </w:r>
      <w:r>
        <w:rPr>
          <w:bCs/>
          <w:noProof/>
          <w:lang w:val="fr-FR"/>
        </w:rPr>
        <w:t>et permettant l</w:t>
      </w:r>
      <w:r w:rsidR="00BB0A23">
        <w:rPr>
          <w:bCs/>
          <w:noProof/>
          <w:lang w:val="fr-FR"/>
        </w:rPr>
        <w:t>’</w:t>
      </w:r>
      <w:r>
        <w:rPr>
          <w:bCs/>
          <w:noProof/>
          <w:lang w:val="fr-FR"/>
        </w:rPr>
        <w:t>authentification</w:t>
      </w:r>
      <w:r w:rsidR="001C428E" w:rsidRPr="00982192">
        <w:rPr>
          <w:bCs/>
          <w:noProof/>
          <w:lang w:val="fr-FR"/>
        </w:rPr>
        <w:t xml:space="preserve">;  </w:t>
      </w:r>
      <w:r>
        <w:rPr>
          <w:bCs/>
          <w:noProof/>
          <w:lang w:val="fr-FR"/>
        </w:rPr>
        <w:t>et</w:t>
      </w:r>
    </w:p>
    <w:p w14:paraId="3F707814" w14:textId="67C50194" w:rsidR="00992C0C" w:rsidRDefault="00587E2A" w:rsidP="00CE01DA">
      <w:pPr>
        <w:pStyle w:val="NormalWeb"/>
        <w:numPr>
          <w:ilvl w:val="0"/>
          <w:numId w:val="13"/>
        </w:numPr>
        <w:spacing w:before="170" w:beforeAutospacing="0" w:after="170" w:afterAutospacing="0"/>
        <w:ind w:left="1134" w:hanging="567"/>
        <w:rPr>
          <w:noProof/>
          <w:lang w:val="fr-FR"/>
        </w:rPr>
      </w:pPr>
      <w:r>
        <w:rPr>
          <w:noProof/>
          <w:lang w:val="fr-FR"/>
        </w:rPr>
        <w:t>Un produit de balayage d</w:t>
      </w:r>
      <w:r w:rsidR="00BB0A23">
        <w:rPr>
          <w:noProof/>
          <w:lang w:val="fr-FR"/>
        </w:rPr>
        <w:t>’</w:t>
      </w:r>
      <w:r>
        <w:rPr>
          <w:noProof/>
          <w:lang w:val="fr-FR"/>
        </w:rPr>
        <w:t>applications Web qui effectue régulièrement des analyses de sécurité et établit d</w:t>
      </w:r>
      <w:r w:rsidR="00BB0A23">
        <w:rPr>
          <w:noProof/>
          <w:lang w:val="fr-FR"/>
        </w:rPr>
        <w:t>’</w:t>
      </w:r>
      <w:r>
        <w:rPr>
          <w:noProof/>
          <w:lang w:val="fr-FR"/>
        </w:rPr>
        <w:t xml:space="preserve">autres analyses à partir </w:t>
      </w:r>
      <w:r w:rsidR="00D86383">
        <w:rPr>
          <w:noProof/>
          <w:lang w:val="fr-FR"/>
        </w:rPr>
        <w:t>de données de référence dignes de confiance</w:t>
      </w:r>
      <w:r>
        <w:rPr>
          <w:noProof/>
          <w:lang w:val="fr-FR"/>
        </w:rPr>
        <w:t xml:space="preserve"> te</w:t>
      </w:r>
      <w:r w:rsidR="00D86383">
        <w:rPr>
          <w:noProof/>
          <w:lang w:val="fr-FR"/>
        </w:rPr>
        <w:t>l</w:t>
      </w:r>
      <w:r>
        <w:rPr>
          <w:noProof/>
          <w:lang w:val="fr-FR"/>
        </w:rPr>
        <w:t>l</w:t>
      </w:r>
      <w:r w:rsidR="00D86383">
        <w:rPr>
          <w:noProof/>
          <w:lang w:val="fr-FR"/>
        </w:rPr>
        <w:t>e</w:t>
      </w:r>
      <w:r>
        <w:rPr>
          <w:noProof/>
          <w:lang w:val="fr-FR"/>
        </w:rPr>
        <w:t xml:space="preserve">s que </w:t>
      </w:r>
      <w:r w:rsidR="00D86383">
        <w:rPr>
          <w:noProof/>
          <w:lang w:val="fr-FR"/>
        </w:rPr>
        <w:t xml:space="preserve">celles du projet </w:t>
      </w:r>
      <w:r w:rsidR="002F410D" w:rsidRPr="00982192">
        <w:rPr>
          <w:noProof/>
          <w:lang w:val="fr-FR"/>
        </w:rPr>
        <w:t>OWASP Top 10.</w:t>
      </w:r>
    </w:p>
    <w:p w14:paraId="0E9D749D" w14:textId="3821129E" w:rsidR="00271941" w:rsidRDefault="00271941" w:rsidP="00444DC5">
      <w:pPr>
        <w:pStyle w:val="NormalWeb"/>
        <w:spacing w:before="720" w:beforeAutospacing="0" w:after="0" w:afterAutospacing="0"/>
        <w:ind w:left="5533"/>
        <w:rPr>
          <w:bCs/>
          <w:noProof/>
          <w:lang w:val="fr-FR"/>
        </w:rPr>
      </w:pPr>
      <w:r w:rsidRPr="00982192">
        <w:rPr>
          <w:bCs/>
          <w:noProof/>
          <w:lang w:val="fr-FR"/>
        </w:rPr>
        <w:t>[</w:t>
      </w:r>
      <w:r w:rsidR="004A59BD">
        <w:rPr>
          <w:bCs/>
          <w:noProof/>
          <w:lang w:val="fr-FR"/>
        </w:rPr>
        <w:t>L</w:t>
      </w:r>
      <w:r w:rsidR="00BB0A23">
        <w:rPr>
          <w:bCs/>
          <w:noProof/>
          <w:lang w:val="fr-FR"/>
        </w:rPr>
        <w:t>’</w:t>
      </w:r>
      <w:r w:rsidR="00992C0C">
        <w:rPr>
          <w:bCs/>
          <w:noProof/>
          <w:lang w:val="fr-FR"/>
        </w:rPr>
        <w:t>a</w:t>
      </w:r>
      <w:r w:rsidR="00992C0C" w:rsidRPr="00982192">
        <w:rPr>
          <w:bCs/>
          <w:noProof/>
          <w:lang w:val="fr-FR"/>
        </w:rPr>
        <w:t>nnex</w:t>
      </w:r>
      <w:r w:rsidR="00992C0C">
        <w:rPr>
          <w:bCs/>
          <w:noProof/>
          <w:lang w:val="fr-FR"/>
        </w:rPr>
        <w:t>e </w:t>
      </w:r>
      <w:r w:rsidR="00992C0C" w:rsidRPr="00982192">
        <w:rPr>
          <w:bCs/>
          <w:noProof/>
          <w:lang w:val="fr-FR"/>
        </w:rPr>
        <w:t>V</w:t>
      </w:r>
      <w:r w:rsidR="00DB33C6" w:rsidRPr="00982192">
        <w:rPr>
          <w:bCs/>
          <w:noProof/>
          <w:lang w:val="fr-FR"/>
        </w:rPr>
        <w:t xml:space="preserve"> </w:t>
      </w:r>
      <w:r w:rsidR="00E6245C">
        <w:rPr>
          <w:bCs/>
          <w:noProof/>
          <w:lang w:val="fr-FR"/>
        </w:rPr>
        <w:t xml:space="preserve">de la norme ST.90 </w:t>
      </w:r>
      <w:r w:rsidR="004A59BD">
        <w:rPr>
          <w:bCs/>
          <w:noProof/>
          <w:lang w:val="fr-FR"/>
        </w:rPr>
        <w:t>suit</w:t>
      </w:r>
      <w:r w:rsidRPr="00982192">
        <w:rPr>
          <w:bCs/>
          <w:noProof/>
          <w:lang w:val="fr-FR"/>
        </w:rPr>
        <w:t>]</w:t>
      </w:r>
    </w:p>
    <w:p w14:paraId="39723B03" w14:textId="77777777" w:rsidR="00722EF4" w:rsidRPr="00982192" w:rsidRDefault="00722EF4" w:rsidP="00CE01DA">
      <w:pPr>
        <w:pStyle w:val="NormalWeb"/>
        <w:spacing w:before="170" w:beforeAutospacing="0" w:after="170" w:afterAutospacing="0"/>
        <w:jc w:val="right"/>
        <w:rPr>
          <w:bCs/>
          <w:noProof/>
          <w:lang w:val="fr-FR"/>
        </w:rPr>
      </w:pPr>
    </w:p>
    <w:p w14:paraId="39AEA257" w14:textId="77777777" w:rsidR="008A1CA8" w:rsidRDefault="00BF783D" w:rsidP="00CE01DA">
      <w:pPr>
        <w:pStyle w:val="NormalWeb"/>
        <w:spacing w:before="170" w:beforeAutospacing="0" w:after="170" w:afterAutospacing="0"/>
        <w:rPr>
          <w:rFonts w:eastAsia="Times New Roman" w:cs="Arial"/>
          <w:noProof/>
          <w:szCs w:val="17"/>
          <w:lang w:val="fr-FR"/>
        </w:rPr>
        <w:sectPr w:rsidR="008A1CA8" w:rsidSect="0006283E">
          <w:headerReference w:type="even" r:id="rId101"/>
          <w:footerReference w:type="even" r:id="rId102"/>
          <w:headerReference w:type="first" r:id="rId103"/>
          <w:footerReference w:type="first" r:id="rId104"/>
          <w:type w:val="continuous"/>
          <w:pgSz w:w="11907" w:h="16839" w:code="9"/>
          <w:pgMar w:top="562" w:right="1138" w:bottom="1282" w:left="1411" w:header="720" w:footer="720" w:gutter="0"/>
          <w:pgNumType w:start="88"/>
          <w:cols w:space="708"/>
          <w:titlePg/>
          <w:docGrid w:linePitch="360"/>
        </w:sectPr>
      </w:pPr>
      <w:r w:rsidRPr="00982192">
        <w:rPr>
          <w:rFonts w:eastAsia="Times New Roman" w:cs="Arial"/>
          <w:noProof/>
          <w:szCs w:val="17"/>
          <w:lang w:val="fr-FR"/>
        </w:rPr>
        <w:br w:type="page"/>
      </w:r>
    </w:p>
    <w:p w14:paraId="4101A859" w14:textId="6373B857" w:rsidR="000D64AC" w:rsidRPr="00A21BF0" w:rsidRDefault="000D64AC" w:rsidP="00CE01DA">
      <w:pPr>
        <w:pStyle w:val="Heading2"/>
        <w:spacing w:before="170" w:after="170" w:line="480" w:lineRule="auto"/>
        <w:jc w:val="center"/>
        <w:rPr>
          <w:b/>
          <w:noProof/>
          <w:sz w:val="20"/>
          <w:lang w:val="fr-FR"/>
        </w:rPr>
      </w:pPr>
      <w:bookmarkStart w:id="4080" w:name="_ANNEXE_V"/>
      <w:bookmarkStart w:id="4081" w:name="_Toc54363401"/>
      <w:bookmarkStart w:id="4082" w:name="_Toc212824918"/>
      <w:bookmarkEnd w:id="4080"/>
      <w:r w:rsidRPr="00A21BF0">
        <w:rPr>
          <w:b/>
          <w:noProof/>
          <w:sz w:val="20"/>
          <w:lang w:val="fr-FR"/>
        </w:rPr>
        <w:t>ANNEX</w:t>
      </w:r>
      <w:r w:rsidR="004A59BD" w:rsidRPr="00A21BF0">
        <w:rPr>
          <w:b/>
          <w:noProof/>
          <w:sz w:val="20"/>
          <w:lang w:val="fr-FR"/>
        </w:rPr>
        <w:t>E</w:t>
      </w:r>
      <w:r w:rsidRPr="00A21BF0">
        <w:rPr>
          <w:b/>
          <w:noProof/>
          <w:sz w:val="20"/>
          <w:lang w:val="fr-FR"/>
        </w:rPr>
        <w:t xml:space="preserve"> V</w:t>
      </w:r>
      <w:bookmarkEnd w:id="4081"/>
      <w:bookmarkEnd w:id="4082"/>
    </w:p>
    <w:p w14:paraId="342E9B5B" w14:textId="60B5491D" w:rsidR="000D64AC" w:rsidRPr="00982192" w:rsidRDefault="000D64AC" w:rsidP="00CE01DA">
      <w:pPr>
        <w:widowControl w:val="0"/>
        <w:kinsoku w:val="0"/>
        <w:spacing w:before="170" w:after="170"/>
        <w:ind w:right="11"/>
        <w:jc w:val="center"/>
        <w:rPr>
          <w:noProof/>
          <w:szCs w:val="17"/>
          <w:lang w:val="fr-FR"/>
        </w:rPr>
      </w:pPr>
      <w:r w:rsidRPr="00982192">
        <w:rPr>
          <w:rFonts w:eastAsia="Times New Roman" w:cs="Arial"/>
          <w:noProof/>
          <w:szCs w:val="17"/>
          <w:lang w:val="fr-FR"/>
        </w:rPr>
        <w:t>CODES</w:t>
      </w:r>
      <w:r w:rsidRPr="00982192">
        <w:rPr>
          <w:noProof/>
          <w:szCs w:val="17"/>
          <w:lang w:val="fr-FR"/>
        </w:rPr>
        <w:t xml:space="preserve"> </w:t>
      </w:r>
      <w:r w:rsidR="00161386">
        <w:rPr>
          <w:noProof/>
          <w:szCs w:val="17"/>
          <w:lang w:val="fr-FR"/>
        </w:rPr>
        <w:t>D</w:t>
      </w:r>
      <w:r w:rsidR="00BB0A23">
        <w:rPr>
          <w:noProof/>
          <w:szCs w:val="17"/>
          <w:lang w:val="fr-FR"/>
        </w:rPr>
        <w:t>’</w:t>
      </w:r>
      <w:r w:rsidR="00161386">
        <w:rPr>
          <w:noProof/>
          <w:szCs w:val="17"/>
          <w:lang w:val="fr-FR"/>
        </w:rPr>
        <w:t>ÉTAT</w:t>
      </w:r>
      <w:r w:rsidR="00161386" w:rsidRPr="00161386">
        <w:rPr>
          <w:rFonts w:eastAsia="Times New Roman" w:cs="Arial"/>
          <w:noProof/>
          <w:szCs w:val="17"/>
          <w:lang w:val="fr-FR"/>
        </w:rPr>
        <w:t xml:space="preserve"> </w:t>
      </w:r>
      <w:r w:rsidR="00161386">
        <w:rPr>
          <w:rFonts w:eastAsia="Times New Roman" w:cs="Arial"/>
          <w:noProof/>
          <w:szCs w:val="17"/>
          <w:lang w:val="fr-FR"/>
        </w:rPr>
        <w:t>HTTP</w:t>
      </w:r>
    </w:p>
    <w:p w14:paraId="3EB85E30" w14:textId="76B6F5FD" w:rsidR="00722EF4" w:rsidRPr="00A21BF0" w:rsidRDefault="00722EF4" w:rsidP="00CE01DA">
      <w:pPr>
        <w:widowControl w:val="0"/>
        <w:kinsoku w:val="0"/>
        <w:spacing w:before="170" w:after="170"/>
        <w:ind w:right="11"/>
        <w:jc w:val="center"/>
        <w:rPr>
          <w:i/>
          <w:lang w:val="fr-FR"/>
        </w:rPr>
      </w:pPr>
      <w:r w:rsidRPr="007E6335">
        <w:rPr>
          <w:i/>
          <w:noProof/>
          <w:szCs w:val="17"/>
          <w:lang w:val="fr-FR"/>
        </w:rPr>
        <w:t xml:space="preserve">Version </w:t>
      </w:r>
      <w:del w:id="4083" w:author="Author">
        <w:r w:rsidRPr="007E6335" w:rsidDel="00E6245C">
          <w:rPr>
            <w:i/>
            <w:noProof/>
            <w:szCs w:val="17"/>
            <w:lang w:val="fr-FR"/>
          </w:rPr>
          <w:delText>1.1</w:delText>
        </w:r>
      </w:del>
      <w:ins w:id="4084" w:author="Author">
        <w:r w:rsidR="00E6245C">
          <w:rPr>
            <w:i/>
            <w:noProof/>
            <w:szCs w:val="17"/>
            <w:lang w:val="fr-FR"/>
          </w:rPr>
          <w:t>2.0</w:t>
        </w:r>
      </w:ins>
    </w:p>
    <w:p w14:paraId="4202297C" w14:textId="77777777" w:rsidR="00722EF4" w:rsidRPr="00A21BF0" w:rsidRDefault="00722EF4" w:rsidP="00CE01DA">
      <w:pPr>
        <w:spacing w:before="170" w:after="170"/>
        <w:jc w:val="center"/>
        <w:rPr>
          <w:i/>
          <w:lang w:val="fr-FR"/>
        </w:rPr>
      </w:pPr>
    </w:p>
    <w:p w14:paraId="67FE4FEA" w14:textId="28975027" w:rsidR="00722EF4" w:rsidRDefault="00E6245C" w:rsidP="00CE01DA">
      <w:pPr>
        <w:spacing w:before="170" w:after="170"/>
        <w:jc w:val="center"/>
        <w:rPr>
          <w:i/>
          <w:lang w:val="fr-CH"/>
        </w:rPr>
      </w:pPr>
      <w:r>
        <w:rPr>
          <w:i/>
          <w:lang w:val="fr-CH"/>
        </w:rPr>
        <w:t>Proposition présentée pour approbation</w:t>
      </w:r>
      <w:r w:rsidR="00722EF4" w:rsidRPr="00722EF4">
        <w:rPr>
          <w:i/>
          <w:lang w:val="fr-CH"/>
        </w:rPr>
        <w:t xml:space="preserve"> par le Comité des normes de l’OMPI (CWS)</w:t>
      </w:r>
    </w:p>
    <w:p w14:paraId="224CA3FE" w14:textId="35808BE2" w:rsidR="00722EF4" w:rsidRDefault="00722EF4" w:rsidP="00CE01DA">
      <w:pPr>
        <w:spacing w:before="170" w:after="170"/>
        <w:jc w:val="center"/>
        <w:rPr>
          <w:i/>
          <w:lang w:val="fr-CH"/>
        </w:rPr>
      </w:pPr>
      <w:r w:rsidRPr="00722EF4">
        <w:rPr>
          <w:i/>
          <w:lang w:val="fr-CH"/>
        </w:rPr>
        <w:t xml:space="preserve">à sa </w:t>
      </w:r>
      <w:r w:rsidR="00E6245C">
        <w:rPr>
          <w:i/>
          <w:lang w:val="fr-CH"/>
        </w:rPr>
        <w:t>treizième </w:t>
      </w:r>
      <w:r w:rsidRPr="00722EF4">
        <w:rPr>
          <w:i/>
          <w:lang w:val="fr-CH"/>
        </w:rPr>
        <w:t>session</w:t>
      </w:r>
    </w:p>
    <w:p w14:paraId="7BB009CD" w14:textId="6D203C1C" w:rsidR="00992C0C" w:rsidRDefault="00FC1DE5"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t>1.</w:t>
      </w:r>
      <w:r w:rsidRPr="00982192">
        <w:rPr>
          <w:rFonts w:eastAsia="Times New Roman" w:cs="Arial"/>
          <w:noProof/>
          <w:szCs w:val="17"/>
          <w:lang w:val="fr-FR"/>
        </w:rPr>
        <w:tab/>
      </w:r>
      <w:r w:rsidR="002E39B8" w:rsidRPr="00982192">
        <w:rPr>
          <w:rFonts w:eastAsia="Times New Roman" w:cs="Arial"/>
          <w:noProof/>
          <w:szCs w:val="17"/>
          <w:lang w:val="fr-FR"/>
        </w:rPr>
        <w:t>I</w:t>
      </w:r>
      <w:r w:rsidR="00161386">
        <w:rPr>
          <w:rFonts w:eastAsia="Times New Roman" w:cs="Arial"/>
          <w:noProof/>
          <w:szCs w:val="17"/>
          <w:lang w:val="fr-FR"/>
        </w:rPr>
        <w:t>l importe de mettre les réponses en cohérence avec le code d</w:t>
      </w:r>
      <w:r w:rsidR="00BB0A23">
        <w:rPr>
          <w:rFonts w:eastAsia="Times New Roman" w:cs="Arial"/>
          <w:noProof/>
          <w:szCs w:val="17"/>
          <w:lang w:val="fr-FR"/>
        </w:rPr>
        <w:t>’</w:t>
      </w:r>
      <w:r w:rsidR="00161386">
        <w:rPr>
          <w:rFonts w:eastAsia="Times New Roman" w:cs="Arial"/>
          <w:noProof/>
          <w:szCs w:val="17"/>
          <w:lang w:val="fr-FR"/>
        </w:rPr>
        <w:t xml:space="preserve">état </w:t>
      </w:r>
      <w:r w:rsidR="00737EB4" w:rsidRPr="00982192">
        <w:rPr>
          <w:rFonts w:eastAsia="Times New Roman" w:cs="Arial"/>
          <w:noProof/>
          <w:szCs w:val="17"/>
          <w:lang w:val="fr-FR"/>
        </w:rPr>
        <w:t xml:space="preserve">HTTP </w:t>
      </w:r>
      <w:r w:rsidR="00161386">
        <w:rPr>
          <w:rFonts w:eastAsia="Times New Roman" w:cs="Arial"/>
          <w:noProof/>
          <w:szCs w:val="17"/>
          <w:lang w:val="fr-FR"/>
        </w:rPr>
        <w:t xml:space="preserve">approprié et de suivre les codes </w:t>
      </w:r>
      <w:r w:rsidR="00737EB4" w:rsidRPr="00982192">
        <w:rPr>
          <w:rFonts w:eastAsia="Times New Roman" w:cs="Arial"/>
          <w:noProof/>
          <w:szCs w:val="17"/>
          <w:lang w:val="fr-FR"/>
        </w:rPr>
        <w:t xml:space="preserve">HTTP </w:t>
      </w:r>
      <w:r w:rsidR="00161386">
        <w:rPr>
          <w:rFonts w:eastAsia="Times New Roman" w:cs="Arial"/>
          <w:noProof/>
          <w:szCs w:val="17"/>
          <w:lang w:val="fr-FR"/>
        </w:rPr>
        <w:t>normalis</w:t>
      </w:r>
      <w:r w:rsidR="00334310">
        <w:rPr>
          <w:rFonts w:eastAsia="Times New Roman" w:cs="Arial"/>
          <w:noProof/>
          <w:szCs w:val="17"/>
          <w:lang w:val="fr-FR"/>
        </w:rPr>
        <w:t>és.  Ou</w:t>
      </w:r>
      <w:r w:rsidR="00161386">
        <w:rPr>
          <w:rFonts w:eastAsia="Times New Roman" w:cs="Arial"/>
          <w:noProof/>
          <w:szCs w:val="17"/>
          <w:lang w:val="fr-FR"/>
        </w:rPr>
        <w:t>tre le code d</w:t>
      </w:r>
      <w:r w:rsidR="00BB0A23">
        <w:rPr>
          <w:rFonts w:eastAsia="Times New Roman" w:cs="Arial"/>
          <w:noProof/>
          <w:szCs w:val="17"/>
          <w:lang w:val="fr-FR"/>
        </w:rPr>
        <w:t>’</w:t>
      </w:r>
      <w:r w:rsidR="00161386">
        <w:rPr>
          <w:rFonts w:eastAsia="Times New Roman" w:cs="Arial"/>
          <w:noProof/>
          <w:szCs w:val="17"/>
          <w:lang w:val="fr-FR"/>
        </w:rPr>
        <w:t>état approprié</w:t>
      </w:r>
      <w:r w:rsidR="00737EB4" w:rsidRPr="00982192">
        <w:rPr>
          <w:rFonts w:eastAsia="Times New Roman" w:cs="Arial"/>
          <w:noProof/>
          <w:szCs w:val="17"/>
          <w:lang w:val="fr-FR"/>
        </w:rPr>
        <w:t xml:space="preserve">, </w:t>
      </w:r>
      <w:r w:rsidR="00161386">
        <w:rPr>
          <w:rFonts w:eastAsia="Times New Roman" w:cs="Arial"/>
          <w:noProof/>
          <w:szCs w:val="17"/>
          <w:lang w:val="fr-FR"/>
        </w:rPr>
        <w:t xml:space="preserve">le corps de votre réponse HTTP devrait contenir une description utile et </w:t>
      </w:r>
      <w:r w:rsidR="00737EB4" w:rsidRPr="00982192">
        <w:rPr>
          <w:rFonts w:eastAsia="Times New Roman" w:cs="Arial"/>
          <w:noProof/>
          <w:szCs w:val="17"/>
          <w:lang w:val="fr-FR"/>
        </w:rPr>
        <w:t xml:space="preserve">concise </w:t>
      </w:r>
      <w:r w:rsidR="00161386">
        <w:rPr>
          <w:rFonts w:eastAsia="Times New Roman" w:cs="Arial"/>
          <w:noProof/>
          <w:szCs w:val="17"/>
          <w:lang w:val="fr-FR"/>
        </w:rPr>
        <w:t>de l</w:t>
      </w:r>
      <w:r w:rsidR="00BB0A23">
        <w:rPr>
          <w:rFonts w:eastAsia="Times New Roman" w:cs="Arial"/>
          <w:noProof/>
          <w:szCs w:val="17"/>
          <w:lang w:val="fr-FR"/>
        </w:rPr>
        <w:t>’</w:t>
      </w:r>
      <w:r w:rsidR="00161386">
        <w:rPr>
          <w:rFonts w:eastAsia="Times New Roman" w:cs="Arial"/>
          <w:noProof/>
          <w:szCs w:val="17"/>
          <w:lang w:val="fr-FR"/>
        </w:rPr>
        <w:t>erre</w:t>
      </w:r>
      <w:r w:rsidR="00334310">
        <w:rPr>
          <w:rFonts w:eastAsia="Times New Roman" w:cs="Arial"/>
          <w:noProof/>
          <w:szCs w:val="17"/>
          <w:lang w:val="fr-FR"/>
        </w:rPr>
        <w:t xml:space="preserve">ur.  </w:t>
      </w:r>
      <w:r w:rsidR="00334310">
        <w:rPr>
          <w:rFonts w:eastAsia="Helvetica Neue" w:cs="Arial"/>
          <w:bCs/>
          <w:noProof/>
          <w:color w:val="000000"/>
          <w:szCs w:val="17"/>
          <w:lang w:val="fr-FR"/>
        </w:rPr>
        <w:t>Le</w:t>
      </w:r>
      <w:r w:rsidR="00161386">
        <w:rPr>
          <w:rFonts w:eastAsia="Helvetica Neue" w:cs="Arial"/>
          <w:bCs/>
          <w:noProof/>
          <w:color w:val="000000"/>
          <w:szCs w:val="17"/>
          <w:lang w:val="fr-FR"/>
        </w:rPr>
        <w:t>s réponses devraient être claires et précises de manière que les consommateurs puissent en tirer rapidement une conclusion lorsqu</w:t>
      </w:r>
      <w:r w:rsidR="00BB0A23">
        <w:rPr>
          <w:rFonts w:eastAsia="Helvetica Neue" w:cs="Arial"/>
          <w:bCs/>
          <w:noProof/>
          <w:color w:val="000000"/>
          <w:szCs w:val="17"/>
          <w:lang w:val="fr-FR"/>
        </w:rPr>
        <w:t>’</w:t>
      </w:r>
      <w:r w:rsidR="00161386">
        <w:rPr>
          <w:rFonts w:eastAsia="Helvetica Neue" w:cs="Arial"/>
          <w:bCs/>
          <w:noProof/>
          <w:color w:val="000000"/>
          <w:szCs w:val="17"/>
          <w:lang w:val="fr-FR"/>
        </w:rPr>
        <w:t>ils utilisent l</w:t>
      </w:r>
      <w:r w:rsidR="00BB0A23">
        <w:rPr>
          <w:rFonts w:eastAsia="Helvetica Neue" w:cs="Arial"/>
          <w:bCs/>
          <w:noProof/>
          <w:color w:val="000000"/>
          <w:szCs w:val="17"/>
          <w:lang w:val="fr-FR"/>
        </w:rPr>
        <w:t>’</w:t>
      </w:r>
      <w:r w:rsidR="00161386">
        <w:rPr>
          <w:rFonts w:eastAsia="Helvetica Neue" w:cs="Arial"/>
          <w:bCs/>
          <w:noProof/>
          <w:color w:val="000000"/>
          <w:szCs w:val="17"/>
          <w:lang w:val="fr-FR"/>
        </w:rPr>
        <w:t>API</w:t>
      </w:r>
      <w:r w:rsidR="00FF2295" w:rsidRPr="00982192">
        <w:rPr>
          <w:rFonts w:eastAsia="Times New Roman" w:cs="Arial"/>
          <w:noProof/>
          <w:szCs w:val="17"/>
          <w:lang w:val="fr-FR"/>
        </w:rPr>
        <w:t>.</w:t>
      </w:r>
    </w:p>
    <w:p w14:paraId="4262A586" w14:textId="25B9F729" w:rsidR="00992C0C" w:rsidRDefault="00FC1DE5" w:rsidP="00CE01DA">
      <w:pPr>
        <w:pStyle w:val="NormalWeb"/>
        <w:spacing w:before="170" w:beforeAutospacing="0" w:after="170" w:afterAutospacing="0"/>
        <w:rPr>
          <w:rFonts w:eastAsia="Times New Roman" w:cs="Arial"/>
          <w:noProof/>
          <w:szCs w:val="17"/>
          <w:lang w:val="fr-FR"/>
        </w:rPr>
      </w:pPr>
      <w:r w:rsidRPr="00982192">
        <w:rPr>
          <w:rFonts w:eastAsia="Times New Roman" w:cs="Arial"/>
          <w:noProof/>
          <w:szCs w:val="17"/>
          <w:lang w:val="fr-FR"/>
        </w:rPr>
        <w:t>2.</w:t>
      </w:r>
      <w:r w:rsidRPr="00982192">
        <w:rPr>
          <w:rFonts w:eastAsia="Times New Roman" w:cs="Arial"/>
          <w:noProof/>
          <w:szCs w:val="17"/>
          <w:lang w:val="fr-FR"/>
        </w:rPr>
        <w:tab/>
      </w:r>
      <w:r w:rsidR="00161386">
        <w:rPr>
          <w:rFonts w:eastAsia="Times New Roman" w:cs="Arial"/>
          <w:noProof/>
          <w:szCs w:val="17"/>
          <w:lang w:val="fr-FR"/>
        </w:rPr>
        <w:t>L</w:t>
      </w:r>
      <w:r w:rsidR="00BB0A23">
        <w:rPr>
          <w:rFonts w:eastAsia="Times New Roman" w:cs="Arial"/>
          <w:noProof/>
          <w:szCs w:val="17"/>
          <w:lang w:val="fr-FR"/>
        </w:rPr>
        <w:t>’</w:t>
      </w:r>
      <w:r w:rsidR="00161386">
        <w:rPr>
          <w:rFonts w:eastAsia="Times New Roman" w:cs="Arial"/>
          <w:noProof/>
          <w:szCs w:val="17"/>
          <w:lang w:val="fr-FR"/>
        </w:rPr>
        <w:t>ensemble de codes d</w:t>
      </w:r>
      <w:r w:rsidR="00BB0A23">
        <w:rPr>
          <w:rFonts w:eastAsia="Times New Roman" w:cs="Arial"/>
          <w:noProof/>
          <w:szCs w:val="17"/>
          <w:lang w:val="fr-FR"/>
        </w:rPr>
        <w:t>’</w:t>
      </w:r>
      <w:r w:rsidR="00161386">
        <w:rPr>
          <w:rFonts w:eastAsia="Times New Roman" w:cs="Arial"/>
          <w:noProof/>
          <w:szCs w:val="17"/>
          <w:lang w:val="fr-FR"/>
        </w:rPr>
        <w:t xml:space="preserve">état </w:t>
      </w:r>
      <w:r w:rsidR="004E44A6" w:rsidRPr="00982192">
        <w:rPr>
          <w:rFonts w:eastAsia="Times New Roman" w:cs="Arial"/>
          <w:noProof/>
          <w:szCs w:val="17"/>
          <w:lang w:val="fr-FR"/>
        </w:rPr>
        <w:t xml:space="preserve">HTTP </w:t>
      </w:r>
      <w:r w:rsidR="00161386">
        <w:rPr>
          <w:rFonts w:eastAsia="Times New Roman" w:cs="Arial"/>
          <w:noProof/>
          <w:szCs w:val="17"/>
          <w:lang w:val="fr-FR"/>
        </w:rPr>
        <w:t>est</w:t>
      </w:r>
      <w:r w:rsidR="004E44A6" w:rsidRPr="00982192">
        <w:rPr>
          <w:rFonts w:eastAsia="Times New Roman" w:cs="Arial"/>
          <w:noProof/>
          <w:szCs w:val="17"/>
          <w:lang w:val="fr-FR"/>
        </w:rPr>
        <w:t xml:space="preserve"> </w:t>
      </w:r>
      <w:r w:rsidR="004E44A6" w:rsidRPr="00982192">
        <w:rPr>
          <w:rFonts w:eastAsia="Helvetica Neue" w:cs="Arial"/>
          <w:bCs/>
          <w:noProof/>
          <w:color w:val="000000"/>
          <w:szCs w:val="17"/>
          <w:lang w:val="fr-FR"/>
        </w:rPr>
        <w:t>d</w:t>
      </w:r>
      <w:r w:rsidR="00161386">
        <w:rPr>
          <w:rFonts w:eastAsia="Helvetica Neue" w:cs="Arial"/>
          <w:bCs/>
          <w:noProof/>
          <w:color w:val="000000"/>
          <w:szCs w:val="17"/>
          <w:lang w:val="fr-FR"/>
        </w:rPr>
        <w:t>é</w:t>
      </w:r>
      <w:r w:rsidR="004E44A6" w:rsidRPr="00982192">
        <w:rPr>
          <w:rFonts w:eastAsia="Helvetica Neue" w:cs="Arial"/>
          <w:bCs/>
          <w:noProof/>
          <w:color w:val="000000"/>
          <w:szCs w:val="17"/>
          <w:lang w:val="fr-FR"/>
        </w:rPr>
        <w:t>fin</w:t>
      </w:r>
      <w:r w:rsidR="00161386">
        <w:rPr>
          <w:rFonts w:eastAsia="Helvetica Neue" w:cs="Arial"/>
          <w:bCs/>
          <w:noProof/>
          <w:color w:val="000000"/>
          <w:szCs w:val="17"/>
          <w:lang w:val="fr-FR"/>
        </w:rPr>
        <w:t>i sur la base du</w:t>
      </w:r>
      <w:del w:id="4085" w:author="Author">
        <w:r w:rsidR="00161386" w:rsidDel="00E6245C">
          <w:rPr>
            <w:rFonts w:eastAsia="Helvetica Neue" w:cs="Arial"/>
            <w:bCs/>
            <w:noProof/>
            <w:color w:val="000000"/>
            <w:szCs w:val="17"/>
            <w:lang w:val="fr-FR"/>
          </w:rPr>
          <w:delText xml:space="preserve"> </w:delText>
        </w:r>
        <w:r w:rsidR="004E44A6" w:rsidDel="00E6245C">
          <w:fldChar w:fldCharType="begin"/>
        </w:r>
        <w:r w:rsidR="004E44A6" w:rsidRPr="00EC50D2" w:rsidDel="00E6245C">
          <w:rPr>
            <w:lang w:val="fr-CH"/>
          </w:rPr>
          <w:delInstrText>HYPERLINK "http://www.iana.org/go/rfc7231"</w:delInstrText>
        </w:r>
        <w:r w:rsidR="004E44A6" w:rsidDel="00E6245C">
          <w:fldChar w:fldCharType="separate"/>
        </w:r>
        <w:r w:rsidR="004E44A6" w:rsidRPr="00982192" w:rsidDel="00E6245C">
          <w:rPr>
            <w:rStyle w:val="Hyperlink"/>
            <w:rFonts w:eastAsia="Helvetica Neue" w:cs="Arial"/>
            <w:noProof/>
            <w:szCs w:val="17"/>
            <w:lang w:val="fr-FR"/>
          </w:rPr>
          <w:delText>RFC7231</w:delText>
        </w:r>
        <w:r w:rsidR="004E44A6" w:rsidDel="00E6245C">
          <w:fldChar w:fldCharType="end"/>
        </w:r>
      </w:del>
      <w:ins w:id="4086" w:author="Author">
        <w:r w:rsidR="00E6245C" w:rsidRPr="00C1783B">
          <w:rPr>
            <w:lang w:val="fr-CH"/>
            <w:rPrChange w:id="4087" w:author="Author">
              <w:rPr/>
            </w:rPrChange>
          </w:rPr>
          <w:t xml:space="preserve">RFC </w:t>
        </w:r>
        <w:r w:rsidR="00E6245C">
          <w:rPr>
            <w:lang w:val="fr-CH"/>
          </w:rPr>
          <w:t>9110 de l’IETF</w:t>
        </w:r>
      </w:ins>
      <w:r w:rsidR="004E44A6" w:rsidRPr="00982192">
        <w:rPr>
          <w:rFonts w:eastAsia="Helvetica Neue" w:cs="Arial"/>
          <w:noProof/>
          <w:color w:val="000000"/>
          <w:szCs w:val="17"/>
          <w:lang w:val="fr-FR"/>
        </w:rPr>
        <w:t xml:space="preserve">.  </w:t>
      </w:r>
      <w:r w:rsidR="00B25ADF">
        <w:rPr>
          <w:rFonts w:eastAsia="Helvetica Neue" w:cs="Arial"/>
          <w:noProof/>
          <w:color w:val="000000"/>
          <w:szCs w:val="17"/>
          <w:lang w:val="fr-FR"/>
        </w:rPr>
        <w:t xml:space="preserve">Les </w:t>
      </w:r>
      <w:r w:rsidR="004E44A6" w:rsidRPr="00982192">
        <w:rPr>
          <w:rFonts w:eastAsia="Helvetica Neue" w:cs="Arial"/>
          <w:noProof/>
          <w:color w:val="000000"/>
          <w:szCs w:val="17"/>
          <w:lang w:val="fr-FR"/>
        </w:rPr>
        <w:t xml:space="preserve">codes </w:t>
      </w:r>
      <w:r w:rsidR="00B25ADF">
        <w:rPr>
          <w:rFonts w:eastAsia="Helvetica Neue" w:cs="Arial"/>
          <w:noProof/>
          <w:color w:val="000000"/>
          <w:szCs w:val="17"/>
          <w:lang w:val="fr-FR"/>
        </w:rPr>
        <w:t>d</w:t>
      </w:r>
      <w:r w:rsidR="00BB0A23">
        <w:rPr>
          <w:rFonts w:eastAsia="Helvetica Neue" w:cs="Arial"/>
          <w:noProof/>
          <w:color w:val="000000"/>
          <w:szCs w:val="17"/>
          <w:lang w:val="fr-FR"/>
        </w:rPr>
        <w:t>’</w:t>
      </w:r>
      <w:r w:rsidR="00B25ADF">
        <w:rPr>
          <w:rFonts w:eastAsia="Helvetica Neue" w:cs="Arial"/>
          <w:noProof/>
          <w:color w:val="000000"/>
          <w:szCs w:val="17"/>
          <w:lang w:val="fr-FR"/>
        </w:rPr>
        <w:t>état énumérés ci</w:t>
      </w:r>
      <w:r w:rsidR="00BB0A23">
        <w:rPr>
          <w:rFonts w:eastAsia="Helvetica Neue" w:cs="Arial"/>
          <w:noProof/>
          <w:color w:val="000000"/>
          <w:szCs w:val="17"/>
          <w:lang w:val="fr-FR"/>
        </w:rPr>
        <w:t>-</w:t>
      </w:r>
      <w:r w:rsidR="00B25ADF">
        <w:rPr>
          <w:rFonts w:eastAsia="Helvetica Neue" w:cs="Arial"/>
          <w:noProof/>
          <w:color w:val="000000"/>
          <w:szCs w:val="17"/>
          <w:lang w:val="fr-FR"/>
        </w:rPr>
        <w:t>dessous devraient être utilisés par une API, s</w:t>
      </w:r>
      <w:r w:rsidR="00BB0A23">
        <w:rPr>
          <w:rFonts w:eastAsia="Helvetica Neue" w:cs="Arial"/>
          <w:noProof/>
          <w:color w:val="000000"/>
          <w:szCs w:val="17"/>
          <w:lang w:val="fr-FR"/>
        </w:rPr>
        <w:t>’</w:t>
      </w:r>
      <w:r w:rsidR="00B25ADF">
        <w:rPr>
          <w:rFonts w:eastAsia="Helvetica Neue" w:cs="Arial"/>
          <w:noProof/>
          <w:color w:val="000000"/>
          <w:szCs w:val="17"/>
          <w:lang w:val="fr-FR"/>
        </w:rPr>
        <w:t>il y a lieu</w:t>
      </w:r>
      <w:r w:rsidR="00737EB4" w:rsidRPr="00982192">
        <w:rPr>
          <w:rFonts w:eastAsia="Times New Roman" w:cs="Arial"/>
          <w:noProof/>
          <w:szCs w:val="17"/>
          <w:lang w:val="fr-FR"/>
        </w:rPr>
        <w:t>.</w:t>
      </w:r>
    </w:p>
    <w:p w14:paraId="6A47C51D" w14:textId="2B441902" w:rsidR="00992C0C" w:rsidRDefault="00FC1DE5" w:rsidP="00CE01DA">
      <w:pPr>
        <w:spacing w:before="170" w:after="170"/>
        <w:rPr>
          <w:rFonts w:eastAsia="Times New Roman" w:cs="Arial"/>
          <w:noProof/>
          <w:szCs w:val="17"/>
          <w:lang w:val="fr-FR"/>
        </w:rPr>
      </w:pPr>
      <w:r w:rsidRPr="00982192">
        <w:rPr>
          <w:rFonts w:eastAsia="Times New Roman" w:cs="Arial"/>
          <w:noProof/>
          <w:szCs w:val="17"/>
          <w:lang w:val="fr-FR"/>
        </w:rPr>
        <w:t>3.</w:t>
      </w:r>
      <w:r w:rsidRPr="00982192">
        <w:rPr>
          <w:rFonts w:eastAsia="Times New Roman" w:cs="Arial"/>
          <w:noProof/>
          <w:szCs w:val="17"/>
          <w:lang w:val="fr-FR"/>
        </w:rPr>
        <w:tab/>
      </w:r>
      <w:r w:rsidR="00B25ADF">
        <w:rPr>
          <w:rFonts w:eastAsia="Times New Roman" w:cs="Arial"/>
          <w:noProof/>
          <w:szCs w:val="17"/>
          <w:lang w:val="fr-FR"/>
        </w:rPr>
        <w:t>Les catégories de codes ci</w:t>
      </w:r>
      <w:r w:rsidR="00BB0A23">
        <w:rPr>
          <w:rFonts w:eastAsia="Times New Roman" w:cs="Arial"/>
          <w:noProof/>
          <w:szCs w:val="17"/>
          <w:lang w:val="fr-FR"/>
        </w:rPr>
        <w:t>-</w:t>
      </w:r>
      <w:r w:rsidR="00B25ADF">
        <w:rPr>
          <w:rFonts w:eastAsia="Times New Roman" w:cs="Arial"/>
          <w:noProof/>
          <w:szCs w:val="17"/>
          <w:lang w:val="fr-FR"/>
        </w:rPr>
        <w:t>après sont définies en fonction des catégories de réponse</w:t>
      </w:r>
      <w:r w:rsidR="00BB0A23">
        <w:rPr>
          <w:rFonts w:eastAsia="Times New Roman" w:cs="Arial"/>
          <w:noProof/>
          <w:szCs w:val="17"/>
          <w:lang w:val="fr-FR"/>
        </w:rPr>
        <w:t> :</w:t>
      </w:r>
    </w:p>
    <w:p w14:paraId="71324ABD" w14:textId="1EDA130A" w:rsidR="00992C0C" w:rsidRDefault="005E48A2"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82192">
        <w:rPr>
          <w:rFonts w:eastAsia="Times New Roman" w:cs="Arial"/>
          <w:noProof/>
          <w:szCs w:val="17"/>
          <w:lang w:val="fr-FR"/>
        </w:rPr>
        <w:t>1xx</w:t>
      </w:r>
      <w:r w:rsidR="009648B5">
        <w:rPr>
          <w:rFonts w:eastAsia="Times New Roman" w:cs="Arial"/>
          <w:noProof/>
          <w:szCs w:val="17"/>
          <w:lang w:val="fr-FR"/>
        </w:rPr>
        <w:t> </w:t>
      </w:r>
      <w:r w:rsidRPr="00982192">
        <w:rPr>
          <w:rFonts w:eastAsia="Times New Roman" w:cs="Arial"/>
          <w:noProof/>
          <w:szCs w:val="17"/>
          <w:lang w:val="fr-FR"/>
        </w:rPr>
        <w:t>: Information</w:t>
      </w:r>
      <w:r w:rsidR="00B25ADF">
        <w:rPr>
          <w:rFonts w:eastAsia="Times New Roman" w:cs="Arial"/>
          <w:noProof/>
          <w:szCs w:val="17"/>
          <w:lang w:val="fr-FR"/>
        </w:rPr>
        <w:t>s</w:t>
      </w:r>
      <w:r w:rsidRPr="00982192">
        <w:rPr>
          <w:rFonts w:eastAsia="Times New Roman" w:cs="Arial"/>
          <w:noProof/>
          <w:szCs w:val="17"/>
          <w:lang w:val="fr-FR"/>
        </w:rPr>
        <w:t xml:space="preserve"> </w:t>
      </w:r>
      <w:r w:rsidR="00B25ADF">
        <w:rPr>
          <w:rFonts w:eastAsia="Times New Roman" w:cs="Arial"/>
          <w:noProof/>
          <w:szCs w:val="17"/>
          <w:lang w:val="fr-FR"/>
        </w:rPr>
        <w:t>–</w:t>
      </w:r>
      <w:r w:rsidRPr="00982192">
        <w:rPr>
          <w:rFonts w:eastAsia="Times New Roman" w:cs="Arial"/>
          <w:noProof/>
          <w:szCs w:val="17"/>
          <w:lang w:val="fr-FR"/>
        </w:rPr>
        <w:t xml:space="preserve"> </w:t>
      </w:r>
      <w:r w:rsidR="003E3D51">
        <w:rPr>
          <w:rFonts w:eastAsia="Times New Roman" w:cs="Arial"/>
          <w:noProof/>
          <w:szCs w:val="17"/>
          <w:lang w:val="fr-FR"/>
        </w:rPr>
        <w:t>c</w:t>
      </w:r>
      <w:r w:rsidRPr="00982192">
        <w:rPr>
          <w:rFonts w:eastAsia="Times New Roman" w:cs="Arial"/>
          <w:noProof/>
          <w:szCs w:val="17"/>
          <w:lang w:val="fr-FR"/>
        </w:rPr>
        <w:t>ommuni</w:t>
      </w:r>
      <w:r w:rsidR="00B25ADF">
        <w:rPr>
          <w:rFonts w:eastAsia="Times New Roman" w:cs="Arial"/>
          <w:noProof/>
          <w:szCs w:val="17"/>
          <w:lang w:val="fr-FR"/>
        </w:rPr>
        <w:t>que des informations au niveau du protocole de transfert</w:t>
      </w:r>
      <w:r w:rsidR="00293BDF" w:rsidRPr="00982192">
        <w:rPr>
          <w:rFonts w:eastAsia="Times New Roman" w:cs="Arial"/>
          <w:noProof/>
          <w:szCs w:val="17"/>
          <w:lang w:val="fr-FR"/>
        </w:rPr>
        <w:t>;</w:t>
      </w:r>
    </w:p>
    <w:p w14:paraId="530A8D91" w14:textId="5ECBA7F4" w:rsidR="00992C0C" w:rsidRDefault="005E48A2"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82192">
        <w:rPr>
          <w:rFonts w:eastAsia="Times New Roman" w:cs="Arial"/>
          <w:noProof/>
          <w:szCs w:val="17"/>
          <w:lang w:val="fr-FR"/>
        </w:rPr>
        <w:t>2xx</w:t>
      </w:r>
      <w:r w:rsidR="009648B5">
        <w:rPr>
          <w:rFonts w:eastAsia="Times New Roman" w:cs="Arial"/>
          <w:noProof/>
          <w:szCs w:val="17"/>
          <w:lang w:val="fr-FR"/>
        </w:rPr>
        <w:t> </w:t>
      </w:r>
      <w:r w:rsidRPr="00982192">
        <w:rPr>
          <w:rFonts w:eastAsia="Times New Roman" w:cs="Arial"/>
          <w:noProof/>
          <w:szCs w:val="17"/>
          <w:lang w:val="fr-FR"/>
        </w:rPr>
        <w:t>: Succ</w:t>
      </w:r>
      <w:r w:rsidR="00B25ADF">
        <w:rPr>
          <w:rFonts w:eastAsia="Times New Roman" w:cs="Arial"/>
          <w:noProof/>
          <w:szCs w:val="17"/>
          <w:lang w:val="fr-FR"/>
        </w:rPr>
        <w:t>è</w:t>
      </w:r>
      <w:r w:rsidRPr="00982192">
        <w:rPr>
          <w:rFonts w:eastAsia="Times New Roman" w:cs="Arial"/>
          <w:noProof/>
          <w:szCs w:val="17"/>
          <w:lang w:val="fr-FR"/>
        </w:rPr>
        <w:t xml:space="preserve">s </w:t>
      </w:r>
      <w:r w:rsidR="00B25ADF">
        <w:rPr>
          <w:rFonts w:eastAsia="Times New Roman" w:cs="Arial"/>
          <w:noProof/>
          <w:szCs w:val="17"/>
          <w:lang w:val="fr-FR"/>
        </w:rPr>
        <w:t>–</w:t>
      </w:r>
      <w:r w:rsidRPr="00982192">
        <w:rPr>
          <w:rFonts w:eastAsia="Times New Roman" w:cs="Arial"/>
          <w:noProof/>
          <w:szCs w:val="17"/>
          <w:lang w:val="fr-FR"/>
        </w:rPr>
        <w:t xml:space="preserve"> </w:t>
      </w:r>
      <w:r w:rsidR="003E3D51">
        <w:rPr>
          <w:rFonts w:eastAsia="Times New Roman" w:cs="Arial"/>
          <w:noProof/>
          <w:szCs w:val="17"/>
          <w:lang w:val="fr-FR"/>
        </w:rPr>
        <w:t>i</w:t>
      </w:r>
      <w:r w:rsidRPr="00982192">
        <w:rPr>
          <w:rFonts w:eastAsia="Times New Roman" w:cs="Arial"/>
          <w:noProof/>
          <w:szCs w:val="17"/>
          <w:lang w:val="fr-FR"/>
        </w:rPr>
        <w:t>ndi</w:t>
      </w:r>
      <w:r w:rsidR="00B25ADF">
        <w:rPr>
          <w:rFonts w:eastAsia="Times New Roman" w:cs="Arial"/>
          <w:noProof/>
          <w:szCs w:val="17"/>
          <w:lang w:val="fr-FR"/>
        </w:rPr>
        <w:t>que que la requête du client a bien été acceptée</w:t>
      </w:r>
      <w:r w:rsidR="00293BDF" w:rsidRPr="00982192">
        <w:rPr>
          <w:rFonts w:eastAsia="Times New Roman" w:cs="Arial"/>
          <w:noProof/>
          <w:szCs w:val="17"/>
          <w:lang w:val="fr-FR"/>
        </w:rPr>
        <w:t>;</w:t>
      </w:r>
    </w:p>
    <w:p w14:paraId="47E1FFF2" w14:textId="714DB2EE" w:rsidR="00992C0C" w:rsidRDefault="005E48A2"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82192">
        <w:rPr>
          <w:rFonts w:eastAsia="Times New Roman" w:cs="Arial"/>
          <w:noProof/>
          <w:szCs w:val="17"/>
          <w:lang w:val="fr-FR"/>
        </w:rPr>
        <w:t>3xx</w:t>
      </w:r>
      <w:r w:rsidR="009648B5">
        <w:rPr>
          <w:rFonts w:eastAsia="Times New Roman" w:cs="Arial"/>
          <w:noProof/>
          <w:szCs w:val="17"/>
          <w:lang w:val="fr-FR"/>
        </w:rPr>
        <w:t> </w:t>
      </w:r>
      <w:r w:rsidRPr="00982192">
        <w:rPr>
          <w:rFonts w:eastAsia="Times New Roman" w:cs="Arial"/>
          <w:noProof/>
          <w:szCs w:val="17"/>
          <w:lang w:val="fr-FR"/>
        </w:rPr>
        <w:t xml:space="preserve">: Redirection </w:t>
      </w:r>
      <w:r w:rsidR="00B25ADF">
        <w:rPr>
          <w:rFonts w:eastAsia="Times New Roman" w:cs="Arial"/>
          <w:noProof/>
          <w:szCs w:val="17"/>
          <w:lang w:val="fr-FR"/>
        </w:rPr>
        <w:t>–</w:t>
      </w:r>
      <w:r w:rsidRPr="00982192">
        <w:rPr>
          <w:rFonts w:eastAsia="Times New Roman" w:cs="Arial"/>
          <w:noProof/>
          <w:szCs w:val="17"/>
          <w:lang w:val="fr-FR"/>
        </w:rPr>
        <w:t xml:space="preserve"> </w:t>
      </w:r>
      <w:r w:rsidR="003E3D51">
        <w:rPr>
          <w:rFonts w:eastAsia="Times New Roman" w:cs="Arial"/>
          <w:noProof/>
          <w:szCs w:val="17"/>
          <w:lang w:val="fr-FR"/>
        </w:rPr>
        <w:t>i</w:t>
      </w:r>
      <w:r w:rsidRPr="00982192">
        <w:rPr>
          <w:rFonts w:eastAsia="Times New Roman" w:cs="Arial"/>
          <w:noProof/>
          <w:szCs w:val="17"/>
          <w:lang w:val="fr-FR"/>
        </w:rPr>
        <w:t>ndi</w:t>
      </w:r>
      <w:r w:rsidR="00B25ADF">
        <w:rPr>
          <w:rFonts w:eastAsia="Times New Roman" w:cs="Arial"/>
          <w:noProof/>
          <w:szCs w:val="17"/>
          <w:lang w:val="fr-FR"/>
        </w:rPr>
        <w:t xml:space="preserve">que que le </w:t>
      </w:r>
      <w:r w:rsidRPr="00982192">
        <w:rPr>
          <w:rFonts w:eastAsia="Times New Roman" w:cs="Arial"/>
          <w:noProof/>
          <w:szCs w:val="17"/>
          <w:lang w:val="fr-FR"/>
        </w:rPr>
        <w:t xml:space="preserve">client </w:t>
      </w:r>
      <w:r w:rsidR="00B25ADF">
        <w:rPr>
          <w:rFonts w:eastAsia="Times New Roman" w:cs="Arial"/>
          <w:noProof/>
          <w:szCs w:val="17"/>
          <w:lang w:val="fr-FR"/>
        </w:rPr>
        <w:t>doit prendre une mesure supplémentaire pour mener à bien sa requête</w:t>
      </w:r>
      <w:r w:rsidR="00293BDF" w:rsidRPr="00982192">
        <w:rPr>
          <w:rFonts w:eastAsia="Times New Roman" w:cs="Arial"/>
          <w:noProof/>
          <w:szCs w:val="17"/>
          <w:lang w:val="fr-FR"/>
        </w:rPr>
        <w:t>;</w:t>
      </w:r>
    </w:p>
    <w:p w14:paraId="18DD1A63" w14:textId="127BB050" w:rsidR="005E48A2" w:rsidRPr="00982192" w:rsidRDefault="005E48A2"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82192">
        <w:rPr>
          <w:rFonts w:eastAsia="Times New Roman" w:cs="Arial"/>
          <w:noProof/>
          <w:szCs w:val="17"/>
          <w:lang w:val="fr-FR"/>
        </w:rPr>
        <w:t>4xx</w:t>
      </w:r>
      <w:r w:rsidR="009648B5">
        <w:rPr>
          <w:rFonts w:eastAsia="Times New Roman" w:cs="Arial"/>
          <w:noProof/>
          <w:szCs w:val="17"/>
          <w:lang w:val="fr-FR"/>
        </w:rPr>
        <w:t> </w:t>
      </w:r>
      <w:r w:rsidRPr="00982192">
        <w:rPr>
          <w:rFonts w:eastAsia="Times New Roman" w:cs="Arial"/>
          <w:noProof/>
          <w:szCs w:val="17"/>
          <w:lang w:val="fr-FR"/>
        </w:rPr>
        <w:t xml:space="preserve">: </w:t>
      </w:r>
      <w:r w:rsidR="00B25ADF">
        <w:rPr>
          <w:rFonts w:eastAsia="Times New Roman" w:cs="Arial"/>
          <w:noProof/>
          <w:szCs w:val="17"/>
          <w:lang w:val="fr-FR"/>
        </w:rPr>
        <w:t>Erreur c</w:t>
      </w:r>
      <w:r w:rsidRPr="00982192">
        <w:rPr>
          <w:rFonts w:eastAsia="Times New Roman" w:cs="Arial"/>
          <w:noProof/>
          <w:szCs w:val="17"/>
          <w:lang w:val="fr-FR"/>
        </w:rPr>
        <w:t xml:space="preserve">lient </w:t>
      </w:r>
      <w:r w:rsidR="00B25ADF">
        <w:rPr>
          <w:rFonts w:eastAsia="Times New Roman" w:cs="Arial"/>
          <w:noProof/>
          <w:szCs w:val="17"/>
          <w:lang w:val="fr-FR"/>
        </w:rPr>
        <w:t>–</w:t>
      </w:r>
      <w:r w:rsidRPr="00982192">
        <w:rPr>
          <w:rFonts w:eastAsia="Times New Roman" w:cs="Arial"/>
          <w:noProof/>
          <w:szCs w:val="17"/>
          <w:lang w:val="fr-FR"/>
        </w:rPr>
        <w:t xml:space="preserve"> </w:t>
      </w:r>
      <w:r w:rsidR="00B25ADF">
        <w:rPr>
          <w:rFonts w:eastAsia="Times New Roman" w:cs="Arial"/>
          <w:noProof/>
          <w:szCs w:val="17"/>
          <w:lang w:val="fr-FR"/>
        </w:rPr>
        <w:t>Cette catégorie de code d</w:t>
      </w:r>
      <w:r w:rsidR="00BB0A23">
        <w:rPr>
          <w:rFonts w:eastAsia="Times New Roman" w:cs="Arial"/>
          <w:noProof/>
          <w:szCs w:val="17"/>
          <w:lang w:val="fr-FR"/>
        </w:rPr>
        <w:t>’</w:t>
      </w:r>
      <w:r w:rsidR="00B25ADF">
        <w:rPr>
          <w:rFonts w:eastAsia="Times New Roman" w:cs="Arial"/>
          <w:noProof/>
          <w:szCs w:val="17"/>
          <w:lang w:val="fr-FR"/>
        </w:rPr>
        <w:t>état d</w:t>
      </w:r>
      <w:r w:rsidR="00BB0A23">
        <w:rPr>
          <w:rFonts w:eastAsia="Times New Roman" w:cs="Arial"/>
          <w:noProof/>
          <w:szCs w:val="17"/>
          <w:lang w:val="fr-FR"/>
        </w:rPr>
        <w:t>’</w:t>
      </w:r>
      <w:r w:rsidR="00B25ADF">
        <w:rPr>
          <w:rFonts w:eastAsia="Times New Roman" w:cs="Arial"/>
          <w:noProof/>
          <w:szCs w:val="17"/>
          <w:lang w:val="fr-FR"/>
        </w:rPr>
        <w:t>erreur pointe du doigt le client</w:t>
      </w:r>
      <w:r w:rsidR="00293BDF" w:rsidRPr="00982192">
        <w:rPr>
          <w:rFonts w:eastAsia="Times New Roman" w:cs="Arial"/>
          <w:noProof/>
          <w:szCs w:val="17"/>
          <w:lang w:val="fr-FR"/>
        </w:rPr>
        <w:t xml:space="preserve">;  </w:t>
      </w:r>
      <w:r w:rsidR="00B25ADF">
        <w:rPr>
          <w:rFonts w:eastAsia="Times New Roman" w:cs="Arial"/>
          <w:noProof/>
          <w:szCs w:val="17"/>
          <w:lang w:val="fr-FR"/>
        </w:rPr>
        <w:t>et</w:t>
      </w:r>
    </w:p>
    <w:p w14:paraId="754A13CA" w14:textId="6E7199BC" w:rsidR="005E48A2" w:rsidRPr="00982192" w:rsidRDefault="005E48A2" w:rsidP="00CE01DA">
      <w:pPr>
        <w:numPr>
          <w:ilvl w:val="1"/>
          <w:numId w:val="4"/>
        </w:numPr>
        <w:tabs>
          <w:tab w:val="clear" w:pos="709"/>
          <w:tab w:val="num" w:pos="1134"/>
        </w:tabs>
        <w:spacing w:before="170" w:after="170"/>
        <w:ind w:left="1134" w:hanging="567"/>
        <w:rPr>
          <w:rFonts w:eastAsia="Times New Roman" w:cs="Arial"/>
          <w:noProof/>
          <w:szCs w:val="17"/>
          <w:lang w:val="fr-FR"/>
        </w:rPr>
      </w:pPr>
      <w:r w:rsidRPr="00982192">
        <w:rPr>
          <w:rFonts w:eastAsia="Times New Roman" w:cs="Arial"/>
          <w:noProof/>
          <w:szCs w:val="17"/>
          <w:lang w:val="fr-FR"/>
        </w:rPr>
        <w:t>5xx</w:t>
      </w:r>
      <w:r w:rsidR="009648B5">
        <w:rPr>
          <w:rFonts w:eastAsia="Times New Roman" w:cs="Arial"/>
          <w:noProof/>
          <w:szCs w:val="17"/>
          <w:lang w:val="fr-FR"/>
        </w:rPr>
        <w:t> </w:t>
      </w:r>
      <w:r w:rsidRPr="00982192">
        <w:rPr>
          <w:rFonts w:eastAsia="Times New Roman" w:cs="Arial"/>
          <w:noProof/>
          <w:szCs w:val="17"/>
          <w:lang w:val="fr-FR"/>
        </w:rPr>
        <w:t>: Err</w:t>
      </w:r>
      <w:r w:rsidR="00B25ADF">
        <w:rPr>
          <w:rFonts w:eastAsia="Times New Roman" w:cs="Arial"/>
          <w:noProof/>
          <w:szCs w:val="17"/>
          <w:lang w:val="fr-FR"/>
        </w:rPr>
        <w:t>eu</w:t>
      </w:r>
      <w:r w:rsidRPr="00982192">
        <w:rPr>
          <w:rFonts w:eastAsia="Times New Roman" w:cs="Arial"/>
          <w:noProof/>
          <w:szCs w:val="17"/>
          <w:lang w:val="fr-FR"/>
        </w:rPr>
        <w:t xml:space="preserve">r </w:t>
      </w:r>
      <w:r w:rsidR="00B25ADF">
        <w:rPr>
          <w:rFonts w:eastAsia="Times New Roman" w:cs="Arial"/>
          <w:noProof/>
          <w:szCs w:val="17"/>
          <w:lang w:val="fr-FR"/>
        </w:rPr>
        <w:t>serveur –</w:t>
      </w:r>
      <w:r w:rsidRPr="00982192">
        <w:rPr>
          <w:rFonts w:eastAsia="Times New Roman" w:cs="Arial"/>
          <w:noProof/>
          <w:szCs w:val="17"/>
          <w:lang w:val="fr-FR"/>
        </w:rPr>
        <w:t xml:space="preserve"> </w:t>
      </w:r>
      <w:r w:rsidR="00B25ADF">
        <w:rPr>
          <w:rFonts w:eastAsia="Times New Roman" w:cs="Arial"/>
          <w:noProof/>
          <w:szCs w:val="17"/>
          <w:lang w:val="fr-FR"/>
        </w:rPr>
        <w:t xml:space="preserve">Le serveur assume la </w:t>
      </w:r>
      <w:r w:rsidRPr="00982192">
        <w:rPr>
          <w:rFonts w:eastAsia="Times New Roman" w:cs="Arial"/>
          <w:noProof/>
          <w:szCs w:val="17"/>
          <w:lang w:val="fr-FR"/>
        </w:rPr>
        <w:t>respons</w:t>
      </w:r>
      <w:r w:rsidR="00B25ADF">
        <w:rPr>
          <w:rFonts w:eastAsia="Times New Roman" w:cs="Arial"/>
          <w:noProof/>
          <w:szCs w:val="17"/>
          <w:lang w:val="fr-FR"/>
        </w:rPr>
        <w:t>a</w:t>
      </w:r>
      <w:r w:rsidRPr="00982192">
        <w:rPr>
          <w:rFonts w:eastAsia="Times New Roman" w:cs="Arial"/>
          <w:noProof/>
          <w:szCs w:val="17"/>
          <w:lang w:val="fr-FR"/>
        </w:rPr>
        <w:t>bilit</w:t>
      </w:r>
      <w:r w:rsidR="00B25ADF">
        <w:rPr>
          <w:rFonts w:eastAsia="Times New Roman" w:cs="Arial"/>
          <w:noProof/>
          <w:szCs w:val="17"/>
          <w:lang w:val="fr-FR"/>
        </w:rPr>
        <w:t>é de ces codes d</w:t>
      </w:r>
      <w:r w:rsidR="00BB0A23">
        <w:rPr>
          <w:rFonts w:eastAsia="Times New Roman" w:cs="Arial"/>
          <w:noProof/>
          <w:szCs w:val="17"/>
          <w:lang w:val="fr-FR"/>
        </w:rPr>
        <w:t>’</w:t>
      </w:r>
      <w:r w:rsidR="00B25ADF">
        <w:rPr>
          <w:rFonts w:eastAsia="Times New Roman" w:cs="Arial"/>
          <w:noProof/>
          <w:szCs w:val="17"/>
          <w:lang w:val="fr-FR"/>
        </w:rPr>
        <w:t>état d</w:t>
      </w:r>
      <w:r w:rsidR="00BB0A23">
        <w:rPr>
          <w:rFonts w:eastAsia="Times New Roman" w:cs="Arial"/>
          <w:noProof/>
          <w:szCs w:val="17"/>
          <w:lang w:val="fr-FR"/>
        </w:rPr>
        <w:t>’</w:t>
      </w:r>
      <w:r w:rsidR="00B25ADF">
        <w:rPr>
          <w:rFonts w:eastAsia="Times New Roman" w:cs="Arial"/>
          <w:noProof/>
          <w:szCs w:val="17"/>
          <w:lang w:val="fr-FR"/>
        </w:rPr>
        <w:t>erreur</w:t>
      </w:r>
      <w:r w:rsidR="00293BDF" w:rsidRPr="00982192">
        <w:rPr>
          <w:rFonts w:eastAsia="Times New Roman" w:cs="Arial"/>
          <w:noProof/>
          <w:szCs w:val="17"/>
          <w:lang w:val="fr-FR"/>
        </w:rPr>
        <w:t>.</w:t>
      </w:r>
    </w:p>
    <w:p w14:paraId="35E625B1" w14:textId="3C3AF092" w:rsidR="005E48A2" w:rsidRPr="00982192" w:rsidRDefault="00FC1DE5" w:rsidP="00CE01DA">
      <w:pPr>
        <w:pStyle w:val="NormalWeb"/>
        <w:spacing w:before="170" w:beforeAutospacing="0" w:after="170" w:afterAutospacing="0"/>
        <w:rPr>
          <w:rFonts w:cs="Arial"/>
          <w:noProof/>
          <w:szCs w:val="17"/>
          <w:lang w:val="fr-FR"/>
        </w:rPr>
      </w:pPr>
      <w:r w:rsidRPr="00982192">
        <w:rPr>
          <w:rFonts w:cs="Arial"/>
          <w:noProof/>
          <w:szCs w:val="17"/>
          <w:lang w:val="fr-FR"/>
        </w:rPr>
        <w:t>4.</w:t>
      </w:r>
      <w:r w:rsidRPr="00982192">
        <w:rPr>
          <w:rFonts w:cs="Arial"/>
          <w:noProof/>
          <w:szCs w:val="17"/>
          <w:lang w:val="fr-FR"/>
        </w:rPr>
        <w:tab/>
      </w:r>
      <w:r w:rsidR="00B25ADF">
        <w:rPr>
          <w:rFonts w:cs="Arial"/>
          <w:noProof/>
          <w:szCs w:val="17"/>
          <w:lang w:val="fr-FR"/>
        </w:rPr>
        <w:t>L</w:t>
      </w:r>
      <w:r w:rsidR="003E3D51">
        <w:rPr>
          <w:rFonts w:cs="Arial"/>
          <w:noProof/>
          <w:szCs w:val="17"/>
          <w:lang w:val="fr-FR"/>
        </w:rPr>
        <w:t>e</w:t>
      </w:r>
      <w:r w:rsidR="00B25ADF">
        <w:rPr>
          <w:rFonts w:cs="Arial"/>
          <w:noProof/>
          <w:szCs w:val="17"/>
          <w:lang w:val="fr-FR"/>
        </w:rPr>
        <w:t xml:space="preserve"> tableau ci</w:t>
      </w:r>
      <w:r w:rsidR="00BB0A23">
        <w:rPr>
          <w:rFonts w:cs="Arial"/>
          <w:noProof/>
          <w:szCs w:val="17"/>
          <w:lang w:val="fr-FR"/>
        </w:rPr>
        <w:t>-</w:t>
      </w:r>
      <w:r w:rsidR="00B25ADF">
        <w:rPr>
          <w:rFonts w:cs="Arial"/>
          <w:noProof/>
          <w:szCs w:val="17"/>
          <w:lang w:val="fr-FR"/>
        </w:rPr>
        <w:t>après regroupe les codes d</w:t>
      </w:r>
      <w:r w:rsidR="00BB0A23">
        <w:rPr>
          <w:rFonts w:cs="Arial"/>
          <w:noProof/>
          <w:szCs w:val="17"/>
          <w:lang w:val="fr-FR"/>
        </w:rPr>
        <w:t>’</w:t>
      </w:r>
      <w:r w:rsidR="00B25ADF">
        <w:rPr>
          <w:rFonts w:cs="Arial"/>
          <w:noProof/>
          <w:szCs w:val="17"/>
          <w:lang w:val="fr-FR"/>
        </w:rPr>
        <w:t xml:space="preserve">état </w:t>
      </w:r>
      <w:r w:rsidR="005E48A2" w:rsidRPr="00982192">
        <w:rPr>
          <w:rFonts w:cs="Arial"/>
          <w:noProof/>
          <w:szCs w:val="17"/>
          <w:lang w:val="fr-FR"/>
        </w:rPr>
        <w:t xml:space="preserve">HTTP </w:t>
      </w:r>
      <w:r w:rsidR="00B25ADF">
        <w:rPr>
          <w:rFonts w:cs="Arial"/>
          <w:noProof/>
          <w:szCs w:val="17"/>
          <w:lang w:val="fr-FR"/>
        </w:rPr>
        <w:t>et renvoie</w:t>
      </w:r>
      <w:r w:rsidR="00992C0C">
        <w:rPr>
          <w:rFonts w:cs="Arial"/>
          <w:noProof/>
          <w:szCs w:val="17"/>
          <w:lang w:val="fr-FR"/>
        </w:rPr>
        <w:t xml:space="preserve"> aux RFC</w:t>
      </w:r>
      <w:r w:rsidR="00B25ADF">
        <w:rPr>
          <w:rFonts w:cs="Arial"/>
          <w:noProof/>
          <w:szCs w:val="17"/>
          <w:lang w:val="fr-FR"/>
        </w:rPr>
        <w:t xml:space="preserve"> de l</w:t>
      </w:r>
      <w:r w:rsidR="00BB0A23">
        <w:rPr>
          <w:rFonts w:cs="Arial"/>
          <w:noProof/>
          <w:szCs w:val="17"/>
          <w:lang w:val="fr-FR"/>
        </w:rPr>
        <w:t>’</w:t>
      </w:r>
      <w:r w:rsidR="00B25ADF">
        <w:rPr>
          <w:rFonts w:cs="Arial"/>
          <w:noProof/>
          <w:szCs w:val="17"/>
          <w:lang w:val="fr-FR"/>
        </w:rPr>
        <w:t>IETF correspondants</w:t>
      </w:r>
      <w:r w:rsidR="005E48A2" w:rsidRPr="00982192">
        <w:rPr>
          <w:rFonts w:cs="Arial"/>
          <w:noProof/>
          <w:szCs w:val="17"/>
          <w:lang w:val="fr-FR"/>
        </w:rPr>
        <w:t>.</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982192" w14:paraId="4C6DF96A" w14:textId="77777777" w:rsidTr="00444DC5">
        <w:trPr>
          <w:trHeight w:val="300"/>
        </w:trPr>
        <w:tc>
          <w:tcPr>
            <w:tcW w:w="1165" w:type="dxa"/>
            <w:shd w:val="clear" w:color="auto" w:fill="D9D9D9" w:themeFill="background1" w:themeFillShade="D9"/>
            <w:noWrap/>
            <w:vAlign w:val="bottom"/>
            <w:hideMark/>
          </w:tcPr>
          <w:p w14:paraId="5940D423" w14:textId="483434F0" w:rsidR="005E48A2" w:rsidRPr="00982192" w:rsidRDefault="005E48A2" w:rsidP="00444DC5">
            <w:pPr>
              <w:spacing w:before="170" w:after="170"/>
              <w:jc w:val="center"/>
              <w:rPr>
                <w:rFonts w:eastAsia="Times New Roman" w:cs="Arial"/>
                <w:b/>
                <w:noProof/>
                <w:color w:val="000000"/>
                <w:szCs w:val="17"/>
                <w:lang w:val="fr-FR"/>
              </w:rPr>
            </w:pPr>
            <w:r w:rsidRPr="00982192">
              <w:rPr>
                <w:rFonts w:eastAsia="Times New Roman" w:cs="Arial"/>
                <w:b/>
                <w:noProof/>
                <w:color w:val="000000"/>
                <w:szCs w:val="17"/>
                <w:lang w:val="fr-FR"/>
              </w:rPr>
              <w:t>Val</w:t>
            </w:r>
            <w:r w:rsidR="00B25ADF">
              <w:rPr>
                <w:rFonts w:eastAsia="Times New Roman" w:cs="Arial"/>
                <w:b/>
                <w:noProof/>
                <w:color w:val="000000"/>
                <w:szCs w:val="17"/>
                <w:lang w:val="fr-FR"/>
              </w:rPr>
              <w:t>eur</w:t>
            </w:r>
          </w:p>
        </w:tc>
        <w:tc>
          <w:tcPr>
            <w:tcW w:w="2995" w:type="dxa"/>
            <w:shd w:val="clear" w:color="auto" w:fill="D9D9D9" w:themeFill="background1" w:themeFillShade="D9"/>
            <w:noWrap/>
            <w:vAlign w:val="bottom"/>
            <w:hideMark/>
          </w:tcPr>
          <w:p w14:paraId="27171E94" w14:textId="77777777" w:rsidR="005E48A2" w:rsidRPr="00982192" w:rsidRDefault="005E48A2" w:rsidP="00444DC5">
            <w:pPr>
              <w:spacing w:before="170" w:after="170"/>
              <w:rPr>
                <w:rFonts w:eastAsia="Times New Roman" w:cs="Arial"/>
                <w:b/>
                <w:noProof/>
                <w:color w:val="000000"/>
                <w:szCs w:val="17"/>
                <w:lang w:val="fr-FR"/>
              </w:rPr>
            </w:pPr>
            <w:r w:rsidRPr="00982192">
              <w:rPr>
                <w:rFonts w:eastAsia="Times New Roman" w:cs="Arial"/>
                <w:b/>
                <w:noProof/>
                <w:color w:val="000000"/>
                <w:szCs w:val="17"/>
                <w:lang w:val="fr-FR"/>
              </w:rPr>
              <w:t>Description</w:t>
            </w:r>
          </w:p>
        </w:tc>
        <w:tc>
          <w:tcPr>
            <w:tcW w:w="4360" w:type="dxa"/>
            <w:shd w:val="clear" w:color="auto" w:fill="D9D9D9" w:themeFill="background1" w:themeFillShade="D9"/>
            <w:noWrap/>
            <w:vAlign w:val="bottom"/>
            <w:hideMark/>
          </w:tcPr>
          <w:p w14:paraId="3CFCE1C4" w14:textId="50936941" w:rsidR="005E48A2" w:rsidRPr="00982192" w:rsidRDefault="005E48A2" w:rsidP="00444DC5">
            <w:pPr>
              <w:spacing w:before="170" w:after="170"/>
              <w:rPr>
                <w:rFonts w:eastAsia="Times New Roman" w:cs="Arial"/>
                <w:b/>
                <w:noProof/>
                <w:color w:val="000000"/>
                <w:szCs w:val="17"/>
                <w:lang w:val="fr-FR"/>
              </w:rPr>
            </w:pPr>
            <w:r w:rsidRPr="00982192">
              <w:rPr>
                <w:rFonts w:eastAsia="Times New Roman" w:cs="Arial"/>
                <w:b/>
                <w:noProof/>
                <w:color w:val="000000"/>
                <w:szCs w:val="17"/>
                <w:lang w:val="fr-FR"/>
              </w:rPr>
              <w:t>R</w:t>
            </w:r>
            <w:r w:rsidR="00B25ADF">
              <w:rPr>
                <w:rFonts w:eastAsia="Times New Roman" w:cs="Arial"/>
                <w:b/>
                <w:noProof/>
                <w:color w:val="000000"/>
                <w:szCs w:val="17"/>
                <w:lang w:val="fr-FR"/>
              </w:rPr>
              <w:t>é</w:t>
            </w:r>
            <w:r w:rsidRPr="00982192">
              <w:rPr>
                <w:rFonts w:eastAsia="Times New Roman" w:cs="Arial"/>
                <w:b/>
                <w:noProof/>
                <w:color w:val="000000"/>
                <w:szCs w:val="17"/>
                <w:lang w:val="fr-FR"/>
              </w:rPr>
              <w:t>f</w:t>
            </w:r>
            <w:r w:rsidR="00B25ADF">
              <w:rPr>
                <w:rFonts w:eastAsia="Times New Roman" w:cs="Arial"/>
                <w:b/>
                <w:noProof/>
                <w:color w:val="000000"/>
                <w:szCs w:val="17"/>
                <w:lang w:val="fr-FR"/>
              </w:rPr>
              <w:t>é</w:t>
            </w:r>
            <w:r w:rsidRPr="00982192">
              <w:rPr>
                <w:rFonts w:eastAsia="Times New Roman" w:cs="Arial"/>
                <w:b/>
                <w:noProof/>
                <w:color w:val="000000"/>
                <w:szCs w:val="17"/>
                <w:lang w:val="fr-FR"/>
              </w:rPr>
              <w:t>rence</w:t>
            </w:r>
          </w:p>
        </w:tc>
      </w:tr>
      <w:tr w:rsidR="005E48A2" w:rsidRPr="00982192" w14:paraId="3D3E7649" w14:textId="77777777" w:rsidTr="00444DC5">
        <w:trPr>
          <w:trHeight w:val="300"/>
        </w:trPr>
        <w:tc>
          <w:tcPr>
            <w:tcW w:w="1165" w:type="dxa"/>
            <w:noWrap/>
            <w:vAlign w:val="bottom"/>
            <w:hideMark/>
          </w:tcPr>
          <w:p w14:paraId="32062FD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100</w:t>
            </w:r>
          </w:p>
        </w:tc>
        <w:tc>
          <w:tcPr>
            <w:tcW w:w="2995" w:type="dxa"/>
            <w:noWrap/>
            <w:vAlign w:val="bottom"/>
            <w:hideMark/>
          </w:tcPr>
          <w:p w14:paraId="32667797" w14:textId="352177CF"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Continue</w:t>
            </w:r>
            <w:r w:rsidR="00B25ADF" w:rsidRPr="00A21BF0">
              <w:rPr>
                <w:rFonts w:ascii="Courier New" w:eastAsia="Times New Roman" w:hAnsi="Courier New" w:cs="Courier New"/>
                <w:noProof/>
                <w:color w:val="000000"/>
                <w:szCs w:val="17"/>
                <w:lang w:val="fr-FR"/>
              </w:rPr>
              <w:t xml:space="preserve"> </w:t>
            </w:r>
          </w:p>
        </w:tc>
        <w:tc>
          <w:tcPr>
            <w:tcW w:w="4360" w:type="dxa"/>
            <w:noWrap/>
            <w:vAlign w:val="bottom"/>
            <w:hideMark/>
          </w:tcPr>
          <w:p w14:paraId="2006BAF1" w14:textId="2D3B488D"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088" w:author="Author">
              <w:r w:rsidRPr="00982192" w:rsidDel="00E6245C">
                <w:rPr>
                  <w:rFonts w:eastAsia="Times New Roman" w:cs="Arial"/>
                  <w:noProof/>
                  <w:color w:val="000000"/>
                  <w:szCs w:val="17"/>
                  <w:lang w:val="fr-FR"/>
                </w:rPr>
                <w:delText>RFC7231</w:delText>
              </w:r>
            </w:del>
            <w:ins w:id="4089" w:author="Author">
              <w:r w:rsidR="009F28AB">
                <w:rPr>
                  <w:rFonts w:eastAsia="Times New Roman" w:cs="Arial"/>
                  <w:noProof/>
                  <w:color w:val="000000"/>
                  <w:szCs w:val="17"/>
                  <w:lang w:val="fr-FR"/>
                </w:rPr>
                <w:t>RFC</w:t>
              </w:r>
              <w:r w:rsidR="00E6245C">
                <w:rPr>
                  <w:rFonts w:eastAsia="Times New Roman" w:cs="Arial"/>
                  <w:noProof/>
                  <w:color w:val="000000"/>
                  <w:szCs w:val="17"/>
                  <w:lang w:val="fr-FR"/>
                </w:rPr>
                <w:t xml:space="preserve"> 9110</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090" w:author="Author">
              <w:r w:rsidR="00992C0C" w:rsidRPr="00982192" w:rsidDel="00E6245C">
                <w:rPr>
                  <w:rFonts w:eastAsia="Times New Roman" w:cs="Arial"/>
                  <w:noProof/>
                  <w:color w:val="000000"/>
                  <w:szCs w:val="17"/>
                  <w:lang w:val="fr-FR"/>
                </w:rPr>
                <w:delText>6</w:delText>
              </w:r>
            </w:del>
            <w:ins w:id="4091"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.2.1]</w:t>
            </w:r>
          </w:p>
        </w:tc>
      </w:tr>
      <w:tr w:rsidR="005E48A2" w:rsidRPr="00982192" w14:paraId="6DF32E3E" w14:textId="77777777" w:rsidTr="00444DC5">
        <w:trPr>
          <w:trHeight w:val="300"/>
        </w:trPr>
        <w:tc>
          <w:tcPr>
            <w:tcW w:w="1165" w:type="dxa"/>
            <w:noWrap/>
            <w:vAlign w:val="bottom"/>
            <w:hideMark/>
          </w:tcPr>
          <w:p w14:paraId="204C93F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101</w:t>
            </w:r>
          </w:p>
        </w:tc>
        <w:tc>
          <w:tcPr>
            <w:tcW w:w="2995" w:type="dxa"/>
            <w:noWrap/>
            <w:vAlign w:val="bottom"/>
            <w:hideMark/>
          </w:tcPr>
          <w:p w14:paraId="34D5C64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Switching Protocols</w:t>
            </w:r>
          </w:p>
        </w:tc>
        <w:tc>
          <w:tcPr>
            <w:tcW w:w="4360" w:type="dxa"/>
            <w:noWrap/>
            <w:vAlign w:val="bottom"/>
            <w:hideMark/>
          </w:tcPr>
          <w:p w14:paraId="082426DA" w14:textId="2C1C6969"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092" w:author="Author">
              <w:r w:rsidRPr="00982192" w:rsidDel="00E6245C">
                <w:rPr>
                  <w:rFonts w:eastAsia="Times New Roman" w:cs="Arial"/>
                  <w:noProof/>
                  <w:color w:val="000000"/>
                  <w:szCs w:val="17"/>
                  <w:lang w:val="fr-FR"/>
                </w:rPr>
                <w:delText>RFC7231</w:delText>
              </w:r>
            </w:del>
            <w:ins w:id="4093" w:author="Author">
              <w:r w:rsidR="00E6245C">
                <w:rPr>
                  <w:rFonts w:eastAsia="Times New Roman" w:cs="Arial"/>
                  <w:noProof/>
                  <w:color w:val="000000"/>
                  <w:szCs w:val="17"/>
                  <w:lang w:val="fr-FR"/>
                </w:rPr>
                <w:t>RFC 9110</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094" w:author="Author">
              <w:r w:rsidR="00992C0C" w:rsidRPr="00982192" w:rsidDel="00E6245C">
                <w:rPr>
                  <w:rFonts w:eastAsia="Times New Roman" w:cs="Arial"/>
                  <w:noProof/>
                  <w:color w:val="000000"/>
                  <w:szCs w:val="17"/>
                  <w:lang w:val="fr-FR"/>
                </w:rPr>
                <w:delText>6</w:delText>
              </w:r>
            </w:del>
            <w:ins w:id="4095"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.2.2]</w:t>
            </w:r>
          </w:p>
        </w:tc>
      </w:tr>
      <w:tr w:rsidR="005E48A2" w:rsidRPr="00982192" w14:paraId="3FCD0FE9" w14:textId="77777777" w:rsidTr="00444DC5">
        <w:trPr>
          <w:trHeight w:val="300"/>
        </w:trPr>
        <w:tc>
          <w:tcPr>
            <w:tcW w:w="1165" w:type="dxa"/>
            <w:noWrap/>
            <w:vAlign w:val="bottom"/>
            <w:hideMark/>
          </w:tcPr>
          <w:p w14:paraId="2541F171"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102</w:t>
            </w:r>
          </w:p>
        </w:tc>
        <w:tc>
          <w:tcPr>
            <w:tcW w:w="2995" w:type="dxa"/>
            <w:noWrap/>
            <w:vAlign w:val="bottom"/>
            <w:hideMark/>
          </w:tcPr>
          <w:p w14:paraId="6DD84BB2"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Processing</w:t>
            </w:r>
          </w:p>
        </w:tc>
        <w:tc>
          <w:tcPr>
            <w:tcW w:w="4360" w:type="dxa"/>
            <w:noWrap/>
            <w:vAlign w:val="bottom"/>
            <w:hideMark/>
          </w:tcPr>
          <w:p w14:paraId="1DDCEF1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[RFC2518]</w:t>
            </w:r>
          </w:p>
        </w:tc>
      </w:tr>
      <w:tr w:rsidR="005E48A2" w:rsidRPr="00982192" w14:paraId="256C453F" w14:textId="77777777" w:rsidTr="00444DC5">
        <w:trPr>
          <w:trHeight w:val="300"/>
        </w:trPr>
        <w:tc>
          <w:tcPr>
            <w:tcW w:w="1165" w:type="dxa"/>
            <w:noWrap/>
            <w:vAlign w:val="bottom"/>
            <w:hideMark/>
          </w:tcPr>
          <w:p w14:paraId="38E82D38"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103</w:t>
            </w:r>
          </w:p>
        </w:tc>
        <w:tc>
          <w:tcPr>
            <w:tcW w:w="2995" w:type="dxa"/>
            <w:noWrap/>
            <w:vAlign w:val="bottom"/>
            <w:hideMark/>
          </w:tcPr>
          <w:p w14:paraId="3E1B9370"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Early Hints</w:t>
            </w:r>
          </w:p>
        </w:tc>
        <w:tc>
          <w:tcPr>
            <w:tcW w:w="4360" w:type="dxa"/>
            <w:noWrap/>
            <w:vAlign w:val="bottom"/>
            <w:hideMark/>
          </w:tcPr>
          <w:p w14:paraId="42F3FE36"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[RFC8297]</w:t>
            </w:r>
          </w:p>
        </w:tc>
      </w:tr>
      <w:tr w:rsidR="005E48A2" w:rsidRPr="00982192" w14:paraId="1CB8741D" w14:textId="77777777" w:rsidTr="00444DC5">
        <w:trPr>
          <w:trHeight w:val="300"/>
        </w:trPr>
        <w:tc>
          <w:tcPr>
            <w:tcW w:w="1165" w:type="dxa"/>
            <w:noWrap/>
            <w:vAlign w:val="bottom"/>
            <w:hideMark/>
          </w:tcPr>
          <w:p w14:paraId="45A93D61" w14:textId="2E12DD8F"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104</w:t>
            </w:r>
            <w:r w:rsidR="00BB0A23">
              <w:rPr>
                <w:rFonts w:eastAsia="Times New Roman" w:cs="Arial"/>
                <w:noProof/>
                <w:color w:val="000000"/>
                <w:szCs w:val="17"/>
                <w:lang w:val="fr-FR"/>
              </w:rPr>
              <w:t>-</w:t>
            </w:r>
            <w:r w:rsidRPr="00982192">
              <w:rPr>
                <w:rFonts w:eastAsia="Times New Roman" w:cs="Arial"/>
                <w:noProof/>
                <w:color w:val="000000"/>
                <w:szCs w:val="17"/>
                <w:lang w:val="fr-FR"/>
              </w:rPr>
              <w:t>199</w:t>
            </w:r>
          </w:p>
        </w:tc>
        <w:tc>
          <w:tcPr>
            <w:tcW w:w="2995" w:type="dxa"/>
            <w:noWrap/>
            <w:vAlign w:val="bottom"/>
            <w:hideMark/>
          </w:tcPr>
          <w:p w14:paraId="08A4949F"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2CE65E32"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3B5967AE" w14:textId="77777777" w:rsidTr="00444DC5">
        <w:trPr>
          <w:trHeight w:val="300"/>
        </w:trPr>
        <w:tc>
          <w:tcPr>
            <w:tcW w:w="1165" w:type="dxa"/>
            <w:noWrap/>
            <w:vAlign w:val="bottom"/>
            <w:hideMark/>
          </w:tcPr>
          <w:p w14:paraId="6B4B4F1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200</w:t>
            </w:r>
          </w:p>
        </w:tc>
        <w:tc>
          <w:tcPr>
            <w:tcW w:w="2995" w:type="dxa"/>
            <w:noWrap/>
            <w:vAlign w:val="bottom"/>
            <w:hideMark/>
          </w:tcPr>
          <w:p w14:paraId="43269F1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OK</w:t>
            </w:r>
          </w:p>
        </w:tc>
        <w:tc>
          <w:tcPr>
            <w:tcW w:w="4360" w:type="dxa"/>
            <w:noWrap/>
            <w:vAlign w:val="bottom"/>
            <w:hideMark/>
          </w:tcPr>
          <w:p w14:paraId="3BB21EEE" w14:textId="0995383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 xml:space="preserve">[RFC7231,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r w:rsidR="00992C0C" w:rsidRPr="00982192">
              <w:rPr>
                <w:rFonts w:eastAsia="Times New Roman" w:cs="Arial"/>
                <w:noProof/>
                <w:color w:val="000000"/>
                <w:szCs w:val="17"/>
                <w:lang w:val="fr-FR"/>
              </w:rPr>
              <w:t>6</w:t>
            </w:r>
            <w:r w:rsidRPr="00982192">
              <w:rPr>
                <w:rFonts w:eastAsia="Times New Roman" w:cs="Arial"/>
                <w:noProof/>
                <w:color w:val="000000"/>
                <w:szCs w:val="17"/>
                <w:lang w:val="fr-FR"/>
              </w:rPr>
              <w:t>.3.1]</w:t>
            </w:r>
          </w:p>
        </w:tc>
      </w:tr>
      <w:tr w:rsidR="005E48A2" w:rsidRPr="00982192" w14:paraId="4E416063" w14:textId="77777777" w:rsidTr="00444DC5">
        <w:trPr>
          <w:trHeight w:val="300"/>
        </w:trPr>
        <w:tc>
          <w:tcPr>
            <w:tcW w:w="1165" w:type="dxa"/>
            <w:noWrap/>
            <w:vAlign w:val="bottom"/>
            <w:hideMark/>
          </w:tcPr>
          <w:p w14:paraId="6FEB422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201</w:t>
            </w:r>
          </w:p>
        </w:tc>
        <w:tc>
          <w:tcPr>
            <w:tcW w:w="2995" w:type="dxa"/>
            <w:noWrap/>
            <w:vAlign w:val="bottom"/>
            <w:hideMark/>
          </w:tcPr>
          <w:p w14:paraId="2F566229"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Created</w:t>
            </w:r>
          </w:p>
        </w:tc>
        <w:tc>
          <w:tcPr>
            <w:tcW w:w="4360" w:type="dxa"/>
            <w:noWrap/>
            <w:vAlign w:val="bottom"/>
            <w:hideMark/>
          </w:tcPr>
          <w:p w14:paraId="20008029" w14:textId="14F6E3B0"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 xml:space="preserve">[RFC7231,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r w:rsidR="00992C0C" w:rsidRPr="00982192">
              <w:rPr>
                <w:rFonts w:eastAsia="Times New Roman" w:cs="Arial"/>
                <w:noProof/>
                <w:color w:val="000000"/>
                <w:szCs w:val="17"/>
                <w:lang w:val="fr-FR"/>
              </w:rPr>
              <w:t>6</w:t>
            </w:r>
            <w:r w:rsidRPr="00982192">
              <w:rPr>
                <w:rFonts w:eastAsia="Times New Roman" w:cs="Arial"/>
                <w:noProof/>
                <w:color w:val="000000"/>
                <w:szCs w:val="17"/>
                <w:lang w:val="fr-FR"/>
              </w:rPr>
              <w:t>.3.2]</w:t>
            </w:r>
          </w:p>
        </w:tc>
      </w:tr>
      <w:tr w:rsidR="005E48A2" w:rsidRPr="00982192" w14:paraId="36D5B1BD" w14:textId="77777777" w:rsidTr="00444DC5">
        <w:trPr>
          <w:trHeight w:val="300"/>
        </w:trPr>
        <w:tc>
          <w:tcPr>
            <w:tcW w:w="1165" w:type="dxa"/>
            <w:noWrap/>
            <w:vAlign w:val="bottom"/>
            <w:hideMark/>
          </w:tcPr>
          <w:p w14:paraId="3D1B985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202</w:t>
            </w:r>
          </w:p>
        </w:tc>
        <w:tc>
          <w:tcPr>
            <w:tcW w:w="2995" w:type="dxa"/>
            <w:noWrap/>
            <w:vAlign w:val="bottom"/>
            <w:hideMark/>
          </w:tcPr>
          <w:p w14:paraId="66B054C3"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Accepted</w:t>
            </w:r>
          </w:p>
        </w:tc>
        <w:tc>
          <w:tcPr>
            <w:tcW w:w="4360" w:type="dxa"/>
            <w:noWrap/>
            <w:vAlign w:val="bottom"/>
            <w:hideMark/>
          </w:tcPr>
          <w:p w14:paraId="15B0B328" w14:textId="15B50414"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096" w:author="Author">
              <w:r w:rsidRPr="00982192" w:rsidDel="00E6245C">
                <w:rPr>
                  <w:rFonts w:eastAsia="Times New Roman" w:cs="Arial"/>
                  <w:noProof/>
                  <w:color w:val="000000"/>
                  <w:szCs w:val="17"/>
                  <w:lang w:val="fr-FR"/>
                </w:rPr>
                <w:delText>RFC7231</w:delText>
              </w:r>
            </w:del>
            <w:ins w:id="4097"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098" w:author="Author">
              <w:r w:rsidR="00992C0C" w:rsidRPr="00982192" w:rsidDel="00E6245C">
                <w:rPr>
                  <w:rFonts w:eastAsia="Times New Roman" w:cs="Arial"/>
                  <w:noProof/>
                  <w:color w:val="000000"/>
                  <w:szCs w:val="17"/>
                  <w:lang w:val="fr-FR"/>
                </w:rPr>
                <w:delText>6</w:delText>
              </w:r>
            </w:del>
            <w:ins w:id="4099"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.3.3]</w:t>
            </w:r>
          </w:p>
        </w:tc>
      </w:tr>
      <w:tr w:rsidR="005E48A2" w:rsidRPr="00982192" w14:paraId="308E8C9D" w14:textId="77777777" w:rsidTr="00444DC5">
        <w:trPr>
          <w:trHeight w:val="300"/>
        </w:trPr>
        <w:tc>
          <w:tcPr>
            <w:tcW w:w="1165" w:type="dxa"/>
            <w:noWrap/>
            <w:vAlign w:val="bottom"/>
            <w:hideMark/>
          </w:tcPr>
          <w:p w14:paraId="3F107FF2"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203</w:t>
            </w:r>
          </w:p>
        </w:tc>
        <w:tc>
          <w:tcPr>
            <w:tcW w:w="2995" w:type="dxa"/>
            <w:noWrap/>
            <w:vAlign w:val="bottom"/>
            <w:hideMark/>
          </w:tcPr>
          <w:p w14:paraId="77092A0C" w14:textId="082D3D90"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Non</w:t>
            </w:r>
            <w:r w:rsidR="00BB0A23" w:rsidRPr="00A21BF0">
              <w:rPr>
                <w:rFonts w:ascii="Courier New" w:eastAsia="Times New Roman" w:hAnsi="Courier New" w:cs="Courier New"/>
                <w:noProof/>
                <w:color w:val="000000"/>
                <w:szCs w:val="17"/>
                <w:lang w:val="fr-FR"/>
              </w:rPr>
              <w:t>-</w:t>
            </w:r>
            <w:r w:rsidRPr="00A21BF0">
              <w:rPr>
                <w:rFonts w:ascii="Courier New" w:eastAsia="Times New Roman" w:hAnsi="Courier New" w:cs="Courier New"/>
                <w:noProof/>
                <w:color w:val="000000"/>
                <w:szCs w:val="17"/>
                <w:lang w:val="fr-FR"/>
              </w:rPr>
              <w:t>Authoritative Information</w:t>
            </w:r>
          </w:p>
        </w:tc>
        <w:tc>
          <w:tcPr>
            <w:tcW w:w="4360" w:type="dxa"/>
            <w:noWrap/>
            <w:vAlign w:val="bottom"/>
            <w:hideMark/>
          </w:tcPr>
          <w:p w14:paraId="359F04F9" w14:textId="33BD2A3C"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00" w:author="Author">
              <w:r w:rsidRPr="00982192" w:rsidDel="00E6245C">
                <w:rPr>
                  <w:rFonts w:eastAsia="Times New Roman" w:cs="Arial"/>
                  <w:noProof/>
                  <w:color w:val="000000"/>
                  <w:szCs w:val="17"/>
                  <w:lang w:val="fr-FR"/>
                </w:rPr>
                <w:delText>RFC7231</w:delText>
              </w:r>
            </w:del>
            <w:ins w:id="4101"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02" w:author="Author">
              <w:r w:rsidR="00992C0C" w:rsidRPr="00982192" w:rsidDel="00E6245C">
                <w:rPr>
                  <w:rFonts w:eastAsia="Times New Roman" w:cs="Arial"/>
                  <w:noProof/>
                  <w:color w:val="000000"/>
                  <w:szCs w:val="17"/>
                  <w:lang w:val="fr-FR"/>
                </w:rPr>
                <w:delText>6</w:delText>
              </w:r>
            </w:del>
            <w:ins w:id="4103"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.3.4]</w:t>
            </w:r>
          </w:p>
        </w:tc>
      </w:tr>
      <w:tr w:rsidR="005E48A2" w:rsidRPr="00982192" w14:paraId="19AD93AA" w14:textId="77777777" w:rsidTr="00444DC5">
        <w:trPr>
          <w:trHeight w:val="300"/>
        </w:trPr>
        <w:tc>
          <w:tcPr>
            <w:tcW w:w="1165" w:type="dxa"/>
            <w:noWrap/>
            <w:vAlign w:val="bottom"/>
            <w:hideMark/>
          </w:tcPr>
          <w:p w14:paraId="67B539CD"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204</w:t>
            </w:r>
          </w:p>
        </w:tc>
        <w:tc>
          <w:tcPr>
            <w:tcW w:w="2995" w:type="dxa"/>
            <w:noWrap/>
            <w:vAlign w:val="bottom"/>
            <w:hideMark/>
          </w:tcPr>
          <w:p w14:paraId="2E77545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 Content</w:t>
            </w:r>
          </w:p>
        </w:tc>
        <w:tc>
          <w:tcPr>
            <w:tcW w:w="4360" w:type="dxa"/>
            <w:noWrap/>
            <w:vAlign w:val="bottom"/>
            <w:hideMark/>
          </w:tcPr>
          <w:p w14:paraId="32EBC33C" w14:textId="25C00572"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04" w:author="Author">
              <w:r w:rsidRPr="00982192" w:rsidDel="00E6245C">
                <w:rPr>
                  <w:rFonts w:eastAsia="Times New Roman" w:cs="Arial"/>
                  <w:noProof/>
                  <w:color w:val="000000"/>
                  <w:szCs w:val="17"/>
                  <w:lang w:val="fr-FR"/>
                </w:rPr>
                <w:delText>RFC7231</w:delText>
              </w:r>
            </w:del>
            <w:ins w:id="4105"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06" w:author="Author">
              <w:r w:rsidR="00992C0C" w:rsidRPr="00982192" w:rsidDel="00E6245C">
                <w:rPr>
                  <w:rFonts w:eastAsia="Times New Roman" w:cs="Arial"/>
                  <w:noProof/>
                  <w:color w:val="000000"/>
                  <w:szCs w:val="17"/>
                  <w:lang w:val="fr-FR"/>
                </w:rPr>
                <w:delText>6</w:delText>
              </w:r>
            </w:del>
            <w:ins w:id="4107"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.3.5]</w:t>
            </w:r>
          </w:p>
        </w:tc>
      </w:tr>
      <w:tr w:rsidR="005E48A2" w:rsidRPr="00982192" w14:paraId="141499F0" w14:textId="77777777" w:rsidTr="00444DC5">
        <w:trPr>
          <w:trHeight w:val="300"/>
        </w:trPr>
        <w:tc>
          <w:tcPr>
            <w:tcW w:w="1165" w:type="dxa"/>
            <w:noWrap/>
            <w:vAlign w:val="bottom"/>
            <w:hideMark/>
          </w:tcPr>
          <w:p w14:paraId="3306A372"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205</w:t>
            </w:r>
          </w:p>
        </w:tc>
        <w:tc>
          <w:tcPr>
            <w:tcW w:w="2995" w:type="dxa"/>
            <w:noWrap/>
            <w:vAlign w:val="bottom"/>
            <w:hideMark/>
          </w:tcPr>
          <w:p w14:paraId="20B91938"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Reset Content</w:t>
            </w:r>
          </w:p>
        </w:tc>
        <w:tc>
          <w:tcPr>
            <w:tcW w:w="4360" w:type="dxa"/>
            <w:noWrap/>
            <w:vAlign w:val="bottom"/>
            <w:hideMark/>
          </w:tcPr>
          <w:p w14:paraId="780933C9" w14:textId="468CDBEE"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08" w:author="Author">
              <w:r w:rsidRPr="00982192" w:rsidDel="00E6245C">
                <w:rPr>
                  <w:rFonts w:eastAsia="Times New Roman" w:cs="Arial"/>
                  <w:noProof/>
                  <w:color w:val="000000"/>
                  <w:szCs w:val="17"/>
                  <w:lang w:val="fr-FR"/>
                </w:rPr>
                <w:delText>RFC7231</w:delText>
              </w:r>
            </w:del>
            <w:ins w:id="4109"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10" w:author="Author">
              <w:r w:rsidR="00992C0C" w:rsidRPr="00982192" w:rsidDel="00E6245C">
                <w:rPr>
                  <w:rFonts w:eastAsia="Times New Roman" w:cs="Arial"/>
                  <w:noProof/>
                  <w:color w:val="000000"/>
                  <w:szCs w:val="17"/>
                  <w:lang w:val="fr-FR"/>
                </w:rPr>
                <w:delText>6</w:delText>
              </w:r>
            </w:del>
            <w:ins w:id="4111"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.3.6]</w:t>
            </w:r>
          </w:p>
        </w:tc>
      </w:tr>
      <w:tr w:rsidR="005E48A2" w:rsidRPr="00982192" w14:paraId="53F909A9" w14:textId="77777777" w:rsidTr="00444DC5">
        <w:trPr>
          <w:trHeight w:val="300"/>
        </w:trPr>
        <w:tc>
          <w:tcPr>
            <w:tcW w:w="1165" w:type="dxa"/>
            <w:noWrap/>
            <w:vAlign w:val="bottom"/>
            <w:hideMark/>
          </w:tcPr>
          <w:p w14:paraId="75623FA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206</w:t>
            </w:r>
          </w:p>
        </w:tc>
        <w:tc>
          <w:tcPr>
            <w:tcW w:w="2995" w:type="dxa"/>
            <w:noWrap/>
            <w:vAlign w:val="bottom"/>
            <w:hideMark/>
          </w:tcPr>
          <w:p w14:paraId="55312E6E"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Partial Content</w:t>
            </w:r>
          </w:p>
        </w:tc>
        <w:tc>
          <w:tcPr>
            <w:tcW w:w="4360" w:type="dxa"/>
            <w:noWrap/>
            <w:vAlign w:val="bottom"/>
            <w:hideMark/>
          </w:tcPr>
          <w:p w14:paraId="5ACF0B80" w14:textId="555D08EC"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12" w:author="Author">
              <w:r w:rsidRPr="00982192" w:rsidDel="00E6245C">
                <w:rPr>
                  <w:rFonts w:eastAsia="Times New Roman" w:cs="Arial"/>
                  <w:noProof/>
                  <w:color w:val="000000"/>
                  <w:szCs w:val="17"/>
                  <w:lang w:val="fr-FR"/>
                </w:rPr>
                <w:delText>RFC7233</w:delText>
              </w:r>
            </w:del>
            <w:ins w:id="4113"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14" w:author="Author">
              <w:r w:rsidR="00992C0C" w:rsidRPr="00982192" w:rsidDel="00E6245C">
                <w:rPr>
                  <w:rFonts w:eastAsia="Times New Roman" w:cs="Arial"/>
                  <w:noProof/>
                  <w:color w:val="000000"/>
                  <w:szCs w:val="17"/>
                  <w:lang w:val="fr-FR"/>
                </w:rPr>
                <w:delText>4</w:delText>
              </w:r>
              <w:r w:rsidRPr="00982192" w:rsidDel="00E6245C">
                <w:rPr>
                  <w:rFonts w:eastAsia="Times New Roman" w:cs="Arial"/>
                  <w:noProof/>
                  <w:color w:val="000000"/>
                  <w:szCs w:val="17"/>
                  <w:lang w:val="fr-FR"/>
                </w:rPr>
                <w:delText>.1</w:delText>
              </w:r>
            </w:del>
            <w:ins w:id="4115" w:author="Author">
              <w:r w:rsidR="00E6245C">
                <w:rPr>
                  <w:rFonts w:eastAsia="Times New Roman" w:cs="Arial"/>
                  <w:noProof/>
                  <w:color w:val="000000"/>
                  <w:szCs w:val="17"/>
                  <w:lang w:val="fr-FR"/>
                </w:rPr>
                <w:t>15.3.7</w:t>
              </w:r>
            </w:ins>
            <w:r w:rsidRPr="00982192">
              <w:rPr>
                <w:rFonts w:eastAsia="Times New Roman" w:cs="Arial"/>
                <w:noProof/>
                <w:color w:val="000000"/>
                <w:szCs w:val="17"/>
                <w:lang w:val="fr-FR"/>
              </w:rPr>
              <w:t>]</w:t>
            </w:r>
          </w:p>
        </w:tc>
      </w:tr>
      <w:tr w:rsidR="005E48A2" w:rsidRPr="00982192" w14:paraId="6C716229" w14:textId="77777777" w:rsidTr="00444DC5">
        <w:trPr>
          <w:trHeight w:val="300"/>
        </w:trPr>
        <w:tc>
          <w:tcPr>
            <w:tcW w:w="1165" w:type="dxa"/>
            <w:noWrap/>
            <w:vAlign w:val="bottom"/>
            <w:hideMark/>
          </w:tcPr>
          <w:p w14:paraId="13F48245"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207</w:t>
            </w:r>
          </w:p>
        </w:tc>
        <w:tc>
          <w:tcPr>
            <w:tcW w:w="2995" w:type="dxa"/>
            <w:noWrap/>
            <w:vAlign w:val="bottom"/>
            <w:hideMark/>
          </w:tcPr>
          <w:p w14:paraId="26365DCB" w14:textId="5FDF5C43"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Multi</w:t>
            </w:r>
            <w:r w:rsidR="00BB0A23" w:rsidRPr="00A21BF0">
              <w:rPr>
                <w:rFonts w:ascii="Courier New" w:eastAsia="Times New Roman" w:hAnsi="Courier New" w:cs="Courier New"/>
                <w:noProof/>
                <w:color w:val="000000"/>
                <w:szCs w:val="17"/>
                <w:lang w:val="fr-FR"/>
              </w:rPr>
              <w:t>-</w:t>
            </w:r>
            <w:r w:rsidRPr="00A21BF0">
              <w:rPr>
                <w:rFonts w:ascii="Courier New" w:eastAsia="Times New Roman" w:hAnsi="Courier New" w:cs="Courier New"/>
                <w:noProof/>
                <w:color w:val="000000"/>
                <w:szCs w:val="17"/>
                <w:lang w:val="fr-FR"/>
              </w:rPr>
              <w:t>Status</w:t>
            </w:r>
          </w:p>
        </w:tc>
        <w:tc>
          <w:tcPr>
            <w:tcW w:w="4360" w:type="dxa"/>
            <w:noWrap/>
            <w:vAlign w:val="bottom"/>
            <w:hideMark/>
          </w:tcPr>
          <w:p w14:paraId="0EB90E9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[RFC4918]</w:t>
            </w:r>
          </w:p>
        </w:tc>
      </w:tr>
      <w:tr w:rsidR="005E48A2" w:rsidRPr="00982192" w14:paraId="539F07C3" w14:textId="77777777" w:rsidTr="00444DC5">
        <w:trPr>
          <w:trHeight w:val="300"/>
        </w:trPr>
        <w:tc>
          <w:tcPr>
            <w:tcW w:w="1165" w:type="dxa"/>
            <w:noWrap/>
            <w:vAlign w:val="bottom"/>
            <w:hideMark/>
          </w:tcPr>
          <w:p w14:paraId="54CFBEA5"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208</w:t>
            </w:r>
          </w:p>
        </w:tc>
        <w:tc>
          <w:tcPr>
            <w:tcW w:w="2995" w:type="dxa"/>
            <w:noWrap/>
            <w:vAlign w:val="bottom"/>
            <w:hideMark/>
          </w:tcPr>
          <w:p w14:paraId="40D1B49B"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Already Reported</w:t>
            </w:r>
          </w:p>
        </w:tc>
        <w:tc>
          <w:tcPr>
            <w:tcW w:w="4360" w:type="dxa"/>
            <w:noWrap/>
            <w:vAlign w:val="bottom"/>
            <w:hideMark/>
          </w:tcPr>
          <w:p w14:paraId="480A710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[RFC5842]</w:t>
            </w:r>
          </w:p>
        </w:tc>
      </w:tr>
      <w:tr w:rsidR="005E48A2" w:rsidRPr="00982192" w14:paraId="312A4413" w14:textId="77777777" w:rsidTr="00444DC5">
        <w:trPr>
          <w:trHeight w:val="300"/>
        </w:trPr>
        <w:tc>
          <w:tcPr>
            <w:tcW w:w="1165" w:type="dxa"/>
            <w:noWrap/>
            <w:vAlign w:val="bottom"/>
            <w:hideMark/>
          </w:tcPr>
          <w:p w14:paraId="16F9A519" w14:textId="2D02DE4B"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209</w:t>
            </w:r>
            <w:r w:rsidR="00BB0A23">
              <w:rPr>
                <w:rFonts w:eastAsia="Times New Roman" w:cs="Arial"/>
                <w:noProof/>
                <w:color w:val="000000"/>
                <w:szCs w:val="17"/>
                <w:lang w:val="fr-FR"/>
              </w:rPr>
              <w:t>-</w:t>
            </w:r>
            <w:r w:rsidRPr="00982192">
              <w:rPr>
                <w:rFonts w:eastAsia="Times New Roman" w:cs="Arial"/>
                <w:noProof/>
                <w:color w:val="000000"/>
                <w:szCs w:val="17"/>
                <w:lang w:val="fr-FR"/>
              </w:rPr>
              <w:t>225</w:t>
            </w:r>
          </w:p>
        </w:tc>
        <w:tc>
          <w:tcPr>
            <w:tcW w:w="2995" w:type="dxa"/>
            <w:noWrap/>
            <w:vAlign w:val="bottom"/>
            <w:hideMark/>
          </w:tcPr>
          <w:p w14:paraId="023F811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5947C3AA"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74A6DC50" w14:textId="77777777" w:rsidTr="00444DC5">
        <w:trPr>
          <w:trHeight w:val="300"/>
        </w:trPr>
        <w:tc>
          <w:tcPr>
            <w:tcW w:w="1165" w:type="dxa"/>
            <w:noWrap/>
            <w:vAlign w:val="bottom"/>
            <w:hideMark/>
          </w:tcPr>
          <w:p w14:paraId="3D826C4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226</w:t>
            </w:r>
          </w:p>
        </w:tc>
        <w:tc>
          <w:tcPr>
            <w:tcW w:w="2995" w:type="dxa"/>
            <w:noWrap/>
            <w:vAlign w:val="bottom"/>
            <w:hideMark/>
          </w:tcPr>
          <w:p w14:paraId="4F810F20"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IM Used</w:t>
            </w:r>
          </w:p>
        </w:tc>
        <w:tc>
          <w:tcPr>
            <w:tcW w:w="4360" w:type="dxa"/>
            <w:noWrap/>
            <w:vAlign w:val="bottom"/>
            <w:hideMark/>
          </w:tcPr>
          <w:p w14:paraId="252E19F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[RFC3229]</w:t>
            </w:r>
          </w:p>
        </w:tc>
      </w:tr>
      <w:tr w:rsidR="005E48A2" w:rsidRPr="00982192" w14:paraId="1125A332" w14:textId="77777777" w:rsidTr="00444DC5">
        <w:trPr>
          <w:trHeight w:val="300"/>
        </w:trPr>
        <w:tc>
          <w:tcPr>
            <w:tcW w:w="1165" w:type="dxa"/>
            <w:noWrap/>
            <w:vAlign w:val="bottom"/>
            <w:hideMark/>
          </w:tcPr>
          <w:p w14:paraId="405EE31F" w14:textId="1B94DB5C"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227</w:t>
            </w:r>
            <w:r w:rsidR="00BB0A23">
              <w:rPr>
                <w:rFonts w:eastAsia="Times New Roman" w:cs="Arial"/>
                <w:noProof/>
                <w:color w:val="000000"/>
                <w:szCs w:val="17"/>
                <w:lang w:val="fr-FR"/>
              </w:rPr>
              <w:t>-</w:t>
            </w:r>
            <w:r w:rsidRPr="00982192">
              <w:rPr>
                <w:rFonts w:eastAsia="Times New Roman" w:cs="Arial"/>
                <w:noProof/>
                <w:color w:val="000000"/>
                <w:szCs w:val="17"/>
                <w:lang w:val="fr-FR"/>
              </w:rPr>
              <w:t>299</w:t>
            </w:r>
          </w:p>
        </w:tc>
        <w:tc>
          <w:tcPr>
            <w:tcW w:w="2995" w:type="dxa"/>
            <w:noWrap/>
            <w:vAlign w:val="bottom"/>
            <w:hideMark/>
          </w:tcPr>
          <w:p w14:paraId="133BF20F"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7DC1DC19"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6516B863" w14:textId="77777777" w:rsidTr="00444DC5">
        <w:trPr>
          <w:trHeight w:val="300"/>
        </w:trPr>
        <w:tc>
          <w:tcPr>
            <w:tcW w:w="1165" w:type="dxa"/>
            <w:noWrap/>
            <w:vAlign w:val="bottom"/>
            <w:hideMark/>
          </w:tcPr>
          <w:p w14:paraId="6BF26F3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300</w:t>
            </w:r>
          </w:p>
        </w:tc>
        <w:tc>
          <w:tcPr>
            <w:tcW w:w="2995" w:type="dxa"/>
            <w:noWrap/>
            <w:vAlign w:val="bottom"/>
            <w:hideMark/>
          </w:tcPr>
          <w:p w14:paraId="4EA221DE"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Multiple Choices</w:t>
            </w:r>
          </w:p>
        </w:tc>
        <w:tc>
          <w:tcPr>
            <w:tcW w:w="4360" w:type="dxa"/>
            <w:noWrap/>
            <w:vAlign w:val="bottom"/>
            <w:hideMark/>
          </w:tcPr>
          <w:p w14:paraId="3CFA302B" w14:textId="4473C5F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16" w:author="Author">
              <w:r w:rsidRPr="00982192" w:rsidDel="00E6245C">
                <w:rPr>
                  <w:rFonts w:eastAsia="Times New Roman" w:cs="Arial"/>
                  <w:noProof/>
                  <w:color w:val="000000"/>
                  <w:szCs w:val="17"/>
                  <w:lang w:val="fr-FR"/>
                </w:rPr>
                <w:delText>RFC7231</w:delText>
              </w:r>
            </w:del>
            <w:ins w:id="4117"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18" w:author="Author">
              <w:r w:rsidR="00992C0C" w:rsidRPr="00982192" w:rsidDel="00E6245C">
                <w:rPr>
                  <w:rFonts w:eastAsia="Times New Roman" w:cs="Arial"/>
                  <w:noProof/>
                  <w:color w:val="000000"/>
                  <w:szCs w:val="17"/>
                  <w:lang w:val="fr-FR"/>
                </w:rPr>
                <w:delText>6</w:delText>
              </w:r>
            </w:del>
            <w:ins w:id="4119"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.4.1]</w:t>
            </w:r>
          </w:p>
        </w:tc>
      </w:tr>
      <w:tr w:rsidR="005E48A2" w:rsidRPr="00982192" w14:paraId="774D55FA" w14:textId="77777777" w:rsidTr="00444DC5">
        <w:trPr>
          <w:trHeight w:val="300"/>
        </w:trPr>
        <w:tc>
          <w:tcPr>
            <w:tcW w:w="1165" w:type="dxa"/>
            <w:noWrap/>
            <w:vAlign w:val="bottom"/>
            <w:hideMark/>
          </w:tcPr>
          <w:p w14:paraId="33AC94D8"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301</w:t>
            </w:r>
          </w:p>
        </w:tc>
        <w:tc>
          <w:tcPr>
            <w:tcW w:w="2995" w:type="dxa"/>
            <w:noWrap/>
            <w:vAlign w:val="bottom"/>
            <w:hideMark/>
          </w:tcPr>
          <w:p w14:paraId="7ED6E500"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Moved Permanently</w:t>
            </w:r>
          </w:p>
        </w:tc>
        <w:tc>
          <w:tcPr>
            <w:tcW w:w="4360" w:type="dxa"/>
            <w:noWrap/>
            <w:vAlign w:val="bottom"/>
            <w:hideMark/>
          </w:tcPr>
          <w:p w14:paraId="151C3C98" w14:textId="38A9FBF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20" w:author="Author">
              <w:r w:rsidRPr="00982192" w:rsidDel="00E6245C">
                <w:rPr>
                  <w:rFonts w:eastAsia="Times New Roman" w:cs="Arial"/>
                  <w:noProof/>
                  <w:color w:val="000000"/>
                  <w:szCs w:val="17"/>
                  <w:lang w:val="fr-FR"/>
                </w:rPr>
                <w:delText>RFC7231</w:delText>
              </w:r>
            </w:del>
            <w:ins w:id="4121"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22" w:author="Author">
              <w:r w:rsidR="00992C0C" w:rsidRPr="00982192" w:rsidDel="00E6245C">
                <w:rPr>
                  <w:rFonts w:eastAsia="Times New Roman" w:cs="Arial"/>
                  <w:noProof/>
                  <w:color w:val="000000"/>
                  <w:szCs w:val="17"/>
                  <w:lang w:val="fr-FR"/>
                </w:rPr>
                <w:delText>6</w:delText>
              </w:r>
            </w:del>
            <w:ins w:id="4123"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.4.2]</w:t>
            </w:r>
          </w:p>
        </w:tc>
      </w:tr>
      <w:tr w:rsidR="005E48A2" w:rsidRPr="00982192" w14:paraId="21D7F6F3" w14:textId="77777777" w:rsidTr="00444DC5">
        <w:trPr>
          <w:trHeight w:val="300"/>
        </w:trPr>
        <w:tc>
          <w:tcPr>
            <w:tcW w:w="1165" w:type="dxa"/>
            <w:noWrap/>
            <w:vAlign w:val="bottom"/>
            <w:hideMark/>
          </w:tcPr>
          <w:p w14:paraId="6CE851F3"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302</w:t>
            </w:r>
          </w:p>
        </w:tc>
        <w:tc>
          <w:tcPr>
            <w:tcW w:w="2995" w:type="dxa"/>
            <w:noWrap/>
            <w:vAlign w:val="bottom"/>
            <w:hideMark/>
          </w:tcPr>
          <w:p w14:paraId="279CDA7B"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Found</w:t>
            </w:r>
          </w:p>
        </w:tc>
        <w:tc>
          <w:tcPr>
            <w:tcW w:w="4360" w:type="dxa"/>
            <w:noWrap/>
            <w:vAlign w:val="bottom"/>
            <w:hideMark/>
          </w:tcPr>
          <w:p w14:paraId="47765642" w14:textId="2FEC3B0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24" w:author="Author">
              <w:r w:rsidRPr="00982192" w:rsidDel="00E6245C">
                <w:rPr>
                  <w:rFonts w:eastAsia="Times New Roman" w:cs="Arial"/>
                  <w:noProof/>
                  <w:color w:val="000000"/>
                  <w:szCs w:val="17"/>
                  <w:lang w:val="fr-FR"/>
                </w:rPr>
                <w:delText>RFC7231</w:delText>
              </w:r>
            </w:del>
            <w:ins w:id="4125"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26" w:author="Author">
              <w:r w:rsidR="00992C0C" w:rsidRPr="00982192" w:rsidDel="00E6245C">
                <w:rPr>
                  <w:rFonts w:eastAsia="Times New Roman" w:cs="Arial"/>
                  <w:noProof/>
                  <w:color w:val="000000"/>
                  <w:szCs w:val="17"/>
                  <w:lang w:val="fr-FR"/>
                </w:rPr>
                <w:delText>6</w:delText>
              </w:r>
            </w:del>
            <w:ins w:id="4127"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.4.3]</w:t>
            </w:r>
          </w:p>
        </w:tc>
      </w:tr>
      <w:tr w:rsidR="005E48A2" w:rsidRPr="00982192" w14:paraId="73C34C57" w14:textId="77777777" w:rsidTr="00444DC5">
        <w:trPr>
          <w:trHeight w:val="300"/>
        </w:trPr>
        <w:tc>
          <w:tcPr>
            <w:tcW w:w="1165" w:type="dxa"/>
            <w:noWrap/>
            <w:vAlign w:val="bottom"/>
            <w:hideMark/>
          </w:tcPr>
          <w:p w14:paraId="75297B00"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303</w:t>
            </w:r>
          </w:p>
        </w:tc>
        <w:tc>
          <w:tcPr>
            <w:tcW w:w="2995" w:type="dxa"/>
            <w:noWrap/>
            <w:vAlign w:val="bottom"/>
            <w:hideMark/>
          </w:tcPr>
          <w:p w14:paraId="5360AE1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See Other</w:t>
            </w:r>
          </w:p>
        </w:tc>
        <w:tc>
          <w:tcPr>
            <w:tcW w:w="4360" w:type="dxa"/>
            <w:noWrap/>
            <w:vAlign w:val="bottom"/>
            <w:hideMark/>
          </w:tcPr>
          <w:p w14:paraId="3F031181" w14:textId="64EBFB63"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28" w:author="Author">
              <w:r w:rsidRPr="00982192" w:rsidDel="00E6245C">
                <w:rPr>
                  <w:rFonts w:eastAsia="Times New Roman" w:cs="Arial"/>
                  <w:noProof/>
                  <w:color w:val="000000"/>
                  <w:szCs w:val="17"/>
                  <w:lang w:val="fr-FR"/>
                </w:rPr>
                <w:delText>RFC7231</w:delText>
              </w:r>
            </w:del>
            <w:ins w:id="4129"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30" w:author="Author">
              <w:r w:rsidR="00992C0C" w:rsidRPr="00982192" w:rsidDel="00E6245C">
                <w:rPr>
                  <w:rFonts w:eastAsia="Times New Roman" w:cs="Arial"/>
                  <w:noProof/>
                  <w:color w:val="000000"/>
                  <w:szCs w:val="17"/>
                  <w:lang w:val="fr-FR"/>
                </w:rPr>
                <w:delText>6</w:delText>
              </w:r>
            </w:del>
            <w:ins w:id="4131"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.4.4]</w:t>
            </w:r>
          </w:p>
        </w:tc>
      </w:tr>
      <w:tr w:rsidR="005E48A2" w:rsidRPr="00982192" w14:paraId="0CB18BE7" w14:textId="77777777" w:rsidTr="00444DC5">
        <w:trPr>
          <w:trHeight w:val="300"/>
        </w:trPr>
        <w:tc>
          <w:tcPr>
            <w:tcW w:w="1165" w:type="dxa"/>
            <w:noWrap/>
            <w:vAlign w:val="bottom"/>
            <w:hideMark/>
          </w:tcPr>
          <w:p w14:paraId="26549493"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304</w:t>
            </w:r>
          </w:p>
        </w:tc>
        <w:tc>
          <w:tcPr>
            <w:tcW w:w="2995" w:type="dxa"/>
            <w:noWrap/>
            <w:vAlign w:val="bottom"/>
            <w:hideMark/>
          </w:tcPr>
          <w:p w14:paraId="15D4A5B2"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Not Modified</w:t>
            </w:r>
          </w:p>
        </w:tc>
        <w:tc>
          <w:tcPr>
            <w:tcW w:w="4360" w:type="dxa"/>
            <w:noWrap/>
            <w:vAlign w:val="bottom"/>
            <w:hideMark/>
          </w:tcPr>
          <w:p w14:paraId="19E54C6C" w14:textId="4D016B06"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32" w:author="Author">
              <w:r w:rsidRPr="00982192" w:rsidDel="00E6245C">
                <w:rPr>
                  <w:rFonts w:eastAsia="Times New Roman" w:cs="Arial"/>
                  <w:noProof/>
                  <w:color w:val="000000"/>
                  <w:szCs w:val="17"/>
                  <w:lang w:val="fr-FR"/>
                </w:rPr>
                <w:delText>RFC7232</w:delText>
              </w:r>
            </w:del>
            <w:ins w:id="4133"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34" w:author="Author">
              <w:r w:rsidR="00992C0C" w:rsidRPr="00982192" w:rsidDel="00E6245C">
                <w:rPr>
                  <w:rFonts w:eastAsia="Times New Roman" w:cs="Arial"/>
                  <w:noProof/>
                  <w:color w:val="000000"/>
                  <w:szCs w:val="17"/>
                  <w:lang w:val="fr-FR"/>
                </w:rPr>
                <w:delText>4</w:delText>
              </w:r>
              <w:r w:rsidRPr="00982192" w:rsidDel="00E6245C">
                <w:rPr>
                  <w:rFonts w:eastAsia="Times New Roman" w:cs="Arial"/>
                  <w:noProof/>
                  <w:color w:val="000000"/>
                  <w:szCs w:val="17"/>
                  <w:lang w:val="fr-FR"/>
                </w:rPr>
                <w:delText>.1</w:delText>
              </w:r>
            </w:del>
            <w:ins w:id="4135" w:author="Author">
              <w:r w:rsidR="00E6245C">
                <w:rPr>
                  <w:rFonts w:eastAsia="Times New Roman" w:cs="Arial"/>
                  <w:noProof/>
                  <w:color w:val="000000"/>
                  <w:szCs w:val="17"/>
                  <w:lang w:val="fr-FR"/>
                </w:rPr>
                <w:t>15.4.5</w:t>
              </w:r>
            </w:ins>
            <w:r w:rsidRPr="00982192">
              <w:rPr>
                <w:rFonts w:eastAsia="Times New Roman" w:cs="Arial"/>
                <w:noProof/>
                <w:color w:val="000000"/>
                <w:szCs w:val="17"/>
                <w:lang w:val="fr-FR"/>
              </w:rPr>
              <w:t>]</w:t>
            </w:r>
          </w:p>
        </w:tc>
      </w:tr>
      <w:tr w:rsidR="005E48A2" w:rsidRPr="00982192" w14:paraId="378C0C3A" w14:textId="77777777" w:rsidTr="00444DC5">
        <w:trPr>
          <w:trHeight w:val="300"/>
        </w:trPr>
        <w:tc>
          <w:tcPr>
            <w:tcW w:w="1165" w:type="dxa"/>
            <w:noWrap/>
            <w:vAlign w:val="bottom"/>
            <w:hideMark/>
          </w:tcPr>
          <w:p w14:paraId="1250C708"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305</w:t>
            </w:r>
          </w:p>
        </w:tc>
        <w:tc>
          <w:tcPr>
            <w:tcW w:w="2995" w:type="dxa"/>
            <w:noWrap/>
            <w:vAlign w:val="bottom"/>
            <w:hideMark/>
          </w:tcPr>
          <w:p w14:paraId="3FF03488"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Use Proxy</w:t>
            </w:r>
          </w:p>
        </w:tc>
        <w:tc>
          <w:tcPr>
            <w:tcW w:w="4360" w:type="dxa"/>
            <w:noWrap/>
            <w:vAlign w:val="bottom"/>
            <w:hideMark/>
          </w:tcPr>
          <w:p w14:paraId="7D1C08D7" w14:textId="4C057EC2"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36" w:author="Author">
              <w:r w:rsidRPr="00982192" w:rsidDel="00E6245C">
                <w:rPr>
                  <w:rFonts w:eastAsia="Times New Roman" w:cs="Arial"/>
                  <w:noProof/>
                  <w:color w:val="000000"/>
                  <w:szCs w:val="17"/>
                  <w:lang w:val="fr-FR"/>
                </w:rPr>
                <w:delText>RFC7231</w:delText>
              </w:r>
            </w:del>
            <w:ins w:id="4137"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38"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.4.5</w:delText>
              </w:r>
            </w:del>
            <w:ins w:id="4139" w:author="Author">
              <w:r w:rsidR="00E6245C">
                <w:rPr>
                  <w:rFonts w:eastAsia="Times New Roman" w:cs="Arial"/>
                  <w:noProof/>
                  <w:color w:val="000000"/>
                  <w:szCs w:val="17"/>
                  <w:lang w:val="fr-FR"/>
                </w:rPr>
                <w:t>15.4.6</w:t>
              </w:r>
            </w:ins>
            <w:r w:rsidRPr="00982192">
              <w:rPr>
                <w:rFonts w:eastAsia="Times New Roman" w:cs="Arial"/>
                <w:noProof/>
                <w:color w:val="000000"/>
                <w:szCs w:val="17"/>
                <w:lang w:val="fr-FR"/>
              </w:rPr>
              <w:t>]</w:t>
            </w:r>
          </w:p>
        </w:tc>
      </w:tr>
      <w:tr w:rsidR="005E48A2" w:rsidRPr="00982192" w14:paraId="07055182" w14:textId="77777777" w:rsidTr="00444DC5">
        <w:trPr>
          <w:trHeight w:val="300"/>
        </w:trPr>
        <w:tc>
          <w:tcPr>
            <w:tcW w:w="1165" w:type="dxa"/>
            <w:noWrap/>
            <w:vAlign w:val="bottom"/>
            <w:hideMark/>
          </w:tcPr>
          <w:p w14:paraId="12BDEB1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306</w:t>
            </w:r>
          </w:p>
        </w:tc>
        <w:tc>
          <w:tcPr>
            <w:tcW w:w="2995" w:type="dxa"/>
            <w:noWrap/>
            <w:vAlign w:val="bottom"/>
            <w:hideMark/>
          </w:tcPr>
          <w:p w14:paraId="1AF1431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(Unused)</w:t>
            </w:r>
          </w:p>
        </w:tc>
        <w:tc>
          <w:tcPr>
            <w:tcW w:w="4360" w:type="dxa"/>
            <w:noWrap/>
            <w:vAlign w:val="bottom"/>
            <w:hideMark/>
          </w:tcPr>
          <w:p w14:paraId="34A708B2" w14:textId="6ADD6DA8"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40" w:author="Author">
              <w:r w:rsidRPr="00982192" w:rsidDel="00E04A20">
                <w:rPr>
                  <w:rFonts w:eastAsia="Times New Roman" w:cs="Arial"/>
                  <w:noProof/>
                  <w:color w:val="000000"/>
                  <w:szCs w:val="17"/>
                  <w:lang w:val="fr-FR"/>
                </w:rPr>
                <w:delText>RFC7231</w:delText>
              </w:r>
            </w:del>
            <w:ins w:id="4141" w:author="Author">
              <w:r w:rsidR="00E04A20">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42" w:author="Author">
              <w:r w:rsidR="00992C0C" w:rsidRPr="00982192" w:rsidDel="00E04A20">
                <w:rPr>
                  <w:rFonts w:eastAsia="Times New Roman" w:cs="Arial"/>
                  <w:noProof/>
                  <w:color w:val="000000"/>
                  <w:szCs w:val="17"/>
                  <w:lang w:val="fr-FR"/>
                </w:rPr>
                <w:delText>6</w:delText>
              </w:r>
              <w:r w:rsidRPr="00982192" w:rsidDel="00E04A20">
                <w:rPr>
                  <w:rFonts w:eastAsia="Times New Roman" w:cs="Arial"/>
                  <w:noProof/>
                  <w:color w:val="000000"/>
                  <w:szCs w:val="17"/>
                  <w:lang w:val="fr-FR"/>
                </w:rPr>
                <w:delText>.4.6</w:delText>
              </w:r>
            </w:del>
            <w:ins w:id="4143" w:author="Author">
              <w:r w:rsidR="00E04A20">
                <w:rPr>
                  <w:rFonts w:eastAsia="Times New Roman" w:cs="Arial"/>
                  <w:noProof/>
                  <w:color w:val="000000"/>
                  <w:szCs w:val="17"/>
                  <w:lang w:val="fr-FR"/>
                </w:rPr>
                <w:t>15.4.7</w:t>
              </w:r>
            </w:ins>
            <w:r w:rsidRPr="00982192">
              <w:rPr>
                <w:rFonts w:eastAsia="Times New Roman" w:cs="Arial"/>
                <w:noProof/>
                <w:color w:val="000000"/>
                <w:szCs w:val="17"/>
                <w:lang w:val="fr-FR"/>
              </w:rPr>
              <w:t>]</w:t>
            </w:r>
          </w:p>
        </w:tc>
      </w:tr>
      <w:tr w:rsidR="005E48A2" w:rsidRPr="00982192" w14:paraId="2EB998F5" w14:textId="77777777" w:rsidTr="00444DC5">
        <w:trPr>
          <w:trHeight w:val="300"/>
        </w:trPr>
        <w:tc>
          <w:tcPr>
            <w:tcW w:w="1165" w:type="dxa"/>
            <w:noWrap/>
            <w:vAlign w:val="bottom"/>
            <w:hideMark/>
          </w:tcPr>
          <w:p w14:paraId="7214AE95"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307</w:t>
            </w:r>
          </w:p>
        </w:tc>
        <w:tc>
          <w:tcPr>
            <w:tcW w:w="2995" w:type="dxa"/>
            <w:noWrap/>
            <w:vAlign w:val="bottom"/>
            <w:hideMark/>
          </w:tcPr>
          <w:p w14:paraId="1E7A797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Temporary Redirect</w:t>
            </w:r>
          </w:p>
        </w:tc>
        <w:tc>
          <w:tcPr>
            <w:tcW w:w="4360" w:type="dxa"/>
            <w:noWrap/>
            <w:vAlign w:val="bottom"/>
            <w:hideMark/>
          </w:tcPr>
          <w:p w14:paraId="5B92EDCC" w14:textId="387610F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44" w:author="Author">
              <w:r w:rsidRPr="00982192" w:rsidDel="00E04A20">
                <w:rPr>
                  <w:rFonts w:eastAsia="Times New Roman" w:cs="Arial"/>
                  <w:noProof/>
                  <w:color w:val="000000"/>
                  <w:szCs w:val="17"/>
                  <w:lang w:val="fr-FR"/>
                </w:rPr>
                <w:delText>RFC7231</w:delText>
              </w:r>
            </w:del>
            <w:ins w:id="4145" w:author="Author">
              <w:r w:rsidR="00E04A20">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46" w:author="Author">
              <w:r w:rsidR="00992C0C" w:rsidRPr="00982192" w:rsidDel="00E04A20">
                <w:rPr>
                  <w:rFonts w:eastAsia="Times New Roman" w:cs="Arial"/>
                  <w:noProof/>
                  <w:color w:val="000000"/>
                  <w:szCs w:val="17"/>
                  <w:lang w:val="fr-FR"/>
                </w:rPr>
                <w:delText>6</w:delText>
              </w:r>
              <w:r w:rsidRPr="00982192" w:rsidDel="00E04A20">
                <w:rPr>
                  <w:rFonts w:eastAsia="Times New Roman" w:cs="Arial"/>
                  <w:noProof/>
                  <w:color w:val="000000"/>
                  <w:szCs w:val="17"/>
                  <w:lang w:val="fr-FR"/>
                </w:rPr>
                <w:delText>.4.7</w:delText>
              </w:r>
            </w:del>
            <w:ins w:id="4147" w:author="Author">
              <w:r w:rsidR="00E04A20">
                <w:rPr>
                  <w:rFonts w:eastAsia="Times New Roman" w:cs="Arial"/>
                  <w:noProof/>
                  <w:color w:val="000000"/>
                  <w:szCs w:val="17"/>
                  <w:lang w:val="fr-FR"/>
                </w:rPr>
                <w:t>15.4.8</w:t>
              </w:r>
            </w:ins>
            <w:r w:rsidRPr="00982192">
              <w:rPr>
                <w:rFonts w:eastAsia="Times New Roman" w:cs="Arial"/>
                <w:noProof/>
                <w:color w:val="000000"/>
                <w:szCs w:val="17"/>
                <w:lang w:val="fr-FR"/>
              </w:rPr>
              <w:t>]</w:t>
            </w:r>
          </w:p>
        </w:tc>
      </w:tr>
      <w:tr w:rsidR="005E48A2" w:rsidRPr="00982192" w14:paraId="33E83DAF" w14:textId="77777777" w:rsidTr="00444DC5">
        <w:trPr>
          <w:trHeight w:val="300"/>
        </w:trPr>
        <w:tc>
          <w:tcPr>
            <w:tcW w:w="1165" w:type="dxa"/>
            <w:noWrap/>
            <w:vAlign w:val="bottom"/>
            <w:hideMark/>
          </w:tcPr>
          <w:p w14:paraId="212DAD6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308</w:t>
            </w:r>
          </w:p>
        </w:tc>
        <w:tc>
          <w:tcPr>
            <w:tcW w:w="2995" w:type="dxa"/>
            <w:noWrap/>
            <w:vAlign w:val="bottom"/>
            <w:hideMark/>
          </w:tcPr>
          <w:p w14:paraId="7062C779"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Permanent Redirect</w:t>
            </w:r>
          </w:p>
        </w:tc>
        <w:tc>
          <w:tcPr>
            <w:tcW w:w="4360" w:type="dxa"/>
            <w:noWrap/>
            <w:vAlign w:val="bottom"/>
            <w:hideMark/>
          </w:tcPr>
          <w:p w14:paraId="188B527D" w14:textId="32311B0E"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48" w:author="Author">
              <w:r w:rsidRPr="00982192" w:rsidDel="00E04A20">
                <w:rPr>
                  <w:rFonts w:eastAsia="Times New Roman" w:cs="Arial"/>
                  <w:noProof/>
                  <w:color w:val="000000"/>
                  <w:szCs w:val="17"/>
                  <w:lang w:val="fr-FR"/>
                </w:rPr>
                <w:delText>RFC7538</w:delText>
              </w:r>
            </w:del>
            <w:ins w:id="4149" w:author="Author">
              <w:r w:rsidR="00E04A20">
                <w:rPr>
                  <w:rFonts w:eastAsia="Times New Roman" w:cs="Arial"/>
                  <w:noProof/>
                  <w:color w:val="000000"/>
                  <w:szCs w:val="17"/>
                  <w:lang w:val="fr-FR"/>
                </w:rPr>
                <w:t>RFC 9110 de l’IETF, Section 15.4.9</w:t>
              </w:r>
            </w:ins>
            <w:r w:rsidRPr="00982192">
              <w:rPr>
                <w:rFonts w:eastAsia="Times New Roman" w:cs="Arial"/>
                <w:noProof/>
                <w:color w:val="000000"/>
                <w:szCs w:val="17"/>
                <w:lang w:val="fr-FR"/>
              </w:rPr>
              <w:t>]</w:t>
            </w:r>
          </w:p>
        </w:tc>
      </w:tr>
      <w:tr w:rsidR="005E48A2" w:rsidRPr="00982192" w14:paraId="6DE6CC95" w14:textId="77777777" w:rsidTr="00444DC5">
        <w:trPr>
          <w:trHeight w:val="300"/>
        </w:trPr>
        <w:tc>
          <w:tcPr>
            <w:tcW w:w="1165" w:type="dxa"/>
            <w:noWrap/>
            <w:vAlign w:val="bottom"/>
            <w:hideMark/>
          </w:tcPr>
          <w:p w14:paraId="6F9325DB" w14:textId="55C7FC96"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309</w:t>
            </w:r>
            <w:r w:rsidR="00BB0A23">
              <w:rPr>
                <w:rFonts w:eastAsia="Times New Roman" w:cs="Arial"/>
                <w:noProof/>
                <w:color w:val="000000"/>
                <w:szCs w:val="17"/>
                <w:lang w:val="fr-FR"/>
              </w:rPr>
              <w:t>-</w:t>
            </w:r>
            <w:r w:rsidRPr="00982192">
              <w:rPr>
                <w:rFonts w:eastAsia="Times New Roman" w:cs="Arial"/>
                <w:noProof/>
                <w:color w:val="000000"/>
                <w:szCs w:val="17"/>
                <w:lang w:val="fr-FR"/>
              </w:rPr>
              <w:t>399</w:t>
            </w:r>
          </w:p>
        </w:tc>
        <w:tc>
          <w:tcPr>
            <w:tcW w:w="2995" w:type="dxa"/>
            <w:noWrap/>
            <w:vAlign w:val="bottom"/>
            <w:hideMark/>
          </w:tcPr>
          <w:p w14:paraId="7B20471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2054BD17"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2D41A086" w14:textId="77777777" w:rsidTr="00444DC5">
        <w:trPr>
          <w:trHeight w:val="300"/>
        </w:trPr>
        <w:tc>
          <w:tcPr>
            <w:tcW w:w="1165" w:type="dxa"/>
            <w:noWrap/>
            <w:vAlign w:val="bottom"/>
            <w:hideMark/>
          </w:tcPr>
          <w:p w14:paraId="4A4356EE"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400</w:t>
            </w:r>
          </w:p>
        </w:tc>
        <w:tc>
          <w:tcPr>
            <w:tcW w:w="2995" w:type="dxa"/>
            <w:noWrap/>
            <w:vAlign w:val="bottom"/>
            <w:hideMark/>
          </w:tcPr>
          <w:p w14:paraId="146ACA6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Bad Request</w:t>
            </w:r>
          </w:p>
        </w:tc>
        <w:tc>
          <w:tcPr>
            <w:tcW w:w="4360" w:type="dxa"/>
            <w:noWrap/>
            <w:vAlign w:val="bottom"/>
            <w:hideMark/>
          </w:tcPr>
          <w:p w14:paraId="5FE347AD" w14:textId="221E588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50" w:author="Author">
              <w:r w:rsidRPr="00982192" w:rsidDel="00E6245C">
                <w:rPr>
                  <w:rFonts w:eastAsia="Times New Roman" w:cs="Arial"/>
                  <w:noProof/>
                  <w:color w:val="000000"/>
                  <w:szCs w:val="17"/>
                  <w:lang w:val="fr-FR"/>
                </w:rPr>
                <w:delText>RFC7231</w:delText>
              </w:r>
            </w:del>
            <w:ins w:id="4151"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52" w:author="Author">
              <w:r w:rsidR="00992C0C" w:rsidRPr="00982192" w:rsidDel="00E6245C">
                <w:rPr>
                  <w:rFonts w:eastAsia="Times New Roman" w:cs="Arial"/>
                  <w:noProof/>
                  <w:color w:val="000000"/>
                  <w:szCs w:val="17"/>
                  <w:lang w:val="fr-FR"/>
                </w:rPr>
                <w:delText>6</w:delText>
              </w:r>
            </w:del>
            <w:ins w:id="4153" w:author="Author">
              <w:r w:rsidR="00E6245C">
                <w:rPr>
                  <w:rFonts w:eastAsia="Times New Roman" w:cs="Arial"/>
                  <w:noProof/>
                  <w:color w:val="000000"/>
                  <w:szCs w:val="17"/>
                  <w:lang w:val="fr-FR"/>
                </w:rPr>
                <w:t>15</w:t>
              </w:r>
            </w:ins>
            <w:r w:rsidRPr="00982192">
              <w:rPr>
                <w:rFonts w:eastAsia="Times New Roman" w:cs="Arial"/>
                <w:noProof/>
                <w:color w:val="000000"/>
                <w:szCs w:val="17"/>
                <w:lang w:val="fr-FR"/>
              </w:rPr>
              <w:t>.5.1]</w:t>
            </w:r>
          </w:p>
        </w:tc>
      </w:tr>
      <w:tr w:rsidR="005E48A2" w:rsidRPr="00982192" w14:paraId="22E0A273" w14:textId="77777777" w:rsidTr="00444DC5">
        <w:trPr>
          <w:trHeight w:val="300"/>
        </w:trPr>
        <w:tc>
          <w:tcPr>
            <w:tcW w:w="1165" w:type="dxa"/>
            <w:noWrap/>
            <w:vAlign w:val="bottom"/>
            <w:hideMark/>
          </w:tcPr>
          <w:p w14:paraId="49B80501"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401</w:t>
            </w:r>
          </w:p>
        </w:tc>
        <w:tc>
          <w:tcPr>
            <w:tcW w:w="2995" w:type="dxa"/>
            <w:noWrap/>
            <w:vAlign w:val="bottom"/>
            <w:hideMark/>
          </w:tcPr>
          <w:p w14:paraId="33A4C66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Unauthorized</w:t>
            </w:r>
          </w:p>
        </w:tc>
        <w:tc>
          <w:tcPr>
            <w:tcW w:w="4360" w:type="dxa"/>
            <w:noWrap/>
            <w:vAlign w:val="bottom"/>
            <w:hideMark/>
          </w:tcPr>
          <w:p w14:paraId="535C9C2F" w14:textId="50727C2B"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54" w:author="Author">
              <w:r w:rsidRPr="00982192" w:rsidDel="00E6245C">
                <w:rPr>
                  <w:rFonts w:eastAsia="Times New Roman" w:cs="Arial"/>
                  <w:noProof/>
                  <w:color w:val="000000"/>
                  <w:szCs w:val="17"/>
                  <w:lang w:val="fr-FR"/>
                </w:rPr>
                <w:delText>RFC7235</w:delText>
              </w:r>
            </w:del>
            <w:ins w:id="4155"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56" w:author="Author">
              <w:r w:rsidR="00992C0C" w:rsidRPr="00982192" w:rsidDel="00E6245C">
                <w:rPr>
                  <w:rFonts w:eastAsia="Times New Roman" w:cs="Arial"/>
                  <w:noProof/>
                  <w:color w:val="000000"/>
                  <w:szCs w:val="17"/>
                  <w:lang w:val="fr-FR"/>
                </w:rPr>
                <w:delText>3</w:delText>
              </w:r>
              <w:r w:rsidRPr="00982192" w:rsidDel="00E6245C">
                <w:rPr>
                  <w:rFonts w:eastAsia="Times New Roman" w:cs="Arial"/>
                  <w:noProof/>
                  <w:color w:val="000000"/>
                  <w:szCs w:val="17"/>
                  <w:lang w:val="fr-FR"/>
                </w:rPr>
                <w:delText>.1</w:delText>
              </w:r>
            </w:del>
            <w:ins w:id="4157" w:author="Author">
              <w:r w:rsidR="00E6245C">
                <w:rPr>
                  <w:rFonts w:eastAsia="Times New Roman" w:cs="Arial"/>
                  <w:noProof/>
                  <w:color w:val="000000"/>
                  <w:szCs w:val="17"/>
                  <w:lang w:val="fr-FR"/>
                </w:rPr>
                <w:t>15.5.2</w:t>
              </w:r>
            </w:ins>
            <w:r w:rsidRPr="00982192">
              <w:rPr>
                <w:rFonts w:eastAsia="Times New Roman" w:cs="Arial"/>
                <w:noProof/>
                <w:color w:val="000000"/>
                <w:szCs w:val="17"/>
                <w:lang w:val="fr-FR"/>
              </w:rPr>
              <w:t>]</w:t>
            </w:r>
          </w:p>
        </w:tc>
      </w:tr>
      <w:tr w:rsidR="005E48A2" w:rsidRPr="00982192" w14:paraId="053DA016" w14:textId="77777777" w:rsidTr="00444DC5">
        <w:trPr>
          <w:trHeight w:val="300"/>
        </w:trPr>
        <w:tc>
          <w:tcPr>
            <w:tcW w:w="1165" w:type="dxa"/>
            <w:noWrap/>
            <w:vAlign w:val="bottom"/>
            <w:hideMark/>
          </w:tcPr>
          <w:p w14:paraId="1EC4D46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402</w:t>
            </w:r>
          </w:p>
        </w:tc>
        <w:tc>
          <w:tcPr>
            <w:tcW w:w="2995" w:type="dxa"/>
            <w:noWrap/>
            <w:vAlign w:val="bottom"/>
            <w:hideMark/>
          </w:tcPr>
          <w:p w14:paraId="0015E10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Payment Required</w:t>
            </w:r>
          </w:p>
        </w:tc>
        <w:tc>
          <w:tcPr>
            <w:tcW w:w="4360" w:type="dxa"/>
            <w:noWrap/>
            <w:vAlign w:val="bottom"/>
            <w:hideMark/>
          </w:tcPr>
          <w:p w14:paraId="62662F9E" w14:textId="5FEFA79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58" w:author="Author">
              <w:r w:rsidRPr="00982192" w:rsidDel="00E6245C">
                <w:rPr>
                  <w:rFonts w:eastAsia="Times New Roman" w:cs="Arial"/>
                  <w:noProof/>
                  <w:color w:val="000000"/>
                  <w:szCs w:val="17"/>
                  <w:lang w:val="fr-FR"/>
                </w:rPr>
                <w:delText>RFC7231</w:delText>
              </w:r>
            </w:del>
            <w:ins w:id="4159"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60"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.5.2</w:delText>
              </w:r>
            </w:del>
            <w:ins w:id="4161" w:author="Author">
              <w:r w:rsidR="00E6245C">
                <w:rPr>
                  <w:rFonts w:eastAsia="Times New Roman" w:cs="Arial"/>
                  <w:noProof/>
                  <w:color w:val="000000"/>
                  <w:szCs w:val="17"/>
                  <w:lang w:val="fr-FR"/>
                </w:rPr>
                <w:t>15.5.3</w:t>
              </w:r>
            </w:ins>
            <w:r w:rsidRPr="00982192">
              <w:rPr>
                <w:rFonts w:eastAsia="Times New Roman" w:cs="Arial"/>
                <w:noProof/>
                <w:color w:val="000000"/>
                <w:szCs w:val="17"/>
                <w:lang w:val="fr-FR"/>
              </w:rPr>
              <w:t>]</w:t>
            </w:r>
          </w:p>
        </w:tc>
      </w:tr>
      <w:tr w:rsidR="005E48A2" w:rsidRPr="00982192" w14:paraId="2C10692F" w14:textId="77777777" w:rsidTr="00444DC5">
        <w:trPr>
          <w:trHeight w:val="300"/>
        </w:trPr>
        <w:tc>
          <w:tcPr>
            <w:tcW w:w="1165" w:type="dxa"/>
            <w:noWrap/>
            <w:vAlign w:val="bottom"/>
            <w:hideMark/>
          </w:tcPr>
          <w:p w14:paraId="28332B62"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403</w:t>
            </w:r>
          </w:p>
        </w:tc>
        <w:tc>
          <w:tcPr>
            <w:tcW w:w="2995" w:type="dxa"/>
            <w:noWrap/>
            <w:vAlign w:val="bottom"/>
            <w:hideMark/>
          </w:tcPr>
          <w:p w14:paraId="4E141BB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Forbidden</w:t>
            </w:r>
          </w:p>
        </w:tc>
        <w:tc>
          <w:tcPr>
            <w:tcW w:w="4360" w:type="dxa"/>
            <w:noWrap/>
            <w:vAlign w:val="bottom"/>
            <w:hideMark/>
          </w:tcPr>
          <w:p w14:paraId="74779EB5" w14:textId="05460B5A"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62" w:author="Author">
              <w:r w:rsidRPr="00982192" w:rsidDel="00E6245C">
                <w:rPr>
                  <w:rFonts w:eastAsia="Times New Roman" w:cs="Arial"/>
                  <w:noProof/>
                  <w:color w:val="000000"/>
                  <w:szCs w:val="17"/>
                  <w:lang w:val="fr-FR"/>
                </w:rPr>
                <w:delText>RFC7231</w:delText>
              </w:r>
            </w:del>
            <w:ins w:id="4163"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64"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.5.3</w:delText>
              </w:r>
            </w:del>
            <w:ins w:id="4165" w:author="Author">
              <w:r w:rsidR="00E6245C">
                <w:rPr>
                  <w:rFonts w:eastAsia="Times New Roman" w:cs="Arial"/>
                  <w:noProof/>
                  <w:color w:val="000000"/>
                  <w:szCs w:val="17"/>
                  <w:lang w:val="fr-FR"/>
                </w:rPr>
                <w:t>15.5.4</w:t>
              </w:r>
            </w:ins>
            <w:r w:rsidRPr="00982192">
              <w:rPr>
                <w:rFonts w:eastAsia="Times New Roman" w:cs="Arial"/>
                <w:noProof/>
                <w:color w:val="000000"/>
                <w:szCs w:val="17"/>
                <w:lang w:val="fr-FR"/>
              </w:rPr>
              <w:t>]</w:t>
            </w:r>
          </w:p>
        </w:tc>
      </w:tr>
      <w:tr w:rsidR="005E48A2" w:rsidRPr="00982192" w14:paraId="02E0814E" w14:textId="77777777" w:rsidTr="00444DC5">
        <w:trPr>
          <w:trHeight w:val="300"/>
        </w:trPr>
        <w:tc>
          <w:tcPr>
            <w:tcW w:w="1165" w:type="dxa"/>
            <w:noWrap/>
            <w:vAlign w:val="bottom"/>
            <w:hideMark/>
          </w:tcPr>
          <w:p w14:paraId="0CA00B6A"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404</w:t>
            </w:r>
          </w:p>
        </w:tc>
        <w:tc>
          <w:tcPr>
            <w:tcW w:w="2995" w:type="dxa"/>
            <w:noWrap/>
            <w:vAlign w:val="bottom"/>
            <w:hideMark/>
          </w:tcPr>
          <w:p w14:paraId="72E2A51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Not Found</w:t>
            </w:r>
          </w:p>
        </w:tc>
        <w:tc>
          <w:tcPr>
            <w:tcW w:w="4360" w:type="dxa"/>
            <w:noWrap/>
            <w:vAlign w:val="bottom"/>
            <w:hideMark/>
          </w:tcPr>
          <w:p w14:paraId="7BE45D69" w14:textId="7C2E111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66" w:author="Author">
              <w:r w:rsidRPr="00982192" w:rsidDel="00E6245C">
                <w:rPr>
                  <w:rFonts w:eastAsia="Times New Roman" w:cs="Arial"/>
                  <w:noProof/>
                  <w:color w:val="000000"/>
                  <w:szCs w:val="17"/>
                  <w:lang w:val="fr-FR"/>
                </w:rPr>
                <w:delText>RFC7231</w:delText>
              </w:r>
            </w:del>
            <w:ins w:id="4167" w:author="Author">
              <w:r w:rsidR="00E6245C">
                <w:rPr>
                  <w:rFonts w:eastAsia="Times New Roman" w:cs="Arial"/>
                  <w:noProof/>
                  <w:color w:val="000000"/>
                  <w:szCs w:val="17"/>
                  <w:lang w:val="fr-FR"/>
                </w:rPr>
                <w:t xml:space="preserve"> 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68"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.5.4</w:delText>
              </w:r>
            </w:del>
            <w:ins w:id="4169" w:author="Author">
              <w:r w:rsidR="00E6245C">
                <w:rPr>
                  <w:rFonts w:eastAsia="Times New Roman" w:cs="Arial"/>
                  <w:noProof/>
                  <w:color w:val="000000"/>
                  <w:szCs w:val="17"/>
                  <w:lang w:val="fr-FR"/>
                </w:rPr>
                <w:t>15.5.5</w:t>
              </w:r>
            </w:ins>
            <w:r w:rsidRPr="00982192">
              <w:rPr>
                <w:rFonts w:eastAsia="Times New Roman" w:cs="Arial"/>
                <w:noProof/>
                <w:color w:val="000000"/>
                <w:szCs w:val="17"/>
                <w:lang w:val="fr-FR"/>
              </w:rPr>
              <w:t>]</w:t>
            </w:r>
          </w:p>
        </w:tc>
      </w:tr>
      <w:tr w:rsidR="005E48A2" w:rsidRPr="00982192" w14:paraId="1FBC35CE" w14:textId="77777777" w:rsidTr="00444DC5">
        <w:trPr>
          <w:trHeight w:val="300"/>
        </w:trPr>
        <w:tc>
          <w:tcPr>
            <w:tcW w:w="1165" w:type="dxa"/>
            <w:noWrap/>
            <w:vAlign w:val="bottom"/>
            <w:hideMark/>
          </w:tcPr>
          <w:p w14:paraId="79CD400F"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405</w:t>
            </w:r>
          </w:p>
        </w:tc>
        <w:tc>
          <w:tcPr>
            <w:tcW w:w="2995" w:type="dxa"/>
            <w:noWrap/>
            <w:vAlign w:val="bottom"/>
            <w:hideMark/>
          </w:tcPr>
          <w:p w14:paraId="521F7E8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Method Not Allowed</w:t>
            </w:r>
          </w:p>
        </w:tc>
        <w:tc>
          <w:tcPr>
            <w:tcW w:w="4360" w:type="dxa"/>
            <w:noWrap/>
            <w:vAlign w:val="bottom"/>
            <w:hideMark/>
          </w:tcPr>
          <w:p w14:paraId="1D45F45C" w14:textId="1ED4EA3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70" w:author="Author">
              <w:r w:rsidRPr="00982192" w:rsidDel="00E6245C">
                <w:rPr>
                  <w:rFonts w:eastAsia="Times New Roman" w:cs="Arial"/>
                  <w:noProof/>
                  <w:color w:val="000000"/>
                  <w:szCs w:val="17"/>
                  <w:lang w:val="fr-FR"/>
                </w:rPr>
                <w:delText>RFC7231</w:delText>
              </w:r>
            </w:del>
            <w:ins w:id="4171"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72"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.5.5</w:delText>
              </w:r>
            </w:del>
            <w:ins w:id="4173" w:author="Author">
              <w:r w:rsidR="00E6245C">
                <w:rPr>
                  <w:rFonts w:eastAsia="Times New Roman" w:cs="Arial"/>
                  <w:noProof/>
                  <w:color w:val="000000"/>
                  <w:szCs w:val="17"/>
                  <w:lang w:val="fr-FR"/>
                </w:rPr>
                <w:t>15.5.6</w:t>
              </w:r>
            </w:ins>
            <w:r w:rsidRPr="00982192">
              <w:rPr>
                <w:rFonts w:eastAsia="Times New Roman" w:cs="Arial"/>
                <w:noProof/>
                <w:color w:val="000000"/>
                <w:szCs w:val="17"/>
                <w:lang w:val="fr-FR"/>
              </w:rPr>
              <w:t>]</w:t>
            </w:r>
          </w:p>
        </w:tc>
      </w:tr>
      <w:tr w:rsidR="005E48A2" w:rsidRPr="00982192" w14:paraId="13326C6D" w14:textId="77777777" w:rsidTr="00444DC5">
        <w:trPr>
          <w:trHeight w:val="300"/>
        </w:trPr>
        <w:tc>
          <w:tcPr>
            <w:tcW w:w="1165" w:type="dxa"/>
            <w:noWrap/>
            <w:vAlign w:val="bottom"/>
            <w:hideMark/>
          </w:tcPr>
          <w:p w14:paraId="1268E526"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406</w:t>
            </w:r>
          </w:p>
        </w:tc>
        <w:tc>
          <w:tcPr>
            <w:tcW w:w="2995" w:type="dxa"/>
            <w:noWrap/>
            <w:vAlign w:val="bottom"/>
            <w:hideMark/>
          </w:tcPr>
          <w:p w14:paraId="5D2B96F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Not Acceptable</w:t>
            </w:r>
          </w:p>
        </w:tc>
        <w:tc>
          <w:tcPr>
            <w:tcW w:w="4360" w:type="dxa"/>
            <w:noWrap/>
            <w:vAlign w:val="bottom"/>
            <w:hideMark/>
          </w:tcPr>
          <w:p w14:paraId="6C4AF8A9" w14:textId="07C52EFD"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74" w:author="Author">
              <w:r w:rsidRPr="00982192" w:rsidDel="00E6245C">
                <w:rPr>
                  <w:rFonts w:eastAsia="Times New Roman" w:cs="Arial"/>
                  <w:noProof/>
                  <w:color w:val="000000"/>
                  <w:szCs w:val="17"/>
                  <w:lang w:val="fr-FR"/>
                </w:rPr>
                <w:delText>RFC7231</w:delText>
              </w:r>
            </w:del>
            <w:ins w:id="4175"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76"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.5.6</w:delText>
              </w:r>
            </w:del>
            <w:ins w:id="4177" w:author="Author">
              <w:r w:rsidR="00E6245C">
                <w:rPr>
                  <w:rFonts w:eastAsia="Times New Roman" w:cs="Arial"/>
                  <w:noProof/>
                  <w:color w:val="000000"/>
                  <w:szCs w:val="17"/>
                  <w:lang w:val="fr-FR"/>
                </w:rPr>
                <w:t>15.5.7</w:t>
              </w:r>
            </w:ins>
            <w:r w:rsidRPr="00982192">
              <w:rPr>
                <w:rFonts w:eastAsia="Times New Roman" w:cs="Arial"/>
                <w:noProof/>
                <w:color w:val="000000"/>
                <w:szCs w:val="17"/>
                <w:lang w:val="fr-FR"/>
              </w:rPr>
              <w:t>]</w:t>
            </w:r>
          </w:p>
        </w:tc>
      </w:tr>
      <w:tr w:rsidR="005E48A2" w:rsidRPr="00982192" w14:paraId="7CEA9712" w14:textId="77777777" w:rsidTr="00444DC5">
        <w:trPr>
          <w:trHeight w:val="300"/>
        </w:trPr>
        <w:tc>
          <w:tcPr>
            <w:tcW w:w="1165" w:type="dxa"/>
            <w:noWrap/>
            <w:vAlign w:val="bottom"/>
            <w:hideMark/>
          </w:tcPr>
          <w:p w14:paraId="10763CF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407</w:t>
            </w:r>
          </w:p>
        </w:tc>
        <w:tc>
          <w:tcPr>
            <w:tcW w:w="2995" w:type="dxa"/>
            <w:noWrap/>
            <w:vAlign w:val="bottom"/>
            <w:hideMark/>
          </w:tcPr>
          <w:p w14:paraId="230E498B"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Proxy Authentication Required</w:t>
            </w:r>
          </w:p>
        </w:tc>
        <w:tc>
          <w:tcPr>
            <w:tcW w:w="4360" w:type="dxa"/>
            <w:noWrap/>
            <w:vAlign w:val="bottom"/>
            <w:hideMark/>
          </w:tcPr>
          <w:p w14:paraId="76282399" w14:textId="7C51A22A"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78" w:author="Author">
              <w:r w:rsidRPr="00982192" w:rsidDel="00E6245C">
                <w:rPr>
                  <w:rFonts w:eastAsia="Times New Roman" w:cs="Arial"/>
                  <w:noProof/>
                  <w:color w:val="000000"/>
                  <w:szCs w:val="17"/>
                  <w:lang w:val="fr-FR"/>
                </w:rPr>
                <w:delText>RFC7235</w:delText>
              </w:r>
            </w:del>
            <w:ins w:id="4179"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80" w:author="Author">
              <w:r w:rsidR="00992C0C" w:rsidRPr="00982192" w:rsidDel="00E6245C">
                <w:rPr>
                  <w:rFonts w:eastAsia="Times New Roman" w:cs="Arial"/>
                  <w:noProof/>
                  <w:color w:val="000000"/>
                  <w:szCs w:val="17"/>
                  <w:lang w:val="fr-FR"/>
                </w:rPr>
                <w:delText>3</w:delText>
              </w:r>
              <w:r w:rsidRPr="00982192" w:rsidDel="00E6245C">
                <w:rPr>
                  <w:rFonts w:eastAsia="Times New Roman" w:cs="Arial"/>
                  <w:noProof/>
                  <w:color w:val="000000"/>
                  <w:szCs w:val="17"/>
                  <w:lang w:val="fr-FR"/>
                </w:rPr>
                <w:delText>.2</w:delText>
              </w:r>
            </w:del>
            <w:ins w:id="4181" w:author="Author">
              <w:r w:rsidR="00E6245C">
                <w:rPr>
                  <w:rFonts w:eastAsia="Times New Roman" w:cs="Arial"/>
                  <w:noProof/>
                  <w:color w:val="000000"/>
                  <w:szCs w:val="17"/>
                  <w:lang w:val="fr-FR"/>
                </w:rPr>
                <w:t>15.5.8</w:t>
              </w:r>
            </w:ins>
            <w:r w:rsidRPr="00982192">
              <w:rPr>
                <w:rFonts w:eastAsia="Times New Roman" w:cs="Arial"/>
                <w:noProof/>
                <w:color w:val="000000"/>
                <w:szCs w:val="17"/>
                <w:lang w:val="fr-FR"/>
              </w:rPr>
              <w:t>]</w:t>
            </w:r>
          </w:p>
        </w:tc>
      </w:tr>
      <w:tr w:rsidR="005E48A2" w:rsidRPr="00982192" w14:paraId="0B1E2B2A" w14:textId="77777777" w:rsidTr="00444DC5">
        <w:trPr>
          <w:trHeight w:val="300"/>
        </w:trPr>
        <w:tc>
          <w:tcPr>
            <w:tcW w:w="1165" w:type="dxa"/>
            <w:noWrap/>
            <w:vAlign w:val="bottom"/>
            <w:hideMark/>
          </w:tcPr>
          <w:p w14:paraId="4EB27C5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408</w:t>
            </w:r>
          </w:p>
        </w:tc>
        <w:tc>
          <w:tcPr>
            <w:tcW w:w="2995" w:type="dxa"/>
            <w:noWrap/>
            <w:vAlign w:val="bottom"/>
            <w:hideMark/>
          </w:tcPr>
          <w:p w14:paraId="3059A1C6"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Request Timeout</w:t>
            </w:r>
          </w:p>
        </w:tc>
        <w:tc>
          <w:tcPr>
            <w:tcW w:w="4360" w:type="dxa"/>
            <w:noWrap/>
            <w:vAlign w:val="bottom"/>
            <w:hideMark/>
          </w:tcPr>
          <w:p w14:paraId="79A0064A" w14:textId="037CB37F"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82" w:author="Author">
              <w:r w:rsidRPr="00982192" w:rsidDel="00E6245C">
                <w:rPr>
                  <w:rFonts w:eastAsia="Times New Roman" w:cs="Arial"/>
                  <w:noProof/>
                  <w:color w:val="000000"/>
                  <w:szCs w:val="17"/>
                  <w:lang w:val="fr-FR"/>
                </w:rPr>
                <w:delText>RFC7231</w:delText>
              </w:r>
            </w:del>
            <w:ins w:id="4183" w:author="Author">
              <w:r w:rsidR="00E6245C">
                <w:rPr>
                  <w:rFonts w:eastAsia="Times New Roman" w:cs="Arial"/>
                  <w:noProof/>
                  <w:color w:val="000000"/>
                  <w:szCs w:val="17"/>
                  <w:lang w:val="fr-FR"/>
                </w:rPr>
                <w:t>RFC 9110 de l’IETF</w:t>
              </w:r>
              <w:r w:rsidR="00E6245C" w:rsidRPr="00982192">
                <w:rPr>
                  <w:rFonts w:eastAsia="Times New Roman" w:cs="Arial"/>
                  <w:noProof/>
                  <w:color w:val="000000"/>
                  <w:szCs w:val="17"/>
                  <w:lang w:val="fr-FR"/>
                </w:rPr>
                <w:t xml:space="preserve"> </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84"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.5.7</w:delText>
              </w:r>
            </w:del>
            <w:ins w:id="4185" w:author="Author">
              <w:r w:rsidR="00E6245C">
                <w:rPr>
                  <w:rFonts w:eastAsia="Times New Roman" w:cs="Arial"/>
                  <w:noProof/>
                  <w:color w:val="000000"/>
                  <w:szCs w:val="17"/>
                  <w:lang w:val="fr-FR"/>
                </w:rPr>
                <w:t>15.5.9</w:t>
              </w:r>
            </w:ins>
            <w:r w:rsidRPr="00982192">
              <w:rPr>
                <w:rFonts w:eastAsia="Times New Roman" w:cs="Arial"/>
                <w:noProof/>
                <w:color w:val="000000"/>
                <w:szCs w:val="17"/>
                <w:lang w:val="fr-FR"/>
              </w:rPr>
              <w:t>]</w:t>
            </w:r>
          </w:p>
        </w:tc>
      </w:tr>
      <w:tr w:rsidR="005E48A2" w:rsidRPr="00982192" w14:paraId="2D7FCA31" w14:textId="77777777" w:rsidTr="00444DC5">
        <w:trPr>
          <w:trHeight w:val="300"/>
        </w:trPr>
        <w:tc>
          <w:tcPr>
            <w:tcW w:w="1165" w:type="dxa"/>
            <w:noWrap/>
            <w:vAlign w:val="bottom"/>
            <w:hideMark/>
          </w:tcPr>
          <w:p w14:paraId="1F6A9B7D"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409</w:t>
            </w:r>
          </w:p>
        </w:tc>
        <w:tc>
          <w:tcPr>
            <w:tcW w:w="2995" w:type="dxa"/>
            <w:noWrap/>
            <w:vAlign w:val="bottom"/>
            <w:hideMark/>
          </w:tcPr>
          <w:p w14:paraId="57DBCAD9"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Conflict</w:t>
            </w:r>
          </w:p>
        </w:tc>
        <w:tc>
          <w:tcPr>
            <w:tcW w:w="4360" w:type="dxa"/>
            <w:noWrap/>
            <w:vAlign w:val="bottom"/>
            <w:hideMark/>
          </w:tcPr>
          <w:p w14:paraId="2601C8C4" w14:textId="01B4A6B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86" w:author="Author">
              <w:r w:rsidRPr="00982192" w:rsidDel="00E6245C">
                <w:rPr>
                  <w:rFonts w:eastAsia="Times New Roman" w:cs="Arial"/>
                  <w:noProof/>
                  <w:color w:val="000000"/>
                  <w:szCs w:val="17"/>
                  <w:lang w:val="fr-FR"/>
                </w:rPr>
                <w:delText>RFC7231</w:delText>
              </w:r>
            </w:del>
            <w:ins w:id="4187"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88"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.5.8</w:delText>
              </w:r>
            </w:del>
            <w:ins w:id="4189" w:author="Author">
              <w:r w:rsidR="00E6245C">
                <w:rPr>
                  <w:rFonts w:eastAsia="Times New Roman" w:cs="Arial"/>
                  <w:noProof/>
                  <w:color w:val="000000"/>
                  <w:szCs w:val="17"/>
                  <w:lang w:val="fr-FR"/>
                </w:rPr>
                <w:t>15.5.10</w:t>
              </w:r>
            </w:ins>
            <w:r w:rsidRPr="00982192">
              <w:rPr>
                <w:rFonts w:eastAsia="Times New Roman" w:cs="Arial"/>
                <w:noProof/>
                <w:color w:val="000000"/>
                <w:szCs w:val="17"/>
                <w:lang w:val="fr-FR"/>
              </w:rPr>
              <w:t>]</w:t>
            </w:r>
          </w:p>
        </w:tc>
      </w:tr>
      <w:tr w:rsidR="005E48A2" w:rsidRPr="00982192" w14:paraId="0285DE24" w14:textId="77777777" w:rsidTr="00444DC5">
        <w:trPr>
          <w:trHeight w:val="300"/>
        </w:trPr>
        <w:tc>
          <w:tcPr>
            <w:tcW w:w="1165" w:type="dxa"/>
            <w:noWrap/>
            <w:vAlign w:val="bottom"/>
            <w:hideMark/>
          </w:tcPr>
          <w:p w14:paraId="1A7C7C1D"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410</w:t>
            </w:r>
          </w:p>
        </w:tc>
        <w:tc>
          <w:tcPr>
            <w:tcW w:w="2995" w:type="dxa"/>
            <w:noWrap/>
            <w:vAlign w:val="bottom"/>
            <w:hideMark/>
          </w:tcPr>
          <w:p w14:paraId="34B234D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Gone</w:t>
            </w:r>
          </w:p>
        </w:tc>
        <w:tc>
          <w:tcPr>
            <w:tcW w:w="4360" w:type="dxa"/>
            <w:noWrap/>
            <w:vAlign w:val="bottom"/>
            <w:hideMark/>
          </w:tcPr>
          <w:p w14:paraId="33A2AAF9" w14:textId="194602DC"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90" w:author="Author">
              <w:r w:rsidRPr="00982192" w:rsidDel="00E6245C">
                <w:rPr>
                  <w:rFonts w:eastAsia="Times New Roman" w:cs="Arial"/>
                  <w:noProof/>
                  <w:color w:val="000000"/>
                  <w:szCs w:val="17"/>
                  <w:lang w:val="fr-FR"/>
                </w:rPr>
                <w:delText>RFC7231</w:delText>
              </w:r>
            </w:del>
            <w:ins w:id="4191"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92"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.5.9</w:delText>
              </w:r>
            </w:del>
            <w:ins w:id="4193" w:author="Author">
              <w:r w:rsidR="00E6245C">
                <w:rPr>
                  <w:rFonts w:eastAsia="Times New Roman" w:cs="Arial"/>
                  <w:noProof/>
                  <w:color w:val="000000"/>
                  <w:szCs w:val="17"/>
                  <w:lang w:val="fr-FR"/>
                </w:rPr>
                <w:t>15.5.11</w:t>
              </w:r>
            </w:ins>
            <w:r w:rsidRPr="00982192">
              <w:rPr>
                <w:rFonts w:eastAsia="Times New Roman" w:cs="Arial"/>
                <w:noProof/>
                <w:color w:val="000000"/>
                <w:szCs w:val="17"/>
                <w:lang w:val="fr-FR"/>
              </w:rPr>
              <w:t>]</w:t>
            </w:r>
          </w:p>
        </w:tc>
      </w:tr>
      <w:tr w:rsidR="005E48A2" w:rsidRPr="00982192" w14:paraId="7FF0444C" w14:textId="77777777" w:rsidTr="00444DC5">
        <w:trPr>
          <w:trHeight w:val="300"/>
        </w:trPr>
        <w:tc>
          <w:tcPr>
            <w:tcW w:w="1165" w:type="dxa"/>
            <w:noWrap/>
            <w:vAlign w:val="bottom"/>
            <w:hideMark/>
          </w:tcPr>
          <w:p w14:paraId="64A7A9B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411</w:t>
            </w:r>
          </w:p>
        </w:tc>
        <w:tc>
          <w:tcPr>
            <w:tcW w:w="2995" w:type="dxa"/>
            <w:noWrap/>
            <w:vAlign w:val="bottom"/>
            <w:hideMark/>
          </w:tcPr>
          <w:p w14:paraId="0F27033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Length Required</w:t>
            </w:r>
          </w:p>
        </w:tc>
        <w:tc>
          <w:tcPr>
            <w:tcW w:w="4360" w:type="dxa"/>
            <w:noWrap/>
            <w:vAlign w:val="bottom"/>
            <w:hideMark/>
          </w:tcPr>
          <w:p w14:paraId="66B319C3" w14:textId="27EE1476"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94" w:author="Author">
              <w:r w:rsidRPr="00982192" w:rsidDel="00E6245C">
                <w:rPr>
                  <w:rFonts w:eastAsia="Times New Roman" w:cs="Arial"/>
                  <w:noProof/>
                  <w:color w:val="000000"/>
                  <w:szCs w:val="17"/>
                  <w:lang w:val="fr-FR"/>
                </w:rPr>
                <w:delText>RFC7231</w:delText>
              </w:r>
            </w:del>
            <w:ins w:id="4195" w:author="Author">
              <w:r w:rsidR="00E6245C">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196" w:author="Author">
              <w:r w:rsidR="00992C0C" w:rsidRPr="00982192" w:rsidDel="00E6245C">
                <w:rPr>
                  <w:rFonts w:eastAsia="Times New Roman" w:cs="Arial"/>
                  <w:noProof/>
                  <w:color w:val="000000"/>
                  <w:szCs w:val="17"/>
                  <w:lang w:val="fr-FR"/>
                </w:rPr>
                <w:delText>6</w:delText>
              </w:r>
              <w:r w:rsidRPr="00982192" w:rsidDel="00E6245C">
                <w:rPr>
                  <w:rFonts w:eastAsia="Times New Roman" w:cs="Arial"/>
                  <w:noProof/>
                  <w:color w:val="000000"/>
                  <w:szCs w:val="17"/>
                  <w:lang w:val="fr-FR"/>
                </w:rPr>
                <w:delText>.5.10</w:delText>
              </w:r>
            </w:del>
            <w:ins w:id="4197" w:author="Author">
              <w:r w:rsidR="00E6245C">
                <w:rPr>
                  <w:rFonts w:eastAsia="Times New Roman" w:cs="Arial"/>
                  <w:noProof/>
                  <w:color w:val="000000"/>
                  <w:szCs w:val="17"/>
                  <w:lang w:val="fr-FR"/>
                </w:rPr>
                <w:t>15.5.12</w:t>
              </w:r>
            </w:ins>
            <w:r w:rsidRPr="00982192">
              <w:rPr>
                <w:rFonts w:eastAsia="Times New Roman" w:cs="Arial"/>
                <w:noProof/>
                <w:color w:val="000000"/>
                <w:szCs w:val="17"/>
                <w:lang w:val="fr-FR"/>
              </w:rPr>
              <w:t>]</w:t>
            </w:r>
          </w:p>
        </w:tc>
      </w:tr>
      <w:tr w:rsidR="005E48A2" w:rsidRPr="008D6774" w14:paraId="341D14B6" w14:textId="77777777" w:rsidTr="00444DC5">
        <w:trPr>
          <w:trHeight w:val="300"/>
        </w:trPr>
        <w:tc>
          <w:tcPr>
            <w:tcW w:w="1165" w:type="dxa"/>
            <w:noWrap/>
            <w:vAlign w:val="bottom"/>
            <w:hideMark/>
          </w:tcPr>
          <w:p w14:paraId="3F791E7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412</w:t>
            </w:r>
          </w:p>
        </w:tc>
        <w:tc>
          <w:tcPr>
            <w:tcW w:w="2995" w:type="dxa"/>
            <w:noWrap/>
            <w:vAlign w:val="bottom"/>
            <w:hideMark/>
          </w:tcPr>
          <w:p w14:paraId="24932CB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Precondition Failed</w:t>
            </w:r>
          </w:p>
        </w:tc>
        <w:tc>
          <w:tcPr>
            <w:tcW w:w="4360" w:type="dxa"/>
            <w:noWrap/>
            <w:vAlign w:val="bottom"/>
            <w:hideMark/>
          </w:tcPr>
          <w:p w14:paraId="3D279F75" w14:textId="69481531"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198" w:author="Author">
              <w:r w:rsidRPr="00982192" w:rsidDel="00FA1755">
                <w:rPr>
                  <w:rFonts w:eastAsia="Times New Roman" w:cs="Arial"/>
                  <w:noProof/>
                  <w:color w:val="000000"/>
                  <w:szCs w:val="17"/>
                  <w:lang w:val="fr-FR"/>
                </w:rPr>
                <w:delText>RFC7232</w:delText>
              </w:r>
            </w:del>
            <w:ins w:id="4199"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00" w:author="Author">
              <w:r w:rsidR="00992C0C" w:rsidRPr="00982192" w:rsidDel="00FA1755">
                <w:rPr>
                  <w:rFonts w:eastAsia="Times New Roman" w:cs="Arial"/>
                  <w:noProof/>
                  <w:color w:val="000000"/>
                  <w:szCs w:val="17"/>
                  <w:lang w:val="fr-FR"/>
                </w:rPr>
                <w:delText>4</w:delText>
              </w:r>
              <w:r w:rsidRPr="00982192" w:rsidDel="00FA1755">
                <w:rPr>
                  <w:rFonts w:eastAsia="Times New Roman" w:cs="Arial"/>
                  <w:noProof/>
                  <w:color w:val="000000"/>
                  <w:szCs w:val="17"/>
                  <w:lang w:val="fr-FR"/>
                </w:rPr>
                <w:delText>.2</w:delText>
              </w:r>
            </w:del>
            <w:ins w:id="4201" w:author="Author">
              <w:r w:rsidR="00FA1755">
                <w:rPr>
                  <w:rFonts w:eastAsia="Times New Roman" w:cs="Arial"/>
                  <w:noProof/>
                  <w:color w:val="000000"/>
                  <w:szCs w:val="17"/>
                  <w:lang w:val="fr-FR"/>
                </w:rPr>
                <w:t>15.5.13</w:t>
              </w:r>
            </w:ins>
            <w:r w:rsidRPr="00982192">
              <w:rPr>
                <w:rFonts w:eastAsia="Times New Roman" w:cs="Arial"/>
                <w:noProof/>
                <w:color w:val="000000"/>
                <w:szCs w:val="17"/>
                <w:lang w:val="fr-FR"/>
              </w:rPr>
              <w:t xml:space="preserve">][RFC8144,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r w:rsidR="00992C0C" w:rsidRPr="00982192">
              <w:rPr>
                <w:rFonts w:eastAsia="Times New Roman" w:cs="Arial"/>
                <w:noProof/>
                <w:color w:val="000000"/>
                <w:szCs w:val="17"/>
                <w:lang w:val="fr-FR"/>
              </w:rPr>
              <w:t>3</w:t>
            </w:r>
            <w:r w:rsidRPr="00982192">
              <w:rPr>
                <w:rFonts w:eastAsia="Times New Roman" w:cs="Arial"/>
                <w:noProof/>
                <w:color w:val="000000"/>
                <w:szCs w:val="17"/>
                <w:lang w:val="fr-FR"/>
              </w:rPr>
              <w:t>.2]</w:t>
            </w:r>
          </w:p>
        </w:tc>
      </w:tr>
      <w:tr w:rsidR="005E48A2" w:rsidRPr="00982192" w14:paraId="3DAB6FA0" w14:textId="77777777" w:rsidTr="00444DC5">
        <w:trPr>
          <w:trHeight w:val="300"/>
        </w:trPr>
        <w:tc>
          <w:tcPr>
            <w:tcW w:w="1165" w:type="dxa"/>
            <w:noWrap/>
            <w:vAlign w:val="bottom"/>
            <w:hideMark/>
          </w:tcPr>
          <w:p w14:paraId="5AB04F5A"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413</w:t>
            </w:r>
          </w:p>
        </w:tc>
        <w:tc>
          <w:tcPr>
            <w:tcW w:w="2995" w:type="dxa"/>
            <w:noWrap/>
            <w:vAlign w:val="bottom"/>
            <w:hideMark/>
          </w:tcPr>
          <w:p w14:paraId="38E1033E"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Payload Too Large</w:t>
            </w:r>
          </w:p>
        </w:tc>
        <w:tc>
          <w:tcPr>
            <w:tcW w:w="4360" w:type="dxa"/>
            <w:noWrap/>
            <w:vAlign w:val="bottom"/>
            <w:hideMark/>
          </w:tcPr>
          <w:p w14:paraId="2B46294E" w14:textId="241DEA11"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02" w:author="Author">
              <w:r w:rsidRPr="00982192" w:rsidDel="00FA1755">
                <w:rPr>
                  <w:rFonts w:eastAsia="Times New Roman" w:cs="Arial"/>
                  <w:noProof/>
                  <w:color w:val="000000"/>
                  <w:szCs w:val="17"/>
                  <w:lang w:val="fr-FR"/>
                </w:rPr>
                <w:delText>RFC7231</w:delText>
              </w:r>
            </w:del>
            <w:ins w:id="4203"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04"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.5.11</w:delText>
              </w:r>
            </w:del>
            <w:ins w:id="4205" w:author="Author">
              <w:r w:rsidR="00FA1755">
                <w:rPr>
                  <w:rFonts w:eastAsia="Times New Roman" w:cs="Arial"/>
                  <w:noProof/>
                  <w:color w:val="000000"/>
                  <w:szCs w:val="17"/>
                  <w:lang w:val="fr-FR"/>
                </w:rPr>
                <w:t>15.5.14</w:t>
              </w:r>
            </w:ins>
            <w:r w:rsidRPr="00982192">
              <w:rPr>
                <w:rFonts w:eastAsia="Times New Roman" w:cs="Arial"/>
                <w:noProof/>
                <w:color w:val="000000"/>
                <w:szCs w:val="17"/>
                <w:lang w:val="fr-FR"/>
              </w:rPr>
              <w:t>]</w:t>
            </w:r>
          </w:p>
        </w:tc>
      </w:tr>
      <w:tr w:rsidR="005E48A2" w:rsidRPr="00982192" w14:paraId="4EED1985" w14:textId="77777777" w:rsidTr="00444DC5">
        <w:trPr>
          <w:trHeight w:val="300"/>
        </w:trPr>
        <w:tc>
          <w:tcPr>
            <w:tcW w:w="1165" w:type="dxa"/>
            <w:noWrap/>
            <w:vAlign w:val="bottom"/>
            <w:hideMark/>
          </w:tcPr>
          <w:p w14:paraId="74E6223E"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414</w:t>
            </w:r>
          </w:p>
        </w:tc>
        <w:tc>
          <w:tcPr>
            <w:tcW w:w="2995" w:type="dxa"/>
            <w:noWrap/>
            <w:vAlign w:val="bottom"/>
            <w:hideMark/>
          </w:tcPr>
          <w:p w14:paraId="3BBC8B8D"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URI Too Long</w:t>
            </w:r>
          </w:p>
        </w:tc>
        <w:tc>
          <w:tcPr>
            <w:tcW w:w="4360" w:type="dxa"/>
            <w:noWrap/>
            <w:vAlign w:val="bottom"/>
            <w:hideMark/>
          </w:tcPr>
          <w:p w14:paraId="4B4270C5" w14:textId="5EC67402"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06" w:author="Author">
              <w:r w:rsidRPr="00982192" w:rsidDel="00FA1755">
                <w:rPr>
                  <w:rFonts w:eastAsia="Times New Roman" w:cs="Arial"/>
                  <w:noProof/>
                  <w:color w:val="000000"/>
                  <w:szCs w:val="17"/>
                  <w:lang w:val="fr-FR"/>
                </w:rPr>
                <w:delText>RFC7231</w:delText>
              </w:r>
            </w:del>
            <w:ins w:id="4207"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08"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.5.12</w:delText>
              </w:r>
            </w:del>
            <w:ins w:id="4209" w:author="Author">
              <w:r w:rsidR="00FA1755">
                <w:rPr>
                  <w:rFonts w:eastAsia="Times New Roman" w:cs="Arial"/>
                  <w:noProof/>
                  <w:color w:val="000000"/>
                  <w:szCs w:val="17"/>
                  <w:lang w:val="fr-FR"/>
                </w:rPr>
                <w:t>15.5.15</w:t>
              </w:r>
            </w:ins>
            <w:r w:rsidRPr="00982192">
              <w:rPr>
                <w:rFonts w:eastAsia="Times New Roman" w:cs="Arial"/>
                <w:noProof/>
                <w:color w:val="000000"/>
                <w:szCs w:val="17"/>
                <w:lang w:val="fr-FR"/>
              </w:rPr>
              <w:t>]</w:t>
            </w:r>
          </w:p>
        </w:tc>
      </w:tr>
      <w:tr w:rsidR="005E48A2" w:rsidRPr="008D6774" w14:paraId="50E24D6B" w14:textId="77777777" w:rsidTr="00444DC5">
        <w:trPr>
          <w:trHeight w:val="300"/>
        </w:trPr>
        <w:tc>
          <w:tcPr>
            <w:tcW w:w="1165" w:type="dxa"/>
            <w:noWrap/>
            <w:vAlign w:val="bottom"/>
            <w:hideMark/>
          </w:tcPr>
          <w:p w14:paraId="78F8E8FE"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415</w:t>
            </w:r>
          </w:p>
        </w:tc>
        <w:tc>
          <w:tcPr>
            <w:tcW w:w="2995" w:type="dxa"/>
            <w:noWrap/>
            <w:vAlign w:val="bottom"/>
            <w:hideMark/>
          </w:tcPr>
          <w:p w14:paraId="000F44C6"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Unsupported Media Type</w:t>
            </w:r>
          </w:p>
        </w:tc>
        <w:tc>
          <w:tcPr>
            <w:tcW w:w="4360" w:type="dxa"/>
            <w:noWrap/>
            <w:vAlign w:val="bottom"/>
            <w:hideMark/>
          </w:tcPr>
          <w:p w14:paraId="64CE1401" w14:textId="4E70F9FC"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10" w:author="Author">
              <w:r w:rsidRPr="00982192" w:rsidDel="00FA1755">
                <w:rPr>
                  <w:rFonts w:eastAsia="Times New Roman" w:cs="Arial"/>
                  <w:noProof/>
                  <w:color w:val="000000"/>
                  <w:szCs w:val="17"/>
                  <w:lang w:val="fr-FR"/>
                </w:rPr>
                <w:delText>RFC7231</w:delText>
              </w:r>
            </w:del>
            <w:ins w:id="4211"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12"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.5.13</w:delText>
              </w:r>
            </w:del>
            <w:ins w:id="4213" w:author="Author">
              <w:r w:rsidR="00FA1755">
                <w:rPr>
                  <w:rFonts w:eastAsia="Times New Roman" w:cs="Arial"/>
                  <w:noProof/>
                  <w:color w:val="000000"/>
                  <w:szCs w:val="17"/>
                  <w:lang w:val="fr-FR"/>
                </w:rPr>
                <w:t>15.5.16</w:t>
              </w:r>
            </w:ins>
            <w:r w:rsidRPr="00982192">
              <w:rPr>
                <w:rFonts w:eastAsia="Times New Roman" w:cs="Arial"/>
                <w:noProof/>
                <w:color w:val="000000"/>
                <w:szCs w:val="17"/>
                <w:lang w:val="fr-FR"/>
              </w:rPr>
              <w:t xml:space="preserve">][RFC7694,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r w:rsidR="00992C0C" w:rsidRPr="00982192">
              <w:rPr>
                <w:rFonts w:eastAsia="Times New Roman" w:cs="Arial"/>
                <w:noProof/>
                <w:color w:val="000000"/>
                <w:szCs w:val="17"/>
                <w:lang w:val="fr-FR"/>
              </w:rPr>
              <w:t>3</w:t>
            </w:r>
            <w:r w:rsidRPr="00982192">
              <w:rPr>
                <w:rFonts w:eastAsia="Times New Roman" w:cs="Arial"/>
                <w:noProof/>
                <w:color w:val="000000"/>
                <w:szCs w:val="17"/>
                <w:lang w:val="fr-FR"/>
              </w:rPr>
              <w:t>]</w:t>
            </w:r>
          </w:p>
        </w:tc>
      </w:tr>
      <w:tr w:rsidR="005E48A2" w:rsidRPr="00982192" w14:paraId="3A876871" w14:textId="77777777" w:rsidTr="00444DC5">
        <w:trPr>
          <w:trHeight w:val="300"/>
        </w:trPr>
        <w:tc>
          <w:tcPr>
            <w:tcW w:w="1165" w:type="dxa"/>
            <w:noWrap/>
            <w:vAlign w:val="bottom"/>
            <w:hideMark/>
          </w:tcPr>
          <w:p w14:paraId="14C0EE4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416</w:t>
            </w:r>
          </w:p>
        </w:tc>
        <w:tc>
          <w:tcPr>
            <w:tcW w:w="2995" w:type="dxa"/>
            <w:noWrap/>
            <w:vAlign w:val="bottom"/>
            <w:hideMark/>
          </w:tcPr>
          <w:p w14:paraId="488286B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Range Not Satisfiable</w:t>
            </w:r>
          </w:p>
        </w:tc>
        <w:tc>
          <w:tcPr>
            <w:tcW w:w="4360" w:type="dxa"/>
            <w:noWrap/>
            <w:vAlign w:val="bottom"/>
            <w:hideMark/>
          </w:tcPr>
          <w:p w14:paraId="527701A8" w14:textId="27C44E8C"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14" w:author="Author">
              <w:r w:rsidRPr="00982192" w:rsidDel="00FA1755">
                <w:rPr>
                  <w:rFonts w:eastAsia="Times New Roman" w:cs="Arial"/>
                  <w:noProof/>
                  <w:color w:val="000000"/>
                  <w:szCs w:val="17"/>
                  <w:lang w:val="fr-FR"/>
                </w:rPr>
                <w:delText>RFC7233</w:delText>
              </w:r>
            </w:del>
            <w:ins w:id="4215"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16" w:author="Author">
              <w:r w:rsidR="00992C0C" w:rsidRPr="00982192" w:rsidDel="00FA1755">
                <w:rPr>
                  <w:rFonts w:eastAsia="Times New Roman" w:cs="Arial"/>
                  <w:noProof/>
                  <w:color w:val="000000"/>
                  <w:szCs w:val="17"/>
                  <w:lang w:val="fr-FR"/>
                </w:rPr>
                <w:delText>4</w:delText>
              </w:r>
              <w:r w:rsidRPr="00982192" w:rsidDel="00FA1755">
                <w:rPr>
                  <w:rFonts w:eastAsia="Times New Roman" w:cs="Arial"/>
                  <w:noProof/>
                  <w:color w:val="000000"/>
                  <w:szCs w:val="17"/>
                  <w:lang w:val="fr-FR"/>
                </w:rPr>
                <w:delText>.4</w:delText>
              </w:r>
            </w:del>
            <w:ins w:id="4217" w:author="Author">
              <w:r w:rsidR="00FA1755">
                <w:rPr>
                  <w:rFonts w:eastAsia="Times New Roman" w:cs="Arial"/>
                  <w:noProof/>
                  <w:color w:val="000000"/>
                  <w:szCs w:val="17"/>
                  <w:lang w:val="fr-FR"/>
                </w:rPr>
                <w:t>15.5.17</w:t>
              </w:r>
            </w:ins>
            <w:r w:rsidRPr="00982192">
              <w:rPr>
                <w:rFonts w:eastAsia="Times New Roman" w:cs="Arial"/>
                <w:noProof/>
                <w:color w:val="000000"/>
                <w:szCs w:val="17"/>
                <w:lang w:val="fr-FR"/>
              </w:rPr>
              <w:t>]</w:t>
            </w:r>
          </w:p>
        </w:tc>
      </w:tr>
      <w:tr w:rsidR="005E48A2" w:rsidRPr="00982192" w14:paraId="49C4A202" w14:textId="77777777" w:rsidTr="00444DC5">
        <w:trPr>
          <w:trHeight w:val="300"/>
        </w:trPr>
        <w:tc>
          <w:tcPr>
            <w:tcW w:w="1165" w:type="dxa"/>
            <w:noWrap/>
            <w:vAlign w:val="bottom"/>
            <w:hideMark/>
          </w:tcPr>
          <w:p w14:paraId="77BE8BC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417</w:t>
            </w:r>
          </w:p>
        </w:tc>
        <w:tc>
          <w:tcPr>
            <w:tcW w:w="2995" w:type="dxa"/>
            <w:noWrap/>
            <w:vAlign w:val="bottom"/>
            <w:hideMark/>
          </w:tcPr>
          <w:p w14:paraId="6405D54B"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Expectation Failed</w:t>
            </w:r>
          </w:p>
        </w:tc>
        <w:tc>
          <w:tcPr>
            <w:tcW w:w="4360" w:type="dxa"/>
            <w:noWrap/>
            <w:vAlign w:val="bottom"/>
            <w:hideMark/>
          </w:tcPr>
          <w:p w14:paraId="4ED48379" w14:textId="4CA4BF0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18" w:author="Author">
              <w:r w:rsidRPr="00982192" w:rsidDel="00FA1755">
                <w:rPr>
                  <w:rFonts w:eastAsia="Times New Roman" w:cs="Arial"/>
                  <w:noProof/>
                  <w:color w:val="000000"/>
                  <w:szCs w:val="17"/>
                  <w:lang w:val="fr-FR"/>
                </w:rPr>
                <w:delText>RFC7231</w:delText>
              </w:r>
            </w:del>
            <w:ins w:id="4219"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20"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.5.14</w:delText>
              </w:r>
            </w:del>
            <w:ins w:id="4221" w:author="Author">
              <w:r w:rsidR="00FA1755">
                <w:rPr>
                  <w:rFonts w:eastAsia="Times New Roman" w:cs="Arial"/>
                  <w:noProof/>
                  <w:color w:val="000000"/>
                  <w:szCs w:val="17"/>
                  <w:lang w:val="fr-FR"/>
                </w:rPr>
                <w:t>15.5.18</w:t>
              </w:r>
            </w:ins>
            <w:r w:rsidRPr="00982192">
              <w:rPr>
                <w:rFonts w:eastAsia="Times New Roman" w:cs="Arial"/>
                <w:noProof/>
                <w:color w:val="000000"/>
                <w:szCs w:val="17"/>
                <w:lang w:val="fr-FR"/>
              </w:rPr>
              <w:t>]</w:t>
            </w:r>
          </w:p>
        </w:tc>
      </w:tr>
      <w:tr w:rsidR="005E48A2" w:rsidRPr="00982192" w14:paraId="11EB0327" w14:textId="77777777" w:rsidTr="00444DC5">
        <w:trPr>
          <w:trHeight w:val="300"/>
        </w:trPr>
        <w:tc>
          <w:tcPr>
            <w:tcW w:w="1165" w:type="dxa"/>
            <w:noWrap/>
            <w:vAlign w:val="bottom"/>
            <w:hideMark/>
          </w:tcPr>
          <w:p w14:paraId="1787F388" w14:textId="3A4F5958"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418</w:t>
            </w:r>
            <w:r w:rsidR="00BB0A23">
              <w:rPr>
                <w:rFonts w:eastAsia="Times New Roman" w:cs="Arial"/>
                <w:noProof/>
                <w:color w:val="000000"/>
                <w:szCs w:val="17"/>
                <w:lang w:val="fr-FR"/>
              </w:rPr>
              <w:t>-</w:t>
            </w:r>
            <w:r w:rsidRPr="00982192">
              <w:rPr>
                <w:rFonts w:eastAsia="Times New Roman" w:cs="Arial"/>
                <w:noProof/>
                <w:color w:val="000000"/>
                <w:szCs w:val="17"/>
                <w:lang w:val="fr-FR"/>
              </w:rPr>
              <w:t>420</w:t>
            </w:r>
          </w:p>
        </w:tc>
        <w:tc>
          <w:tcPr>
            <w:tcW w:w="2995" w:type="dxa"/>
            <w:noWrap/>
            <w:vAlign w:val="bottom"/>
            <w:hideMark/>
          </w:tcPr>
          <w:p w14:paraId="559662D9"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055B12C0"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3D1D6FAE" w14:textId="77777777" w:rsidTr="00444DC5">
        <w:trPr>
          <w:trHeight w:val="300"/>
        </w:trPr>
        <w:tc>
          <w:tcPr>
            <w:tcW w:w="1165" w:type="dxa"/>
            <w:noWrap/>
            <w:vAlign w:val="bottom"/>
            <w:hideMark/>
          </w:tcPr>
          <w:p w14:paraId="7FE4B9DE"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421</w:t>
            </w:r>
          </w:p>
        </w:tc>
        <w:tc>
          <w:tcPr>
            <w:tcW w:w="2995" w:type="dxa"/>
            <w:noWrap/>
            <w:vAlign w:val="bottom"/>
            <w:hideMark/>
          </w:tcPr>
          <w:p w14:paraId="04BB7D8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Misdirected Request</w:t>
            </w:r>
          </w:p>
        </w:tc>
        <w:tc>
          <w:tcPr>
            <w:tcW w:w="4360" w:type="dxa"/>
            <w:noWrap/>
            <w:vAlign w:val="bottom"/>
            <w:hideMark/>
          </w:tcPr>
          <w:p w14:paraId="27CB4B88" w14:textId="1E477EBE"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22" w:author="Author">
              <w:r w:rsidRPr="00982192" w:rsidDel="00FA1755">
                <w:rPr>
                  <w:rFonts w:eastAsia="Times New Roman" w:cs="Arial"/>
                  <w:noProof/>
                  <w:color w:val="000000"/>
                  <w:szCs w:val="17"/>
                  <w:lang w:val="fr-FR"/>
                </w:rPr>
                <w:delText>RFC7540</w:delText>
              </w:r>
            </w:del>
            <w:ins w:id="4223"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24" w:author="Author">
              <w:r w:rsidR="00992C0C" w:rsidRPr="00982192" w:rsidDel="00FA1755">
                <w:rPr>
                  <w:rFonts w:eastAsia="Times New Roman" w:cs="Arial"/>
                  <w:noProof/>
                  <w:color w:val="000000"/>
                  <w:szCs w:val="17"/>
                  <w:lang w:val="fr-FR"/>
                </w:rPr>
                <w:delText>9</w:delText>
              </w:r>
              <w:r w:rsidRPr="00982192" w:rsidDel="00FA1755">
                <w:rPr>
                  <w:rFonts w:eastAsia="Times New Roman" w:cs="Arial"/>
                  <w:noProof/>
                  <w:color w:val="000000"/>
                  <w:szCs w:val="17"/>
                  <w:lang w:val="fr-FR"/>
                </w:rPr>
                <w:delText>.1.2</w:delText>
              </w:r>
            </w:del>
            <w:ins w:id="4225" w:author="Author">
              <w:r w:rsidR="00FA1755">
                <w:rPr>
                  <w:rFonts w:eastAsia="Times New Roman" w:cs="Arial"/>
                  <w:noProof/>
                  <w:color w:val="000000"/>
                  <w:szCs w:val="17"/>
                  <w:lang w:val="fr-FR"/>
                </w:rPr>
                <w:t>15.5.20</w:t>
              </w:r>
            </w:ins>
            <w:r w:rsidRPr="00982192">
              <w:rPr>
                <w:rFonts w:eastAsia="Times New Roman" w:cs="Arial"/>
                <w:noProof/>
                <w:color w:val="000000"/>
                <w:szCs w:val="17"/>
                <w:lang w:val="fr-FR"/>
              </w:rPr>
              <w:t>]</w:t>
            </w:r>
          </w:p>
        </w:tc>
      </w:tr>
      <w:tr w:rsidR="005E48A2" w:rsidRPr="008D6774" w14:paraId="0A5DD61B" w14:textId="77777777" w:rsidTr="00444DC5">
        <w:trPr>
          <w:trHeight w:val="300"/>
        </w:trPr>
        <w:tc>
          <w:tcPr>
            <w:tcW w:w="1165" w:type="dxa"/>
            <w:noWrap/>
            <w:vAlign w:val="bottom"/>
            <w:hideMark/>
          </w:tcPr>
          <w:p w14:paraId="2D5246C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422</w:t>
            </w:r>
          </w:p>
        </w:tc>
        <w:tc>
          <w:tcPr>
            <w:tcW w:w="2995" w:type="dxa"/>
            <w:noWrap/>
            <w:vAlign w:val="bottom"/>
            <w:hideMark/>
          </w:tcPr>
          <w:p w14:paraId="4872B8C1"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Unprocessable Entity</w:t>
            </w:r>
          </w:p>
        </w:tc>
        <w:tc>
          <w:tcPr>
            <w:tcW w:w="4360" w:type="dxa"/>
            <w:noWrap/>
            <w:vAlign w:val="bottom"/>
            <w:hideMark/>
          </w:tcPr>
          <w:p w14:paraId="7426AA3D" w14:textId="2B67FA7E"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ins w:id="4226" w:author="Author">
              <w:r w:rsidR="00FA1755">
                <w:rPr>
                  <w:rFonts w:eastAsia="Times New Roman" w:cs="Arial"/>
                  <w:noProof/>
                  <w:color w:val="000000"/>
                  <w:szCs w:val="17"/>
                  <w:lang w:val="fr-FR"/>
                </w:rPr>
                <w:t>RFC 9110 de l’IETF, Section 15.5.21,</w:t>
              </w:r>
              <w:r w:rsidR="00FA1755" w:rsidRPr="00982192">
                <w:rPr>
                  <w:rFonts w:eastAsia="Times New Roman" w:cs="Arial"/>
                  <w:noProof/>
                  <w:color w:val="000000"/>
                  <w:szCs w:val="17"/>
                  <w:lang w:val="fr-FR"/>
                </w:rPr>
                <w:t xml:space="preserve"> </w:t>
              </w:r>
            </w:ins>
            <w:r w:rsidRPr="00982192">
              <w:rPr>
                <w:rFonts w:eastAsia="Times New Roman" w:cs="Arial"/>
                <w:noProof/>
                <w:color w:val="000000"/>
                <w:szCs w:val="17"/>
                <w:lang w:val="fr-FR"/>
              </w:rPr>
              <w:t>RFC4918]</w:t>
            </w:r>
          </w:p>
        </w:tc>
      </w:tr>
      <w:tr w:rsidR="005E48A2" w:rsidRPr="00982192" w14:paraId="790EDCF4" w14:textId="77777777" w:rsidTr="00444DC5">
        <w:trPr>
          <w:trHeight w:val="300"/>
        </w:trPr>
        <w:tc>
          <w:tcPr>
            <w:tcW w:w="1165" w:type="dxa"/>
            <w:noWrap/>
            <w:vAlign w:val="bottom"/>
            <w:hideMark/>
          </w:tcPr>
          <w:p w14:paraId="4CEB8BA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423</w:t>
            </w:r>
          </w:p>
        </w:tc>
        <w:tc>
          <w:tcPr>
            <w:tcW w:w="2995" w:type="dxa"/>
            <w:noWrap/>
            <w:vAlign w:val="bottom"/>
            <w:hideMark/>
          </w:tcPr>
          <w:p w14:paraId="035A125D"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Locked</w:t>
            </w:r>
          </w:p>
        </w:tc>
        <w:tc>
          <w:tcPr>
            <w:tcW w:w="4360" w:type="dxa"/>
            <w:noWrap/>
            <w:vAlign w:val="bottom"/>
            <w:hideMark/>
          </w:tcPr>
          <w:p w14:paraId="317F3B33"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[RFC4918]</w:t>
            </w:r>
          </w:p>
        </w:tc>
      </w:tr>
      <w:tr w:rsidR="005E48A2" w:rsidRPr="00982192" w14:paraId="64731685" w14:textId="77777777" w:rsidTr="00444DC5">
        <w:trPr>
          <w:trHeight w:val="300"/>
        </w:trPr>
        <w:tc>
          <w:tcPr>
            <w:tcW w:w="1165" w:type="dxa"/>
            <w:noWrap/>
            <w:vAlign w:val="bottom"/>
            <w:hideMark/>
          </w:tcPr>
          <w:p w14:paraId="4A3F7D24"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424</w:t>
            </w:r>
          </w:p>
        </w:tc>
        <w:tc>
          <w:tcPr>
            <w:tcW w:w="2995" w:type="dxa"/>
            <w:noWrap/>
            <w:vAlign w:val="bottom"/>
            <w:hideMark/>
          </w:tcPr>
          <w:p w14:paraId="00B0BBB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Failed Dependency</w:t>
            </w:r>
          </w:p>
        </w:tc>
        <w:tc>
          <w:tcPr>
            <w:tcW w:w="4360" w:type="dxa"/>
            <w:noWrap/>
            <w:vAlign w:val="bottom"/>
            <w:hideMark/>
          </w:tcPr>
          <w:p w14:paraId="171D91E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[RFC4918]</w:t>
            </w:r>
          </w:p>
        </w:tc>
      </w:tr>
      <w:tr w:rsidR="005E48A2" w:rsidRPr="00982192" w14:paraId="371E6927" w14:textId="77777777" w:rsidTr="00444DC5">
        <w:trPr>
          <w:trHeight w:val="300"/>
        </w:trPr>
        <w:tc>
          <w:tcPr>
            <w:tcW w:w="1165" w:type="dxa"/>
            <w:noWrap/>
            <w:vAlign w:val="bottom"/>
            <w:hideMark/>
          </w:tcPr>
          <w:p w14:paraId="2E33DC39"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425</w:t>
            </w:r>
          </w:p>
        </w:tc>
        <w:tc>
          <w:tcPr>
            <w:tcW w:w="2995" w:type="dxa"/>
            <w:noWrap/>
            <w:vAlign w:val="bottom"/>
            <w:hideMark/>
          </w:tcPr>
          <w:p w14:paraId="1694481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519E0B25"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7653D476" w14:textId="77777777" w:rsidTr="00444DC5">
        <w:trPr>
          <w:trHeight w:val="300"/>
        </w:trPr>
        <w:tc>
          <w:tcPr>
            <w:tcW w:w="1165" w:type="dxa"/>
            <w:noWrap/>
            <w:vAlign w:val="bottom"/>
            <w:hideMark/>
          </w:tcPr>
          <w:p w14:paraId="24B4C76D"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426</w:t>
            </w:r>
          </w:p>
        </w:tc>
        <w:tc>
          <w:tcPr>
            <w:tcW w:w="2995" w:type="dxa"/>
            <w:noWrap/>
            <w:vAlign w:val="bottom"/>
            <w:hideMark/>
          </w:tcPr>
          <w:p w14:paraId="4653544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Upgrade Required</w:t>
            </w:r>
          </w:p>
        </w:tc>
        <w:tc>
          <w:tcPr>
            <w:tcW w:w="4360" w:type="dxa"/>
            <w:noWrap/>
            <w:vAlign w:val="bottom"/>
            <w:hideMark/>
          </w:tcPr>
          <w:p w14:paraId="05D5CE31" w14:textId="48F36E2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27" w:author="Author">
              <w:r w:rsidRPr="00982192" w:rsidDel="00FA1755">
                <w:rPr>
                  <w:rFonts w:eastAsia="Times New Roman" w:cs="Arial"/>
                  <w:noProof/>
                  <w:color w:val="000000"/>
                  <w:szCs w:val="17"/>
                  <w:lang w:val="fr-FR"/>
                </w:rPr>
                <w:delText>RFC7231</w:delText>
              </w:r>
            </w:del>
            <w:ins w:id="4228"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29"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.5.15</w:delText>
              </w:r>
            </w:del>
            <w:ins w:id="4230" w:author="Author">
              <w:r w:rsidR="00FA1755">
                <w:rPr>
                  <w:rFonts w:eastAsia="Times New Roman" w:cs="Arial"/>
                  <w:noProof/>
                  <w:color w:val="000000"/>
                  <w:szCs w:val="17"/>
                  <w:lang w:val="fr-FR"/>
                </w:rPr>
                <w:t>15.5.22</w:t>
              </w:r>
            </w:ins>
            <w:r w:rsidRPr="00982192">
              <w:rPr>
                <w:rFonts w:eastAsia="Times New Roman" w:cs="Arial"/>
                <w:noProof/>
                <w:color w:val="000000"/>
                <w:szCs w:val="17"/>
                <w:lang w:val="fr-FR"/>
              </w:rPr>
              <w:t>]</w:t>
            </w:r>
          </w:p>
        </w:tc>
      </w:tr>
      <w:tr w:rsidR="005E48A2" w:rsidRPr="00982192" w14:paraId="6FA9589A" w14:textId="77777777" w:rsidTr="00444DC5">
        <w:trPr>
          <w:trHeight w:val="300"/>
        </w:trPr>
        <w:tc>
          <w:tcPr>
            <w:tcW w:w="1165" w:type="dxa"/>
            <w:noWrap/>
            <w:vAlign w:val="bottom"/>
            <w:hideMark/>
          </w:tcPr>
          <w:p w14:paraId="090AA895"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427</w:t>
            </w:r>
          </w:p>
        </w:tc>
        <w:tc>
          <w:tcPr>
            <w:tcW w:w="2995" w:type="dxa"/>
            <w:noWrap/>
            <w:vAlign w:val="bottom"/>
            <w:hideMark/>
          </w:tcPr>
          <w:p w14:paraId="78F21D63"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7B5E672E"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3D6A03A2" w14:textId="77777777" w:rsidTr="00444DC5">
        <w:trPr>
          <w:trHeight w:val="300"/>
        </w:trPr>
        <w:tc>
          <w:tcPr>
            <w:tcW w:w="1165" w:type="dxa"/>
            <w:noWrap/>
            <w:vAlign w:val="bottom"/>
            <w:hideMark/>
          </w:tcPr>
          <w:p w14:paraId="4EB906C1"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428</w:t>
            </w:r>
          </w:p>
        </w:tc>
        <w:tc>
          <w:tcPr>
            <w:tcW w:w="2995" w:type="dxa"/>
            <w:noWrap/>
            <w:vAlign w:val="bottom"/>
            <w:hideMark/>
          </w:tcPr>
          <w:p w14:paraId="2B44E8DD"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Precondition Required</w:t>
            </w:r>
          </w:p>
        </w:tc>
        <w:tc>
          <w:tcPr>
            <w:tcW w:w="4360" w:type="dxa"/>
            <w:noWrap/>
            <w:vAlign w:val="bottom"/>
            <w:hideMark/>
          </w:tcPr>
          <w:p w14:paraId="0DA63C75"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[RFC6585]</w:t>
            </w:r>
          </w:p>
        </w:tc>
      </w:tr>
      <w:tr w:rsidR="005E48A2" w:rsidRPr="00982192" w14:paraId="718A0436" w14:textId="77777777" w:rsidTr="00444DC5">
        <w:trPr>
          <w:trHeight w:val="300"/>
        </w:trPr>
        <w:tc>
          <w:tcPr>
            <w:tcW w:w="1165" w:type="dxa"/>
            <w:noWrap/>
            <w:vAlign w:val="bottom"/>
            <w:hideMark/>
          </w:tcPr>
          <w:p w14:paraId="271A415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429</w:t>
            </w:r>
          </w:p>
        </w:tc>
        <w:tc>
          <w:tcPr>
            <w:tcW w:w="2995" w:type="dxa"/>
            <w:noWrap/>
            <w:vAlign w:val="bottom"/>
            <w:hideMark/>
          </w:tcPr>
          <w:p w14:paraId="354A224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Too Many Requests</w:t>
            </w:r>
          </w:p>
        </w:tc>
        <w:tc>
          <w:tcPr>
            <w:tcW w:w="4360" w:type="dxa"/>
            <w:noWrap/>
            <w:vAlign w:val="bottom"/>
            <w:hideMark/>
          </w:tcPr>
          <w:p w14:paraId="78124FBD"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[RFC6585]</w:t>
            </w:r>
          </w:p>
        </w:tc>
      </w:tr>
      <w:tr w:rsidR="005E48A2" w:rsidRPr="00982192" w14:paraId="1C3F3B1A" w14:textId="77777777" w:rsidTr="00444DC5">
        <w:trPr>
          <w:trHeight w:val="300"/>
        </w:trPr>
        <w:tc>
          <w:tcPr>
            <w:tcW w:w="1165" w:type="dxa"/>
            <w:noWrap/>
            <w:vAlign w:val="bottom"/>
            <w:hideMark/>
          </w:tcPr>
          <w:p w14:paraId="56D083E0"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430</w:t>
            </w:r>
          </w:p>
        </w:tc>
        <w:tc>
          <w:tcPr>
            <w:tcW w:w="2995" w:type="dxa"/>
            <w:noWrap/>
            <w:vAlign w:val="bottom"/>
            <w:hideMark/>
          </w:tcPr>
          <w:p w14:paraId="186016BF"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39556638"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45C899F0" w14:textId="77777777" w:rsidTr="00444DC5">
        <w:trPr>
          <w:trHeight w:val="300"/>
        </w:trPr>
        <w:tc>
          <w:tcPr>
            <w:tcW w:w="1165" w:type="dxa"/>
            <w:noWrap/>
            <w:vAlign w:val="bottom"/>
            <w:hideMark/>
          </w:tcPr>
          <w:p w14:paraId="40CB163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431</w:t>
            </w:r>
          </w:p>
        </w:tc>
        <w:tc>
          <w:tcPr>
            <w:tcW w:w="2995" w:type="dxa"/>
            <w:noWrap/>
            <w:vAlign w:val="bottom"/>
            <w:hideMark/>
          </w:tcPr>
          <w:p w14:paraId="4A20C1B4" w14:textId="77777777" w:rsidR="005E48A2" w:rsidRPr="00A21BF0" w:rsidRDefault="005E48A2" w:rsidP="00444DC5">
            <w:pPr>
              <w:spacing w:before="170" w:after="170"/>
              <w:rPr>
                <w:rFonts w:ascii="Courier New" w:eastAsia="Times New Roman" w:hAnsi="Courier New" w:cs="Courier New"/>
                <w:noProof/>
                <w:color w:val="000000"/>
                <w:szCs w:val="17"/>
              </w:rPr>
            </w:pPr>
            <w:r w:rsidRPr="00A21BF0">
              <w:rPr>
                <w:rFonts w:ascii="Courier New" w:eastAsia="Times New Roman" w:hAnsi="Courier New" w:cs="Courier New"/>
                <w:noProof/>
                <w:color w:val="000000"/>
                <w:szCs w:val="17"/>
              </w:rPr>
              <w:t>Request Header Fields Too Large</w:t>
            </w:r>
          </w:p>
        </w:tc>
        <w:tc>
          <w:tcPr>
            <w:tcW w:w="4360" w:type="dxa"/>
            <w:noWrap/>
            <w:vAlign w:val="bottom"/>
            <w:hideMark/>
          </w:tcPr>
          <w:p w14:paraId="65B40249"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[RFC6585]</w:t>
            </w:r>
          </w:p>
        </w:tc>
      </w:tr>
      <w:tr w:rsidR="005E48A2" w:rsidRPr="00982192" w14:paraId="14BBAC15" w14:textId="77777777" w:rsidTr="00444DC5">
        <w:trPr>
          <w:trHeight w:val="300"/>
        </w:trPr>
        <w:tc>
          <w:tcPr>
            <w:tcW w:w="1165" w:type="dxa"/>
            <w:noWrap/>
            <w:vAlign w:val="bottom"/>
            <w:hideMark/>
          </w:tcPr>
          <w:p w14:paraId="3BC669D9" w14:textId="11612642"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432</w:t>
            </w:r>
            <w:r w:rsidR="00BB0A23">
              <w:rPr>
                <w:rFonts w:eastAsia="Times New Roman" w:cs="Arial"/>
                <w:noProof/>
                <w:color w:val="000000"/>
                <w:szCs w:val="17"/>
                <w:lang w:val="fr-FR"/>
              </w:rPr>
              <w:t>-</w:t>
            </w:r>
            <w:r w:rsidRPr="00982192">
              <w:rPr>
                <w:rFonts w:eastAsia="Times New Roman" w:cs="Arial"/>
                <w:noProof/>
                <w:color w:val="000000"/>
                <w:szCs w:val="17"/>
                <w:lang w:val="fr-FR"/>
              </w:rPr>
              <w:t>450</w:t>
            </w:r>
          </w:p>
        </w:tc>
        <w:tc>
          <w:tcPr>
            <w:tcW w:w="2995" w:type="dxa"/>
            <w:noWrap/>
            <w:vAlign w:val="bottom"/>
            <w:hideMark/>
          </w:tcPr>
          <w:p w14:paraId="45D7859F"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782DEBCA"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14A43815" w14:textId="77777777" w:rsidTr="00444DC5">
        <w:trPr>
          <w:trHeight w:val="300"/>
        </w:trPr>
        <w:tc>
          <w:tcPr>
            <w:tcW w:w="1165" w:type="dxa"/>
            <w:noWrap/>
            <w:vAlign w:val="bottom"/>
            <w:hideMark/>
          </w:tcPr>
          <w:p w14:paraId="7EC5534E"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451</w:t>
            </w:r>
          </w:p>
        </w:tc>
        <w:tc>
          <w:tcPr>
            <w:tcW w:w="2995" w:type="dxa"/>
            <w:noWrap/>
            <w:vAlign w:val="bottom"/>
            <w:hideMark/>
          </w:tcPr>
          <w:p w14:paraId="7319C195"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Unavailable For Legal Reasons</w:t>
            </w:r>
          </w:p>
        </w:tc>
        <w:tc>
          <w:tcPr>
            <w:tcW w:w="4360" w:type="dxa"/>
            <w:noWrap/>
            <w:vAlign w:val="bottom"/>
            <w:hideMark/>
          </w:tcPr>
          <w:p w14:paraId="3E2460D9"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[RFC7725]</w:t>
            </w:r>
          </w:p>
        </w:tc>
      </w:tr>
      <w:tr w:rsidR="005E48A2" w:rsidRPr="00982192" w14:paraId="13DB8486" w14:textId="77777777" w:rsidTr="00444DC5">
        <w:trPr>
          <w:trHeight w:val="300"/>
        </w:trPr>
        <w:tc>
          <w:tcPr>
            <w:tcW w:w="1165" w:type="dxa"/>
            <w:noWrap/>
            <w:vAlign w:val="bottom"/>
            <w:hideMark/>
          </w:tcPr>
          <w:p w14:paraId="7B082989" w14:textId="07288CC3"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452</w:t>
            </w:r>
            <w:r w:rsidR="00BB0A23">
              <w:rPr>
                <w:rFonts w:eastAsia="Times New Roman" w:cs="Arial"/>
                <w:noProof/>
                <w:color w:val="000000"/>
                <w:szCs w:val="17"/>
                <w:lang w:val="fr-FR"/>
              </w:rPr>
              <w:t>-</w:t>
            </w:r>
            <w:r w:rsidRPr="00982192">
              <w:rPr>
                <w:rFonts w:eastAsia="Times New Roman" w:cs="Arial"/>
                <w:noProof/>
                <w:color w:val="000000"/>
                <w:szCs w:val="17"/>
                <w:lang w:val="fr-FR"/>
              </w:rPr>
              <w:t>499</w:t>
            </w:r>
          </w:p>
        </w:tc>
        <w:tc>
          <w:tcPr>
            <w:tcW w:w="2995" w:type="dxa"/>
            <w:noWrap/>
            <w:vAlign w:val="bottom"/>
            <w:hideMark/>
          </w:tcPr>
          <w:p w14:paraId="032E578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23E14331"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78FEC18A" w14:textId="77777777" w:rsidTr="00444DC5">
        <w:trPr>
          <w:trHeight w:val="300"/>
        </w:trPr>
        <w:tc>
          <w:tcPr>
            <w:tcW w:w="1165" w:type="dxa"/>
            <w:noWrap/>
            <w:vAlign w:val="bottom"/>
            <w:hideMark/>
          </w:tcPr>
          <w:p w14:paraId="6777CB5D"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500</w:t>
            </w:r>
          </w:p>
        </w:tc>
        <w:tc>
          <w:tcPr>
            <w:tcW w:w="2995" w:type="dxa"/>
            <w:noWrap/>
            <w:vAlign w:val="bottom"/>
            <w:hideMark/>
          </w:tcPr>
          <w:p w14:paraId="79C1A1F2"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Internal Server Error</w:t>
            </w:r>
          </w:p>
        </w:tc>
        <w:tc>
          <w:tcPr>
            <w:tcW w:w="4360" w:type="dxa"/>
            <w:noWrap/>
            <w:vAlign w:val="bottom"/>
            <w:hideMark/>
          </w:tcPr>
          <w:p w14:paraId="146EC816" w14:textId="7EB81839"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31" w:author="Author">
              <w:r w:rsidRPr="00982192" w:rsidDel="00FA1755">
                <w:rPr>
                  <w:rFonts w:eastAsia="Times New Roman" w:cs="Arial"/>
                  <w:noProof/>
                  <w:color w:val="000000"/>
                  <w:szCs w:val="17"/>
                  <w:lang w:val="fr-FR"/>
                </w:rPr>
                <w:delText>RFC7231</w:delText>
              </w:r>
            </w:del>
            <w:ins w:id="4232"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33"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.6.1</w:delText>
              </w:r>
            </w:del>
            <w:ins w:id="4234" w:author="Author">
              <w:r w:rsidR="00FA1755">
                <w:rPr>
                  <w:rFonts w:eastAsia="Times New Roman" w:cs="Arial"/>
                  <w:noProof/>
                  <w:color w:val="000000"/>
                  <w:szCs w:val="17"/>
                  <w:lang w:val="fr-FR"/>
                </w:rPr>
                <w:t>15.6.1</w:t>
              </w:r>
            </w:ins>
            <w:r w:rsidRPr="00982192">
              <w:rPr>
                <w:rFonts w:eastAsia="Times New Roman" w:cs="Arial"/>
                <w:noProof/>
                <w:color w:val="000000"/>
                <w:szCs w:val="17"/>
                <w:lang w:val="fr-FR"/>
              </w:rPr>
              <w:t>]</w:t>
            </w:r>
          </w:p>
        </w:tc>
      </w:tr>
      <w:tr w:rsidR="005E48A2" w:rsidRPr="00982192" w14:paraId="27CDE7DC" w14:textId="77777777" w:rsidTr="00444DC5">
        <w:trPr>
          <w:trHeight w:val="300"/>
        </w:trPr>
        <w:tc>
          <w:tcPr>
            <w:tcW w:w="1165" w:type="dxa"/>
            <w:noWrap/>
            <w:vAlign w:val="bottom"/>
            <w:hideMark/>
          </w:tcPr>
          <w:p w14:paraId="6053CB42"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501</w:t>
            </w:r>
          </w:p>
        </w:tc>
        <w:tc>
          <w:tcPr>
            <w:tcW w:w="2995" w:type="dxa"/>
            <w:noWrap/>
            <w:vAlign w:val="bottom"/>
            <w:hideMark/>
          </w:tcPr>
          <w:p w14:paraId="09A99432"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Not Implemented</w:t>
            </w:r>
          </w:p>
        </w:tc>
        <w:tc>
          <w:tcPr>
            <w:tcW w:w="4360" w:type="dxa"/>
            <w:noWrap/>
            <w:vAlign w:val="bottom"/>
            <w:hideMark/>
          </w:tcPr>
          <w:p w14:paraId="49A7073F" w14:textId="3F717E55"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35" w:author="Author">
              <w:r w:rsidRPr="00982192" w:rsidDel="00FA1755">
                <w:rPr>
                  <w:rFonts w:eastAsia="Times New Roman" w:cs="Arial"/>
                  <w:noProof/>
                  <w:color w:val="000000"/>
                  <w:szCs w:val="17"/>
                  <w:lang w:val="fr-FR"/>
                </w:rPr>
                <w:delText>RFC7231</w:delText>
              </w:r>
            </w:del>
            <w:ins w:id="4236"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37"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.6.2</w:delText>
              </w:r>
            </w:del>
            <w:ins w:id="4238" w:author="Author">
              <w:r w:rsidR="00FA1755">
                <w:rPr>
                  <w:rFonts w:eastAsia="Times New Roman" w:cs="Arial"/>
                  <w:noProof/>
                  <w:color w:val="000000"/>
                  <w:szCs w:val="17"/>
                  <w:lang w:val="fr-FR"/>
                </w:rPr>
                <w:t>15.6.2</w:t>
              </w:r>
            </w:ins>
            <w:r w:rsidRPr="00982192">
              <w:rPr>
                <w:rFonts w:eastAsia="Times New Roman" w:cs="Arial"/>
                <w:noProof/>
                <w:color w:val="000000"/>
                <w:szCs w:val="17"/>
                <w:lang w:val="fr-FR"/>
              </w:rPr>
              <w:t>]</w:t>
            </w:r>
          </w:p>
        </w:tc>
      </w:tr>
      <w:tr w:rsidR="005E48A2" w:rsidRPr="00982192" w14:paraId="38A938D9" w14:textId="77777777" w:rsidTr="00444DC5">
        <w:trPr>
          <w:trHeight w:val="300"/>
        </w:trPr>
        <w:tc>
          <w:tcPr>
            <w:tcW w:w="1165" w:type="dxa"/>
            <w:noWrap/>
            <w:vAlign w:val="bottom"/>
            <w:hideMark/>
          </w:tcPr>
          <w:p w14:paraId="2144B2F3"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502</w:t>
            </w:r>
          </w:p>
        </w:tc>
        <w:tc>
          <w:tcPr>
            <w:tcW w:w="2995" w:type="dxa"/>
            <w:noWrap/>
            <w:vAlign w:val="bottom"/>
            <w:hideMark/>
          </w:tcPr>
          <w:p w14:paraId="6391C77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Bad Gateway</w:t>
            </w:r>
          </w:p>
        </w:tc>
        <w:tc>
          <w:tcPr>
            <w:tcW w:w="4360" w:type="dxa"/>
            <w:noWrap/>
            <w:vAlign w:val="bottom"/>
            <w:hideMark/>
          </w:tcPr>
          <w:p w14:paraId="6A9D894D" w14:textId="0018BF8B"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39" w:author="Author">
              <w:r w:rsidRPr="00982192" w:rsidDel="00FA1755">
                <w:rPr>
                  <w:rFonts w:eastAsia="Times New Roman" w:cs="Arial"/>
                  <w:noProof/>
                  <w:color w:val="000000"/>
                  <w:szCs w:val="17"/>
                  <w:lang w:val="fr-FR"/>
                </w:rPr>
                <w:delText>RFC7231</w:delText>
              </w:r>
            </w:del>
            <w:ins w:id="4240"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41"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.6.3</w:delText>
              </w:r>
            </w:del>
            <w:ins w:id="4242" w:author="Author">
              <w:r w:rsidR="00FA1755">
                <w:rPr>
                  <w:rFonts w:eastAsia="Times New Roman" w:cs="Arial"/>
                  <w:noProof/>
                  <w:color w:val="000000"/>
                  <w:szCs w:val="17"/>
                  <w:lang w:val="fr-FR"/>
                </w:rPr>
                <w:t>15.6.3</w:t>
              </w:r>
            </w:ins>
            <w:r w:rsidRPr="00982192">
              <w:rPr>
                <w:rFonts w:eastAsia="Times New Roman" w:cs="Arial"/>
                <w:noProof/>
                <w:color w:val="000000"/>
                <w:szCs w:val="17"/>
                <w:lang w:val="fr-FR"/>
              </w:rPr>
              <w:t>]</w:t>
            </w:r>
          </w:p>
        </w:tc>
      </w:tr>
      <w:tr w:rsidR="005E48A2" w:rsidRPr="00982192" w14:paraId="7E4E5979" w14:textId="77777777" w:rsidTr="00444DC5">
        <w:trPr>
          <w:trHeight w:val="300"/>
        </w:trPr>
        <w:tc>
          <w:tcPr>
            <w:tcW w:w="1165" w:type="dxa"/>
            <w:noWrap/>
            <w:vAlign w:val="bottom"/>
            <w:hideMark/>
          </w:tcPr>
          <w:p w14:paraId="4EF6A98F"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503</w:t>
            </w:r>
          </w:p>
        </w:tc>
        <w:tc>
          <w:tcPr>
            <w:tcW w:w="2995" w:type="dxa"/>
            <w:noWrap/>
            <w:vAlign w:val="bottom"/>
            <w:hideMark/>
          </w:tcPr>
          <w:p w14:paraId="67D3ACC9"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Service Unavailable</w:t>
            </w:r>
          </w:p>
        </w:tc>
        <w:tc>
          <w:tcPr>
            <w:tcW w:w="4360" w:type="dxa"/>
            <w:noWrap/>
            <w:vAlign w:val="bottom"/>
            <w:hideMark/>
          </w:tcPr>
          <w:p w14:paraId="3E98930E" w14:textId="722D0820"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43" w:author="Author">
              <w:r w:rsidRPr="00982192" w:rsidDel="00FA1755">
                <w:rPr>
                  <w:rFonts w:eastAsia="Times New Roman" w:cs="Arial"/>
                  <w:noProof/>
                  <w:color w:val="000000"/>
                  <w:szCs w:val="17"/>
                  <w:lang w:val="fr-FR"/>
                </w:rPr>
                <w:delText>RFC7231</w:delText>
              </w:r>
            </w:del>
            <w:ins w:id="4244"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45"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.6.4</w:delText>
              </w:r>
            </w:del>
            <w:ins w:id="4246" w:author="Author">
              <w:r w:rsidR="00FA1755">
                <w:rPr>
                  <w:rFonts w:eastAsia="Times New Roman" w:cs="Arial"/>
                  <w:noProof/>
                  <w:color w:val="000000"/>
                  <w:szCs w:val="17"/>
                  <w:lang w:val="fr-FR"/>
                </w:rPr>
                <w:t>15.6.4</w:t>
              </w:r>
            </w:ins>
            <w:r w:rsidRPr="00982192">
              <w:rPr>
                <w:rFonts w:eastAsia="Times New Roman" w:cs="Arial"/>
                <w:noProof/>
                <w:color w:val="000000"/>
                <w:szCs w:val="17"/>
                <w:lang w:val="fr-FR"/>
              </w:rPr>
              <w:t>]</w:t>
            </w:r>
          </w:p>
        </w:tc>
      </w:tr>
      <w:tr w:rsidR="005E48A2" w:rsidRPr="00982192" w14:paraId="08D50820" w14:textId="77777777" w:rsidTr="00444DC5">
        <w:trPr>
          <w:trHeight w:val="300"/>
        </w:trPr>
        <w:tc>
          <w:tcPr>
            <w:tcW w:w="1165" w:type="dxa"/>
            <w:noWrap/>
            <w:vAlign w:val="bottom"/>
            <w:hideMark/>
          </w:tcPr>
          <w:p w14:paraId="1ECB6B8C"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504</w:t>
            </w:r>
          </w:p>
        </w:tc>
        <w:tc>
          <w:tcPr>
            <w:tcW w:w="2995" w:type="dxa"/>
            <w:noWrap/>
            <w:vAlign w:val="bottom"/>
            <w:hideMark/>
          </w:tcPr>
          <w:p w14:paraId="7CE9A59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Gateway Timeout</w:t>
            </w:r>
          </w:p>
        </w:tc>
        <w:tc>
          <w:tcPr>
            <w:tcW w:w="4360" w:type="dxa"/>
            <w:noWrap/>
            <w:vAlign w:val="bottom"/>
            <w:hideMark/>
          </w:tcPr>
          <w:p w14:paraId="2A834404" w14:textId="69BD3D42"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47" w:author="Author">
              <w:r w:rsidRPr="00982192" w:rsidDel="00FA1755">
                <w:rPr>
                  <w:rFonts w:eastAsia="Times New Roman" w:cs="Arial"/>
                  <w:noProof/>
                  <w:color w:val="000000"/>
                  <w:szCs w:val="17"/>
                  <w:lang w:val="fr-FR"/>
                </w:rPr>
                <w:delText>RFC7231</w:delText>
              </w:r>
            </w:del>
            <w:ins w:id="4248"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49"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.6.5</w:delText>
              </w:r>
            </w:del>
            <w:ins w:id="4250" w:author="Author">
              <w:r w:rsidR="00FA1755">
                <w:rPr>
                  <w:rFonts w:eastAsia="Times New Roman" w:cs="Arial"/>
                  <w:noProof/>
                  <w:color w:val="000000"/>
                  <w:szCs w:val="17"/>
                  <w:lang w:val="fr-FR"/>
                </w:rPr>
                <w:t>15.5.5</w:t>
              </w:r>
            </w:ins>
            <w:r w:rsidRPr="00982192">
              <w:rPr>
                <w:rFonts w:eastAsia="Times New Roman" w:cs="Arial"/>
                <w:noProof/>
                <w:color w:val="000000"/>
                <w:szCs w:val="17"/>
                <w:lang w:val="fr-FR"/>
              </w:rPr>
              <w:t>]</w:t>
            </w:r>
          </w:p>
        </w:tc>
      </w:tr>
      <w:tr w:rsidR="005E48A2" w:rsidRPr="00982192" w14:paraId="6AAD764B" w14:textId="77777777" w:rsidTr="00444DC5">
        <w:trPr>
          <w:trHeight w:val="300"/>
        </w:trPr>
        <w:tc>
          <w:tcPr>
            <w:tcW w:w="1165" w:type="dxa"/>
            <w:noWrap/>
            <w:vAlign w:val="bottom"/>
            <w:hideMark/>
          </w:tcPr>
          <w:p w14:paraId="6FA56FB7"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505</w:t>
            </w:r>
          </w:p>
        </w:tc>
        <w:tc>
          <w:tcPr>
            <w:tcW w:w="2995" w:type="dxa"/>
            <w:noWrap/>
            <w:vAlign w:val="bottom"/>
            <w:hideMark/>
          </w:tcPr>
          <w:p w14:paraId="38BBB33F"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HTTP Version Not Supported</w:t>
            </w:r>
          </w:p>
        </w:tc>
        <w:tc>
          <w:tcPr>
            <w:tcW w:w="4360" w:type="dxa"/>
            <w:noWrap/>
            <w:vAlign w:val="bottom"/>
            <w:hideMark/>
          </w:tcPr>
          <w:p w14:paraId="13D843CB" w14:textId="3AB8BD74"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w:t>
            </w:r>
            <w:del w:id="4251" w:author="Author">
              <w:r w:rsidRPr="00982192" w:rsidDel="00FA1755">
                <w:rPr>
                  <w:rFonts w:eastAsia="Times New Roman" w:cs="Arial"/>
                  <w:noProof/>
                  <w:color w:val="000000"/>
                  <w:szCs w:val="17"/>
                  <w:lang w:val="fr-FR"/>
                </w:rPr>
                <w:delText>RFC7231</w:delText>
              </w:r>
            </w:del>
            <w:ins w:id="4252" w:author="Author">
              <w:r w:rsidR="00FA1755">
                <w:rPr>
                  <w:rFonts w:eastAsia="Times New Roman" w:cs="Arial"/>
                  <w:noProof/>
                  <w:color w:val="000000"/>
                  <w:szCs w:val="17"/>
                  <w:lang w:val="fr-FR"/>
                </w:rPr>
                <w:t>RFC 9110 de l’IETF</w:t>
              </w:r>
            </w:ins>
            <w:r w:rsidRPr="00982192">
              <w:rPr>
                <w:rFonts w:eastAsia="Times New Roman" w:cs="Arial"/>
                <w:noProof/>
                <w:color w:val="000000"/>
                <w:szCs w:val="17"/>
                <w:lang w:val="fr-FR"/>
              </w:rPr>
              <w:t xml:space="preserve">, </w:t>
            </w:r>
            <w:r w:rsidR="00992C0C" w:rsidRPr="00982192">
              <w:rPr>
                <w:rFonts w:eastAsia="Times New Roman" w:cs="Arial"/>
                <w:noProof/>
                <w:color w:val="000000"/>
                <w:szCs w:val="17"/>
                <w:lang w:val="fr-FR"/>
              </w:rPr>
              <w:t>Section</w:t>
            </w:r>
            <w:r w:rsidR="00992C0C">
              <w:rPr>
                <w:rFonts w:eastAsia="Times New Roman" w:cs="Arial"/>
                <w:noProof/>
                <w:color w:val="000000"/>
                <w:szCs w:val="17"/>
                <w:lang w:val="fr-FR"/>
              </w:rPr>
              <w:t> </w:t>
            </w:r>
            <w:del w:id="4253" w:author="Author">
              <w:r w:rsidR="00992C0C" w:rsidRPr="00982192" w:rsidDel="00FA1755">
                <w:rPr>
                  <w:rFonts w:eastAsia="Times New Roman" w:cs="Arial"/>
                  <w:noProof/>
                  <w:color w:val="000000"/>
                  <w:szCs w:val="17"/>
                  <w:lang w:val="fr-FR"/>
                </w:rPr>
                <w:delText>6</w:delText>
              </w:r>
              <w:r w:rsidRPr="00982192" w:rsidDel="00FA1755">
                <w:rPr>
                  <w:rFonts w:eastAsia="Times New Roman" w:cs="Arial"/>
                  <w:noProof/>
                  <w:color w:val="000000"/>
                  <w:szCs w:val="17"/>
                  <w:lang w:val="fr-FR"/>
                </w:rPr>
                <w:delText>.6.6</w:delText>
              </w:r>
            </w:del>
            <w:ins w:id="4254" w:author="Author">
              <w:r w:rsidR="00FA1755">
                <w:rPr>
                  <w:rFonts w:eastAsia="Times New Roman" w:cs="Arial"/>
                  <w:noProof/>
                  <w:color w:val="000000"/>
                  <w:szCs w:val="17"/>
                  <w:lang w:val="fr-FR"/>
                </w:rPr>
                <w:t>15.6.6</w:t>
              </w:r>
            </w:ins>
            <w:r w:rsidRPr="00982192">
              <w:rPr>
                <w:rFonts w:eastAsia="Times New Roman" w:cs="Arial"/>
                <w:noProof/>
                <w:color w:val="000000"/>
                <w:szCs w:val="17"/>
                <w:lang w:val="fr-FR"/>
              </w:rPr>
              <w:t>]</w:t>
            </w:r>
          </w:p>
        </w:tc>
      </w:tr>
      <w:tr w:rsidR="005E48A2" w:rsidRPr="00982192" w14:paraId="44C3999A" w14:textId="77777777" w:rsidTr="00444DC5">
        <w:trPr>
          <w:trHeight w:val="300"/>
        </w:trPr>
        <w:tc>
          <w:tcPr>
            <w:tcW w:w="1165" w:type="dxa"/>
            <w:noWrap/>
            <w:vAlign w:val="bottom"/>
            <w:hideMark/>
          </w:tcPr>
          <w:p w14:paraId="1BA01A41"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506</w:t>
            </w:r>
          </w:p>
        </w:tc>
        <w:tc>
          <w:tcPr>
            <w:tcW w:w="2995" w:type="dxa"/>
            <w:noWrap/>
            <w:vAlign w:val="bottom"/>
            <w:hideMark/>
          </w:tcPr>
          <w:p w14:paraId="681BDE8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Variant Also Negotiates</w:t>
            </w:r>
          </w:p>
        </w:tc>
        <w:tc>
          <w:tcPr>
            <w:tcW w:w="4360" w:type="dxa"/>
            <w:noWrap/>
            <w:vAlign w:val="bottom"/>
            <w:hideMark/>
          </w:tcPr>
          <w:p w14:paraId="103462EB"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[RFC2295]</w:t>
            </w:r>
          </w:p>
        </w:tc>
      </w:tr>
      <w:tr w:rsidR="005E48A2" w:rsidRPr="00982192" w14:paraId="7A101C11" w14:textId="77777777" w:rsidTr="00444DC5">
        <w:trPr>
          <w:trHeight w:val="300"/>
        </w:trPr>
        <w:tc>
          <w:tcPr>
            <w:tcW w:w="1165" w:type="dxa"/>
            <w:noWrap/>
            <w:vAlign w:val="bottom"/>
            <w:hideMark/>
          </w:tcPr>
          <w:p w14:paraId="1EE886AF"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507</w:t>
            </w:r>
          </w:p>
        </w:tc>
        <w:tc>
          <w:tcPr>
            <w:tcW w:w="2995" w:type="dxa"/>
            <w:noWrap/>
            <w:vAlign w:val="bottom"/>
            <w:hideMark/>
          </w:tcPr>
          <w:p w14:paraId="5983A3F7"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Insufficient Storage</w:t>
            </w:r>
          </w:p>
        </w:tc>
        <w:tc>
          <w:tcPr>
            <w:tcW w:w="4360" w:type="dxa"/>
            <w:noWrap/>
            <w:vAlign w:val="bottom"/>
            <w:hideMark/>
          </w:tcPr>
          <w:p w14:paraId="2A362402"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[RFC4918]</w:t>
            </w:r>
          </w:p>
        </w:tc>
      </w:tr>
      <w:tr w:rsidR="005E48A2" w:rsidRPr="00982192" w14:paraId="665478C9" w14:textId="77777777" w:rsidTr="00444DC5">
        <w:trPr>
          <w:trHeight w:val="300"/>
        </w:trPr>
        <w:tc>
          <w:tcPr>
            <w:tcW w:w="1165" w:type="dxa"/>
            <w:noWrap/>
            <w:vAlign w:val="bottom"/>
            <w:hideMark/>
          </w:tcPr>
          <w:p w14:paraId="5711B2FB"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508</w:t>
            </w:r>
          </w:p>
        </w:tc>
        <w:tc>
          <w:tcPr>
            <w:tcW w:w="2995" w:type="dxa"/>
            <w:noWrap/>
            <w:vAlign w:val="bottom"/>
            <w:hideMark/>
          </w:tcPr>
          <w:p w14:paraId="5D0C3C4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Loop Detected</w:t>
            </w:r>
          </w:p>
        </w:tc>
        <w:tc>
          <w:tcPr>
            <w:tcW w:w="4360" w:type="dxa"/>
            <w:noWrap/>
            <w:vAlign w:val="bottom"/>
            <w:hideMark/>
          </w:tcPr>
          <w:p w14:paraId="397205C7"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[RFC5842]</w:t>
            </w:r>
          </w:p>
        </w:tc>
      </w:tr>
      <w:tr w:rsidR="005E48A2" w:rsidRPr="00982192" w14:paraId="0E765A0F" w14:textId="77777777" w:rsidTr="00444DC5">
        <w:trPr>
          <w:trHeight w:val="300"/>
        </w:trPr>
        <w:tc>
          <w:tcPr>
            <w:tcW w:w="1165" w:type="dxa"/>
            <w:noWrap/>
            <w:vAlign w:val="bottom"/>
            <w:hideMark/>
          </w:tcPr>
          <w:p w14:paraId="51AA9A86"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509</w:t>
            </w:r>
          </w:p>
        </w:tc>
        <w:tc>
          <w:tcPr>
            <w:tcW w:w="2995" w:type="dxa"/>
            <w:noWrap/>
            <w:vAlign w:val="bottom"/>
            <w:hideMark/>
          </w:tcPr>
          <w:p w14:paraId="18F6E8EA"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53521181" w14:textId="77777777" w:rsidR="005E48A2" w:rsidRPr="00982192" w:rsidRDefault="005E48A2" w:rsidP="00444DC5">
            <w:pPr>
              <w:spacing w:before="170" w:after="170"/>
              <w:rPr>
                <w:rFonts w:eastAsia="Times New Roman" w:cs="Arial"/>
                <w:noProof/>
                <w:color w:val="000000"/>
                <w:szCs w:val="17"/>
                <w:lang w:val="fr-FR"/>
              </w:rPr>
            </w:pPr>
          </w:p>
        </w:tc>
      </w:tr>
      <w:tr w:rsidR="005E48A2" w:rsidRPr="00982192" w14:paraId="2C8AF668" w14:textId="77777777" w:rsidTr="00444DC5">
        <w:trPr>
          <w:trHeight w:val="300"/>
        </w:trPr>
        <w:tc>
          <w:tcPr>
            <w:tcW w:w="1165" w:type="dxa"/>
            <w:noWrap/>
            <w:vAlign w:val="bottom"/>
            <w:hideMark/>
          </w:tcPr>
          <w:p w14:paraId="6D699CE8"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510</w:t>
            </w:r>
          </w:p>
        </w:tc>
        <w:tc>
          <w:tcPr>
            <w:tcW w:w="2995" w:type="dxa"/>
            <w:noWrap/>
            <w:vAlign w:val="bottom"/>
            <w:hideMark/>
          </w:tcPr>
          <w:p w14:paraId="07B5579C"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Not Extended</w:t>
            </w:r>
          </w:p>
        </w:tc>
        <w:tc>
          <w:tcPr>
            <w:tcW w:w="4360" w:type="dxa"/>
            <w:noWrap/>
            <w:vAlign w:val="bottom"/>
            <w:hideMark/>
          </w:tcPr>
          <w:p w14:paraId="52EEC1BB"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[RFC2774]</w:t>
            </w:r>
          </w:p>
        </w:tc>
      </w:tr>
      <w:tr w:rsidR="005E48A2" w:rsidRPr="00982192" w14:paraId="41D8D3FB" w14:textId="77777777" w:rsidTr="00444DC5">
        <w:trPr>
          <w:trHeight w:val="300"/>
        </w:trPr>
        <w:tc>
          <w:tcPr>
            <w:tcW w:w="1165" w:type="dxa"/>
            <w:noWrap/>
            <w:vAlign w:val="bottom"/>
            <w:hideMark/>
          </w:tcPr>
          <w:p w14:paraId="6A1BB498" w14:textId="77777777"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511</w:t>
            </w:r>
          </w:p>
        </w:tc>
        <w:tc>
          <w:tcPr>
            <w:tcW w:w="2995" w:type="dxa"/>
            <w:noWrap/>
            <w:vAlign w:val="bottom"/>
            <w:hideMark/>
          </w:tcPr>
          <w:p w14:paraId="43EC09A1"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Network Authentication Required</w:t>
            </w:r>
          </w:p>
        </w:tc>
        <w:tc>
          <w:tcPr>
            <w:tcW w:w="4360" w:type="dxa"/>
            <w:noWrap/>
            <w:vAlign w:val="bottom"/>
            <w:hideMark/>
          </w:tcPr>
          <w:p w14:paraId="513A3A3B" w14:textId="77777777" w:rsidR="005E48A2" w:rsidRPr="00982192" w:rsidRDefault="005E48A2" w:rsidP="00444DC5">
            <w:pPr>
              <w:spacing w:before="170" w:after="170"/>
              <w:rPr>
                <w:rFonts w:eastAsia="Times New Roman" w:cs="Arial"/>
                <w:noProof/>
                <w:color w:val="000000"/>
                <w:szCs w:val="17"/>
                <w:lang w:val="fr-FR"/>
              </w:rPr>
            </w:pPr>
            <w:r w:rsidRPr="00982192">
              <w:rPr>
                <w:rFonts w:eastAsia="Times New Roman" w:cs="Arial"/>
                <w:noProof/>
                <w:color w:val="000000"/>
                <w:szCs w:val="17"/>
                <w:lang w:val="fr-FR"/>
              </w:rPr>
              <w:t>[RFC6585]</w:t>
            </w:r>
          </w:p>
        </w:tc>
      </w:tr>
      <w:tr w:rsidR="005E48A2" w:rsidRPr="00982192" w14:paraId="7AB88021" w14:textId="77777777" w:rsidTr="00444DC5">
        <w:trPr>
          <w:trHeight w:val="300"/>
        </w:trPr>
        <w:tc>
          <w:tcPr>
            <w:tcW w:w="1165" w:type="dxa"/>
            <w:noWrap/>
            <w:vAlign w:val="bottom"/>
            <w:hideMark/>
          </w:tcPr>
          <w:p w14:paraId="36492943" w14:textId="34991C95" w:rsidR="005E48A2" w:rsidRPr="00982192" w:rsidRDefault="005E48A2" w:rsidP="00444DC5">
            <w:pPr>
              <w:spacing w:before="170" w:after="170"/>
              <w:jc w:val="center"/>
              <w:rPr>
                <w:rFonts w:eastAsia="Times New Roman" w:cs="Arial"/>
                <w:noProof/>
                <w:color w:val="000000"/>
                <w:szCs w:val="17"/>
                <w:lang w:val="fr-FR"/>
              </w:rPr>
            </w:pPr>
            <w:r w:rsidRPr="00982192">
              <w:rPr>
                <w:rFonts w:eastAsia="Times New Roman" w:cs="Arial"/>
                <w:noProof/>
                <w:color w:val="000000"/>
                <w:szCs w:val="17"/>
                <w:lang w:val="fr-FR"/>
              </w:rPr>
              <w:t>512</w:t>
            </w:r>
            <w:r w:rsidR="00BB0A23">
              <w:rPr>
                <w:rFonts w:eastAsia="Times New Roman" w:cs="Arial"/>
                <w:noProof/>
                <w:color w:val="000000"/>
                <w:szCs w:val="17"/>
                <w:lang w:val="fr-FR"/>
              </w:rPr>
              <w:t>-</w:t>
            </w:r>
            <w:r w:rsidRPr="00982192">
              <w:rPr>
                <w:rFonts w:eastAsia="Times New Roman" w:cs="Arial"/>
                <w:noProof/>
                <w:color w:val="000000"/>
                <w:szCs w:val="17"/>
                <w:lang w:val="fr-FR"/>
              </w:rPr>
              <w:t>599</w:t>
            </w:r>
          </w:p>
        </w:tc>
        <w:tc>
          <w:tcPr>
            <w:tcW w:w="2995" w:type="dxa"/>
            <w:noWrap/>
            <w:vAlign w:val="bottom"/>
            <w:hideMark/>
          </w:tcPr>
          <w:p w14:paraId="2FC0CA74" w14:textId="77777777" w:rsidR="005E48A2" w:rsidRPr="00A21BF0" w:rsidRDefault="005E48A2" w:rsidP="00444DC5">
            <w:pPr>
              <w:spacing w:before="170" w:after="170"/>
              <w:rPr>
                <w:rFonts w:ascii="Courier New" w:eastAsia="Times New Roman" w:hAnsi="Courier New" w:cs="Courier New"/>
                <w:noProof/>
                <w:color w:val="000000"/>
                <w:szCs w:val="17"/>
                <w:lang w:val="fr-FR"/>
              </w:rPr>
            </w:pPr>
            <w:r w:rsidRPr="00A21BF0">
              <w:rPr>
                <w:rFonts w:ascii="Courier New" w:eastAsia="Times New Roman" w:hAnsi="Courier New" w:cs="Courier New"/>
                <w:noProof/>
                <w:color w:val="000000"/>
                <w:szCs w:val="17"/>
                <w:lang w:val="fr-FR"/>
              </w:rPr>
              <w:t>Unassigned</w:t>
            </w:r>
          </w:p>
        </w:tc>
        <w:tc>
          <w:tcPr>
            <w:tcW w:w="4360" w:type="dxa"/>
            <w:noWrap/>
            <w:vAlign w:val="bottom"/>
            <w:hideMark/>
          </w:tcPr>
          <w:p w14:paraId="12239930" w14:textId="77777777" w:rsidR="005E48A2" w:rsidRPr="00982192" w:rsidRDefault="005E48A2" w:rsidP="00444DC5">
            <w:pPr>
              <w:spacing w:before="170" w:after="170"/>
              <w:rPr>
                <w:rFonts w:eastAsia="Times New Roman" w:cs="Arial"/>
                <w:noProof/>
                <w:color w:val="000000"/>
                <w:szCs w:val="17"/>
                <w:lang w:val="fr-FR"/>
              </w:rPr>
            </w:pPr>
          </w:p>
        </w:tc>
      </w:tr>
    </w:tbl>
    <w:p w14:paraId="2D1DCCCA" w14:textId="5307FF10" w:rsidR="00D66994" w:rsidRDefault="00271941" w:rsidP="00444DC5">
      <w:pPr>
        <w:spacing w:before="720"/>
        <w:ind w:left="5534"/>
        <w:rPr>
          <w:noProof/>
          <w:lang w:val="fr-FR"/>
        </w:rPr>
      </w:pPr>
      <w:r w:rsidRPr="00982192">
        <w:rPr>
          <w:noProof/>
          <w:lang w:val="fr-FR"/>
        </w:rPr>
        <w:t>[</w:t>
      </w:r>
      <w:r w:rsidR="00B25ADF">
        <w:rPr>
          <w:noProof/>
          <w:lang w:val="fr-FR"/>
        </w:rPr>
        <w:t>L</w:t>
      </w:r>
      <w:r w:rsidR="00BB0A23">
        <w:rPr>
          <w:noProof/>
          <w:lang w:val="fr-FR"/>
        </w:rPr>
        <w:t>’</w:t>
      </w:r>
      <w:r w:rsidR="00992C0C">
        <w:rPr>
          <w:noProof/>
          <w:lang w:val="fr-FR"/>
        </w:rPr>
        <w:t>a</w:t>
      </w:r>
      <w:r w:rsidR="00992C0C" w:rsidRPr="00982192">
        <w:rPr>
          <w:noProof/>
          <w:lang w:val="fr-FR"/>
        </w:rPr>
        <w:t>nnex</w:t>
      </w:r>
      <w:r w:rsidR="00992C0C">
        <w:rPr>
          <w:noProof/>
          <w:lang w:val="fr-FR"/>
        </w:rPr>
        <w:t>e </w:t>
      </w:r>
      <w:r w:rsidR="00992C0C" w:rsidRPr="00982192">
        <w:rPr>
          <w:noProof/>
          <w:lang w:val="fr-FR"/>
        </w:rPr>
        <w:t>V</w:t>
      </w:r>
      <w:r w:rsidRPr="00982192">
        <w:rPr>
          <w:noProof/>
          <w:lang w:val="fr-FR"/>
        </w:rPr>
        <w:t>I</w:t>
      </w:r>
      <w:r w:rsidR="00E94C2A">
        <w:rPr>
          <w:noProof/>
          <w:lang w:val="fr-FR"/>
        </w:rPr>
        <w:t xml:space="preserve"> de la norme ST.90</w:t>
      </w:r>
      <w:r w:rsidR="00DB33C6" w:rsidRPr="00982192">
        <w:rPr>
          <w:noProof/>
          <w:lang w:val="fr-FR"/>
        </w:rPr>
        <w:t xml:space="preserve"> </w:t>
      </w:r>
      <w:r w:rsidR="00B25ADF">
        <w:rPr>
          <w:noProof/>
          <w:lang w:val="fr-FR"/>
        </w:rPr>
        <w:t>suit</w:t>
      </w:r>
      <w:r w:rsidRPr="00982192">
        <w:rPr>
          <w:noProof/>
          <w:lang w:val="fr-FR"/>
        </w:rPr>
        <w:t>]</w:t>
      </w:r>
    </w:p>
    <w:p w14:paraId="7AB3D0E6" w14:textId="77777777" w:rsidR="008A1CA8" w:rsidRDefault="009E659D" w:rsidP="00CE01DA">
      <w:pPr>
        <w:spacing w:before="170" w:after="170"/>
        <w:rPr>
          <w:noProof/>
          <w:lang w:val="fr-FR"/>
        </w:rPr>
        <w:sectPr w:rsidR="008A1CA8" w:rsidSect="0006283E">
          <w:headerReference w:type="even" r:id="rId105"/>
          <w:headerReference w:type="default" r:id="rId106"/>
          <w:footerReference w:type="even" r:id="rId107"/>
          <w:footerReference w:type="default" r:id="rId108"/>
          <w:headerReference w:type="first" r:id="rId109"/>
          <w:footerReference w:type="first" r:id="rId110"/>
          <w:pgSz w:w="11907" w:h="16839" w:code="9"/>
          <w:pgMar w:top="562" w:right="1138" w:bottom="1282" w:left="1411" w:header="720" w:footer="720" w:gutter="0"/>
          <w:pgNumType w:start="90"/>
          <w:cols w:space="708"/>
          <w:titlePg/>
          <w:docGrid w:linePitch="360"/>
        </w:sectPr>
      </w:pPr>
      <w:r w:rsidRPr="00982192">
        <w:rPr>
          <w:noProof/>
          <w:lang w:val="fr-FR"/>
        </w:rPr>
        <w:br w:type="page"/>
      </w:r>
    </w:p>
    <w:p w14:paraId="7C5B48F3" w14:textId="4CBD4F5E" w:rsidR="00986D31" w:rsidRPr="00A21BF0" w:rsidRDefault="00986D31" w:rsidP="00CE01DA">
      <w:pPr>
        <w:pStyle w:val="Heading2"/>
        <w:spacing w:before="170" w:after="170" w:line="480" w:lineRule="auto"/>
        <w:jc w:val="center"/>
        <w:rPr>
          <w:b/>
          <w:noProof/>
          <w:sz w:val="20"/>
          <w:lang w:val="fr-FR"/>
        </w:rPr>
      </w:pPr>
      <w:bookmarkStart w:id="4255" w:name="_ANNEXE_VI"/>
      <w:bookmarkStart w:id="4256" w:name="_Toc54363402"/>
      <w:bookmarkStart w:id="4257" w:name="_Toc212824919"/>
      <w:bookmarkEnd w:id="4255"/>
      <w:r w:rsidRPr="00A21BF0">
        <w:rPr>
          <w:b/>
          <w:noProof/>
          <w:sz w:val="20"/>
          <w:lang w:val="fr-FR"/>
        </w:rPr>
        <w:t>ANNEX</w:t>
      </w:r>
      <w:r w:rsidR="008F4EB1" w:rsidRPr="00A21BF0">
        <w:rPr>
          <w:b/>
          <w:noProof/>
          <w:sz w:val="20"/>
          <w:lang w:val="fr-FR"/>
        </w:rPr>
        <w:t>E</w:t>
      </w:r>
      <w:r w:rsidRPr="00A21BF0">
        <w:rPr>
          <w:b/>
          <w:noProof/>
          <w:sz w:val="20"/>
          <w:lang w:val="fr-FR"/>
        </w:rPr>
        <w:t xml:space="preserve"> VI</w:t>
      </w:r>
      <w:bookmarkEnd w:id="4256"/>
      <w:bookmarkEnd w:id="4257"/>
    </w:p>
    <w:p w14:paraId="3C60EE86" w14:textId="77777777" w:rsidR="00992C0C" w:rsidRDefault="00986D31" w:rsidP="00CE01DA">
      <w:pPr>
        <w:widowControl w:val="0"/>
        <w:kinsoku w:val="0"/>
        <w:spacing w:before="170" w:after="170"/>
        <w:ind w:right="11"/>
        <w:jc w:val="center"/>
        <w:rPr>
          <w:noProof/>
          <w:szCs w:val="17"/>
          <w:lang w:val="fr-FR"/>
        </w:rPr>
      </w:pPr>
      <w:r w:rsidRPr="00982192">
        <w:rPr>
          <w:noProof/>
          <w:lang w:val="fr-FR"/>
        </w:rPr>
        <w:t>TERM</w:t>
      </w:r>
      <w:r w:rsidR="008F4EB1">
        <w:rPr>
          <w:noProof/>
          <w:lang w:val="fr-FR"/>
        </w:rPr>
        <w:t>E</w:t>
      </w:r>
      <w:r w:rsidRPr="00982192">
        <w:rPr>
          <w:noProof/>
          <w:lang w:val="fr-FR"/>
        </w:rPr>
        <w:t>S</w:t>
      </w:r>
      <w:r w:rsidR="008F4EB1">
        <w:rPr>
          <w:noProof/>
          <w:lang w:val="fr-FR"/>
        </w:rPr>
        <w:t xml:space="preserve"> DE REPRÉSENTATION</w:t>
      </w:r>
    </w:p>
    <w:p w14:paraId="4E7CA205" w14:textId="3BAE4D7E" w:rsidR="001C4E7E" w:rsidRPr="006354C8" w:rsidRDefault="001C4E7E" w:rsidP="00CE01DA">
      <w:pPr>
        <w:widowControl w:val="0"/>
        <w:kinsoku w:val="0"/>
        <w:spacing w:before="170" w:after="170"/>
        <w:ind w:right="11"/>
        <w:jc w:val="center"/>
        <w:rPr>
          <w:i/>
          <w:lang w:val="fr-CH"/>
        </w:rPr>
      </w:pPr>
      <w:r w:rsidRPr="007E6335">
        <w:rPr>
          <w:i/>
          <w:noProof/>
          <w:szCs w:val="17"/>
          <w:lang w:val="fr-FR"/>
        </w:rPr>
        <w:t xml:space="preserve">Version </w:t>
      </w:r>
      <w:del w:id="4258" w:author="Author">
        <w:r w:rsidRPr="007E6335" w:rsidDel="006354C8">
          <w:rPr>
            <w:i/>
            <w:noProof/>
            <w:szCs w:val="17"/>
            <w:lang w:val="fr-FR"/>
          </w:rPr>
          <w:delText>1.1</w:delText>
        </w:r>
      </w:del>
      <w:ins w:id="4259" w:author="Author">
        <w:r w:rsidR="006354C8">
          <w:rPr>
            <w:i/>
            <w:noProof/>
            <w:szCs w:val="17"/>
            <w:lang w:val="fr-FR"/>
          </w:rPr>
          <w:t>2.0</w:t>
        </w:r>
      </w:ins>
    </w:p>
    <w:p w14:paraId="1E6085B7" w14:textId="77777777" w:rsidR="001C4E7E" w:rsidRPr="006354C8" w:rsidRDefault="001C4E7E" w:rsidP="00CE01DA">
      <w:pPr>
        <w:spacing w:before="170" w:after="170"/>
        <w:jc w:val="center"/>
        <w:rPr>
          <w:i/>
          <w:lang w:val="fr-CH"/>
        </w:rPr>
      </w:pPr>
    </w:p>
    <w:p w14:paraId="77F68688" w14:textId="72A5F26B" w:rsidR="001C4E7E" w:rsidRDefault="006354C8" w:rsidP="00CE01DA">
      <w:pPr>
        <w:spacing w:before="170" w:after="170"/>
        <w:jc w:val="center"/>
        <w:rPr>
          <w:i/>
          <w:lang w:val="fr-CH"/>
        </w:rPr>
      </w:pPr>
      <w:r>
        <w:rPr>
          <w:i/>
          <w:lang w:val="fr-CH"/>
        </w:rPr>
        <w:t xml:space="preserve">Proposition présentée pour approbation </w:t>
      </w:r>
      <w:r w:rsidR="001C4E7E" w:rsidRPr="00722EF4">
        <w:rPr>
          <w:i/>
          <w:lang w:val="fr-CH"/>
        </w:rPr>
        <w:t>par le Comité des normes de l’OMPI (CWS)</w:t>
      </w:r>
    </w:p>
    <w:p w14:paraId="299573DB" w14:textId="61D514BE" w:rsidR="00986D31" w:rsidRPr="001F2788" w:rsidRDefault="001C4E7E" w:rsidP="00CE01DA">
      <w:pPr>
        <w:spacing w:before="170" w:after="170"/>
        <w:jc w:val="center"/>
        <w:rPr>
          <w:i/>
          <w:lang w:val="fr-CH"/>
        </w:rPr>
      </w:pPr>
      <w:r w:rsidRPr="00722EF4">
        <w:rPr>
          <w:i/>
          <w:lang w:val="fr-CH"/>
        </w:rPr>
        <w:t xml:space="preserve">à sa </w:t>
      </w:r>
      <w:r w:rsidR="006354C8">
        <w:rPr>
          <w:i/>
          <w:lang w:val="fr-CH"/>
        </w:rPr>
        <w:t>treizième</w:t>
      </w:r>
      <w:r w:rsidRPr="00722EF4">
        <w:rPr>
          <w:i/>
          <w:lang w:val="fr-CH"/>
        </w:rPr>
        <w:t xml:space="preserve"> session</w:t>
      </w: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5657"/>
        <w:gridCol w:w="1833"/>
      </w:tblGrid>
      <w:tr w:rsidR="009E659D" w:rsidRPr="00982192" w14:paraId="5C7A21F6" w14:textId="77777777" w:rsidTr="00992E68">
        <w:trPr>
          <w:cantSplit/>
          <w:trHeight w:val="350"/>
          <w:tblHeader/>
        </w:trPr>
        <w:tc>
          <w:tcPr>
            <w:tcW w:w="1190" w:type="dxa"/>
            <w:shd w:val="clear" w:color="auto" w:fill="CCCCCC"/>
          </w:tcPr>
          <w:p w14:paraId="372CAC13" w14:textId="25CB9C33" w:rsidR="009E659D" w:rsidRPr="00982192" w:rsidRDefault="009E659D" w:rsidP="00CE01DA">
            <w:pPr>
              <w:spacing w:before="170" w:after="170"/>
              <w:jc w:val="center"/>
              <w:rPr>
                <w:b/>
                <w:noProof/>
                <w:szCs w:val="17"/>
                <w:lang w:val="fr-FR"/>
              </w:rPr>
            </w:pPr>
            <w:r w:rsidRPr="00982192">
              <w:rPr>
                <w:b/>
                <w:noProof/>
                <w:szCs w:val="17"/>
                <w:lang w:val="fr-FR"/>
              </w:rPr>
              <w:t>Term</w:t>
            </w:r>
            <w:r w:rsidR="00B25ADF">
              <w:rPr>
                <w:b/>
                <w:noProof/>
                <w:szCs w:val="17"/>
                <w:lang w:val="fr-FR"/>
              </w:rPr>
              <w:t>e</w:t>
            </w:r>
          </w:p>
        </w:tc>
        <w:tc>
          <w:tcPr>
            <w:tcW w:w="5657" w:type="dxa"/>
            <w:shd w:val="clear" w:color="auto" w:fill="CCCCCC"/>
          </w:tcPr>
          <w:p w14:paraId="47D23449" w14:textId="5E785342" w:rsidR="009E659D" w:rsidRPr="00982192" w:rsidRDefault="009E659D" w:rsidP="00CE01DA">
            <w:pPr>
              <w:spacing w:before="170" w:after="170"/>
              <w:jc w:val="center"/>
              <w:rPr>
                <w:b/>
                <w:noProof/>
                <w:szCs w:val="17"/>
                <w:lang w:val="fr-FR"/>
              </w:rPr>
            </w:pPr>
            <w:r w:rsidRPr="00982192">
              <w:rPr>
                <w:b/>
                <w:noProof/>
                <w:szCs w:val="17"/>
                <w:lang w:val="fr-FR"/>
              </w:rPr>
              <w:t>D</w:t>
            </w:r>
            <w:r w:rsidR="00B25ADF">
              <w:rPr>
                <w:b/>
                <w:noProof/>
                <w:szCs w:val="17"/>
                <w:lang w:val="fr-FR"/>
              </w:rPr>
              <w:t>é</w:t>
            </w:r>
            <w:r w:rsidRPr="00982192">
              <w:rPr>
                <w:b/>
                <w:noProof/>
                <w:szCs w:val="17"/>
                <w:lang w:val="fr-FR"/>
              </w:rPr>
              <w:t>finition</w:t>
            </w:r>
          </w:p>
        </w:tc>
        <w:tc>
          <w:tcPr>
            <w:tcW w:w="1833" w:type="dxa"/>
            <w:shd w:val="clear" w:color="auto" w:fill="CCCCCC"/>
          </w:tcPr>
          <w:p w14:paraId="662CB720" w14:textId="0517DFB0" w:rsidR="009E659D" w:rsidRPr="00982192" w:rsidRDefault="00B25ADF" w:rsidP="00CE01DA">
            <w:pPr>
              <w:spacing w:before="170" w:after="170"/>
              <w:jc w:val="center"/>
              <w:rPr>
                <w:b/>
                <w:noProof/>
                <w:szCs w:val="17"/>
                <w:lang w:val="fr-FR"/>
              </w:rPr>
            </w:pPr>
            <w:r>
              <w:rPr>
                <w:b/>
                <w:noProof/>
                <w:szCs w:val="17"/>
                <w:lang w:val="fr-FR"/>
              </w:rPr>
              <w:t>Type de données</w:t>
            </w:r>
          </w:p>
        </w:tc>
      </w:tr>
      <w:tr w:rsidR="009E659D" w:rsidRPr="00982192" w14:paraId="3A09843B" w14:textId="77777777" w:rsidTr="00992E68">
        <w:trPr>
          <w:cantSplit/>
          <w:trHeight w:val="350"/>
        </w:trPr>
        <w:tc>
          <w:tcPr>
            <w:tcW w:w="1190" w:type="dxa"/>
          </w:tcPr>
          <w:p w14:paraId="5475C451" w14:textId="6F3D5556" w:rsidR="009E659D" w:rsidRPr="00982192" w:rsidRDefault="00D920F9" w:rsidP="00CE01DA">
            <w:pPr>
              <w:spacing w:before="170" w:after="170"/>
              <w:rPr>
                <w:noProof/>
                <w:szCs w:val="17"/>
                <w:lang w:val="fr-FR"/>
              </w:rPr>
            </w:pPr>
            <w:r>
              <w:rPr>
                <w:noProof/>
                <w:szCs w:val="17"/>
                <w:lang w:val="fr-FR"/>
              </w:rPr>
              <w:t>Montan</w:t>
            </w:r>
            <w:r w:rsidR="009E659D" w:rsidRPr="00982192">
              <w:rPr>
                <w:noProof/>
                <w:szCs w:val="17"/>
                <w:lang w:val="fr-FR"/>
              </w:rPr>
              <w:t>t</w:t>
            </w:r>
          </w:p>
        </w:tc>
        <w:tc>
          <w:tcPr>
            <w:tcW w:w="5657" w:type="dxa"/>
          </w:tcPr>
          <w:p w14:paraId="44F92B1F" w14:textId="181B3C77" w:rsidR="009E659D" w:rsidRPr="00982192" w:rsidRDefault="00D920F9" w:rsidP="00CE01DA">
            <w:pPr>
              <w:spacing w:before="170" w:after="170"/>
              <w:rPr>
                <w:noProof/>
                <w:szCs w:val="17"/>
                <w:lang w:val="fr-FR"/>
              </w:rPr>
            </w:pPr>
            <w:r>
              <w:rPr>
                <w:noProof/>
                <w:szCs w:val="17"/>
                <w:lang w:val="fr-FR"/>
              </w:rPr>
              <w:t>Une valeur monétaire</w:t>
            </w:r>
            <w:r w:rsidR="009E659D" w:rsidRPr="00982192">
              <w:rPr>
                <w:noProof/>
                <w:szCs w:val="17"/>
                <w:lang w:val="fr-FR"/>
              </w:rPr>
              <w:t>.</w:t>
            </w:r>
          </w:p>
        </w:tc>
        <w:tc>
          <w:tcPr>
            <w:tcW w:w="1833" w:type="dxa"/>
          </w:tcPr>
          <w:p w14:paraId="25F819FB" w14:textId="4BBB62CD" w:rsidR="009E659D" w:rsidRPr="00A21BF0" w:rsidRDefault="009E659D"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w:t>
            </w:r>
            <w:r w:rsidR="00D920F9" w:rsidRPr="00A21BF0">
              <w:rPr>
                <w:rStyle w:val="XML"/>
                <w:rFonts w:ascii="Courier New" w:hAnsi="Courier New" w:cs="Courier New"/>
                <w:noProof/>
                <w:szCs w:val="17"/>
                <w:lang w:val="fr-FR"/>
              </w:rPr>
              <w:t xml:space="preserve">ombre </w:t>
            </w:r>
          </w:p>
        </w:tc>
      </w:tr>
      <w:tr w:rsidR="009E659D" w:rsidRPr="00982192" w14:paraId="3BDE8B39" w14:textId="77777777" w:rsidTr="00992E68">
        <w:trPr>
          <w:cantSplit/>
          <w:trHeight w:val="904"/>
        </w:trPr>
        <w:tc>
          <w:tcPr>
            <w:tcW w:w="1190" w:type="dxa"/>
          </w:tcPr>
          <w:p w14:paraId="1A22A14E" w14:textId="12C74E0D" w:rsidR="009E659D" w:rsidRPr="00982192" w:rsidRDefault="009E659D" w:rsidP="00CE01DA">
            <w:pPr>
              <w:spacing w:before="170" w:after="170"/>
              <w:rPr>
                <w:noProof/>
                <w:szCs w:val="17"/>
                <w:lang w:val="fr-FR"/>
              </w:rPr>
            </w:pPr>
            <w:r w:rsidRPr="00982192">
              <w:rPr>
                <w:noProof/>
                <w:szCs w:val="17"/>
                <w:lang w:val="fr-FR"/>
              </w:rPr>
              <w:t>Cat</w:t>
            </w:r>
            <w:r w:rsidR="002E6219">
              <w:rPr>
                <w:noProof/>
                <w:szCs w:val="17"/>
                <w:lang w:val="fr-FR"/>
              </w:rPr>
              <w:t>é</w:t>
            </w:r>
            <w:r w:rsidRPr="00982192">
              <w:rPr>
                <w:noProof/>
                <w:szCs w:val="17"/>
                <w:lang w:val="fr-FR"/>
              </w:rPr>
              <w:t>gor</w:t>
            </w:r>
            <w:r w:rsidR="002E6219">
              <w:rPr>
                <w:noProof/>
                <w:szCs w:val="17"/>
                <w:lang w:val="fr-FR"/>
              </w:rPr>
              <w:t>ie</w:t>
            </w:r>
          </w:p>
        </w:tc>
        <w:tc>
          <w:tcPr>
            <w:tcW w:w="5657" w:type="dxa"/>
          </w:tcPr>
          <w:p w14:paraId="3D92E6F5" w14:textId="6700ADFE" w:rsidR="009E659D" w:rsidRPr="00982192" w:rsidRDefault="002E6219" w:rsidP="00CE01DA">
            <w:pPr>
              <w:spacing w:before="170" w:after="170"/>
              <w:rPr>
                <w:noProof/>
                <w:szCs w:val="17"/>
                <w:lang w:val="fr-FR"/>
              </w:rPr>
            </w:pPr>
            <w:r>
              <w:rPr>
                <w:noProof/>
                <w:szCs w:val="17"/>
                <w:lang w:val="fr-FR"/>
              </w:rPr>
              <w:t xml:space="preserve">Dans un système de classification, </w:t>
            </w:r>
            <w:r w:rsidRPr="002E6219">
              <w:rPr>
                <w:noProof/>
                <w:szCs w:val="17"/>
                <w:lang w:val="fr-FR"/>
              </w:rPr>
              <w:t>division ou sous</w:t>
            </w:r>
            <w:r w:rsidR="00BB0A23">
              <w:rPr>
                <w:noProof/>
                <w:szCs w:val="17"/>
                <w:lang w:val="fr-FR"/>
              </w:rPr>
              <w:t>-</w:t>
            </w:r>
            <w:r w:rsidRPr="002E6219">
              <w:rPr>
                <w:noProof/>
                <w:szCs w:val="17"/>
                <w:lang w:val="fr-FR"/>
              </w:rPr>
              <w:t>ensemble spécifiquement défini dans lequel tous les éléments partagent le même concept de taxonomie</w:t>
            </w:r>
            <w:r w:rsidR="009E659D" w:rsidRPr="00982192">
              <w:rPr>
                <w:noProof/>
                <w:szCs w:val="17"/>
                <w:lang w:val="fr-FR"/>
              </w:rPr>
              <w:t>.</w:t>
            </w:r>
          </w:p>
        </w:tc>
        <w:tc>
          <w:tcPr>
            <w:tcW w:w="1833" w:type="dxa"/>
          </w:tcPr>
          <w:p w14:paraId="47B312A1" w14:textId="4A226E9A"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 xml:space="preserve">Chaîne </w:t>
            </w:r>
          </w:p>
        </w:tc>
      </w:tr>
      <w:tr w:rsidR="009E659D" w:rsidRPr="00982192" w14:paraId="7E898938" w14:textId="77777777" w:rsidTr="00992E68">
        <w:trPr>
          <w:cantSplit/>
          <w:trHeight w:val="904"/>
        </w:trPr>
        <w:tc>
          <w:tcPr>
            <w:tcW w:w="1190" w:type="dxa"/>
          </w:tcPr>
          <w:p w14:paraId="638FD04A" w14:textId="77777777" w:rsidR="009E659D" w:rsidRPr="00982192" w:rsidRDefault="009E659D" w:rsidP="00CE01DA">
            <w:pPr>
              <w:spacing w:before="170" w:after="170"/>
              <w:rPr>
                <w:noProof/>
                <w:szCs w:val="17"/>
                <w:lang w:val="fr-FR"/>
              </w:rPr>
            </w:pPr>
            <w:r w:rsidRPr="00982192">
              <w:rPr>
                <w:noProof/>
                <w:szCs w:val="17"/>
                <w:lang w:val="fr-FR"/>
              </w:rPr>
              <w:t>Code</w:t>
            </w:r>
          </w:p>
        </w:tc>
        <w:tc>
          <w:tcPr>
            <w:tcW w:w="5657" w:type="dxa"/>
          </w:tcPr>
          <w:p w14:paraId="1F3684C5" w14:textId="7DFE2DE3" w:rsidR="009E659D" w:rsidRPr="00982192" w:rsidRDefault="002E6219" w:rsidP="00CE01DA">
            <w:pPr>
              <w:spacing w:before="170" w:after="170"/>
              <w:rPr>
                <w:noProof/>
                <w:szCs w:val="17"/>
                <w:lang w:val="fr-FR"/>
              </w:rPr>
            </w:pPr>
            <w:r w:rsidRPr="002E6219">
              <w:rPr>
                <w:noProof/>
                <w:szCs w:val="17"/>
                <w:lang w:val="fr-FR"/>
              </w:rPr>
              <w:t>Une combinaison d</w:t>
            </w:r>
            <w:r w:rsidR="00BB0A23">
              <w:rPr>
                <w:noProof/>
                <w:szCs w:val="17"/>
                <w:lang w:val="fr-FR"/>
              </w:rPr>
              <w:t>’</w:t>
            </w:r>
            <w:r w:rsidRPr="002E6219">
              <w:rPr>
                <w:noProof/>
                <w:szCs w:val="17"/>
                <w:lang w:val="fr-FR"/>
              </w:rPr>
              <w:t>un ou plusieurs chiffres, lettres ou caractères spéciaux, qui est utilisée pour une signification spécia</w:t>
            </w:r>
            <w:r w:rsidR="00334310" w:rsidRPr="002E6219">
              <w:rPr>
                <w:noProof/>
                <w:szCs w:val="17"/>
                <w:lang w:val="fr-FR"/>
              </w:rPr>
              <w:t>le</w:t>
            </w:r>
            <w:r w:rsidR="00334310">
              <w:rPr>
                <w:noProof/>
                <w:szCs w:val="17"/>
                <w:lang w:val="fr-FR"/>
              </w:rPr>
              <w:t xml:space="preserve">.  </w:t>
            </w:r>
            <w:r w:rsidR="00334310" w:rsidRPr="002E6219">
              <w:rPr>
                <w:noProof/>
                <w:szCs w:val="17"/>
                <w:lang w:val="fr-FR"/>
              </w:rPr>
              <w:t>Re</w:t>
            </w:r>
            <w:r w:rsidRPr="002E6219">
              <w:rPr>
                <w:noProof/>
                <w:szCs w:val="17"/>
                <w:lang w:val="fr-FR"/>
              </w:rPr>
              <w:t>présente des valeurs limites, déterminées à l</w:t>
            </w:r>
            <w:r w:rsidR="00BB0A23">
              <w:rPr>
                <w:noProof/>
                <w:szCs w:val="17"/>
                <w:lang w:val="fr-FR"/>
              </w:rPr>
              <w:t>’</w:t>
            </w:r>
            <w:r w:rsidRPr="002E6219">
              <w:rPr>
                <w:noProof/>
                <w:szCs w:val="17"/>
                <w:lang w:val="fr-FR"/>
              </w:rPr>
              <w:t>avance, ou en format libre</w:t>
            </w:r>
            <w:r w:rsidR="009E659D" w:rsidRPr="00982192">
              <w:rPr>
                <w:noProof/>
                <w:szCs w:val="17"/>
                <w:lang w:val="fr-FR"/>
              </w:rPr>
              <w:t>.</w:t>
            </w:r>
          </w:p>
        </w:tc>
        <w:tc>
          <w:tcPr>
            <w:tcW w:w="1833" w:type="dxa"/>
          </w:tcPr>
          <w:p w14:paraId="099043E6" w14:textId="1D23EAD2"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1FC9264F" w14:textId="77777777" w:rsidTr="00992E68">
        <w:trPr>
          <w:cantSplit/>
          <w:trHeight w:val="642"/>
        </w:trPr>
        <w:tc>
          <w:tcPr>
            <w:tcW w:w="1190" w:type="dxa"/>
          </w:tcPr>
          <w:p w14:paraId="7D623229" w14:textId="77777777" w:rsidR="009E659D" w:rsidRPr="00982192" w:rsidRDefault="009E659D" w:rsidP="00CE01DA">
            <w:pPr>
              <w:spacing w:before="170" w:after="170"/>
              <w:rPr>
                <w:noProof/>
                <w:szCs w:val="17"/>
                <w:lang w:val="fr-FR"/>
              </w:rPr>
            </w:pPr>
            <w:r w:rsidRPr="00982192">
              <w:rPr>
                <w:noProof/>
                <w:szCs w:val="17"/>
                <w:lang w:val="fr-FR"/>
              </w:rPr>
              <w:t>Date</w:t>
            </w:r>
          </w:p>
        </w:tc>
        <w:tc>
          <w:tcPr>
            <w:tcW w:w="5657" w:type="dxa"/>
          </w:tcPr>
          <w:p w14:paraId="3B2B42CF" w14:textId="1CAA82CF" w:rsidR="009E659D" w:rsidRPr="00982192" w:rsidRDefault="006422C9" w:rsidP="00CE01DA">
            <w:pPr>
              <w:spacing w:before="170" w:after="170"/>
              <w:rPr>
                <w:noProof/>
                <w:szCs w:val="17"/>
                <w:lang w:val="fr-FR"/>
              </w:rPr>
            </w:pPr>
            <w:r w:rsidRPr="006422C9">
              <w:rPr>
                <w:noProof/>
                <w:szCs w:val="17"/>
                <w:lang w:val="fr-FR"/>
              </w:rPr>
              <w:t>La notion d</w:t>
            </w:r>
            <w:r w:rsidR="00BB0A23">
              <w:rPr>
                <w:noProof/>
                <w:szCs w:val="17"/>
                <w:lang w:val="fr-FR"/>
              </w:rPr>
              <w:t>’</w:t>
            </w:r>
            <w:r w:rsidRPr="006422C9">
              <w:rPr>
                <w:noProof/>
                <w:szCs w:val="17"/>
                <w:lang w:val="fr-FR"/>
              </w:rPr>
              <w:t>un moment spécifique, désignée par l</w:t>
            </w:r>
            <w:r w:rsidR="00BB0A23">
              <w:rPr>
                <w:noProof/>
                <w:szCs w:val="17"/>
                <w:lang w:val="fr-FR"/>
              </w:rPr>
              <w:t>’</w:t>
            </w:r>
            <w:r w:rsidRPr="006422C9">
              <w:rPr>
                <w:noProof/>
                <w:szCs w:val="17"/>
                <w:lang w:val="fr-FR"/>
              </w:rPr>
              <w:t>année, le mois et le jour</w:t>
            </w:r>
            <w:r w:rsidR="009E659D" w:rsidRPr="00982192">
              <w:rPr>
                <w:noProof/>
                <w:szCs w:val="17"/>
                <w:lang w:val="fr-FR"/>
              </w:rPr>
              <w:t>.</w:t>
            </w:r>
          </w:p>
        </w:tc>
        <w:tc>
          <w:tcPr>
            <w:tcW w:w="1833" w:type="dxa"/>
          </w:tcPr>
          <w:p w14:paraId="05AED90B" w14:textId="0707A1CA"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166A5245" w14:textId="77777777" w:rsidTr="00992E68">
        <w:trPr>
          <w:cantSplit/>
          <w:trHeight w:val="1181"/>
        </w:trPr>
        <w:tc>
          <w:tcPr>
            <w:tcW w:w="1190" w:type="dxa"/>
          </w:tcPr>
          <w:p w14:paraId="02CF57BB" w14:textId="1E814BC2" w:rsidR="009E659D" w:rsidRPr="00982192" w:rsidRDefault="009B4FD4" w:rsidP="00CE01DA">
            <w:pPr>
              <w:spacing w:before="170" w:after="170"/>
              <w:rPr>
                <w:noProof/>
                <w:szCs w:val="17"/>
                <w:lang w:val="fr-FR"/>
              </w:rPr>
            </w:pPr>
            <w:r>
              <w:rPr>
                <w:noProof/>
                <w:szCs w:val="17"/>
                <w:lang w:val="fr-FR"/>
              </w:rPr>
              <w:t xml:space="preserve">Répertoire </w:t>
            </w:r>
          </w:p>
        </w:tc>
        <w:tc>
          <w:tcPr>
            <w:tcW w:w="5657" w:type="dxa"/>
          </w:tcPr>
          <w:p w14:paraId="676548CB" w14:textId="5C7FC27F" w:rsidR="009E659D" w:rsidRPr="00982192" w:rsidRDefault="009B4FD4" w:rsidP="00CE01DA">
            <w:pPr>
              <w:spacing w:before="170" w:after="170"/>
              <w:rPr>
                <w:noProof/>
                <w:szCs w:val="17"/>
                <w:lang w:val="fr-FR"/>
              </w:rPr>
            </w:pPr>
            <w:r>
              <w:rPr>
                <w:noProof/>
                <w:szCs w:val="17"/>
                <w:lang w:val="fr-FR"/>
              </w:rPr>
              <w:t xml:space="preserve">Toujours précédé de </w:t>
            </w:r>
            <w:r w:rsidR="009E659D" w:rsidRPr="00982192">
              <w:rPr>
                <w:noProof/>
                <w:szCs w:val="17"/>
                <w:lang w:val="fr-FR"/>
              </w:rPr>
              <w:t>PATH</w:t>
            </w:r>
            <w:r>
              <w:rPr>
                <w:noProof/>
                <w:szCs w:val="17"/>
                <w:lang w:val="fr-FR"/>
              </w:rPr>
              <w:t xml:space="preserve"> (chemin d</w:t>
            </w:r>
            <w:r w:rsidR="00BB0A23">
              <w:rPr>
                <w:noProof/>
                <w:szCs w:val="17"/>
                <w:lang w:val="fr-FR"/>
              </w:rPr>
              <w:t>’</w:t>
            </w:r>
            <w:r>
              <w:rPr>
                <w:noProof/>
                <w:szCs w:val="17"/>
                <w:lang w:val="fr-FR"/>
              </w:rPr>
              <w:t>accès)</w:t>
            </w:r>
          </w:p>
        </w:tc>
        <w:tc>
          <w:tcPr>
            <w:tcW w:w="1833" w:type="dxa"/>
          </w:tcPr>
          <w:p w14:paraId="33A685DE" w14:textId="1EA85F4A"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0D2C84D8" w14:textId="77777777" w:rsidTr="00992E68">
        <w:trPr>
          <w:cantSplit/>
          <w:trHeight w:val="1181"/>
        </w:trPr>
        <w:tc>
          <w:tcPr>
            <w:tcW w:w="1190" w:type="dxa"/>
          </w:tcPr>
          <w:p w14:paraId="07E2D286" w14:textId="77777777" w:rsidR="009E659D" w:rsidRPr="00982192" w:rsidRDefault="009E659D" w:rsidP="00CE01DA">
            <w:pPr>
              <w:spacing w:before="170" w:after="170"/>
              <w:rPr>
                <w:noProof/>
                <w:szCs w:val="17"/>
                <w:lang w:val="fr-FR"/>
              </w:rPr>
            </w:pPr>
            <w:r w:rsidRPr="00982192">
              <w:rPr>
                <w:noProof/>
                <w:szCs w:val="17"/>
                <w:lang w:val="fr-FR"/>
              </w:rPr>
              <w:t>Document</w:t>
            </w:r>
          </w:p>
        </w:tc>
        <w:tc>
          <w:tcPr>
            <w:tcW w:w="5657" w:type="dxa"/>
          </w:tcPr>
          <w:p w14:paraId="23B30DA9" w14:textId="77A2F667" w:rsidR="009E659D" w:rsidRPr="00982192" w:rsidRDefault="009B4FD4" w:rsidP="00CE01DA">
            <w:pPr>
              <w:spacing w:before="170" w:after="170"/>
              <w:rPr>
                <w:noProof/>
                <w:szCs w:val="17"/>
                <w:lang w:val="fr-FR"/>
              </w:rPr>
            </w:pPr>
            <w:r>
              <w:rPr>
                <w:noProof/>
                <w:szCs w:val="17"/>
                <w:lang w:val="fr-FR"/>
              </w:rPr>
              <w:t xml:space="preserve">Un </w:t>
            </w:r>
            <w:r w:rsidR="009E659D" w:rsidRPr="00982192">
              <w:rPr>
                <w:noProof/>
                <w:szCs w:val="17"/>
                <w:lang w:val="fr-FR"/>
              </w:rPr>
              <w:t xml:space="preserve">CLOB </w:t>
            </w:r>
            <w:r>
              <w:rPr>
                <w:noProof/>
                <w:szCs w:val="17"/>
                <w:lang w:val="fr-FR"/>
              </w:rPr>
              <w:t xml:space="preserve">désigne un </w:t>
            </w:r>
            <w:r w:rsidR="00992C0C">
              <w:rPr>
                <w:noProof/>
                <w:szCs w:val="17"/>
                <w:lang w:val="fr-FR"/>
              </w:rPr>
              <w:t>“</w:t>
            </w:r>
            <w:r w:rsidR="004065AF">
              <w:rPr>
                <w:noProof/>
                <w:szCs w:val="17"/>
                <w:lang w:val="fr-FR"/>
              </w:rPr>
              <w:t>C</w:t>
            </w:r>
            <w:r w:rsidR="009E659D" w:rsidRPr="00982192">
              <w:rPr>
                <w:noProof/>
                <w:szCs w:val="17"/>
                <w:lang w:val="fr-FR"/>
              </w:rPr>
              <w:t xml:space="preserve">haracter </w:t>
            </w:r>
            <w:r w:rsidR="004065AF">
              <w:rPr>
                <w:noProof/>
                <w:szCs w:val="17"/>
                <w:lang w:val="fr-FR"/>
              </w:rPr>
              <w:t>L</w:t>
            </w:r>
            <w:r w:rsidR="009E659D" w:rsidRPr="00982192">
              <w:rPr>
                <w:noProof/>
                <w:szCs w:val="17"/>
                <w:lang w:val="fr-FR"/>
              </w:rPr>
              <w:t xml:space="preserve">arge </w:t>
            </w:r>
            <w:r w:rsidR="004065AF">
              <w:rPr>
                <w:noProof/>
                <w:szCs w:val="17"/>
                <w:lang w:val="fr-FR"/>
              </w:rPr>
              <w:t>O</w:t>
            </w:r>
            <w:r w:rsidR="009E659D" w:rsidRPr="00982192">
              <w:rPr>
                <w:noProof/>
                <w:szCs w:val="17"/>
                <w:lang w:val="fr-FR"/>
              </w:rPr>
              <w:t>bjec</w:t>
            </w:r>
            <w:r w:rsidR="00992C0C" w:rsidRPr="00982192">
              <w:rPr>
                <w:noProof/>
                <w:szCs w:val="17"/>
                <w:lang w:val="fr-FR"/>
              </w:rPr>
              <w:t>t</w:t>
            </w:r>
            <w:r w:rsidR="00992C0C">
              <w:rPr>
                <w:noProof/>
                <w:szCs w:val="17"/>
                <w:lang w:val="fr-FR"/>
              </w:rPr>
              <w:t>”</w:t>
            </w:r>
            <w:r>
              <w:rPr>
                <w:noProof/>
                <w:szCs w:val="17"/>
                <w:lang w:val="fr-FR"/>
              </w:rPr>
              <w:t xml:space="preserve">, </w:t>
            </w:r>
            <w:r w:rsidR="00BB0A23">
              <w:rPr>
                <w:noProof/>
                <w:szCs w:val="17"/>
                <w:lang w:val="fr-FR"/>
              </w:rPr>
              <w:t>à savoir</w:t>
            </w:r>
            <w:r>
              <w:rPr>
                <w:noProof/>
                <w:szCs w:val="17"/>
                <w:lang w:val="fr-FR"/>
              </w:rPr>
              <w:t xml:space="preserve"> un type de données spécifique pour la quasi</w:t>
            </w:r>
            <w:r w:rsidR="00BB0A23">
              <w:rPr>
                <w:noProof/>
                <w:szCs w:val="17"/>
                <w:lang w:val="fr-FR"/>
              </w:rPr>
              <w:t>-</w:t>
            </w:r>
            <w:r>
              <w:rPr>
                <w:noProof/>
                <w:szCs w:val="17"/>
                <w:lang w:val="fr-FR"/>
              </w:rPr>
              <w:t>t</w:t>
            </w:r>
            <w:r w:rsidR="00F149AE">
              <w:rPr>
                <w:noProof/>
                <w:szCs w:val="17"/>
                <w:lang w:val="fr-FR"/>
              </w:rPr>
              <w:t>ot</w:t>
            </w:r>
            <w:r>
              <w:rPr>
                <w:noProof/>
                <w:szCs w:val="17"/>
                <w:lang w:val="fr-FR"/>
              </w:rPr>
              <w:t>alité des bases de donné</w:t>
            </w:r>
            <w:r w:rsidR="00334310">
              <w:rPr>
                <w:noProof/>
                <w:szCs w:val="17"/>
                <w:lang w:val="fr-FR"/>
              </w:rPr>
              <w:t>es.  Po</w:t>
            </w:r>
            <w:r>
              <w:rPr>
                <w:noProof/>
                <w:szCs w:val="17"/>
                <w:lang w:val="fr-FR"/>
              </w:rPr>
              <w:t>ur dire les choses simplement, un</w:t>
            </w:r>
            <w:r w:rsidR="009E659D" w:rsidRPr="00982192">
              <w:rPr>
                <w:noProof/>
                <w:szCs w:val="17"/>
                <w:lang w:val="fr-FR"/>
              </w:rPr>
              <w:t xml:space="preserve"> CLOB </w:t>
            </w:r>
            <w:r>
              <w:rPr>
                <w:noProof/>
                <w:szCs w:val="17"/>
                <w:lang w:val="fr-FR"/>
              </w:rPr>
              <w:t>renvoie à un texte stocké à l</w:t>
            </w:r>
            <w:r w:rsidR="00BB0A23">
              <w:rPr>
                <w:noProof/>
                <w:szCs w:val="17"/>
                <w:lang w:val="fr-FR"/>
              </w:rPr>
              <w:t>’</w:t>
            </w:r>
            <w:r>
              <w:rPr>
                <w:noProof/>
                <w:szCs w:val="17"/>
                <w:lang w:val="fr-FR"/>
              </w:rPr>
              <w:t>extérieur du tableau dans un bloc déd</w:t>
            </w:r>
            <w:r w:rsidR="00334310">
              <w:rPr>
                <w:noProof/>
                <w:szCs w:val="17"/>
                <w:lang w:val="fr-FR"/>
              </w:rPr>
              <w:t xml:space="preserve">ié.  </w:t>
            </w:r>
            <w:r w:rsidR="00334310" w:rsidRPr="00982192">
              <w:rPr>
                <w:noProof/>
                <w:szCs w:val="17"/>
                <w:lang w:val="fr-FR"/>
              </w:rPr>
              <w:t>U</w:t>
            </w:r>
            <w:r w:rsidR="00334310">
              <w:rPr>
                <w:noProof/>
                <w:szCs w:val="17"/>
                <w:lang w:val="fr-FR"/>
              </w:rPr>
              <w:t>t</w:t>
            </w:r>
            <w:r>
              <w:rPr>
                <w:noProof/>
                <w:szCs w:val="17"/>
                <w:lang w:val="fr-FR"/>
              </w:rPr>
              <w:t xml:space="preserve">ilisé pour les documents en </w:t>
            </w:r>
            <w:r w:rsidR="00334310" w:rsidRPr="00982192">
              <w:rPr>
                <w:noProof/>
                <w:szCs w:val="17"/>
                <w:lang w:val="fr-FR"/>
              </w:rPr>
              <w:t>XML</w:t>
            </w:r>
            <w:r w:rsidR="00334310">
              <w:rPr>
                <w:noProof/>
                <w:szCs w:val="17"/>
                <w:lang w:val="fr-FR"/>
              </w:rPr>
              <w:t>.  Es</w:t>
            </w:r>
            <w:r>
              <w:rPr>
                <w:noProof/>
                <w:szCs w:val="17"/>
                <w:lang w:val="fr-FR"/>
              </w:rPr>
              <w:t>t composé d</w:t>
            </w:r>
            <w:r w:rsidR="00BB0A23">
              <w:rPr>
                <w:noProof/>
                <w:szCs w:val="17"/>
                <w:lang w:val="fr-FR"/>
              </w:rPr>
              <w:t>’</w:t>
            </w:r>
            <w:r>
              <w:rPr>
                <w:noProof/>
                <w:szCs w:val="17"/>
                <w:lang w:val="fr-FR"/>
              </w:rPr>
              <w:t>informations textuelles échangées au sujet de l</w:t>
            </w:r>
            <w:r w:rsidR="00BB0A23">
              <w:rPr>
                <w:noProof/>
                <w:szCs w:val="17"/>
                <w:lang w:val="fr-FR"/>
              </w:rPr>
              <w:t>’</w:t>
            </w:r>
            <w:r>
              <w:rPr>
                <w:noProof/>
                <w:szCs w:val="17"/>
                <w:lang w:val="fr-FR"/>
              </w:rPr>
              <w:t>enregistrement international de marqu</w:t>
            </w:r>
            <w:r w:rsidR="00334310">
              <w:rPr>
                <w:noProof/>
                <w:szCs w:val="17"/>
                <w:lang w:val="fr-FR"/>
              </w:rPr>
              <w:t>es.  Le</w:t>
            </w:r>
            <w:r>
              <w:rPr>
                <w:noProof/>
                <w:szCs w:val="17"/>
                <w:lang w:val="fr-FR"/>
              </w:rPr>
              <w:t>s balises</w:t>
            </w:r>
            <w:r w:rsidR="004476E0" w:rsidRPr="00982192">
              <w:rPr>
                <w:noProof/>
                <w:szCs w:val="17"/>
                <w:lang w:val="fr-FR"/>
              </w:rPr>
              <w:t xml:space="preserve"> </w:t>
            </w:r>
            <w:r w:rsidR="009E659D" w:rsidRPr="00982192">
              <w:rPr>
                <w:noProof/>
                <w:szCs w:val="17"/>
                <w:lang w:val="fr-FR"/>
              </w:rPr>
              <w:t>XML identif</w:t>
            </w:r>
            <w:r>
              <w:rPr>
                <w:noProof/>
                <w:szCs w:val="17"/>
                <w:lang w:val="fr-FR"/>
              </w:rPr>
              <w:t>ient les données</w:t>
            </w:r>
            <w:r w:rsidR="009E659D" w:rsidRPr="00982192">
              <w:rPr>
                <w:noProof/>
                <w:szCs w:val="17"/>
                <w:lang w:val="fr-FR"/>
              </w:rPr>
              <w:t xml:space="preserve"> </w:t>
            </w:r>
            <w:r>
              <w:rPr>
                <w:noProof/>
                <w:szCs w:val="17"/>
                <w:lang w:val="fr-FR"/>
              </w:rPr>
              <w:t>auxquel</w:t>
            </w:r>
            <w:r w:rsidR="00F977B6">
              <w:rPr>
                <w:noProof/>
                <w:szCs w:val="17"/>
                <w:lang w:val="fr-FR"/>
              </w:rPr>
              <w:t>le</w:t>
            </w:r>
            <w:r>
              <w:rPr>
                <w:noProof/>
                <w:szCs w:val="17"/>
                <w:lang w:val="fr-FR"/>
              </w:rPr>
              <w:t xml:space="preserve">s se rapportent ces </w:t>
            </w:r>
            <w:r w:rsidR="009E659D" w:rsidRPr="00982192">
              <w:rPr>
                <w:noProof/>
                <w:szCs w:val="17"/>
                <w:lang w:val="fr-FR"/>
              </w:rPr>
              <w:t>informatio</w:t>
            </w:r>
            <w:r w:rsidR="00334310" w:rsidRPr="00982192">
              <w:rPr>
                <w:noProof/>
                <w:szCs w:val="17"/>
                <w:lang w:val="fr-FR"/>
              </w:rPr>
              <w:t>n</w:t>
            </w:r>
            <w:r w:rsidR="00334310">
              <w:rPr>
                <w:noProof/>
                <w:szCs w:val="17"/>
                <w:lang w:val="fr-FR"/>
              </w:rPr>
              <w:t>s.  L’é</w:t>
            </w:r>
            <w:r>
              <w:rPr>
                <w:noProof/>
                <w:szCs w:val="17"/>
                <w:lang w:val="fr-FR"/>
              </w:rPr>
              <w:t xml:space="preserve">quipe de développement </w:t>
            </w:r>
            <w:r w:rsidR="009E659D" w:rsidRPr="00982192">
              <w:rPr>
                <w:noProof/>
                <w:szCs w:val="17"/>
                <w:lang w:val="fr-FR"/>
              </w:rPr>
              <w:t>TIS</w:t>
            </w:r>
            <w:r w:rsidR="00BB0A23">
              <w:rPr>
                <w:noProof/>
                <w:szCs w:val="17"/>
                <w:lang w:val="fr-FR"/>
              </w:rPr>
              <w:t>-</w:t>
            </w:r>
            <w:r w:rsidR="009E659D" w:rsidRPr="00982192">
              <w:rPr>
                <w:noProof/>
                <w:szCs w:val="17"/>
                <w:lang w:val="fr-FR"/>
              </w:rPr>
              <w:t xml:space="preserve">Madrid </w:t>
            </w:r>
            <w:r>
              <w:rPr>
                <w:noProof/>
                <w:szCs w:val="17"/>
                <w:lang w:val="fr-FR"/>
              </w:rPr>
              <w:t>peut définir l</w:t>
            </w:r>
            <w:r w:rsidR="00BB0A23">
              <w:rPr>
                <w:noProof/>
                <w:szCs w:val="17"/>
                <w:lang w:val="fr-FR"/>
              </w:rPr>
              <w:t>’</w:t>
            </w:r>
            <w:r w:rsidR="009E659D" w:rsidRPr="00982192">
              <w:rPr>
                <w:noProof/>
                <w:szCs w:val="17"/>
                <w:lang w:val="fr-FR"/>
              </w:rPr>
              <w:t xml:space="preserve">attribut XML_DOC </w:t>
            </w:r>
            <w:r>
              <w:rPr>
                <w:noProof/>
                <w:szCs w:val="17"/>
                <w:lang w:val="fr-FR"/>
              </w:rPr>
              <w:t xml:space="preserve">comme un </w:t>
            </w:r>
            <w:r w:rsidR="009E659D" w:rsidRPr="00982192">
              <w:rPr>
                <w:noProof/>
                <w:szCs w:val="17"/>
                <w:lang w:val="fr-FR"/>
              </w:rPr>
              <w:t xml:space="preserve">CLOB, </w:t>
            </w:r>
            <w:r>
              <w:rPr>
                <w:noProof/>
                <w:szCs w:val="17"/>
                <w:lang w:val="fr-FR"/>
              </w:rPr>
              <w:t>renvoyant à des données balisées stockées à l</w:t>
            </w:r>
            <w:r w:rsidR="00BB0A23">
              <w:rPr>
                <w:noProof/>
                <w:szCs w:val="17"/>
                <w:lang w:val="fr-FR"/>
              </w:rPr>
              <w:t>’</w:t>
            </w:r>
            <w:r>
              <w:rPr>
                <w:noProof/>
                <w:szCs w:val="17"/>
                <w:lang w:val="fr-FR"/>
              </w:rPr>
              <w:t>extérieur du tableau dans un bloc dédié</w:t>
            </w:r>
            <w:r w:rsidR="009E659D" w:rsidRPr="00982192">
              <w:rPr>
                <w:noProof/>
                <w:szCs w:val="17"/>
                <w:lang w:val="fr-FR"/>
              </w:rPr>
              <w:t>.</w:t>
            </w:r>
          </w:p>
        </w:tc>
        <w:tc>
          <w:tcPr>
            <w:tcW w:w="1833" w:type="dxa"/>
          </w:tcPr>
          <w:p w14:paraId="271FE1F7" w14:textId="3D134874"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1CFE24C2" w14:textId="77777777" w:rsidTr="00992E68">
        <w:trPr>
          <w:cantSplit/>
          <w:trHeight w:val="1181"/>
        </w:trPr>
        <w:tc>
          <w:tcPr>
            <w:tcW w:w="1190" w:type="dxa"/>
          </w:tcPr>
          <w:p w14:paraId="7FF10A36" w14:textId="046EDB74" w:rsidR="009E659D" w:rsidRPr="00982192" w:rsidRDefault="009E659D" w:rsidP="00CE01DA">
            <w:pPr>
              <w:spacing w:before="170" w:after="170"/>
              <w:rPr>
                <w:noProof/>
                <w:szCs w:val="17"/>
                <w:lang w:val="fr-FR"/>
              </w:rPr>
            </w:pPr>
            <w:r w:rsidRPr="00982192">
              <w:rPr>
                <w:noProof/>
                <w:szCs w:val="17"/>
                <w:lang w:val="fr-FR"/>
              </w:rPr>
              <w:t>Identifi</w:t>
            </w:r>
            <w:r w:rsidR="00F149AE">
              <w:rPr>
                <w:noProof/>
                <w:szCs w:val="17"/>
                <w:lang w:val="fr-FR"/>
              </w:rPr>
              <w:t>cateur</w:t>
            </w:r>
          </w:p>
        </w:tc>
        <w:tc>
          <w:tcPr>
            <w:tcW w:w="5657" w:type="dxa"/>
          </w:tcPr>
          <w:p w14:paraId="5D21BF36" w14:textId="79780DFC" w:rsidR="009E659D" w:rsidRPr="00982192" w:rsidRDefault="00F149AE" w:rsidP="00CE01DA">
            <w:pPr>
              <w:spacing w:before="170" w:after="170"/>
              <w:rPr>
                <w:noProof/>
                <w:szCs w:val="17"/>
                <w:lang w:val="fr-FR"/>
              </w:rPr>
            </w:pPr>
            <w:r w:rsidRPr="00F149AE">
              <w:rPr>
                <w:noProof/>
                <w:szCs w:val="17"/>
                <w:lang w:val="fr-FR"/>
              </w:rPr>
              <w:t>Une combinaison d</w:t>
            </w:r>
            <w:r w:rsidR="00BB0A23">
              <w:rPr>
                <w:noProof/>
                <w:szCs w:val="17"/>
                <w:lang w:val="fr-FR"/>
              </w:rPr>
              <w:t>’</w:t>
            </w:r>
            <w:r w:rsidRPr="00F149AE">
              <w:rPr>
                <w:noProof/>
                <w:szCs w:val="17"/>
                <w:lang w:val="fr-FR"/>
              </w:rPr>
              <w:t>un ou plusieurs nombres entiers, lettres, caractères spéciaux qui identifie de manière unique une instance spécifique d</w:t>
            </w:r>
            <w:r w:rsidR="00BB0A23">
              <w:rPr>
                <w:noProof/>
                <w:szCs w:val="17"/>
                <w:lang w:val="fr-FR"/>
              </w:rPr>
              <w:t>’</w:t>
            </w:r>
            <w:r w:rsidRPr="00F149AE">
              <w:rPr>
                <w:noProof/>
                <w:szCs w:val="17"/>
                <w:lang w:val="fr-FR"/>
              </w:rPr>
              <w:t>un objet commercial mais qui peut ne pas avoir une signification facile à définir</w:t>
            </w:r>
            <w:r w:rsidR="009E659D" w:rsidRPr="00982192">
              <w:rPr>
                <w:noProof/>
                <w:szCs w:val="17"/>
                <w:lang w:val="fr-FR"/>
              </w:rPr>
              <w:t>.</w:t>
            </w:r>
          </w:p>
        </w:tc>
        <w:tc>
          <w:tcPr>
            <w:tcW w:w="1833" w:type="dxa"/>
          </w:tcPr>
          <w:p w14:paraId="72B175B9" w14:textId="5C12D0A5"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7A07BC42" w14:textId="77777777" w:rsidTr="00992E68">
        <w:trPr>
          <w:cantSplit/>
          <w:trHeight w:val="626"/>
        </w:trPr>
        <w:tc>
          <w:tcPr>
            <w:tcW w:w="1190" w:type="dxa"/>
          </w:tcPr>
          <w:p w14:paraId="5CD4E557" w14:textId="12B6EF80" w:rsidR="009E659D" w:rsidRPr="00982192" w:rsidRDefault="00F149AE" w:rsidP="00CE01DA">
            <w:pPr>
              <w:spacing w:before="170" w:after="170"/>
              <w:rPr>
                <w:noProof/>
                <w:szCs w:val="17"/>
                <w:lang w:val="fr-FR"/>
              </w:rPr>
            </w:pPr>
            <w:r>
              <w:rPr>
                <w:noProof/>
                <w:szCs w:val="17"/>
                <w:lang w:val="fr-FR"/>
              </w:rPr>
              <w:t>Indicateu</w:t>
            </w:r>
            <w:r w:rsidR="009E659D" w:rsidRPr="00982192">
              <w:rPr>
                <w:noProof/>
                <w:szCs w:val="17"/>
                <w:lang w:val="fr-FR"/>
              </w:rPr>
              <w:t>r</w:t>
            </w:r>
          </w:p>
        </w:tc>
        <w:tc>
          <w:tcPr>
            <w:tcW w:w="5657" w:type="dxa"/>
          </w:tcPr>
          <w:p w14:paraId="6E6F23A7" w14:textId="08F59AC8" w:rsidR="009E659D" w:rsidRPr="00982192" w:rsidRDefault="00075B23" w:rsidP="00CE01DA">
            <w:pPr>
              <w:spacing w:before="170" w:after="170"/>
              <w:rPr>
                <w:noProof/>
                <w:szCs w:val="17"/>
                <w:lang w:val="fr-FR"/>
              </w:rPr>
            </w:pPr>
            <w:r w:rsidRPr="00075B23">
              <w:rPr>
                <w:noProof/>
                <w:szCs w:val="17"/>
                <w:lang w:val="fr-FR"/>
              </w:rPr>
              <w:t>Un signal de la présence, de l</w:t>
            </w:r>
            <w:r w:rsidR="00BB0A23">
              <w:rPr>
                <w:noProof/>
                <w:szCs w:val="17"/>
                <w:lang w:val="fr-FR"/>
              </w:rPr>
              <w:t>’</w:t>
            </w:r>
            <w:r w:rsidRPr="00075B23">
              <w:rPr>
                <w:noProof/>
                <w:szCs w:val="17"/>
                <w:lang w:val="fr-FR"/>
              </w:rPr>
              <w:t>absence ou de l</w:t>
            </w:r>
            <w:r w:rsidR="00BB0A23">
              <w:rPr>
                <w:noProof/>
                <w:szCs w:val="17"/>
                <w:lang w:val="fr-FR"/>
              </w:rPr>
              <w:t>’</w:t>
            </w:r>
            <w:r w:rsidRPr="00075B23">
              <w:rPr>
                <w:noProof/>
                <w:szCs w:val="17"/>
                <w:lang w:val="fr-FR"/>
              </w:rPr>
              <w:t>exigence de quelque cho</w:t>
            </w:r>
            <w:r w:rsidR="00334310" w:rsidRPr="00075B23">
              <w:rPr>
                <w:noProof/>
                <w:szCs w:val="17"/>
                <w:lang w:val="fr-FR"/>
              </w:rPr>
              <w:t>se</w:t>
            </w:r>
            <w:r w:rsidR="00334310">
              <w:rPr>
                <w:noProof/>
                <w:szCs w:val="17"/>
                <w:lang w:val="fr-FR"/>
              </w:rPr>
              <w:t xml:space="preserve">.  </w:t>
            </w:r>
            <w:r w:rsidR="00334310" w:rsidRPr="00075B23">
              <w:rPr>
                <w:noProof/>
                <w:szCs w:val="17"/>
                <w:lang w:val="fr-FR"/>
              </w:rPr>
              <w:t>Le</w:t>
            </w:r>
            <w:r w:rsidRPr="00075B23">
              <w:rPr>
                <w:noProof/>
                <w:szCs w:val="17"/>
                <w:lang w:val="fr-FR"/>
              </w:rPr>
              <w:t xml:space="preserve">s valeurs recommandées sont </w:t>
            </w:r>
            <w:r w:rsidR="001C4E7E" w:rsidRPr="00A21BF0">
              <w:rPr>
                <w:szCs w:val="17"/>
                <w:lang w:val="fr-FR"/>
              </w:rPr>
              <w:t>"</w:t>
            </w:r>
            <w:r w:rsidRPr="00075B23">
              <w:rPr>
                <w:noProof/>
                <w:szCs w:val="17"/>
                <w:lang w:val="fr-FR"/>
              </w:rPr>
              <w:t>Y</w:t>
            </w:r>
            <w:r w:rsidR="001C4E7E" w:rsidRPr="00A21BF0">
              <w:rPr>
                <w:rStyle w:val="XML"/>
                <w:rFonts w:ascii="Courier New" w:hAnsi="Courier New" w:cs="Courier New"/>
                <w:sz w:val="17"/>
                <w:szCs w:val="17"/>
                <w:lang w:val="fr-FR"/>
              </w:rPr>
              <w:t>"</w:t>
            </w:r>
            <w:r w:rsidRPr="00075B23">
              <w:rPr>
                <w:noProof/>
                <w:szCs w:val="17"/>
                <w:lang w:val="fr-FR"/>
              </w:rPr>
              <w:t xml:space="preserve">, </w:t>
            </w:r>
            <w:r w:rsidR="001C4E7E" w:rsidRPr="00A21BF0">
              <w:rPr>
                <w:rStyle w:val="XML"/>
                <w:rFonts w:ascii="Courier New" w:hAnsi="Courier New" w:cs="Courier New"/>
                <w:sz w:val="17"/>
                <w:szCs w:val="17"/>
                <w:lang w:val="fr-FR"/>
              </w:rPr>
              <w:t>"</w:t>
            </w:r>
            <w:r w:rsidRPr="00075B23">
              <w:rPr>
                <w:noProof/>
                <w:szCs w:val="17"/>
                <w:lang w:val="fr-FR"/>
              </w:rPr>
              <w:t>N</w:t>
            </w:r>
            <w:r w:rsidR="001C4E7E" w:rsidRPr="00A21BF0">
              <w:rPr>
                <w:rStyle w:val="XML"/>
                <w:rFonts w:ascii="Courier New" w:hAnsi="Courier New" w:cs="Courier New"/>
                <w:sz w:val="17"/>
                <w:szCs w:val="17"/>
                <w:lang w:val="fr-FR"/>
              </w:rPr>
              <w:t>"</w:t>
            </w:r>
            <w:r w:rsidRPr="00075B23">
              <w:rPr>
                <w:noProof/>
                <w:szCs w:val="17"/>
                <w:lang w:val="fr-FR"/>
              </w:rPr>
              <w:t xml:space="preserve">, et </w:t>
            </w:r>
            <w:r w:rsidR="00555419">
              <w:rPr>
                <w:noProof/>
                <w:szCs w:val="17"/>
                <w:lang w:val="fr-FR"/>
              </w:rPr>
              <w:t>“</w:t>
            </w:r>
            <w:r w:rsidRPr="00075B23">
              <w:rPr>
                <w:noProof/>
                <w:szCs w:val="17"/>
                <w:lang w:val="fr-FR"/>
              </w:rPr>
              <w:t>?”, le cas échéant.</w:t>
            </w:r>
          </w:p>
        </w:tc>
        <w:tc>
          <w:tcPr>
            <w:tcW w:w="1833" w:type="dxa"/>
          </w:tcPr>
          <w:p w14:paraId="38B7B0D5" w14:textId="26833E44" w:rsidR="009E659D" w:rsidRPr="00A21BF0" w:rsidRDefault="004065AF"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B</w:t>
            </w:r>
            <w:r w:rsidR="009E659D" w:rsidRPr="00A21BF0">
              <w:rPr>
                <w:rStyle w:val="XML"/>
                <w:rFonts w:ascii="Courier New" w:hAnsi="Courier New" w:cs="Courier New"/>
                <w:noProof/>
                <w:szCs w:val="17"/>
                <w:lang w:val="fr-FR"/>
              </w:rPr>
              <w:t>ool</w:t>
            </w:r>
            <w:r w:rsidR="00D920F9" w:rsidRPr="00A21BF0">
              <w:rPr>
                <w:rStyle w:val="XML"/>
                <w:rFonts w:ascii="Courier New" w:hAnsi="Courier New" w:cs="Courier New"/>
                <w:noProof/>
                <w:szCs w:val="17"/>
                <w:lang w:val="fr-FR"/>
              </w:rPr>
              <w:t>éen</w:t>
            </w:r>
          </w:p>
        </w:tc>
      </w:tr>
      <w:tr w:rsidR="009E659D" w:rsidRPr="00982192" w14:paraId="4C97DE1A" w14:textId="77777777" w:rsidTr="00992E68">
        <w:trPr>
          <w:cantSplit/>
          <w:trHeight w:val="2012"/>
        </w:trPr>
        <w:tc>
          <w:tcPr>
            <w:tcW w:w="1190" w:type="dxa"/>
          </w:tcPr>
          <w:p w14:paraId="15CE2ADD" w14:textId="453F4047" w:rsidR="009E659D" w:rsidRPr="00982192" w:rsidRDefault="00075B23" w:rsidP="00CE01DA">
            <w:pPr>
              <w:spacing w:before="170" w:after="170"/>
              <w:rPr>
                <w:noProof/>
                <w:szCs w:val="17"/>
                <w:lang w:val="fr-FR"/>
              </w:rPr>
            </w:pPr>
            <w:r>
              <w:rPr>
                <w:noProof/>
                <w:szCs w:val="17"/>
                <w:lang w:val="fr-FR"/>
              </w:rPr>
              <w:t>Me</w:t>
            </w:r>
            <w:r w:rsidR="009E659D" w:rsidRPr="00982192">
              <w:rPr>
                <w:noProof/>
                <w:szCs w:val="17"/>
                <w:lang w:val="fr-FR"/>
              </w:rPr>
              <w:t>sure</w:t>
            </w:r>
          </w:p>
        </w:tc>
        <w:tc>
          <w:tcPr>
            <w:tcW w:w="5657" w:type="dxa"/>
          </w:tcPr>
          <w:p w14:paraId="214F0F91" w14:textId="6FA71CC0" w:rsidR="009E659D" w:rsidRPr="00982192" w:rsidRDefault="00075B23" w:rsidP="00CE01DA">
            <w:pPr>
              <w:spacing w:before="170" w:after="170"/>
              <w:rPr>
                <w:noProof/>
                <w:szCs w:val="17"/>
                <w:lang w:val="fr-FR"/>
              </w:rPr>
            </w:pPr>
            <w:r w:rsidRPr="00075B23">
              <w:rPr>
                <w:noProof/>
                <w:szCs w:val="17"/>
                <w:lang w:val="fr-FR"/>
              </w:rPr>
              <w:t>Une mesure est une valeur numérique déterminée en mesurant un objet avec l</w:t>
            </w:r>
            <w:r w:rsidR="00BB0A23">
              <w:rPr>
                <w:noProof/>
                <w:szCs w:val="17"/>
                <w:lang w:val="fr-FR"/>
              </w:rPr>
              <w:t>’</w:t>
            </w:r>
            <w:r w:rsidRPr="00075B23">
              <w:rPr>
                <w:noProof/>
                <w:szCs w:val="17"/>
                <w:lang w:val="fr-FR"/>
              </w:rPr>
              <w:t>unité de mesure donn</w:t>
            </w:r>
            <w:r w:rsidR="00334310" w:rsidRPr="00075B23">
              <w:rPr>
                <w:noProof/>
                <w:szCs w:val="17"/>
                <w:lang w:val="fr-FR"/>
              </w:rPr>
              <w:t>ée</w:t>
            </w:r>
            <w:r w:rsidR="00334310">
              <w:rPr>
                <w:noProof/>
                <w:szCs w:val="17"/>
                <w:lang w:val="fr-FR"/>
              </w:rPr>
              <w:t xml:space="preserve">.  </w:t>
            </w:r>
            <w:r w:rsidR="00334310" w:rsidRPr="00982192">
              <w:rPr>
                <w:rStyle w:val="XML"/>
                <w:noProof/>
                <w:szCs w:val="17"/>
                <w:lang w:val="fr-FR"/>
              </w:rPr>
              <w:t>Me</w:t>
            </w:r>
            <w:r w:rsidRPr="00982192">
              <w:rPr>
                <w:rStyle w:val="XML"/>
                <w:noProof/>
                <w:szCs w:val="17"/>
                <w:lang w:val="fr-FR"/>
              </w:rPr>
              <w:t>asureType</w:t>
            </w:r>
            <w:r w:rsidRPr="00075B23">
              <w:rPr>
                <w:noProof/>
                <w:szCs w:val="17"/>
                <w:lang w:val="fr-FR"/>
              </w:rPr>
              <w:t xml:space="preserve"> est utilisé pour représenter un type de dimension physique comme la température, la longueur, la vitesse, la largeur, le poids, le volume et la latitude d</w:t>
            </w:r>
            <w:r w:rsidR="00BB0A23">
              <w:rPr>
                <w:noProof/>
                <w:szCs w:val="17"/>
                <w:lang w:val="fr-FR"/>
              </w:rPr>
              <w:t>’</w:t>
            </w:r>
            <w:r w:rsidRPr="00075B23">
              <w:rPr>
                <w:noProof/>
                <w:szCs w:val="17"/>
                <w:lang w:val="fr-FR"/>
              </w:rPr>
              <w:t>un obj</w:t>
            </w:r>
            <w:r w:rsidR="00334310" w:rsidRPr="00075B23">
              <w:rPr>
                <w:noProof/>
                <w:szCs w:val="17"/>
                <w:lang w:val="fr-FR"/>
              </w:rPr>
              <w:t>et</w:t>
            </w:r>
            <w:r w:rsidR="00334310">
              <w:rPr>
                <w:noProof/>
                <w:szCs w:val="17"/>
                <w:lang w:val="fr-FR"/>
              </w:rPr>
              <w:t xml:space="preserve">.  </w:t>
            </w:r>
            <w:r w:rsidR="00334310" w:rsidRPr="00075B23">
              <w:rPr>
                <w:noProof/>
                <w:szCs w:val="17"/>
                <w:lang w:val="fr-FR"/>
              </w:rPr>
              <w:t>En</w:t>
            </w:r>
            <w:r w:rsidRPr="00075B23">
              <w:rPr>
                <w:noProof/>
                <w:szCs w:val="17"/>
                <w:lang w:val="fr-FR"/>
              </w:rPr>
              <w:t xml:space="preserve"> termes plus précis, </w:t>
            </w:r>
            <w:r w:rsidRPr="00982192">
              <w:rPr>
                <w:rStyle w:val="XML"/>
                <w:noProof/>
                <w:szCs w:val="17"/>
                <w:lang w:val="fr-FR"/>
              </w:rPr>
              <w:t>MeasureType</w:t>
            </w:r>
            <w:r w:rsidRPr="00075B23">
              <w:rPr>
                <w:noProof/>
                <w:szCs w:val="17"/>
                <w:lang w:val="fr-FR"/>
              </w:rPr>
              <w:t xml:space="preserve"> devrait être utilisé pour mesurer les propriétés intrinsèques ou physiques d</w:t>
            </w:r>
            <w:r w:rsidR="00BB0A23">
              <w:rPr>
                <w:noProof/>
                <w:szCs w:val="17"/>
                <w:lang w:val="fr-FR"/>
              </w:rPr>
              <w:t>’</w:t>
            </w:r>
            <w:r w:rsidRPr="00075B23">
              <w:rPr>
                <w:noProof/>
                <w:szCs w:val="17"/>
                <w:lang w:val="fr-FR"/>
              </w:rPr>
              <w:t xml:space="preserve">un objet considéré comme un tout. </w:t>
            </w:r>
            <w:r>
              <w:rPr>
                <w:noProof/>
                <w:szCs w:val="17"/>
                <w:lang w:val="fr-FR"/>
              </w:rPr>
              <w:t xml:space="preserve"> </w:t>
            </w:r>
          </w:p>
        </w:tc>
        <w:tc>
          <w:tcPr>
            <w:tcW w:w="1833" w:type="dxa"/>
          </w:tcPr>
          <w:p w14:paraId="7114F8C0" w14:textId="7E711755" w:rsidR="009E659D" w:rsidRPr="00A21BF0" w:rsidRDefault="009E659D"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w:t>
            </w:r>
            <w:r w:rsidR="00D920F9" w:rsidRPr="00A21BF0">
              <w:rPr>
                <w:rStyle w:val="XML"/>
                <w:rFonts w:ascii="Courier New" w:hAnsi="Courier New" w:cs="Courier New"/>
                <w:noProof/>
                <w:szCs w:val="17"/>
                <w:lang w:val="fr-FR"/>
              </w:rPr>
              <w:t>ombre</w:t>
            </w:r>
          </w:p>
        </w:tc>
      </w:tr>
      <w:tr w:rsidR="009E659D" w:rsidRPr="00982192" w14:paraId="6BABADD7" w14:textId="77777777" w:rsidTr="00992E68">
        <w:trPr>
          <w:cantSplit/>
          <w:trHeight w:val="350"/>
        </w:trPr>
        <w:tc>
          <w:tcPr>
            <w:tcW w:w="1190" w:type="dxa"/>
          </w:tcPr>
          <w:p w14:paraId="79306B20" w14:textId="7BFDBE8A" w:rsidR="009E659D" w:rsidRPr="00982192" w:rsidRDefault="009E659D" w:rsidP="00CE01DA">
            <w:pPr>
              <w:spacing w:before="170" w:after="170"/>
              <w:rPr>
                <w:noProof/>
                <w:szCs w:val="17"/>
                <w:lang w:val="fr-FR"/>
              </w:rPr>
            </w:pPr>
            <w:r w:rsidRPr="00982192">
              <w:rPr>
                <w:noProof/>
                <w:szCs w:val="17"/>
                <w:lang w:val="fr-FR"/>
              </w:rPr>
              <w:t>N</w:t>
            </w:r>
            <w:r w:rsidR="002269A9">
              <w:rPr>
                <w:noProof/>
                <w:szCs w:val="17"/>
                <w:lang w:val="fr-FR"/>
              </w:rPr>
              <w:t>om</w:t>
            </w:r>
          </w:p>
        </w:tc>
        <w:tc>
          <w:tcPr>
            <w:tcW w:w="5657" w:type="dxa"/>
          </w:tcPr>
          <w:p w14:paraId="518AA91A" w14:textId="2C768C69" w:rsidR="009E659D" w:rsidRPr="00982192" w:rsidRDefault="002269A9" w:rsidP="00CE01DA">
            <w:pPr>
              <w:spacing w:before="170" w:after="170"/>
              <w:rPr>
                <w:noProof/>
                <w:szCs w:val="17"/>
                <w:lang w:val="fr-FR"/>
              </w:rPr>
            </w:pPr>
            <w:r w:rsidRPr="002269A9">
              <w:rPr>
                <w:noProof/>
                <w:szCs w:val="17"/>
                <w:lang w:val="fr-FR"/>
              </w:rPr>
              <w:t>La désignation d</w:t>
            </w:r>
            <w:r w:rsidR="00BB0A23">
              <w:rPr>
                <w:noProof/>
                <w:szCs w:val="17"/>
                <w:lang w:val="fr-FR"/>
              </w:rPr>
              <w:t>’</w:t>
            </w:r>
            <w:r w:rsidRPr="002269A9">
              <w:rPr>
                <w:noProof/>
                <w:szCs w:val="17"/>
                <w:lang w:val="fr-FR"/>
              </w:rPr>
              <w:t xml:space="preserve">un objet exprimé en un mot ou en une phrase. </w:t>
            </w:r>
            <w:r w:rsidR="002D56D3">
              <w:rPr>
                <w:noProof/>
                <w:szCs w:val="17"/>
                <w:lang w:val="fr-FR"/>
              </w:rPr>
              <w:t xml:space="preserve"> </w:t>
            </w:r>
          </w:p>
        </w:tc>
        <w:tc>
          <w:tcPr>
            <w:tcW w:w="1833" w:type="dxa"/>
          </w:tcPr>
          <w:p w14:paraId="4F863BA9" w14:textId="6C1AA8C1"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5CB71D49" w14:textId="77777777" w:rsidTr="00992E68">
        <w:trPr>
          <w:cantSplit/>
          <w:trHeight w:val="626"/>
        </w:trPr>
        <w:tc>
          <w:tcPr>
            <w:tcW w:w="1190" w:type="dxa"/>
          </w:tcPr>
          <w:p w14:paraId="3438FD14" w14:textId="65E67786" w:rsidR="009E659D" w:rsidRPr="00982192" w:rsidRDefault="009E659D" w:rsidP="00CE01DA">
            <w:pPr>
              <w:spacing w:before="170" w:after="170"/>
              <w:rPr>
                <w:noProof/>
                <w:szCs w:val="17"/>
                <w:lang w:val="fr-FR"/>
              </w:rPr>
            </w:pPr>
            <w:r w:rsidRPr="00982192">
              <w:rPr>
                <w:noProof/>
                <w:szCs w:val="17"/>
                <w:lang w:val="fr-FR"/>
              </w:rPr>
              <w:t>N</w:t>
            </w:r>
            <w:r w:rsidR="002269A9">
              <w:rPr>
                <w:noProof/>
                <w:szCs w:val="17"/>
                <w:lang w:val="fr-FR"/>
              </w:rPr>
              <w:t>ombre</w:t>
            </w:r>
          </w:p>
        </w:tc>
        <w:tc>
          <w:tcPr>
            <w:tcW w:w="5657" w:type="dxa"/>
          </w:tcPr>
          <w:p w14:paraId="0951B85E" w14:textId="2D4A5E6D" w:rsidR="009E659D" w:rsidRPr="00982192" w:rsidRDefault="004F7ECC" w:rsidP="00CE01DA">
            <w:pPr>
              <w:spacing w:before="170" w:after="170"/>
              <w:rPr>
                <w:noProof/>
                <w:szCs w:val="17"/>
                <w:lang w:val="fr-FR"/>
              </w:rPr>
            </w:pPr>
            <w:r w:rsidRPr="004F7ECC">
              <w:rPr>
                <w:noProof/>
                <w:szCs w:val="17"/>
                <w:lang w:val="fr-FR"/>
              </w:rPr>
              <w:t>Une série de chiffres ou de caractères alphanumériques désignant l</w:t>
            </w:r>
            <w:r w:rsidR="00BB0A23">
              <w:rPr>
                <w:noProof/>
                <w:szCs w:val="17"/>
                <w:lang w:val="fr-FR"/>
              </w:rPr>
              <w:t>’</w:t>
            </w:r>
            <w:r w:rsidRPr="004F7ECC">
              <w:rPr>
                <w:noProof/>
                <w:szCs w:val="17"/>
                <w:lang w:val="fr-FR"/>
              </w:rPr>
              <w:t>étiquette, la valeur, la quantité ou l</w:t>
            </w:r>
            <w:r w:rsidR="00BB0A23">
              <w:rPr>
                <w:noProof/>
                <w:szCs w:val="17"/>
                <w:lang w:val="fr-FR"/>
              </w:rPr>
              <w:t>’</w:t>
            </w:r>
            <w:r w:rsidRPr="004F7ECC">
              <w:rPr>
                <w:noProof/>
                <w:szCs w:val="17"/>
                <w:lang w:val="fr-FR"/>
              </w:rPr>
              <w:t xml:space="preserve">identification. </w:t>
            </w:r>
            <w:r>
              <w:rPr>
                <w:noProof/>
                <w:szCs w:val="17"/>
                <w:lang w:val="fr-FR"/>
              </w:rPr>
              <w:t xml:space="preserve"> </w:t>
            </w:r>
          </w:p>
        </w:tc>
        <w:tc>
          <w:tcPr>
            <w:tcW w:w="1833" w:type="dxa"/>
          </w:tcPr>
          <w:p w14:paraId="1F1AA84C" w14:textId="0DA43952" w:rsidR="009E659D" w:rsidRPr="00A21BF0" w:rsidRDefault="009E659D"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w:t>
            </w:r>
            <w:r w:rsidR="00D920F9" w:rsidRPr="00A21BF0">
              <w:rPr>
                <w:rStyle w:val="XML"/>
                <w:rFonts w:ascii="Courier New" w:hAnsi="Courier New" w:cs="Courier New"/>
                <w:noProof/>
                <w:szCs w:val="17"/>
                <w:lang w:val="fr-FR"/>
              </w:rPr>
              <w:t>ombre</w:t>
            </w:r>
            <w:r w:rsidRPr="00A21BF0">
              <w:rPr>
                <w:rStyle w:val="XML"/>
                <w:rFonts w:ascii="Courier New" w:hAnsi="Courier New" w:cs="Courier New"/>
                <w:noProof/>
                <w:szCs w:val="17"/>
                <w:lang w:val="fr-FR"/>
              </w:rPr>
              <w:t>,</w:t>
            </w:r>
            <w:r w:rsidRPr="00A21BF0">
              <w:rPr>
                <w:rFonts w:ascii="Courier New" w:hAnsi="Courier New" w:cs="Courier New"/>
                <w:noProof/>
                <w:szCs w:val="17"/>
                <w:lang w:val="fr-FR"/>
              </w:rPr>
              <w:t xml:space="preserve"> </w:t>
            </w:r>
            <w:r w:rsidR="00D920F9" w:rsidRPr="00A21BF0">
              <w:rPr>
                <w:rFonts w:ascii="Courier New" w:hAnsi="Courier New" w:cs="Courier New"/>
                <w:noProof/>
                <w:szCs w:val="17"/>
                <w:lang w:val="fr-FR"/>
              </w:rPr>
              <w:t>chaîne</w:t>
            </w:r>
          </w:p>
        </w:tc>
      </w:tr>
      <w:tr w:rsidR="00D920F9" w:rsidRPr="00982192" w14:paraId="5E0538AC" w14:textId="77777777" w:rsidTr="00992E68">
        <w:trPr>
          <w:cantSplit/>
          <w:trHeight w:val="626"/>
        </w:trPr>
        <w:tc>
          <w:tcPr>
            <w:tcW w:w="1190" w:type="dxa"/>
          </w:tcPr>
          <w:p w14:paraId="77EB63C4" w14:textId="03FDDDD7" w:rsidR="00D920F9" w:rsidRPr="00982192" w:rsidRDefault="00D920F9" w:rsidP="00CE01DA">
            <w:pPr>
              <w:spacing w:before="170" w:after="170"/>
              <w:rPr>
                <w:noProof/>
                <w:szCs w:val="17"/>
                <w:lang w:val="fr-FR"/>
              </w:rPr>
            </w:pPr>
            <w:r w:rsidRPr="00982192">
              <w:rPr>
                <w:noProof/>
                <w:szCs w:val="17"/>
                <w:lang w:val="fr-FR"/>
              </w:rPr>
              <w:t>P</w:t>
            </w:r>
            <w:r w:rsidR="004F7ECC">
              <w:rPr>
                <w:noProof/>
                <w:szCs w:val="17"/>
                <w:lang w:val="fr-FR"/>
              </w:rPr>
              <w:t xml:space="preserve">our </w:t>
            </w:r>
            <w:r w:rsidRPr="00982192">
              <w:rPr>
                <w:noProof/>
                <w:szCs w:val="17"/>
                <w:lang w:val="fr-FR"/>
              </w:rPr>
              <w:t>cent</w:t>
            </w:r>
          </w:p>
        </w:tc>
        <w:tc>
          <w:tcPr>
            <w:tcW w:w="5657" w:type="dxa"/>
          </w:tcPr>
          <w:p w14:paraId="1C5F45C6" w14:textId="61986593" w:rsidR="00D920F9" w:rsidRPr="00982192" w:rsidRDefault="004F7ECC" w:rsidP="00CE01DA">
            <w:pPr>
              <w:spacing w:before="170" w:after="170"/>
              <w:rPr>
                <w:noProof/>
                <w:szCs w:val="17"/>
                <w:lang w:val="fr-FR"/>
              </w:rPr>
            </w:pPr>
            <w:r w:rsidRPr="004F7ECC">
              <w:rPr>
                <w:noProof/>
                <w:szCs w:val="17"/>
                <w:lang w:val="fr-FR"/>
              </w:rPr>
              <w:t>Un chiffre qui représente la partie d</w:t>
            </w:r>
            <w:r w:rsidR="00BB0A23">
              <w:rPr>
                <w:noProof/>
                <w:szCs w:val="17"/>
                <w:lang w:val="fr-FR"/>
              </w:rPr>
              <w:t>’</w:t>
            </w:r>
            <w:r w:rsidRPr="004F7ECC">
              <w:rPr>
                <w:noProof/>
                <w:szCs w:val="17"/>
                <w:lang w:val="fr-FR"/>
              </w:rPr>
              <w:t xml:space="preserve">un tout qui sera divisé par 100. </w:t>
            </w:r>
            <w:r w:rsidR="002D56D3">
              <w:rPr>
                <w:noProof/>
                <w:szCs w:val="17"/>
                <w:lang w:val="fr-FR"/>
              </w:rPr>
              <w:t xml:space="preserve"> </w:t>
            </w:r>
          </w:p>
        </w:tc>
        <w:tc>
          <w:tcPr>
            <w:tcW w:w="1833" w:type="dxa"/>
          </w:tcPr>
          <w:p w14:paraId="0E04823E" w14:textId="67944951" w:rsidR="00D920F9"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Nombre</w:t>
            </w:r>
          </w:p>
        </w:tc>
      </w:tr>
      <w:tr w:rsidR="00D920F9" w:rsidRPr="00982192" w14:paraId="58E92729" w14:textId="77777777" w:rsidTr="00992E68">
        <w:trPr>
          <w:cantSplit/>
          <w:trHeight w:val="2858"/>
        </w:trPr>
        <w:tc>
          <w:tcPr>
            <w:tcW w:w="1190" w:type="dxa"/>
          </w:tcPr>
          <w:p w14:paraId="095C0883" w14:textId="5BAA9538" w:rsidR="00D920F9" w:rsidRPr="00982192" w:rsidRDefault="00D920F9" w:rsidP="00CE01DA">
            <w:pPr>
              <w:spacing w:before="170" w:after="170"/>
              <w:rPr>
                <w:noProof/>
                <w:szCs w:val="17"/>
                <w:lang w:val="fr-FR"/>
              </w:rPr>
            </w:pPr>
            <w:r w:rsidRPr="00982192">
              <w:rPr>
                <w:noProof/>
                <w:szCs w:val="17"/>
                <w:lang w:val="fr-FR"/>
              </w:rPr>
              <w:t>Quantit</w:t>
            </w:r>
            <w:r w:rsidR="004F7ECC">
              <w:rPr>
                <w:noProof/>
                <w:szCs w:val="17"/>
                <w:lang w:val="fr-FR"/>
              </w:rPr>
              <w:t>é</w:t>
            </w:r>
          </w:p>
        </w:tc>
        <w:tc>
          <w:tcPr>
            <w:tcW w:w="5657" w:type="dxa"/>
          </w:tcPr>
          <w:p w14:paraId="2ABF3DE4" w14:textId="119C85F5" w:rsidR="00D920F9" w:rsidRPr="00982192" w:rsidRDefault="004F7ECC" w:rsidP="00CE01DA">
            <w:pPr>
              <w:spacing w:before="170" w:after="170"/>
              <w:rPr>
                <w:noProof/>
                <w:szCs w:val="17"/>
                <w:lang w:val="fr-FR"/>
              </w:rPr>
            </w:pPr>
            <w:r w:rsidRPr="004F7ECC">
              <w:rPr>
                <w:noProof/>
                <w:szCs w:val="17"/>
                <w:lang w:val="fr-FR"/>
              </w:rPr>
              <w:t>Une quantité est un nombre compté d</w:t>
            </w:r>
            <w:r w:rsidR="00BB0A23">
              <w:rPr>
                <w:noProof/>
                <w:szCs w:val="17"/>
                <w:lang w:val="fr-FR"/>
              </w:rPr>
              <w:t>’</w:t>
            </w:r>
            <w:r w:rsidRPr="004F7ECC">
              <w:rPr>
                <w:noProof/>
                <w:szCs w:val="17"/>
                <w:lang w:val="fr-FR"/>
              </w:rPr>
              <w:t xml:space="preserve">unités non monétaires, </w:t>
            </w:r>
            <w:r w:rsidR="00BB0A23">
              <w:rPr>
                <w:noProof/>
                <w:szCs w:val="17"/>
                <w:lang w:val="fr-FR"/>
              </w:rPr>
              <w:t>y compris</w:t>
            </w:r>
            <w:r w:rsidRPr="004F7ECC">
              <w:rPr>
                <w:noProof/>
                <w:szCs w:val="17"/>
                <w:lang w:val="fr-FR"/>
              </w:rPr>
              <w:t xml:space="preserve"> éventuellement des fractio</w:t>
            </w:r>
            <w:r w:rsidR="00334310" w:rsidRPr="004F7ECC">
              <w:rPr>
                <w:noProof/>
                <w:szCs w:val="17"/>
                <w:lang w:val="fr-FR"/>
              </w:rPr>
              <w:t>ns</w:t>
            </w:r>
            <w:r w:rsidR="00334310">
              <w:rPr>
                <w:noProof/>
                <w:szCs w:val="17"/>
                <w:lang w:val="fr-FR"/>
              </w:rPr>
              <w:t xml:space="preserve">.  </w:t>
            </w:r>
            <w:r w:rsidR="00334310" w:rsidRPr="00A21BF0">
              <w:rPr>
                <w:rStyle w:val="XML"/>
                <w:sz w:val="17"/>
                <w:lang w:val="fr-FR"/>
              </w:rPr>
              <w:t>Qu</w:t>
            </w:r>
            <w:r w:rsidR="00D920F9" w:rsidRPr="00A21BF0">
              <w:rPr>
                <w:rStyle w:val="XML"/>
                <w:sz w:val="17"/>
                <w:lang w:val="fr-FR"/>
              </w:rPr>
              <w:t>antity</w:t>
            </w:r>
            <w:r w:rsidR="00D920F9" w:rsidRPr="00982192">
              <w:rPr>
                <w:noProof/>
                <w:szCs w:val="17"/>
                <w:lang w:val="fr-FR"/>
              </w:rPr>
              <w:t xml:space="preserve"> </w:t>
            </w:r>
            <w:r w:rsidRPr="004F7ECC">
              <w:rPr>
                <w:noProof/>
                <w:szCs w:val="17"/>
                <w:lang w:val="fr-FR"/>
              </w:rPr>
              <w:t>est utilisé pour représenter un nombre compté de chos</w:t>
            </w:r>
            <w:r w:rsidR="00334310" w:rsidRPr="004F7ECC">
              <w:rPr>
                <w:noProof/>
                <w:szCs w:val="17"/>
                <w:lang w:val="fr-FR"/>
              </w:rPr>
              <w:t>es</w:t>
            </w:r>
            <w:r w:rsidR="00334310">
              <w:rPr>
                <w:noProof/>
                <w:szCs w:val="17"/>
                <w:lang w:val="fr-FR"/>
              </w:rPr>
              <w:t xml:space="preserve">.  </w:t>
            </w:r>
            <w:r w:rsidR="00334310" w:rsidRPr="00A21BF0">
              <w:rPr>
                <w:rStyle w:val="XML"/>
                <w:sz w:val="17"/>
                <w:lang w:val="fr-FR"/>
              </w:rPr>
              <w:t>Qu</w:t>
            </w:r>
            <w:r w:rsidR="00D920F9" w:rsidRPr="00A21BF0">
              <w:rPr>
                <w:rStyle w:val="XML"/>
                <w:sz w:val="17"/>
                <w:lang w:val="fr-FR"/>
              </w:rPr>
              <w:t>antity</w:t>
            </w:r>
            <w:r w:rsidR="00D920F9" w:rsidRPr="00982192">
              <w:rPr>
                <w:noProof/>
                <w:szCs w:val="17"/>
                <w:lang w:val="fr-FR"/>
              </w:rPr>
              <w:t xml:space="preserve"> </w:t>
            </w:r>
            <w:r w:rsidRPr="004F7ECC">
              <w:rPr>
                <w:noProof/>
                <w:szCs w:val="17"/>
                <w:lang w:val="fr-FR"/>
              </w:rPr>
              <w:t>devrait être utilisé pour des propriétés simples d</w:t>
            </w:r>
            <w:r w:rsidR="00BB0A23">
              <w:rPr>
                <w:noProof/>
                <w:szCs w:val="17"/>
                <w:lang w:val="fr-FR"/>
              </w:rPr>
              <w:t>’</w:t>
            </w:r>
            <w:r w:rsidRPr="004F7ECC">
              <w:rPr>
                <w:noProof/>
                <w:szCs w:val="17"/>
                <w:lang w:val="fr-FR"/>
              </w:rPr>
              <w:t>un objet considéré comme un composite, une collection ou un conteneur afin de quantifier ou de compter ses élémen</w:t>
            </w:r>
            <w:r w:rsidR="00334310" w:rsidRPr="004F7ECC">
              <w:rPr>
                <w:noProof/>
                <w:szCs w:val="17"/>
                <w:lang w:val="fr-FR"/>
              </w:rPr>
              <w:t>ts</w:t>
            </w:r>
            <w:r w:rsidR="00334310">
              <w:rPr>
                <w:noProof/>
                <w:szCs w:val="17"/>
                <w:lang w:val="fr-FR"/>
              </w:rPr>
              <w:t xml:space="preserve">.  </w:t>
            </w:r>
            <w:r w:rsidR="00334310" w:rsidRPr="00A21BF0">
              <w:rPr>
                <w:rStyle w:val="XML"/>
                <w:sz w:val="17"/>
                <w:lang w:val="fr-FR"/>
              </w:rPr>
              <w:t>Qu</w:t>
            </w:r>
            <w:r w:rsidR="00D920F9" w:rsidRPr="00A21BF0">
              <w:rPr>
                <w:rStyle w:val="XML"/>
                <w:sz w:val="17"/>
                <w:lang w:val="fr-FR"/>
              </w:rPr>
              <w:t>antity</w:t>
            </w:r>
            <w:r w:rsidR="00D920F9" w:rsidRPr="00982192">
              <w:rPr>
                <w:noProof/>
                <w:szCs w:val="17"/>
                <w:lang w:val="fr-FR"/>
              </w:rPr>
              <w:t xml:space="preserve"> </w:t>
            </w:r>
            <w:r w:rsidRPr="004F7ECC">
              <w:rPr>
                <w:noProof/>
                <w:szCs w:val="17"/>
                <w:lang w:val="fr-FR"/>
              </w:rPr>
              <w:t>devrait toujours exprimer un nombre compté de choses et la propriété sera totale, expédiée, chargée, stock</w:t>
            </w:r>
            <w:r w:rsidR="00334310" w:rsidRPr="004F7ECC">
              <w:rPr>
                <w:noProof/>
                <w:szCs w:val="17"/>
                <w:lang w:val="fr-FR"/>
              </w:rPr>
              <w:t>ée</w:t>
            </w:r>
            <w:r w:rsidR="00334310">
              <w:rPr>
                <w:noProof/>
                <w:szCs w:val="17"/>
                <w:lang w:val="fr-FR"/>
              </w:rPr>
              <w:t xml:space="preserve">.  </w:t>
            </w:r>
            <w:r w:rsidR="00334310" w:rsidRPr="00A21BF0">
              <w:rPr>
                <w:rStyle w:val="XML"/>
                <w:rFonts w:ascii="Courier New" w:hAnsi="Courier New" w:cs="Courier New"/>
                <w:noProof/>
                <w:szCs w:val="17"/>
                <w:lang w:val="fr-FR"/>
              </w:rPr>
              <w:t>Qu</w:t>
            </w:r>
            <w:r w:rsidR="00D920F9" w:rsidRPr="00A21BF0">
              <w:rPr>
                <w:rStyle w:val="XML"/>
                <w:rFonts w:ascii="Courier New" w:hAnsi="Courier New" w:cs="Courier New"/>
                <w:noProof/>
                <w:szCs w:val="17"/>
                <w:lang w:val="fr-FR"/>
              </w:rPr>
              <w:t>antityType</w:t>
            </w:r>
            <w:r w:rsidR="00D920F9" w:rsidRPr="00982192">
              <w:rPr>
                <w:noProof/>
                <w:szCs w:val="17"/>
                <w:lang w:val="fr-FR"/>
              </w:rPr>
              <w:t xml:space="preserve"> </w:t>
            </w:r>
            <w:r w:rsidRPr="004F7ECC">
              <w:rPr>
                <w:noProof/>
                <w:szCs w:val="17"/>
                <w:lang w:val="fr-FR"/>
              </w:rPr>
              <w:t>devrait être utilisé pour les composantes nécessitant des informations sur les unités</w:t>
            </w:r>
            <w:r w:rsidR="00D920F9" w:rsidRPr="00982192">
              <w:rPr>
                <w:noProof/>
                <w:szCs w:val="17"/>
                <w:lang w:val="fr-FR"/>
              </w:rPr>
              <w:t xml:space="preserve">;  </w:t>
            </w:r>
            <w:r>
              <w:rPr>
                <w:noProof/>
                <w:szCs w:val="17"/>
                <w:lang w:val="fr-FR"/>
              </w:rPr>
              <w:t>et</w:t>
            </w:r>
            <w:r w:rsidR="00D920F9" w:rsidRPr="00982192">
              <w:rPr>
                <w:noProof/>
                <w:szCs w:val="17"/>
                <w:lang w:val="fr-FR"/>
              </w:rPr>
              <w:t xml:space="preserve"> </w:t>
            </w:r>
            <w:r w:rsidR="00D920F9" w:rsidRPr="00A21BF0">
              <w:rPr>
                <w:rStyle w:val="XML"/>
                <w:rFonts w:ascii="Courier New" w:hAnsi="Courier New" w:cs="Courier New"/>
                <w:noProof/>
                <w:szCs w:val="17"/>
                <w:lang w:val="fr-FR"/>
              </w:rPr>
              <w:t>xsd:nonNegativeInteger</w:t>
            </w:r>
            <w:r w:rsidR="00D920F9" w:rsidRPr="00982192">
              <w:rPr>
                <w:noProof/>
                <w:szCs w:val="17"/>
                <w:lang w:val="fr-FR"/>
              </w:rPr>
              <w:t xml:space="preserve"> </w:t>
            </w:r>
            <w:r w:rsidRPr="004F7ECC">
              <w:rPr>
                <w:noProof/>
                <w:szCs w:val="17"/>
                <w:lang w:val="fr-FR"/>
              </w:rPr>
              <w:t>devrait être utilisé pour les composantes comptables qui ne nécessitent pas d</w:t>
            </w:r>
            <w:r w:rsidR="00BB0A23">
              <w:rPr>
                <w:noProof/>
                <w:szCs w:val="17"/>
                <w:lang w:val="fr-FR"/>
              </w:rPr>
              <w:t>’</w:t>
            </w:r>
            <w:r w:rsidRPr="004F7ECC">
              <w:rPr>
                <w:noProof/>
                <w:szCs w:val="17"/>
                <w:lang w:val="fr-FR"/>
              </w:rPr>
              <w:t>informations sur les unités</w:t>
            </w:r>
            <w:r w:rsidR="00D920F9" w:rsidRPr="00982192">
              <w:rPr>
                <w:noProof/>
                <w:szCs w:val="17"/>
                <w:lang w:val="fr-FR"/>
              </w:rPr>
              <w:t>.</w:t>
            </w:r>
          </w:p>
        </w:tc>
        <w:tc>
          <w:tcPr>
            <w:tcW w:w="1833" w:type="dxa"/>
          </w:tcPr>
          <w:p w14:paraId="37C69905" w14:textId="76352355" w:rsidR="00D920F9"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Nombre</w:t>
            </w:r>
          </w:p>
        </w:tc>
      </w:tr>
      <w:tr w:rsidR="00D920F9" w:rsidRPr="00982192" w14:paraId="5AA4DCF4" w14:textId="77777777" w:rsidTr="00992E68">
        <w:trPr>
          <w:cantSplit/>
          <w:trHeight w:val="626"/>
        </w:trPr>
        <w:tc>
          <w:tcPr>
            <w:tcW w:w="1190" w:type="dxa"/>
          </w:tcPr>
          <w:p w14:paraId="039041A4" w14:textId="56263B7E" w:rsidR="00D920F9" w:rsidRPr="00982192" w:rsidRDefault="004F20BD" w:rsidP="00CE01DA">
            <w:pPr>
              <w:spacing w:before="170" w:after="170"/>
              <w:rPr>
                <w:noProof/>
                <w:szCs w:val="17"/>
                <w:lang w:val="fr-FR"/>
              </w:rPr>
            </w:pPr>
            <w:r>
              <w:rPr>
                <w:noProof/>
                <w:szCs w:val="17"/>
                <w:lang w:val="fr-FR"/>
              </w:rPr>
              <w:t>Taux</w:t>
            </w:r>
          </w:p>
        </w:tc>
        <w:tc>
          <w:tcPr>
            <w:tcW w:w="5657" w:type="dxa"/>
          </w:tcPr>
          <w:p w14:paraId="5032D9B7" w14:textId="28E206DE" w:rsidR="00D920F9" w:rsidRPr="00982192" w:rsidRDefault="004F20BD" w:rsidP="00CE01DA">
            <w:pPr>
              <w:spacing w:before="170" w:after="170"/>
              <w:rPr>
                <w:noProof/>
                <w:szCs w:val="17"/>
                <w:lang w:val="fr-FR"/>
              </w:rPr>
            </w:pPr>
            <w:r w:rsidRPr="004F20BD">
              <w:rPr>
                <w:noProof/>
                <w:szCs w:val="17"/>
                <w:lang w:val="fr-FR"/>
              </w:rPr>
              <w:t>Une quantité ou un montant mesuré en fonction d</w:t>
            </w:r>
            <w:r w:rsidR="00BB0A23">
              <w:rPr>
                <w:noProof/>
                <w:szCs w:val="17"/>
                <w:lang w:val="fr-FR"/>
              </w:rPr>
              <w:t>’</w:t>
            </w:r>
            <w:r w:rsidRPr="004F20BD">
              <w:rPr>
                <w:noProof/>
                <w:szCs w:val="17"/>
                <w:lang w:val="fr-FR"/>
              </w:rPr>
              <w:t>une autre quantité ou d</w:t>
            </w:r>
            <w:r w:rsidR="00BB0A23">
              <w:rPr>
                <w:noProof/>
                <w:szCs w:val="17"/>
                <w:lang w:val="fr-FR"/>
              </w:rPr>
              <w:t>’</w:t>
            </w:r>
            <w:r w:rsidRPr="004F20BD">
              <w:rPr>
                <w:noProof/>
                <w:szCs w:val="17"/>
                <w:lang w:val="fr-FR"/>
              </w:rPr>
              <w:t>un autre montant</w:t>
            </w:r>
            <w:r w:rsidR="00D920F9" w:rsidRPr="00982192">
              <w:rPr>
                <w:noProof/>
                <w:szCs w:val="17"/>
                <w:lang w:val="fr-FR"/>
              </w:rPr>
              <w:t>.</w:t>
            </w:r>
          </w:p>
        </w:tc>
        <w:tc>
          <w:tcPr>
            <w:tcW w:w="1833" w:type="dxa"/>
          </w:tcPr>
          <w:p w14:paraId="49D7109B" w14:textId="3ED38F5E" w:rsidR="00D920F9"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Nombre</w:t>
            </w:r>
          </w:p>
        </w:tc>
      </w:tr>
      <w:tr w:rsidR="009E659D" w:rsidRPr="00982192" w14:paraId="242D2F4D" w14:textId="77777777" w:rsidTr="00992E68">
        <w:trPr>
          <w:cantSplit/>
          <w:trHeight w:val="626"/>
        </w:trPr>
        <w:tc>
          <w:tcPr>
            <w:tcW w:w="1190" w:type="dxa"/>
          </w:tcPr>
          <w:p w14:paraId="01BD63E5" w14:textId="71B6C9E1" w:rsidR="009E659D" w:rsidRPr="00982192" w:rsidRDefault="009E659D" w:rsidP="00CE01DA">
            <w:pPr>
              <w:spacing w:before="170" w:after="170"/>
              <w:rPr>
                <w:noProof/>
                <w:szCs w:val="17"/>
                <w:lang w:val="fr-FR"/>
              </w:rPr>
            </w:pPr>
            <w:r w:rsidRPr="00982192">
              <w:rPr>
                <w:noProof/>
                <w:szCs w:val="17"/>
                <w:lang w:val="fr-FR"/>
              </w:rPr>
              <w:t>Text</w:t>
            </w:r>
            <w:r w:rsidR="004F20BD">
              <w:rPr>
                <w:noProof/>
                <w:szCs w:val="17"/>
                <w:lang w:val="fr-FR"/>
              </w:rPr>
              <w:t>e</w:t>
            </w:r>
          </w:p>
        </w:tc>
        <w:tc>
          <w:tcPr>
            <w:tcW w:w="5657" w:type="dxa"/>
          </w:tcPr>
          <w:p w14:paraId="59AE0734" w14:textId="4C122393" w:rsidR="009E659D" w:rsidRPr="00982192" w:rsidRDefault="004F20BD" w:rsidP="00CE01DA">
            <w:pPr>
              <w:spacing w:before="170" w:after="170"/>
              <w:rPr>
                <w:noProof/>
                <w:szCs w:val="17"/>
                <w:lang w:val="fr-FR"/>
              </w:rPr>
            </w:pPr>
            <w:r w:rsidRPr="004F20BD">
              <w:rPr>
                <w:noProof/>
                <w:szCs w:val="17"/>
                <w:lang w:val="fr-FR"/>
              </w:rPr>
              <w:t>Une chaîne de caractères non formatés, généralement sous la forme de mots (comprend</w:t>
            </w:r>
            <w:r w:rsidR="001F03AF">
              <w:rPr>
                <w:noProof/>
                <w:szCs w:val="17"/>
                <w:lang w:val="fr-FR"/>
              </w:rPr>
              <w:t>s</w:t>
            </w:r>
            <w:r w:rsidRPr="004F20BD">
              <w:rPr>
                <w:noProof/>
                <w:szCs w:val="17"/>
                <w:lang w:val="fr-FR"/>
              </w:rPr>
              <w:t xml:space="preserve"> les abréviations et commentaires). </w:t>
            </w:r>
            <w:r>
              <w:rPr>
                <w:noProof/>
                <w:szCs w:val="17"/>
                <w:lang w:val="fr-FR"/>
              </w:rPr>
              <w:t xml:space="preserve"> </w:t>
            </w:r>
          </w:p>
        </w:tc>
        <w:tc>
          <w:tcPr>
            <w:tcW w:w="1833" w:type="dxa"/>
          </w:tcPr>
          <w:p w14:paraId="04574CE2" w14:textId="16E4B51C"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r w:rsidR="009E659D" w:rsidRPr="00982192" w14:paraId="4B806A03" w14:textId="77777777" w:rsidTr="00992E68">
        <w:trPr>
          <w:cantSplit/>
          <w:trHeight w:val="642"/>
        </w:trPr>
        <w:tc>
          <w:tcPr>
            <w:tcW w:w="1190" w:type="dxa"/>
          </w:tcPr>
          <w:p w14:paraId="747C7576" w14:textId="23365F6B" w:rsidR="009E659D" w:rsidRPr="00982192" w:rsidRDefault="00592C93" w:rsidP="00CE01DA">
            <w:pPr>
              <w:spacing w:before="170" w:after="170"/>
              <w:rPr>
                <w:noProof/>
                <w:szCs w:val="17"/>
                <w:lang w:val="fr-FR"/>
              </w:rPr>
            </w:pPr>
            <w:r>
              <w:rPr>
                <w:noProof/>
                <w:szCs w:val="17"/>
                <w:lang w:val="fr-FR"/>
              </w:rPr>
              <w:t>Temps</w:t>
            </w:r>
          </w:p>
        </w:tc>
        <w:tc>
          <w:tcPr>
            <w:tcW w:w="5657" w:type="dxa"/>
          </w:tcPr>
          <w:p w14:paraId="65B31D8F" w14:textId="407C1FA8" w:rsidR="009E659D" w:rsidRPr="00982192" w:rsidRDefault="00592C93" w:rsidP="00CE01DA">
            <w:pPr>
              <w:spacing w:before="170" w:after="170"/>
              <w:rPr>
                <w:noProof/>
                <w:szCs w:val="17"/>
                <w:lang w:val="fr-FR"/>
              </w:rPr>
            </w:pPr>
            <w:r w:rsidRPr="00592C93">
              <w:rPr>
                <w:noProof/>
                <w:szCs w:val="17"/>
                <w:lang w:val="fr-FR"/>
              </w:rPr>
              <w:t>La désignation d</w:t>
            </w:r>
            <w:r w:rsidR="00BB0A23">
              <w:rPr>
                <w:noProof/>
                <w:szCs w:val="17"/>
                <w:lang w:val="fr-FR"/>
              </w:rPr>
              <w:t>’</w:t>
            </w:r>
            <w:r w:rsidRPr="00592C93">
              <w:rPr>
                <w:noProof/>
                <w:szCs w:val="17"/>
                <w:lang w:val="fr-FR"/>
              </w:rPr>
              <w:t>un moment chronologique précis dans une période.</w:t>
            </w:r>
          </w:p>
        </w:tc>
        <w:tc>
          <w:tcPr>
            <w:tcW w:w="1833" w:type="dxa"/>
          </w:tcPr>
          <w:p w14:paraId="2381F428" w14:textId="77777777" w:rsidR="009E659D" w:rsidRPr="00A21BF0" w:rsidRDefault="009E659D"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Date</w:t>
            </w:r>
          </w:p>
        </w:tc>
      </w:tr>
      <w:tr w:rsidR="009E659D" w:rsidRPr="00982192" w14:paraId="41B5F3DA" w14:textId="77777777" w:rsidTr="00992E68">
        <w:trPr>
          <w:cantSplit/>
          <w:trHeight w:val="350"/>
        </w:trPr>
        <w:tc>
          <w:tcPr>
            <w:tcW w:w="1190" w:type="dxa"/>
          </w:tcPr>
          <w:p w14:paraId="186FD9DF" w14:textId="58EA9388" w:rsidR="009E659D" w:rsidRPr="00982192" w:rsidRDefault="009E659D" w:rsidP="00CE01DA">
            <w:pPr>
              <w:spacing w:before="170" w:after="170"/>
              <w:rPr>
                <w:noProof/>
                <w:szCs w:val="17"/>
                <w:lang w:val="fr-FR"/>
              </w:rPr>
            </w:pPr>
            <w:r w:rsidRPr="00982192">
              <w:rPr>
                <w:noProof/>
                <w:szCs w:val="17"/>
                <w:lang w:val="fr-FR"/>
              </w:rPr>
              <w:t>Date</w:t>
            </w:r>
            <w:r w:rsidR="00592C93">
              <w:rPr>
                <w:noProof/>
                <w:szCs w:val="17"/>
                <w:lang w:val="fr-FR"/>
              </w:rPr>
              <w:t xml:space="preserve"> et heure</w:t>
            </w:r>
          </w:p>
        </w:tc>
        <w:tc>
          <w:tcPr>
            <w:tcW w:w="5657" w:type="dxa"/>
          </w:tcPr>
          <w:p w14:paraId="1605FF41" w14:textId="023C2285" w:rsidR="009E659D" w:rsidRPr="00982192" w:rsidRDefault="00592C93" w:rsidP="00CE01DA">
            <w:pPr>
              <w:spacing w:before="170" w:after="170"/>
              <w:rPr>
                <w:noProof/>
                <w:szCs w:val="17"/>
                <w:lang w:val="fr-FR"/>
              </w:rPr>
            </w:pPr>
            <w:r w:rsidRPr="00592C93">
              <w:rPr>
                <w:noProof/>
                <w:szCs w:val="17"/>
                <w:lang w:val="fr-FR"/>
              </w:rPr>
              <w:t>La date et l</w:t>
            </w:r>
            <w:r w:rsidR="00BB0A23">
              <w:rPr>
                <w:noProof/>
                <w:szCs w:val="17"/>
                <w:lang w:val="fr-FR"/>
              </w:rPr>
              <w:t>’</w:t>
            </w:r>
            <w:r w:rsidRPr="00592C93">
              <w:rPr>
                <w:noProof/>
                <w:szCs w:val="17"/>
                <w:lang w:val="fr-FR"/>
              </w:rPr>
              <w:t>heure d</w:t>
            </w:r>
            <w:r w:rsidR="00BB0A23">
              <w:rPr>
                <w:noProof/>
                <w:szCs w:val="17"/>
                <w:lang w:val="fr-FR"/>
              </w:rPr>
              <w:t>’</w:t>
            </w:r>
            <w:r w:rsidRPr="00592C93">
              <w:rPr>
                <w:noProof/>
                <w:szCs w:val="17"/>
                <w:lang w:val="fr-FR"/>
              </w:rPr>
              <w:t>un événement.</w:t>
            </w:r>
          </w:p>
        </w:tc>
        <w:tc>
          <w:tcPr>
            <w:tcW w:w="1833" w:type="dxa"/>
          </w:tcPr>
          <w:p w14:paraId="7F1E1FC6" w14:textId="77777777" w:rsidR="009E659D" w:rsidRPr="00A21BF0" w:rsidRDefault="009E659D"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Date</w:t>
            </w:r>
          </w:p>
        </w:tc>
      </w:tr>
      <w:tr w:rsidR="009E659D" w:rsidRPr="00982192" w14:paraId="468697ED" w14:textId="77777777" w:rsidTr="00992E68">
        <w:trPr>
          <w:cantSplit/>
          <w:trHeight w:val="642"/>
        </w:trPr>
        <w:tc>
          <w:tcPr>
            <w:tcW w:w="1190" w:type="dxa"/>
          </w:tcPr>
          <w:p w14:paraId="7C58D506" w14:textId="77777777" w:rsidR="009E659D" w:rsidRPr="00982192" w:rsidRDefault="009E659D" w:rsidP="00CE01DA">
            <w:pPr>
              <w:spacing w:before="170" w:after="170"/>
              <w:rPr>
                <w:noProof/>
                <w:szCs w:val="17"/>
                <w:lang w:val="fr-FR"/>
              </w:rPr>
            </w:pPr>
            <w:r w:rsidRPr="00982192">
              <w:rPr>
                <w:noProof/>
                <w:szCs w:val="17"/>
                <w:lang w:val="fr-FR"/>
              </w:rPr>
              <w:t>URI</w:t>
            </w:r>
          </w:p>
        </w:tc>
        <w:tc>
          <w:tcPr>
            <w:tcW w:w="5657" w:type="dxa"/>
          </w:tcPr>
          <w:p w14:paraId="76F1376B" w14:textId="01AAFFB7" w:rsidR="009E659D" w:rsidRPr="00982192" w:rsidRDefault="00592C93" w:rsidP="00CE01DA">
            <w:pPr>
              <w:spacing w:before="170" w:after="170"/>
              <w:rPr>
                <w:noProof/>
                <w:szCs w:val="17"/>
                <w:lang w:val="fr-FR"/>
              </w:rPr>
            </w:pPr>
            <w:r w:rsidRPr="00592C93">
              <w:rPr>
                <w:noProof/>
                <w:szCs w:val="17"/>
                <w:lang w:val="fr-FR"/>
              </w:rPr>
              <w:t>L</w:t>
            </w:r>
            <w:r w:rsidR="00BB0A23">
              <w:rPr>
                <w:noProof/>
                <w:szCs w:val="17"/>
                <w:lang w:val="fr-FR"/>
              </w:rPr>
              <w:t>’</w:t>
            </w:r>
            <w:r w:rsidRPr="00592C93">
              <w:rPr>
                <w:noProof/>
                <w:szCs w:val="17"/>
                <w:lang w:val="fr-FR"/>
              </w:rPr>
              <w:t>Uniform Resource</w:t>
            </w:r>
            <w:r w:rsidR="00555419">
              <w:rPr>
                <w:noProof/>
                <w:szCs w:val="17"/>
                <w:lang w:val="fr-FR"/>
              </w:rPr>
              <w:t> </w:t>
            </w:r>
            <w:r w:rsidRPr="00592C93">
              <w:rPr>
                <w:noProof/>
                <w:szCs w:val="17"/>
                <w:lang w:val="fr-FR"/>
              </w:rPr>
              <w:t xml:space="preserve">Identifier </w:t>
            </w:r>
            <w:r>
              <w:rPr>
                <w:noProof/>
                <w:szCs w:val="17"/>
                <w:lang w:val="fr-FR"/>
              </w:rPr>
              <w:t xml:space="preserve">(identifiant uniforme de ressources) </w:t>
            </w:r>
            <w:r w:rsidRPr="00592C93">
              <w:rPr>
                <w:noProof/>
                <w:szCs w:val="17"/>
                <w:lang w:val="fr-FR"/>
              </w:rPr>
              <w:t>qui identifie l</w:t>
            </w:r>
            <w:r w:rsidR="00BB0A23">
              <w:rPr>
                <w:noProof/>
                <w:szCs w:val="17"/>
                <w:lang w:val="fr-FR"/>
              </w:rPr>
              <w:t>’</w:t>
            </w:r>
            <w:r w:rsidRPr="00592C93">
              <w:rPr>
                <w:noProof/>
                <w:szCs w:val="17"/>
                <w:lang w:val="fr-FR"/>
              </w:rPr>
              <w:t>endroit où se trouve le fichier.</w:t>
            </w:r>
          </w:p>
        </w:tc>
        <w:tc>
          <w:tcPr>
            <w:tcW w:w="1833" w:type="dxa"/>
          </w:tcPr>
          <w:p w14:paraId="1EE807F9" w14:textId="529F0746" w:rsidR="009E659D" w:rsidRPr="00A21BF0" w:rsidRDefault="00D920F9" w:rsidP="00CE01DA">
            <w:pPr>
              <w:spacing w:before="170" w:after="170"/>
              <w:rPr>
                <w:rStyle w:val="XML"/>
                <w:rFonts w:ascii="Courier New" w:hAnsi="Courier New" w:cs="Courier New"/>
                <w:noProof/>
                <w:szCs w:val="17"/>
                <w:lang w:val="fr-FR"/>
              </w:rPr>
            </w:pPr>
            <w:r w:rsidRPr="00A21BF0">
              <w:rPr>
                <w:rStyle w:val="XML"/>
                <w:rFonts w:ascii="Courier New" w:hAnsi="Courier New" w:cs="Courier New"/>
                <w:noProof/>
                <w:szCs w:val="17"/>
                <w:lang w:val="fr-FR"/>
              </w:rPr>
              <w:t>Chaîne</w:t>
            </w:r>
          </w:p>
        </w:tc>
      </w:tr>
    </w:tbl>
    <w:p w14:paraId="653B5699" w14:textId="27609EF0" w:rsidR="005E48A2" w:rsidRDefault="005E48A2" w:rsidP="00444DC5">
      <w:pPr>
        <w:spacing w:before="720"/>
        <w:ind w:left="5533" w:firstLine="720"/>
        <w:rPr>
          <w:rFonts w:cs="Arial"/>
          <w:noProof/>
          <w:szCs w:val="17"/>
          <w:lang w:val="fr-FR"/>
        </w:rPr>
      </w:pPr>
      <w:r w:rsidRPr="00982192">
        <w:rPr>
          <w:rFonts w:cs="Arial"/>
          <w:noProof/>
          <w:szCs w:val="17"/>
          <w:lang w:val="fr-FR"/>
        </w:rPr>
        <w:t>[</w:t>
      </w:r>
      <w:r w:rsidR="004065AF">
        <w:rPr>
          <w:rFonts w:cs="Arial"/>
          <w:noProof/>
          <w:szCs w:val="17"/>
          <w:lang w:val="fr-FR"/>
        </w:rPr>
        <w:t>L</w:t>
      </w:r>
      <w:r w:rsidR="00BB0A23">
        <w:rPr>
          <w:rFonts w:cs="Arial"/>
          <w:noProof/>
          <w:szCs w:val="17"/>
          <w:lang w:val="fr-FR"/>
        </w:rPr>
        <w:t>’</w:t>
      </w:r>
      <w:r w:rsidR="004065AF">
        <w:rPr>
          <w:rFonts w:cs="Arial"/>
          <w:noProof/>
          <w:szCs w:val="17"/>
          <w:lang w:val="fr-FR"/>
        </w:rPr>
        <w:t>annexe VII</w:t>
      </w:r>
      <w:r w:rsidR="006354C8">
        <w:rPr>
          <w:rFonts w:cs="Arial"/>
          <w:noProof/>
          <w:szCs w:val="17"/>
          <w:lang w:val="fr-FR"/>
        </w:rPr>
        <w:t xml:space="preserve"> de la norme ST.90</w:t>
      </w:r>
      <w:r w:rsidR="004065AF">
        <w:rPr>
          <w:rFonts w:cs="Arial"/>
          <w:noProof/>
          <w:szCs w:val="17"/>
          <w:lang w:val="fr-FR"/>
        </w:rPr>
        <w:t xml:space="preserve"> suit</w:t>
      </w:r>
      <w:r w:rsidRPr="00982192">
        <w:rPr>
          <w:rFonts w:cs="Arial"/>
          <w:noProof/>
          <w:szCs w:val="17"/>
          <w:lang w:val="fr-FR"/>
        </w:rPr>
        <w:t>]</w:t>
      </w:r>
    </w:p>
    <w:p w14:paraId="7B696029" w14:textId="77777777" w:rsidR="008A1CA8" w:rsidRDefault="004065AF" w:rsidP="00CE01DA">
      <w:pPr>
        <w:spacing w:before="170" w:after="170"/>
        <w:rPr>
          <w:rFonts w:cs="Arial"/>
          <w:noProof/>
          <w:szCs w:val="17"/>
          <w:lang w:val="fr-FR"/>
        </w:rPr>
        <w:sectPr w:rsidR="008A1CA8" w:rsidSect="0006283E">
          <w:headerReference w:type="even" r:id="rId111"/>
          <w:headerReference w:type="default" r:id="rId112"/>
          <w:footerReference w:type="even" r:id="rId113"/>
          <w:footerReference w:type="default" r:id="rId114"/>
          <w:headerReference w:type="first" r:id="rId115"/>
          <w:footerReference w:type="first" r:id="rId116"/>
          <w:pgSz w:w="11907" w:h="16839" w:code="9"/>
          <w:pgMar w:top="562" w:right="1138" w:bottom="1282" w:left="1411" w:header="720" w:footer="720" w:gutter="0"/>
          <w:pgNumType w:start="94"/>
          <w:cols w:space="708"/>
          <w:titlePg/>
          <w:docGrid w:linePitch="360"/>
        </w:sectPr>
      </w:pPr>
      <w:r>
        <w:rPr>
          <w:rFonts w:cs="Arial"/>
          <w:noProof/>
          <w:szCs w:val="17"/>
          <w:lang w:val="fr-FR"/>
        </w:rPr>
        <w:br w:type="page"/>
      </w:r>
    </w:p>
    <w:p w14:paraId="1CA8C50C" w14:textId="4F985CD5" w:rsidR="004065AF" w:rsidRPr="00A21BF0" w:rsidRDefault="004065AF" w:rsidP="00CE01DA">
      <w:pPr>
        <w:pStyle w:val="Heading2"/>
        <w:spacing w:before="170" w:after="170" w:line="480" w:lineRule="auto"/>
        <w:jc w:val="center"/>
        <w:rPr>
          <w:b/>
          <w:sz w:val="20"/>
          <w:lang w:val="fr-FR"/>
        </w:rPr>
      </w:pPr>
      <w:bookmarkStart w:id="4260" w:name="_ANNEXE_VII"/>
      <w:bookmarkStart w:id="4261" w:name="_Toc54011655"/>
      <w:bookmarkStart w:id="4262" w:name="_Toc54363403"/>
      <w:bookmarkStart w:id="4263" w:name="_Toc212824920"/>
      <w:bookmarkEnd w:id="4260"/>
      <w:r w:rsidRPr="00A21BF0">
        <w:rPr>
          <w:b/>
          <w:sz w:val="20"/>
          <w:szCs w:val="20"/>
          <w:lang w:val="fr-FR"/>
        </w:rPr>
        <w:t>ANNEXE VII</w:t>
      </w:r>
      <w:bookmarkEnd w:id="4261"/>
      <w:bookmarkEnd w:id="4262"/>
      <w:bookmarkEnd w:id="4263"/>
    </w:p>
    <w:p w14:paraId="119C2452" w14:textId="77777777" w:rsidR="004065AF" w:rsidRPr="004065AF" w:rsidRDefault="004065AF" w:rsidP="00CE01DA">
      <w:pPr>
        <w:spacing w:before="170" w:after="170"/>
        <w:rPr>
          <w:lang w:val="fr-FR"/>
        </w:rPr>
      </w:pPr>
    </w:p>
    <w:p w14:paraId="2E2A11CA" w14:textId="602AF3E2" w:rsidR="004065AF" w:rsidRPr="004065AF" w:rsidRDefault="004065AF" w:rsidP="00CE01DA">
      <w:pPr>
        <w:spacing w:before="170" w:after="170"/>
        <w:jc w:val="center"/>
        <w:rPr>
          <w:lang w:val="fr-FR"/>
        </w:rPr>
      </w:pPr>
      <w:r w:rsidRPr="004065AF">
        <w:rPr>
          <w:lang w:val="fr-FR"/>
        </w:rPr>
        <w:t>Publication concernant la gestion du cycle de vie</w:t>
      </w:r>
      <w:r w:rsidR="00BB0A23" w:rsidRPr="004065AF">
        <w:rPr>
          <w:lang w:val="fr-FR"/>
        </w:rPr>
        <w:t xml:space="preserve"> des</w:t>
      </w:r>
      <w:r w:rsidR="00BB0A23">
        <w:rPr>
          <w:lang w:val="fr-FR"/>
        </w:rPr>
        <w:t> </w:t>
      </w:r>
      <w:r w:rsidR="00BB0A23" w:rsidRPr="004065AF">
        <w:rPr>
          <w:lang w:val="fr-FR"/>
        </w:rPr>
        <w:t>API</w:t>
      </w:r>
    </w:p>
    <w:p w14:paraId="1EF94E79" w14:textId="77777777" w:rsidR="004065AF" w:rsidRPr="004065AF" w:rsidRDefault="004065AF" w:rsidP="00CE01DA">
      <w:pPr>
        <w:spacing w:before="170" w:after="170"/>
        <w:rPr>
          <w:lang w:val="fr-FR"/>
        </w:rPr>
      </w:pPr>
    </w:p>
    <w:p w14:paraId="0BFF99B9" w14:textId="4B6F30F3" w:rsidR="00256490" w:rsidRPr="00A21BF0" w:rsidRDefault="00256490" w:rsidP="00CE01DA">
      <w:pPr>
        <w:widowControl w:val="0"/>
        <w:kinsoku w:val="0"/>
        <w:spacing w:before="170" w:after="170"/>
        <w:ind w:right="11"/>
        <w:jc w:val="center"/>
        <w:rPr>
          <w:i/>
          <w:lang w:val="fr-FR"/>
        </w:rPr>
      </w:pPr>
      <w:r w:rsidRPr="007E6335">
        <w:rPr>
          <w:i/>
          <w:noProof/>
          <w:szCs w:val="17"/>
          <w:lang w:val="fr-FR"/>
        </w:rPr>
        <w:t xml:space="preserve">Version </w:t>
      </w:r>
      <w:del w:id="4264" w:author="Author">
        <w:r w:rsidRPr="007E6335" w:rsidDel="006354C8">
          <w:rPr>
            <w:i/>
            <w:noProof/>
            <w:szCs w:val="17"/>
            <w:lang w:val="fr-FR"/>
          </w:rPr>
          <w:delText>1.1</w:delText>
        </w:r>
      </w:del>
      <w:ins w:id="4265" w:author="Author">
        <w:r w:rsidR="006354C8">
          <w:rPr>
            <w:i/>
            <w:noProof/>
            <w:szCs w:val="17"/>
            <w:lang w:val="fr-FR"/>
          </w:rPr>
          <w:t>2.0</w:t>
        </w:r>
      </w:ins>
    </w:p>
    <w:p w14:paraId="67B9184F" w14:textId="77777777" w:rsidR="00256490" w:rsidRPr="00A21BF0" w:rsidRDefault="00256490" w:rsidP="00CE01DA">
      <w:pPr>
        <w:spacing w:before="170" w:after="170"/>
        <w:jc w:val="center"/>
        <w:rPr>
          <w:i/>
          <w:lang w:val="fr-FR"/>
        </w:rPr>
      </w:pPr>
    </w:p>
    <w:p w14:paraId="42E68131" w14:textId="4B4CE1CB" w:rsidR="00256490" w:rsidRDefault="006354C8" w:rsidP="00CE01DA">
      <w:pPr>
        <w:spacing w:before="170" w:after="170"/>
        <w:jc w:val="center"/>
        <w:rPr>
          <w:i/>
          <w:lang w:val="fr-CH"/>
        </w:rPr>
      </w:pPr>
      <w:r>
        <w:rPr>
          <w:i/>
          <w:lang w:val="fr-CH"/>
        </w:rPr>
        <w:t>Proposition présentée pour approbation</w:t>
      </w:r>
      <w:r w:rsidR="00256490" w:rsidRPr="00722EF4">
        <w:rPr>
          <w:i/>
          <w:lang w:val="fr-CH"/>
        </w:rPr>
        <w:t xml:space="preserve"> par le Comité des normes de l’OMPI (CWS)</w:t>
      </w:r>
    </w:p>
    <w:p w14:paraId="1C9EE35A" w14:textId="5F3490AE" w:rsidR="004065AF" w:rsidRPr="008501B8" w:rsidRDefault="00256490" w:rsidP="00444DC5">
      <w:pPr>
        <w:spacing w:before="170" w:after="480"/>
        <w:jc w:val="center"/>
        <w:rPr>
          <w:i/>
          <w:iCs/>
          <w:lang w:val="fr-FR"/>
        </w:rPr>
      </w:pPr>
      <w:r w:rsidRPr="00722EF4">
        <w:rPr>
          <w:i/>
          <w:lang w:val="fr-CH"/>
        </w:rPr>
        <w:t xml:space="preserve">à sa </w:t>
      </w:r>
      <w:r w:rsidR="006354C8">
        <w:rPr>
          <w:i/>
          <w:lang w:val="fr-CH"/>
        </w:rPr>
        <w:t>treizième</w:t>
      </w:r>
      <w:r w:rsidRPr="00722EF4">
        <w:rPr>
          <w:i/>
          <w:lang w:val="fr-CH"/>
        </w:rPr>
        <w:t xml:space="preserve"> session</w:t>
      </w:r>
    </w:p>
    <w:p w14:paraId="79FFB54D" w14:textId="6CA565DD" w:rsidR="004065AF" w:rsidRPr="004065AF" w:rsidRDefault="004065AF" w:rsidP="00CE01DA">
      <w:pPr>
        <w:spacing w:before="170" w:after="170"/>
        <w:rPr>
          <w:rFonts w:eastAsiaTheme="minorHAnsi"/>
          <w:sz w:val="22"/>
          <w:lang w:val="fr-FR"/>
        </w:rPr>
      </w:pPr>
      <w:r w:rsidRPr="004065AF">
        <w:rPr>
          <w:lang w:val="fr-FR"/>
        </w:rPr>
        <w:t>1.</w:t>
      </w:r>
      <w:r w:rsidRPr="004065AF">
        <w:rPr>
          <w:lang w:val="fr-FR"/>
        </w:rPr>
        <w:tab/>
      </w:r>
      <w:r w:rsidR="00CC60D5">
        <w:rPr>
          <w:lang w:val="fr-FR"/>
        </w:rPr>
        <w:t>La présente annexe décrit brièvement la gestion du cycle de vie</w:t>
      </w:r>
      <w:r w:rsidR="00BB0A23">
        <w:rPr>
          <w:lang w:val="fr-FR"/>
        </w:rPr>
        <w:t xml:space="preserve"> des API</w:t>
      </w:r>
      <w:r w:rsidR="00CC60D5">
        <w:rPr>
          <w:lang w:val="fr-FR"/>
        </w:rPr>
        <w:t xml:space="preserve"> et </w:t>
      </w:r>
      <w:r w:rsidR="008501B8">
        <w:rPr>
          <w:lang w:val="fr-FR"/>
        </w:rPr>
        <w:t>suggère</w:t>
      </w:r>
      <w:r w:rsidR="00CC60D5">
        <w:rPr>
          <w:lang w:val="fr-FR"/>
        </w:rPr>
        <w:t xml:space="preserve"> </w:t>
      </w:r>
      <w:r w:rsidR="008501B8">
        <w:rPr>
          <w:lang w:val="fr-FR"/>
        </w:rPr>
        <w:t>l</w:t>
      </w:r>
      <w:r w:rsidR="00CC60D5">
        <w:rPr>
          <w:lang w:val="fr-FR"/>
        </w:rPr>
        <w:t xml:space="preserve">es </w:t>
      </w:r>
      <w:r w:rsidR="008501B8">
        <w:rPr>
          <w:lang w:val="fr-FR"/>
        </w:rPr>
        <w:t xml:space="preserve">informations </w:t>
      </w:r>
      <w:r w:rsidR="00CC60D5">
        <w:rPr>
          <w:lang w:val="fr-FR"/>
        </w:rPr>
        <w:t>essentiel</w:t>
      </w:r>
      <w:r w:rsidR="008501B8">
        <w:rPr>
          <w:lang w:val="fr-FR"/>
        </w:rPr>
        <w:t>le</w:t>
      </w:r>
      <w:r w:rsidR="00CC60D5">
        <w:rPr>
          <w:lang w:val="fr-FR"/>
        </w:rPr>
        <w:t>s qui devraient être publié</w:t>
      </w:r>
      <w:r w:rsidR="00D32FF1">
        <w:rPr>
          <w:lang w:val="fr-FR"/>
        </w:rPr>
        <w:t>e</w:t>
      </w:r>
      <w:r w:rsidR="00CC60D5">
        <w:rPr>
          <w:lang w:val="fr-FR"/>
        </w:rPr>
        <w:t xml:space="preserve">s par un office de </w:t>
      </w:r>
      <w:r w:rsidR="008501B8">
        <w:rPr>
          <w:lang w:val="fr-FR"/>
        </w:rPr>
        <w:t>propriété intellectuelle</w:t>
      </w:r>
      <w:r w:rsidR="00CC60D5">
        <w:rPr>
          <w:lang w:val="fr-FR"/>
        </w:rPr>
        <w:t xml:space="preserve"> dans un document </w:t>
      </w:r>
      <w:r w:rsidR="0048240D">
        <w:rPr>
          <w:lang w:val="fr-FR"/>
        </w:rPr>
        <w:t>de politique afin d</w:t>
      </w:r>
      <w:r w:rsidR="00BB0A23">
        <w:rPr>
          <w:lang w:val="fr-FR"/>
        </w:rPr>
        <w:t>’</w:t>
      </w:r>
      <w:r w:rsidR="0048240D">
        <w:rPr>
          <w:lang w:val="fr-FR"/>
        </w:rPr>
        <w:t>aider les consommateurs d</w:t>
      </w:r>
      <w:r w:rsidR="00BB0A23">
        <w:rPr>
          <w:lang w:val="fr-FR"/>
        </w:rPr>
        <w:t>’</w:t>
      </w:r>
      <w:r w:rsidR="0048240D">
        <w:rPr>
          <w:lang w:val="fr-FR"/>
        </w:rPr>
        <w:t>API à comprendre comment utiliser au mieux</w:t>
      </w:r>
      <w:r w:rsidR="008501B8">
        <w:rPr>
          <w:lang w:val="fr-FR"/>
        </w:rPr>
        <w:t xml:space="preserve"> ces API</w:t>
      </w:r>
      <w:r w:rsidR="0048240D">
        <w:rPr>
          <w:lang w:val="fr-FR"/>
        </w:rPr>
        <w:t>.</w:t>
      </w:r>
    </w:p>
    <w:p w14:paraId="32254E72" w14:textId="20AC6036" w:rsidR="004065AF" w:rsidRPr="004065AF" w:rsidRDefault="004065AF" w:rsidP="00CE01DA">
      <w:pPr>
        <w:spacing w:before="170" w:after="170"/>
        <w:rPr>
          <w:lang w:val="fr-FR"/>
        </w:rPr>
      </w:pPr>
      <w:r w:rsidRPr="004065AF">
        <w:rPr>
          <w:lang w:val="fr-FR"/>
        </w:rPr>
        <w:t>2.</w:t>
      </w:r>
      <w:r w:rsidRPr="004065AF">
        <w:rPr>
          <w:lang w:val="fr-FR"/>
        </w:rPr>
        <w:tab/>
      </w:r>
      <w:r w:rsidR="0048240D">
        <w:rPr>
          <w:lang w:val="fr-FR"/>
        </w:rPr>
        <w:t>La gestion du cycle de vie</w:t>
      </w:r>
      <w:r w:rsidR="00BB0A23">
        <w:rPr>
          <w:lang w:val="fr-FR"/>
        </w:rPr>
        <w:t xml:space="preserve"> des API</w:t>
      </w:r>
      <w:r w:rsidR="0048240D">
        <w:rPr>
          <w:lang w:val="fr-FR"/>
        </w:rPr>
        <w:t xml:space="preserve"> constitue un aspect essentiel d</w:t>
      </w:r>
      <w:r w:rsidR="00BB0A23">
        <w:rPr>
          <w:lang w:val="fr-FR"/>
        </w:rPr>
        <w:t>’</w:t>
      </w:r>
      <w:r w:rsidR="0048240D">
        <w:rPr>
          <w:lang w:val="fr-FR"/>
        </w:rPr>
        <w:t>une stratégie en matière d</w:t>
      </w:r>
      <w:r w:rsidR="00BB0A23">
        <w:rPr>
          <w:lang w:val="fr-FR"/>
        </w:rPr>
        <w:t>’</w:t>
      </w:r>
      <w:r w:rsidR="0048240D">
        <w:rPr>
          <w:lang w:val="fr-FR"/>
        </w:rPr>
        <w:t>API, dans la mesure où elle fournit le cadre dans lequel s</w:t>
      </w:r>
      <w:r w:rsidR="00BB0A23">
        <w:rPr>
          <w:lang w:val="fr-FR"/>
        </w:rPr>
        <w:t>’</w:t>
      </w:r>
      <w:r w:rsidR="0048240D">
        <w:rPr>
          <w:lang w:val="fr-FR"/>
        </w:rPr>
        <w:t>inscrit une API depuis sa création jusqu</w:t>
      </w:r>
      <w:r w:rsidR="00BB0A23">
        <w:rPr>
          <w:lang w:val="fr-FR"/>
        </w:rPr>
        <w:t>’</w:t>
      </w:r>
      <w:r w:rsidR="0048240D">
        <w:rPr>
          <w:lang w:val="fr-FR"/>
        </w:rPr>
        <w:t>à son retra</w:t>
      </w:r>
      <w:r w:rsidR="00334310">
        <w:rPr>
          <w:lang w:val="fr-FR"/>
        </w:rPr>
        <w:t>it.  El</w:t>
      </w:r>
      <w:r w:rsidR="0048240D">
        <w:rPr>
          <w:lang w:val="fr-FR"/>
        </w:rPr>
        <w:t>le est à la fois utile sur le plan interne pour les développeurs et les équipes opérationnelles et, à l</w:t>
      </w:r>
      <w:r w:rsidR="00BB0A23">
        <w:rPr>
          <w:lang w:val="fr-FR"/>
        </w:rPr>
        <w:t>’</w:t>
      </w:r>
      <w:r w:rsidR="0048240D">
        <w:rPr>
          <w:lang w:val="fr-FR"/>
        </w:rPr>
        <w:t>extérieur, pour les consommateurs d</w:t>
      </w:r>
      <w:r w:rsidR="00BB0A23">
        <w:rPr>
          <w:lang w:val="fr-FR"/>
        </w:rPr>
        <w:t>’</w:t>
      </w:r>
      <w:r w:rsidR="00334310">
        <w:rPr>
          <w:lang w:val="fr-FR"/>
        </w:rPr>
        <w:t>API.  En</w:t>
      </w:r>
      <w:r w:rsidR="0048240D">
        <w:rPr>
          <w:lang w:val="fr-FR"/>
        </w:rPr>
        <w:t xml:space="preserve"> ce qui concerne les développeurs internes, </w:t>
      </w:r>
      <w:r w:rsidR="008501B8">
        <w:rPr>
          <w:lang w:val="fr-FR"/>
        </w:rPr>
        <w:t>la stratégie</w:t>
      </w:r>
      <w:r w:rsidR="0048240D">
        <w:rPr>
          <w:lang w:val="fr-FR"/>
        </w:rPr>
        <w:t xml:space="preserve"> contribue à mettre en place une structure et à définir les attentes suscitées par la mise au point d</w:t>
      </w:r>
      <w:r w:rsidR="00BB0A23">
        <w:rPr>
          <w:lang w:val="fr-FR"/>
        </w:rPr>
        <w:t>’</w:t>
      </w:r>
      <w:r w:rsidR="0048240D">
        <w:rPr>
          <w:lang w:val="fr-FR"/>
        </w:rPr>
        <w:t>une API, tandis que</w:t>
      </w:r>
      <w:r w:rsidR="008501B8">
        <w:rPr>
          <w:lang w:val="fr-FR"/>
        </w:rPr>
        <w:t>,</w:t>
      </w:r>
      <w:r w:rsidR="0048240D">
        <w:rPr>
          <w:lang w:val="fr-FR"/>
        </w:rPr>
        <w:t xml:space="preserve"> pour les équipes opérationnelles, elle aide à comprendre les besoins de suppo</w:t>
      </w:r>
      <w:r w:rsidR="00334310">
        <w:rPr>
          <w:lang w:val="fr-FR"/>
        </w:rPr>
        <w:t>rt.  Po</w:t>
      </w:r>
      <w:r w:rsidR="0048240D">
        <w:rPr>
          <w:lang w:val="fr-FR"/>
        </w:rPr>
        <w:t>ur ce qui est des consommateurs d</w:t>
      </w:r>
      <w:r w:rsidR="00BB0A23">
        <w:rPr>
          <w:lang w:val="fr-FR"/>
        </w:rPr>
        <w:t>’</w:t>
      </w:r>
      <w:r w:rsidR="0048240D">
        <w:rPr>
          <w:lang w:val="fr-FR"/>
        </w:rPr>
        <w:t>API tant internes qu</w:t>
      </w:r>
      <w:r w:rsidR="00BB0A23">
        <w:rPr>
          <w:lang w:val="fr-FR"/>
        </w:rPr>
        <w:t>’</w:t>
      </w:r>
      <w:r w:rsidR="0048240D">
        <w:rPr>
          <w:lang w:val="fr-FR"/>
        </w:rPr>
        <w:t>ext</w:t>
      </w:r>
      <w:r w:rsidR="008501B8">
        <w:rPr>
          <w:lang w:val="fr-FR"/>
        </w:rPr>
        <w:t>ernes</w:t>
      </w:r>
      <w:r w:rsidR="0048240D">
        <w:rPr>
          <w:lang w:val="fr-FR"/>
        </w:rPr>
        <w:t>, elle propose un contrat informel d</w:t>
      </w:r>
      <w:r w:rsidR="00BB0A23">
        <w:rPr>
          <w:lang w:val="fr-FR"/>
        </w:rPr>
        <w:t>’</w:t>
      </w:r>
      <w:r w:rsidR="0048240D">
        <w:rPr>
          <w:lang w:val="fr-FR"/>
        </w:rPr>
        <w:t>attentes relatives à l</w:t>
      </w:r>
      <w:r w:rsidR="00BB0A23">
        <w:rPr>
          <w:lang w:val="fr-FR"/>
        </w:rPr>
        <w:t>’</w:t>
      </w:r>
      <w:r w:rsidR="0048240D">
        <w:rPr>
          <w:lang w:val="fr-FR"/>
        </w:rPr>
        <w:t>utilisation d</w:t>
      </w:r>
      <w:r w:rsidR="00BB0A23">
        <w:rPr>
          <w:lang w:val="fr-FR"/>
        </w:rPr>
        <w:t>’</w:t>
      </w:r>
      <w:r w:rsidR="0048240D">
        <w:rPr>
          <w:lang w:val="fr-FR"/>
        </w:rPr>
        <w:t>une API particuliè</w:t>
      </w:r>
      <w:r w:rsidR="00334310">
        <w:rPr>
          <w:lang w:val="fr-FR"/>
        </w:rPr>
        <w:t>re.  Ce</w:t>
      </w:r>
      <w:r w:rsidR="0048240D">
        <w:rPr>
          <w:lang w:val="fr-FR"/>
        </w:rPr>
        <w:t>la apparaîtra clairement dans la description de chaque étape du cycle de vie ci</w:t>
      </w:r>
      <w:r w:rsidR="00BB0A23">
        <w:rPr>
          <w:lang w:val="fr-FR"/>
        </w:rPr>
        <w:t>-</w:t>
      </w:r>
      <w:r w:rsidR="0048240D">
        <w:rPr>
          <w:lang w:val="fr-FR"/>
        </w:rPr>
        <w:t>dessous.</w:t>
      </w:r>
    </w:p>
    <w:p w14:paraId="46CB5FE0" w14:textId="067579B7" w:rsidR="00BB0A23" w:rsidRDefault="004065AF" w:rsidP="00CE01DA">
      <w:pPr>
        <w:spacing w:before="170" w:after="170"/>
        <w:rPr>
          <w:lang w:val="fr-FR"/>
        </w:rPr>
      </w:pPr>
      <w:r w:rsidRPr="004065AF">
        <w:rPr>
          <w:lang w:val="fr-FR"/>
        </w:rPr>
        <w:t>3.</w:t>
      </w:r>
      <w:r w:rsidRPr="004065AF">
        <w:rPr>
          <w:lang w:val="fr-FR"/>
        </w:rPr>
        <w:tab/>
      </w:r>
      <w:r w:rsidR="0048240D">
        <w:rPr>
          <w:lang w:val="fr-FR"/>
        </w:rPr>
        <w:t>Les cycles de vie publiés</w:t>
      </w:r>
      <w:r w:rsidR="00BB0A23">
        <w:rPr>
          <w:lang w:val="fr-FR"/>
        </w:rPr>
        <w:t xml:space="preserve"> des API</w:t>
      </w:r>
      <w:r w:rsidR="0048240D">
        <w:rPr>
          <w:lang w:val="fr-FR"/>
        </w:rPr>
        <w:t xml:space="preserve"> peuvent se décomposer en processus simples en quatre</w:t>
      </w:r>
      <w:r w:rsidR="00B70D42">
        <w:rPr>
          <w:lang w:val="fr-FR"/>
        </w:rPr>
        <w:t> </w:t>
      </w:r>
      <w:r w:rsidR="0048240D">
        <w:rPr>
          <w:lang w:val="fr-FR"/>
        </w:rPr>
        <w:t xml:space="preserve">étapes ou </w:t>
      </w:r>
      <w:r w:rsidR="008501B8">
        <w:rPr>
          <w:lang w:val="fr-FR"/>
        </w:rPr>
        <w:t>en</w:t>
      </w:r>
      <w:r w:rsidR="0048240D">
        <w:rPr>
          <w:lang w:val="fr-FR"/>
        </w:rPr>
        <w:t xml:space="preserve"> processus complexes comportant </w:t>
      </w:r>
      <w:r w:rsidR="00B70D42">
        <w:rPr>
          <w:lang w:val="fr-FR"/>
        </w:rPr>
        <w:t>10 </w:t>
      </w:r>
      <w:r w:rsidR="0048240D">
        <w:rPr>
          <w:lang w:val="fr-FR"/>
        </w:rPr>
        <w:t>étapes ou pl</w:t>
      </w:r>
      <w:r w:rsidR="00334310">
        <w:rPr>
          <w:lang w:val="fr-FR"/>
        </w:rPr>
        <w:t>us.  To</w:t>
      </w:r>
      <w:r w:rsidR="0048240D">
        <w:rPr>
          <w:lang w:val="fr-FR"/>
        </w:rPr>
        <w:t>utefois, dans la plupart des cas, les cycles de vie comportant davantage d</w:t>
      </w:r>
      <w:r w:rsidR="00BB0A23">
        <w:rPr>
          <w:lang w:val="fr-FR"/>
        </w:rPr>
        <w:t>’</w:t>
      </w:r>
      <w:r w:rsidR="0048240D">
        <w:rPr>
          <w:lang w:val="fr-FR"/>
        </w:rPr>
        <w:t>étapes sont considérés comme des versions plus détaillées de</w:t>
      </w:r>
      <w:r w:rsidR="008501B8">
        <w:rPr>
          <w:lang w:val="fr-FR"/>
        </w:rPr>
        <w:t xml:space="preserve"> ceux </w:t>
      </w:r>
      <w:r w:rsidR="00A66A4A">
        <w:rPr>
          <w:lang w:val="fr-FR"/>
        </w:rPr>
        <w:t>comptant moins de phas</w:t>
      </w:r>
      <w:r w:rsidR="00334310">
        <w:rPr>
          <w:lang w:val="fr-FR"/>
        </w:rPr>
        <w:t>es.  Le</w:t>
      </w:r>
      <w:r w:rsidR="00A66A4A">
        <w:rPr>
          <w:lang w:val="fr-FR"/>
        </w:rPr>
        <w:t xml:space="preserve"> présent document se concentrera sur le processus de base en quatre</w:t>
      </w:r>
      <w:r w:rsidR="00B70D42">
        <w:rPr>
          <w:lang w:val="fr-FR"/>
        </w:rPr>
        <w:t> </w:t>
      </w:r>
      <w:r w:rsidR="00A66A4A">
        <w:rPr>
          <w:lang w:val="fr-FR"/>
        </w:rPr>
        <w:t>étapes</w:t>
      </w:r>
      <w:r w:rsidR="00F93997">
        <w:rPr>
          <w:lang w:val="fr-FR"/>
        </w:rPr>
        <w:t>,</w:t>
      </w:r>
      <w:r w:rsidR="00A66A4A">
        <w:rPr>
          <w:lang w:val="fr-FR"/>
        </w:rPr>
        <w:t xml:space="preserve"> </w:t>
      </w:r>
      <w:r w:rsidR="008501B8">
        <w:rPr>
          <w:lang w:val="fr-FR"/>
        </w:rPr>
        <w:t xml:space="preserve">qui est </w:t>
      </w:r>
      <w:r w:rsidR="00A66A4A">
        <w:rPr>
          <w:lang w:val="fr-FR"/>
        </w:rPr>
        <w:t>nécessaire à la compréhension du cycle de vie d</w:t>
      </w:r>
      <w:r w:rsidR="00BB0A23">
        <w:rPr>
          <w:lang w:val="fr-FR"/>
        </w:rPr>
        <w:t>’</w:t>
      </w:r>
      <w:r w:rsidR="00A66A4A">
        <w:rPr>
          <w:lang w:val="fr-FR"/>
        </w:rPr>
        <w:t>une API</w:t>
      </w:r>
      <w:r w:rsidR="00BB0A23">
        <w:rPr>
          <w:lang w:val="fr-FR"/>
        </w:rPr>
        <w:t> :</w:t>
      </w:r>
      <w:r w:rsidR="00A66A4A">
        <w:rPr>
          <w:lang w:val="fr-FR"/>
        </w:rPr>
        <w:t xml:space="preserve"> </w:t>
      </w:r>
      <w:r w:rsidRPr="004065AF">
        <w:rPr>
          <w:lang w:val="fr-FR"/>
        </w:rPr>
        <w:t>Cr</w:t>
      </w:r>
      <w:r w:rsidR="00A66A4A">
        <w:rPr>
          <w:lang w:val="fr-FR"/>
        </w:rPr>
        <w:t>éé</w:t>
      </w:r>
      <w:r w:rsidRPr="004065AF">
        <w:rPr>
          <w:lang w:val="fr-FR"/>
        </w:rPr>
        <w:t xml:space="preserve"> </w:t>
      </w:r>
      <w:r w:rsidR="00BB0A23">
        <w:rPr>
          <w:lang w:val="fr-FR"/>
        </w:rPr>
        <w:t>-</w:t>
      </w:r>
      <w:r w:rsidRPr="004065AF">
        <w:rPr>
          <w:lang w:val="fr-FR"/>
        </w:rPr>
        <w:t>&gt; Publi</w:t>
      </w:r>
      <w:r w:rsidR="00A66A4A">
        <w:rPr>
          <w:lang w:val="fr-FR"/>
        </w:rPr>
        <w:t>é</w:t>
      </w:r>
      <w:r w:rsidRPr="004065AF">
        <w:rPr>
          <w:lang w:val="fr-FR"/>
        </w:rPr>
        <w:t xml:space="preserve"> </w:t>
      </w:r>
      <w:r w:rsidR="00BB0A23">
        <w:rPr>
          <w:lang w:val="fr-FR"/>
        </w:rPr>
        <w:t>-</w:t>
      </w:r>
      <w:r w:rsidRPr="004065AF">
        <w:rPr>
          <w:lang w:val="fr-FR"/>
        </w:rPr>
        <w:t xml:space="preserve">&gt; </w:t>
      </w:r>
      <w:r w:rsidR="00A66A4A">
        <w:rPr>
          <w:lang w:val="fr-FR"/>
        </w:rPr>
        <w:t>Obsolète</w:t>
      </w:r>
      <w:r w:rsidRPr="004065AF">
        <w:rPr>
          <w:lang w:val="fr-FR"/>
        </w:rPr>
        <w:t xml:space="preserve"> </w:t>
      </w:r>
      <w:r w:rsidR="00BB0A23">
        <w:rPr>
          <w:lang w:val="fr-FR"/>
        </w:rPr>
        <w:t>-</w:t>
      </w:r>
      <w:r w:rsidRPr="004065AF">
        <w:rPr>
          <w:lang w:val="fr-FR"/>
        </w:rPr>
        <w:t>&gt; Reti</w:t>
      </w:r>
      <w:r w:rsidR="00334310" w:rsidRPr="004065AF">
        <w:rPr>
          <w:lang w:val="fr-FR"/>
        </w:rPr>
        <w:t>r</w:t>
      </w:r>
      <w:r w:rsidR="00334310">
        <w:rPr>
          <w:lang w:val="fr-FR"/>
        </w:rPr>
        <w:t>é.  To</w:t>
      </w:r>
      <w:r w:rsidR="00A66A4A">
        <w:rPr>
          <w:lang w:val="fr-FR"/>
        </w:rPr>
        <w:t>ut document publié sur le cycle de vie d</w:t>
      </w:r>
      <w:r w:rsidR="00BB0A23">
        <w:rPr>
          <w:lang w:val="fr-FR"/>
        </w:rPr>
        <w:t>’</w:t>
      </w:r>
      <w:r w:rsidR="00A66A4A">
        <w:rPr>
          <w:lang w:val="fr-FR"/>
        </w:rPr>
        <w:t>une API devrait, à tout le moins, comprendre une description de ces quatre</w:t>
      </w:r>
      <w:r w:rsidR="00B70D42">
        <w:rPr>
          <w:lang w:val="fr-FR"/>
        </w:rPr>
        <w:t> </w:t>
      </w:r>
      <w:r w:rsidR="00A66A4A">
        <w:rPr>
          <w:lang w:val="fr-FR"/>
        </w:rPr>
        <w:t xml:space="preserve">étapes, </w:t>
      </w:r>
      <w:r w:rsidR="008501B8">
        <w:rPr>
          <w:lang w:val="fr-FR"/>
        </w:rPr>
        <w:t>lesquelles</w:t>
      </w:r>
      <w:r w:rsidR="00A66A4A">
        <w:rPr>
          <w:lang w:val="fr-FR"/>
        </w:rPr>
        <w:t xml:space="preserve"> sont gérées par un office de </w:t>
      </w:r>
      <w:r w:rsidR="008501B8">
        <w:rPr>
          <w:lang w:val="fr-FR"/>
        </w:rPr>
        <w:t>propriété intellectuelle</w:t>
      </w:r>
      <w:r w:rsidR="00A66A4A">
        <w:rPr>
          <w:lang w:val="fr-FR"/>
        </w:rPr>
        <w:t>.</w:t>
      </w:r>
    </w:p>
    <w:p w14:paraId="290F5AC6" w14:textId="56604888" w:rsidR="004065AF" w:rsidRPr="004065AF" w:rsidRDefault="004065AF" w:rsidP="00CE01DA">
      <w:pPr>
        <w:spacing w:before="170" w:after="170"/>
        <w:rPr>
          <w:lang w:val="fr-FR"/>
        </w:rPr>
      </w:pPr>
    </w:p>
    <w:p w14:paraId="4D1A1767" w14:textId="41432DA5" w:rsidR="004065AF" w:rsidRPr="004065AF" w:rsidRDefault="00AC1863" w:rsidP="00CE01DA">
      <w:pPr>
        <w:spacing w:before="170" w:after="170"/>
        <w:jc w:val="center"/>
        <w:rPr>
          <w:lang w:val="fr-FR"/>
        </w:rPr>
      </w:pPr>
      <w:r w:rsidRPr="00AC1863">
        <w:rPr>
          <w:noProof/>
        </w:rPr>
        <w:drawing>
          <wp:inline distT="0" distB="0" distL="0" distR="0" wp14:anchorId="559F0A02" wp14:editId="41B8CA4C">
            <wp:extent cx="5364000" cy="3193205"/>
            <wp:effectExtent l="0" t="0" r="8255"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7">
                      <a:extLst>
                        <a:ext uri="{28A0092B-C50C-407E-A947-70E740481C1C}">
                          <a14:useLocalDpi xmlns:a14="http://schemas.microsoft.com/office/drawing/2010/main" val="0"/>
                        </a:ext>
                      </a:extLst>
                    </a:blip>
                    <a:srcRect l="-20" r="9375" b="4174"/>
                    <a:stretch/>
                  </pic:blipFill>
                  <pic:spPr bwMode="auto">
                    <a:xfrm>
                      <a:off x="0" y="0"/>
                      <a:ext cx="5384241" cy="3205255"/>
                    </a:xfrm>
                    <a:prstGeom prst="rect">
                      <a:avLst/>
                    </a:prstGeom>
                    <a:noFill/>
                    <a:ln>
                      <a:noFill/>
                    </a:ln>
                    <a:extLst>
                      <a:ext uri="{53640926-AAD7-44D8-BBD7-CCE9431645EC}">
                        <a14:shadowObscured xmlns:a14="http://schemas.microsoft.com/office/drawing/2010/main"/>
                      </a:ext>
                    </a:extLst>
                  </pic:spPr>
                </pic:pic>
              </a:graphicData>
            </a:graphic>
          </wp:inline>
        </w:drawing>
      </w:r>
    </w:p>
    <w:p w14:paraId="7D00A11B" w14:textId="51393B01" w:rsidR="004065AF" w:rsidRPr="004065AF" w:rsidRDefault="004065AF" w:rsidP="00444DC5">
      <w:pPr>
        <w:pStyle w:val="Heading3"/>
        <w:spacing w:before="170"/>
        <w:ind w:left="0"/>
      </w:pPr>
      <w:bookmarkStart w:id="4266" w:name="_Toc54011656"/>
      <w:bookmarkStart w:id="4267" w:name="_Toc54363404"/>
      <w:bookmarkStart w:id="4268" w:name="_Toc212824921"/>
      <w:r w:rsidRPr="004065AF">
        <w:t>Cr</w:t>
      </w:r>
      <w:r w:rsidR="00A66A4A">
        <w:t>é</w:t>
      </w:r>
      <w:bookmarkEnd w:id="4266"/>
      <w:r w:rsidR="00DD65C4">
        <w:t>ation</w:t>
      </w:r>
      <w:bookmarkEnd w:id="4267"/>
      <w:bookmarkEnd w:id="4268"/>
    </w:p>
    <w:p w14:paraId="1C318F15" w14:textId="6BEF80FE" w:rsidR="004065AF" w:rsidRPr="004065AF" w:rsidRDefault="004065AF" w:rsidP="00CE01DA">
      <w:pPr>
        <w:spacing w:before="170" w:after="170"/>
        <w:rPr>
          <w:lang w:val="fr-FR"/>
        </w:rPr>
      </w:pPr>
      <w:r w:rsidRPr="004065AF">
        <w:rPr>
          <w:lang w:val="fr-FR"/>
        </w:rPr>
        <w:t>4.</w:t>
      </w:r>
      <w:r w:rsidRPr="004065AF">
        <w:rPr>
          <w:lang w:val="fr-FR"/>
        </w:rPr>
        <w:tab/>
      </w:r>
      <w:r w:rsidR="00A66A4A">
        <w:rPr>
          <w:lang w:val="fr-FR"/>
        </w:rPr>
        <w:t>La création d</w:t>
      </w:r>
      <w:r w:rsidR="00BB0A23">
        <w:rPr>
          <w:lang w:val="fr-FR"/>
        </w:rPr>
        <w:t>’</w:t>
      </w:r>
      <w:r w:rsidR="00A66A4A">
        <w:rPr>
          <w:lang w:val="fr-FR"/>
        </w:rPr>
        <w:t>une API consiste essentiellement en la conception, l</w:t>
      </w:r>
      <w:r w:rsidR="00BB0A23">
        <w:rPr>
          <w:lang w:val="fr-FR"/>
        </w:rPr>
        <w:t>’</w:t>
      </w:r>
      <w:r w:rsidR="008501B8">
        <w:rPr>
          <w:lang w:val="fr-FR"/>
        </w:rPr>
        <w:t>implémentation</w:t>
      </w:r>
      <w:r w:rsidR="00A66A4A">
        <w:rPr>
          <w:lang w:val="fr-FR"/>
        </w:rPr>
        <w:t xml:space="preserve"> et la documentation de l</w:t>
      </w:r>
      <w:r w:rsidR="00BB0A23">
        <w:rPr>
          <w:lang w:val="fr-FR"/>
        </w:rPr>
        <w:t>’</w:t>
      </w:r>
      <w:r w:rsidR="00A66A4A">
        <w:rPr>
          <w:lang w:val="fr-FR"/>
        </w:rPr>
        <w:t>API.  L</w:t>
      </w:r>
      <w:r w:rsidR="00BB0A23">
        <w:rPr>
          <w:lang w:val="fr-FR"/>
        </w:rPr>
        <w:t>’</w:t>
      </w:r>
      <w:r w:rsidR="00A66A4A">
        <w:rPr>
          <w:lang w:val="fr-FR"/>
        </w:rPr>
        <w:t>élément capital à prendre en considération au cours de la phase de création est la finalité de l</w:t>
      </w:r>
      <w:r w:rsidR="00BB0A23">
        <w:rPr>
          <w:lang w:val="fr-FR"/>
        </w:rPr>
        <w:t>’</w:t>
      </w:r>
      <w:r w:rsidR="00A66A4A">
        <w:rPr>
          <w:lang w:val="fr-FR"/>
        </w:rPr>
        <w:t>API et la structure générale nécessaire pour la rendre aussi “résistante à l</w:t>
      </w:r>
      <w:r w:rsidR="00BB0A23">
        <w:rPr>
          <w:lang w:val="fr-FR"/>
        </w:rPr>
        <w:t>’</w:t>
      </w:r>
      <w:r w:rsidR="00A66A4A">
        <w:rPr>
          <w:lang w:val="fr-FR"/>
        </w:rPr>
        <w:t>avenir” que possib</w:t>
      </w:r>
      <w:r w:rsidR="00334310">
        <w:rPr>
          <w:lang w:val="fr-FR"/>
        </w:rPr>
        <w:t>le.  Id</w:t>
      </w:r>
      <w:r w:rsidR="00A66A4A">
        <w:rPr>
          <w:lang w:val="fr-FR"/>
        </w:rPr>
        <w:t>éalement, l</w:t>
      </w:r>
      <w:r w:rsidR="00BB0A23">
        <w:rPr>
          <w:lang w:val="fr-FR"/>
        </w:rPr>
        <w:t>’</w:t>
      </w:r>
      <w:r w:rsidR="00A66A4A">
        <w:rPr>
          <w:lang w:val="fr-FR"/>
        </w:rPr>
        <w:t>API devrait répondre à un ensemble de normes internes et externes, telles que les recommandations contenues dans la norme actuel</w:t>
      </w:r>
      <w:r w:rsidR="00334310">
        <w:rPr>
          <w:lang w:val="fr-FR"/>
        </w:rPr>
        <w:t>le.  Si</w:t>
      </w:r>
      <w:r w:rsidR="00A66A4A">
        <w:rPr>
          <w:lang w:val="fr-FR"/>
        </w:rPr>
        <w:t xml:space="preserve"> l</w:t>
      </w:r>
      <w:r w:rsidR="00BB0A23">
        <w:rPr>
          <w:lang w:val="fr-FR"/>
        </w:rPr>
        <w:t>’</w:t>
      </w:r>
      <w:r w:rsidR="00A66A4A">
        <w:rPr>
          <w:lang w:val="fr-FR"/>
        </w:rPr>
        <w:t>API doit être monétisée, il convien</w:t>
      </w:r>
      <w:r w:rsidR="008501B8">
        <w:rPr>
          <w:lang w:val="fr-FR"/>
        </w:rPr>
        <w:t>drai</w:t>
      </w:r>
      <w:r w:rsidR="00A66A4A">
        <w:rPr>
          <w:lang w:val="fr-FR"/>
        </w:rPr>
        <w:t>t, à ce stade, d</w:t>
      </w:r>
      <w:r w:rsidR="00BB0A23">
        <w:rPr>
          <w:lang w:val="fr-FR"/>
        </w:rPr>
        <w:t>’</w:t>
      </w:r>
      <w:r w:rsidR="00A66A4A">
        <w:rPr>
          <w:lang w:val="fr-FR"/>
        </w:rPr>
        <w:t>établir la stratégie de monétisation.</w:t>
      </w:r>
    </w:p>
    <w:p w14:paraId="344ADF4A" w14:textId="464082ED" w:rsidR="004065AF" w:rsidRPr="004065AF" w:rsidRDefault="004065AF" w:rsidP="00444DC5">
      <w:pPr>
        <w:pStyle w:val="Heading3"/>
        <w:spacing w:before="170"/>
        <w:ind w:left="0"/>
      </w:pPr>
      <w:bookmarkStart w:id="4269" w:name="_Toc54011657"/>
      <w:bookmarkStart w:id="4270" w:name="_Toc54363405"/>
      <w:bookmarkStart w:id="4271" w:name="_Toc212824922"/>
      <w:r w:rsidRPr="004065AF">
        <w:t>Publi</w:t>
      </w:r>
      <w:bookmarkEnd w:id="4269"/>
      <w:r w:rsidR="00DD65C4">
        <w:t>cation</w:t>
      </w:r>
      <w:bookmarkEnd w:id="4270"/>
      <w:bookmarkEnd w:id="4271"/>
    </w:p>
    <w:p w14:paraId="3764D860" w14:textId="57B66DFA" w:rsidR="004065AF" w:rsidRPr="004065AF" w:rsidRDefault="004065AF" w:rsidP="00CE01DA">
      <w:pPr>
        <w:keepNext/>
        <w:keepLines/>
        <w:spacing w:before="170" w:after="170"/>
        <w:rPr>
          <w:lang w:val="fr-FR"/>
        </w:rPr>
      </w:pPr>
      <w:r w:rsidRPr="004065AF">
        <w:rPr>
          <w:lang w:val="fr-FR"/>
        </w:rPr>
        <w:t>5.</w:t>
      </w:r>
      <w:r w:rsidRPr="004065AF">
        <w:rPr>
          <w:lang w:val="fr-FR"/>
        </w:rPr>
        <w:tab/>
      </w:r>
      <w:r w:rsidR="00A66A4A">
        <w:rPr>
          <w:lang w:val="fr-FR"/>
        </w:rPr>
        <w:t>Dès qu</w:t>
      </w:r>
      <w:r w:rsidR="00BB0A23">
        <w:rPr>
          <w:lang w:val="fr-FR"/>
        </w:rPr>
        <w:t>’</w:t>
      </w:r>
      <w:r w:rsidR="00A66A4A">
        <w:rPr>
          <w:lang w:val="fr-FR"/>
        </w:rPr>
        <w:t>une API est créée, elle doit être publi</w:t>
      </w:r>
      <w:r w:rsidR="00334310">
        <w:rPr>
          <w:lang w:val="fr-FR"/>
        </w:rPr>
        <w:t>ée.  El</w:t>
      </w:r>
      <w:r w:rsidR="00DD65C4">
        <w:rPr>
          <w:lang w:val="fr-FR"/>
        </w:rPr>
        <w:t>le devrait évoluer en suivant une stratégie de versionnage type et une documentation devrait être fournie et contenir la spécifi</w:t>
      </w:r>
      <w:r w:rsidR="008501B8">
        <w:rPr>
          <w:lang w:val="fr-FR"/>
        </w:rPr>
        <w:t>cation</w:t>
      </w:r>
      <w:r w:rsidR="00DD65C4">
        <w:rPr>
          <w:lang w:val="fr-FR"/>
        </w:rPr>
        <w:t xml:space="preserve"> de l</w:t>
      </w:r>
      <w:r w:rsidR="00BB0A23">
        <w:rPr>
          <w:lang w:val="fr-FR"/>
        </w:rPr>
        <w:t>’</w:t>
      </w:r>
      <w:r w:rsidR="00DD65C4">
        <w:rPr>
          <w:lang w:val="fr-FR"/>
        </w:rPr>
        <w:t>API et un échantillon de requêtes et de réponses (voir [RSG</w:t>
      </w:r>
      <w:r w:rsidR="00BB0A23">
        <w:rPr>
          <w:lang w:val="fr-FR"/>
        </w:rPr>
        <w:t>-</w:t>
      </w:r>
      <w:r w:rsidR="00DD65C4">
        <w:rPr>
          <w:lang w:val="fr-FR"/>
        </w:rPr>
        <w:t>64</w:t>
      </w:r>
      <w:r w:rsidR="000B46F0">
        <w:rPr>
          <w:lang w:val="fr-FR"/>
        </w:rPr>
        <w:t>]</w:t>
      </w:r>
      <w:r w:rsidR="000B46F0">
        <w:rPr>
          <w:lang w:val="fr-FR"/>
        </w:rPr>
        <w:tab/>
      </w:r>
      <w:r w:rsidR="00DD65C4">
        <w:rPr>
          <w:lang w:val="fr-FR"/>
        </w:rPr>
        <w:t>et [RSG</w:t>
      </w:r>
      <w:r w:rsidR="00BB0A23">
        <w:rPr>
          <w:lang w:val="fr-FR"/>
        </w:rPr>
        <w:t>-</w:t>
      </w:r>
      <w:r w:rsidR="00DD65C4">
        <w:rPr>
          <w:lang w:val="fr-FR"/>
        </w:rPr>
        <w:t>65].  Une fois publiée, l</w:t>
      </w:r>
      <w:r w:rsidR="00BB0A23">
        <w:rPr>
          <w:lang w:val="fr-FR"/>
        </w:rPr>
        <w:t>’</w:t>
      </w:r>
      <w:r w:rsidR="00DD65C4">
        <w:rPr>
          <w:lang w:val="fr-FR"/>
        </w:rPr>
        <w:t>API est consommée par des applicatio</w:t>
      </w:r>
      <w:r w:rsidR="00334310">
        <w:rPr>
          <w:lang w:val="fr-FR"/>
        </w:rPr>
        <w:t>ns.  Il</w:t>
      </w:r>
      <w:r w:rsidR="00DD65C4">
        <w:rPr>
          <w:lang w:val="fr-FR"/>
        </w:rPr>
        <w:t xml:space="preserve"> est à noter que des corrections et des améliorations peuvent être apportées au cours de la phase de publication.</w:t>
      </w:r>
    </w:p>
    <w:p w14:paraId="32CDA115" w14:textId="315A70F7" w:rsidR="004065AF" w:rsidRPr="004065AF" w:rsidRDefault="00DD65C4" w:rsidP="00444DC5">
      <w:pPr>
        <w:pStyle w:val="Heading3"/>
        <w:spacing w:before="170"/>
        <w:ind w:left="0"/>
      </w:pPr>
      <w:bookmarkStart w:id="4272" w:name="_Toc54011658"/>
      <w:bookmarkStart w:id="4273" w:name="_Toc54363406"/>
      <w:bookmarkStart w:id="4274" w:name="_Toc212824923"/>
      <w:r>
        <w:t>Obsolescence</w:t>
      </w:r>
      <w:bookmarkEnd w:id="4272"/>
      <w:bookmarkEnd w:id="4273"/>
      <w:bookmarkEnd w:id="4274"/>
    </w:p>
    <w:p w14:paraId="15A9840A" w14:textId="37B91006" w:rsidR="004065AF" w:rsidRPr="004065AF" w:rsidRDefault="004065AF" w:rsidP="00CE01DA">
      <w:pPr>
        <w:spacing w:before="170" w:after="170"/>
        <w:rPr>
          <w:lang w:val="fr-FR"/>
        </w:rPr>
      </w:pPr>
      <w:r w:rsidRPr="004065AF">
        <w:rPr>
          <w:lang w:val="fr-FR"/>
        </w:rPr>
        <w:t>6.</w:t>
      </w:r>
      <w:r w:rsidRPr="004065AF">
        <w:rPr>
          <w:lang w:val="fr-FR"/>
        </w:rPr>
        <w:tab/>
      </w:r>
      <w:r w:rsidR="00DD65C4">
        <w:rPr>
          <w:lang w:val="fr-FR"/>
        </w:rPr>
        <w:t>À un moment donné, une API n</w:t>
      </w:r>
      <w:r w:rsidR="00BB0A23">
        <w:rPr>
          <w:lang w:val="fr-FR"/>
        </w:rPr>
        <w:t>’</w:t>
      </w:r>
      <w:r w:rsidR="00DD65C4">
        <w:rPr>
          <w:lang w:val="fr-FR"/>
        </w:rPr>
        <w:t>est plus uti</w:t>
      </w:r>
      <w:r w:rsidR="00334310">
        <w:rPr>
          <w:lang w:val="fr-FR"/>
        </w:rPr>
        <w:t>le.  So</w:t>
      </w:r>
      <w:r w:rsidR="008501B8">
        <w:rPr>
          <w:lang w:val="fr-FR"/>
        </w:rPr>
        <w:t>it e</w:t>
      </w:r>
      <w:r w:rsidR="00DD65C4">
        <w:rPr>
          <w:lang w:val="fr-FR"/>
        </w:rPr>
        <w:t>lle a été remplacée par une version plus récente</w:t>
      </w:r>
      <w:r w:rsidR="008501B8">
        <w:rPr>
          <w:lang w:val="fr-FR"/>
        </w:rPr>
        <w:t>, soit</w:t>
      </w:r>
      <w:r w:rsidR="00DD65C4">
        <w:rPr>
          <w:lang w:val="fr-FR"/>
        </w:rPr>
        <w:t xml:space="preserve"> elle n</w:t>
      </w:r>
      <w:r w:rsidR="00BB0A23">
        <w:rPr>
          <w:lang w:val="fr-FR"/>
        </w:rPr>
        <w:t>’</w:t>
      </w:r>
      <w:r w:rsidR="00DD65C4">
        <w:rPr>
          <w:lang w:val="fr-FR"/>
        </w:rPr>
        <w:t>est plus pertinente en raison d</w:t>
      </w:r>
      <w:r w:rsidR="00BB0A23">
        <w:rPr>
          <w:lang w:val="fr-FR"/>
        </w:rPr>
        <w:t>’</w:t>
      </w:r>
      <w:r w:rsidR="00DD65C4">
        <w:rPr>
          <w:lang w:val="fr-FR"/>
        </w:rPr>
        <w:t>un facteur externe ou inter</w:t>
      </w:r>
      <w:r w:rsidR="00334310">
        <w:rPr>
          <w:lang w:val="fr-FR"/>
        </w:rPr>
        <w:t>ne.  Le</w:t>
      </w:r>
      <w:r w:rsidR="00DD65C4">
        <w:rPr>
          <w:lang w:val="fr-FR"/>
        </w:rPr>
        <w:t>s consommateurs d</w:t>
      </w:r>
      <w:r w:rsidR="00BB0A23">
        <w:rPr>
          <w:lang w:val="fr-FR"/>
        </w:rPr>
        <w:t>’</w:t>
      </w:r>
      <w:r w:rsidR="00DD65C4">
        <w:rPr>
          <w:lang w:val="fr-FR"/>
        </w:rPr>
        <w:t>API devraient être contactés et</w:t>
      </w:r>
      <w:r w:rsidR="008501B8">
        <w:rPr>
          <w:lang w:val="fr-FR"/>
        </w:rPr>
        <w:t xml:space="preserve"> il convient de préparer</w:t>
      </w:r>
      <w:r w:rsidR="00DD65C4">
        <w:rPr>
          <w:lang w:val="fr-FR"/>
        </w:rPr>
        <w:t xml:space="preserve"> la suppression de l</w:t>
      </w:r>
      <w:r w:rsidR="00BB0A23">
        <w:rPr>
          <w:lang w:val="fr-FR"/>
        </w:rPr>
        <w:t>’</w:t>
      </w:r>
      <w:r w:rsidR="00DD65C4">
        <w:rPr>
          <w:lang w:val="fr-FR"/>
        </w:rPr>
        <w:t>API du catalog</w:t>
      </w:r>
      <w:r w:rsidR="00334310">
        <w:rPr>
          <w:lang w:val="fr-FR"/>
        </w:rPr>
        <w:t xml:space="preserve">ue.  À </w:t>
      </w:r>
      <w:r w:rsidR="00DD65C4">
        <w:rPr>
          <w:lang w:val="fr-FR"/>
        </w:rPr>
        <w:t xml:space="preserve">ce stade, il est probable que seuls les bogues importants seront </w:t>
      </w:r>
      <w:r w:rsidR="008501B8">
        <w:rPr>
          <w:lang w:val="fr-FR"/>
        </w:rPr>
        <w:t xml:space="preserve">encore </w:t>
      </w:r>
      <w:r w:rsidR="00DD65C4">
        <w:rPr>
          <w:lang w:val="fr-FR"/>
        </w:rPr>
        <w:t>corrigés.</w:t>
      </w:r>
    </w:p>
    <w:p w14:paraId="233B2C35" w14:textId="494BD743" w:rsidR="004065AF" w:rsidRPr="004065AF" w:rsidRDefault="004065AF" w:rsidP="00444DC5">
      <w:pPr>
        <w:pStyle w:val="Heading3"/>
        <w:spacing w:before="170"/>
        <w:ind w:left="0"/>
      </w:pPr>
      <w:bookmarkStart w:id="4275" w:name="_Toc54011659"/>
      <w:bookmarkStart w:id="4276" w:name="_Toc54363407"/>
      <w:bookmarkStart w:id="4277" w:name="_Toc212824924"/>
      <w:r w:rsidRPr="004065AF">
        <w:t>Ret</w:t>
      </w:r>
      <w:r w:rsidR="00DD65C4">
        <w:t>rait</w:t>
      </w:r>
      <w:bookmarkEnd w:id="4275"/>
      <w:bookmarkEnd w:id="4276"/>
      <w:bookmarkEnd w:id="4277"/>
    </w:p>
    <w:p w14:paraId="301BA60D" w14:textId="52F18DCF" w:rsidR="004065AF" w:rsidRPr="004065AF" w:rsidRDefault="004065AF" w:rsidP="00CE01DA">
      <w:pPr>
        <w:spacing w:before="170" w:after="170"/>
        <w:rPr>
          <w:lang w:val="fr-FR"/>
        </w:rPr>
      </w:pPr>
      <w:r w:rsidRPr="004065AF">
        <w:rPr>
          <w:lang w:val="fr-FR"/>
        </w:rPr>
        <w:t>7.</w:t>
      </w:r>
      <w:r w:rsidRPr="004065AF">
        <w:rPr>
          <w:lang w:val="fr-FR"/>
        </w:rPr>
        <w:tab/>
      </w:r>
      <w:r w:rsidR="00DD65C4">
        <w:rPr>
          <w:lang w:val="fr-FR"/>
        </w:rPr>
        <w:t>Il s</w:t>
      </w:r>
      <w:r w:rsidR="00BB0A23">
        <w:rPr>
          <w:lang w:val="fr-FR"/>
        </w:rPr>
        <w:t>’</w:t>
      </w:r>
      <w:r w:rsidR="00DD65C4">
        <w:rPr>
          <w:lang w:val="fr-FR"/>
        </w:rPr>
        <w:t>agit de la phase où l</w:t>
      </w:r>
      <w:r w:rsidR="00BB0A23">
        <w:rPr>
          <w:lang w:val="fr-FR"/>
        </w:rPr>
        <w:t>’</w:t>
      </w:r>
      <w:r w:rsidR="00DD65C4">
        <w:rPr>
          <w:lang w:val="fr-FR"/>
        </w:rPr>
        <w:t>API est mise hors servi</w:t>
      </w:r>
      <w:r w:rsidR="00334310">
        <w:rPr>
          <w:lang w:val="fr-FR"/>
        </w:rPr>
        <w:t>ce.  Ce</w:t>
      </w:r>
      <w:r w:rsidR="00DD65C4">
        <w:rPr>
          <w:lang w:val="fr-FR"/>
        </w:rPr>
        <w:t>la doit inclure la désactivation de l</w:t>
      </w:r>
      <w:r w:rsidR="00BB0A23">
        <w:rPr>
          <w:lang w:val="fr-FR"/>
        </w:rPr>
        <w:t>’</w:t>
      </w:r>
      <w:r w:rsidR="00DD65C4">
        <w:rPr>
          <w:lang w:val="fr-FR"/>
        </w:rPr>
        <w:t>accès à l</w:t>
      </w:r>
      <w:r w:rsidR="00BB0A23">
        <w:rPr>
          <w:lang w:val="fr-FR"/>
        </w:rPr>
        <w:t>’</w:t>
      </w:r>
      <w:r w:rsidR="00DD65C4">
        <w:rPr>
          <w:lang w:val="fr-FR"/>
        </w:rPr>
        <w:t xml:space="preserve">API et sa suppression de la plateforme </w:t>
      </w:r>
      <w:r w:rsidR="00334310">
        <w:rPr>
          <w:lang w:val="fr-FR"/>
        </w:rPr>
        <w:t>API.  Il</w:t>
      </w:r>
      <w:r w:rsidR="00E0731D">
        <w:rPr>
          <w:lang w:val="fr-FR"/>
        </w:rPr>
        <w:t xml:space="preserve"> convient d</w:t>
      </w:r>
      <w:r w:rsidR="00BB0A23">
        <w:rPr>
          <w:lang w:val="fr-FR"/>
        </w:rPr>
        <w:t>’</w:t>
      </w:r>
      <w:r w:rsidR="00E0731D">
        <w:rPr>
          <w:lang w:val="fr-FR"/>
        </w:rPr>
        <w:t>examiner la question de savoir si un “support étendu” sera proposé ou si le retrait sera retardé dans certains cas.</w:t>
      </w:r>
    </w:p>
    <w:p w14:paraId="293C2CF0" w14:textId="58FA6334" w:rsidR="004065AF" w:rsidRPr="004065AF" w:rsidRDefault="004065AF" w:rsidP="00CE01DA">
      <w:pPr>
        <w:spacing w:before="170" w:after="170"/>
        <w:rPr>
          <w:lang w:val="fr-FR"/>
        </w:rPr>
      </w:pPr>
      <w:r w:rsidRPr="004065AF">
        <w:rPr>
          <w:lang w:val="fr-FR"/>
        </w:rPr>
        <w:t>8.</w:t>
      </w:r>
      <w:r w:rsidRPr="004065AF">
        <w:rPr>
          <w:lang w:val="fr-FR"/>
        </w:rPr>
        <w:tab/>
      </w:r>
      <w:r w:rsidR="00E0731D">
        <w:rPr>
          <w:lang w:val="fr-FR"/>
        </w:rPr>
        <w:t>Les deux</w:t>
      </w:r>
      <w:r w:rsidR="00B70D42">
        <w:rPr>
          <w:lang w:val="fr-FR"/>
        </w:rPr>
        <w:t> </w:t>
      </w:r>
      <w:r w:rsidR="00E0731D">
        <w:rPr>
          <w:lang w:val="fr-FR"/>
        </w:rPr>
        <w:t>dernières étapes de l</w:t>
      </w:r>
      <w:r w:rsidR="00BB0A23">
        <w:rPr>
          <w:lang w:val="fr-FR"/>
        </w:rPr>
        <w:t>’</w:t>
      </w:r>
      <w:r w:rsidR="00E0731D">
        <w:rPr>
          <w:lang w:val="fr-FR"/>
        </w:rPr>
        <w:t>obsolescence et du retrait sont celles qui doivent être le plus documentées en termes de gestion du cycle de v</w:t>
      </w:r>
      <w:r w:rsidR="00334310">
        <w:rPr>
          <w:lang w:val="fr-FR"/>
        </w:rPr>
        <w:t>ie.  Il</w:t>
      </w:r>
      <w:r w:rsidR="00E0731D">
        <w:rPr>
          <w:lang w:val="fr-FR"/>
        </w:rPr>
        <w:t xml:space="preserve"> est essentiel que les consommateurs d</w:t>
      </w:r>
      <w:r w:rsidR="00BB0A23">
        <w:rPr>
          <w:lang w:val="fr-FR"/>
        </w:rPr>
        <w:t>’</w:t>
      </w:r>
      <w:r w:rsidR="00E0731D">
        <w:rPr>
          <w:lang w:val="fr-FR"/>
        </w:rPr>
        <w:t>API comprennent ce que l</w:t>
      </w:r>
      <w:r w:rsidR="00BB0A23">
        <w:rPr>
          <w:lang w:val="fr-FR"/>
        </w:rPr>
        <w:t>’</w:t>
      </w:r>
      <w:r w:rsidR="00E0731D">
        <w:rPr>
          <w:lang w:val="fr-FR"/>
        </w:rPr>
        <w:t>on attend d</w:t>
      </w:r>
      <w:r w:rsidR="00BB0A23">
        <w:rPr>
          <w:lang w:val="fr-FR"/>
        </w:rPr>
        <w:t>’</w:t>
      </w:r>
      <w:r w:rsidR="00E0731D">
        <w:rPr>
          <w:lang w:val="fr-FR"/>
        </w:rPr>
        <w:t>eux lorsqu</w:t>
      </w:r>
      <w:r w:rsidR="00BB0A23">
        <w:rPr>
          <w:lang w:val="fr-FR"/>
        </w:rPr>
        <w:t>’</w:t>
      </w:r>
      <w:r w:rsidR="00E0731D">
        <w:rPr>
          <w:lang w:val="fr-FR"/>
        </w:rPr>
        <w:t>ils commencent à utiliser une API afin d</w:t>
      </w:r>
      <w:r w:rsidR="00BB0A23">
        <w:rPr>
          <w:lang w:val="fr-FR"/>
        </w:rPr>
        <w:t>’</w:t>
      </w:r>
      <w:r w:rsidR="00E0731D">
        <w:rPr>
          <w:lang w:val="fr-FR"/>
        </w:rPr>
        <w:t>éviter les désillusions ou les difficultés lorsque l</w:t>
      </w:r>
      <w:r w:rsidR="00BB0A23">
        <w:rPr>
          <w:lang w:val="fr-FR"/>
        </w:rPr>
        <w:t>’</w:t>
      </w:r>
      <w:r w:rsidR="00E0731D">
        <w:rPr>
          <w:lang w:val="fr-FR"/>
        </w:rPr>
        <w:t>on cherche à supprimer une API du catalog</w:t>
      </w:r>
      <w:r w:rsidR="00334310">
        <w:rPr>
          <w:lang w:val="fr-FR"/>
        </w:rPr>
        <w:t>ue.  Ce</w:t>
      </w:r>
      <w:r w:rsidR="00E0731D">
        <w:rPr>
          <w:lang w:val="fr-FR"/>
        </w:rPr>
        <w:t>la devrait inclure, par exemple</w:t>
      </w:r>
      <w:r w:rsidR="008501B8">
        <w:rPr>
          <w:lang w:val="fr-FR"/>
        </w:rPr>
        <w:t>,</w:t>
      </w:r>
      <w:r w:rsidR="00E0731D">
        <w:rPr>
          <w:lang w:val="fr-FR"/>
        </w:rPr>
        <w:t xml:space="preserve"> des versions majeures et mineur</w:t>
      </w:r>
      <w:r w:rsidR="008501B8">
        <w:rPr>
          <w:lang w:val="fr-FR"/>
        </w:rPr>
        <w:t>e</w:t>
      </w:r>
      <w:r w:rsidR="00E0731D">
        <w:rPr>
          <w:lang w:val="fr-FR"/>
        </w:rPr>
        <w:t>s et des délais pour la notification des modificatio</w:t>
      </w:r>
      <w:r w:rsidR="00334310">
        <w:rPr>
          <w:lang w:val="fr-FR"/>
        </w:rPr>
        <w:t xml:space="preserve">ns.  À </w:t>
      </w:r>
      <w:r w:rsidR="00E0731D">
        <w:rPr>
          <w:lang w:val="fr-FR"/>
        </w:rPr>
        <w:t>haut niveau, on observe deux</w:t>
      </w:r>
      <w:r w:rsidR="00B70D42">
        <w:rPr>
          <w:lang w:val="fr-FR"/>
        </w:rPr>
        <w:t> </w:t>
      </w:r>
      <w:r w:rsidR="00E0731D">
        <w:rPr>
          <w:lang w:val="fr-FR"/>
        </w:rPr>
        <w:t>approches en matière d</w:t>
      </w:r>
      <w:r w:rsidR="00BB0A23">
        <w:rPr>
          <w:lang w:val="fr-FR"/>
        </w:rPr>
        <w:t>’</w:t>
      </w:r>
      <w:r w:rsidR="00E0731D">
        <w:rPr>
          <w:lang w:val="fr-FR"/>
        </w:rPr>
        <w:t>obsolescence et de retrait</w:t>
      </w:r>
      <w:r w:rsidR="00BB0A23" w:rsidRPr="004065AF">
        <w:rPr>
          <w:lang w:val="fr-FR"/>
        </w:rPr>
        <w:t xml:space="preserve"> </w:t>
      </w:r>
      <w:r w:rsidR="00BB0A23">
        <w:rPr>
          <w:lang w:val="fr-FR"/>
        </w:rPr>
        <w:t>des API :</w:t>
      </w:r>
      <w:r w:rsidR="00E0731D">
        <w:rPr>
          <w:lang w:val="fr-FR"/>
        </w:rPr>
        <w:t xml:space="preserve"> soit </w:t>
      </w:r>
      <w:r w:rsidR="008501B8">
        <w:rPr>
          <w:lang w:val="fr-FR"/>
        </w:rPr>
        <w:t xml:space="preserve">la </w:t>
      </w:r>
      <w:r w:rsidR="00E0731D">
        <w:rPr>
          <w:lang w:val="fr-FR"/>
        </w:rPr>
        <w:t>conserv</w:t>
      </w:r>
      <w:r w:rsidR="008501B8">
        <w:rPr>
          <w:lang w:val="fr-FR"/>
        </w:rPr>
        <w:t>ation d</w:t>
      </w:r>
      <w:r w:rsidR="00BB0A23">
        <w:rPr>
          <w:lang w:val="fr-FR"/>
        </w:rPr>
        <w:t>’</w:t>
      </w:r>
      <w:r w:rsidR="00E0731D">
        <w:rPr>
          <w:lang w:val="fr-FR"/>
        </w:rPr>
        <w:t xml:space="preserve">un nombre prédéfini de versions, soit </w:t>
      </w:r>
      <w:r w:rsidR="008501B8">
        <w:rPr>
          <w:lang w:val="fr-FR"/>
        </w:rPr>
        <w:t xml:space="preserve">la </w:t>
      </w:r>
      <w:r w:rsidR="00F93997">
        <w:rPr>
          <w:lang w:val="fr-FR"/>
        </w:rPr>
        <w:t>conserv</w:t>
      </w:r>
      <w:r w:rsidR="008501B8">
        <w:rPr>
          <w:lang w:val="fr-FR"/>
        </w:rPr>
        <w:t>ation</w:t>
      </w:r>
      <w:r w:rsidR="00F93997">
        <w:rPr>
          <w:lang w:val="fr-FR"/>
        </w:rPr>
        <w:t xml:space="preserve"> de versions anciennes pendant une période donn</w:t>
      </w:r>
      <w:r w:rsidR="00334310">
        <w:rPr>
          <w:lang w:val="fr-FR"/>
        </w:rPr>
        <w:t>ée.  Il</w:t>
      </w:r>
      <w:r w:rsidR="00F93997">
        <w:rPr>
          <w:lang w:val="fr-FR"/>
        </w:rPr>
        <w:t xml:space="preserve"> est également possible de combiner ces deux</w:t>
      </w:r>
      <w:r w:rsidR="00B70D42">
        <w:rPr>
          <w:lang w:val="fr-FR"/>
        </w:rPr>
        <w:t> </w:t>
      </w:r>
      <w:r w:rsidR="00F93997">
        <w:rPr>
          <w:lang w:val="fr-FR"/>
        </w:rPr>
        <w:t>approches, mais soit le nombre de versions anciennes qui doivent être supportées, soit la durée de conservation de ces versions anciennes, doi</w:t>
      </w:r>
      <w:r w:rsidR="00D32FF1">
        <w:rPr>
          <w:lang w:val="fr-FR"/>
        </w:rPr>
        <w:t>ven</w:t>
      </w:r>
      <w:r w:rsidR="00F93997">
        <w:rPr>
          <w:lang w:val="fr-FR"/>
        </w:rPr>
        <w:t>t être clairement mentionné</w:t>
      </w:r>
      <w:r w:rsidR="00D32FF1">
        <w:rPr>
          <w:lang w:val="fr-FR"/>
        </w:rPr>
        <w:t>s</w:t>
      </w:r>
      <w:r w:rsidR="00F93997">
        <w:rPr>
          <w:lang w:val="fr-FR"/>
        </w:rPr>
        <w:t xml:space="preserve"> dans le document publié relatif au cycle de vie.</w:t>
      </w:r>
    </w:p>
    <w:p w14:paraId="58097F90" w14:textId="3D48C27D" w:rsidR="004065AF" w:rsidRDefault="004065AF" w:rsidP="00444DC5">
      <w:pPr>
        <w:spacing w:before="720"/>
        <w:ind w:left="5534"/>
        <w:rPr>
          <w:ins w:id="4278" w:author="Author"/>
          <w:rFonts w:cs="Arial"/>
          <w:szCs w:val="17"/>
          <w:lang w:val="fr-FR"/>
        </w:rPr>
      </w:pPr>
      <w:r w:rsidRPr="004065AF">
        <w:rPr>
          <w:rFonts w:cs="Arial"/>
          <w:szCs w:val="17"/>
          <w:lang w:val="fr-FR"/>
        </w:rPr>
        <w:t>[</w:t>
      </w:r>
      <w:r w:rsidR="00F93997">
        <w:rPr>
          <w:rFonts w:cs="Arial"/>
          <w:szCs w:val="17"/>
          <w:lang w:val="fr-FR"/>
        </w:rPr>
        <w:t>Fin de l</w:t>
      </w:r>
      <w:r w:rsidR="00BB0A23">
        <w:rPr>
          <w:rFonts w:cs="Arial"/>
          <w:szCs w:val="17"/>
          <w:lang w:val="fr-FR"/>
        </w:rPr>
        <w:t>’</w:t>
      </w:r>
      <w:r w:rsidR="00F93997">
        <w:rPr>
          <w:rFonts w:cs="Arial"/>
          <w:szCs w:val="17"/>
          <w:lang w:val="fr-FR"/>
        </w:rPr>
        <w:t>annexe VII et de la norme</w:t>
      </w:r>
      <w:r w:rsidR="006354C8">
        <w:rPr>
          <w:rFonts w:cs="Arial"/>
          <w:szCs w:val="17"/>
          <w:lang w:val="fr-FR"/>
        </w:rPr>
        <w:t> ST.90</w:t>
      </w:r>
      <w:r w:rsidRPr="004065AF">
        <w:rPr>
          <w:rFonts w:cs="Arial"/>
          <w:szCs w:val="17"/>
          <w:lang w:val="fr-FR"/>
        </w:rPr>
        <w:t>]</w:t>
      </w:r>
    </w:p>
    <w:p w14:paraId="2DDC01A6" w14:textId="5E28AB6D" w:rsidR="006354C8" w:rsidRPr="00C1783B" w:rsidRDefault="006354C8" w:rsidP="00444DC5">
      <w:pPr>
        <w:pStyle w:val="NormalCWS"/>
        <w:spacing w:before="720" w:after="0"/>
        <w:jc w:val="left"/>
        <w:rPr>
          <w:lang w:val="fr-CH"/>
          <w:rPrChange w:id="4279" w:author="Author">
            <w:rPr/>
          </w:rPrChange>
        </w:rPr>
      </w:pPr>
      <w:r w:rsidRPr="00C1783B">
        <w:rPr>
          <w:lang w:val="fr-CH"/>
          <w:rPrChange w:id="4280" w:author="Author">
            <w:rPr/>
          </w:rPrChange>
        </w:rPr>
        <w:t xml:space="preserve">[Fin </w:t>
      </w:r>
      <w:ins w:id="4281" w:author="Author">
        <w:r w:rsidRPr="00C1783B">
          <w:rPr>
            <w:lang w:val="fr-CH"/>
            <w:rPrChange w:id="4282" w:author="Author">
              <w:rPr/>
            </w:rPrChange>
          </w:rPr>
          <w:t xml:space="preserve">de l’annexe et </w:t>
        </w:r>
      </w:ins>
      <w:r w:rsidRPr="00C1783B">
        <w:rPr>
          <w:lang w:val="fr-CH"/>
          <w:rPrChange w:id="4283" w:author="Author">
            <w:rPr/>
          </w:rPrChange>
        </w:rPr>
        <w:t>du document]</w:t>
      </w:r>
    </w:p>
    <w:p w14:paraId="7232D16F" w14:textId="77777777" w:rsidR="006354C8" w:rsidRPr="004065AF" w:rsidRDefault="006354C8" w:rsidP="00CE01DA">
      <w:pPr>
        <w:spacing w:before="170" w:after="170"/>
        <w:ind w:left="5040" w:firstLine="720"/>
        <w:jc w:val="right"/>
        <w:rPr>
          <w:rFonts w:cs="Arial"/>
          <w:szCs w:val="17"/>
          <w:lang w:val="fr-FR"/>
        </w:rPr>
      </w:pPr>
    </w:p>
    <w:sectPr w:rsidR="006354C8" w:rsidRPr="004065AF" w:rsidSect="0006283E">
      <w:headerReference w:type="even" r:id="rId118"/>
      <w:headerReference w:type="default" r:id="rId119"/>
      <w:footerReference w:type="even" r:id="rId120"/>
      <w:footerReference w:type="default" r:id="rId121"/>
      <w:headerReference w:type="first" r:id="rId122"/>
      <w:footerReference w:type="first" r:id="rId123"/>
      <w:pgSz w:w="11907" w:h="16839" w:code="9"/>
      <w:pgMar w:top="562" w:right="1138" w:bottom="1282" w:left="1411" w:header="720" w:footer="720" w:gutter="0"/>
      <w:pgNumType w:start="9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F6693" w14:textId="77777777" w:rsidR="00063E44" w:rsidRDefault="00063E44" w:rsidP="008E0716">
      <w:pPr>
        <w:spacing w:line="144" w:lineRule="auto"/>
      </w:pPr>
    </w:p>
  </w:endnote>
  <w:endnote w:type="continuationSeparator" w:id="0">
    <w:p w14:paraId="3E68B965" w14:textId="77777777" w:rsidR="00063E44" w:rsidRDefault="00063E44" w:rsidP="005E48A2"/>
  </w:endnote>
  <w:endnote w:type="continuationNotice" w:id="1">
    <w:p w14:paraId="753CAC29" w14:textId="77777777" w:rsidR="00063E44" w:rsidRDefault="00063E44"/>
  </w:endnote>
  <w:endnote w:id="2">
    <w:p w14:paraId="3DFB2699" w14:textId="1B3D2540" w:rsidR="00A56843" w:rsidRPr="009C383A" w:rsidDel="00821D71" w:rsidRDefault="00A56843" w:rsidP="00F34E44">
      <w:pPr>
        <w:pStyle w:val="EndnoteText"/>
        <w:rPr>
          <w:del w:id="1129" w:author="Author"/>
          <w:sz w:val="17"/>
          <w:szCs w:val="17"/>
        </w:rPr>
      </w:pPr>
    </w:p>
  </w:endnote>
  <w:endnote w:id="3">
    <w:p w14:paraId="6581B900" w14:textId="4DC1E221" w:rsidR="00A56843" w:rsidRPr="006925BD" w:rsidDel="00821D71" w:rsidRDefault="00A56843" w:rsidP="006925BD">
      <w:pPr>
        <w:pStyle w:val="EndnoteText"/>
        <w:tabs>
          <w:tab w:val="left" w:pos="1048"/>
        </w:tabs>
        <w:rPr>
          <w:del w:id="1667" w:author="Author"/>
          <w:sz w:val="17"/>
          <w:szCs w:val="17"/>
        </w:rPr>
      </w:pPr>
    </w:p>
  </w:endnote>
  <w:endnote w:id="4">
    <w:p w14:paraId="5CE325D4" w14:textId="77777777" w:rsidR="00A56843" w:rsidRPr="006925BD" w:rsidDel="00821D71" w:rsidRDefault="00A56843" w:rsidP="00F34E44">
      <w:pPr>
        <w:pStyle w:val="EndnoteText"/>
        <w:rPr>
          <w:del w:id="2635" w:author="Author"/>
          <w:sz w:val="17"/>
          <w:szCs w:val="17"/>
        </w:rPr>
      </w:pPr>
    </w:p>
  </w:endnote>
  <w:endnote w:id="5">
    <w:p w14:paraId="14B64F83" w14:textId="77777777" w:rsidR="00A56843" w:rsidRPr="006925BD" w:rsidDel="00821D71" w:rsidRDefault="00A56843" w:rsidP="00F34E44">
      <w:pPr>
        <w:pStyle w:val="EndnoteText"/>
        <w:rPr>
          <w:del w:id="3761" w:author="Autho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urrier new">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7FF96" w14:textId="60C30EA6" w:rsidR="00C1783B" w:rsidRDefault="00C1783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ACABC" w14:textId="51D070D2" w:rsidR="00A56843" w:rsidRDefault="00A56843" w:rsidP="00CE70C3">
    <w:pPr>
      <w:pBdr>
        <w:top w:val="single" w:sz="6" w:space="6" w:color="auto"/>
      </w:pBdr>
      <w:tabs>
        <w:tab w:val="right" w:pos="9356"/>
      </w:tabs>
    </w:pPr>
    <w:r>
      <w:t>fr / 03-90-iii</w:t>
    </w:r>
    <w:r w:rsidRPr="009343AF">
      <w:tab/>
      <w:t>Date</w:t>
    </w:r>
    <w:r>
      <w:t> </w:t>
    </w:r>
    <w:r w:rsidRPr="009343AF">
      <w:t xml:space="preserve">: </w:t>
    </w:r>
    <w:r>
      <w:t>janvier 2023</w:t>
    </w:r>
  </w:p>
  <w:p w14:paraId="1A8070D5" w14:textId="77777777" w:rsidR="00A56843" w:rsidRDefault="00A56843" w:rsidP="00A21BF0">
    <w:pPr>
      <w:pStyle w:val="Footer"/>
      <w:ind w:firstLine="567"/>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47452" w14:textId="491BFD47" w:rsidR="00A56843" w:rsidRPr="006D0C74" w:rsidRDefault="00A56843" w:rsidP="009042A1">
    <w:pPr>
      <w:pStyle w:val="Header"/>
      <w:jc w:val="right"/>
      <w:rPr>
        <w:lang w:val="en-GB"/>
      </w:rPr>
    </w:pPr>
  </w:p>
  <w:p w14:paraId="58FF38CB" w14:textId="77777777" w:rsidR="00A56843" w:rsidRDefault="00A56843" w:rsidP="009042A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AFAE" w14:textId="7C544D07" w:rsidR="00A56843" w:rsidRDefault="00A56843" w:rsidP="00CE70C3">
    <w:pPr>
      <w:pBdr>
        <w:top w:val="single" w:sz="6" w:space="6" w:color="auto"/>
      </w:pBdr>
      <w:tabs>
        <w:tab w:val="right" w:pos="9356"/>
      </w:tabs>
    </w:pPr>
    <w:r>
      <w:t>fr / 03-90-iv</w:t>
    </w:r>
    <w:r w:rsidRPr="009343AF">
      <w:tab/>
      <w:t>Date</w:t>
    </w:r>
    <w:r>
      <w:t> </w:t>
    </w:r>
    <w:r w:rsidRPr="009343AF">
      <w:t xml:space="preserve">: </w:t>
    </w:r>
    <w:r>
      <w:t>janvier 2023</w:t>
    </w:r>
  </w:p>
  <w:p w14:paraId="17436048" w14:textId="77777777" w:rsidR="00A56843" w:rsidRDefault="00A56843" w:rsidP="00A21BF0">
    <w:pPr>
      <w:pStyle w:val="Footer"/>
      <w:ind w:firstLine="567"/>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46BD" w14:textId="5C3BC729" w:rsidR="00A56843" w:rsidRPr="006D0C74" w:rsidRDefault="00A56843" w:rsidP="009042A1">
    <w:pPr>
      <w:pStyle w:val="Header"/>
      <w:jc w:val="right"/>
      <w:rPr>
        <w:lang w:val="en-GB"/>
      </w:rPr>
    </w:pPr>
  </w:p>
  <w:p w14:paraId="4A88AC8E" w14:textId="77777777" w:rsidR="00A56843" w:rsidRDefault="00A56843" w:rsidP="009042A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C17A" w14:textId="70C1F75E" w:rsidR="00A56843" w:rsidRDefault="00A56843" w:rsidP="00CE70C3">
    <w:pPr>
      <w:pBdr>
        <w:top w:val="single" w:sz="6" w:space="6" w:color="auto"/>
      </w:pBdr>
      <w:tabs>
        <w:tab w:val="right" w:pos="9356"/>
      </w:tabs>
    </w:pPr>
    <w:r>
      <w:t>fr / 03-90-v</w:t>
    </w:r>
    <w:r w:rsidRPr="009343AF">
      <w:tab/>
      <w:t>Date</w:t>
    </w:r>
    <w:r>
      <w:t> </w:t>
    </w:r>
    <w:r w:rsidRPr="009343AF">
      <w:t xml:space="preserve">: </w:t>
    </w:r>
    <w:r>
      <w:t>janvier 2023</w:t>
    </w:r>
  </w:p>
  <w:p w14:paraId="528039EA" w14:textId="77777777" w:rsidR="00A56843" w:rsidRDefault="00A56843" w:rsidP="00A21BF0">
    <w:pPr>
      <w:pStyle w:val="Footer"/>
      <w:ind w:firstLine="567"/>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83A14" w14:textId="719B6015" w:rsidR="00A56843" w:rsidRPr="0006283E" w:rsidRDefault="00A56843" w:rsidP="0006283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5506C" w14:textId="40E6CEE1" w:rsidR="00A56843" w:rsidRPr="006D0C74" w:rsidRDefault="00A56843" w:rsidP="009042A1">
    <w:pPr>
      <w:pStyle w:val="Header"/>
      <w:jc w:val="right"/>
      <w:rPr>
        <w:lang w:val="en-GB"/>
      </w:rPr>
    </w:pPr>
  </w:p>
  <w:p w14:paraId="5AAAEB4A" w14:textId="77777777" w:rsidR="00A56843" w:rsidRDefault="00A56843" w:rsidP="009042A1"/>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0DD5C" w14:textId="3A649CF9" w:rsidR="00A56843" w:rsidRDefault="00A56843" w:rsidP="00CE70C3">
    <w:pPr>
      <w:pBdr>
        <w:top w:val="single" w:sz="6" w:space="6" w:color="auto"/>
      </w:pBdr>
      <w:tabs>
        <w:tab w:val="right" w:pos="9356"/>
      </w:tabs>
    </w:pPr>
    <w:r>
      <w:t>fr / 03-90-vi</w:t>
    </w:r>
    <w:r w:rsidRPr="009343AF">
      <w:tab/>
      <w:t>Date</w:t>
    </w:r>
    <w:r>
      <w:t> </w:t>
    </w:r>
    <w:r w:rsidRPr="009343AF">
      <w:t xml:space="preserve">: </w:t>
    </w:r>
    <w:r>
      <w:t>janvier 2023</w:t>
    </w:r>
  </w:p>
  <w:p w14:paraId="4CE8FCAB" w14:textId="77777777" w:rsidR="00A56843" w:rsidRDefault="00A56843" w:rsidP="00A21BF0">
    <w:pPr>
      <w:pStyle w:val="Footer"/>
      <w:ind w:firstLine="567"/>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BC278" w14:textId="28F782E0" w:rsidR="00A56843" w:rsidRPr="0006283E" w:rsidRDefault="00A56843" w:rsidP="0006283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7F8CC" w14:textId="3E3F99AE" w:rsidR="00A56843" w:rsidRPr="006D0C74" w:rsidRDefault="00A56843" w:rsidP="009042A1">
    <w:pPr>
      <w:pStyle w:val="Header"/>
      <w:jc w:val="righ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C6DB" w14:textId="76602046" w:rsidR="00C1783B" w:rsidRDefault="00C1783B">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B9DCC" w14:textId="4BCE23C8" w:rsidR="00A56843" w:rsidRDefault="00A56843" w:rsidP="00CE70C3">
    <w:pPr>
      <w:pBdr>
        <w:top w:val="single" w:sz="6" w:space="6" w:color="auto"/>
      </w:pBdr>
      <w:tabs>
        <w:tab w:val="right" w:pos="9356"/>
      </w:tabs>
    </w:pPr>
    <w:r>
      <w:t>fr / 03-90-vii</w:t>
    </w:r>
    <w:r w:rsidRPr="009343AF">
      <w:tab/>
      <w:t>Date</w:t>
    </w:r>
    <w:r>
      <w:t> </w:t>
    </w:r>
    <w:r w:rsidRPr="009343AF">
      <w:t xml:space="preserve">: </w:t>
    </w:r>
    <w:r>
      <w:t>janvier 2023</w:t>
    </w:r>
  </w:p>
  <w:p w14:paraId="5D416ECE" w14:textId="77777777" w:rsidR="00A56843" w:rsidRDefault="00A56843" w:rsidP="00A21BF0">
    <w:pPr>
      <w:pStyle w:val="Footer"/>
      <w:ind w:firstLine="567"/>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D4338" w14:textId="49E0B009" w:rsidR="00A56843" w:rsidRPr="0006283E" w:rsidRDefault="00A56843" w:rsidP="0006283E">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37A66" w14:textId="5DEC3601" w:rsidR="00A56843" w:rsidRPr="006D0C74" w:rsidRDefault="00A56843" w:rsidP="009042A1">
    <w:pPr>
      <w:pStyle w:val="Head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B9B0" w14:textId="0308743E" w:rsidR="00C1783B" w:rsidRDefault="00C178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2A518" w14:textId="49C0C312" w:rsidR="00A56843" w:rsidRDefault="00A56843" w:rsidP="00CE70C3">
    <w:pPr>
      <w:pBdr>
        <w:top w:val="single" w:sz="6" w:space="6" w:color="auto"/>
      </w:pBdr>
      <w:tabs>
        <w:tab w:val="right" w:pos="9356"/>
      </w:tabs>
    </w:pPr>
    <w:r>
      <w:t>fr / 03-90-i</w:t>
    </w:r>
    <w:r w:rsidRPr="009343AF">
      <w:tab/>
      <w:t>Date</w:t>
    </w:r>
    <w:r>
      <w:t> </w:t>
    </w:r>
    <w:r w:rsidRPr="009343AF">
      <w:t xml:space="preserve">: </w:t>
    </w:r>
    <w:r>
      <w:t>janvier 2023</w:t>
    </w:r>
  </w:p>
  <w:p w14:paraId="011479BE" w14:textId="77777777" w:rsidR="00A56843" w:rsidRDefault="00A56843" w:rsidP="00A21BF0">
    <w:pPr>
      <w:pStyle w:val="Footer"/>
      <w:ind w:firstLine="56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5E452" w14:textId="01197C43" w:rsidR="00A56843" w:rsidRPr="00CD60D9" w:rsidRDefault="00A56843" w:rsidP="00CD60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29A75" w14:textId="1F75B124" w:rsidR="00A56843" w:rsidRPr="006D0C74" w:rsidRDefault="00A56843" w:rsidP="009042A1">
    <w:pPr>
      <w:pStyle w:val="Header"/>
      <w:jc w:val="right"/>
      <w:rPr>
        <w:lang w:val="en-GB"/>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1B932" w14:textId="2F7E6857" w:rsidR="00A56843" w:rsidRDefault="00A56843" w:rsidP="00CE70C3">
    <w:pPr>
      <w:pBdr>
        <w:top w:val="single" w:sz="6" w:space="6" w:color="auto"/>
      </w:pBdr>
      <w:tabs>
        <w:tab w:val="right" w:pos="9356"/>
      </w:tabs>
    </w:pPr>
    <w:r>
      <w:t>fr / 03-90-ii</w:t>
    </w:r>
    <w:r w:rsidRPr="009343AF">
      <w:tab/>
      <w:t>Date</w:t>
    </w:r>
    <w:r>
      <w:t> </w:t>
    </w:r>
    <w:r w:rsidRPr="009343AF">
      <w:t xml:space="preserve">: </w:t>
    </w:r>
    <w:r>
      <w:t>janvier 2023</w:t>
    </w:r>
  </w:p>
  <w:p w14:paraId="0B2A5A6E" w14:textId="77777777" w:rsidR="00A56843" w:rsidRDefault="00A56843" w:rsidP="00A21BF0">
    <w:pPr>
      <w:pStyle w:val="Footer"/>
      <w:ind w:firstLine="56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EF4B5" w14:textId="4080FD33" w:rsidR="00A56843" w:rsidRPr="00CD60D9" w:rsidRDefault="00A56843" w:rsidP="00CD60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FAFCC" w14:textId="448514EF" w:rsidR="00A56843" w:rsidRPr="006D0C74" w:rsidRDefault="00A56843" w:rsidP="009042A1">
    <w:pPr>
      <w:pStyle w:val="Head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FB05F" w14:textId="77777777" w:rsidR="00063E44" w:rsidRDefault="00063E44" w:rsidP="005E48A2">
      <w:r>
        <w:separator/>
      </w:r>
    </w:p>
  </w:footnote>
  <w:footnote w:type="continuationSeparator" w:id="0">
    <w:p w14:paraId="675DD6AD" w14:textId="77777777" w:rsidR="00063E44" w:rsidRDefault="00063E44" w:rsidP="005E48A2">
      <w:r>
        <w:continuationSeparator/>
      </w:r>
    </w:p>
  </w:footnote>
  <w:footnote w:type="continuationNotice" w:id="1">
    <w:p w14:paraId="57EC7053" w14:textId="77777777" w:rsidR="00063E44" w:rsidRDefault="00063E44"/>
  </w:footnote>
  <w:footnote w:id="2">
    <w:p w14:paraId="6BDA91AE" w14:textId="778843DD" w:rsidR="00A56843" w:rsidRPr="00A21BF0" w:rsidDel="008A2B0D" w:rsidRDefault="00A56843" w:rsidP="009042A1">
      <w:pPr>
        <w:pStyle w:val="FootnoteText"/>
        <w:tabs>
          <w:tab w:val="left" w:pos="567"/>
        </w:tabs>
        <w:rPr>
          <w:del w:id="32" w:author="Author"/>
          <w:noProof/>
          <w:sz w:val="16"/>
          <w:szCs w:val="16"/>
          <w:lang w:val="fr-FR"/>
        </w:rPr>
      </w:pPr>
      <w:del w:id="33" w:author="Author">
        <w:r w:rsidRPr="00A21BF0" w:rsidDel="008A2B0D">
          <w:rPr>
            <w:rStyle w:val="FootnoteReference"/>
            <w:noProof/>
            <w:sz w:val="16"/>
            <w:szCs w:val="16"/>
            <w:lang w:val="fr-FR"/>
          </w:rPr>
          <w:footnoteRef/>
        </w:r>
        <w:r w:rsidRPr="00A21BF0" w:rsidDel="008A2B0D">
          <w:rPr>
            <w:noProof/>
            <w:sz w:val="16"/>
            <w:szCs w:val="16"/>
            <w:lang w:val="fr-FR"/>
          </w:rPr>
          <w:delText xml:space="preserve"> </w:delText>
        </w:r>
        <w:r w:rsidRPr="00A21BF0" w:rsidDel="008A2B0D">
          <w:rPr>
            <w:noProof/>
            <w:sz w:val="16"/>
            <w:szCs w:val="16"/>
            <w:lang w:val="fr-FR"/>
          </w:rPr>
          <w:tab/>
          <w:delText xml:space="preserve">Voir </w:delText>
        </w:r>
        <w:r w:rsidRPr="00A21BF0" w:rsidDel="008A2B0D">
          <w:rPr>
            <w:rStyle w:val="Hyperlink"/>
            <w:noProof/>
            <w:sz w:val="16"/>
            <w:szCs w:val="16"/>
            <w:lang w:val="fr-FR"/>
          </w:rPr>
          <w:delText>le chapitre consacré aux références</w:delText>
        </w:r>
        <w:r w:rsidRPr="00A56843" w:rsidDel="008A2B0D">
          <w:rPr>
            <w:rStyle w:val="Hyperlink"/>
            <w:noProof/>
            <w:color w:val="auto"/>
            <w:sz w:val="16"/>
            <w:szCs w:val="16"/>
            <w:u w:val="none"/>
            <w:lang w:val="fr-FR"/>
          </w:rPr>
          <w:delText>.</w:delText>
        </w:r>
      </w:del>
    </w:p>
  </w:footnote>
  <w:footnote w:id="3">
    <w:p w14:paraId="38BFE6FA" w14:textId="3302AD98" w:rsidR="00A56843" w:rsidRPr="00176ACD" w:rsidRDefault="00A56843" w:rsidP="00527EBB">
      <w:pPr>
        <w:pStyle w:val="FootnoteText"/>
        <w:rPr>
          <w:noProof/>
          <w:sz w:val="16"/>
          <w:szCs w:val="16"/>
        </w:rPr>
      </w:pPr>
      <w:r w:rsidRPr="00176ACD">
        <w:rPr>
          <w:rStyle w:val="FootnoteReference"/>
          <w:sz w:val="16"/>
          <w:szCs w:val="16"/>
        </w:rPr>
        <w:footnoteRef/>
      </w:r>
      <w:r w:rsidRPr="00176ACD">
        <w:rPr>
          <w:sz w:val="16"/>
          <w:szCs w:val="16"/>
          <w:lang w:val="fr-CH"/>
        </w:rPr>
        <w:t xml:space="preserve"> </w:t>
      </w:r>
      <w:r w:rsidRPr="00176ACD">
        <w:rPr>
          <w:sz w:val="16"/>
          <w:szCs w:val="16"/>
          <w:lang w:val="fr-CH"/>
        </w:rPr>
        <w:tab/>
      </w:r>
      <w:r w:rsidRPr="00176ACD">
        <w:rPr>
          <w:noProof/>
          <w:sz w:val="16"/>
          <w:szCs w:val="16"/>
          <w:lang w:val="fr-FR"/>
        </w:rPr>
        <w:t xml:space="preserve">Nous pourrions aussi classer les API selon leur archétype.  </w:t>
      </w:r>
      <w:r w:rsidRPr="00176ACD">
        <w:rPr>
          <w:noProof/>
          <w:sz w:val="16"/>
          <w:szCs w:val="16"/>
        </w:rPr>
        <w:t>Voir par exemple : “REST API Design Rulebook : Designing Consistent RESTful Web Service Interfaces”.</w:t>
      </w:r>
    </w:p>
  </w:footnote>
  <w:footnote w:id="4">
    <w:p w14:paraId="350CE1A8" w14:textId="2B4BFFB4" w:rsidR="00A56843" w:rsidRPr="00176ACD" w:rsidRDefault="00A56843" w:rsidP="00176ACD">
      <w:pPr>
        <w:tabs>
          <w:tab w:val="left" w:pos="567"/>
        </w:tabs>
        <w:rPr>
          <w:rFonts w:eastAsia="Times New Roman" w:cs="Arial"/>
          <w:sz w:val="16"/>
          <w:szCs w:val="16"/>
          <w:lang w:val="fr-CH"/>
        </w:rPr>
      </w:pPr>
      <w:r w:rsidRPr="00176ACD">
        <w:rPr>
          <w:rStyle w:val="FootnoteReference"/>
          <w:noProof/>
          <w:sz w:val="16"/>
          <w:szCs w:val="16"/>
          <w:lang w:val="fr-FR"/>
        </w:rPr>
        <w:footnoteRef/>
      </w:r>
      <w:r w:rsidRPr="00176ACD">
        <w:rPr>
          <w:noProof/>
          <w:sz w:val="16"/>
          <w:szCs w:val="16"/>
          <w:lang w:val="fr-FR"/>
        </w:rPr>
        <w:t xml:space="preserve"> </w:t>
      </w:r>
      <w:r w:rsidRPr="00176ACD">
        <w:rPr>
          <w:noProof/>
          <w:sz w:val="16"/>
          <w:szCs w:val="16"/>
          <w:lang w:val="fr-FR"/>
        </w:rPr>
        <w:tab/>
      </w:r>
      <w:r w:rsidRPr="00176ACD">
        <w:rPr>
          <w:rFonts w:eastAsia="Times New Roman" w:cs="Arial"/>
          <w:noProof/>
          <w:sz w:val="16"/>
          <w:szCs w:val="16"/>
          <w:lang w:val="fr-FR"/>
        </w:rPr>
        <w:t>De plus, une API Intent permet d’appliquer la configuration Command Query Responsibility Segregation (CQRS) (séparation commande-requête).  Cette configuration permet d’utiliser deux modèles différents pour mettre à jour et lire l’information.  Le fondement logique en est que, pour beaucoup de problèmes, en particulier dans les domaines plus complexes, le fait d’appliquer le même modèle conceptuel pour les commandes et les requêtes débouche sur un modèle plus complexe qui n’est pas bénéfique</w:t>
      </w:r>
      <w:r w:rsidRPr="00176ACD">
        <w:rPr>
          <w:rFonts w:eastAsia="Times New Roman" w:cs="Arial"/>
          <w:sz w:val="16"/>
          <w:szCs w:val="16"/>
          <w:lang w:val="fr-CH"/>
        </w:rPr>
        <w:t xml:space="preserve">.  </w:t>
      </w:r>
    </w:p>
  </w:footnote>
  <w:footnote w:id="5">
    <w:p w14:paraId="4A39C5E5" w14:textId="152F4FC7" w:rsidR="00A56843" w:rsidRPr="001D1449" w:rsidRDefault="00A56843">
      <w:pPr>
        <w:pStyle w:val="FootnoteText"/>
        <w:rPr>
          <w:rFonts w:cs="Arial"/>
          <w:noProof/>
          <w:sz w:val="13"/>
          <w:szCs w:val="13"/>
          <w:lang w:val="fr-FR"/>
        </w:rPr>
      </w:pPr>
      <w:r w:rsidRPr="00176ACD">
        <w:rPr>
          <w:rStyle w:val="FootnoteReference"/>
          <w:sz w:val="16"/>
          <w:szCs w:val="16"/>
        </w:rPr>
        <w:footnoteRef/>
      </w:r>
      <w:r w:rsidRPr="00176ACD">
        <w:rPr>
          <w:sz w:val="16"/>
          <w:szCs w:val="16"/>
          <w:lang w:val="fr-CH"/>
        </w:rPr>
        <w:t xml:space="preserve"> </w:t>
      </w:r>
      <w:r w:rsidRPr="00176ACD">
        <w:rPr>
          <w:sz w:val="16"/>
          <w:szCs w:val="16"/>
          <w:lang w:val="fr-CH"/>
        </w:rPr>
        <w:tab/>
      </w:r>
      <w:r w:rsidRPr="00176ACD">
        <w:rPr>
          <w:rFonts w:cs="Arial"/>
          <w:noProof/>
          <w:sz w:val="16"/>
          <w:szCs w:val="16"/>
          <w:lang w:val="fr-FR"/>
        </w:rPr>
        <w:t>L’exemple au format JSON est sauté car il n’ajoute aucune valeur en l’occurrence.</w:t>
      </w:r>
    </w:p>
  </w:footnote>
  <w:footnote w:id="6">
    <w:p w14:paraId="2569B032" w14:textId="73862CAC" w:rsidR="00A56843" w:rsidRPr="00176ACD" w:rsidRDefault="00A56843" w:rsidP="00BD017E">
      <w:pPr>
        <w:pStyle w:val="CommentText"/>
        <w:rPr>
          <w:rFonts w:cs="Arial"/>
          <w:noProof/>
          <w:sz w:val="16"/>
          <w:szCs w:val="16"/>
          <w:lang w:val="fr-FR"/>
        </w:rPr>
      </w:pPr>
      <w:r w:rsidRPr="00176ACD">
        <w:rPr>
          <w:rStyle w:val="FootnoteReference"/>
          <w:rFonts w:cs="Arial"/>
          <w:sz w:val="16"/>
          <w:szCs w:val="16"/>
        </w:rPr>
        <w:footnoteRef/>
      </w:r>
      <w:r w:rsidRPr="00176ACD">
        <w:rPr>
          <w:rFonts w:cs="Arial"/>
          <w:sz w:val="16"/>
          <w:szCs w:val="16"/>
          <w:lang w:val="fr-CH"/>
        </w:rPr>
        <w:t xml:space="preserve"> </w:t>
      </w:r>
      <w:r w:rsidRPr="00176ACD">
        <w:rPr>
          <w:rFonts w:cs="Arial"/>
          <w:sz w:val="16"/>
          <w:szCs w:val="16"/>
          <w:lang w:val="fr-CH"/>
        </w:rPr>
        <w:tab/>
      </w:r>
      <w:r w:rsidRPr="00176ACD">
        <w:rPr>
          <w:rFonts w:cs="Arial"/>
          <w:noProof/>
          <w:sz w:val="16"/>
          <w:szCs w:val="16"/>
          <w:lang w:val="fr-FR"/>
        </w:rPr>
        <w:t xml:space="preserve">L’élément </w:t>
      </w:r>
      <w:r w:rsidR="00132409" w:rsidRPr="00132409">
        <w:rPr>
          <w:rFonts w:ascii="Courier New" w:hAnsi="Courier New" w:cs="Courier New"/>
          <w:sz w:val="16"/>
          <w:szCs w:val="16"/>
          <w:lang w:val="fr-FR"/>
        </w:rPr>
        <w:t>InternationalRegistrationNumber</w:t>
      </w:r>
      <w:r w:rsidRPr="00176ACD">
        <w:rPr>
          <w:rFonts w:cs="Arial"/>
          <w:noProof/>
          <w:sz w:val="16"/>
          <w:szCs w:val="16"/>
          <w:lang w:val="fr-FR"/>
        </w:rPr>
        <w:t xml:space="preserve"> a été supprimé de la charge utile pour représenter tous les NEI.  La norme ST.96 ne devrait pas être utilisée, même sous une forme assouplie, car cet exemple étend les cas d’utilisation autorisés par la norme ST.96.</w:t>
      </w:r>
    </w:p>
  </w:footnote>
  <w:footnote w:id="7">
    <w:p w14:paraId="7DA2A7B7" w14:textId="0F88DB32" w:rsidR="00A56843" w:rsidRPr="00A21BF0" w:rsidRDefault="00A56843">
      <w:pPr>
        <w:pStyle w:val="FootnoteText"/>
        <w:rPr>
          <w:sz w:val="16"/>
          <w:szCs w:val="16"/>
        </w:rPr>
      </w:pPr>
      <w:r w:rsidRPr="00A21BF0">
        <w:rPr>
          <w:rStyle w:val="FootnoteReference"/>
          <w:sz w:val="16"/>
          <w:szCs w:val="16"/>
        </w:rPr>
        <w:footnoteRef/>
      </w:r>
      <w:r w:rsidRPr="00A21BF0">
        <w:rPr>
          <w:sz w:val="16"/>
          <w:szCs w:val="16"/>
        </w:rPr>
        <w:t xml:space="preserve"> </w:t>
      </w:r>
      <w:r w:rsidRPr="00A21BF0">
        <w:rPr>
          <w:sz w:val="16"/>
          <w:szCs w:val="16"/>
        </w:rPr>
        <w:tab/>
        <w:t>Patent/PatentNumber.xsd</w:t>
      </w:r>
    </w:p>
  </w:footnote>
  <w:footnote w:id="8">
    <w:p w14:paraId="64091CED" w14:textId="32565D91" w:rsidR="00A56843" w:rsidRPr="00A21BF0" w:rsidRDefault="00A56843" w:rsidP="00AD2DE4">
      <w:pPr>
        <w:pStyle w:val="FootnoteText"/>
        <w:rPr>
          <w:sz w:val="16"/>
          <w:szCs w:val="16"/>
        </w:rPr>
      </w:pPr>
      <w:r w:rsidRPr="00A21BF0">
        <w:rPr>
          <w:rStyle w:val="FootnoteReference"/>
          <w:sz w:val="16"/>
          <w:szCs w:val="16"/>
        </w:rPr>
        <w:footnoteRef/>
      </w:r>
      <w:r w:rsidRPr="00A21BF0">
        <w:rPr>
          <w:sz w:val="16"/>
          <w:szCs w:val="16"/>
        </w:rPr>
        <w:t xml:space="preserve"> </w:t>
      </w:r>
      <w:r w:rsidRPr="00A21BF0">
        <w:rPr>
          <w:sz w:val="16"/>
          <w:szCs w:val="16"/>
        </w:rPr>
        <w:tab/>
        <w:t>Common/id.xsd</w:t>
      </w:r>
    </w:p>
  </w:footnote>
  <w:footnote w:id="9">
    <w:p w14:paraId="4CA79D45" w14:textId="1E4D95DC" w:rsidR="00A56843" w:rsidRPr="00A21BF0" w:rsidRDefault="00A56843">
      <w:pPr>
        <w:pStyle w:val="FootnoteText"/>
        <w:rPr>
          <w:noProof/>
          <w:sz w:val="16"/>
          <w:szCs w:val="16"/>
          <w:lang w:val="fr-FR"/>
        </w:rPr>
      </w:pPr>
      <w:r w:rsidRPr="00A21BF0">
        <w:rPr>
          <w:rStyle w:val="FootnoteReference"/>
          <w:sz w:val="16"/>
          <w:szCs w:val="16"/>
        </w:rPr>
        <w:footnoteRef/>
      </w:r>
      <w:r w:rsidRPr="00A21BF0">
        <w:rPr>
          <w:sz w:val="16"/>
          <w:szCs w:val="16"/>
          <w:lang w:val="fr-CH"/>
        </w:rPr>
        <w:t xml:space="preserve"> </w:t>
      </w:r>
      <w:r w:rsidRPr="00A21BF0">
        <w:rPr>
          <w:sz w:val="16"/>
          <w:szCs w:val="16"/>
          <w:lang w:val="fr-CH"/>
        </w:rPr>
        <w:tab/>
      </w:r>
      <w:r w:rsidRPr="00A21BF0">
        <w:rPr>
          <w:noProof/>
          <w:sz w:val="16"/>
          <w:szCs w:val="16"/>
          <w:lang w:val="fr-FR"/>
        </w:rPr>
        <w:t>Voir le chapitre relatif aux références.</w:t>
      </w:r>
    </w:p>
  </w:footnote>
  <w:footnote w:id="10">
    <w:p w14:paraId="55492C7E" w14:textId="11F1B37B" w:rsidR="00A56843" w:rsidRPr="00E360D6" w:rsidRDefault="00A56843" w:rsidP="0058276D">
      <w:pPr>
        <w:pStyle w:val="FootnoteText"/>
        <w:rPr>
          <w:sz w:val="16"/>
          <w:szCs w:val="16"/>
          <w:lang w:val="fr-CH"/>
        </w:rPr>
      </w:pPr>
      <w:r w:rsidRPr="00E360D6">
        <w:rPr>
          <w:rStyle w:val="FootnoteReference"/>
          <w:sz w:val="16"/>
          <w:szCs w:val="16"/>
        </w:rPr>
        <w:footnoteRef/>
      </w:r>
      <w:r w:rsidRPr="00E360D6">
        <w:rPr>
          <w:sz w:val="16"/>
          <w:szCs w:val="16"/>
          <w:lang w:val="fr-CH"/>
        </w:rPr>
        <w:t xml:space="preserve"> </w:t>
      </w:r>
      <w:r w:rsidRPr="00E360D6">
        <w:rPr>
          <w:sz w:val="16"/>
          <w:szCs w:val="16"/>
          <w:lang w:val="fr-CH"/>
        </w:rPr>
        <w:tab/>
        <w:t>L’</w:t>
      </w:r>
      <w:r w:rsidRPr="00E360D6">
        <w:rPr>
          <w:noProof/>
          <w:sz w:val="16"/>
          <w:szCs w:val="16"/>
          <w:lang w:val="fr-FR"/>
        </w:rPr>
        <w:t xml:space="preserve">OAS est une spécification.  Elle prend également en charge Markdown, ce qui n’est pas le cas du RAML.  D’un autre côté, bien que l’OAS et le RAML prennent en charge la validation par le schéma JSON pour les requêtes et les réponses, l’OAS ne prend pas en charge les schémas XSD.  </w:t>
      </w:r>
      <w:r w:rsidRPr="00E360D6">
        <w:rPr>
          <w:rFonts w:cs="Arial"/>
          <w:noProof/>
          <w:sz w:val="16"/>
          <w:szCs w:val="16"/>
          <w:lang w:val="fr-FR"/>
        </w:rPr>
        <w:t>À</w:t>
      </w:r>
      <w:r w:rsidRPr="00E360D6">
        <w:rPr>
          <w:noProof/>
          <w:sz w:val="16"/>
          <w:szCs w:val="16"/>
          <w:lang w:val="fr-FR"/>
        </w:rPr>
        <w:t xml:space="preserve"> l’avenir, l’OAS pourra donc être recommandée lorsque ses fonctionnalités seront complètes</w:t>
      </w:r>
      <w:r w:rsidRPr="00E360D6">
        <w:rPr>
          <w:sz w:val="16"/>
          <w:szCs w:val="16"/>
          <w:lang w:val="fr-CH"/>
        </w:rPr>
        <w:t>.</w:t>
      </w:r>
    </w:p>
  </w:footnote>
  <w:footnote w:id="11">
    <w:p w14:paraId="4CA84E1D" w14:textId="007C477F" w:rsidR="00A56843" w:rsidRPr="001917CA" w:rsidRDefault="00A56843" w:rsidP="002841B4">
      <w:pPr>
        <w:pStyle w:val="FootnoteText"/>
        <w:rPr>
          <w:sz w:val="16"/>
          <w:szCs w:val="16"/>
          <w:lang w:val="fr-CH"/>
        </w:rPr>
      </w:pPr>
      <w:r w:rsidRPr="001917CA">
        <w:rPr>
          <w:rStyle w:val="FootnoteReference"/>
          <w:sz w:val="16"/>
          <w:szCs w:val="16"/>
        </w:rPr>
        <w:footnoteRef/>
      </w:r>
      <w:r w:rsidRPr="001917CA">
        <w:rPr>
          <w:sz w:val="16"/>
          <w:szCs w:val="16"/>
          <w:lang w:val="fr-CH"/>
        </w:rPr>
        <w:t xml:space="preserve"> </w:t>
      </w:r>
      <w:r w:rsidRPr="001917CA">
        <w:rPr>
          <w:sz w:val="16"/>
          <w:szCs w:val="16"/>
          <w:lang w:val="fr-CH"/>
        </w:rPr>
        <w:tab/>
      </w:r>
      <w:r w:rsidRPr="001917CA">
        <w:rPr>
          <w:noProof/>
          <w:sz w:val="16"/>
          <w:szCs w:val="16"/>
          <w:lang w:val="fr-FR"/>
        </w:rPr>
        <w:t xml:space="preserve">Le prestataire de service peut renvoyer l’emplacement du fichier, puis le consommateur de service peut appeler un service d’annuaire pour télécharger le fichier.  </w:t>
      </w:r>
      <w:r w:rsidRPr="001917CA">
        <w:rPr>
          <w:rFonts w:cs="Arial"/>
          <w:noProof/>
          <w:sz w:val="16"/>
          <w:szCs w:val="16"/>
          <w:lang w:val="fr-FR"/>
        </w:rPr>
        <w:t>À</w:t>
      </w:r>
      <w:r w:rsidRPr="001917CA">
        <w:rPr>
          <w:noProof/>
          <w:sz w:val="16"/>
          <w:szCs w:val="16"/>
          <w:lang w:val="fr-FR"/>
        </w:rPr>
        <w:t xml:space="preserve"> la fin, un téléchargement partiel du fichier est requis.  Ce paragraphe ne prend pas en considération les protocoles autres que REST, tels que FTP, sFTP ou rsync</w:t>
      </w:r>
      <w:r w:rsidRPr="001917CA">
        <w:rPr>
          <w:sz w:val="16"/>
          <w:szCs w:val="16"/>
          <w:lang w:val="fr-CH"/>
        </w:rPr>
        <w:t>.</w:t>
      </w:r>
    </w:p>
  </w:footnote>
  <w:footnote w:id="12">
    <w:p w14:paraId="7CEF4199" w14:textId="0413265C" w:rsidR="00A56843" w:rsidRPr="00095873" w:rsidRDefault="00A56843">
      <w:pPr>
        <w:pStyle w:val="FootnoteText"/>
        <w:rPr>
          <w:sz w:val="16"/>
          <w:szCs w:val="16"/>
          <w:lang w:val="fr-CH"/>
        </w:rPr>
      </w:pPr>
      <w:r w:rsidRPr="00095873">
        <w:rPr>
          <w:rStyle w:val="FootnoteReference"/>
          <w:sz w:val="16"/>
          <w:szCs w:val="16"/>
        </w:rPr>
        <w:footnoteRef/>
      </w:r>
      <w:r w:rsidRPr="00095873">
        <w:rPr>
          <w:sz w:val="16"/>
          <w:szCs w:val="16"/>
          <w:lang w:val="fr-CH"/>
        </w:rPr>
        <w:t xml:space="preserve"> </w:t>
      </w:r>
      <w:r w:rsidRPr="00095873">
        <w:rPr>
          <w:sz w:val="16"/>
          <w:szCs w:val="16"/>
          <w:lang w:val="fr-CH"/>
        </w:rPr>
        <w:tab/>
      </w:r>
      <w:r>
        <w:fldChar w:fldCharType="begin"/>
      </w:r>
      <w:r w:rsidRPr="00C1783B">
        <w:rPr>
          <w:lang w:val="fr-CH"/>
          <w:rPrChange w:id="291" w:author="Author">
            <w:rPr/>
          </w:rPrChange>
        </w:rPr>
        <w:instrText>HYPERLINK "https://www.owasp.org/index.php/Security_by_Design_Principles"</w:instrText>
      </w:r>
      <w:r>
        <w:fldChar w:fldCharType="separate"/>
      </w:r>
      <w:r w:rsidRPr="00095873">
        <w:rPr>
          <w:rStyle w:val="Hyperlink"/>
          <w:sz w:val="16"/>
          <w:szCs w:val="16"/>
          <w:lang w:val="fr-CH"/>
        </w:rPr>
        <w:t>https://www.owasp.org/index.php/Security_by_Design_Principles</w:t>
      </w:r>
      <w:r>
        <w:fldChar w:fldCharType="end"/>
      </w:r>
    </w:p>
  </w:footnote>
  <w:footnote w:id="13">
    <w:p w14:paraId="01B488FD" w14:textId="60960F71" w:rsidR="00A56843" w:rsidRPr="001D1449" w:rsidRDefault="00A56843">
      <w:pPr>
        <w:pStyle w:val="FootnoteText"/>
        <w:rPr>
          <w:sz w:val="13"/>
          <w:szCs w:val="13"/>
          <w:lang w:val="fr-CH"/>
        </w:rPr>
      </w:pPr>
      <w:r w:rsidRPr="00095873">
        <w:rPr>
          <w:rStyle w:val="FootnoteReference"/>
          <w:sz w:val="16"/>
          <w:szCs w:val="16"/>
        </w:rPr>
        <w:footnoteRef/>
      </w:r>
      <w:r w:rsidRPr="00095873">
        <w:rPr>
          <w:sz w:val="16"/>
          <w:szCs w:val="16"/>
          <w:lang w:val="fr-CH"/>
        </w:rPr>
        <w:t xml:space="preserve"> </w:t>
      </w:r>
      <w:r w:rsidRPr="00095873">
        <w:rPr>
          <w:sz w:val="16"/>
          <w:szCs w:val="16"/>
          <w:lang w:val="fr-CH"/>
        </w:rPr>
        <w:tab/>
      </w:r>
      <w:del w:id="295" w:author="Author">
        <w:r w:rsidDel="009E341E">
          <w:fldChar w:fldCharType="begin"/>
        </w:r>
        <w:r w:rsidRPr="0087797B" w:rsidDel="009E341E">
          <w:rPr>
            <w:lang w:val="fr-CH"/>
          </w:rPr>
          <w:delInstrText>HYPERLINK "https://www.owasp.org/index.php/Top_10-2017_Top_10"</w:delInstrText>
        </w:r>
        <w:r w:rsidDel="009E341E">
          <w:fldChar w:fldCharType="separate"/>
        </w:r>
        <w:r w:rsidRPr="00095873" w:rsidDel="009E341E">
          <w:rPr>
            <w:sz w:val="16"/>
            <w:szCs w:val="16"/>
            <w:lang w:val="fr-CH"/>
          </w:rPr>
          <w:delText>https://www.owasp.org/index.php/Top_10-2017_Top_10</w:delText>
        </w:r>
        <w:r w:rsidDel="009E341E">
          <w:fldChar w:fldCharType="end"/>
        </w:r>
        <w:r w:rsidRPr="001D1449" w:rsidDel="009E341E">
          <w:rPr>
            <w:sz w:val="13"/>
            <w:szCs w:val="13"/>
            <w:lang w:val="fr-CH"/>
          </w:rPr>
          <w:delText xml:space="preserve"> </w:delText>
        </w:r>
      </w:del>
      <w:ins w:id="296" w:author="Author">
        <w:r w:rsidR="009E341E" w:rsidRPr="00C1783B">
          <w:rPr>
            <w:sz w:val="16"/>
            <w:szCs w:val="16"/>
            <w:lang w:val="fr-CH"/>
            <w:rPrChange w:id="297" w:author="Author">
              <w:rPr>
                <w:sz w:val="13"/>
                <w:szCs w:val="13"/>
                <w:lang w:val="fr-CH"/>
              </w:rPr>
            </w:rPrChange>
          </w:rPr>
          <w:t>https://owasp.org/www-project-top-ten/2017/</w:t>
        </w:r>
      </w:ins>
    </w:p>
  </w:footnote>
  <w:footnote w:id="14">
    <w:p w14:paraId="05F815E0" w14:textId="148C115D" w:rsidR="00A56843" w:rsidRPr="00587C62" w:rsidRDefault="00A56843" w:rsidP="00FB1152">
      <w:pPr>
        <w:pStyle w:val="FootnoteText"/>
        <w:rPr>
          <w:sz w:val="16"/>
          <w:szCs w:val="16"/>
          <w:lang w:val="fr-CH"/>
        </w:rPr>
      </w:pPr>
      <w:r w:rsidRPr="00587C62">
        <w:rPr>
          <w:rStyle w:val="FootnoteReference"/>
          <w:sz w:val="16"/>
          <w:szCs w:val="16"/>
        </w:rPr>
        <w:footnoteRef/>
      </w:r>
      <w:r w:rsidRPr="00587C62">
        <w:rPr>
          <w:sz w:val="16"/>
          <w:szCs w:val="16"/>
          <w:lang w:val="fr-CH"/>
        </w:rPr>
        <w:t xml:space="preserve"> </w:t>
      </w:r>
      <w:r w:rsidRPr="00587C62">
        <w:rPr>
          <w:sz w:val="16"/>
          <w:szCs w:val="16"/>
          <w:lang w:val="fr-CH"/>
        </w:rPr>
        <w:tab/>
      </w:r>
      <w:r>
        <w:fldChar w:fldCharType="begin"/>
      </w:r>
      <w:r w:rsidRPr="00C1783B">
        <w:rPr>
          <w:lang w:val="fr-CH"/>
          <w:rPrChange w:id="309" w:author="Author">
            <w:rPr/>
          </w:rPrChange>
        </w:rPr>
        <w:instrText>HYPERLINK "https://tools.ietf.org/html/draft-kelly-json-hal-08t"</w:instrText>
      </w:r>
      <w:r>
        <w:fldChar w:fldCharType="separate"/>
      </w:r>
      <w:r w:rsidRPr="00587C62">
        <w:rPr>
          <w:rStyle w:val="Hyperlink"/>
          <w:sz w:val="16"/>
          <w:szCs w:val="16"/>
          <w:lang w:val="fr-CH"/>
        </w:rPr>
        <w:t>https://tools.ietf.org/html/draft-kelly-json-hal-08t</w:t>
      </w:r>
      <w:r>
        <w:fldChar w:fldCharType="end"/>
      </w:r>
    </w:p>
  </w:footnote>
  <w:footnote w:id="15">
    <w:p w14:paraId="196BDC31" w14:textId="2467CA64" w:rsidR="00A56843" w:rsidRPr="00587C62" w:rsidRDefault="00A56843">
      <w:pPr>
        <w:pStyle w:val="FootnoteText"/>
        <w:rPr>
          <w:sz w:val="16"/>
          <w:szCs w:val="16"/>
          <w:lang w:val="fr-CH"/>
        </w:rPr>
      </w:pPr>
      <w:r w:rsidRPr="00587C62">
        <w:rPr>
          <w:rStyle w:val="FootnoteReference"/>
          <w:sz w:val="16"/>
          <w:szCs w:val="16"/>
        </w:rPr>
        <w:footnoteRef/>
      </w:r>
      <w:r w:rsidRPr="00587C62">
        <w:rPr>
          <w:sz w:val="16"/>
          <w:szCs w:val="16"/>
          <w:lang w:val="fr-CH"/>
        </w:rPr>
        <w:t xml:space="preserve"> </w:t>
      </w:r>
      <w:r w:rsidRPr="00587C62">
        <w:rPr>
          <w:sz w:val="16"/>
          <w:szCs w:val="16"/>
          <w:lang w:val="fr-CH"/>
        </w:rPr>
        <w:tab/>
      </w:r>
      <w:r>
        <w:fldChar w:fldCharType="begin"/>
      </w:r>
      <w:r w:rsidRPr="00C1783B">
        <w:rPr>
          <w:lang w:val="fr-CH"/>
          <w:rPrChange w:id="310" w:author="Author">
            <w:rPr/>
          </w:rPrChange>
        </w:rPr>
        <w:instrText>HYPERLINK "https://www.w3.org/TR/json-ld/"</w:instrText>
      </w:r>
      <w:r>
        <w:fldChar w:fldCharType="separate"/>
      </w:r>
      <w:r w:rsidRPr="00587C62">
        <w:rPr>
          <w:rStyle w:val="Hyperlink"/>
          <w:sz w:val="16"/>
          <w:szCs w:val="16"/>
          <w:lang w:val="fr-CH"/>
        </w:rPr>
        <w:t>https://www.w3.org/TR/json-ld/</w:t>
      </w:r>
      <w:r>
        <w:fldChar w:fldCharType="end"/>
      </w:r>
    </w:p>
  </w:footnote>
  <w:footnote w:id="16">
    <w:p w14:paraId="59EAF58B" w14:textId="7C2A19A0" w:rsidR="00A56843" w:rsidRPr="00587C62" w:rsidRDefault="00A56843" w:rsidP="009C383A">
      <w:pPr>
        <w:pStyle w:val="CommentText"/>
        <w:rPr>
          <w:sz w:val="16"/>
          <w:szCs w:val="16"/>
          <w:lang w:val="fr-CH"/>
        </w:rPr>
      </w:pPr>
      <w:r w:rsidRPr="00587C62">
        <w:rPr>
          <w:rStyle w:val="FootnoteReference"/>
          <w:sz w:val="16"/>
          <w:szCs w:val="16"/>
        </w:rPr>
        <w:footnoteRef/>
      </w:r>
      <w:r w:rsidRPr="00587C62">
        <w:rPr>
          <w:sz w:val="16"/>
          <w:szCs w:val="16"/>
          <w:lang w:val="fr-CH"/>
        </w:rPr>
        <w:t xml:space="preserve"> </w:t>
      </w:r>
      <w:r w:rsidRPr="00587C62">
        <w:rPr>
          <w:sz w:val="16"/>
          <w:szCs w:val="16"/>
          <w:lang w:val="fr-CH"/>
        </w:rPr>
        <w:tab/>
      </w:r>
      <w:r>
        <w:fldChar w:fldCharType="begin"/>
      </w:r>
      <w:r w:rsidRPr="00C1783B">
        <w:rPr>
          <w:lang w:val="fr-CH"/>
          <w:rPrChange w:id="311" w:author="Author">
            <w:rPr/>
          </w:rPrChange>
        </w:rPr>
        <w:instrText>HYPERLINK "https://json-schema.org/specification.html" \l "specification-documents"</w:instrText>
      </w:r>
      <w:r>
        <w:fldChar w:fldCharType="separate"/>
      </w:r>
      <w:r w:rsidRPr="00587C62">
        <w:rPr>
          <w:rStyle w:val="Hyperlink"/>
          <w:sz w:val="16"/>
          <w:szCs w:val="16"/>
          <w:lang w:val="fr-CH"/>
        </w:rPr>
        <w:t>https://json-schema.org/specification.html#specification-documents</w:t>
      </w:r>
      <w:r>
        <w:fldChar w:fldCharType="end"/>
      </w:r>
    </w:p>
  </w:footnote>
  <w:footnote w:id="17">
    <w:p w14:paraId="25DAB777" w14:textId="2BCDEAC8" w:rsidR="00A56843" w:rsidRPr="001D1449" w:rsidRDefault="00A56843">
      <w:pPr>
        <w:pStyle w:val="FootnoteText"/>
        <w:rPr>
          <w:sz w:val="13"/>
          <w:szCs w:val="13"/>
          <w:lang w:val="fr-CH"/>
        </w:rPr>
      </w:pPr>
      <w:r w:rsidRPr="00587C62">
        <w:rPr>
          <w:rStyle w:val="FootnoteReference"/>
          <w:sz w:val="16"/>
          <w:szCs w:val="16"/>
        </w:rPr>
        <w:footnoteRef/>
      </w:r>
      <w:r w:rsidRPr="00587C62">
        <w:rPr>
          <w:sz w:val="16"/>
          <w:szCs w:val="16"/>
          <w:lang w:val="fr-CH"/>
        </w:rPr>
        <w:t xml:space="preserve"> </w:t>
      </w:r>
      <w:r w:rsidRPr="00587C62">
        <w:rPr>
          <w:sz w:val="16"/>
          <w:szCs w:val="16"/>
          <w:lang w:val="fr-CH"/>
        </w:rPr>
        <w:tab/>
      </w:r>
      <w:r>
        <w:fldChar w:fldCharType="begin"/>
      </w:r>
      <w:r w:rsidRPr="00C1783B">
        <w:rPr>
          <w:lang w:val="fr-CH"/>
          <w:rPrChange w:id="314" w:author="Author">
            <w:rPr/>
          </w:rPrChange>
        </w:rPr>
        <w:instrText>HYPERLINK "http://json-schema.org/latest/json-schema-core.html" \l "hypermedia"</w:instrText>
      </w:r>
      <w:r>
        <w:fldChar w:fldCharType="separate"/>
      </w:r>
      <w:r w:rsidRPr="00587C62">
        <w:rPr>
          <w:rStyle w:val="Hyperlink"/>
          <w:sz w:val="16"/>
          <w:szCs w:val="16"/>
          <w:lang w:val="fr-CH"/>
        </w:rPr>
        <w:t>http://json-schema.org/latest/json-schema-core.html#hypermedia</w:t>
      </w:r>
      <w:r>
        <w:fldChar w:fldCharType="end"/>
      </w:r>
    </w:p>
  </w:footnote>
  <w:footnote w:id="18">
    <w:p w14:paraId="459F8160" w14:textId="607DA68C" w:rsidR="00A56843" w:rsidRPr="00A21BF0" w:rsidRDefault="00A56843" w:rsidP="004F0E5C">
      <w:pPr>
        <w:pStyle w:val="FootnoteText"/>
        <w:rPr>
          <w:sz w:val="16"/>
          <w:szCs w:val="16"/>
          <w:lang w:val="fr-CH"/>
        </w:rPr>
      </w:pPr>
      <w:r w:rsidRPr="00A21BF0">
        <w:rPr>
          <w:rStyle w:val="FootnoteReference"/>
          <w:sz w:val="16"/>
          <w:szCs w:val="16"/>
        </w:rPr>
        <w:footnoteRef/>
      </w:r>
      <w:r w:rsidRPr="00A21BF0">
        <w:rPr>
          <w:sz w:val="16"/>
          <w:szCs w:val="16"/>
          <w:lang w:val="fr-CH"/>
        </w:rPr>
        <w:t xml:space="preserve"> </w:t>
      </w:r>
      <w:r w:rsidRPr="00A21BF0">
        <w:rPr>
          <w:sz w:val="16"/>
          <w:szCs w:val="16"/>
          <w:lang w:val="fr-CH"/>
        </w:rPr>
        <w:tab/>
      </w:r>
      <w:r w:rsidRPr="00A21BF0">
        <w:rPr>
          <w:noProof/>
          <w:sz w:val="16"/>
          <w:szCs w:val="16"/>
          <w:lang w:val="fr-FR"/>
        </w:rPr>
        <w:t>Les offices IP5 sont l’Administration nationale chinoise de la propriété intellectuelle (CNIPA), l’Office européen des brevets (OEB), l’Office des brevets du Japon (JPO), l’Office coréen de la propriété intellectuelle (KIPO) et l’Office des brevets des États-Unis d’Amérique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965DB" w14:textId="77777777" w:rsidR="00B7595F" w:rsidRPr="00584CFA" w:rsidRDefault="00B7595F" w:rsidP="00B7595F">
    <w:pPr>
      <w:pStyle w:val="HeaderCWS"/>
    </w:pPr>
    <w:r w:rsidRPr="000E176E">
      <w:t>CWS/1</w:t>
    </w:r>
    <w:r>
      <w:t>3</w:t>
    </w:r>
    <w:r w:rsidRPr="000E176E">
      <w:t>/</w:t>
    </w:r>
    <w:r>
      <w:t>19</w:t>
    </w:r>
  </w:p>
  <w:p w14:paraId="5AD55E45" w14:textId="44DC1FCB" w:rsidR="00B7595F" w:rsidRDefault="00B7595F" w:rsidP="00B7595F">
    <w:pPr>
      <w:pStyle w:val="HeaderCWS"/>
    </w:pPr>
    <w:r w:rsidRPr="000E176E">
      <w:t>Annex</w:t>
    </w:r>
    <w:r>
      <w:t xml:space="preserve">e, page </w:t>
    </w:r>
  </w:p>
  <w:p w14:paraId="283EC768" w14:textId="77777777" w:rsidR="00A56843" w:rsidRPr="009356B5" w:rsidRDefault="00A56843" w:rsidP="00910D8E">
    <w:pPr>
      <w:pStyle w:val="Header"/>
      <w:jc w:val="right"/>
      <w:rPr>
        <w:noProof/>
        <w:lang w:val="de-CH"/>
      </w:rPr>
    </w:pPr>
  </w:p>
  <w:p w14:paraId="0B749D1A" w14:textId="77777777" w:rsidR="00A56843" w:rsidRPr="009356B5" w:rsidRDefault="00A56843" w:rsidP="00910D8E">
    <w:pPr>
      <w:pStyle w:val="Header"/>
      <w:jc w:val="right"/>
      <w:rPr>
        <w:lang w:val="de-CH"/>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27EFB587" w14:textId="77777777" w:rsidTr="00CE70C3">
      <w:tc>
        <w:tcPr>
          <w:tcW w:w="2411" w:type="dxa"/>
        </w:tcPr>
        <w:p w14:paraId="48C6BAA4" w14:textId="77777777" w:rsidR="00A56843" w:rsidRPr="00456171" w:rsidRDefault="00A56843" w:rsidP="00CE70C3">
          <w:pPr>
            <w:ind w:left="80" w:right="-2"/>
            <w:rPr>
              <w:rFonts w:eastAsia="Times New Roman"/>
            </w:rPr>
          </w:pPr>
          <w:r>
            <w:rPr>
              <w:rFonts w:eastAsia="Times New Roman"/>
              <w:noProof/>
            </w:rPr>
            <w:drawing>
              <wp:inline distT="0" distB="0" distL="0" distR="0" wp14:anchorId="024500E4" wp14:editId="2C3FDE88">
                <wp:extent cx="962025" cy="757555"/>
                <wp:effectExtent l="0" t="0" r="9525" b="4445"/>
                <wp:docPr id="11133898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0AF30411"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3213BC1C" w14:textId="7E642C12"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3.90.ii</w:t>
    </w:r>
    <w:r>
      <w:rPr>
        <w:rFonts w:eastAsia="Times New Roman"/>
        <w:lang w:val="fr-FR"/>
      </w:rPr>
      <w:t>i</w:t>
    </w:r>
    <w:r w:rsidRPr="00A21BF0">
      <w:rPr>
        <w:rFonts w:eastAsia="Times New Roman"/>
        <w:lang w:val="fr-FR"/>
      </w:rPr>
      <w:t>.</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3E42C1">
      <w:rPr>
        <w:rFonts w:eastAsia="Times New Roman"/>
        <w:noProof/>
        <w:lang w:val="fr-FR"/>
      </w:rPr>
      <w:t>2</w:t>
    </w:r>
    <w:r w:rsidRPr="00456171">
      <w:rPr>
        <w:rFonts w:eastAsia="Times New Roman"/>
      </w:rPr>
      <w:fldChar w:fldCharType="end"/>
    </w:r>
  </w:p>
  <w:p w14:paraId="00125656" w14:textId="77777777" w:rsidR="00A56843" w:rsidRPr="009356B5" w:rsidRDefault="00A56843" w:rsidP="00910D8E">
    <w:pPr>
      <w:pStyle w:val="Header"/>
      <w:jc w:val="right"/>
      <w:rPr>
        <w:noProof/>
        <w:lang w:val="de-CH"/>
      </w:rPr>
    </w:pPr>
  </w:p>
  <w:p w14:paraId="5A86D923" w14:textId="77777777" w:rsidR="00A56843" w:rsidRPr="009356B5" w:rsidRDefault="00A56843" w:rsidP="00910D8E">
    <w:pPr>
      <w:pStyle w:val="Header"/>
      <w:jc w:val="right"/>
      <w:rPr>
        <w:lang w:val="de-CH"/>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FEA88" w14:textId="77777777" w:rsidR="00777EE4" w:rsidRPr="002A5D77" w:rsidRDefault="00777EE4" w:rsidP="00777EE4">
    <w:pPr>
      <w:pStyle w:val="HeaderCWS"/>
    </w:pPr>
    <w:r w:rsidRPr="002A5D77">
      <w:t>CWS/1</w:t>
    </w:r>
    <w:r>
      <w:t>3</w:t>
    </w:r>
    <w:r w:rsidRPr="002A5D77">
      <w:t>/</w:t>
    </w:r>
    <w:r>
      <w:t>19</w:t>
    </w:r>
  </w:p>
  <w:p w14:paraId="257534B5" w14:textId="5DBDA6BE" w:rsidR="00777EE4" w:rsidRDefault="00777EE4" w:rsidP="00777EE4">
    <w:pPr>
      <w:pStyle w:val="HeaderCWS"/>
    </w:pPr>
    <w:r w:rsidRPr="002A5D77">
      <w:t>Annex</w:t>
    </w:r>
    <w:r>
      <w:t xml:space="preserve">e, page </w:t>
    </w:r>
    <w:r>
      <w:fldChar w:fldCharType="begin"/>
    </w:r>
    <w:r>
      <w:instrText xml:space="preserve"> PAGE  \* Arabic  \* MERGEFORMAT </w:instrText>
    </w:r>
    <w:r>
      <w:fldChar w:fldCharType="separate"/>
    </w:r>
    <w:r>
      <w:t>82</w:t>
    </w:r>
    <w:r>
      <w:fldChar w:fldCharType="end"/>
    </w:r>
  </w:p>
  <w:p w14:paraId="43E6717F" w14:textId="77777777" w:rsidR="00A56843" w:rsidRDefault="00A56843" w:rsidP="006D0C74">
    <w:pPr>
      <w:pStyle w:val="Header"/>
      <w:jc w:val="right"/>
      <w:rPr>
        <w:sz w:val="22"/>
        <w:szCs w:val="22"/>
        <w:lang w:val="fr-FR"/>
      </w:rPr>
    </w:pPr>
  </w:p>
  <w:p w14:paraId="741D185C" w14:textId="77777777" w:rsidR="00F87400" w:rsidRPr="00F87400" w:rsidRDefault="00F87400" w:rsidP="006D0C74">
    <w:pPr>
      <w:pStyle w:val="Header"/>
      <w:jc w:val="right"/>
      <w:rPr>
        <w:sz w:val="22"/>
        <w:szCs w:val="22"/>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53951C35" w14:textId="77777777" w:rsidTr="00CE70C3">
      <w:tc>
        <w:tcPr>
          <w:tcW w:w="2411" w:type="dxa"/>
        </w:tcPr>
        <w:p w14:paraId="350EEAD3" w14:textId="77777777" w:rsidR="00A56843" w:rsidRPr="00456171" w:rsidRDefault="00A56843" w:rsidP="00CE70C3">
          <w:pPr>
            <w:ind w:left="80" w:right="-2"/>
            <w:rPr>
              <w:rFonts w:eastAsia="Times New Roman"/>
            </w:rPr>
          </w:pPr>
          <w:r>
            <w:rPr>
              <w:rFonts w:eastAsia="Times New Roman"/>
              <w:noProof/>
            </w:rPr>
            <w:drawing>
              <wp:inline distT="0" distB="0" distL="0" distR="0" wp14:anchorId="6DABD14E" wp14:editId="7389839C">
                <wp:extent cx="962025" cy="757555"/>
                <wp:effectExtent l="0" t="0" r="9525" b="4445"/>
                <wp:docPr id="3851354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18536D4F"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1A67F30D" w14:textId="0EF45B4C"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3.90.i</w:t>
    </w:r>
    <w:r>
      <w:rPr>
        <w:rFonts w:eastAsia="Times New Roman"/>
        <w:lang w:val="fr-FR"/>
      </w:rPr>
      <w:t>v</w:t>
    </w:r>
    <w:r w:rsidRPr="00A21BF0">
      <w:rPr>
        <w:rFonts w:eastAsia="Times New Roman"/>
        <w:lang w:val="fr-FR"/>
      </w:rPr>
      <w:t>.</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3E42C1">
      <w:rPr>
        <w:rFonts w:eastAsia="Times New Roman"/>
        <w:noProof/>
        <w:lang w:val="fr-FR"/>
      </w:rPr>
      <w:t>2</w:t>
    </w:r>
    <w:r w:rsidRPr="00456171">
      <w:rPr>
        <w:rFonts w:eastAsia="Times New Roman"/>
      </w:rPr>
      <w:fldChar w:fldCharType="end"/>
    </w:r>
  </w:p>
  <w:p w14:paraId="41D52140" w14:textId="77777777" w:rsidR="00A56843" w:rsidRPr="009356B5" w:rsidRDefault="00A56843" w:rsidP="00910D8E">
    <w:pPr>
      <w:pStyle w:val="Header"/>
      <w:jc w:val="right"/>
      <w:rPr>
        <w:noProof/>
        <w:lang w:val="de-CH"/>
      </w:rPr>
    </w:pPr>
  </w:p>
  <w:p w14:paraId="2869609B" w14:textId="77777777" w:rsidR="00A56843" w:rsidRPr="009356B5" w:rsidRDefault="00A56843" w:rsidP="00910D8E">
    <w:pPr>
      <w:pStyle w:val="Header"/>
      <w:jc w:val="right"/>
      <w:rPr>
        <w:lang w:val="de-CH"/>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3C3D3" w14:textId="77777777" w:rsidR="0006283E" w:rsidRDefault="0006283E" w:rsidP="0006283E">
    <w:pPr>
      <w:pStyle w:val="HeaderCWS"/>
    </w:pPr>
    <w:r w:rsidRPr="000E176E">
      <w:t>CWS/1</w:t>
    </w:r>
    <w:r>
      <w:t>3</w:t>
    </w:r>
    <w:r w:rsidRPr="000E176E">
      <w:t>/</w:t>
    </w:r>
    <w:r>
      <w:t>19</w:t>
    </w:r>
  </w:p>
  <w:p w14:paraId="22EC7542" w14:textId="07F810D5" w:rsidR="0006283E" w:rsidRPr="002A5D77" w:rsidRDefault="0006283E" w:rsidP="0006283E">
    <w:pPr>
      <w:pStyle w:val="HeaderCWS"/>
    </w:pPr>
    <w:r w:rsidRPr="002A5D77">
      <w:t>Annex</w:t>
    </w:r>
    <w:r>
      <w:t xml:space="preserve">e, page </w:t>
    </w:r>
    <w:r>
      <w:fldChar w:fldCharType="begin"/>
    </w:r>
    <w:r>
      <w:instrText xml:space="preserve"> PAGE  \* Arabic  \* MERGEFORMAT </w:instrText>
    </w:r>
    <w:r>
      <w:fldChar w:fldCharType="separate"/>
    </w:r>
    <w:r>
      <w:t>84</w:t>
    </w:r>
    <w:r>
      <w:fldChar w:fldCharType="end"/>
    </w:r>
  </w:p>
  <w:p w14:paraId="645B2557" w14:textId="77777777" w:rsidR="0006283E" w:rsidRDefault="0006283E" w:rsidP="0006283E">
    <w:pPr>
      <w:pStyle w:val="HeaderCWS"/>
    </w:pPr>
  </w:p>
  <w:p w14:paraId="17B45592" w14:textId="77777777" w:rsidR="0006283E" w:rsidRPr="002A5D77" w:rsidRDefault="0006283E" w:rsidP="0006283E">
    <w:pPr>
      <w:pStyle w:val="HeaderCW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5D74BE49" w14:textId="77777777" w:rsidTr="00CE70C3">
      <w:tc>
        <w:tcPr>
          <w:tcW w:w="2411" w:type="dxa"/>
        </w:tcPr>
        <w:p w14:paraId="5D42213C" w14:textId="77777777" w:rsidR="00A56843" w:rsidRPr="00456171" w:rsidRDefault="00A56843" w:rsidP="00CE70C3">
          <w:pPr>
            <w:ind w:left="80" w:right="-2"/>
            <w:rPr>
              <w:rFonts w:eastAsia="Times New Roman"/>
            </w:rPr>
          </w:pPr>
          <w:r>
            <w:rPr>
              <w:rFonts w:eastAsia="Times New Roman"/>
              <w:noProof/>
            </w:rPr>
            <w:drawing>
              <wp:inline distT="0" distB="0" distL="0" distR="0" wp14:anchorId="4AC59F81" wp14:editId="1A84FC92">
                <wp:extent cx="962025" cy="757555"/>
                <wp:effectExtent l="0" t="0" r="9525" b="4445"/>
                <wp:docPr id="2116937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4D01E9D7"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62B4E6E9" w14:textId="5FCDE39D"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w:t>
    </w:r>
    <w:r>
      <w:rPr>
        <w:rFonts w:eastAsia="Times New Roman"/>
        <w:lang w:val="fr-FR"/>
      </w:rPr>
      <w:t>v</w:t>
    </w:r>
    <w:r w:rsidRPr="00A21BF0">
      <w:rPr>
        <w:rFonts w:eastAsia="Times New Roman"/>
        <w:lang w:val="fr-FR"/>
      </w:rPr>
      <w:t>.</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AE5178">
      <w:rPr>
        <w:rFonts w:eastAsia="Times New Roman"/>
        <w:noProof/>
        <w:lang w:val="fr-FR"/>
      </w:rPr>
      <w:t>2</w:t>
    </w:r>
    <w:r w:rsidRPr="00456171">
      <w:rPr>
        <w:rFonts w:eastAsia="Times New Roman"/>
      </w:rPr>
      <w:fldChar w:fldCharType="end"/>
    </w:r>
  </w:p>
  <w:p w14:paraId="7FF80FB8" w14:textId="77777777" w:rsidR="00A56843" w:rsidRPr="009356B5" w:rsidRDefault="00A56843" w:rsidP="00910D8E">
    <w:pPr>
      <w:pStyle w:val="Header"/>
      <w:jc w:val="right"/>
      <w:rPr>
        <w:noProof/>
        <w:lang w:val="de-CH"/>
      </w:rPr>
    </w:pPr>
  </w:p>
  <w:p w14:paraId="6A7FFACE" w14:textId="77777777" w:rsidR="00A56843" w:rsidRPr="009356B5" w:rsidRDefault="00A56843" w:rsidP="00910D8E">
    <w:pPr>
      <w:pStyle w:val="Header"/>
      <w:jc w:val="right"/>
      <w:rPr>
        <w:lang w:val="de-CH"/>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4B1D6" w14:textId="77777777" w:rsidR="0006283E" w:rsidRDefault="0006283E" w:rsidP="0006283E">
    <w:pPr>
      <w:pStyle w:val="HeaderCWS"/>
    </w:pPr>
    <w:r w:rsidRPr="000E176E">
      <w:t>CWS/1</w:t>
    </w:r>
    <w:r>
      <w:t>3</w:t>
    </w:r>
    <w:r w:rsidRPr="000E176E">
      <w:t>/</w:t>
    </w:r>
    <w:r>
      <w:t>19</w:t>
    </w:r>
  </w:p>
  <w:p w14:paraId="30574518" w14:textId="7CC98CA8" w:rsidR="0006283E" w:rsidRPr="002A5D77" w:rsidRDefault="0006283E" w:rsidP="0006283E">
    <w:pPr>
      <w:pStyle w:val="HeaderCWS"/>
    </w:pPr>
    <w:r w:rsidRPr="002A5D77">
      <w:t>Annex</w:t>
    </w:r>
    <w:r>
      <w:t xml:space="preserve">e, page </w:t>
    </w:r>
    <w:r>
      <w:fldChar w:fldCharType="begin"/>
    </w:r>
    <w:r>
      <w:instrText xml:space="preserve"> PAGE  \* Arabic  \* MERGEFORMAT </w:instrText>
    </w:r>
    <w:r>
      <w:fldChar w:fldCharType="separate"/>
    </w:r>
    <w:r>
      <w:t>84</w:t>
    </w:r>
    <w:r>
      <w:fldChar w:fldCharType="end"/>
    </w:r>
  </w:p>
  <w:p w14:paraId="1F02885B" w14:textId="77777777" w:rsidR="0006283E" w:rsidRDefault="0006283E" w:rsidP="0006283E">
    <w:pPr>
      <w:pStyle w:val="HeaderCWS"/>
    </w:pPr>
  </w:p>
  <w:p w14:paraId="1DB06292" w14:textId="1B5C5D6F" w:rsidR="00A56843" w:rsidRPr="00F87400" w:rsidRDefault="00A56843" w:rsidP="00F87400">
    <w:pPr>
      <w:pStyle w:val="Header"/>
      <w:tabs>
        <w:tab w:val="clear" w:pos="4536"/>
        <w:tab w:val="center" w:pos="4111"/>
      </w:tabs>
      <w:jc w:val="right"/>
      <w:rPr>
        <w:noProof/>
        <w:sz w:val="22"/>
        <w:szCs w:val="22"/>
        <w:lang w:val="de-CH"/>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C91C2" w14:textId="77777777" w:rsidR="0006283E" w:rsidRDefault="0006283E" w:rsidP="0006283E">
    <w:pPr>
      <w:pStyle w:val="HeaderCWS"/>
    </w:pPr>
    <w:r w:rsidRPr="000E176E">
      <w:t>CWS/1</w:t>
    </w:r>
    <w:r>
      <w:t>3</w:t>
    </w:r>
    <w:r w:rsidRPr="000E176E">
      <w:t>/</w:t>
    </w:r>
    <w:r>
      <w:t>19</w:t>
    </w:r>
  </w:p>
  <w:p w14:paraId="7200CA8A" w14:textId="10408A79" w:rsidR="0006283E" w:rsidRPr="002A5D77" w:rsidRDefault="0006283E" w:rsidP="0006283E">
    <w:pPr>
      <w:pStyle w:val="HeaderCWS"/>
    </w:pPr>
    <w:r w:rsidRPr="002A5D77">
      <w:t>Annex</w:t>
    </w:r>
    <w:r>
      <w:t>e, page 90</w:t>
    </w:r>
  </w:p>
  <w:p w14:paraId="23671522" w14:textId="77777777" w:rsidR="0006283E" w:rsidRDefault="0006283E" w:rsidP="0006283E">
    <w:pPr>
      <w:pStyle w:val="HeaderCWS"/>
    </w:pPr>
  </w:p>
  <w:p w14:paraId="5D933727" w14:textId="77777777" w:rsidR="00A56843" w:rsidRPr="00F87400" w:rsidRDefault="00A56843" w:rsidP="006D0C74">
    <w:pPr>
      <w:pStyle w:val="Header"/>
      <w:jc w:val="right"/>
      <w:rPr>
        <w:sz w:val="22"/>
        <w:szCs w:val="22"/>
        <w:lang w:val="fr-FR"/>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42BF3DDC" w14:textId="77777777" w:rsidTr="00CE70C3">
      <w:tc>
        <w:tcPr>
          <w:tcW w:w="2411" w:type="dxa"/>
        </w:tcPr>
        <w:p w14:paraId="0B9EC410" w14:textId="77777777" w:rsidR="00A56843" w:rsidRPr="00456171" w:rsidRDefault="00A56843" w:rsidP="00CE70C3">
          <w:pPr>
            <w:ind w:left="80" w:right="-2"/>
            <w:rPr>
              <w:rFonts w:eastAsia="Times New Roman"/>
            </w:rPr>
          </w:pPr>
          <w:r>
            <w:rPr>
              <w:rFonts w:eastAsia="Times New Roman"/>
              <w:noProof/>
            </w:rPr>
            <w:drawing>
              <wp:inline distT="0" distB="0" distL="0" distR="0" wp14:anchorId="4DAC8216" wp14:editId="6E075FFB">
                <wp:extent cx="962025" cy="757555"/>
                <wp:effectExtent l="0" t="0" r="9525" b="4445"/>
                <wp:docPr id="1798334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64D461F7"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3DB507CD" w14:textId="0DD47B2D"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w:t>
    </w:r>
    <w:r>
      <w:rPr>
        <w:rFonts w:eastAsia="Times New Roman"/>
        <w:lang w:val="fr-FR"/>
      </w:rPr>
      <w:t>vi</w:t>
    </w:r>
    <w:r w:rsidRPr="00A21BF0">
      <w:rPr>
        <w:rFonts w:eastAsia="Times New Roman"/>
        <w:lang w:val="fr-FR"/>
      </w:rPr>
      <w:t>.</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AE5178">
      <w:rPr>
        <w:rFonts w:eastAsia="Times New Roman"/>
        <w:noProof/>
        <w:lang w:val="fr-FR"/>
      </w:rPr>
      <w:t>2</w:t>
    </w:r>
    <w:r w:rsidRPr="00456171">
      <w:rPr>
        <w:rFonts w:eastAsia="Times New Roman"/>
      </w:rPr>
      <w:fldChar w:fldCharType="end"/>
    </w:r>
  </w:p>
  <w:p w14:paraId="11AA700A" w14:textId="77777777" w:rsidR="00A56843" w:rsidRPr="009356B5" w:rsidRDefault="00A56843" w:rsidP="00910D8E">
    <w:pPr>
      <w:pStyle w:val="Header"/>
      <w:jc w:val="right"/>
      <w:rPr>
        <w:noProof/>
        <w:lang w:val="de-CH"/>
      </w:rPr>
    </w:pPr>
  </w:p>
  <w:p w14:paraId="5298DEE9" w14:textId="77777777" w:rsidR="00A56843" w:rsidRPr="009356B5" w:rsidRDefault="00A56843" w:rsidP="00910D8E">
    <w:pPr>
      <w:pStyle w:val="Header"/>
      <w:jc w:val="right"/>
      <w:rPr>
        <w:lang w:val="de-CH"/>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33D8C" w14:textId="77777777" w:rsidR="0006283E" w:rsidRDefault="0006283E" w:rsidP="0006283E">
    <w:pPr>
      <w:pStyle w:val="HeaderCWS"/>
    </w:pPr>
    <w:r w:rsidRPr="000E176E">
      <w:t>CWS/1</w:t>
    </w:r>
    <w:r>
      <w:t>3</w:t>
    </w:r>
    <w:r w:rsidRPr="000E176E">
      <w:t>/</w:t>
    </w:r>
    <w:r>
      <w:t>19</w:t>
    </w:r>
  </w:p>
  <w:p w14:paraId="2C7D1634" w14:textId="01900680" w:rsidR="0006283E" w:rsidRPr="002A5D77" w:rsidRDefault="0006283E" w:rsidP="0006283E">
    <w:pPr>
      <w:pStyle w:val="HeaderCWS"/>
    </w:pPr>
    <w:r w:rsidRPr="002A5D77">
      <w:t>Annex</w:t>
    </w:r>
    <w:r>
      <w:t xml:space="preserve">e, page </w:t>
    </w:r>
    <w:r>
      <w:fldChar w:fldCharType="begin"/>
    </w:r>
    <w:r>
      <w:instrText xml:space="preserve"> PAGE  \* Arabic  \* MERGEFORMAT </w:instrText>
    </w:r>
    <w:r>
      <w:fldChar w:fldCharType="separate"/>
    </w:r>
    <w:r>
      <w:t>84</w:t>
    </w:r>
    <w:r>
      <w:fldChar w:fldCharType="end"/>
    </w:r>
  </w:p>
  <w:p w14:paraId="55C98369" w14:textId="77777777" w:rsidR="0006283E" w:rsidRDefault="0006283E" w:rsidP="0006283E">
    <w:pPr>
      <w:pStyle w:val="HeaderCWS"/>
    </w:pPr>
  </w:p>
  <w:p w14:paraId="2EC327AA" w14:textId="77777777" w:rsidR="0006283E" w:rsidRPr="002A5D77" w:rsidRDefault="0006283E" w:rsidP="0006283E">
    <w:pPr>
      <w:pStyle w:val="HeaderCW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0A454" w14:textId="77777777" w:rsidR="0006283E" w:rsidRDefault="0006283E" w:rsidP="0006283E">
    <w:pPr>
      <w:pStyle w:val="HeaderCWS"/>
    </w:pPr>
    <w:r w:rsidRPr="000E176E">
      <w:t>CWS/1</w:t>
    </w:r>
    <w:r>
      <w:t>3</w:t>
    </w:r>
    <w:r w:rsidRPr="000E176E">
      <w:t>/</w:t>
    </w:r>
    <w:r>
      <w:t>19</w:t>
    </w:r>
  </w:p>
  <w:p w14:paraId="1BECDE98" w14:textId="46248C63" w:rsidR="0006283E" w:rsidRPr="002A5D77" w:rsidRDefault="0006283E" w:rsidP="0006283E">
    <w:pPr>
      <w:pStyle w:val="HeaderCWS"/>
    </w:pPr>
    <w:r w:rsidRPr="002A5D77">
      <w:t>Annex</w:t>
    </w:r>
    <w:r>
      <w:t xml:space="preserve">e, page </w:t>
    </w:r>
    <w:r>
      <w:fldChar w:fldCharType="begin"/>
    </w:r>
    <w:r>
      <w:instrText xml:space="preserve"> PAGE  \* Arabic  \* MERGEFORMAT </w:instrText>
    </w:r>
    <w:r>
      <w:fldChar w:fldCharType="separate"/>
    </w:r>
    <w:r>
      <w:t>84</w:t>
    </w:r>
    <w:r>
      <w:fldChar w:fldCharType="end"/>
    </w:r>
  </w:p>
  <w:p w14:paraId="692429E9" w14:textId="77777777" w:rsidR="0006283E" w:rsidRDefault="0006283E" w:rsidP="0006283E">
    <w:pPr>
      <w:pStyle w:val="HeaderCWS"/>
    </w:pPr>
  </w:p>
  <w:p w14:paraId="762D3D20" w14:textId="77777777" w:rsidR="00A56843" w:rsidRPr="00F87400" w:rsidRDefault="00A56843" w:rsidP="00F87400">
    <w:pPr>
      <w:pStyle w:val="Header"/>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8CB20" w14:textId="77777777" w:rsidR="002343B5" w:rsidRPr="002A5D77" w:rsidRDefault="002343B5" w:rsidP="002343B5">
    <w:pPr>
      <w:pStyle w:val="HeaderCWS"/>
    </w:pPr>
    <w:r w:rsidRPr="002A5D77">
      <w:t>CWS/1</w:t>
    </w:r>
    <w:r>
      <w:t>3</w:t>
    </w:r>
    <w:r w:rsidRPr="002A5D77">
      <w:t>/</w:t>
    </w:r>
    <w:r>
      <w:t>19</w:t>
    </w:r>
  </w:p>
  <w:p w14:paraId="20D58702" w14:textId="4030CF36" w:rsidR="002343B5" w:rsidRPr="002A5D77" w:rsidRDefault="002343B5" w:rsidP="002343B5">
    <w:pPr>
      <w:pStyle w:val="HeaderCWS"/>
    </w:pPr>
    <w:r w:rsidRPr="002A5D77">
      <w:t>Annex</w:t>
    </w:r>
    <w:r w:rsidR="00CE6998">
      <w:t>e</w:t>
    </w:r>
    <w:r>
      <w:t xml:space="preserve">, page </w:t>
    </w:r>
    <w:r>
      <w:fldChar w:fldCharType="begin"/>
    </w:r>
    <w:r>
      <w:instrText xml:space="preserve"> PAGE  \* Arabic  \* MERGEFORMAT </w:instrText>
    </w:r>
    <w:r>
      <w:fldChar w:fldCharType="separate"/>
    </w:r>
    <w:r>
      <w:t>2</w:t>
    </w:r>
    <w:r>
      <w:fldChar w:fldCharType="end"/>
    </w:r>
  </w:p>
  <w:p w14:paraId="3AA91F49" w14:textId="77777777" w:rsidR="002343B5" w:rsidRPr="00584CFA" w:rsidRDefault="002343B5" w:rsidP="002343B5">
    <w:pPr>
      <w:pStyle w:val="HeaderCWS"/>
    </w:pPr>
  </w:p>
  <w:p w14:paraId="6AB7930C" w14:textId="28CC291F" w:rsidR="00A56843" w:rsidRPr="00F87400" w:rsidRDefault="00A56843" w:rsidP="00F87400">
    <w:pPr>
      <w:pStyle w:val="Header"/>
      <w:tabs>
        <w:tab w:val="clear" w:pos="4536"/>
        <w:tab w:val="center" w:pos="4111"/>
      </w:tabs>
      <w:jc w:val="right"/>
      <w:rPr>
        <w:noProof/>
        <w:sz w:val="22"/>
        <w:szCs w:val="22"/>
        <w:lang w:val="de-CH"/>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74AFCC7E" w14:textId="77777777" w:rsidTr="00CE70C3">
      <w:tc>
        <w:tcPr>
          <w:tcW w:w="2411" w:type="dxa"/>
        </w:tcPr>
        <w:p w14:paraId="5AA6F8B8" w14:textId="77777777" w:rsidR="00A56843" w:rsidRPr="00456171" w:rsidRDefault="00A56843" w:rsidP="00CE70C3">
          <w:pPr>
            <w:ind w:left="80" w:right="-2"/>
            <w:rPr>
              <w:rFonts w:eastAsia="Times New Roman"/>
            </w:rPr>
          </w:pPr>
          <w:r>
            <w:rPr>
              <w:rFonts w:eastAsia="Times New Roman"/>
              <w:noProof/>
            </w:rPr>
            <w:drawing>
              <wp:inline distT="0" distB="0" distL="0" distR="0" wp14:anchorId="4988975A" wp14:editId="1823283F">
                <wp:extent cx="962025" cy="757555"/>
                <wp:effectExtent l="0" t="0" r="9525" b="4445"/>
                <wp:docPr id="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52A08F8C"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1744E76D" w14:textId="1D058FE7"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w:t>
    </w:r>
    <w:r>
      <w:rPr>
        <w:rFonts w:eastAsia="Times New Roman"/>
        <w:lang w:val="fr-FR"/>
      </w:rPr>
      <w:t>vii</w:t>
    </w:r>
    <w:r w:rsidRPr="00A21BF0">
      <w:rPr>
        <w:rFonts w:eastAsia="Times New Roman"/>
        <w:lang w:val="fr-FR"/>
      </w:rPr>
      <w:t>.</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3E42C1">
      <w:rPr>
        <w:rFonts w:eastAsia="Times New Roman"/>
        <w:noProof/>
        <w:lang w:val="fr-FR"/>
      </w:rPr>
      <w:t>2</w:t>
    </w:r>
    <w:r w:rsidRPr="00456171">
      <w:rPr>
        <w:rFonts w:eastAsia="Times New Roman"/>
      </w:rPr>
      <w:fldChar w:fldCharType="end"/>
    </w:r>
  </w:p>
  <w:p w14:paraId="04338CFC" w14:textId="77777777" w:rsidR="00A56843" w:rsidRPr="009356B5" w:rsidRDefault="00A56843" w:rsidP="00910D8E">
    <w:pPr>
      <w:pStyle w:val="Header"/>
      <w:jc w:val="right"/>
      <w:rPr>
        <w:noProof/>
        <w:lang w:val="de-CH"/>
      </w:rPr>
    </w:pPr>
  </w:p>
  <w:p w14:paraId="48B4575E" w14:textId="77777777" w:rsidR="00A56843" w:rsidRPr="009356B5" w:rsidRDefault="00A56843" w:rsidP="00910D8E">
    <w:pPr>
      <w:pStyle w:val="Header"/>
      <w:jc w:val="right"/>
      <w:rPr>
        <w:lang w:val="de-CH"/>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CBF0" w14:textId="77777777" w:rsidR="0006283E" w:rsidRDefault="0006283E" w:rsidP="0006283E">
    <w:pPr>
      <w:pStyle w:val="HeaderCWS"/>
    </w:pPr>
    <w:r w:rsidRPr="000E176E">
      <w:t>CWS/1</w:t>
    </w:r>
    <w:r>
      <w:t>3</w:t>
    </w:r>
    <w:r w:rsidRPr="000E176E">
      <w:t>/</w:t>
    </w:r>
    <w:r>
      <w:t>19</w:t>
    </w:r>
  </w:p>
  <w:p w14:paraId="0CFA9DF7" w14:textId="1299FD7D" w:rsidR="0006283E" w:rsidRPr="002A5D77" w:rsidRDefault="0006283E" w:rsidP="0006283E">
    <w:pPr>
      <w:pStyle w:val="HeaderCWS"/>
    </w:pPr>
    <w:r w:rsidRPr="002A5D77">
      <w:t>Annex</w:t>
    </w:r>
    <w:r>
      <w:t xml:space="preserve">e, page </w:t>
    </w:r>
    <w:r>
      <w:fldChar w:fldCharType="begin"/>
    </w:r>
    <w:r>
      <w:instrText xml:space="preserve"> PAGE  \* Arabic  \* MERGEFORMAT </w:instrText>
    </w:r>
    <w:r>
      <w:fldChar w:fldCharType="separate"/>
    </w:r>
    <w:r>
      <w:t>84</w:t>
    </w:r>
    <w:r>
      <w:fldChar w:fldCharType="end"/>
    </w:r>
  </w:p>
  <w:p w14:paraId="058AD63D" w14:textId="77777777" w:rsidR="0006283E" w:rsidRDefault="0006283E" w:rsidP="0006283E">
    <w:pPr>
      <w:pStyle w:val="HeaderCWS"/>
    </w:pPr>
  </w:p>
  <w:p w14:paraId="1B0E65B5" w14:textId="3B9C3692" w:rsidR="00A56843" w:rsidRPr="00F87400" w:rsidRDefault="00A56843" w:rsidP="00F87400">
    <w:pPr>
      <w:pStyle w:val="Header"/>
      <w:tabs>
        <w:tab w:val="clear" w:pos="4536"/>
        <w:tab w:val="center" w:pos="4111"/>
      </w:tabs>
      <w:jc w:val="right"/>
      <w:rPr>
        <w:noProof/>
        <w:sz w:val="22"/>
        <w:szCs w:val="22"/>
        <w:lang w:val="de-CH"/>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3B329" w14:textId="77777777" w:rsidR="0006283E" w:rsidRPr="00444DC5" w:rsidRDefault="0006283E" w:rsidP="0006283E">
    <w:pPr>
      <w:pStyle w:val="HeaderCWS"/>
      <w:rPr>
        <w:lang w:val="fr-FR"/>
      </w:rPr>
    </w:pPr>
    <w:r w:rsidRPr="00444DC5">
      <w:rPr>
        <w:lang w:val="fr-FR"/>
      </w:rPr>
      <w:t>CWS/13/19</w:t>
    </w:r>
  </w:p>
  <w:p w14:paraId="33FCDA6D" w14:textId="64120E4E" w:rsidR="0006283E" w:rsidRPr="00444DC5" w:rsidRDefault="0006283E" w:rsidP="0006283E">
    <w:pPr>
      <w:pStyle w:val="HeaderCWS"/>
      <w:rPr>
        <w:lang w:val="fr-FR"/>
      </w:rPr>
    </w:pPr>
    <w:r w:rsidRPr="00444DC5">
      <w:rPr>
        <w:lang w:val="fr-FR"/>
      </w:rPr>
      <w:t xml:space="preserve">Annexe, page </w:t>
    </w:r>
    <w:r w:rsidRPr="00444DC5">
      <w:rPr>
        <w:lang w:val="fr-FR"/>
      </w:rPr>
      <w:fldChar w:fldCharType="begin"/>
    </w:r>
    <w:r w:rsidRPr="00444DC5">
      <w:rPr>
        <w:lang w:val="fr-FR"/>
      </w:rPr>
      <w:instrText xml:space="preserve"> PAGE  \* Arabic  \* MERGEFORMAT </w:instrText>
    </w:r>
    <w:r w:rsidRPr="00444DC5">
      <w:rPr>
        <w:lang w:val="fr-FR"/>
      </w:rPr>
      <w:fldChar w:fldCharType="separate"/>
    </w:r>
    <w:r w:rsidRPr="00444DC5">
      <w:rPr>
        <w:lang w:val="fr-FR"/>
      </w:rPr>
      <w:t>84</w:t>
    </w:r>
    <w:r w:rsidRPr="00444DC5">
      <w:rPr>
        <w:lang w:val="fr-FR"/>
      </w:rPr>
      <w:fldChar w:fldCharType="end"/>
    </w:r>
  </w:p>
  <w:p w14:paraId="065459B9" w14:textId="77777777" w:rsidR="0006283E" w:rsidRPr="00444DC5" w:rsidRDefault="0006283E" w:rsidP="0006283E">
    <w:pPr>
      <w:pStyle w:val="HeaderCWS"/>
      <w:rPr>
        <w:lang w:val="fr-FR"/>
      </w:rPr>
    </w:pPr>
  </w:p>
  <w:p w14:paraId="6D02C4AD" w14:textId="77777777" w:rsidR="0006283E" w:rsidRPr="00444DC5" w:rsidRDefault="0006283E" w:rsidP="0006283E">
    <w:pPr>
      <w:pStyle w:val="HeaderCWS"/>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D52B7" w14:textId="77777777" w:rsidR="008A2B0D" w:rsidRPr="00584CFA" w:rsidRDefault="008A2B0D" w:rsidP="008A2B0D">
    <w:pPr>
      <w:pStyle w:val="HeaderCWS"/>
    </w:pPr>
    <w:r w:rsidRPr="000E176E">
      <w:t>CWS/1</w:t>
    </w:r>
    <w:r>
      <w:t>3</w:t>
    </w:r>
    <w:r w:rsidRPr="000E176E">
      <w:t>/</w:t>
    </w:r>
    <w:r>
      <w:t>19</w:t>
    </w:r>
  </w:p>
  <w:p w14:paraId="73CB2B84" w14:textId="0C1057BF" w:rsidR="008A2B0D" w:rsidRDefault="008A2B0D" w:rsidP="008A2B0D">
    <w:pPr>
      <w:pStyle w:val="HeaderCWS"/>
    </w:pPr>
    <w:r w:rsidRPr="000E176E">
      <w:t>ANNEX</w:t>
    </w:r>
    <w:r>
      <w:t>E</w:t>
    </w:r>
  </w:p>
  <w:p w14:paraId="54515C84" w14:textId="77777777" w:rsidR="008A2B0D" w:rsidRPr="000E176E" w:rsidRDefault="008A2B0D" w:rsidP="008A2B0D">
    <w:pPr>
      <w:pStyle w:val="HeaderCWS"/>
    </w:pPr>
  </w:p>
  <w:p w14:paraId="0CB79644" w14:textId="77777777" w:rsidR="00A56843" w:rsidRPr="00F87400" w:rsidRDefault="00A56843" w:rsidP="00F87400">
    <w:pPr>
      <w:pStyle w:val="Header"/>
      <w:jc w:val="right"/>
      <w:rPr>
        <w:sz w:val="22"/>
        <w:szCs w:val="22"/>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0F73606F" w14:textId="77777777" w:rsidTr="00CE70C3">
      <w:tc>
        <w:tcPr>
          <w:tcW w:w="2411" w:type="dxa"/>
        </w:tcPr>
        <w:p w14:paraId="6A11FC8B" w14:textId="77777777" w:rsidR="00A56843" w:rsidRPr="00456171" w:rsidRDefault="00A56843" w:rsidP="00CE70C3">
          <w:pPr>
            <w:ind w:left="80" w:right="-2"/>
            <w:rPr>
              <w:rFonts w:eastAsia="Times New Roman"/>
            </w:rPr>
          </w:pPr>
          <w:r>
            <w:rPr>
              <w:rFonts w:eastAsia="Times New Roman"/>
              <w:noProof/>
            </w:rPr>
            <w:drawing>
              <wp:inline distT="0" distB="0" distL="0" distR="0" wp14:anchorId="29DD5675" wp14:editId="2B4AA1B1">
                <wp:extent cx="962025" cy="757555"/>
                <wp:effectExtent l="0" t="0" r="9525" b="4445"/>
                <wp:docPr id="607228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4F12632C"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584746CF" w14:textId="66E51B3F"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Pr>
        <w:rFonts w:eastAsia="Times New Roman"/>
      </w:rPr>
      <w:t>Réf. </w:t>
    </w:r>
    <w:r w:rsidRPr="00456171">
      <w:rPr>
        <w:rFonts w:eastAsia="Times New Roman"/>
      </w:rPr>
      <w:t>:</w:t>
    </w:r>
    <w:r>
      <w:rPr>
        <w:rFonts w:eastAsia="Times New Roman"/>
      </w:rPr>
      <w:t xml:space="preserve"> Normes - ST.26</w:t>
    </w:r>
    <w:r w:rsidRPr="00456171">
      <w:rPr>
        <w:rFonts w:eastAsia="Times New Roman"/>
      </w:rPr>
      <w:tab/>
    </w:r>
    <w:r>
      <w:rPr>
        <w:rFonts w:eastAsia="Times New Roman"/>
      </w:rPr>
      <w:t>page : 3.90.i.</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3E42C1">
      <w:rPr>
        <w:rFonts w:eastAsia="Times New Roman"/>
        <w:noProof/>
        <w:lang w:val="fr-FR"/>
      </w:rPr>
      <w:t>34</w:t>
    </w:r>
    <w:r w:rsidRPr="00456171">
      <w:rPr>
        <w:rFonts w:eastAsia="Times New Roman"/>
      </w:rPr>
      <w:fldChar w:fldCharType="end"/>
    </w:r>
  </w:p>
  <w:p w14:paraId="19653C54" w14:textId="77777777" w:rsidR="00A56843" w:rsidRPr="009356B5" w:rsidRDefault="00A56843" w:rsidP="00910D8E">
    <w:pPr>
      <w:pStyle w:val="Header"/>
      <w:jc w:val="right"/>
      <w:rPr>
        <w:noProof/>
        <w:lang w:val="de-CH"/>
      </w:rPr>
    </w:pPr>
  </w:p>
  <w:p w14:paraId="5BC82FC4" w14:textId="77777777" w:rsidR="00A56843" w:rsidRPr="009356B5" w:rsidRDefault="00A56843" w:rsidP="00910D8E">
    <w:pPr>
      <w:pStyle w:val="Header"/>
      <w:jc w:val="right"/>
      <w:rPr>
        <w:lang w:val="de-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024DD" w14:textId="77777777" w:rsidR="00BF3C1E" w:rsidRPr="00F87400" w:rsidRDefault="00BF3C1E" w:rsidP="00BF3C1E">
    <w:pPr>
      <w:pStyle w:val="HeaderCWS"/>
      <w:rPr>
        <w:lang w:val="fr-FR"/>
      </w:rPr>
    </w:pPr>
    <w:r w:rsidRPr="00F87400">
      <w:rPr>
        <w:lang w:val="fr-FR"/>
      </w:rPr>
      <w:t>CWS/13/19</w:t>
    </w:r>
  </w:p>
  <w:p w14:paraId="7E63212D" w14:textId="3741EC3E" w:rsidR="00BF3C1E" w:rsidRPr="00F87400" w:rsidRDefault="00BF3C1E" w:rsidP="00BF3C1E">
    <w:pPr>
      <w:pStyle w:val="HeaderCWS"/>
      <w:rPr>
        <w:lang w:val="fr-FR"/>
      </w:rPr>
    </w:pPr>
    <w:r w:rsidRPr="00F87400">
      <w:rPr>
        <w:lang w:val="fr-FR"/>
      </w:rPr>
      <w:t xml:space="preserve">Annexe, page </w:t>
    </w:r>
    <w:r w:rsidRPr="00F87400">
      <w:rPr>
        <w:lang w:val="fr-FR"/>
      </w:rPr>
      <w:fldChar w:fldCharType="begin"/>
    </w:r>
    <w:r w:rsidRPr="00F87400">
      <w:rPr>
        <w:lang w:val="fr-FR"/>
      </w:rPr>
      <w:instrText xml:space="preserve"> PAGE  \* Arabic  \* MERGEFORMAT </w:instrText>
    </w:r>
    <w:r w:rsidRPr="00F87400">
      <w:rPr>
        <w:lang w:val="fr-FR"/>
      </w:rPr>
      <w:fldChar w:fldCharType="separate"/>
    </w:r>
    <w:r w:rsidRPr="00F87400">
      <w:rPr>
        <w:lang w:val="fr-FR"/>
      </w:rPr>
      <w:t>44</w:t>
    </w:r>
    <w:r w:rsidRPr="00F87400">
      <w:rPr>
        <w:lang w:val="fr-FR"/>
      </w:rPr>
      <w:fldChar w:fldCharType="end"/>
    </w:r>
  </w:p>
  <w:p w14:paraId="73537043" w14:textId="77777777" w:rsidR="00BF3C1E" w:rsidRPr="00F87400" w:rsidRDefault="00BF3C1E" w:rsidP="00F87400">
    <w:pPr>
      <w:pStyle w:val="Header"/>
      <w:tabs>
        <w:tab w:val="clear" w:pos="4536"/>
        <w:tab w:val="center" w:pos="4111"/>
      </w:tabs>
      <w:jc w:val="right"/>
      <w:rPr>
        <w:noProof/>
        <w:sz w:val="22"/>
        <w:szCs w:val="22"/>
        <w:lang w:val="fr-FR"/>
      </w:rPr>
    </w:pPr>
  </w:p>
  <w:p w14:paraId="13B39DBB" w14:textId="77777777" w:rsidR="00BF3C1E" w:rsidRPr="00F87400" w:rsidRDefault="00BF3C1E" w:rsidP="00F87400">
    <w:pPr>
      <w:pStyle w:val="Header"/>
      <w:tabs>
        <w:tab w:val="clear" w:pos="4536"/>
        <w:tab w:val="center" w:pos="4111"/>
      </w:tabs>
      <w:jc w:val="right"/>
      <w:rPr>
        <w:noProof/>
        <w:sz w:val="22"/>
        <w:szCs w:val="22"/>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1CCDC" w14:textId="77777777" w:rsidR="00BF3C1E" w:rsidRPr="002A5D77" w:rsidRDefault="00BF3C1E" w:rsidP="00BF3C1E">
    <w:pPr>
      <w:pStyle w:val="HeaderCWS"/>
    </w:pPr>
    <w:r w:rsidRPr="002A5D77">
      <w:t>CWS/1</w:t>
    </w:r>
    <w:r>
      <w:t>3</w:t>
    </w:r>
    <w:r w:rsidRPr="002A5D77">
      <w:t>/</w:t>
    </w:r>
    <w:r>
      <w:t>19</w:t>
    </w:r>
  </w:p>
  <w:p w14:paraId="75DCD315" w14:textId="611E3927" w:rsidR="00BF3C1E" w:rsidRPr="002A5D77" w:rsidRDefault="00BF3C1E" w:rsidP="00BF3C1E">
    <w:pPr>
      <w:pStyle w:val="HeaderCWS"/>
    </w:pPr>
    <w:r w:rsidRPr="002A5D77">
      <w:t>Annex</w:t>
    </w:r>
    <w:r>
      <w:t xml:space="preserve">e, page </w:t>
    </w:r>
    <w:r>
      <w:fldChar w:fldCharType="begin"/>
    </w:r>
    <w:r>
      <w:instrText xml:space="preserve"> PAGE  \* Arabic  \* MERGEFORMAT </w:instrText>
    </w:r>
    <w:r>
      <w:fldChar w:fldCharType="separate"/>
    </w:r>
    <w:r>
      <w:t>43</w:t>
    </w:r>
    <w:r>
      <w:fldChar w:fldCharType="end"/>
    </w:r>
  </w:p>
  <w:p w14:paraId="301D59D4" w14:textId="77777777" w:rsidR="00A56843" w:rsidRPr="00F87400" w:rsidRDefault="00A56843" w:rsidP="006D0C74">
    <w:pPr>
      <w:pStyle w:val="Header"/>
      <w:jc w:val="right"/>
      <w:rPr>
        <w:sz w:val="22"/>
        <w:szCs w:val="22"/>
        <w:lang w:val="fr-FR"/>
      </w:rPr>
    </w:pPr>
  </w:p>
  <w:p w14:paraId="2DD4A8A6" w14:textId="77777777" w:rsidR="00BF3C1E" w:rsidRPr="00F87400" w:rsidRDefault="00BF3C1E" w:rsidP="006D0C74">
    <w:pPr>
      <w:pStyle w:val="Header"/>
      <w:jc w:val="right"/>
      <w:rPr>
        <w:sz w:val="22"/>
        <w:szCs w:val="22"/>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8" w:type="dxa"/>
      <w:tblLook w:val="01E0" w:firstRow="1" w:lastRow="1" w:firstColumn="1" w:lastColumn="1" w:noHBand="0" w:noVBand="0"/>
    </w:tblPr>
    <w:tblGrid>
      <w:gridCol w:w="2411"/>
      <w:gridCol w:w="7447"/>
    </w:tblGrid>
    <w:tr w:rsidR="00A56843" w:rsidRPr="008D6774" w14:paraId="4D8C1B5C" w14:textId="77777777" w:rsidTr="00CE70C3">
      <w:tc>
        <w:tcPr>
          <w:tcW w:w="2411" w:type="dxa"/>
        </w:tcPr>
        <w:p w14:paraId="19F5C2C5" w14:textId="77777777" w:rsidR="00A56843" w:rsidRPr="00456171" w:rsidRDefault="00A56843" w:rsidP="00CE70C3">
          <w:pPr>
            <w:ind w:left="80" w:right="-2"/>
            <w:rPr>
              <w:rFonts w:eastAsia="Times New Roman"/>
            </w:rPr>
          </w:pPr>
          <w:r>
            <w:rPr>
              <w:rFonts w:eastAsia="Times New Roman"/>
              <w:noProof/>
            </w:rPr>
            <w:drawing>
              <wp:inline distT="0" distB="0" distL="0" distR="0" wp14:anchorId="1A301508" wp14:editId="41A397DE">
                <wp:extent cx="962025" cy="757555"/>
                <wp:effectExtent l="0" t="0" r="9525" b="4445"/>
                <wp:docPr id="1651855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p>
      </w:tc>
      <w:tc>
        <w:tcPr>
          <w:tcW w:w="7447" w:type="dxa"/>
          <w:vAlign w:val="bottom"/>
        </w:tcPr>
        <w:p w14:paraId="043DAFC0" w14:textId="77777777" w:rsidR="00A56843" w:rsidRPr="00456171" w:rsidRDefault="00A56843" w:rsidP="00CE70C3">
          <w:pPr>
            <w:spacing w:after="120"/>
            <w:ind w:left="2160" w:right="76"/>
            <w:jc w:val="right"/>
            <w:rPr>
              <w:rFonts w:eastAsia="Times New Roman"/>
              <w:b/>
              <w:lang w:val="fr-CH"/>
            </w:rPr>
          </w:pPr>
          <w:r w:rsidRPr="00456171">
            <w:rPr>
              <w:rFonts w:eastAsia="Times New Roman"/>
              <w:b/>
              <w:lang w:val="fr-FR"/>
            </w:rPr>
            <w:t xml:space="preserve">MANUEL SUR L’INFORMATION ET LA DOCUMENTATION </w:t>
          </w:r>
          <w:r>
            <w:rPr>
              <w:rFonts w:eastAsia="Times New Roman"/>
              <w:b/>
              <w:lang w:val="fr-FR"/>
            </w:rPr>
            <w:br/>
          </w:r>
          <w:r w:rsidRPr="00456171">
            <w:rPr>
              <w:rFonts w:eastAsia="Times New Roman"/>
              <w:b/>
              <w:lang w:val="fr-FR"/>
            </w:rPr>
            <w:t xml:space="preserve">EN MATIÈRE DE PROPRIÉTÉ </w:t>
          </w:r>
          <w:r>
            <w:rPr>
              <w:rFonts w:eastAsia="Times New Roman"/>
              <w:b/>
              <w:lang w:val="fr-FR"/>
            </w:rPr>
            <w:t>INTELLECTUELLE</w:t>
          </w:r>
        </w:p>
      </w:tc>
    </w:tr>
  </w:tbl>
  <w:p w14:paraId="1302849F" w14:textId="03943C8E" w:rsidR="00A56843" w:rsidRPr="00457C0B" w:rsidRDefault="00A56843" w:rsidP="00CE70C3">
    <w:pPr>
      <w:pBdr>
        <w:top w:val="single" w:sz="6" w:space="4" w:color="auto"/>
        <w:bottom w:val="single" w:sz="6" w:space="4" w:color="auto"/>
      </w:pBdr>
      <w:tabs>
        <w:tab w:val="right" w:pos="9360"/>
      </w:tabs>
      <w:spacing w:before="120"/>
      <w:ind w:right="-4"/>
      <w:rPr>
        <w:rFonts w:eastAsia="Times New Roman"/>
      </w:rPr>
    </w:pPr>
    <w:r w:rsidRPr="00A21BF0">
      <w:rPr>
        <w:rFonts w:eastAsia="Times New Roman"/>
        <w:lang w:val="fr-FR"/>
      </w:rPr>
      <w:t>Réf. : Normes - ST.26</w:t>
    </w:r>
    <w:r w:rsidRPr="00A21BF0">
      <w:rPr>
        <w:rFonts w:eastAsia="Times New Roman"/>
        <w:lang w:val="fr-FR"/>
      </w:rPr>
      <w:tab/>
      <w:t>page : 3.90.ii.</w:t>
    </w:r>
    <w:r w:rsidRPr="00456171">
      <w:rPr>
        <w:rFonts w:eastAsia="Times New Roman"/>
      </w:rPr>
      <w:fldChar w:fldCharType="begin"/>
    </w:r>
    <w:r w:rsidRPr="00456171">
      <w:rPr>
        <w:rFonts w:eastAsia="Times New Roman"/>
        <w:lang w:val="fr-FR"/>
      </w:rPr>
      <w:instrText xml:space="preserve"> PAGE </w:instrText>
    </w:r>
    <w:r w:rsidRPr="00456171">
      <w:rPr>
        <w:rFonts w:eastAsia="Times New Roman"/>
      </w:rPr>
      <w:fldChar w:fldCharType="separate"/>
    </w:r>
    <w:r w:rsidR="003E42C1">
      <w:rPr>
        <w:rFonts w:eastAsia="Times New Roman"/>
        <w:noProof/>
        <w:lang w:val="fr-FR"/>
      </w:rPr>
      <w:t>2</w:t>
    </w:r>
    <w:r w:rsidRPr="00456171">
      <w:rPr>
        <w:rFonts w:eastAsia="Times New Roman"/>
      </w:rPr>
      <w:fldChar w:fldCharType="end"/>
    </w:r>
  </w:p>
  <w:p w14:paraId="0F9186A2" w14:textId="77777777" w:rsidR="00A56843" w:rsidRPr="009356B5" w:rsidRDefault="00A56843" w:rsidP="00910D8E">
    <w:pPr>
      <w:pStyle w:val="Header"/>
      <w:jc w:val="right"/>
      <w:rPr>
        <w:noProof/>
        <w:lang w:val="de-CH"/>
      </w:rPr>
    </w:pPr>
  </w:p>
  <w:p w14:paraId="5CE6B810" w14:textId="77777777" w:rsidR="00A56843" w:rsidRPr="009356B5" w:rsidRDefault="00A56843" w:rsidP="00910D8E">
    <w:pPr>
      <w:pStyle w:val="Header"/>
      <w:jc w:val="right"/>
      <w:rPr>
        <w:lang w:val="de-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36986" w14:textId="77777777" w:rsidR="00CD60D9" w:rsidRPr="002A5D77" w:rsidRDefault="00CD60D9" w:rsidP="00CD60D9">
    <w:pPr>
      <w:pStyle w:val="HeaderCWS"/>
    </w:pPr>
    <w:r w:rsidRPr="002A5D77">
      <w:t>CWS/1</w:t>
    </w:r>
    <w:r>
      <w:t>3</w:t>
    </w:r>
    <w:r w:rsidRPr="002A5D77">
      <w:t>/</w:t>
    </w:r>
    <w:r>
      <w:t>19</w:t>
    </w:r>
  </w:p>
  <w:p w14:paraId="2EF40522" w14:textId="77777777" w:rsidR="00CD60D9" w:rsidRPr="002A5D77" w:rsidRDefault="00CD60D9" w:rsidP="00CD60D9">
    <w:pPr>
      <w:pStyle w:val="HeaderCWS"/>
    </w:pPr>
    <w:r w:rsidRPr="002A5D77">
      <w:t>Annex</w:t>
    </w:r>
    <w:r>
      <w:t xml:space="preserve">e, page </w:t>
    </w:r>
    <w:r>
      <w:fldChar w:fldCharType="begin"/>
    </w:r>
    <w:r>
      <w:instrText xml:space="preserve"> PAGE  \* Arabic  \* MERGEFORMAT </w:instrText>
    </w:r>
    <w:r>
      <w:fldChar w:fldCharType="separate"/>
    </w:r>
    <w:r>
      <w:t>82</w:t>
    </w:r>
    <w:r>
      <w:fldChar w:fldCharType="end"/>
    </w:r>
  </w:p>
  <w:p w14:paraId="7D03B13B" w14:textId="51EFF56D" w:rsidR="00A56843" w:rsidRPr="00F87400" w:rsidRDefault="00A56843" w:rsidP="00F87400">
    <w:pPr>
      <w:pStyle w:val="Header"/>
      <w:tabs>
        <w:tab w:val="clear" w:pos="4536"/>
        <w:tab w:val="center" w:pos="4111"/>
      </w:tabs>
      <w:jc w:val="right"/>
      <w:rPr>
        <w:noProof/>
        <w:sz w:val="22"/>
        <w:szCs w:val="22"/>
        <w:lang w:val="de-CH"/>
      </w:rPr>
    </w:pPr>
  </w:p>
  <w:p w14:paraId="533FC4BF" w14:textId="77777777" w:rsidR="00CD60D9" w:rsidRPr="00F87400" w:rsidRDefault="00CD60D9" w:rsidP="00F87400">
    <w:pPr>
      <w:pStyle w:val="Header"/>
      <w:tabs>
        <w:tab w:val="clear" w:pos="4536"/>
        <w:tab w:val="center" w:pos="4111"/>
      </w:tabs>
      <w:jc w:val="right"/>
      <w:rPr>
        <w:noProof/>
        <w:sz w:val="22"/>
        <w:szCs w:val="22"/>
        <w:lang w:val="de-CH"/>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724D0" w14:textId="77777777" w:rsidR="00CD60D9" w:rsidRPr="002A5D77" w:rsidRDefault="00CD60D9" w:rsidP="00CD60D9">
    <w:pPr>
      <w:pStyle w:val="HeaderCWS"/>
    </w:pPr>
    <w:r w:rsidRPr="002A5D77">
      <w:t>CWS/1</w:t>
    </w:r>
    <w:r>
      <w:t>3</w:t>
    </w:r>
    <w:r w:rsidRPr="002A5D77">
      <w:t>/</w:t>
    </w:r>
    <w:r>
      <w:t>19</w:t>
    </w:r>
  </w:p>
  <w:p w14:paraId="4C5C01A6" w14:textId="65580C5C" w:rsidR="00CD60D9" w:rsidRPr="002A5D77" w:rsidRDefault="00CD60D9" w:rsidP="00CD60D9">
    <w:pPr>
      <w:pStyle w:val="HeaderCWS"/>
    </w:pPr>
    <w:r w:rsidRPr="002A5D77">
      <w:t>Annex</w:t>
    </w:r>
    <w:r>
      <w:t xml:space="preserve">e, page </w:t>
    </w:r>
    <w:r>
      <w:fldChar w:fldCharType="begin"/>
    </w:r>
    <w:r>
      <w:instrText xml:space="preserve"> PAGE  \* Arabic  \* MERGEFORMAT </w:instrText>
    </w:r>
    <w:r>
      <w:fldChar w:fldCharType="separate"/>
    </w:r>
    <w:r>
      <w:t>78</w:t>
    </w:r>
    <w:r>
      <w:fldChar w:fldCharType="end"/>
    </w:r>
  </w:p>
  <w:p w14:paraId="00B81F17" w14:textId="77777777" w:rsidR="00CD60D9" w:rsidRPr="00A65841" w:rsidRDefault="00CD60D9" w:rsidP="00CD60D9">
    <w:pPr>
      <w:pStyle w:val="HeaderCWS"/>
    </w:pPr>
  </w:p>
  <w:p w14:paraId="328D6A68" w14:textId="77777777" w:rsidR="00CD60D9" w:rsidRPr="00A65841" w:rsidRDefault="00CD60D9" w:rsidP="00CD60D9">
    <w:pPr>
      <w:pStyle w:val="HeaderCW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FA7"/>
    <w:multiLevelType w:val="hybridMultilevel"/>
    <w:tmpl w:val="1C462C5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56E7320"/>
    <w:multiLevelType w:val="hybridMultilevel"/>
    <w:tmpl w:val="A6C4534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20B61"/>
    <w:multiLevelType w:val="hybridMultilevel"/>
    <w:tmpl w:val="63CAA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285F1D"/>
    <w:multiLevelType w:val="multilevel"/>
    <w:tmpl w:val="265299F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ind w:left="1800" w:hanging="360"/>
      </w:pPr>
      <w:rPr>
        <w:rFonts w:ascii="Symbol" w:hAnsi="Symbol" w:hint="default"/>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DCD4C88"/>
    <w:multiLevelType w:val="hybridMultilevel"/>
    <w:tmpl w:val="D8E6A2AE"/>
    <w:lvl w:ilvl="0" w:tplc="9A60FAB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1C21922"/>
    <w:multiLevelType w:val="hybridMultilevel"/>
    <w:tmpl w:val="DB0AB18A"/>
    <w:lvl w:ilvl="0" w:tplc="7B4220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768E5"/>
    <w:multiLevelType w:val="multilevel"/>
    <w:tmpl w:val="C3AAD7C2"/>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6"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DE7C42"/>
    <w:multiLevelType w:val="hybridMultilevel"/>
    <w:tmpl w:val="9F863F7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722E99"/>
    <w:multiLevelType w:val="multilevel"/>
    <w:tmpl w:val="B268C97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ind w:left="1800" w:hanging="360"/>
      </w:pPr>
      <w:rPr>
        <w:rFonts w:ascii="Symbol" w:hAnsi="Symbol" w:hint="default"/>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4400095F"/>
    <w:multiLevelType w:val="hybridMultilevel"/>
    <w:tmpl w:val="85EE89C8"/>
    <w:lvl w:ilvl="0" w:tplc="D41E067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787E5E"/>
    <w:multiLevelType w:val="multilevel"/>
    <w:tmpl w:val="5FF484FA"/>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64B730C"/>
    <w:multiLevelType w:val="hybridMultilevel"/>
    <w:tmpl w:val="2F80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5F31B1"/>
    <w:multiLevelType w:val="hybridMultilevel"/>
    <w:tmpl w:val="C92AD5F0"/>
    <w:lvl w:ilvl="0" w:tplc="B73CFEF8">
      <w:start w:val="1"/>
      <w:numFmt w:val="bullet"/>
      <w:lvlText w:val=""/>
      <w:lvlJc w:val="left"/>
      <w:pPr>
        <w:ind w:left="1080" w:hanging="360"/>
      </w:pPr>
      <w:rPr>
        <w:rFonts w:ascii="Symbol" w:hAnsi="Symbol" w:hint="default"/>
      </w:rPr>
    </w:lvl>
    <w:lvl w:ilvl="1" w:tplc="100C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5A4309D"/>
    <w:multiLevelType w:val="hybridMultilevel"/>
    <w:tmpl w:val="4E2A366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923183"/>
    <w:multiLevelType w:val="hybridMultilevel"/>
    <w:tmpl w:val="4730705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2A4B4B"/>
    <w:multiLevelType w:val="multilevel"/>
    <w:tmpl w:val="1320FEE6"/>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8" w15:restartNumberingAfterBreak="0">
    <w:nsid w:val="691B0113"/>
    <w:multiLevelType w:val="hybridMultilevel"/>
    <w:tmpl w:val="9A4615C2"/>
    <w:lvl w:ilvl="0" w:tplc="268ACAA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96A6200"/>
    <w:multiLevelType w:val="hybridMultilevel"/>
    <w:tmpl w:val="59300222"/>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9723DC"/>
    <w:multiLevelType w:val="hybridMultilevel"/>
    <w:tmpl w:val="9E468E68"/>
    <w:lvl w:ilvl="0" w:tplc="9FD8AA58">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1AA55FB"/>
    <w:multiLevelType w:val="hybridMultilevel"/>
    <w:tmpl w:val="9B56D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6672F7"/>
    <w:multiLevelType w:val="multilevel"/>
    <w:tmpl w:val="2E20F664"/>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4" w15:restartNumberingAfterBreak="0">
    <w:nsid w:val="75157F7D"/>
    <w:multiLevelType w:val="hybridMultilevel"/>
    <w:tmpl w:val="28DE580E"/>
    <w:lvl w:ilvl="0" w:tplc="8696AEAA">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7" w15:restartNumberingAfterBreak="0">
    <w:nsid w:val="769875C2"/>
    <w:multiLevelType w:val="hybridMultilevel"/>
    <w:tmpl w:val="3E78F87C"/>
    <w:lvl w:ilvl="0" w:tplc="2E9A1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176FC4"/>
    <w:multiLevelType w:val="hybridMultilevel"/>
    <w:tmpl w:val="5E3E0AE2"/>
    <w:lvl w:ilvl="0" w:tplc="04090017">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9"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286425490">
    <w:abstractNumId w:val="35"/>
  </w:num>
  <w:num w:numId="2" w16cid:durableId="1129669866">
    <w:abstractNumId w:val="29"/>
  </w:num>
  <w:num w:numId="3" w16cid:durableId="1136219718">
    <w:abstractNumId w:val="26"/>
  </w:num>
  <w:num w:numId="4" w16cid:durableId="938100938">
    <w:abstractNumId w:val="8"/>
  </w:num>
  <w:num w:numId="5" w16cid:durableId="1689798226">
    <w:abstractNumId w:val="27"/>
  </w:num>
  <w:num w:numId="6" w16cid:durableId="2024815631">
    <w:abstractNumId w:val="21"/>
  </w:num>
  <w:num w:numId="7" w16cid:durableId="533153022">
    <w:abstractNumId w:val="15"/>
  </w:num>
  <w:num w:numId="8" w16cid:durableId="2034381541">
    <w:abstractNumId w:val="33"/>
  </w:num>
  <w:num w:numId="9" w16cid:durableId="1775708670">
    <w:abstractNumId w:val="7"/>
  </w:num>
  <w:num w:numId="10" w16cid:durableId="880821723">
    <w:abstractNumId w:val="39"/>
  </w:num>
  <w:num w:numId="11" w16cid:durableId="1503157570">
    <w:abstractNumId w:val="5"/>
  </w:num>
  <w:num w:numId="12" w16cid:durableId="373433610">
    <w:abstractNumId w:val="17"/>
  </w:num>
  <w:num w:numId="13" w16cid:durableId="349601752">
    <w:abstractNumId w:val="23"/>
  </w:num>
  <w:num w:numId="14" w16cid:durableId="187530875">
    <w:abstractNumId w:val="16"/>
  </w:num>
  <w:num w:numId="15" w16cid:durableId="71705639">
    <w:abstractNumId w:val="6"/>
  </w:num>
  <w:num w:numId="16" w16cid:durableId="644240990">
    <w:abstractNumId w:val="36"/>
  </w:num>
  <w:num w:numId="17" w16cid:durableId="352878381">
    <w:abstractNumId w:val="14"/>
  </w:num>
  <w:num w:numId="18" w16cid:durableId="2009359252">
    <w:abstractNumId w:val="11"/>
  </w:num>
  <w:num w:numId="19" w16cid:durableId="1639413396">
    <w:abstractNumId w:val="0"/>
  </w:num>
  <w:num w:numId="20" w16cid:durableId="384257996">
    <w:abstractNumId w:val="38"/>
  </w:num>
  <w:num w:numId="21" w16cid:durableId="669454459">
    <w:abstractNumId w:val="12"/>
  </w:num>
  <w:num w:numId="22" w16cid:durableId="1143933848">
    <w:abstractNumId w:val="2"/>
  </w:num>
  <w:num w:numId="23" w16cid:durableId="1845703451">
    <w:abstractNumId w:val="9"/>
  </w:num>
  <w:num w:numId="24" w16cid:durableId="741025473">
    <w:abstractNumId w:val="10"/>
  </w:num>
  <w:num w:numId="25" w16cid:durableId="2074421972">
    <w:abstractNumId w:val="4"/>
  </w:num>
  <w:num w:numId="26" w16cid:durableId="309557637">
    <w:abstractNumId w:val="28"/>
  </w:num>
  <w:num w:numId="27" w16cid:durableId="1091588813">
    <w:abstractNumId w:val="20"/>
  </w:num>
  <w:num w:numId="28" w16cid:durableId="1164857533">
    <w:abstractNumId w:val="22"/>
  </w:num>
  <w:num w:numId="29" w16cid:durableId="1807894114">
    <w:abstractNumId w:val="3"/>
  </w:num>
  <w:num w:numId="30" w16cid:durableId="660425180">
    <w:abstractNumId w:val="32"/>
  </w:num>
  <w:num w:numId="31" w16cid:durableId="2626143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62208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031496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6550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2099391">
    <w:abstractNumId w:val="31"/>
  </w:num>
  <w:num w:numId="36" w16cid:durableId="1730609665">
    <w:abstractNumId w:val="31"/>
    <w:lvlOverride w:ilvl="0">
      <w:startOverride w:val="1"/>
    </w:lvlOverride>
  </w:num>
  <w:num w:numId="37" w16cid:durableId="1166286520">
    <w:abstractNumId w:val="31"/>
  </w:num>
  <w:num w:numId="38" w16cid:durableId="375201852">
    <w:abstractNumId w:val="31"/>
    <w:lvlOverride w:ilvl="0">
      <w:startOverride w:val="1"/>
    </w:lvlOverride>
  </w:num>
  <w:num w:numId="39" w16cid:durableId="2134325821">
    <w:abstractNumId w:val="31"/>
    <w:lvlOverride w:ilvl="0">
      <w:startOverride w:val="1"/>
    </w:lvlOverride>
  </w:num>
  <w:num w:numId="40" w16cid:durableId="1295213633">
    <w:abstractNumId w:val="30"/>
  </w:num>
  <w:num w:numId="41" w16cid:durableId="693726508">
    <w:abstractNumId w:val="31"/>
    <w:lvlOverride w:ilvl="0">
      <w:startOverride w:val="1"/>
    </w:lvlOverride>
  </w:num>
  <w:num w:numId="42" w16cid:durableId="2064214675">
    <w:abstractNumId w:val="13"/>
  </w:num>
  <w:num w:numId="43" w16cid:durableId="1231043077">
    <w:abstractNumId w:val="37"/>
  </w:num>
  <w:num w:numId="44" w16cid:durableId="1317997008">
    <w:abstractNumId w:val="1"/>
  </w:num>
  <w:num w:numId="45" w16cid:durableId="468475076">
    <w:abstractNumId w:val="34"/>
  </w:num>
  <w:num w:numId="46" w16cid:durableId="1264456966">
    <w:abstractNumId w:val="25"/>
  </w:num>
  <w:num w:numId="47" w16cid:durableId="1814759829">
    <w:abstractNumId w:val="24"/>
  </w:num>
  <w:num w:numId="48" w16cid:durableId="1831946767">
    <w:abstractNumId w:val="18"/>
  </w:num>
  <w:num w:numId="49" w16cid:durableId="2083944109">
    <w:abstractNumId w:val="34"/>
    <w:lvlOverride w:ilvl="0">
      <w:startOverride w:val="1"/>
    </w:lvlOverride>
  </w:num>
  <w:num w:numId="50" w16cid:durableId="713306775">
    <w:abstractNumId w:val="34"/>
    <w:lvlOverride w:ilvl="0">
      <w:startOverride w:val="1"/>
    </w:lvlOverride>
  </w:num>
  <w:num w:numId="51" w16cid:durableId="1177039113">
    <w:abstractNumId w:val="11"/>
    <w:lvlOverride w:ilvl="0">
      <w:startOverride w:val="1"/>
    </w:lvlOverride>
  </w:num>
  <w:num w:numId="52" w16cid:durableId="1673988008">
    <w:abstractNumId w:val="19"/>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CH" w:vendorID="64" w:dllVersion="6" w:nlCheck="1" w:checkStyle="0"/>
  <w:activeWritingStyle w:appName="MSWord" w:lang="es-ES" w:vendorID="64" w:dllVersion="6" w:nlCheck="1" w:checkStyle="0"/>
  <w:activeWritingStyle w:appName="MSWord" w:lang="nl-NL" w:vendorID="64" w:dllVersion="6"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de-CH" w:vendorID="64" w:dllVersion="0" w:nlCheck="1" w:checkStyle="0"/>
  <w:activeWritingStyle w:appName="MSWord" w:lang="pt-BR" w:vendorID="64" w:dllVersion="6" w:nlCheck="1" w:checkStyle="0"/>
  <w:activeWritingStyle w:appName="MSWord" w:lang="es-419"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8A2"/>
    <w:rsid w:val="0000101A"/>
    <w:rsid w:val="00001E29"/>
    <w:rsid w:val="00002584"/>
    <w:rsid w:val="000042DD"/>
    <w:rsid w:val="00004DDF"/>
    <w:rsid w:val="00005B35"/>
    <w:rsid w:val="000100E8"/>
    <w:rsid w:val="00010A87"/>
    <w:rsid w:val="000113E3"/>
    <w:rsid w:val="0001170E"/>
    <w:rsid w:val="0001200E"/>
    <w:rsid w:val="00012458"/>
    <w:rsid w:val="0001314F"/>
    <w:rsid w:val="0001520E"/>
    <w:rsid w:val="00017661"/>
    <w:rsid w:val="00020223"/>
    <w:rsid w:val="0002248B"/>
    <w:rsid w:val="0002434F"/>
    <w:rsid w:val="000244D4"/>
    <w:rsid w:val="00024D41"/>
    <w:rsid w:val="00024FC1"/>
    <w:rsid w:val="00027212"/>
    <w:rsid w:val="00027B32"/>
    <w:rsid w:val="000312FC"/>
    <w:rsid w:val="00031838"/>
    <w:rsid w:val="0003337A"/>
    <w:rsid w:val="00033AF7"/>
    <w:rsid w:val="000343A3"/>
    <w:rsid w:val="00034489"/>
    <w:rsid w:val="00036BD5"/>
    <w:rsid w:val="00037103"/>
    <w:rsid w:val="00037BEE"/>
    <w:rsid w:val="00037EE2"/>
    <w:rsid w:val="000405C8"/>
    <w:rsid w:val="00040CF3"/>
    <w:rsid w:val="000410FF"/>
    <w:rsid w:val="00042773"/>
    <w:rsid w:val="00042BC4"/>
    <w:rsid w:val="00042DD4"/>
    <w:rsid w:val="00043B3F"/>
    <w:rsid w:val="00043B8C"/>
    <w:rsid w:val="00043C15"/>
    <w:rsid w:val="0004648B"/>
    <w:rsid w:val="0004670B"/>
    <w:rsid w:val="00047A51"/>
    <w:rsid w:val="000500D0"/>
    <w:rsid w:val="00050E72"/>
    <w:rsid w:val="00051265"/>
    <w:rsid w:val="0005151F"/>
    <w:rsid w:val="000521E9"/>
    <w:rsid w:val="00052261"/>
    <w:rsid w:val="000546FC"/>
    <w:rsid w:val="00055674"/>
    <w:rsid w:val="00055F86"/>
    <w:rsid w:val="00057CBE"/>
    <w:rsid w:val="00060792"/>
    <w:rsid w:val="00060962"/>
    <w:rsid w:val="00061CC4"/>
    <w:rsid w:val="0006283E"/>
    <w:rsid w:val="00062ABE"/>
    <w:rsid w:val="00063708"/>
    <w:rsid w:val="00063E44"/>
    <w:rsid w:val="000642B5"/>
    <w:rsid w:val="00064922"/>
    <w:rsid w:val="000653B9"/>
    <w:rsid w:val="00065A24"/>
    <w:rsid w:val="000662D0"/>
    <w:rsid w:val="00066589"/>
    <w:rsid w:val="00067B30"/>
    <w:rsid w:val="00070C4B"/>
    <w:rsid w:val="00070E75"/>
    <w:rsid w:val="00070F00"/>
    <w:rsid w:val="000719C3"/>
    <w:rsid w:val="00072E64"/>
    <w:rsid w:val="00073A7A"/>
    <w:rsid w:val="00074957"/>
    <w:rsid w:val="000751A2"/>
    <w:rsid w:val="00075B23"/>
    <w:rsid w:val="00075D35"/>
    <w:rsid w:val="00076271"/>
    <w:rsid w:val="00076E6E"/>
    <w:rsid w:val="00077F35"/>
    <w:rsid w:val="000820DD"/>
    <w:rsid w:val="0008230B"/>
    <w:rsid w:val="00085CEE"/>
    <w:rsid w:val="00086877"/>
    <w:rsid w:val="00086BC7"/>
    <w:rsid w:val="00091432"/>
    <w:rsid w:val="00091DB4"/>
    <w:rsid w:val="00093D48"/>
    <w:rsid w:val="00093F04"/>
    <w:rsid w:val="00094232"/>
    <w:rsid w:val="000949AD"/>
    <w:rsid w:val="00094C95"/>
    <w:rsid w:val="00095873"/>
    <w:rsid w:val="00096709"/>
    <w:rsid w:val="000A1210"/>
    <w:rsid w:val="000A1774"/>
    <w:rsid w:val="000A2425"/>
    <w:rsid w:val="000A251C"/>
    <w:rsid w:val="000A2F8F"/>
    <w:rsid w:val="000A34A1"/>
    <w:rsid w:val="000A4EB0"/>
    <w:rsid w:val="000A61CE"/>
    <w:rsid w:val="000B008E"/>
    <w:rsid w:val="000B313D"/>
    <w:rsid w:val="000B3414"/>
    <w:rsid w:val="000B46F0"/>
    <w:rsid w:val="000B4859"/>
    <w:rsid w:val="000B4EDC"/>
    <w:rsid w:val="000B5138"/>
    <w:rsid w:val="000B5592"/>
    <w:rsid w:val="000B6605"/>
    <w:rsid w:val="000C2AE2"/>
    <w:rsid w:val="000C2DF2"/>
    <w:rsid w:val="000C3E67"/>
    <w:rsid w:val="000C48A3"/>
    <w:rsid w:val="000C493B"/>
    <w:rsid w:val="000C5578"/>
    <w:rsid w:val="000C5DEF"/>
    <w:rsid w:val="000C5F68"/>
    <w:rsid w:val="000C6A08"/>
    <w:rsid w:val="000C6E35"/>
    <w:rsid w:val="000D19C4"/>
    <w:rsid w:val="000D64AC"/>
    <w:rsid w:val="000D6E48"/>
    <w:rsid w:val="000D7382"/>
    <w:rsid w:val="000D7A0E"/>
    <w:rsid w:val="000D7D76"/>
    <w:rsid w:val="000E0035"/>
    <w:rsid w:val="000E09E7"/>
    <w:rsid w:val="000E1184"/>
    <w:rsid w:val="000E21A3"/>
    <w:rsid w:val="000E260B"/>
    <w:rsid w:val="000E2CBB"/>
    <w:rsid w:val="000E4C4E"/>
    <w:rsid w:val="000E5C7A"/>
    <w:rsid w:val="000E7335"/>
    <w:rsid w:val="000E7F7A"/>
    <w:rsid w:val="000F12F9"/>
    <w:rsid w:val="000F14E3"/>
    <w:rsid w:val="000F15E9"/>
    <w:rsid w:val="000F2828"/>
    <w:rsid w:val="000F3604"/>
    <w:rsid w:val="000F3EC5"/>
    <w:rsid w:val="000F58A2"/>
    <w:rsid w:val="000F5E56"/>
    <w:rsid w:val="000F7118"/>
    <w:rsid w:val="00100426"/>
    <w:rsid w:val="00101F4E"/>
    <w:rsid w:val="00102B96"/>
    <w:rsid w:val="00103789"/>
    <w:rsid w:val="00106AF2"/>
    <w:rsid w:val="001074E2"/>
    <w:rsid w:val="00110BCD"/>
    <w:rsid w:val="00110D59"/>
    <w:rsid w:val="00111EA9"/>
    <w:rsid w:val="0011216C"/>
    <w:rsid w:val="00112CCE"/>
    <w:rsid w:val="00112EE8"/>
    <w:rsid w:val="00114586"/>
    <w:rsid w:val="00114640"/>
    <w:rsid w:val="001212E6"/>
    <w:rsid w:val="00121350"/>
    <w:rsid w:val="0012153F"/>
    <w:rsid w:val="00121A53"/>
    <w:rsid w:val="00122465"/>
    <w:rsid w:val="0012268D"/>
    <w:rsid w:val="001226CD"/>
    <w:rsid w:val="00122D36"/>
    <w:rsid w:val="0012378B"/>
    <w:rsid w:val="00125866"/>
    <w:rsid w:val="00125FF4"/>
    <w:rsid w:val="00126E7C"/>
    <w:rsid w:val="00126ED2"/>
    <w:rsid w:val="00127540"/>
    <w:rsid w:val="00127C9D"/>
    <w:rsid w:val="00130324"/>
    <w:rsid w:val="001306A9"/>
    <w:rsid w:val="00131F0B"/>
    <w:rsid w:val="00132409"/>
    <w:rsid w:val="00132814"/>
    <w:rsid w:val="001348D8"/>
    <w:rsid w:val="00134B6C"/>
    <w:rsid w:val="0013547E"/>
    <w:rsid w:val="00136AD5"/>
    <w:rsid w:val="00136EA6"/>
    <w:rsid w:val="00141B04"/>
    <w:rsid w:val="00142F53"/>
    <w:rsid w:val="00143AD4"/>
    <w:rsid w:val="0014429E"/>
    <w:rsid w:val="001446D6"/>
    <w:rsid w:val="00144755"/>
    <w:rsid w:val="0014562C"/>
    <w:rsid w:val="00146194"/>
    <w:rsid w:val="001464D1"/>
    <w:rsid w:val="00147006"/>
    <w:rsid w:val="00147E62"/>
    <w:rsid w:val="0015021B"/>
    <w:rsid w:val="001519A9"/>
    <w:rsid w:val="001524FD"/>
    <w:rsid w:val="0015269C"/>
    <w:rsid w:val="00153B13"/>
    <w:rsid w:val="001548C5"/>
    <w:rsid w:val="00155A80"/>
    <w:rsid w:val="00155F90"/>
    <w:rsid w:val="00156362"/>
    <w:rsid w:val="001610DD"/>
    <w:rsid w:val="00161386"/>
    <w:rsid w:val="0016187A"/>
    <w:rsid w:val="0016375B"/>
    <w:rsid w:val="00163F91"/>
    <w:rsid w:val="00165377"/>
    <w:rsid w:val="00165C7F"/>
    <w:rsid w:val="00165EE3"/>
    <w:rsid w:val="001671F4"/>
    <w:rsid w:val="001702B5"/>
    <w:rsid w:val="00170433"/>
    <w:rsid w:val="001730DC"/>
    <w:rsid w:val="0017342D"/>
    <w:rsid w:val="00174981"/>
    <w:rsid w:val="00174DE3"/>
    <w:rsid w:val="0017542A"/>
    <w:rsid w:val="00175E7A"/>
    <w:rsid w:val="00176504"/>
    <w:rsid w:val="00176ACD"/>
    <w:rsid w:val="00176FBC"/>
    <w:rsid w:val="00176FF8"/>
    <w:rsid w:val="00177BE9"/>
    <w:rsid w:val="00183D84"/>
    <w:rsid w:val="0018446E"/>
    <w:rsid w:val="00185BC1"/>
    <w:rsid w:val="00185C8B"/>
    <w:rsid w:val="0018728C"/>
    <w:rsid w:val="00190585"/>
    <w:rsid w:val="001917CA"/>
    <w:rsid w:val="001925D4"/>
    <w:rsid w:val="00193DD4"/>
    <w:rsid w:val="00196FEB"/>
    <w:rsid w:val="00197F55"/>
    <w:rsid w:val="001A09AB"/>
    <w:rsid w:val="001A0A26"/>
    <w:rsid w:val="001A366C"/>
    <w:rsid w:val="001A4174"/>
    <w:rsid w:val="001A41B3"/>
    <w:rsid w:val="001A535B"/>
    <w:rsid w:val="001A60CD"/>
    <w:rsid w:val="001A7310"/>
    <w:rsid w:val="001A7435"/>
    <w:rsid w:val="001B0109"/>
    <w:rsid w:val="001B13FF"/>
    <w:rsid w:val="001B14A0"/>
    <w:rsid w:val="001B2004"/>
    <w:rsid w:val="001B21DA"/>
    <w:rsid w:val="001B35F8"/>
    <w:rsid w:val="001B52D4"/>
    <w:rsid w:val="001B54A2"/>
    <w:rsid w:val="001B5532"/>
    <w:rsid w:val="001B5854"/>
    <w:rsid w:val="001B65AE"/>
    <w:rsid w:val="001B6FDB"/>
    <w:rsid w:val="001B75C7"/>
    <w:rsid w:val="001B7657"/>
    <w:rsid w:val="001C21F1"/>
    <w:rsid w:val="001C2331"/>
    <w:rsid w:val="001C381B"/>
    <w:rsid w:val="001C428E"/>
    <w:rsid w:val="001C43B1"/>
    <w:rsid w:val="001C4B2D"/>
    <w:rsid w:val="001C4E7E"/>
    <w:rsid w:val="001C595C"/>
    <w:rsid w:val="001C6C50"/>
    <w:rsid w:val="001C75B7"/>
    <w:rsid w:val="001C7C42"/>
    <w:rsid w:val="001D0F69"/>
    <w:rsid w:val="001D1208"/>
    <w:rsid w:val="001D1449"/>
    <w:rsid w:val="001D1EE5"/>
    <w:rsid w:val="001D5566"/>
    <w:rsid w:val="001D5A22"/>
    <w:rsid w:val="001D634A"/>
    <w:rsid w:val="001D78FB"/>
    <w:rsid w:val="001E006E"/>
    <w:rsid w:val="001E1B89"/>
    <w:rsid w:val="001E2189"/>
    <w:rsid w:val="001E2691"/>
    <w:rsid w:val="001E362C"/>
    <w:rsid w:val="001E3A95"/>
    <w:rsid w:val="001E4363"/>
    <w:rsid w:val="001E4948"/>
    <w:rsid w:val="001E5238"/>
    <w:rsid w:val="001F03AF"/>
    <w:rsid w:val="001F0DB0"/>
    <w:rsid w:val="001F0E00"/>
    <w:rsid w:val="001F22DF"/>
    <w:rsid w:val="001F2788"/>
    <w:rsid w:val="001F2807"/>
    <w:rsid w:val="001F2F85"/>
    <w:rsid w:val="001F3748"/>
    <w:rsid w:val="001F3DDA"/>
    <w:rsid w:val="001F4CC4"/>
    <w:rsid w:val="001F5850"/>
    <w:rsid w:val="001F7CCA"/>
    <w:rsid w:val="0020159D"/>
    <w:rsid w:val="00202AE4"/>
    <w:rsid w:val="00203CE9"/>
    <w:rsid w:val="00204DFD"/>
    <w:rsid w:val="002052C7"/>
    <w:rsid w:val="00205FED"/>
    <w:rsid w:val="0021074E"/>
    <w:rsid w:val="00210974"/>
    <w:rsid w:val="002120D0"/>
    <w:rsid w:val="002131EA"/>
    <w:rsid w:val="002156BE"/>
    <w:rsid w:val="00215723"/>
    <w:rsid w:val="002168CD"/>
    <w:rsid w:val="00221D68"/>
    <w:rsid w:val="00221DBB"/>
    <w:rsid w:val="00221F15"/>
    <w:rsid w:val="00221FC2"/>
    <w:rsid w:val="002222A0"/>
    <w:rsid w:val="00224998"/>
    <w:rsid w:val="0022547C"/>
    <w:rsid w:val="0022551D"/>
    <w:rsid w:val="002264B4"/>
    <w:rsid w:val="002269A9"/>
    <w:rsid w:val="00226F4C"/>
    <w:rsid w:val="00227318"/>
    <w:rsid w:val="002275D5"/>
    <w:rsid w:val="002314E9"/>
    <w:rsid w:val="002320F5"/>
    <w:rsid w:val="0023287A"/>
    <w:rsid w:val="00233110"/>
    <w:rsid w:val="002336F5"/>
    <w:rsid w:val="002343B5"/>
    <w:rsid w:val="0023485C"/>
    <w:rsid w:val="002368A5"/>
    <w:rsid w:val="002407E5"/>
    <w:rsid w:val="00241C4A"/>
    <w:rsid w:val="002433B4"/>
    <w:rsid w:val="00244028"/>
    <w:rsid w:val="00244124"/>
    <w:rsid w:val="002446F1"/>
    <w:rsid w:val="00244DF3"/>
    <w:rsid w:val="00247292"/>
    <w:rsid w:val="002478F8"/>
    <w:rsid w:val="00250E92"/>
    <w:rsid w:val="0025140B"/>
    <w:rsid w:val="00252CFF"/>
    <w:rsid w:val="00253F49"/>
    <w:rsid w:val="00254D5D"/>
    <w:rsid w:val="00256490"/>
    <w:rsid w:val="00256DA0"/>
    <w:rsid w:val="002610E1"/>
    <w:rsid w:val="00262BA6"/>
    <w:rsid w:val="002638AA"/>
    <w:rsid w:val="002640E0"/>
    <w:rsid w:val="00265E12"/>
    <w:rsid w:val="00266347"/>
    <w:rsid w:val="00267028"/>
    <w:rsid w:val="002713B3"/>
    <w:rsid w:val="00271941"/>
    <w:rsid w:val="002725DE"/>
    <w:rsid w:val="002726E5"/>
    <w:rsid w:val="00272716"/>
    <w:rsid w:val="002737B2"/>
    <w:rsid w:val="00276B25"/>
    <w:rsid w:val="002773D6"/>
    <w:rsid w:val="002773EE"/>
    <w:rsid w:val="00282071"/>
    <w:rsid w:val="00282269"/>
    <w:rsid w:val="00283CA1"/>
    <w:rsid w:val="002841B4"/>
    <w:rsid w:val="0028423C"/>
    <w:rsid w:val="002859B4"/>
    <w:rsid w:val="002868E7"/>
    <w:rsid w:val="00291893"/>
    <w:rsid w:val="00291F28"/>
    <w:rsid w:val="0029281F"/>
    <w:rsid w:val="002931F2"/>
    <w:rsid w:val="00293BDF"/>
    <w:rsid w:val="00293E8B"/>
    <w:rsid w:val="00294958"/>
    <w:rsid w:val="002955B4"/>
    <w:rsid w:val="00295993"/>
    <w:rsid w:val="00295BA4"/>
    <w:rsid w:val="00296E89"/>
    <w:rsid w:val="002A1A33"/>
    <w:rsid w:val="002A23F6"/>
    <w:rsid w:val="002A3204"/>
    <w:rsid w:val="002A321A"/>
    <w:rsid w:val="002A3242"/>
    <w:rsid w:val="002A4246"/>
    <w:rsid w:val="002A5770"/>
    <w:rsid w:val="002A666A"/>
    <w:rsid w:val="002A6700"/>
    <w:rsid w:val="002A6892"/>
    <w:rsid w:val="002A770F"/>
    <w:rsid w:val="002B046E"/>
    <w:rsid w:val="002B156F"/>
    <w:rsid w:val="002B2C21"/>
    <w:rsid w:val="002B2DA2"/>
    <w:rsid w:val="002B2EF5"/>
    <w:rsid w:val="002B424C"/>
    <w:rsid w:val="002B4ECC"/>
    <w:rsid w:val="002B55AB"/>
    <w:rsid w:val="002B6552"/>
    <w:rsid w:val="002B6855"/>
    <w:rsid w:val="002C1CA2"/>
    <w:rsid w:val="002C20BD"/>
    <w:rsid w:val="002C2156"/>
    <w:rsid w:val="002C21D7"/>
    <w:rsid w:val="002C226B"/>
    <w:rsid w:val="002C2BF3"/>
    <w:rsid w:val="002C45B0"/>
    <w:rsid w:val="002C5DB1"/>
    <w:rsid w:val="002C794F"/>
    <w:rsid w:val="002D1572"/>
    <w:rsid w:val="002D251B"/>
    <w:rsid w:val="002D36E3"/>
    <w:rsid w:val="002D392F"/>
    <w:rsid w:val="002D41F8"/>
    <w:rsid w:val="002D42C5"/>
    <w:rsid w:val="002D52A1"/>
    <w:rsid w:val="002D56D3"/>
    <w:rsid w:val="002D692D"/>
    <w:rsid w:val="002D7174"/>
    <w:rsid w:val="002D7349"/>
    <w:rsid w:val="002D7384"/>
    <w:rsid w:val="002E1AEB"/>
    <w:rsid w:val="002E2FAB"/>
    <w:rsid w:val="002E3867"/>
    <w:rsid w:val="002E39B8"/>
    <w:rsid w:val="002E3E0A"/>
    <w:rsid w:val="002E461E"/>
    <w:rsid w:val="002E463D"/>
    <w:rsid w:val="002E54E1"/>
    <w:rsid w:val="002E585B"/>
    <w:rsid w:val="002E6219"/>
    <w:rsid w:val="002E6453"/>
    <w:rsid w:val="002E726D"/>
    <w:rsid w:val="002E7D9D"/>
    <w:rsid w:val="002F13AE"/>
    <w:rsid w:val="002F1516"/>
    <w:rsid w:val="002F2510"/>
    <w:rsid w:val="002F2632"/>
    <w:rsid w:val="002F2D65"/>
    <w:rsid w:val="002F410D"/>
    <w:rsid w:val="002F560A"/>
    <w:rsid w:val="00302D4F"/>
    <w:rsid w:val="00304CC9"/>
    <w:rsid w:val="0030565A"/>
    <w:rsid w:val="00305F2F"/>
    <w:rsid w:val="003074F4"/>
    <w:rsid w:val="00307F5D"/>
    <w:rsid w:val="00312066"/>
    <w:rsid w:val="0031218F"/>
    <w:rsid w:val="003122B6"/>
    <w:rsid w:val="00312928"/>
    <w:rsid w:val="00313293"/>
    <w:rsid w:val="0031671A"/>
    <w:rsid w:val="00317367"/>
    <w:rsid w:val="0031744F"/>
    <w:rsid w:val="00317AE7"/>
    <w:rsid w:val="00320E41"/>
    <w:rsid w:val="003222D8"/>
    <w:rsid w:val="0032261D"/>
    <w:rsid w:val="0032491D"/>
    <w:rsid w:val="00325DC3"/>
    <w:rsid w:val="00326283"/>
    <w:rsid w:val="00326E74"/>
    <w:rsid w:val="00327A9A"/>
    <w:rsid w:val="00327C97"/>
    <w:rsid w:val="00330918"/>
    <w:rsid w:val="003309A9"/>
    <w:rsid w:val="00330F02"/>
    <w:rsid w:val="00332F21"/>
    <w:rsid w:val="003339F2"/>
    <w:rsid w:val="00333C85"/>
    <w:rsid w:val="00333D70"/>
    <w:rsid w:val="00334089"/>
    <w:rsid w:val="00334310"/>
    <w:rsid w:val="00334AAC"/>
    <w:rsid w:val="00334CBD"/>
    <w:rsid w:val="003352ED"/>
    <w:rsid w:val="003357C0"/>
    <w:rsid w:val="00340C9E"/>
    <w:rsid w:val="00340FD3"/>
    <w:rsid w:val="00342132"/>
    <w:rsid w:val="00342BD4"/>
    <w:rsid w:val="00342DB3"/>
    <w:rsid w:val="00342EB6"/>
    <w:rsid w:val="0034310E"/>
    <w:rsid w:val="0034389C"/>
    <w:rsid w:val="00344CC7"/>
    <w:rsid w:val="003450C3"/>
    <w:rsid w:val="00345183"/>
    <w:rsid w:val="00345D52"/>
    <w:rsid w:val="003460DC"/>
    <w:rsid w:val="003467D6"/>
    <w:rsid w:val="00346F96"/>
    <w:rsid w:val="00347691"/>
    <w:rsid w:val="003477E4"/>
    <w:rsid w:val="00352929"/>
    <w:rsid w:val="00353C2E"/>
    <w:rsid w:val="0035769D"/>
    <w:rsid w:val="003609A8"/>
    <w:rsid w:val="00360BD8"/>
    <w:rsid w:val="00361965"/>
    <w:rsid w:val="00361AD9"/>
    <w:rsid w:val="00363426"/>
    <w:rsid w:val="00363678"/>
    <w:rsid w:val="0036519F"/>
    <w:rsid w:val="003653A3"/>
    <w:rsid w:val="00365A43"/>
    <w:rsid w:val="00365FED"/>
    <w:rsid w:val="0036773D"/>
    <w:rsid w:val="00367ACD"/>
    <w:rsid w:val="00370F20"/>
    <w:rsid w:val="00370F6B"/>
    <w:rsid w:val="0037108E"/>
    <w:rsid w:val="00372D52"/>
    <w:rsid w:val="003741C2"/>
    <w:rsid w:val="00374DCE"/>
    <w:rsid w:val="00374F9C"/>
    <w:rsid w:val="003760D8"/>
    <w:rsid w:val="00376B0C"/>
    <w:rsid w:val="00376FD6"/>
    <w:rsid w:val="0038350C"/>
    <w:rsid w:val="003857EC"/>
    <w:rsid w:val="003879AF"/>
    <w:rsid w:val="0039092A"/>
    <w:rsid w:val="00390DCD"/>
    <w:rsid w:val="00391D2E"/>
    <w:rsid w:val="0039326D"/>
    <w:rsid w:val="00393541"/>
    <w:rsid w:val="003945DA"/>
    <w:rsid w:val="003969D6"/>
    <w:rsid w:val="003970C4"/>
    <w:rsid w:val="00397FE4"/>
    <w:rsid w:val="003A05E1"/>
    <w:rsid w:val="003A278C"/>
    <w:rsid w:val="003A3FB3"/>
    <w:rsid w:val="003A4DC0"/>
    <w:rsid w:val="003A7077"/>
    <w:rsid w:val="003A747E"/>
    <w:rsid w:val="003B1736"/>
    <w:rsid w:val="003B1C95"/>
    <w:rsid w:val="003B4F30"/>
    <w:rsid w:val="003B5E97"/>
    <w:rsid w:val="003B6D84"/>
    <w:rsid w:val="003B773A"/>
    <w:rsid w:val="003B7D75"/>
    <w:rsid w:val="003B7E74"/>
    <w:rsid w:val="003C0A16"/>
    <w:rsid w:val="003C0FB6"/>
    <w:rsid w:val="003C151E"/>
    <w:rsid w:val="003C1C6C"/>
    <w:rsid w:val="003C4C78"/>
    <w:rsid w:val="003C6542"/>
    <w:rsid w:val="003C6B15"/>
    <w:rsid w:val="003C7112"/>
    <w:rsid w:val="003C77B4"/>
    <w:rsid w:val="003D1128"/>
    <w:rsid w:val="003D2D7B"/>
    <w:rsid w:val="003D32E5"/>
    <w:rsid w:val="003D4616"/>
    <w:rsid w:val="003D51DA"/>
    <w:rsid w:val="003D558B"/>
    <w:rsid w:val="003D6086"/>
    <w:rsid w:val="003D65A3"/>
    <w:rsid w:val="003D6C64"/>
    <w:rsid w:val="003E01FC"/>
    <w:rsid w:val="003E048A"/>
    <w:rsid w:val="003E0852"/>
    <w:rsid w:val="003E14F8"/>
    <w:rsid w:val="003E1832"/>
    <w:rsid w:val="003E21A0"/>
    <w:rsid w:val="003E3D51"/>
    <w:rsid w:val="003E3D7C"/>
    <w:rsid w:val="003E42C1"/>
    <w:rsid w:val="003E5287"/>
    <w:rsid w:val="003E5980"/>
    <w:rsid w:val="003E5B47"/>
    <w:rsid w:val="003E6531"/>
    <w:rsid w:val="003E7CF4"/>
    <w:rsid w:val="003F1DCA"/>
    <w:rsid w:val="003F2774"/>
    <w:rsid w:val="003F2D20"/>
    <w:rsid w:val="003F32C5"/>
    <w:rsid w:val="003F4064"/>
    <w:rsid w:val="003F41D8"/>
    <w:rsid w:val="003F4952"/>
    <w:rsid w:val="003F6128"/>
    <w:rsid w:val="00400326"/>
    <w:rsid w:val="00400348"/>
    <w:rsid w:val="0040127F"/>
    <w:rsid w:val="004014C2"/>
    <w:rsid w:val="00403F8C"/>
    <w:rsid w:val="00404D0B"/>
    <w:rsid w:val="004065AF"/>
    <w:rsid w:val="00406F0C"/>
    <w:rsid w:val="00407879"/>
    <w:rsid w:val="00407A27"/>
    <w:rsid w:val="00407F48"/>
    <w:rsid w:val="004103F5"/>
    <w:rsid w:val="004110F3"/>
    <w:rsid w:val="00412A65"/>
    <w:rsid w:val="0041509F"/>
    <w:rsid w:val="004151BA"/>
    <w:rsid w:val="004212BF"/>
    <w:rsid w:val="00421B99"/>
    <w:rsid w:val="00421DE5"/>
    <w:rsid w:val="004230D3"/>
    <w:rsid w:val="00423315"/>
    <w:rsid w:val="0042380A"/>
    <w:rsid w:val="00425225"/>
    <w:rsid w:val="00425EF3"/>
    <w:rsid w:val="0042629C"/>
    <w:rsid w:val="00426672"/>
    <w:rsid w:val="00430A15"/>
    <w:rsid w:val="00431118"/>
    <w:rsid w:val="00431280"/>
    <w:rsid w:val="004345DC"/>
    <w:rsid w:val="00441D1A"/>
    <w:rsid w:val="00443D57"/>
    <w:rsid w:val="00444010"/>
    <w:rsid w:val="004445ED"/>
    <w:rsid w:val="00444699"/>
    <w:rsid w:val="00444B6A"/>
    <w:rsid w:val="00444DC5"/>
    <w:rsid w:val="004450C7"/>
    <w:rsid w:val="004456D3"/>
    <w:rsid w:val="004476E0"/>
    <w:rsid w:val="00451425"/>
    <w:rsid w:val="00451C02"/>
    <w:rsid w:val="00452CD9"/>
    <w:rsid w:val="004531DA"/>
    <w:rsid w:val="004533F9"/>
    <w:rsid w:val="00453935"/>
    <w:rsid w:val="004541A2"/>
    <w:rsid w:val="00454D62"/>
    <w:rsid w:val="00456691"/>
    <w:rsid w:val="004568B4"/>
    <w:rsid w:val="00457702"/>
    <w:rsid w:val="00457F02"/>
    <w:rsid w:val="00457F45"/>
    <w:rsid w:val="004608CD"/>
    <w:rsid w:val="00460C0A"/>
    <w:rsid w:val="00460CA8"/>
    <w:rsid w:val="0046170B"/>
    <w:rsid w:val="00462843"/>
    <w:rsid w:val="0046387B"/>
    <w:rsid w:val="00463A0A"/>
    <w:rsid w:val="00464EF2"/>
    <w:rsid w:val="00465BC3"/>
    <w:rsid w:val="00466E4F"/>
    <w:rsid w:val="004670D5"/>
    <w:rsid w:val="00467F63"/>
    <w:rsid w:val="004719AB"/>
    <w:rsid w:val="00472253"/>
    <w:rsid w:val="004733D7"/>
    <w:rsid w:val="0047367E"/>
    <w:rsid w:val="00473FD6"/>
    <w:rsid w:val="004764A3"/>
    <w:rsid w:val="004809C9"/>
    <w:rsid w:val="0048240D"/>
    <w:rsid w:val="004830AF"/>
    <w:rsid w:val="004832DE"/>
    <w:rsid w:val="00483455"/>
    <w:rsid w:val="00483A85"/>
    <w:rsid w:val="004855EF"/>
    <w:rsid w:val="00491DC2"/>
    <w:rsid w:val="00491E47"/>
    <w:rsid w:val="00492C91"/>
    <w:rsid w:val="00493454"/>
    <w:rsid w:val="004942ED"/>
    <w:rsid w:val="004967E8"/>
    <w:rsid w:val="00496D5B"/>
    <w:rsid w:val="0049706D"/>
    <w:rsid w:val="00497540"/>
    <w:rsid w:val="00497FD2"/>
    <w:rsid w:val="004A0864"/>
    <w:rsid w:val="004A15BA"/>
    <w:rsid w:val="004A184D"/>
    <w:rsid w:val="004A1FA1"/>
    <w:rsid w:val="004A220E"/>
    <w:rsid w:val="004A2C6A"/>
    <w:rsid w:val="004A565E"/>
    <w:rsid w:val="004A576B"/>
    <w:rsid w:val="004A59BD"/>
    <w:rsid w:val="004A7011"/>
    <w:rsid w:val="004A714F"/>
    <w:rsid w:val="004B0076"/>
    <w:rsid w:val="004B0FC4"/>
    <w:rsid w:val="004B4EB9"/>
    <w:rsid w:val="004B60BA"/>
    <w:rsid w:val="004B61DB"/>
    <w:rsid w:val="004C0EBA"/>
    <w:rsid w:val="004C103B"/>
    <w:rsid w:val="004C128B"/>
    <w:rsid w:val="004C3587"/>
    <w:rsid w:val="004C3A07"/>
    <w:rsid w:val="004C3C1C"/>
    <w:rsid w:val="004C5E1D"/>
    <w:rsid w:val="004C60FE"/>
    <w:rsid w:val="004C6ED3"/>
    <w:rsid w:val="004C742B"/>
    <w:rsid w:val="004D07A2"/>
    <w:rsid w:val="004D0EC8"/>
    <w:rsid w:val="004D231C"/>
    <w:rsid w:val="004D25F3"/>
    <w:rsid w:val="004D2B4B"/>
    <w:rsid w:val="004D4B07"/>
    <w:rsid w:val="004D7423"/>
    <w:rsid w:val="004D7BC8"/>
    <w:rsid w:val="004D7F0C"/>
    <w:rsid w:val="004E023D"/>
    <w:rsid w:val="004E0660"/>
    <w:rsid w:val="004E1286"/>
    <w:rsid w:val="004E2134"/>
    <w:rsid w:val="004E22A4"/>
    <w:rsid w:val="004E39D0"/>
    <w:rsid w:val="004E44A6"/>
    <w:rsid w:val="004E6F0C"/>
    <w:rsid w:val="004F04C2"/>
    <w:rsid w:val="004F0E5C"/>
    <w:rsid w:val="004F1401"/>
    <w:rsid w:val="004F1F36"/>
    <w:rsid w:val="004F20BD"/>
    <w:rsid w:val="004F2B62"/>
    <w:rsid w:val="004F3FEC"/>
    <w:rsid w:val="004F4E70"/>
    <w:rsid w:val="004F4FD9"/>
    <w:rsid w:val="004F609E"/>
    <w:rsid w:val="004F648A"/>
    <w:rsid w:val="004F7ECC"/>
    <w:rsid w:val="005010BB"/>
    <w:rsid w:val="00501DB8"/>
    <w:rsid w:val="005030F6"/>
    <w:rsid w:val="005031A8"/>
    <w:rsid w:val="00503749"/>
    <w:rsid w:val="0050438F"/>
    <w:rsid w:val="00504C5F"/>
    <w:rsid w:val="00506531"/>
    <w:rsid w:val="00507D5C"/>
    <w:rsid w:val="005120FC"/>
    <w:rsid w:val="00512BC1"/>
    <w:rsid w:val="00513EF9"/>
    <w:rsid w:val="00514D3E"/>
    <w:rsid w:val="0051684D"/>
    <w:rsid w:val="005172B0"/>
    <w:rsid w:val="00521A1F"/>
    <w:rsid w:val="00523CCD"/>
    <w:rsid w:val="00525B15"/>
    <w:rsid w:val="005269FE"/>
    <w:rsid w:val="00526A69"/>
    <w:rsid w:val="005271AE"/>
    <w:rsid w:val="00527EBB"/>
    <w:rsid w:val="00527F6A"/>
    <w:rsid w:val="005323CE"/>
    <w:rsid w:val="0053248B"/>
    <w:rsid w:val="00533340"/>
    <w:rsid w:val="00533833"/>
    <w:rsid w:val="00533C61"/>
    <w:rsid w:val="0053517A"/>
    <w:rsid w:val="00535AC0"/>
    <w:rsid w:val="00541782"/>
    <w:rsid w:val="0054394E"/>
    <w:rsid w:val="00544F72"/>
    <w:rsid w:val="005456F0"/>
    <w:rsid w:val="00545784"/>
    <w:rsid w:val="00545E1D"/>
    <w:rsid w:val="0054698B"/>
    <w:rsid w:val="00546C5D"/>
    <w:rsid w:val="005474B1"/>
    <w:rsid w:val="00547AF3"/>
    <w:rsid w:val="0055199B"/>
    <w:rsid w:val="00552257"/>
    <w:rsid w:val="00553E3A"/>
    <w:rsid w:val="0055404A"/>
    <w:rsid w:val="005550A9"/>
    <w:rsid w:val="00555419"/>
    <w:rsid w:val="00555487"/>
    <w:rsid w:val="005601FB"/>
    <w:rsid w:val="0056077C"/>
    <w:rsid w:val="0056160E"/>
    <w:rsid w:val="0056200F"/>
    <w:rsid w:val="005621AA"/>
    <w:rsid w:val="00563DF9"/>
    <w:rsid w:val="0056418E"/>
    <w:rsid w:val="00564402"/>
    <w:rsid w:val="0056624B"/>
    <w:rsid w:val="0056719A"/>
    <w:rsid w:val="0056790E"/>
    <w:rsid w:val="00570E0A"/>
    <w:rsid w:val="00571397"/>
    <w:rsid w:val="0057235C"/>
    <w:rsid w:val="00572B1D"/>
    <w:rsid w:val="005762B7"/>
    <w:rsid w:val="0057659F"/>
    <w:rsid w:val="00577245"/>
    <w:rsid w:val="005800BF"/>
    <w:rsid w:val="00580E20"/>
    <w:rsid w:val="005811BE"/>
    <w:rsid w:val="0058143F"/>
    <w:rsid w:val="00581E61"/>
    <w:rsid w:val="00582273"/>
    <w:rsid w:val="0058276D"/>
    <w:rsid w:val="00582A3B"/>
    <w:rsid w:val="00584733"/>
    <w:rsid w:val="0058536A"/>
    <w:rsid w:val="0058700F"/>
    <w:rsid w:val="0058713F"/>
    <w:rsid w:val="0058714E"/>
    <w:rsid w:val="00587C62"/>
    <w:rsid w:val="00587E2A"/>
    <w:rsid w:val="0059263C"/>
    <w:rsid w:val="00592C93"/>
    <w:rsid w:val="00597B20"/>
    <w:rsid w:val="00597F36"/>
    <w:rsid w:val="005A0ACF"/>
    <w:rsid w:val="005A2505"/>
    <w:rsid w:val="005A534C"/>
    <w:rsid w:val="005A6E71"/>
    <w:rsid w:val="005A76D1"/>
    <w:rsid w:val="005A7C53"/>
    <w:rsid w:val="005B08C8"/>
    <w:rsid w:val="005B3707"/>
    <w:rsid w:val="005B3AC3"/>
    <w:rsid w:val="005B4D03"/>
    <w:rsid w:val="005B5522"/>
    <w:rsid w:val="005B5E86"/>
    <w:rsid w:val="005C0494"/>
    <w:rsid w:val="005C1916"/>
    <w:rsid w:val="005C2BA0"/>
    <w:rsid w:val="005C3418"/>
    <w:rsid w:val="005C4089"/>
    <w:rsid w:val="005C51CD"/>
    <w:rsid w:val="005C58D4"/>
    <w:rsid w:val="005C5E8B"/>
    <w:rsid w:val="005D0285"/>
    <w:rsid w:val="005D2632"/>
    <w:rsid w:val="005D2D5B"/>
    <w:rsid w:val="005D2E77"/>
    <w:rsid w:val="005D369D"/>
    <w:rsid w:val="005D4578"/>
    <w:rsid w:val="005D4B78"/>
    <w:rsid w:val="005D5297"/>
    <w:rsid w:val="005D5392"/>
    <w:rsid w:val="005D53A0"/>
    <w:rsid w:val="005D6F8E"/>
    <w:rsid w:val="005D75C3"/>
    <w:rsid w:val="005D7BB6"/>
    <w:rsid w:val="005E0770"/>
    <w:rsid w:val="005E1160"/>
    <w:rsid w:val="005E1FFB"/>
    <w:rsid w:val="005E2BFB"/>
    <w:rsid w:val="005E3121"/>
    <w:rsid w:val="005E3135"/>
    <w:rsid w:val="005E38F6"/>
    <w:rsid w:val="005E48A2"/>
    <w:rsid w:val="005E499D"/>
    <w:rsid w:val="005E4B52"/>
    <w:rsid w:val="005E56F8"/>
    <w:rsid w:val="005E5FAE"/>
    <w:rsid w:val="005E7285"/>
    <w:rsid w:val="005F0355"/>
    <w:rsid w:val="005F06CF"/>
    <w:rsid w:val="005F1784"/>
    <w:rsid w:val="005F50BA"/>
    <w:rsid w:val="006005CC"/>
    <w:rsid w:val="00601832"/>
    <w:rsid w:val="006023E6"/>
    <w:rsid w:val="0060282E"/>
    <w:rsid w:val="00603793"/>
    <w:rsid w:val="00604303"/>
    <w:rsid w:val="00604418"/>
    <w:rsid w:val="00605960"/>
    <w:rsid w:val="0060610C"/>
    <w:rsid w:val="006101B6"/>
    <w:rsid w:val="00611000"/>
    <w:rsid w:val="006121F9"/>
    <w:rsid w:val="00614241"/>
    <w:rsid w:val="00615624"/>
    <w:rsid w:val="006156D4"/>
    <w:rsid w:val="00615B56"/>
    <w:rsid w:val="00616402"/>
    <w:rsid w:val="00617D7B"/>
    <w:rsid w:val="00620030"/>
    <w:rsid w:val="006217B5"/>
    <w:rsid w:val="006219B3"/>
    <w:rsid w:val="00622F2D"/>
    <w:rsid w:val="0062488C"/>
    <w:rsid w:val="00624C8F"/>
    <w:rsid w:val="0062616E"/>
    <w:rsid w:val="00627387"/>
    <w:rsid w:val="00627636"/>
    <w:rsid w:val="00630AAE"/>
    <w:rsid w:val="00630EFC"/>
    <w:rsid w:val="00630FD6"/>
    <w:rsid w:val="0063144F"/>
    <w:rsid w:val="0063151F"/>
    <w:rsid w:val="00632074"/>
    <w:rsid w:val="006322D7"/>
    <w:rsid w:val="006354C8"/>
    <w:rsid w:val="006363D2"/>
    <w:rsid w:val="00637228"/>
    <w:rsid w:val="0064084C"/>
    <w:rsid w:val="006422C9"/>
    <w:rsid w:val="00642569"/>
    <w:rsid w:val="00644CF6"/>
    <w:rsid w:val="00644EDE"/>
    <w:rsid w:val="00645035"/>
    <w:rsid w:val="00645AFA"/>
    <w:rsid w:val="0064711C"/>
    <w:rsid w:val="00647784"/>
    <w:rsid w:val="00647F65"/>
    <w:rsid w:val="0065191E"/>
    <w:rsid w:val="00651A96"/>
    <w:rsid w:val="0065224D"/>
    <w:rsid w:val="006538B7"/>
    <w:rsid w:val="006538D2"/>
    <w:rsid w:val="0065392F"/>
    <w:rsid w:val="00655A85"/>
    <w:rsid w:val="00656CC0"/>
    <w:rsid w:val="006574D1"/>
    <w:rsid w:val="00660252"/>
    <w:rsid w:val="0066226C"/>
    <w:rsid w:val="00662BD3"/>
    <w:rsid w:val="00663A9C"/>
    <w:rsid w:val="0066428F"/>
    <w:rsid w:val="00665219"/>
    <w:rsid w:val="00665FE1"/>
    <w:rsid w:val="00666772"/>
    <w:rsid w:val="00670395"/>
    <w:rsid w:val="00670552"/>
    <w:rsid w:val="006709B4"/>
    <w:rsid w:val="00670DFF"/>
    <w:rsid w:val="0067181B"/>
    <w:rsid w:val="00671CCB"/>
    <w:rsid w:val="0067315D"/>
    <w:rsid w:val="00673249"/>
    <w:rsid w:val="006734CD"/>
    <w:rsid w:val="00673C08"/>
    <w:rsid w:val="006740AF"/>
    <w:rsid w:val="00674BFA"/>
    <w:rsid w:val="00674E4D"/>
    <w:rsid w:val="00674FC6"/>
    <w:rsid w:val="006752F0"/>
    <w:rsid w:val="00677555"/>
    <w:rsid w:val="00680315"/>
    <w:rsid w:val="006806AF"/>
    <w:rsid w:val="00680B07"/>
    <w:rsid w:val="00681A2E"/>
    <w:rsid w:val="00681A95"/>
    <w:rsid w:val="00681D64"/>
    <w:rsid w:val="006820BD"/>
    <w:rsid w:val="006823BF"/>
    <w:rsid w:val="006831EE"/>
    <w:rsid w:val="0068352F"/>
    <w:rsid w:val="00683ECF"/>
    <w:rsid w:val="006852A6"/>
    <w:rsid w:val="00685A32"/>
    <w:rsid w:val="00685D27"/>
    <w:rsid w:val="00686390"/>
    <w:rsid w:val="006863F2"/>
    <w:rsid w:val="00690557"/>
    <w:rsid w:val="0069255A"/>
    <w:rsid w:val="006925BD"/>
    <w:rsid w:val="00692B36"/>
    <w:rsid w:val="00692C2C"/>
    <w:rsid w:val="00692E94"/>
    <w:rsid w:val="00695C5A"/>
    <w:rsid w:val="006961F8"/>
    <w:rsid w:val="00696BBA"/>
    <w:rsid w:val="0069798D"/>
    <w:rsid w:val="006A0366"/>
    <w:rsid w:val="006A1B93"/>
    <w:rsid w:val="006A26EE"/>
    <w:rsid w:val="006A2992"/>
    <w:rsid w:val="006A29A0"/>
    <w:rsid w:val="006A37FC"/>
    <w:rsid w:val="006A5AA4"/>
    <w:rsid w:val="006A6FC2"/>
    <w:rsid w:val="006A715A"/>
    <w:rsid w:val="006B21BB"/>
    <w:rsid w:val="006B27B5"/>
    <w:rsid w:val="006B28AF"/>
    <w:rsid w:val="006B2BF1"/>
    <w:rsid w:val="006B3D47"/>
    <w:rsid w:val="006B779E"/>
    <w:rsid w:val="006C054E"/>
    <w:rsid w:val="006C11CF"/>
    <w:rsid w:val="006C230D"/>
    <w:rsid w:val="006C3631"/>
    <w:rsid w:val="006C3738"/>
    <w:rsid w:val="006D006B"/>
    <w:rsid w:val="006D0C74"/>
    <w:rsid w:val="006D1AAB"/>
    <w:rsid w:val="006D2204"/>
    <w:rsid w:val="006D2269"/>
    <w:rsid w:val="006D2DF6"/>
    <w:rsid w:val="006D36EB"/>
    <w:rsid w:val="006D4681"/>
    <w:rsid w:val="006D6F2F"/>
    <w:rsid w:val="006E05D1"/>
    <w:rsid w:val="006E469A"/>
    <w:rsid w:val="006E4885"/>
    <w:rsid w:val="006E4E93"/>
    <w:rsid w:val="006E67D0"/>
    <w:rsid w:val="006F0842"/>
    <w:rsid w:val="006F1DA1"/>
    <w:rsid w:val="006F1FEA"/>
    <w:rsid w:val="006F2801"/>
    <w:rsid w:val="006F2D65"/>
    <w:rsid w:val="006F43BD"/>
    <w:rsid w:val="006F4D91"/>
    <w:rsid w:val="006F4F43"/>
    <w:rsid w:val="006F558E"/>
    <w:rsid w:val="006F56F5"/>
    <w:rsid w:val="006F594E"/>
    <w:rsid w:val="00701DCA"/>
    <w:rsid w:val="0070258B"/>
    <w:rsid w:val="007043BB"/>
    <w:rsid w:val="0070506A"/>
    <w:rsid w:val="0070525B"/>
    <w:rsid w:val="007058EA"/>
    <w:rsid w:val="007065C1"/>
    <w:rsid w:val="00707663"/>
    <w:rsid w:val="0070779E"/>
    <w:rsid w:val="007077EE"/>
    <w:rsid w:val="00710BCE"/>
    <w:rsid w:val="00711B9F"/>
    <w:rsid w:val="00711CDE"/>
    <w:rsid w:val="0071281A"/>
    <w:rsid w:val="00712A08"/>
    <w:rsid w:val="00712EE1"/>
    <w:rsid w:val="00713772"/>
    <w:rsid w:val="007148D2"/>
    <w:rsid w:val="007158CC"/>
    <w:rsid w:val="00716762"/>
    <w:rsid w:val="00716F92"/>
    <w:rsid w:val="00717945"/>
    <w:rsid w:val="00717A1A"/>
    <w:rsid w:val="007215E4"/>
    <w:rsid w:val="00721713"/>
    <w:rsid w:val="00722591"/>
    <w:rsid w:val="00722E62"/>
    <w:rsid w:val="00722EF4"/>
    <w:rsid w:val="007231DC"/>
    <w:rsid w:val="00723416"/>
    <w:rsid w:val="00724EBF"/>
    <w:rsid w:val="00726366"/>
    <w:rsid w:val="00727598"/>
    <w:rsid w:val="007279B3"/>
    <w:rsid w:val="00727DA6"/>
    <w:rsid w:val="00727E40"/>
    <w:rsid w:val="007319C6"/>
    <w:rsid w:val="00731CDE"/>
    <w:rsid w:val="0073255E"/>
    <w:rsid w:val="00734A81"/>
    <w:rsid w:val="00734F29"/>
    <w:rsid w:val="00735B6D"/>
    <w:rsid w:val="00735D62"/>
    <w:rsid w:val="00736E7E"/>
    <w:rsid w:val="00736FD2"/>
    <w:rsid w:val="00737EB4"/>
    <w:rsid w:val="00740AB2"/>
    <w:rsid w:val="00740FF3"/>
    <w:rsid w:val="00743291"/>
    <w:rsid w:val="00743773"/>
    <w:rsid w:val="00743A59"/>
    <w:rsid w:val="00743F3D"/>
    <w:rsid w:val="00745D5B"/>
    <w:rsid w:val="00746332"/>
    <w:rsid w:val="0074735E"/>
    <w:rsid w:val="00747BD8"/>
    <w:rsid w:val="00747DC1"/>
    <w:rsid w:val="00747F5C"/>
    <w:rsid w:val="0075026B"/>
    <w:rsid w:val="007513C0"/>
    <w:rsid w:val="0075407B"/>
    <w:rsid w:val="00754F2C"/>
    <w:rsid w:val="00755A18"/>
    <w:rsid w:val="007564A6"/>
    <w:rsid w:val="00756E59"/>
    <w:rsid w:val="00756EA5"/>
    <w:rsid w:val="00757CBF"/>
    <w:rsid w:val="0076174F"/>
    <w:rsid w:val="007634C7"/>
    <w:rsid w:val="00765658"/>
    <w:rsid w:val="007660F3"/>
    <w:rsid w:val="00766A5C"/>
    <w:rsid w:val="007706AE"/>
    <w:rsid w:val="00772B23"/>
    <w:rsid w:val="00774557"/>
    <w:rsid w:val="00776C3A"/>
    <w:rsid w:val="00777254"/>
    <w:rsid w:val="00777EE4"/>
    <w:rsid w:val="00780120"/>
    <w:rsid w:val="00782A33"/>
    <w:rsid w:val="007838A3"/>
    <w:rsid w:val="00783C4B"/>
    <w:rsid w:val="0078484B"/>
    <w:rsid w:val="007849BC"/>
    <w:rsid w:val="00785784"/>
    <w:rsid w:val="007857D0"/>
    <w:rsid w:val="00785C88"/>
    <w:rsid w:val="0078646C"/>
    <w:rsid w:val="007864DE"/>
    <w:rsid w:val="00787707"/>
    <w:rsid w:val="007904CB"/>
    <w:rsid w:val="00794525"/>
    <w:rsid w:val="00794D0F"/>
    <w:rsid w:val="00795734"/>
    <w:rsid w:val="00797305"/>
    <w:rsid w:val="00797529"/>
    <w:rsid w:val="007A0C29"/>
    <w:rsid w:val="007A1464"/>
    <w:rsid w:val="007A1A57"/>
    <w:rsid w:val="007A1B31"/>
    <w:rsid w:val="007A535A"/>
    <w:rsid w:val="007A7632"/>
    <w:rsid w:val="007A7A33"/>
    <w:rsid w:val="007A7EDC"/>
    <w:rsid w:val="007B15D8"/>
    <w:rsid w:val="007B240C"/>
    <w:rsid w:val="007B35C7"/>
    <w:rsid w:val="007B3EE6"/>
    <w:rsid w:val="007B4F70"/>
    <w:rsid w:val="007B4F7C"/>
    <w:rsid w:val="007B530F"/>
    <w:rsid w:val="007B5695"/>
    <w:rsid w:val="007B603A"/>
    <w:rsid w:val="007C0953"/>
    <w:rsid w:val="007C0DAA"/>
    <w:rsid w:val="007C1781"/>
    <w:rsid w:val="007C1799"/>
    <w:rsid w:val="007C1F06"/>
    <w:rsid w:val="007C20EA"/>
    <w:rsid w:val="007C2B81"/>
    <w:rsid w:val="007C63CA"/>
    <w:rsid w:val="007C6844"/>
    <w:rsid w:val="007C6BFB"/>
    <w:rsid w:val="007D0975"/>
    <w:rsid w:val="007D280D"/>
    <w:rsid w:val="007D3244"/>
    <w:rsid w:val="007D32EE"/>
    <w:rsid w:val="007D335A"/>
    <w:rsid w:val="007D3A7F"/>
    <w:rsid w:val="007D49E7"/>
    <w:rsid w:val="007D53C7"/>
    <w:rsid w:val="007D638D"/>
    <w:rsid w:val="007D6BD6"/>
    <w:rsid w:val="007E1107"/>
    <w:rsid w:val="007E120E"/>
    <w:rsid w:val="007E27B2"/>
    <w:rsid w:val="007E706D"/>
    <w:rsid w:val="007E784B"/>
    <w:rsid w:val="007E7ED3"/>
    <w:rsid w:val="007F1097"/>
    <w:rsid w:val="007F11F6"/>
    <w:rsid w:val="007F1E24"/>
    <w:rsid w:val="007F1EC9"/>
    <w:rsid w:val="007F2606"/>
    <w:rsid w:val="007F2DB0"/>
    <w:rsid w:val="007F334F"/>
    <w:rsid w:val="007F339F"/>
    <w:rsid w:val="007F478D"/>
    <w:rsid w:val="007F5BC1"/>
    <w:rsid w:val="00800793"/>
    <w:rsid w:val="00800EDA"/>
    <w:rsid w:val="0080188F"/>
    <w:rsid w:val="00801F8A"/>
    <w:rsid w:val="0080413D"/>
    <w:rsid w:val="008041AB"/>
    <w:rsid w:val="00804DB7"/>
    <w:rsid w:val="00805836"/>
    <w:rsid w:val="0080728B"/>
    <w:rsid w:val="00807609"/>
    <w:rsid w:val="00810A9E"/>
    <w:rsid w:val="00811E63"/>
    <w:rsid w:val="00812B51"/>
    <w:rsid w:val="00812EA8"/>
    <w:rsid w:val="00813922"/>
    <w:rsid w:val="00814B73"/>
    <w:rsid w:val="00815041"/>
    <w:rsid w:val="008168D8"/>
    <w:rsid w:val="00817E87"/>
    <w:rsid w:val="008202A8"/>
    <w:rsid w:val="0082100E"/>
    <w:rsid w:val="00821443"/>
    <w:rsid w:val="008216C8"/>
    <w:rsid w:val="00821D71"/>
    <w:rsid w:val="00822F4D"/>
    <w:rsid w:val="008231C4"/>
    <w:rsid w:val="008301F3"/>
    <w:rsid w:val="0083187E"/>
    <w:rsid w:val="00831EA6"/>
    <w:rsid w:val="00832341"/>
    <w:rsid w:val="00832BC4"/>
    <w:rsid w:val="008356FB"/>
    <w:rsid w:val="008371BC"/>
    <w:rsid w:val="00837219"/>
    <w:rsid w:val="00837298"/>
    <w:rsid w:val="00837E10"/>
    <w:rsid w:val="00840115"/>
    <w:rsid w:val="00841301"/>
    <w:rsid w:val="008429EF"/>
    <w:rsid w:val="008438F3"/>
    <w:rsid w:val="00843980"/>
    <w:rsid w:val="0084398A"/>
    <w:rsid w:val="008443DA"/>
    <w:rsid w:val="00844EFE"/>
    <w:rsid w:val="00847390"/>
    <w:rsid w:val="008501B8"/>
    <w:rsid w:val="00850B1A"/>
    <w:rsid w:val="008517B9"/>
    <w:rsid w:val="00851B29"/>
    <w:rsid w:val="00852665"/>
    <w:rsid w:val="008535B9"/>
    <w:rsid w:val="0085363E"/>
    <w:rsid w:val="00853AE5"/>
    <w:rsid w:val="00853EAC"/>
    <w:rsid w:val="00854885"/>
    <w:rsid w:val="00856BC9"/>
    <w:rsid w:val="00856E3A"/>
    <w:rsid w:val="00857014"/>
    <w:rsid w:val="00857406"/>
    <w:rsid w:val="008620A5"/>
    <w:rsid w:val="00864AC0"/>
    <w:rsid w:val="00864BF5"/>
    <w:rsid w:val="00866A38"/>
    <w:rsid w:val="008673BB"/>
    <w:rsid w:val="008718EA"/>
    <w:rsid w:val="00873117"/>
    <w:rsid w:val="00873449"/>
    <w:rsid w:val="008754CB"/>
    <w:rsid w:val="00875D06"/>
    <w:rsid w:val="00876BA8"/>
    <w:rsid w:val="0087797B"/>
    <w:rsid w:val="008804AF"/>
    <w:rsid w:val="00880EF7"/>
    <w:rsid w:val="00881668"/>
    <w:rsid w:val="008832F4"/>
    <w:rsid w:val="00883ADB"/>
    <w:rsid w:val="00883B4B"/>
    <w:rsid w:val="00883BAA"/>
    <w:rsid w:val="008844AA"/>
    <w:rsid w:val="00884E09"/>
    <w:rsid w:val="00886782"/>
    <w:rsid w:val="008871C9"/>
    <w:rsid w:val="00890022"/>
    <w:rsid w:val="0089034E"/>
    <w:rsid w:val="00890A28"/>
    <w:rsid w:val="00890B9E"/>
    <w:rsid w:val="00890F3B"/>
    <w:rsid w:val="0089139F"/>
    <w:rsid w:val="00891509"/>
    <w:rsid w:val="0089160B"/>
    <w:rsid w:val="00892B42"/>
    <w:rsid w:val="008931D4"/>
    <w:rsid w:val="00893C1E"/>
    <w:rsid w:val="00893EA8"/>
    <w:rsid w:val="008945CF"/>
    <w:rsid w:val="00895124"/>
    <w:rsid w:val="00895139"/>
    <w:rsid w:val="00895617"/>
    <w:rsid w:val="008965B3"/>
    <w:rsid w:val="008967E3"/>
    <w:rsid w:val="008A1CA8"/>
    <w:rsid w:val="008A2B0D"/>
    <w:rsid w:val="008A2DD7"/>
    <w:rsid w:val="008A3331"/>
    <w:rsid w:val="008A414D"/>
    <w:rsid w:val="008A4FE8"/>
    <w:rsid w:val="008A5AC6"/>
    <w:rsid w:val="008A6C8A"/>
    <w:rsid w:val="008A739F"/>
    <w:rsid w:val="008A73E7"/>
    <w:rsid w:val="008B1CB6"/>
    <w:rsid w:val="008B205E"/>
    <w:rsid w:val="008B2645"/>
    <w:rsid w:val="008B2A06"/>
    <w:rsid w:val="008B4A2D"/>
    <w:rsid w:val="008B4B98"/>
    <w:rsid w:val="008B535A"/>
    <w:rsid w:val="008B5401"/>
    <w:rsid w:val="008B5667"/>
    <w:rsid w:val="008B63C7"/>
    <w:rsid w:val="008B7E98"/>
    <w:rsid w:val="008C0D90"/>
    <w:rsid w:val="008C1101"/>
    <w:rsid w:val="008C176B"/>
    <w:rsid w:val="008C57A7"/>
    <w:rsid w:val="008C5C7B"/>
    <w:rsid w:val="008C5EF3"/>
    <w:rsid w:val="008C7329"/>
    <w:rsid w:val="008C7A44"/>
    <w:rsid w:val="008C7DEE"/>
    <w:rsid w:val="008D0DEE"/>
    <w:rsid w:val="008D1165"/>
    <w:rsid w:val="008D1952"/>
    <w:rsid w:val="008D4B98"/>
    <w:rsid w:val="008D648F"/>
    <w:rsid w:val="008D6774"/>
    <w:rsid w:val="008D7F32"/>
    <w:rsid w:val="008E0716"/>
    <w:rsid w:val="008E0ACC"/>
    <w:rsid w:val="008E1DA0"/>
    <w:rsid w:val="008E45BA"/>
    <w:rsid w:val="008E4A9E"/>
    <w:rsid w:val="008E4C7B"/>
    <w:rsid w:val="008E4DAF"/>
    <w:rsid w:val="008E5EAC"/>
    <w:rsid w:val="008E66F1"/>
    <w:rsid w:val="008E67A0"/>
    <w:rsid w:val="008E6954"/>
    <w:rsid w:val="008E7201"/>
    <w:rsid w:val="008E7961"/>
    <w:rsid w:val="008F1690"/>
    <w:rsid w:val="008F2E95"/>
    <w:rsid w:val="008F4EB1"/>
    <w:rsid w:val="008F5695"/>
    <w:rsid w:val="008F5CF9"/>
    <w:rsid w:val="008F6110"/>
    <w:rsid w:val="008F6211"/>
    <w:rsid w:val="008F6797"/>
    <w:rsid w:val="00902EB7"/>
    <w:rsid w:val="00903706"/>
    <w:rsid w:val="00903EB7"/>
    <w:rsid w:val="009042A1"/>
    <w:rsid w:val="009047DB"/>
    <w:rsid w:val="0090761A"/>
    <w:rsid w:val="00910D8E"/>
    <w:rsid w:val="00910ECA"/>
    <w:rsid w:val="00910F41"/>
    <w:rsid w:val="009110DD"/>
    <w:rsid w:val="0091460D"/>
    <w:rsid w:val="00914746"/>
    <w:rsid w:val="00914FFB"/>
    <w:rsid w:val="0091644C"/>
    <w:rsid w:val="00916B1A"/>
    <w:rsid w:val="00916FDC"/>
    <w:rsid w:val="00917C9C"/>
    <w:rsid w:val="00920673"/>
    <w:rsid w:val="00920F8A"/>
    <w:rsid w:val="00921F5F"/>
    <w:rsid w:val="009226D4"/>
    <w:rsid w:val="009227C0"/>
    <w:rsid w:val="009234B4"/>
    <w:rsid w:val="00925446"/>
    <w:rsid w:val="00930266"/>
    <w:rsid w:val="00931670"/>
    <w:rsid w:val="009320A9"/>
    <w:rsid w:val="009325B7"/>
    <w:rsid w:val="009326B1"/>
    <w:rsid w:val="00932F4A"/>
    <w:rsid w:val="00933C75"/>
    <w:rsid w:val="009348C5"/>
    <w:rsid w:val="00934B48"/>
    <w:rsid w:val="009356B5"/>
    <w:rsid w:val="00936AFC"/>
    <w:rsid w:val="00936FD8"/>
    <w:rsid w:val="0093791B"/>
    <w:rsid w:val="00937EF4"/>
    <w:rsid w:val="00940C06"/>
    <w:rsid w:val="009423A1"/>
    <w:rsid w:val="00942796"/>
    <w:rsid w:val="00943762"/>
    <w:rsid w:val="00943D1B"/>
    <w:rsid w:val="00943F1D"/>
    <w:rsid w:val="00944C2F"/>
    <w:rsid w:val="0094555D"/>
    <w:rsid w:val="009456E7"/>
    <w:rsid w:val="0094597E"/>
    <w:rsid w:val="00946A7E"/>
    <w:rsid w:val="0094739D"/>
    <w:rsid w:val="0095261D"/>
    <w:rsid w:val="00952DD7"/>
    <w:rsid w:val="0095446C"/>
    <w:rsid w:val="009546EA"/>
    <w:rsid w:val="009569CC"/>
    <w:rsid w:val="0095755D"/>
    <w:rsid w:val="009613C7"/>
    <w:rsid w:val="0096157D"/>
    <w:rsid w:val="00961670"/>
    <w:rsid w:val="00961B71"/>
    <w:rsid w:val="009624B8"/>
    <w:rsid w:val="00962977"/>
    <w:rsid w:val="009647AD"/>
    <w:rsid w:val="009648B5"/>
    <w:rsid w:val="009674A8"/>
    <w:rsid w:val="00971712"/>
    <w:rsid w:val="00974B3D"/>
    <w:rsid w:val="00975041"/>
    <w:rsid w:val="00975DE8"/>
    <w:rsid w:val="00976BC5"/>
    <w:rsid w:val="00976CEB"/>
    <w:rsid w:val="009803FC"/>
    <w:rsid w:val="00982192"/>
    <w:rsid w:val="00984D26"/>
    <w:rsid w:val="009850C2"/>
    <w:rsid w:val="00986D31"/>
    <w:rsid w:val="00987923"/>
    <w:rsid w:val="0099097F"/>
    <w:rsid w:val="00990ED6"/>
    <w:rsid w:val="00991725"/>
    <w:rsid w:val="00992C0C"/>
    <w:rsid w:val="00992E68"/>
    <w:rsid w:val="00992F98"/>
    <w:rsid w:val="00993A5F"/>
    <w:rsid w:val="009956B7"/>
    <w:rsid w:val="00996341"/>
    <w:rsid w:val="009A3C3F"/>
    <w:rsid w:val="009A4E0B"/>
    <w:rsid w:val="009A55AA"/>
    <w:rsid w:val="009B0542"/>
    <w:rsid w:val="009B0C1E"/>
    <w:rsid w:val="009B0CFE"/>
    <w:rsid w:val="009B1CC1"/>
    <w:rsid w:val="009B3553"/>
    <w:rsid w:val="009B4086"/>
    <w:rsid w:val="009B474E"/>
    <w:rsid w:val="009B4FD4"/>
    <w:rsid w:val="009B506A"/>
    <w:rsid w:val="009B772B"/>
    <w:rsid w:val="009B788E"/>
    <w:rsid w:val="009C0313"/>
    <w:rsid w:val="009C0DDE"/>
    <w:rsid w:val="009C0FA2"/>
    <w:rsid w:val="009C16C7"/>
    <w:rsid w:val="009C22C5"/>
    <w:rsid w:val="009C383A"/>
    <w:rsid w:val="009C45A7"/>
    <w:rsid w:val="009C46F6"/>
    <w:rsid w:val="009C564A"/>
    <w:rsid w:val="009C68A6"/>
    <w:rsid w:val="009C7A62"/>
    <w:rsid w:val="009D07A8"/>
    <w:rsid w:val="009D0903"/>
    <w:rsid w:val="009D0E53"/>
    <w:rsid w:val="009D1E1A"/>
    <w:rsid w:val="009D2840"/>
    <w:rsid w:val="009D28E4"/>
    <w:rsid w:val="009D3EAC"/>
    <w:rsid w:val="009D4823"/>
    <w:rsid w:val="009D48B4"/>
    <w:rsid w:val="009D4FDC"/>
    <w:rsid w:val="009D5351"/>
    <w:rsid w:val="009D5C97"/>
    <w:rsid w:val="009D5E57"/>
    <w:rsid w:val="009E0DB8"/>
    <w:rsid w:val="009E1FD9"/>
    <w:rsid w:val="009E341E"/>
    <w:rsid w:val="009E3A3E"/>
    <w:rsid w:val="009E4003"/>
    <w:rsid w:val="009E5852"/>
    <w:rsid w:val="009E640B"/>
    <w:rsid w:val="009E659D"/>
    <w:rsid w:val="009E6AD2"/>
    <w:rsid w:val="009E7B01"/>
    <w:rsid w:val="009F098D"/>
    <w:rsid w:val="009F21EC"/>
    <w:rsid w:val="009F28AB"/>
    <w:rsid w:val="009F5870"/>
    <w:rsid w:val="009F654B"/>
    <w:rsid w:val="009F6DB1"/>
    <w:rsid w:val="009F7665"/>
    <w:rsid w:val="00A0149A"/>
    <w:rsid w:val="00A01B29"/>
    <w:rsid w:val="00A03847"/>
    <w:rsid w:val="00A0461C"/>
    <w:rsid w:val="00A04B1B"/>
    <w:rsid w:val="00A04DA6"/>
    <w:rsid w:val="00A05878"/>
    <w:rsid w:val="00A0780B"/>
    <w:rsid w:val="00A07E04"/>
    <w:rsid w:val="00A105A2"/>
    <w:rsid w:val="00A152FD"/>
    <w:rsid w:val="00A166A1"/>
    <w:rsid w:val="00A16A04"/>
    <w:rsid w:val="00A17914"/>
    <w:rsid w:val="00A20EAF"/>
    <w:rsid w:val="00A21331"/>
    <w:rsid w:val="00A213DA"/>
    <w:rsid w:val="00A2173A"/>
    <w:rsid w:val="00A21BF0"/>
    <w:rsid w:val="00A221CE"/>
    <w:rsid w:val="00A2340C"/>
    <w:rsid w:val="00A2376B"/>
    <w:rsid w:val="00A23A2F"/>
    <w:rsid w:val="00A23CD5"/>
    <w:rsid w:val="00A24ABA"/>
    <w:rsid w:val="00A25118"/>
    <w:rsid w:val="00A256B1"/>
    <w:rsid w:val="00A25E26"/>
    <w:rsid w:val="00A27013"/>
    <w:rsid w:val="00A32201"/>
    <w:rsid w:val="00A327D4"/>
    <w:rsid w:val="00A32817"/>
    <w:rsid w:val="00A336F7"/>
    <w:rsid w:val="00A336FF"/>
    <w:rsid w:val="00A33873"/>
    <w:rsid w:val="00A352E8"/>
    <w:rsid w:val="00A35683"/>
    <w:rsid w:val="00A35A94"/>
    <w:rsid w:val="00A36302"/>
    <w:rsid w:val="00A37DC2"/>
    <w:rsid w:val="00A37F4D"/>
    <w:rsid w:val="00A40900"/>
    <w:rsid w:val="00A42448"/>
    <w:rsid w:val="00A43397"/>
    <w:rsid w:val="00A444AB"/>
    <w:rsid w:val="00A4485B"/>
    <w:rsid w:val="00A44976"/>
    <w:rsid w:val="00A44DCE"/>
    <w:rsid w:val="00A45AB0"/>
    <w:rsid w:val="00A47C31"/>
    <w:rsid w:val="00A47E9E"/>
    <w:rsid w:val="00A5123A"/>
    <w:rsid w:val="00A52A46"/>
    <w:rsid w:val="00A534E3"/>
    <w:rsid w:val="00A53C83"/>
    <w:rsid w:val="00A53D29"/>
    <w:rsid w:val="00A54BDD"/>
    <w:rsid w:val="00A55FC9"/>
    <w:rsid w:val="00A56843"/>
    <w:rsid w:val="00A57085"/>
    <w:rsid w:val="00A649E6"/>
    <w:rsid w:val="00A6606C"/>
    <w:rsid w:val="00A66363"/>
    <w:rsid w:val="00A66A4A"/>
    <w:rsid w:val="00A70BE6"/>
    <w:rsid w:val="00A71853"/>
    <w:rsid w:val="00A718ED"/>
    <w:rsid w:val="00A72785"/>
    <w:rsid w:val="00A73BFE"/>
    <w:rsid w:val="00A743F0"/>
    <w:rsid w:val="00A74472"/>
    <w:rsid w:val="00A76CB1"/>
    <w:rsid w:val="00A806E4"/>
    <w:rsid w:val="00A80895"/>
    <w:rsid w:val="00A8095E"/>
    <w:rsid w:val="00A80E97"/>
    <w:rsid w:val="00A812E9"/>
    <w:rsid w:val="00A821CB"/>
    <w:rsid w:val="00A852E6"/>
    <w:rsid w:val="00A85D81"/>
    <w:rsid w:val="00A87B92"/>
    <w:rsid w:val="00A90001"/>
    <w:rsid w:val="00A903C1"/>
    <w:rsid w:val="00A9092F"/>
    <w:rsid w:val="00A91210"/>
    <w:rsid w:val="00A91427"/>
    <w:rsid w:val="00A91980"/>
    <w:rsid w:val="00A932C2"/>
    <w:rsid w:val="00A93754"/>
    <w:rsid w:val="00A9381A"/>
    <w:rsid w:val="00A9502E"/>
    <w:rsid w:val="00A958E0"/>
    <w:rsid w:val="00A96774"/>
    <w:rsid w:val="00A96D7A"/>
    <w:rsid w:val="00A9726C"/>
    <w:rsid w:val="00A97985"/>
    <w:rsid w:val="00AA050A"/>
    <w:rsid w:val="00AA0638"/>
    <w:rsid w:val="00AA08B5"/>
    <w:rsid w:val="00AA101C"/>
    <w:rsid w:val="00AA15B4"/>
    <w:rsid w:val="00AA2DC4"/>
    <w:rsid w:val="00AA2E9B"/>
    <w:rsid w:val="00AA4E08"/>
    <w:rsid w:val="00AA5FD1"/>
    <w:rsid w:val="00AA73E1"/>
    <w:rsid w:val="00AB09FB"/>
    <w:rsid w:val="00AB3759"/>
    <w:rsid w:val="00AB3C9F"/>
    <w:rsid w:val="00AB4AEA"/>
    <w:rsid w:val="00AB5048"/>
    <w:rsid w:val="00AB6AFF"/>
    <w:rsid w:val="00AB7348"/>
    <w:rsid w:val="00AC096A"/>
    <w:rsid w:val="00AC0C87"/>
    <w:rsid w:val="00AC1863"/>
    <w:rsid w:val="00AC253B"/>
    <w:rsid w:val="00AC5CF8"/>
    <w:rsid w:val="00AC6575"/>
    <w:rsid w:val="00AC7652"/>
    <w:rsid w:val="00AD078B"/>
    <w:rsid w:val="00AD2BBB"/>
    <w:rsid w:val="00AD2DE4"/>
    <w:rsid w:val="00AD2E0F"/>
    <w:rsid w:val="00AD2FB3"/>
    <w:rsid w:val="00AD3A14"/>
    <w:rsid w:val="00AD3BBA"/>
    <w:rsid w:val="00AD5868"/>
    <w:rsid w:val="00AD5E2E"/>
    <w:rsid w:val="00AD755A"/>
    <w:rsid w:val="00AD776E"/>
    <w:rsid w:val="00AD7FDC"/>
    <w:rsid w:val="00AE1E70"/>
    <w:rsid w:val="00AE31F6"/>
    <w:rsid w:val="00AE463F"/>
    <w:rsid w:val="00AE4D16"/>
    <w:rsid w:val="00AE4DFD"/>
    <w:rsid w:val="00AE5178"/>
    <w:rsid w:val="00AE51AC"/>
    <w:rsid w:val="00AE6208"/>
    <w:rsid w:val="00AE6E7E"/>
    <w:rsid w:val="00AE6F6D"/>
    <w:rsid w:val="00AE785C"/>
    <w:rsid w:val="00AE7940"/>
    <w:rsid w:val="00AF008E"/>
    <w:rsid w:val="00AF1310"/>
    <w:rsid w:val="00AF15CD"/>
    <w:rsid w:val="00AF1D74"/>
    <w:rsid w:val="00AF1EAC"/>
    <w:rsid w:val="00AF2D63"/>
    <w:rsid w:val="00AF3534"/>
    <w:rsid w:val="00AF380D"/>
    <w:rsid w:val="00AF3855"/>
    <w:rsid w:val="00AF40D0"/>
    <w:rsid w:val="00AF48BB"/>
    <w:rsid w:val="00AF7C6F"/>
    <w:rsid w:val="00AF7D93"/>
    <w:rsid w:val="00AF7F85"/>
    <w:rsid w:val="00B01A5F"/>
    <w:rsid w:val="00B03149"/>
    <w:rsid w:val="00B03729"/>
    <w:rsid w:val="00B0390E"/>
    <w:rsid w:val="00B04C16"/>
    <w:rsid w:val="00B04C50"/>
    <w:rsid w:val="00B0565F"/>
    <w:rsid w:val="00B0756F"/>
    <w:rsid w:val="00B0783D"/>
    <w:rsid w:val="00B13562"/>
    <w:rsid w:val="00B13A40"/>
    <w:rsid w:val="00B1405A"/>
    <w:rsid w:val="00B17CE5"/>
    <w:rsid w:val="00B20330"/>
    <w:rsid w:val="00B20992"/>
    <w:rsid w:val="00B23273"/>
    <w:rsid w:val="00B23613"/>
    <w:rsid w:val="00B24A30"/>
    <w:rsid w:val="00B2558C"/>
    <w:rsid w:val="00B25ADF"/>
    <w:rsid w:val="00B25BC4"/>
    <w:rsid w:val="00B260E8"/>
    <w:rsid w:val="00B26422"/>
    <w:rsid w:val="00B266D4"/>
    <w:rsid w:val="00B27B4D"/>
    <w:rsid w:val="00B27BA4"/>
    <w:rsid w:val="00B3057C"/>
    <w:rsid w:val="00B32FEA"/>
    <w:rsid w:val="00B3484A"/>
    <w:rsid w:val="00B35FA5"/>
    <w:rsid w:val="00B36E39"/>
    <w:rsid w:val="00B36F76"/>
    <w:rsid w:val="00B41246"/>
    <w:rsid w:val="00B42A22"/>
    <w:rsid w:val="00B42AD0"/>
    <w:rsid w:val="00B43A1B"/>
    <w:rsid w:val="00B4535C"/>
    <w:rsid w:val="00B453C7"/>
    <w:rsid w:val="00B46C9A"/>
    <w:rsid w:val="00B46E85"/>
    <w:rsid w:val="00B5008C"/>
    <w:rsid w:val="00B523A9"/>
    <w:rsid w:val="00B55047"/>
    <w:rsid w:val="00B550DA"/>
    <w:rsid w:val="00B57532"/>
    <w:rsid w:val="00B57D34"/>
    <w:rsid w:val="00B60451"/>
    <w:rsid w:val="00B60871"/>
    <w:rsid w:val="00B608D4"/>
    <w:rsid w:val="00B60D9B"/>
    <w:rsid w:val="00B63B87"/>
    <w:rsid w:val="00B65C35"/>
    <w:rsid w:val="00B66088"/>
    <w:rsid w:val="00B66C4C"/>
    <w:rsid w:val="00B66FAB"/>
    <w:rsid w:val="00B67A3A"/>
    <w:rsid w:val="00B70166"/>
    <w:rsid w:val="00B70D42"/>
    <w:rsid w:val="00B7221A"/>
    <w:rsid w:val="00B722EB"/>
    <w:rsid w:val="00B727A5"/>
    <w:rsid w:val="00B73332"/>
    <w:rsid w:val="00B7595F"/>
    <w:rsid w:val="00B75AE5"/>
    <w:rsid w:val="00B7638B"/>
    <w:rsid w:val="00B763E8"/>
    <w:rsid w:val="00B80830"/>
    <w:rsid w:val="00B8097C"/>
    <w:rsid w:val="00B81234"/>
    <w:rsid w:val="00B82CF0"/>
    <w:rsid w:val="00B833B3"/>
    <w:rsid w:val="00B84155"/>
    <w:rsid w:val="00B848B3"/>
    <w:rsid w:val="00B85628"/>
    <w:rsid w:val="00B8648C"/>
    <w:rsid w:val="00B8659B"/>
    <w:rsid w:val="00B879A9"/>
    <w:rsid w:val="00B87C55"/>
    <w:rsid w:val="00B90253"/>
    <w:rsid w:val="00B90D49"/>
    <w:rsid w:val="00B92134"/>
    <w:rsid w:val="00B92AD2"/>
    <w:rsid w:val="00B935E3"/>
    <w:rsid w:val="00B97F95"/>
    <w:rsid w:val="00BA00A6"/>
    <w:rsid w:val="00BA1D47"/>
    <w:rsid w:val="00BA2785"/>
    <w:rsid w:val="00BA27F6"/>
    <w:rsid w:val="00BA2EED"/>
    <w:rsid w:val="00BA40A4"/>
    <w:rsid w:val="00BA5A66"/>
    <w:rsid w:val="00BA757E"/>
    <w:rsid w:val="00BB0099"/>
    <w:rsid w:val="00BB0A23"/>
    <w:rsid w:val="00BB1B4B"/>
    <w:rsid w:val="00BB216B"/>
    <w:rsid w:val="00BB27D6"/>
    <w:rsid w:val="00BB2C66"/>
    <w:rsid w:val="00BB3FCF"/>
    <w:rsid w:val="00BB44F0"/>
    <w:rsid w:val="00BB72E8"/>
    <w:rsid w:val="00BB7F66"/>
    <w:rsid w:val="00BC0DC2"/>
    <w:rsid w:val="00BC2AEE"/>
    <w:rsid w:val="00BC39F4"/>
    <w:rsid w:val="00BC3F38"/>
    <w:rsid w:val="00BC476E"/>
    <w:rsid w:val="00BC50C8"/>
    <w:rsid w:val="00BC51CC"/>
    <w:rsid w:val="00BC7670"/>
    <w:rsid w:val="00BD017E"/>
    <w:rsid w:val="00BD04D2"/>
    <w:rsid w:val="00BD08E7"/>
    <w:rsid w:val="00BD1930"/>
    <w:rsid w:val="00BD2827"/>
    <w:rsid w:val="00BD28AB"/>
    <w:rsid w:val="00BD4672"/>
    <w:rsid w:val="00BD70FD"/>
    <w:rsid w:val="00BD7779"/>
    <w:rsid w:val="00BD77F0"/>
    <w:rsid w:val="00BE0A06"/>
    <w:rsid w:val="00BE0EF0"/>
    <w:rsid w:val="00BE17F6"/>
    <w:rsid w:val="00BE1824"/>
    <w:rsid w:val="00BE23B8"/>
    <w:rsid w:val="00BE25E2"/>
    <w:rsid w:val="00BE2912"/>
    <w:rsid w:val="00BE3EED"/>
    <w:rsid w:val="00BE521E"/>
    <w:rsid w:val="00BE56D4"/>
    <w:rsid w:val="00BE5FCE"/>
    <w:rsid w:val="00BE63D8"/>
    <w:rsid w:val="00BF00FE"/>
    <w:rsid w:val="00BF0F76"/>
    <w:rsid w:val="00BF3189"/>
    <w:rsid w:val="00BF3C1E"/>
    <w:rsid w:val="00BF3E52"/>
    <w:rsid w:val="00BF42FE"/>
    <w:rsid w:val="00BF4887"/>
    <w:rsid w:val="00BF56DF"/>
    <w:rsid w:val="00BF5CC5"/>
    <w:rsid w:val="00BF6667"/>
    <w:rsid w:val="00BF783D"/>
    <w:rsid w:val="00C04610"/>
    <w:rsid w:val="00C0504F"/>
    <w:rsid w:val="00C065D6"/>
    <w:rsid w:val="00C06936"/>
    <w:rsid w:val="00C069F5"/>
    <w:rsid w:val="00C074AD"/>
    <w:rsid w:val="00C1016E"/>
    <w:rsid w:val="00C10858"/>
    <w:rsid w:val="00C10C01"/>
    <w:rsid w:val="00C11C23"/>
    <w:rsid w:val="00C12D59"/>
    <w:rsid w:val="00C12F23"/>
    <w:rsid w:val="00C147CB"/>
    <w:rsid w:val="00C1487A"/>
    <w:rsid w:val="00C15621"/>
    <w:rsid w:val="00C15F8B"/>
    <w:rsid w:val="00C15FCE"/>
    <w:rsid w:val="00C1783B"/>
    <w:rsid w:val="00C1784B"/>
    <w:rsid w:val="00C216F1"/>
    <w:rsid w:val="00C2358C"/>
    <w:rsid w:val="00C23ADF"/>
    <w:rsid w:val="00C24A96"/>
    <w:rsid w:val="00C2661C"/>
    <w:rsid w:val="00C26C95"/>
    <w:rsid w:val="00C27039"/>
    <w:rsid w:val="00C27528"/>
    <w:rsid w:val="00C312EA"/>
    <w:rsid w:val="00C325A0"/>
    <w:rsid w:val="00C3326F"/>
    <w:rsid w:val="00C33BEE"/>
    <w:rsid w:val="00C352BA"/>
    <w:rsid w:val="00C352F6"/>
    <w:rsid w:val="00C36BB8"/>
    <w:rsid w:val="00C36C2F"/>
    <w:rsid w:val="00C37888"/>
    <w:rsid w:val="00C37B8B"/>
    <w:rsid w:val="00C40715"/>
    <w:rsid w:val="00C42B6C"/>
    <w:rsid w:val="00C438BD"/>
    <w:rsid w:val="00C44300"/>
    <w:rsid w:val="00C44A62"/>
    <w:rsid w:val="00C45D65"/>
    <w:rsid w:val="00C4697E"/>
    <w:rsid w:val="00C47983"/>
    <w:rsid w:val="00C51A58"/>
    <w:rsid w:val="00C524B9"/>
    <w:rsid w:val="00C52FEA"/>
    <w:rsid w:val="00C5315F"/>
    <w:rsid w:val="00C53641"/>
    <w:rsid w:val="00C554EC"/>
    <w:rsid w:val="00C55517"/>
    <w:rsid w:val="00C568DD"/>
    <w:rsid w:val="00C56BF7"/>
    <w:rsid w:val="00C60375"/>
    <w:rsid w:val="00C62C39"/>
    <w:rsid w:val="00C62F7E"/>
    <w:rsid w:val="00C631F4"/>
    <w:rsid w:val="00C6385A"/>
    <w:rsid w:val="00C639FD"/>
    <w:rsid w:val="00C650D8"/>
    <w:rsid w:val="00C65FF6"/>
    <w:rsid w:val="00C66E5B"/>
    <w:rsid w:val="00C67859"/>
    <w:rsid w:val="00C70A34"/>
    <w:rsid w:val="00C71701"/>
    <w:rsid w:val="00C71AB6"/>
    <w:rsid w:val="00C71D7E"/>
    <w:rsid w:val="00C72087"/>
    <w:rsid w:val="00C73746"/>
    <w:rsid w:val="00C73FF2"/>
    <w:rsid w:val="00C74218"/>
    <w:rsid w:val="00C74536"/>
    <w:rsid w:val="00C75185"/>
    <w:rsid w:val="00C757F0"/>
    <w:rsid w:val="00C75F46"/>
    <w:rsid w:val="00C7613F"/>
    <w:rsid w:val="00C80177"/>
    <w:rsid w:val="00C801FC"/>
    <w:rsid w:val="00C80407"/>
    <w:rsid w:val="00C805CD"/>
    <w:rsid w:val="00C82871"/>
    <w:rsid w:val="00C82C35"/>
    <w:rsid w:val="00C82F61"/>
    <w:rsid w:val="00C8311F"/>
    <w:rsid w:val="00C832BA"/>
    <w:rsid w:val="00C833AF"/>
    <w:rsid w:val="00C837C1"/>
    <w:rsid w:val="00C84084"/>
    <w:rsid w:val="00C84704"/>
    <w:rsid w:val="00C86CC4"/>
    <w:rsid w:val="00C87D80"/>
    <w:rsid w:val="00C87FDF"/>
    <w:rsid w:val="00C908A5"/>
    <w:rsid w:val="00C92456"/>
    <w:rsid w:val="00C929FA"/>
    <w:rsid w:val="00C92F1C"/>
    <w:rsid w:val="00C94AF0"/>
    <w:rsid w:val="00C95E8D"/>
    <w:rsid w:val="00C96D22"/>
    <w:rsid w:val="00C96E4A"/>
    <w:rsid w:val="00CA0276"/>
    <w:rsid w:val="00CA0742"/>
    <w:rsid w:val="00CA084F"/>
    <w:rsid w:val="00CA1F2D"/>
    <w:rsid w:val="00CA31EA"/>
    <w:rsid w:val="00CA376B"/>
    <w:rsid w:val="00CA3E35"/>
    <w:rsid w:val="00CA5194"/>
    <w:rsid w:val="00CA6C2A"/>
    <w:rsid w:val="00CA71FF"/>
    <w:rsid w:val="00CA781D"/>
    <w:rsid w:val="00CB0930"/>
    <w:rsid w:val="00CB0B52"/>
    <w:rsid w:val="00CB1B0C"/>
    <w:rsid w:val="00CB2514"/>
    <w:rsid w:val="00CB2C79"/>
    <w:rsid w:val="00CB2CDC"/>
    <w:rsid w:val="00CB3945"/>
    <w:rsid w:val="00CB4F1A"/>
    <w:rsid w:val="00CB5453"/>
    <w:rsid w:val="00CB62CB"/>
    <w:rsid w:val="00CB7399"/>
    <w:rsid w:val="00CC0418"/>
    <w:rsid w:val="00CC0AA7"/>
    <w:rsid w:val="00CC1916"/>
    <w:rsid w:val="00CC20D8"/>
    <w:rsid w:val="00CC2B59"/>
    <w:rsid w:val="00CC431E"/>
    <w:rsid w:val="00CC4805"/>
    <w:rsid w:val="00CC4BED"/>
    <w:rsid w:val="00CC5089"/>
    <w:rsid w:val="00CC5E10"/>
    <w:rsid w:val="00CC60D5"/>
    <w:rsid w:val="00CC76B6"/>
    <w:rsid w:val="00CD196F"/>
    <w:rsid w:val="00CD2CB6"/>
    <w:rsid w:val="00CD46E9"/>
    <w:rsid w:val="00CD4B3A"/>
    <w:rsid w:val="00CD4D0F"/>
    <w:rsid w:val="00CD60D9"/>
    <w:rsid w:val="00CD73B5"/>
    <w:rsid w:val="00CD7788"/>
    <w:rsid w:val="00CE01DA"/>
    <w:rsid w:val="00CE383D"/>
    <w:rsid w:val="00CE5DFE"/>
    <w:rsid w:val="00CE6998"/>
    <w:rsid w:val="00CE70C3"/>
    <w:rsid w:val="00CE7145"/>
    <w:rsid w:val="00CE75B7"/>
    <w:rsid w:val="00CF0374"/>
    <w:rsid w:val="00CF0D2B"/>
    <w:rsid w:val="00CF0D30"/>
    <w:rsid w:val="00CF1355"/>
    <w:rsid w:val="00CF27C8"/>
    <w:rsid w:val="00CF2EF7"/>
    <w:rsid w:val="00CF5820"/>
    <w:rsid w:val="00CF5A3D"/>
    <w:rsid w:val="00CF69BF"/>
    <w:rsid w:val="00D00576"/>
    <w:rsid w:val="00D01E36"/>
    <w:rsid w:val="00D01F36"/>
    <w:rsid w:val="00D0203A"/>
    <w:rsid w:val="00D02107"/>
    <w:rsid w:val="00D0221B"/>
    <w:rsid w:val="00D02962"/>
    <w:rsid w:val="00D030E3"/>
    <w:rsid w:val="00D03A10"/>
    <w:rsid w:val="00D03D7E"/>
    <w:rsid w:val="00D04A9E"/>
    <w:rsid w:val="00D05BF2"/>
    <w:rsid w:val="00D06B41"/>
    <w:rsid w:val="00D10207"/>
    <w:rsid w:val="00D11374"/>
    <w:rsid w:val="00D13C01"/>
    <w:rsid w:val="00D14125"/>
    <w:rsid w:val="00D1689C"/>
    <w:rsid w:val="00D17268"/>
    <w:rsid w:val="00D2023F"/>
    <w:rsid w:val="00D203E7"/>
    <w:rsid w:val="00D20CB2"/>
    <w:rsid w:val="00D20D1D"/>
    <w:rsid w:val="00D21869"/>
    <w:rsid w:val="00D21F0C"/>
    <w:rsid w:val="00D2282C"/>
    <w:rsid w:val="00D229A5"/>
    <w:rsid w:val="00D24E0F"/>
    <w:rsid w:val="00D25141"/>
    <w:rsid w:val="00D25B8B"/>
    <w:rsid w:val="00D25BA1"/>
    <w:rsid w:val="00D26EFE"/>
    <w:rsid w:val="00D30CAA"/>
    <w:rsid w:val="00D32DEF"/>
    <w:rsid w:val="00D32FF1"/>
    <w:rsid w:val="00D35171"/>
    <w:rsid w:val="00D35BA5"/>
    <w:rsid w:val="00D35F0B"/>
    <w:rsid w:val="00D36873"/>
    <w:rsid w:val="00D36902"/>
    <w:rsid w:val="00D375A0"/>
    <w:rsid w:val="00D40DDE"/>
    <w:rsid w:val="00D41477"/>
    <w:rsid w:val="00D41C13"/>
    <w:rsid w:val="00D41FA4"/>
    <w:rsid w:val="00D425B5"/>
    <w:rsid w:val="00D42C17"/>
    <w:rsid w:val="00D44574"/>
    <w:rsid w:val="00D5125C"/>
    <w:rsid w:val="00D523B6"/>
    <w:rsid w:val="00D52E63"/>
    <w:rsid w:val="00D53CDA"/>
    <w:rsid w:val="00D54132"/>
    <w:rsid w:val="00D5466A"/>
    <w:rsid w:val="00D5662D"/>
    <w:rsid w:val="00D56938"/>
    <w:rsid w:val="00D572C8"/>
    <w:rsid w:val="00D62181"/>
    <w:rsid w:val="00D6310F"/>
    <w:rsid w:val="00D63293"/>
    <w:rsid w:val="00D63DFA"/>
    <w:rsid w:val="00D63EA4"/>
    <w:rsid w:val="00D642C5"/>
    <w:rsid w:val="00D64498"/>
    <w:rsid w:val="00D64EFF"/>
    <w:rsid w:val="00D665B4"/>
    <w:rsid w:val="00D66994"/>
    <w:rsid w:val="00D67DE4"/>
    <w:rsid w:val="00D7006A"/>
    <w:rsid w:val="00D70956"/>
    <w:rsid w:val="00D72715"/>
    <w:rsid w:val="00D72A35"/>
    <w:rsid w:val="00D72FC4"/>
    <w:rsid w:val="00D73689"/>
    <w:rsid w:val="00D77271"/>
    <w:rsid w:val="00D7733A"/>
    <w:rsid w:val="00D80651"/>
    <w:rsid w:val="00D80AC3"/>
    <w:rsid w:val="00D84157"/>
    <w:rsid w:val="00D84DF2"/>
    <w:rsid w:val="00D84E87"/>
    <w:rsid w:val="00D86383"/>
    <w:rsid w:val="00D863A3"/>
    <w:rsid w:val="00D86E64"/>
    <w:rsid w:val="00D90176"/>
    <w:rsid w:val="00D905CE"/>
    <w:rsid w:val="00D920F9"/>
    <w:rsid w:val="00D92272"/>
    <w:rsid w:val="00D936AF"/>
    <w:rsid w:val="00D948B1"/>
    <w:rsid w:val="00D950A2"/>
    <w:rsid w:val="00D95291"/>
    <w:rsid w:val="00D95828"/>
    <w:rsid w:val="00D97385"/>
    <w:rsid w:val="00DA02A4"/>
    <w:rsid w:val="00DA3049"/>
    <w:rsid w:val="00DA3156"/>
    <w:rsid w:val="00DA4752"/>
    <w:rsid w:val="00DA4D37"/>
    <w:rsid w:val="00DA5199"/>
    <w:rsid w:val="00DA522C"/>
    <w:rsid w:val="00DA6B33"/>
    <w:rsid w:val="00DA7539"/>
    <w:rsid w:val="00DA780E"/>
    <w:rsid w:val="00DB0FD2"/>
    <w:rsid w:val="00DB1CC0"/>
    <w:rsid w:val="00DB1FDD"/>
    <w:rsid w:val="00DB2519"/>
    <w:rsid w:val="00DB2CEF"/>
    <w:rsid w:val="00DB317A"/>
    <w:rsid w:val="00DB33C6"/>
    <w:rsid w:val="00DB373C"/>
    <w:rsid w:val="00DB3834"/>
    <w:rsid w:val="00DB39EB"/>
    <w:rsid w:val="00DB3C45"/>
    <w:rsid w:val="00DB4F7D"/>
    <w:rsid w:val="00DB5062"/>
    <w:rsid w:val="00DB63C2"/>
    <w:rsid w:val="00DB6B35"/>
    <w:rsid w:val="00DB74DB"/>
    <w:rsid w:val="00DC0CBE"/>
    <w:rsid w:val="00DC2474"/>
    <w:rsid w:val="00DC2616"/>
    <w:rsid w:val="00DC2BFD"/>
    <w:rsid w:val="00DC3634"/>
    <w:rsid w:val="00DC5589"/>
    <w:rsid w:val="00DC55F6"/>
    <w:rsid w:val="00DC606A"/>
    <w:rsid w:val="00DC6231"/>
    <w:rsid w:val="00DC673E"/>
    <w:rsid w:val="00DC78A4"/>
    <w:rsid w:val="00DD08AC"/>
    <w:rsid w:val="00DD0A21"/>
    <w:rsid w:val="00DD0F47"/>
    <w:rsid w:val="00DD11D4"/>
    <w:rsid w:val="00DD223E"/>
    <w:rsid w:val="00DD2606"/>
    <w:rsid w:val="00DD2CA4"/>
    <w:rsid w:val="00DD5125"/>
    <w:rsid w:val="00DD5FF5"/>
    <w:rsid w:val="00DD65C4"/>
    <w:rsid w:val="00DD690D"/>
    <w:rsid w:val="00DD7166"/>
    <w:rsid w:val="00DD75BC"/>
    <w:rsid w:val="00DE3AF0"/>
    <w:rsid w:val="00DF0A39"/>
    <w:rsid w:val="00DF0A95"/>
    <w:rsid w:val="00DF26BA"/>
    <w:rsid w:val="00DF40CD"/>
    <w:rsid w:val="00DF77F7"/>
    <w:rsid w:val="00E003E5"/>
    <w:rsid w:val="00E00945"/>
    <w:rsid w:val="00E00B82"/>
    <w:rsid w:val="00E036A1"/>
    <w:rsid w:val="00E04A20"/>
    <w:rsid w:val="00E062C9"/>
    <w:rsid w:val="00E0731D"/>
    <w:rsid w:val="00E11020"/>
    <w:rsid w:val="00E11534"/>
    <w:rsid w:val="00E11A00"/>
    <w:rsid w:val="00E11ADA"/>
    <w:rsid w:val="00E12381"/>
    <w:rsid w:val="00E22248"/>
    <w:rsid w:val="00E22CD3"/>
    <w:rsid w:val="00E22EC9"/>
    <w:rsid w:val="00E24C1B"/>
    <w:rsid w:val="00E30EEF"/>
    <w:rsid w:val="00E31B76"/>
    <w:rsid w:val="00E32F47"/>
    <w:rsid w:val="00E32FA3"/>
    <w:rsid w:val="00E33CC5"/>
    <w:rsid w:val="00E33E4B"/>
    <w:rsid w:val="00E348E9"/>
    <w:rsid w:val="00E352CB"/>
    <w:rsid w:val="00E360D6"/>
    <w:rsid w:val="00E376E6"/>
    <w:rsid w:val="00E37831"/>
    <w:rsid w:val="00E37B42"/>
    <w:rsid w:val="00E407CA"/>
    <w:rsid w:val="00E40E39"/>
    <w:rsid w:val="00E44D6C"/>
    <w:rsid w:val="00E459D4"/>
    <w:rsid w:val="00E45AD6"/>
    <w:rsid w:val="00E46296"/>
    <w:rsid w:val="00E4660E"/>
    <w:rsid w:val="00E46C39"/>
    <w:rsid w:val="00E47331"/>
    <w:rsid w:val="00E476E0"/>
    <w:rsid w:val="00E511DB"/>
    <w:rsid w:val="00E51A6E"/>
    <w:rsid w:val="00E537AF"/>
    <w:rsid w:val="00E537EA"/>
    <w:rsid w:val="00E539A2"/>
    <w:rsid w:val="00E53DE4"/>
    <w:rsid w:val="00E54171"/>
    <w:rsid w:val="00E54B97"/>
    <w:rsid w:val="00E60705"/>
    <w:rsid w:val="00E61657"/>
    <w:rsid w:val="00E62442"/>
    <w:rsid w:val="00E6245C"/>
    <w:rsid w:val="00E629F3"/>
    <w:rsid w:val="00E631FD"/>
    <w:rsid w:val="00E63A97"/>
    <w:rsid w:val="00E63B9B"/>
    <w:rsid w:val="00E6730A"/>
    <w:rsid w:val="00E7070B"/>
    <w:rsid w:val="00E70CDD"/>
    <w:rsid w:val="00E71567"/>
    <w:rsid w:val="00E729E9"/>
    <w:rsid w:val="00E73E7E"/>
    <w:rsid w:val="00E74812"/>
    <w:rsid w:val="00E7482D"/>
    <w:rsid w:val="00E75B68"/>
    <w:rsid w:val="00E7668E"/>
    <w:rsid w:val="00E76C5E"/>
    <w:rsid w:val="00E80554"/>
    <w:rsid w:val="00E818D7"/>
    <w:rsid w:val="00E81DD4"/>
    <w:rsid w:val="00E841F9"/>
    <w:rsid w:val="00E8453D"/>
    <w:rsid w:val="00E84D20"/>
    <w:rsid w:val="00E861C5"/>
    <w:rsid w:val="00E86AEF"/>
    <w:rsid w:val="00E870EC"/>
    <w:rsid w:val="00E87826"/>
    <w:rsid w:val="00E87EBE"/>
    <w:rsid w:val="00E87FC9"/>
    <w:rsid w:val="00E87FF6"/>
    <w:rsid w:val="00E9096E"/>
    <w:rsid w:val="00E90C29"/>
    <w:rsid w:val="00E90FE0"/>
    <w:rsid w:val="00E915C0"/>
    <w:rsid w:val="00E91854"/>
    <w:rsid w:val="00E92F1B"/>
    <w:rsid w:val="00E932C2"/>
    <w:rsid w:val="00E93E50"/>
    <w:rsid w:val="00E94C2A"/>
    <w:rsid w:val="00E96EBF"/>
    <w:rsid w:val="00E97525"/>
    <w:rsid w:val="00E97639"/>
    <w:rsid w:val="00E9792D"/>
    <w:rsid w:val="00EA0142"/>
    <w:rsid w:val="00EA0268"/>
    <w:rsid w:val="00EA1E08"/>
    <w:rsid w:val="00EA1EC6"/>
    <w:rsid w:val="00EA20B8"/>
    <w:rsid w:val="00EA258C"/>
    <w:rsid w:val="00EA2CBB"/>
    <w:rsid w:val="00EA388E"/>
    <w:rsid w:val="00EA3C08"/>
    <w:rsid w:val="00EA47B1"/>
    <w:rsid w:val="00EA5EC2"/>
    <w:rsid w:val="00EA70C5"/>
    <w:rsid w:val="00EA7D1E"/>
    <w:rsid w:val="00EB07DA"/>
    <w:rsid w:val="00EB131D"/>
    <w:rsid w:val="00EB2930"/>
    <w:rsid w:val="00EB2CF2"/>
    <w:rsid w:val="00EB3069"/>
    <w:rsid w:val="00EB5E10"/>
    <w:rsid w:val="00EB6440"/>
    <w:rsid w:val="00EB6CDB"/>
    <w:rsid w:val="00EB7F71"/>
    <w:rsid w:val="00EC0CDA"/>
    <w:rsid w:val="00EC0FD6"/>
    <w:rsid w:val="00EC1533"/>
    <w:rsid w:val="00EC158F"/>
    <w:rsid w:val="00EC3004"/>
    <w:rsid w:val="00EC4B66"/>
    <w:rsid w:val="00EC50D2"/>
    <w:rsid w:val="00EC6DC7"/>
    <w:rsid w:val="00EC6EB5"/>
    <w:rsid w:val="00EC7543"/>
    <w:rsid w:val="00ED124F"/>
    <w:rsid w:val="00ED4220"/>
    <w:rsid w:val="00ED46AC"/>
    <w:rsid w:val="00ED55A1"/>
    <w:rsid w:val="00ED6BF1"/>
    <w:rsid w:val="00EE09FA"/>
    <w:rsid w:val="00EE255D"/>
    <w:rsid w:val="00EE4A0A"/>
    <w:rsid w:val="00EE558D"/>
    <w:rsid w:val="00EE6DA0"/>
    <w:rsid w:val="00EF0563"/>
    <w:rsid w:val="00EF0E53"/>
    <w:rsid w:val="00EF1B09"/>
    <w:rsid w:val="00EF21BF"/>
    <w:rsid w:val="00EF2B9D"/>
    <w:rsid w:val="00EF3217"/>
    <w:rsid w:val="00EF3AC8"/>
    <w:rsid w:val="00EF3B9B"/>
    <w:rsid w:val="00EF451B"/>
    <w:rsid w:val="00EF5AE2"/>
    <w:rsid w:val="00EF5C3E"/>
    <w:rsid w:val="00EF5ED2"/>
    <w:rsid w:val="00EF723D"/>
    <w:rsid w:val="00EF728A"/>
    <w:rsid w:val="00F006F2"/>
    <w:rsid w:val="00F00D32"/>
    <w:rsid w:val="00F016F9"/>
    <w:rsid w:val="00F01BC7"/>
    <w:rsid w:val="00F027BF"/>
    <w:rsid w:val="00F02B99"/>
    <w:rsid w:val="00F02D13"/>
    <w:rsid w:val="00F02DCA"/>
    <w:rsid w:val="00F04850"/>
    <w:rsid w:val="00F05684"/>
    <w:rsid w:val="00F064A4"/>
    <w:rsid w:val="00F06B22"/>
    <w:rsid w:val="00F07010"/>
    <w:rsid w:val="00F07B0D"/>
    <w:rsid w:val="00F109BA"/>
    <w:rsid w:val="00F10FE2"/>
    <w:rsid w:val="00F1228E"/>
    <w:rsid w:val="00F13DE3"/>
    <w:rsid w:val="00F14206"/>
    <w:rsid w:val="00F149AE"/>
    <w:rsid w:val="00F15E2B"/>
    <w:rsid w:val="00F15E5E"/>
    <w:rsid w:val="00F16CBB"/>
    <w:rsid w:val="00F16FAE"/>
    <w:rsid w:val="00F17A0F"/>
    <w:rsid w:val="00F200DD"/>
    <w:rsid w:val="00F20B0F"/>
    <w:rsid w:val="00F220B4"/>
    <w:rsid w:val="00F23122"/>
    <w:rsid w:val="00F27721"/>
    <w:rsid w:val="00F31792"/>
    <w:rsid w:val="00F325EE"/>
    <w:rsid w:val="00F3366B"/>
    <w:rsid w:val="00F33C82"/>
    <w:rsid w:val="00F34913"/>
    <w:rsid w:val="00F34962"/>
    <w:rsid w:val="00F34E44"/>
    <w:rsid w:val="00F35C46"/>
    <w:rsid w:val="00F3612D"/>
    <w:rsid w:val="00F365F3"/>
    <w:rsid w:val="00F3719A"/>
    <w:rsid w:val="00F373D8"/>
    <w:rsid w:val="00F40785"/>
    <w:rsid w:val="00F41354"/>
    <w:rsid w:val="00F41415"/>
    <w:rsid w:val="00F416CD"/>
    <w:rsid w:val="00F41E24"/>
    <w:rsid w:val="00F42268"/>
    <w:rsid w:val="00F453A2"/>
    <w:rsid w:val="00F469A4"/>
    <w:rsid w:val="00F47499"/>
    <w:rsid w:val="00F504AC"/>
    <w:rsid w:val="00F50DB4"/>
    <w:rsid w:val="00F51198"/>
    <w:rsid w:val="00F511A2"/>
    <w:rsid w:val="00F5246C"/>
    <w:rsid w:val="00F5508B"/>
    <w:rsid w:val="00F5512E"/>
    <w:rsid w:val="00F60873"/>
    <w:rsid w:val="00F60F7B"/>
    <w:rsid w:val="00F61DB4"/>
    <w:rsid w:val="00F62C16"/>
    <w:rsid w:val="00F6356B"/>
    <w:rsid w:val="00F65C61"/>
    <w:rsid w:val="00F65F3E"/>
    <w:rsid w:val="00F670F4"/>
    <w:rsid w:val="00F70118"/>
    <w:rsid w:val="00F70946"/>
    <w:rsid w:val="00F719E2"/>
    <w:rsid w:val="00F721B7"/>
    <w:rsid w:val="00F72A1F"/>
    <w:rsid w:val="00F732A0"/>
    <w:rsid w:val="00F73B87"/>
    <w:rsid w:val="00F73EDF"/>
    <w:rsid w:val="00F76137"/>
    <w:rsid w:val="00F76241"/>
    <w:rsid w:val="00F768F9"/>
    <w:rsid w:val="00F77E80"/>
    <w:rsid w:val="00F77FB2"/>
    <w:rsid w:val="00F81C92"/>
    <w:rsid w:val="00F81F29"/>
    <w:rsid w:val="00F8280E"/>
    <w:rsid w:val="00F83366"/>
    <w:rsid w:val="00F83502"/>
    <w:rsid w:val="00F83FE3"/>
    <w:rsid w:val="00F850E2"/>
    <w:rsid w:val="00F852B5"/>
    <w:rsid w:val="00F865FD"/>
    <w:rsid w:val="00F86636"/>
    <w:rsid w:val="00F87400"/>
    <w:rsid w:val="00F87470"/>
    <w:rsid w:val="00F875E1"/>
    <w:rsid w:val="00F87C51"/>
    <w:rsid w:val="00F926FF"/>
    <w:rsid w:val="00F93997"/>
    <w:rsid w:val="00F93AFC"/>
    <w:rsid w:val="00F95383"/>
    <w:rsid w:val="00F961A1"/>
    <w:rsid w:val="00F977B6"/>
    <w:rsid w:val="00FA01DE"/>
    <w:rsid w:val="00FA0B1F"/>
    <w:rsid w:val="00FA111A"/>
    <w:rsid w:val="00FA1755"/>
    <w:rsid w:val="00FA1E75"/>
    <w:rsid w:val="00FA20B7"/>
    <w:rsid w:val="00FA2DA8"/>
    <w:rsid w:val="00FA3E2F"/>
    <w:rsid w:val="00FA606B"/>
    <w:rsid w:val="00FA61A2"/>
    <w:rsid w:val="00FA748A"/>
    <w:rsid w:val="00FA7889"/>
    <w:rsid w:val="00FA7D68"/>
    <w:rsid w:val="00FB1152"/>
    <w:rsid w:val="00FB1A20"/>
    <w:rsid w:val="00FB43CE"/>
    <w:rsid w:val="00FB47BF"/>
    <w:rsid w:val="00FB4BBA"/>
    <w:rsid w:val="00FB69EC"/>
    <w:rsid w:val="00FB7A8E"/>
    <w:rsid w:val="00FC06D8"/>
    <w:rsid w:val="00FC1DE5"/>
    <w:rsid w:val="00FC1F74"/>
    <w:rsid w:val="00FC4DE6"/>
    <w:rsid w:val="00FC5757"/>
    <w:rsid w:val="00FC61AD"/>
    <w:rsid w:val="00FD0B79"/>
    <w:rsid w:val="00FD1C5B"/>
    <w:rsid w:val="00FD1EB3"/>
    <w:rsid w:val="00FD34F1"/>
    <w:rsid w:val="00FD3EDC"/>
    <w:rsid w:val="00FD3F2B"/>
    <w:rsid w:val="00FD4D54"/>
    <w:rsid w:val="00FD6558"/>
    <w:rsid w:val="00FD6842"/>
    <w:rsid w:val="00FE08F0"/>
    <w:rsid w:val="00FE14A8"/>
    <w:rsid w:val="00FE2D3E"/>
    <w:rsid w:val="00FE36AA"/>
    <w:rsid w:val="00FE47F8"/>
    <w:rsid w:val="00FE573F"/>
    <w:rsid w:val="00FE7CB6"/>
    <w:rsid w:val="00FF03F6"/>
    <w:rsid w:val="00FF116C"/>
    <w:rsid w:val="00FF2295"/>
    <w:rsid w:val="00FF34E2"/>
    <w:rsid w:val="00FF362B"/>
    <w:rsid w:val="00FF3B99"/>
    <w:rsid w:val="00FF431E"/>
    <w:rsid w:val="00FF44EF"/>
    <w:rsid w:val="00FF4718"/>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362AE"/>
  <w15:docId w15:val="{19C32E12-7F4E-43A4-8AA6-CAD75D39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529"/>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ED6BF1"/>
    <w:pPr>
      <w:keepNext/>
      <w:keepLines/>
      <w:spacing w:before="240" w:after="170"/>
      <w:ind w:left="357"/>
      <w:outlineLvl w:val="2"/>
    </w:pPr>
    <w:rPr>
      <w:rFonts w:eastAsia="SimSun"/>
      <w:bCs/>
      <w:noProof/>
      <w:szCs w:val="26"/>
      <w:u w:val="single"/>
      <w:lang w:val="fr-FR"/>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876BA8"/>
    <w:pPr>
      <w:tabs>
        <w:tab w:val="left" w:pos="1134"/>
      </w:tabs>
      <w:spacing w:before="170" w:after="170"/>
      <w:ind w:left="1134" w:hanging="567"/>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ED6BF1"/>
    <w:rPr>
      <w:rFonts w:eastAsia="SimSun"/>
      <w:bCs/>
      <w:noProof/>
      <w:sz w:val="17"/>
      <w:szCs w:val="26"/>
      <w:u w:val="single"/>
      <w:lang w:val="fr-FR"/>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E407CA"/>
    <w:pPr>
      <w:tabs>
        <w:tab w:val="left" w:leader="dot" w:pos="660"/>
        <w:tab w:val="right" w:leader="dot" w:pos="9017"/>
      </w:tabs>
      <w:spacing w:after="100"/>
      <w:ind w:left="240"/>
    </w:pPr>
  </w:style>
  <w:style w:type="paragraph" w:styleId="TOC3">
    <w:name w:val="toc 3"/>
    <w:basedOn w:val="Normal"/>
    <w:next w:val="Normal"/>
    <w:autoRedefine/>
    <w:uiPriority w:val="39"/>
    <w:unhideWhenUsed/>
    <w:rsid w:val="00E352CB"/>
    <w:pPr>
      <w:tabs>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qFormat/>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9"/>
      </w:numPr>
    </w:pPr>
  </w:style>
  <w:style w:type="numbering" w:customStyle="1" w:styleId="Style2">
    <w:name w:val="Style2"/>
    <w:uiPriority w:val="99"/>
    <w:rsid w:val="005E48A2"/>
    <w:pPr>
      <w:numPr>
        <w:numId w:val="10"/>
      </w:numPr>
    </w:pPr>
  </w:style>
  <w:style w:type="numbering" w:customStyle="1" w:styleId="Style3">
    <w:name w:val="Style3"/>
    <w:uiPriority w:val="99"/>
    <w:rsid w:val="005E48A2"/>
    <w:pPr>
      <w:numPr>
        <w:numId w:val="11"/>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1">
    <w:name w:val="Unresolved Mention1"/>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 w:type="character" w:styleId="EndnoteReference">
    <w:name w:val="endnote reference"/>
    <w:basedOn w:val="DefaultParagraphFont"/>
    <w:semiHidden/>
    <w:unhideWhenUsed/>
    <w:rsid w:val="00B85628"/>
    <w:rPr>
      <w:vertAlign w:val="superscript"/>
    </w:rPr>
  </w:style>
  <w:style w:type="character" w:styleId="PlaceholderText">
    <w:name w:val="Placeholder Text"/>
    <w:basedOn w:val="DefaultParagraphFont"/>
    <w:uiPriority w:val="99"/>
    <w:semiHidden/>
    <w:rsid w:val="003E21A0"/>
    <w:rPr>
      <w:color w:val="808080"/>
    </w:rPr>
  </w:style>
  <w:style w:type="paragraph" w:customStyle="1" w:styleId="HeaderCWS">
    <w:name w:val="Header CWS"/>
    <w:basedOn w:val="Normal"/>
    <w:link w:val="HeaderCWSChar"/>
    <w:qFormat/>
    <w:rsid w:val="008A2B0D"/>
    <w:pPr>
      <w:jc w:val="right"/>
    </w:pPr>
    <w:rPr>
      <w:rFonts w:cs="Arial"/>
      <w:bCs/>
      <w:iCs/>
      <w:sz w:val="22"/>
      <w:szCs w:val="22"/>
    </w:rPr>
  </w:style>
  <w:style w:type="character" w:customStyle="1" w:styleId="HeaderCWSChar">
    <w:name w:val="Header CWS Char"/>
    <w:basedOn w:val="DefaultParagraphFont"/>
    <w:link w:val="HeaderCWS"/>
    <w:rsid w:val="008A2B0D"/>
    <w:rPr>
      <w:rFonts w:eastAsia="Batang" w:cs="Arial"/>
      <w:bCs/>
      <w:iCs/>
      <w:sz w:val="22"/>
      <w:szCs w:val="22"/>
    </w:rPr>
  </w:style>
  <w:style w:type="paragraph" w:customStyle="1" w:styleId="STParagraph">
    <w:name w:val="ST Paragraph"/>
    <w:basedOn w:val="Normal"/>
    <w:qFormat/>
    <w:rsid w:val="008C7DEE"/>
    <w:pPr>
      <w:tabs>
        <w:tab w:val="left" w:pos="540"/>
      </w:tabs>
      <w:spacing w:before="170" w:after="170"/>
    </w:pPr>
    <w:rPr>
      <w:rFonts w:eastAsia="SimSun"/>
      <w:lang w:eastAsia="zh-CN"/>
    </w:rPr>
  </w:style>
  <w:style w:type="paragraph" w:customStyle="1" w:styleId="NormalTAB">
    <w:name w:val="Normal TAB"/>
    <w:basedOn w:val="Normal"/>
    <w:next w:val="Normal"/>
    <w:qFormat/>
    <w:rsid w:val="008C7DEE"/>
    <w:pPr>
      <w:spacing w:before="170" w:after="170"/>
      <w:ind w:left="567"/>
    </w:pPr>
  </w:style>
  <w:style w:type="paragraph" w:customStyle="1" w:styleId="STH1">
    <w:name w:val="ST H1"/>
    <w:basedOn w:val="Normal"/>
    <w:next w:val="Normal"/>
    <w:qFormat/>
    <w:rsid w:val="00797305"/>
    <w:pPr>
      <w:spacing w:before="170" w:after="170"/>
      <w:jc w:val="center"/>
    </w:pPr>
    <w:rPr>
      <w:rFonts w:cs="Arial"/>
      <w:b/>
      <w:sz w:val="20"/>
      <w:szCs w:val="40"/>
    </w:rPr>
  </w:style>
  <w:style w:type="paragraph" w:customStyle="1" w:styleId="STvandproposal">
    <w:name w:val="ST v and proposal"/>
    <w:basedOn w:val="Normal"/>
    <w:qFormat/>
    <w:rsid w:val="00797305"/>
    <w:pPr>
      <w:spacing w:before="170" w:after="170"/>
      <w:jc w:val="center"/>
    </w:pPr>
    <w:rPr>
      <w:i/>
    </w:rPr>
  </w:style>
  <w:style w:type="paragraph" w:customStyle="1" w:styleId="STNormal">
    <w:name w:val="ST Normal"/>
    <w:basedOn w:val="Normal"/>
    <w:link w:val="STNormalChar"/>
    <w:qFormat/>
    <w:rsid w:val="00797305"/>
    <w:pPr>
      <w:spacing w:before="170" w:after="170"/>
    </w:pPr>
    <w:rPr>
      <w:rFonts w:cs="Arial"/>
      <w:szCs w:val="17"/>
    </w:rPr>
  </w:style>
  <w:style w:type="character" w:customStyle="1" w:styleId="STNormalChar">
    <w:name w:val="ST Normal Char"/>
    <w:basedOn w:val="DefaultParagraphFont"/>
    <w:link w:val="STNormal"/>
    <w:rsid w:val="00797305"/>
    <w:rPr>
      <w:rFonts w:eastAsia="Batang" w:cs="Arial"/>
      <w:sz w:val="17"/>
      <w:szCs w:val="17"/>
    </w:rPr>
  </w:style>
  <w:style w:type="paragraph" w:customStyle="1" w:styleId="STTableText">
    <w:name w:val="ST Table Text"/>
    <w:basedOn w:val="Normal"/>
    <w:qFormat/>
    <w:rsid w:val="00CE01DA"/>
    <w:pPr>
      <w:spacing w:before="170" w:after="170"/>
      <w:ind w:left="567"/>
    </w:pPr>
    <w:rPr>
      <w:rFonts w:eastAsia="Times New Roman" w:cs="Arial"/>
      <w:szCs w:val="17"/>
    </w:rPr>
  </w:style>
  <w:style w:type="character" w:styleId="UnresolvedMention">
    <w:name w:val="Unresolved Mention"/>
    <w:basedOn w:val="DefaultParagraphFont"/>
    <w:uiPriority w:val="99"/>
    <w:semiHidden/>
    <w:unhideWhenUsed/>
    <w:rsid w:val="00EC50D2"/>
    <w:rPr>
      <w:color w:val="605E5C"/>
      <w:shd w:val="clear" w:color="auto" w:fill="E1DFDD"/>
    </w:rPr>
  </w:style>
  <w:style w:type="paragraph" w:customStyle="1" w:styleId="NormalCWS">
    <w:name w:val="Normal CWS"/>
    <w:basedOn w:val="Normal"/>
    <w:next w:val="Normal"/>
    <w:link w:val="NormalCWSChar"/>
    <w:qFormat/>
    <w:rsid w:val="006354C8"/>
    <w:pPr>
      <w:spacing w:before="170" w:after="170"/>
      <w:ind w:left="5533"/>
      <w:jc w:val="center"/>
    </w:pPr>
    <w:rPr>
      <w:rFonts w:cs="Arial"/>
      <w:bCs/>
      <w:iCs/>
      <w:sz w:val="22"/>
      <w:szCs w:val="22"/>
    </w:rPr>
  </w:style>
  <w:style w:type="character" w:customStyle="1" w:styleId="NormalCWSChar">
    <w:name w:val="Normal CWS Char"/>
    <w:basedOn w:val="DefaultParagraphFont"/>
    <w:link w:val="NormalCWS"/>
    <w:rsid w:val="006354C8"/>
    <w:rPr>
      <w:rFonts w:eastAsia="Batang" w:cs="Arial"/>
      <w:bCs/>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521015137">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990716877">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6951972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583637591">
      <w:bodyDiv w:val="1"/>
      <w:marLeft w:val="0"/>
      <w:marRight w:val="0"/>
      <w:marTop w:val="0"/>
      <w:marBottom w:val="0"/>
      <w:divBdr>
        <w:top w:val="none" w:sz="0" w:space="0" w:color="auto"/>
        <w:left w:val="none" w:sz="0" w:space="0" w:color="auto"/>
        <w:bottom w:val="none" w:sz="0" w:space="0" w:color="auto"/>
        <w:right w:val="none" w:sz="0" w:space="0" w:color="auto"/>
      </w:divBdr>
    </w:div>
    <w:div w:id="1693072019">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 w:id="213682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odata/odata/v4.0/os/schemas/" TargetMode="External"/><Relationship Id="rId117" Type="http://schemas.openxmlformats.org/officeDocument/2006/relationships/image" Target="media/image3.emf"/><Relationship Id="rId21" Type="http://schemas.openxmlformats.org/officeDocument/2006/relationships/hyperlink" Target="http://docs.oasis-open.org/odata/odata/v4.0/os/part1-protocol/odata-v4.0-os-part1-protocol.html" TargetMode="External"/><Relationship Id="rId42" Type="http://schemas.openxmlformats.org/officeDocument/2006/relationships/hyperlink" Target="https://www.w3.org/TR/cors/" TargetMode="External"/><Relationship Id="rId47" Type="http://schemas.openxmlformats.org/officeDocument/2006/relationships/hyperlink" Target="https://developer.github.com/v3" TargetMode="External"/><Relationship Id="rId63" Type="http://schemas.openxmlformats.org/officeDocument/2006/relationships/hyperlink" Target="https://martinfowler.com/bliki/CQRS.html" TargetMode="External"/><Relationship Id="rId68" Type="http://schemas.openxmlformats.org/officeDocument/2006/relationships/hyperlink" Target="https://fr.wikipedia.org/wiki/Open/closed_principle" TargetMode="External"/><Relationship Id="rId84" Type="http://schemas.openxmlformats.org/officeDocument/2006/relationships/footer" Target="footer6.xml"/><Relationship Id="rId89" Type="http://schemas.openxmlformats.org/officeDocument/2006/relationships/footer" Target="footer7.xml"/><Relationship Id="rId112" Type="http://schemas.openxmlformats.org/officeDocument/2006/relationships/header" Target="header18.xml"/><Relationship Id="rId16" Type="http://schemas.openxmlformats.org/officeDocument/2006/relationships/hyperlink" Target="http://www.iso.org/iso/home/standards/currency_codes.htm" TargetMode="External"/><Relationship Id="rId107" Type="http://schemas.openxmlformats.org/officeDocument/2006/relationships/footer" Target="footer14.xml"/><Relationship Id="rId11" Type="http://schemas.openxmlformats.org/officeDocument/2006/relationships/hyperlink" Target="https://www.wipo.int/documents/d/standards/docs-fr-03-03-01.pdf" TargetMode="External"/><Relationship Id="rId32" Type="http://schemas.openxmlformats.org/officeDocument/2006/relationships/hyperlink" Target="https://json-ld.org" TargetMode="External"/><Relationship Id="rId37" Type="http://schemas.openxmlformats.org/officeDocument/2006/relationships/hyperlink" Target="https://fr.wikipedia.org/wiki/Contextual_Query_Language" TargetMode="External"/><Relationship Id="rId53" Type="http://schemas.openxmlformats.org/officeDocument/2006/relationships/hyperlink" Target="https://docs.microsoft.com/en-us/azure/architecture/best-practices/api-design" TargetMode="External"/><Relationship Id="rId58" Type="http://schemas.openxmlformats.org/officeDocument/2006/relationships/hyperlink" Target="https://developer.paypal.com/docs/api/overview/" TargetMode="External"/><Relationship Id="rId74" Type="http://schemas.openxmlformats.org/officeDocument/2006/relationships/header" Target="header2.xml"/><Relationship Id="rId79" Type="http://schemas.openxmlformats.org/officeDocument/2006/relationships/header" Target="header4.xml"/><Relationship Id="rId102" Type="http://schemas.openxmlformats.org/officeDocument/2006/relationships/footer" Target="footer12.xml"/><Relationship Id="rId123" Type="http://schemas.openxmlformats.org/officeDocument/2006/relationships/footer" Target="footer22.xml"/><Relationship Id="rId5" Type="http://schemas.openxmlformats.org/officeDocument/2006/relationships/webSettings" Target="webSettings.xml"/><Relationship Id="rId90" Type="http://schemas.openxmlformats.org/officeDocument/2006/relationships/footer" Target="footer8.xml"/><Relationship Id="rId95" Type="http://schemas.openxmlformats.org/officeDocument/2006/relationships/header" Target="header10.xml"/><Relationship Id="rId22" Type="http://schemas.openxmlformats.org/officeDocument/2006/relationships/hyperlink" Target="http://docs.oasis-open.org/odata/odata/v4.0/os/part2-url-conventions/odata-v4.0-os-part2-url-conventions.html" TargetMode="External"/><Relationship Id="rId27" Type="http://schemas.openxmlformats.org/officeDocument/2006/relationships/hyperlink" Target="http://docs.oasis-open.org/security/saml/Post2.0/sstc-saml-tech-overview-2.0.html" TargetMode="External"/><Relationship Id="rId43" Type="http://schemas.openxmlformats.org/officeDocument/2006/relationships/hyperlink" Target="https://www.w3.org/DesignIssues/MatrixURIs.html" TargetMode="External"/><Relationship Id="rId48" Type="http://schemas.openxmlformats.org/officeDocument/2006/relationships/hyperlink" Target="https://cloud.google.com/apis/design/" TargetMode="External"/><Relationship Id="rId64" Type="http://schemas.openxmlformats.org/officeDocument/2006/relationships/hyperlink" Target="https://www.itu.int/en/ITU-T/ipr/Pages/open.aspx" TargetMode="External"/><Relationship Id="rId69" Type="http://schemas.openxmlformats.org/officeDocument/2006/relationships/hyperlink" Target="https://www.ibm.com/developerworks/library/ws-whichwsdl/" TargetMode="External"/><Relationship Id="rId113" Type="http://schemas.openxmlformats.org/officeDocument/2006/relationships/footer" Target="footer17.xml"/><Relationship Id="rId118" Type="http://schemas.openxmlformats.org/officeDocument/2006/relationships/header" Target="header20.xml"/><Relationship Id="rId80" Type="http://schemas.openxmlformats.org/officeDocument/2006/relationships/header" Target="header5.xml"/><Relationship Id="rId85" Type="http://schemas.openxmlformats.org/officeDocument/2006/relationships/hyperlink" Target="https://www.wipo.int/export/sites/www/standards/en/pdf/03-13-01.pdf" TargetMode="External"/><Relationship Id="rId12" Type="http://schemas.openxmlformats.org/officeDocument/2006/relationships/hyperlink" Target="https://www.wipo.int/documents/d/standards/docs-fr-03-96-01.pdf" TargetMode="External"/><Relationship Id="rId17" Type="http://schemas.openxmlformats.org/officeDocument/2006/relationships/hyperlink" Target="https://www.iana.org/assignments/http-status-codes/http-status-codes.xhtml" TargetMode="External"/><Relationship Id="rId33" Type="http://schemas.openxmlformats.org/officeDocument/2006/relationships/hyperlink" Target="http://amundsen.com/media-types/collection/format/" TargetMode="External"/><Relationship Id="rId38" Type="http://schemas.openxmlformats.org/officeDocument/2006/relationships/hyperlink" Target="https://www.loc.gov/z3950/agency/Z39-50-2003.pdf" TargetMode="External"/><Relationship Id="rId59" Type="http://schemas.openxmlformats.org/officeDocument/2006/relationships/hyperlink" Target="https://www.w3.org/TR/dwbp/" TargetMode="External"/><Relationship Id="rId103" Type="http://schemas.openxmlformats.org/officeDocument/2006/relationships/header" Target="header13.xml"/><Relationship Id="rId108" Type="http://schemas.openxmlformats.org/officeDocument/2006/relationships/footer" Target="footer15.xml"/><Relationship Id="rId124" Type="http://schemas.openxmlformats.org/officeDocument/2006/relationships/fontTable" Target="fontTable.xml"/><Relationship Id="rId54" Type="http://schemas.openxmlformats.org/officeDocument/2006/relationships/hyperlink" Target="https://developer.atlassian.com/server/jira/platform/jira-rest-api-examples/" TargetMode="External"/><Relationship Id="rId70" Type="http://schemas.openxmlformats.org/officeDocument/2006/relationships/hyperlink" Target="https://cheatsheetseries.owasp.org/cheatsheets/Cross_Site_Scripting_Prevention_Cheat_Sheet.html" TargetMode="External"/><Relationship Id="rId75" Type="http://schemas.openxmlformats.org/officeDocument/2006/relationships/footer" Target="footer1.xml"/><Relationship Id="rId91" Type="http://schemas.openxmlformats.org/officeDocument/2006/relationships/header" Target="header9.xml"/><Relationship Id="rId96"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docs.oasis-open.org/odata/odata/v4.0/os/part3-csdl/odata-v4.0-os-part3-csdl.html" TargetMode="External"/><Relationship Id="rId28" Type="http://schemas.openxmlformats.org/officeDocument/2006/relationships/hyperlink" Target="http://raml.org" TargetMode="External"/><Relationship Id="rId49" Type="http://schemas.openxmlformats.org/officeDocument/2006/relationships/hyperlink" Target="https://docs.microsoft.com/en-us/rest/api/" TargetMode="External"/><Relationship Id="rId114" Type="http://schemas.openxmlformats.org/officeDocument/2006/relationships/footer" Target="footer18.xml"/><Relationship Id="rId119" Type="http://schemas.openxmlformats.org/officeDocument/2006/relationships/header" Target="header21.xml"/><Relationship Id="rId44" Type="http://schemas.openxmlformats.org/officeDocument/2006/relationships/hyperlink" Target="https://developers.epo.org" TargetMode="External"/><Relationship Id="rId60" Type="http://schemas.openxmlformats.org/officeDocument/2006/relationships/hyperlink" Target="https://developer.github.com/v3/" TargetMode="External"/><Relationship Id="rId65" Type="http://schemas.openxmlformats.org/officeDocument/2006/relationships/hyperlink" Target="https://www.owasp.org/index.php/REST_Security_Cheat_Sheet" TargetMode="External"/><Relationship Id="rId81" Type="http://schemas.openxmlformats.org/officeDocument/2006/relationships/footer" Target="footer4.xml"/><Relationship Id="rId86" Type="http://schemas.openxmlformats.org/officeDocument/2006/relationships/hyperlink" Target="https://www.wipo.int/documents/d/standards/docs-fr-03-03-01.pdf" TargetMode="External"/><Relationship Id="rId13" Type="http://schemas.openxmlformats.org/officeDocument/2006/relationships/hyperlink" Target="https://www.wipo.int/documents/d/standards/docs-fr-03-97-01.pdf" TargetMode="External"/><Relationship Id="rId18" Type="http://schemas.openxmlformats.org/officeDocument/2006/relationships/hyperlink" Target="https://www.odata.org/" TargetMode="External"/><Relationship Id="rId39" Type="http://schemas.openxmlformats.org/officeDocument/2006/relationships/hyperlink" Target="https://www.w3.org/TR/soap12-part1/" TargetMode="External"/><Relationship Id="rId109" Type="http://schemas.openxmlformats.org/officeDocument/2006/relationships/header" Target="header16.xml"/><Relationship Id="rId34" Type="http://schemas.openxmlformats.org/officeDocument/2006/relationships/hyperlink" Target="http://badgerfish.ning.com/" TargetMode="External"/><Relationship Id="rId50" Type="http://schemas.openxmlformats.org/officeDocument/2006/relationships/hyperlink" Target="https://swagger.io/docs/specification/about/" TargetMode="External"/><Relationship Id="rId55" Type="http://schemas.openxmlformats.org/officeDocument/2006/relationships/hyperlink" Target="https://developer.atlassian.com/server/confluence/" TargetMode="External"/><Relationship Id="rId76" Type="http://schemas.openxmlformats.org/officeDocument/2006/relationships/footer" Target="footer2.xml"/><Relationship Id="rId97" Type="http://schemas.openxmlformats.org/officeDocument/2006/relationships/header" Target="header11.xml"/><Relationship Id="rId104" Type="http://schemas.openxmlformats.org/officeDocument/2006/relationships/footer" Target="footer13.xml"/><Relationship Id="rId120" Type="http://schemas.openxmlformats.org/officeDocument/2006/relationships/footer" Target="footer20.xml"/><Relationship Id="rId125"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cheatsheetseries.owasp.org/" TargetMode="External"/><Relationship Id="rId92" Type="http://schemas.openxmlformats.org/officeDocument/2006/relationships/footer" Target="footer9.xml"/><Relationship Id="rId2" Type="http://schemas.openxmlformats.org/officeDocument/2006/relationships/numbering" Target="numbering.xml"/><Relationship Id="rId29" Type="http://schemas.openxmlformats.org/officeDocument/2006/relationships/hyperlink" Target="http://www.openapis.org" TargetMode="External"/><Relationship Id="rId24" Type="http://schemas.openxmlformats.org/officeDocument/2006/relationships/hyperlink" Target="http://docs.oasis-open.org/odata/odata/v4.0/os/abnf/" TargetMode="External"/><Relationship Id="rId40" Type="http://schemas.openxmlformats.org/officeDocument/2006/relationships/hyperlink" Target="https://www.w3.org/TR/soap12-part&#167;" TargetMode="External"/><Relationship Id="rId45" Type="http://schemas.openxmlformats.org/officeDocument/2006/relationships/hyperlink" Target="https://pct.wipo.int/" TargetMode="External"/><Relationship Id="rId66" Type="http://schemas.openxmlformats.org/officeDocument/2006/relationships/hyperlink" Target="https://martinfowler.com/bliki/BoundedContext.html" TargetMode="External"/><Relationship Id="rId87" Type="http://schemas.openxmlformats.org/officeDocument/2006/relationships/header" Target="header7.xml"/><Relationship Id="rId110" Type="http://schemas.openxmlformats.org/officeDocument/2006/relationships/footer" Target="footer16.xml"/><Relationship Id="rId115" Type="http://schemas.openxmlformats.org/officeDocument/2006/relationships/header" Target="header19.xml"/><Relationship Id="rId61" Type="http://schemas.openxmlformats.org/officeDocument/2006/relationships/hyperlink" Target="https://github.com/zalando/restful-api-guidelines" TargetMode="External"/><Relationship Id="rId82" Type="http://schemas.openxmlformats.org/officeDocument/2006/relationships/footer" Target="footer5.xml"/><Relationship Id="rId19" Type="http://schemas.openxmlformats.org/officeDocument/2006/relationships/hyperlink" Target="http://docs.oasis-open.org/odata/odata/v4.0/os/models/MetadataService.edmx" TargetMode="External"/><Relationship Id="rId14" Type="http://schemas.openxmlformats.org/officeDocument/2006/relationships/hyperlink" Target="https://tools.ietf.org/rfc/rfc5789.txt" TargetMode="External"/><Relationship Id="rId30" Type="http://schemas.openxmlformats.org/officeDocument/2006/relationships/hyperlink" Target="https://martinfowler.com/articles/richardsonMaturityModel.html" TargetMode="External"/><Relationship Id="rId35" Type="http://schemas.openxmlformats.org/officeDocument/2006/relationships/hyperlink" Target="https://semver.org/" TargetMode="External"/><Relationship Id="rId56" Type="http://schemas.openxmlformats.org/officeDocument/2006/relationships/hyperlink" Target="https://developer.ebay.com/api-docs/static/ebay-rest-landing.html" TargetMode="External"/><Relationship Id="rId77" Type="http://schemas.openxmlformats.org/officeDocument/2006/relationships/header" Target="header3.xml"/><Relationship Id="rId100" Type="http://schemas.microsoft.com/office/2007/relationships/hdphoto" Target="media/hdphoto1.wdp"/><Relationship Id="rId105" Type="http://schemas.openxmlformats.org/officeDocument/2006/relationships/header" Target="header14.xml"/><Relationship Id="rId126" Type="http://schemas.openxmlformats.org/officeDocument/2006/relationships/theme" Target="theme/theme1.xml"/><Relationship Id="rId8" Type="http://schemas.openxmlformats.org/officeDocument/2006/relationships/hyperlink" Target="https://wipo.int/api/v1/findAndRenew?applicantFullName=john" TargetMode="External"/><Relationship Id="rId51" Type="http://schemas.openxmlformats.org/officeDocument/2006/relationships/hyperlink" Target="http://www.odata.org/documentation/" TargetMode="External"/><Relationship Id="rId72" Type="http://schemas.openxmlformats.org/officeDocument/2006/relationships/hyperlink" Target="https://nvlpubs.nist.gov/nistpubs/fips/nist.fips.186-4.pdf" TargetMode="External"/><Relationship Id="rId93" Type="http://schemas.openxmlformats.org/officeDocument/2006/relationships/hyperlink" Target="https://www.wipo.int/standards/en/st90/annex-iii_appendix_a_V1_0.zip" TargetMode="External"/><Relationship Id="rId98" Type="http://schemas.openxmlformats.org/officeDocument/2006/relationships/footer" Target="footer11.xml"/><Relationship Id="rId121" Type="http://schemas.openxmlformats.org/officeDocument/2006/relationships/footer" Target="footer21.xml"/><Relationship Id="rId3" Type="http://schemas.openxmlformats.org/officeDocument/2006/relationships/styles" Target="styles.xml"/><Relationship Id="rId25" Type="http://schemas.openxmlformats.org/officeDocument/2006/relationships/hyperlink" Target="http://docs.oasis-open.org/odata/odata/v4.0/os/vocabularies/" TargetMode="External"/><Relationship Id="rId46" Type="http://schemas.openxmlformats.org/officeDocument/2006/relationships/hyperlink" Target="https://developers.facebook.com/docs/graph-api/reference" TargetMode="External"/><Relationship Id="rId67" Type="http://schemas.openxmlformats.org/officeDocument/2006/relationships/hyperlink" Target="https://fr.wikipedia.org/wiki/Representational_state_transfer" TargetMode="External"/><Relationship Id="rId116" Type="http://schemas.openxmlformats.org/officeDocument/2006/relationships/footer" Target="footer19.xml"/><Relationship Id="rId20" Type="http://schemas.openxmlformats.org/officeDocument/2006/relationships/hyperlink" Target="http://docs.oasis-open.org/odata/odata-atom-format/v4.0/odata-atom-format-v4.0.html" TargetMode="External"/><Relationship Id="rId41" Type="http://schemas.openxmlformats.org/officeDocument/2006/relationships/hyperlink" Target="https://www.w3.org/TR/wsdl20/" TargetMode="External"/><Relationship Id="rId62" Type="http://schemas.openxmlformats.org/officeDocument/2006/relationships/hyperlink" Target="https://www.dropbox.com/developers" TargetMode="External"/><Relationship Id="rId83" Type="http://schemas.openxmlformats.org/officeDocument/2006/relationships/header" Target="header6.xml"/><Relationship Id="rId88" Type="http://schemas.openxmlformats.org/officeDocument/2006/relationships/header" Target="header8.xml"/><Relationship Id="rId111" Type="http://schemas.openxmlformats.org/officeDocument/2006/relationships/header" Target="header17.xml"/><Relationship Id="rId15" Type="http://schemas.openxmlformats.org/officeDocument/2006/relationships/hyperlink" Target="https://tools.ietf.org/rfc/rfc6648.txt" TargetMode="External"/><Relationship Id="rId36" Type="http://schemas.openxmlformats.org/officeDocument/2006/relationships/hyperlink" Target="https://www.ics.uci.edu/~fielding/pubs/dissertation/rest_arch_style.htm" TargetMode="External"/><Relationship Id="rId57" Type="http://schemas.openxmlformats.org/officeDocument/2006/relationships/hyperlink" Target="http://www.oracle.com/technetwork/developer-tools/rest-data-services/overview/index.html" TargetMode="External"/><Relationship Id="rId106" Type="http://schemas.openxmlformats.org/officeDocument/2006/relationships/header" Target="header15.xml"/><Relationship Id="rId10" Type="http://schemas.openxmlformats.org/officeDocument/2006/relationships/hyperlink" Target="https://wipo.int/api/v1/patents?count=true&amp;limit=3&amp;offset=4" TargetMode="External"/><Relationship Id="rId31" Type="http://schemas.openxmlformats.org/officeDocument/2006/relationships/hyperlink" Target="http://stateless.co/hal_specification.html" TargetMode="External"/><Relationship Id="rId52" Type="http://schemas.openxmlformats.org/officeDocument/2006/relationships/hyperlink" Target="http://jsonapi.org/format/" TargetMode="External"/><Relationship Id="rId73" Type="http://schemas.openxmlformats.org/officeDocument/2006/relationships/header" Target="header1.xml"/><Relationship Id="rId78" Type="http://schemas.openxmlformats.org/officeDocument/2006/relationships/footer" Target="footer3.xml"/><Relationship Id="rId94" Type="http://schemas.openxmlformats.org/officeDocument/2006/relationships/hyperlink" Target="https://www.wipo.int/standards/en/st90/annex-iii_appendix_b_V1_0.zip" TargetMode="External"/><Relationship Id="rId99" Type="http://schemas.openxmlformats.org/officeDocument/2006/relationships/image" Target="media/image2.png"/><Relationship Id="rId101" Type="http://schemas.openxmlformats.org/officeDocument/2006/relationships/header" Target="header12.xml"/><Relationship Id="rId122"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yperlink" Target="https://wipo.int/api/v1/patents?count=true&amp;limit=3&amp;offset=4"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CF68B-1DFD-46B0-A703-C4F1AA59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99</Pages>
  <Words>40449</Words>
  <Characters>235415</Characters>
  <Application>Microsoft Office Word</Application>
  <DocSecurity>0</DocSecurity>
  <Lines>7133</Lines>
  <Paragraphs>3207</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CWS/13/19 (French) </vt:lpstr>
      <vt:lpstr>NORME ST.90 DE L’OMPI</vt:lpstr>
      <vt:lpstr>    Proposition présentée pour approbation par le Comité des normes de l’OMPI (CWS) </vt:lpstr>
      <vt:lpstr>NORME ST.90 DE L’OMPI</vt:lpstr>
      <vt:lpstr>    Proposition présentée pour approbation par le Comité des normes de l’OMPI (CWS) </vt:lpstr>
      <vt:lpstr>    INTRODUCTION</vt:lpstr>
      <vt:lpstr>    DÉFINITIONS ET TERMINOLOGIE</vt:lpstr>
      <vt:lpstr>    Notations</vt:lpstr>
      <vt:lpstr>        Notations générales</vt:lpstr>
      <vt:lpstr>        Identificateurs de règle</vt:lpstr>
      <vt:lpstr>    CHAMP D’APPLICATION</vt:lpstr>
      <vt:lpstr>    PRINCIPES DE CONCEPTION DES API WEB</vt:lpstr>
      <vt:lpstr>    API WEB RESTFUL</vt:lpstr>
      <vt:lpstr>        Éléments de l’URI</vt:lpstr>
      <vt:lpstr>        Codes d’état</vt:lpstr>
      <vt:lpstr>        Principe de sélection</vt:lpstr>
      <vt:lpstr>        Modèle de ressources</vt:lpstr>
      <vt:lpstr>        Prise en charge de formats multiples</vt:lpstr>
      <vt:lpstr>        Méthodes HTTP</vt:lpstr>
      <vt:lpstr>        Configurations des requêtes de données</vt:lpstr>
      <vt:lpstr>        Gestion des erreurs</vt:lpstr>
      <vt:lpstr>        Contrat de service</vt:lpstr>
      <vt:lpstr>        Pause</vt:lpstr>
      <vt:lpstr>        Gestion des états</vt:lpstr>
      <vt:lpstr>        Gestion des préférences</vt:lpstr>
      <vt:lpstr>        Traduction</vt:lpstr>
      <vt:lpstr>        Opérations de longue durée</vt:lpstr>
      <vt:lpstr>        Modèle de sécurité</vt:lpstr>
    </vt:vector>
  </TitlesOfParts>
  <Company>WIPO</Company>
  <LinksUpToDate>false</LinksUpToDate>
  <CharactersWithSpaces>272657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CWS/13/19 (French) </dc:title>
  <dc:subject>Proposition de révision de la norme ST.90 de l’OMPI </dc:subject>
  <dc:creator>WIPO</dc:creator>
  <cp:keywords>WIPO CWS treizième session, Proposition de révision, norme ST.90 de l’OMPI </cp:keywords>
  <cp:lastModifiedBy>EMMETT Claudia</cp:lastModifiedBy>
  <cp:revision>6</cp:revision>
  <cp:lastPrinted>2025-10-31T16:49:00Z</cp:lastPrinted>
  <dcterms:created xsi:type="dcterms:W3CDTF">2025-10-31T16:43:00Z</dcterms:created>
  <dcterms:modified xsi:type="dcterms:W3CDTF">2025-11-03T10:49:00Z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2025-11-03T10:49:47Z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add3ea4d-58be-428f-bddb-f4f88a3a6850</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y fmtid="{D5CDD505-2E9C-101B-9397-08002B2CF9AE}" pid="10" name="GrammarlyDocumentId">
    <vt:lpwstr>737cd80a-1a72-4ba4-96d1-d41dfe1cfa26</vt:lpwstr>
  </property>
</Properties>
</file>